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094E" w14:textId="77777777" w:rsidR="00722A4D" w:rsidRDefault="00722A4D" w:rsidP="007B6D5F">
      <w:pPr>
        <w:pStyle w:val="Tekstpodstawowyzwciciem2"/>
        <w:ind w:left="284" w:firstLine="0"/>
        <w:rPr>
          <w:rFonts w:cs="Arial"/>
          <w:b/>
          <w:sz w:val="36"/>
          <w:szCs w:val="36"/>
          <w:lang w:val="pl-PL"/>
        </w:rPr>
      </w:pPr>
    </w:p>
    <w:p w14:paraId="062B81AE" w14:textId="77777777" w:rsidR="0044347C" w:rsidRDefault="0044347C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48612FA0" w14:textId="77777777" w:rsidR="0044347C" w:rsidRDefault="0044347C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536CFBA5" w14:textId="77777777" w:rsidR="0044347C" w:rsidRDefault="0044347C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4E1AB3B9" w14:textId="77777777" w:rsidR="0044347C" w:rsidRDefault="0044347C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716D8CEE" w14:textId="77777777" w:rsidR="0044347C" w:rsidRDefault="0044347C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7CA7C3C8" w14:textId="77777777" w:rsidR="00955F83" w:rsidRPr="00262E0E" w:rsidRDefault="00955F83" w:rsidP="00722A4D">
      <w:pPr>
        <w:pStyle w:val="Tekstpodstawowyzwciciem2"/>
        <w:ind w:left="284" w:firstLine="0"/>
        <w:jc w:val="center"/>
        <w:rPr>
          <w:rFonts w:cs="Arial"/>
          <w:b/>
          <w:sz w:val="32"/>
          <w:szCs w:val="36"/>
          <w:lang w:val="pl-PL"/>
        </w:rPr>
      </w:pPr>
    </w:p>
    <w:p w14:paraId="4B0ED6AD" w14:textId="7700AFEE" w:rsidR="00955F83" w:rsidRPr="0044347C" w:rsidRDefault="001A3AE9" w:rsidP="00955F83">
      <w:pPr>
        <w:spacing w:after="160" w:line="256" w:lineRule="auto"/>
        <w:jc w:val="right"/>
        <w:rPr>
          <w:rFonts w:ascii="Calibri Light" w:eastAsia="Calibri" w:hAnsi="Calibri Light" w:cs="Calibri Light"/>
          <w:b/>
          <w:color w:val="FF0000"/>
          <w:sz w:val="58"/>
          <w:szCs w:val="58"/>
          <w:lang w:eastAsia="en-US"/>
        </w:rPr>
      </w:pPr>
      <w:r w:rsidRPr="0044347C">
        <w:rPr>
          <w:rFonts w:ascii="Calibri Light" w:eastAsia="Calibri" w:hAnsi="Calibri Light" w:cs="Calibri Light"/>
          <w:b/>
          <w:color w:val="FF0000"/>
          <w:sz w:val="58"/>
          <w:szCs w:val="58"/>
          <w:lang w:eastAsia="en-US"/>
        </w:rPr>
        <w:fldChar w:fldCharType="begin"/>
      </w:r>
      <w:r w:rsidRPr="0044347C">
        <w:rPr>
          <w:rFonts w:ascii="Calibri Light" w:eastAsia="Calibri" w:hAnsi="Calibri Light" w:cs="Calibri Light"/>
          <w:b/>
          <w:color w:val="FF0000"/>
          <w:sz w:val="58"/>
          <w:szCs w:val="58"/>
          <w:lang w:eastAsia="en-US"/>
        </w:rPr>
        <w:instrText xml:space="preserve"> DOCPROPERTY  Title  \* MERGEFORMAT </w:instrText>
      </w:r>
      <w:r w:rsidRPr="0044347C">
        <w:rPr>
          <w:rFonts w:ascii="Calibri Light" w:eastAsia="Calibri" w:hAnsi="Calibri Light" w:cs="Calibri Light"/>
          <w:b/>
          <w:color w:val="FF0000"/>
          <w:sz w:val="58"/>
          <w:szCs w:val="58"/>
          <w:lang w:eastAsia="en-US"/>
        </w:rPr>
        <w:fldChar w:fldCharType="separate"/>
      </w:r>
      <w:r w:rsidR="00784985">
        <w:rPr>
          <w:rFonts w:ascii="Calibri Light" w:eastAsia="Calibri" w:hAnsi="Calibri Light" w:cs="Calibri Light"/>
          <w:b/>
          <w:color w:val="FF0000"/>
          <w:sz w:val="58"/>
          <w:szCs w:val="58"/>
          <w:lang w:eastAsia="en-US"/>
        </w:rPr>
        <w:t>Specyfikacja XML komunikatów NCTS2</w:t>
      </w:r>
      <w:r w:rsidRPr="0044347C">
        <w:rPr>
          <w:rFonts w:ascii="Calibri Light" w:eastAsia="Calibri" w:hAnsi="Calibri Light" w:cs="Calibri Light"/>
          <w:b/>
          <w:color w:val="FF0000"/>
          <w:sz w:val="58"/>
          <w:szCs w:val="58"/>
          <w:lang w:eastAsia="en-US"/>
        </w:rPr>
        <w:fldChar w:fldCharType="end"/>
      </w:r>
    </w:p>
    <w:p w14:paraId="33911605" w14:textId="674532E8" w:rsidR="0044347C" w:rsidRDefault="00262E0E" w:rsidP="00955F83">
      <w:pPr>
        <w:spacing w:after="160" w:line="256" w:lineRule="auto"/>
        <w:jc w:val="right"/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</w:pPr>
      <w:r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Publiczna s</w:t>
      </w:r>
      <w:r w:rsidR="00F13014"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pecyfikacja </w:t>
      </w:r>
      <w:r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techniczna </w:t>
      </w:r>
      <w:r w:rsidR="0044347C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komunikatów XML</w:t>
      </w:r>
      <w:r w:rsidR="00636B4F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 </w:t>
      </w:r>
      <w:r w:rsidR="00F13014"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wymienianych pomiędzy </w:t>
      </w:r>
      <w:r w:rsidR="0044347C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systemem </w:t>
      </w:r>
      <w:r w:rsidR="00F13014"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NCTS</w:t>
      </w:r>
      <w:r w:rsidR="00601370"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2</w:t>
      </w:r>
      <w:r w:rsidR="00252D3B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 </w:t>
      </w:r>
      <w:r w:rsidR="004A2E17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w </w:t>
      </w:r>
      <w:r w:rsidR="00252D3B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faz</w:t>
      </w:r>
      <w:r w:rsidR="004A2E17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ie</w:t>
      </w:r>
      <w:r w:rsidR="00252D3B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 </w:t>
      </w:r>
      <w:r w:rsidR="00784985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6</w:t>
      </w:r>
    </w:p>
    <w:p w14:paraId="670795A7" w14:textId="039C1FD8" w:rsidR="00F13014" w:rsidRDefault="0044347C" w:rsidP="00955F83">
      <w:pPr>
        <w:spacing w:after="160" w:line="256" w:lineRule="auto"/>
        <w:jc w:val="right"/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</w:pPr>
      <w:r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a</w:t>
      </w:r>
      <w:r w:rsidR="00F13014" w:rsidRPr="00262E0E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 </w:t>
      </w:r>
      <w:r w:rsidR="006E5496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 xml:space="preserve">aplikacjami </w:t>
      </w:r>
      <w:r w:rsidR="006036F8"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  <w:t>przedsiębiorców</w:t>
      </w:r>
    </w:p>
    <w:p w14:paraId="02B11161" w14:textId="77777777" w:rsidR="00FE2361" w:rsidRPr="00262E0E" w:rsidRDefault="00FE2361" w:rsidP="00955F83">
      <w:pPr>
        <w:spacing w:after="160" w:line="256" w:lineRule="auto"/>
        <w:jc w:val="right"/>
        <w:rPr>
          <w:rFonts w:ascii="Calibri Light" w:eastAsia="Calibri" w:hAnsi="Calibri Light" w:cs="Arial"/>
          <w:b/>
          <w:color w:val="FF0000"/>
          <w:sz w:val="36"/>
          <w:szCs w:val="36"/>
          <w:lang w:eastAsia="en-US"/>
        </w:rPr>
      </w:pPr>
    </w:p>
    <w:p w14:paraId="4852B44B" w14:textId="36D8513C" w:rsidR="00955F83" w:rsidRPr="00955F83" w:rsidRDefault="00955F83" w:rsidP="00955F83">
      <w:pPr>
        <w:spacing w:after="160" w:line="256" w:lineRule="auto"/>
        <w:jc w:val="right"/>
        <w:rPr>
          <w:rFonts w:ascii="Calibri Light" w:eastAsia="Calibri" w:hAnsi="Calibri Light" w:cs="Arial"/>
          <w:b/>
          <w:color w:val="FF0000"/>
          <w:szCs w:val="20"/>
          <w:lang w:eastAsia="en-US"/>
        </w:rPr>
      </w:pPr>
      <w:bookmarkStart w:id="0" w:name="_Hlk180149045"/>
      <w:r w:rsidRPr="00955F83">
        <w:rPr>
          <w:rFonts w:ascii="Calibri Light" w:eastAsia="Calibri" w:hAnsi="Calibri Light" w:cs="Arial"/>
          <w:b/>
          <w:color w:val="FF0000"/>
          <w:szCs w:val="20"/>
          <w:lang w:eastAsia="en-US"/>
        </w:rPr>
        <w:t xml:space="preserve">wersja </w:t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begin"/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instrText xml:space="preserve"> DOCPROPERTY  Wersja  \* MERGEFORMAT </w:instrText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separate"/>
      </w:r>
      <w:r w:rsidR="00784985">
        <w:rPr>
          <w:rFonts w:ascii="Calibri Light" w:eastAsia="Calibri" w:hAnsi="Calibri Light" w:cs="Arial"/>
          <w:b/>
          <w:color w:val="FF0000"/>
          <w:szCs w:val="20"/>
          <w:lang w:eastAsia="en-US"/>
        </w:rPr>
        <w:t>01.00</w:t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end"/>
      </w:r>
      <w:r w:rsidRPr="00955F83">
        <w:rPr>
          <w:rFonts w:ascii="Calibri Light" w:eastAsia="Calibri" w:hAnsi="Calibri Light" w:cs="Arial"/>
          <w:b/>
          <w:color w:val="FF0000"/>
          <w:szCs w:val="20"/>
          <w:lang w:eastAsia="en-US"/>
        </w:rPr>
        <w:t xml:space="preserve"> z dnia</w:t>
      </w:r>
      <w:r w:rsidR="001A3AE9">
        <w:rPr>
          <w:rFonts w:ascii="Calibri Light" w:eastAsia="Calibri" w:hAnsi="Calibri Light" w:cs="Arial"/>
          <w:b/>
          <w:color w:val="FF0000"/>
          <w:szCs w:val="20"/>
          <w:lang w:eastAsia="en-US"/>
        </w:rPr>
        <w:t xml:space="preserve"> </w:t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begin"/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instrText xml:space="preserve"> DOCPROPERTY  "Data wersji"  \* MERGEFORMAT </w:instrText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separate"/>
      </w:r>
      <w:r w:rsidR="00784985">
        <w:rPr>
          <w:rFonts w:ascii="Calibri Light" w:eastAsia="Calibri" w:hAnsi="Calibri Light" w:cs="Arial"/>
          <w:b/>
          <w:color w:val="FF0000"/>
          <w:szCs w:val="20"/>
          <w:lang w:eastAsia="en-US"/>
        </w:rPr>
        <w:t>2025-12-16</w:t>
      </w:r>
      <w:r w:rsidR="00FC2A00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end"/>
      </w:r>
      <w:r w:rsidRPr="00955F83">
        <w:rPr>
          <w:rFonts w:ascii="Calibri Light" w:eastAsia="Calibri" w:hAnsi="Calibri Light" w:cs="Arial"/>
          <w:b/>
          <w:color w:val="FF0000"/>
          <w:szCs w:val="20"/>
          <w:lang w:eastAsia="en-US"/>
        </w:rPr>
        <w:t xml:space="preserve"> r.</w:t>
      </w:r>
    </w:p>
    <w:p w14:paraId="27DB6AE7" w14:textId="23B133EE" w:rsidR="00955F83" w:rsidRPr="00955F83" w:rsidRDefault="00F13014" w:rsidP="00955F83">
      <w:pPr>
        <w:spacing w:after="160" w:line="256" w:lineRule="auto"/>
        <w:jc w:val="right"/>
        <w:rPr>
          <w:rFonts w:ascii="Calibri Light" w:eastAsia="Calibri" w:hAnsi="Calibri Light" w:cs="Arial"/>
          <w:b/>
          <w:color w:val="000000"/>
          <w:szCs w:val="20"/>
          <w:lang w:eastAsia="en-US"/>
        </w:rPr>
      </w:pPr>
      <w:r>
        <w:rPr>
          <w:rFonts w:ascii="Calibri Light" w:eastAsia="Calibri" w:hAnsi="Calibri Light" w:cs="Arial"/>
          <w:b/>
          <w:color w:val="FF0000"/>
          <w:szCs w:val="20"/>
          <w:lang w:eastAsia="en-US"/>
        </w:rPr>
        <w:t>Warszawa</w:t>
      </w:r>
      <w:r w:rsidR="00955F83" w:rsidRPr="00955F83">
        <w:rPr>
          <w:rFonts w:ascii="Calibri Light" w:eastAsia="Calibri" w:hAnsi="Calibri Light" w:cs="Arial"/>
          <w:b/>
          <w:color w:val="FF0000"/>
          <w:szCs w:val="20"/>
          <w:lang w:eastAsia="en-US"/>
        </w:rPr>
        <w:t xml:space="preserve">, </w:t>
      </w:r>
      <w:r w:rsidR="004A2E17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begin"/>
      </w:r>
      <w:r w:rsidR="004A2E17">
        <w:rPr>
          <w:rFonts w:ascii="Calibri Light" w:eastAsia="Calibri" w:hAnsi="Calibri Light" w:cs="Arial"/>
          <w:b/>
          <w:color w:val="FF0000"/>
          <w:szCs w:val="20"/>
          <w:lang w:eastAsia="en-US"/>
        </w:rPr>
        <w:instrText xml:space="preserve"> DOCPROPERTY  "Data wersji"  \* MERGEFORMAT </w:instrText>
      </w:r>
      <w:r w:rsidR="004A2E17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separate"/>
      </w:r>
      <w:r w:rsidR="00784985">
        <w:rPr>
          <w:rFonts w:ascii="Calibri Light" w:eastAsia="Calibri" w:hAnsi="Calibri Light" w:cs="Arial"/>
          <w:b/>
          <w:color w:val="FF0000"/>
          <w:szCs w:val="20"/>
          <w:lang w:eastAsia="en-US"/>
        </w:rPr>
        <w:t>2025-12-16</w:t>
      </w:r>
      <w:r w:rsidR="004A2E17">
        <w:rPr>
          <w:rFonts w:ascii="Calibri Light" w:eastAsia="Calibri" w:hAnsi="Calibri Light" w:cs="Arial"/>
          <w:b/>
          <w:color w:val="FF0000"/>
          <w:szCs w:val="20"/>
          <w:lang w:eastAsia="en-US"/>
        </w:rPr>
        <w:fldChar w:fldCharType="end"/>
      </w:r>
    </w:p>
    <w:bookmarkEnd w:id="0"/>
    <w:p w14:paraId="27A0E89A" w14:textId="77777777" w:rsidR="00955F83" w:rsidRDefault="00955F83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630816C3" w14:textId="77777777" w:rsidR="00722A4D" w:rsidRDefault="00722A4D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485E273B" w14:textId="77777777" w:rsidR="00722A4D" w:rsidRDefault="00722A4D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5F13EDF4" w14:textId="77777777" w:rsidR="00722A4D" w:rsidRDefault="00722A4D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1A9C9C95" w14:textId="77777777" w:rsidR="00722A4D" w:rsidRPr="00FD17B2" w:rsidRDefault="00722A4D" w:rsidP="00722A4D">
      <w:pPr>
        <w:pStyle w:val="Tekstpodstawowyzwciciem2"/>
        <w:ind w:left="284" w:firstLine="0"/>
        <w:jc w:val="center"/>
        <w:rPr>
          <w:rFonts w:cs="Arial"/>
          <w:b/>
          <w:sz w:val="36"/>
          <w:szCs w:val="36"/>
          <w:lang w:val="pl-PL"/>
        </w:rPr>
      </w:pPr>
    </w:p>
    <w:p w14:paraId="3325EBE6" w14:textId="77777777" w:rsidR="00262E0E" w:rsidRDefault="00262E0E">
      <w:pPr>
        <w:spacing w:line="240" w:lineRule="auto"/>
        <w:jc w:val="left"/>
        <w:rPr>
          <w:b/>
          <w:sz w:val="32"/>
          <w:szCs w:val="32"/>
        </w:rPr>
      </w:pPr>
      <w:bookmarkStart w:id="1" w:name="_Toc318192185"/>
      <w:bookmarkStart w:id="2" w:name="_Toc318192867"/>
      <w:bookmarkStart w:id="3" w:name="_Toc318193947"/>
      <w:bookmarkStart w:id="4" w:name="_Toc319420029"/>
      <w:bookmarkStart w:id="5" w:name="_Toc239252179"/>
      <w:bookmarkStart w:id="6" w:name="_Toc239252600"/>
      <w:bookmarkStart w:id="7" w:name="_Toc239471785"/>
      <w:bookmarkStart w:id="8" w:name="_Toc246130147"/>
      <w:bookmarkStart w:id="9" w:name="_Toc246143930"/>
      <w:bookmarkStart w:id="10" w:name="_Toc246144063"/>
      <w:bookmarkStart w:id="11" w:name="_Toc246144295"/>
      <w:r>
        <w:rPr>
          <w:sz w:val="32"/>
          <w:szCs w:val="32"/>
        </w:rPr>
        <w:br w:type="page"/>
      </w:r>
    </w:p>
    <w:p w14:paraId="39C55188" w14:textId="77777777" w:rsidR="0003600B" w:rsidRPr="00A67129" w:rsidRDefault="0003600B" w:rsidP="00A67129">
      <w:pPr>
        <w:pStyle w:val="Naglowek1"/>
        <w:numPr>
          <w:ilvl w:val="0"/>
          <w:numId w:val="0"/>
        </w:numPr>
        <w:rPr>
          <w:color w:val="auto"/>
        </w:rPr>
      </w:pPr>
      <w:bookmarkStart w:id="12" w:name="_Toc87289362"/>
      <w:bookmarkStart w:id="13" w:name="_Toc2172956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A67129">
        <w:rPr>
          <w:color w:val="auto"/>
        </w:rPr>
        <w:lastRenderedPageBreak/>
        <w:t>Spis treści</w:t>
      </w:r>
      <w:bookmarkEnd w:id="12"/>
      <w:bookmarkEnd w:id="13"/>
      <w:r w:rsidRPr="00A67129">
        <w:rPr>
          <w:color w:val="auto"/>
        </w:rPr>
        <w:tab/>
      </w:r>
    </w:p>
    <w:p w14:paraId="028712D3" w14:textId="69B41861" w:rsidR="004E6531" w:rsidRDefault="0003600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42378F29">
        <w:rPr>
          <w:sz w:val="32"/>
          <w:szCs w:val="32"/>
        </w:rPr>
        <w:fldChar w:fldCharType="begin"/>
      </w:r>
      <w:r w:rsidRPr="006A55E5">
        <w:rPr>
          <w:sz w:val="32"/>
          <w:szCs w:val="32"/>
        </w:rPr>
        <w:instrText xml:space="preserve"> TOC \o "1-3" \h \z \u </w:instrText>
      </w:r>
      <w:r w:rsidRPr="42378F29">
        <w:rPr>
          <w:sz w:val="32"/>
          <w:szCs w:val="32"/>
        </w:rPr>
        <w:fldChar w:fldCharType="separate"/>
      </w:r>
      <w:hyperlink w:anchor="_Toc217295682" w:history="1">
        <w:r w:rsidR="004E6531" w:rsidRPr="0092455F">
          <w:rPr>
            <w:rStyle w:val="Hipercze"/>
            <w:noProof/>
          </w:rPr>
          <w:t>Spis treści</w:t>
        </w:r>
        <w:r w:rsidR="004E6531">
          <w:rPr>
            <w:noProof/>
            <w:webHidden/>
          </w:rPr>
          <w:tab/>
        </w:r>
        <w:r w:rsidR="004E6531">
          <w:rPr>
            <w:noProof/>
            <w:webHidden/>
          </w:rPr>
          <w:fldChar w:fldCharType="begin"/>
        </w:r>
        <w:r w:rsidR="004E6531">
          <w:rPr>
            <w:noProof/>
            <w:webHidden/>
          </w:rPr>
          <w:instrText xml:space="preserve"> PAGEREF _Toc217295682 \h </w:instrText>
        </w:r>
        <w:r w:rsidR="004E6531">
          <w:rPr>
            <w:noProof/>
            <w:webHidden/>
          </w:rPr>
        </w:r>
        <w:r w:rsidR="004E6531">
          <w:rPr>
            <w:noProof/>
            <w:webHidden/>
          </w:rPr>
          <w:fldChar w:fldCharType="separate"/>
        </w:r>
        <w:r w:rsidR="004E6531">
          <w:rPr>
            <w:noProof/>
            <w:webHidden/>
          </w:rPr>
          <w:t>2</w:t>
        </w:r>
        <w:r w:rsidR="004E6531">
          <w:rPr>
            <w:noProof/>
            <w:webHidden/>
          </w:rPr>
          <w:fldChar w:fldCharType="end"/>
        </w:r>
      </w:hyperlink>
    </w:p>
    <w:p w14:paraId="12E9D2D7" w14:textId="771CEDE7" w:rsidR="004E6531" w:rsidRDefault="004E6531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7295683" w:history="1">
        <w:r w:rsidRPr="0092455F">
          <w:rPr>
            <w:rStyle w:val="Hipercze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2455F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_Toc217295683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4A3FB3" w14:textId="1CE36511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84" w:history="1">
        <w:r w:rsidRPr="0092455F">
          <w:rPr>
            <w:rStyle w:val="Hipercze"/>
          </w:rPr>
          <w:t>1.1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Cele produktu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E7A8C58" w14:textId="7AEE0C79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85" w:history="1">
        <w:r w:rsidRPr="0092455F">
          <w:rPr>
            <w:rStyle w:val="Hipercze"/>
          </w:rPr>
          <w:t>1.2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Odbiorcy produktu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E66EF66" w14:textId="1FD61129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86" w:history="1">
        <w:r w:rsidRPr="0092455F">
          <w:rPr>
            <w:rStyle w:val="Hipercze"/>
          </w:rPr>
          <w:t>1.3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Specyfikacja komunikatów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DFAF751" w14:textId="625D4182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87" w:history="1">
        <w:r w:rsidRPr="0092455F">
          <w:rPr>
            <w:rStyle w:val="Hipercze"/>
          </w:rPr>
          <w:t>1.4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Wyjaśnienie oznaczeń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FEEC167" w14:textId="556CCF87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88" w:history="1">
        <w:r w:rsidRPr="0092455F">
          <w:rPr>
            <w:rStyle w:val="Hipercze"/>
          </w:rPr>
          <w:t>1.5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Zwrotny kanał komunikacyjny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57E8A9A" w14:textId="1E92ABE4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89" w:history="1">
        <w:r w:rsidRPr="0092455F">
          <w:rPr>
            <w:rStyle w:val="Hipercze"/>
          </w:rPr>
          <w:t>1.6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Podpis elektroniczny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297E4EC" w14:textId="0A1A348B" w:rsidR="004E6531" w:rsidRDefault="004E6531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217295690" w:history="1">
        <w:r w:rsidRPr="0092455F">
          <w:rPr>
            <w:rStyle w:val="Hipercze"/>
          </w:rPr>
          <w:t>1.7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92455F">
          <w:rPr>
            <w:rStyle w:val="Hipercze"/>
          </w:rPr>
          <w:t>Informacja o reprezentancie podmiotu przesyłającego komunikat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_Toc217295690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8362DAA" w14:textId="6B9B6C22" w:rsidR="004E6531" w:rsidRDefault="004E6531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7295691" w:history="1">
        <w:r w:rsidRPr="0092455F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2455F">
          <w:rPr>
            <w:rStyle w:val="Hipercze"/>
            <w:noProof/>
          </w:rPr>
          <w:t>Struktura komunikatów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_Toc217295691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82BD3B" w14:textId="40301B75" w:rsidR="004E6531" w:rsidRDefault="004E6531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7295692" w:history="1">
        <w:r w:rsidRPr="0092455F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2455F">
          <w:rPr>
            <w:rStyle w:val="Hipercze"/>
            <w:noProof/>
          </w:rPr>
          <w:t>Słowniki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_Toc217295692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F8EF95" w14:textId="4E25817C" w:rsidR="0003600B" w:rsidRDefault="0003600B" w:rsidP="0003600B">
      <w:r w:rsidRPr="42378F29">
        <w:rPr>
          <w:sz w:val="32"/>
          <w:szCs w:val="32"/>
        </w:rPr>
        <w:fldChar w:fldCharType="end"/>
      </w:r>
    </w:p>
    <w:p w14:paraId="340C0697" w14:textId="77777777" w:rsidR="0003600B" w:rsidRPr="00A67129" w:rsidRDefault="0003600B" w:rsidP="00887B5C">
      <w:pPr>
        <w:pStyle w:val="Naglowek1"/>
        <w:numPr>
          <w:ilvl w:val="0"/>
          <w:numId w:val="60"/>
        </w:numPr>
        <w:rPr>
          <w:color w:val="auto"/>
        </w:rPr>
      </w:pPr>
      <w:bookmarkStart w:id="14" w:name="_Toc87289363"/>
      <w:bookmarkStart w:id="15" w:name="_Toc248382875"/>
      <w:bookmarkStart w:id="16" w:name="_Toc251073198"/>
      <w:bookmarkStart w:id="17" w:name="_Toc251089977"/>
      <w:bookmarkStart w:id="18" w:name="_Toc251764013"/>
      <w:bookmarkStart w:id="19" w:name="_Toc248382881"/>
      <w:bookmarkStart w:id="20" w:name="_Toc217295683"/>
      <w:r w:rsidRPr="00A67129">
        <w:rPr>
          <w:color w:val="auto"/>
        </w:rPr>
        <w:lastRenderedPageBreak/>
        <w:t>Wstęp</w:t>
      </w:r>
      <w:bookmarkEnd w:id="14"/>
      <w:bookmarkEnd w:id="20"/>
    </w:p>
    <w:p w14:paraId="4C659211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21" w:name="_Toc87289364"/>
      <w:bookmarkStart w:id="22" w:name="_Toc217295684"/>
      <w:r w:rsidRPr="00A67129">
        <w:rPr>
          <w:color w:val="auto"/>
        </w:rPr>
        <w:t>Cele produktu</w:t>
      </w:r>
      <w:bookmarkEnd w:id="21"/>
      <w:bookmarkEnd w:id="22"/>
    </w:p>
    <w:p w14:paraId="6FA16D64" w14:textId="3526BDAE" w:rsidR="0003600B" w:rsidRDefault="0003600B" w:rsidP="0003600B">
      <w:r w:rsidRPr="00494086">
        <w:t xml:space="preserve">Dokument definiuje strukturę komunikatów XML wymienianych pomiędzy systemem </w:t>
      </w:r>
      <w:r>
        <w:t>NCTS2</w:t>
      </w:r>
      <w:r w:rsidR="00654163">
        <w:t xml:space="preserve"> PLUS</w:t>
      </w:r>
      <w:r w:rsidRPr="00494086">
        <w:t>, a</w:t>
      </w:r>
      <w:r>
        <w:t> </w:t>
      </w:r>
      <w:r w:rsidRPr="00494086">
        <w:t>podmiotami gospodarczymi.</w:t>
      </w:r>
      <w:r>
        <w:t xml:space="preserve"> Struktura opiera się na wymaganiach dla fazy P</w:t>
      </w:r>
      <w:r w:rsidR="00784985">
        <w:t>6</w:t>
      </w:r>
      <w:r>
        <w:t xml:space="preserve"> NCTS zapisanych w specyfikacji </w:t>
      </w:r>
      <w:r w:rsidR="00654163">
        <w:t xml:space="preserve">unijnej </w:t>
      </w:r>
      <w:r w:rsidRPr="0076227D">
        <w:t>DDNTA v</w:t>
      </w:r>
      <w:r w:rsidR="00BA499A">
        <w:t xml:space="preserve"> </w:t>
      </w:r>
      <w:r w:rsidR="00784985">
        <w:t>6.4.1</w:t>
      </w:r>
      <w:r w:rsidR="00BA499A">
        <w:t xml:space="preserve"> </w:t>
      </w:r>
      <w:r w:rsidR="00135455">
        <w:t>oraz RfC.</w:t>
      </w:r>
      <w:r w:rsidR="00784985">
        <w:t>43</w:t>
      </w:r>
      <w:r w:rsidR="00654163">
        <w:t xml:space="preserve"> i RfC.4</w:t>
      </w:r>
      <w:r w:rsidR="00784985">
        <w:t>4</w:t>
      </w:r>
      <w:r>
        <w:t>.</w:t>
      </w:r>
    </w:p>
    <w:p w14:paraId="1EEE7FA7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23" w:name="_Toc87289365"/>
      <w:bookmarkStart w:id="24" w:name="_Toc217295685"/>
      <w:r w:rsidRPr="00A67129">
        <w:rPr>
          <w:color w:val="auto"/>
        </w:rPr>
        <w:t>Odbiorcy produktu</w:t>
      </w:r>
      <w:bookmarkEnd w:id="23"/>
      <w:bookmarkEnd w:id="24"/>
    </w:p>
    <w:p w14:paraId="3EA3F9EB" w14:textId="4190153F" w:rsidR="0003600B" w:rsidRDefault="0003600B" w:rsidP="0003600B">
      <w:r w:rsidRPr="00494086">
        <w:t xml:space="preserve">Dokument przeznaczony jest dla specjalistów implementujących wymianę </w:t>
      </w:r>
      <w:r>
        <w:t xml:space="preserve">komunikatów </w:t>
      </w:r>
      <w:r w:rsidRPr="00494086">
        <w:t xml:space="preserve">pomiędzy systemem </w:t>
      </w:r>
      <w:r>
        <w:t>NCTS2</w:t>
      </w:r>
      <w:r w:rsidR="00654163">
        <w:t xml:space="preserve"> PLUS</w:t>
      </w:r>
      <w:r w:rsidRPr="00494086">
        <w:t>, a podmiotami gospodarczymi</w:t>
      </w:r>
      <w:r>
        <w:t>.</w:t>
      </w:r>
    </w:p>
    <w:p w14:paraId="33B77474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25" w:name="_Toc87289366"/>
      <w:bookmarkStart w:id="26" w:name="_Toc217295686"/>
      <w:r w:rsidRPr="00A67129">
        <w:rPr>
          <w:color w:val="auto"/>
        </w:rPr>
        <w:t>Specyfikacja komunikatów</w:t>
      </w:r>
      <w:bookmarkEnd w:id="25"/>
      <w:bookmarkEnd w:id="26"/>
    </w:p>
    <w:p w14:paraId="1FFB55F1" w14:textId="77777777" w:rsidR="0003600B" w:rsidRDefault="0003600B" w:rsidP="0003600B">
      <w:r>
        <w:t xml:space="preserve">Niniejszy dokument opisuje strukturę komunikatów XML zdefiniowanych dla potrzeb elektronicznej komunikacji w ramach realizacji procedur tranzytu. </w:t>
      </w:r>
    </w:p>
    <w:p w14:paraId="081CC330" w14:textId="77777777" w:rsidR="0003600B" w:rsidRDefault="0003600B" w:rsidP="0003600B"/>
    <w:p w14:paraId="5278CA99" w14:textId="77777777" w:rsidR="0003600B" w:rsidRDefault="0003600B" w:rsidP="0003600B">
      <w:r>
        <w:t>Każdy rozdział opisujący komunikat składa się z:</w:t>
      </w:r>
    </w:p>
    <w:p w14:paraId="7F013854" w14:textId="77777777" w:rsidR="0003600B" w:rsidRDefault="0003600B" w:rsidP="0030437A">
      <w:pPr>
        <w:pStyle w:val="Akapitzlist"/>
        <w:numPr>
          <w:ilvl w:val="0"/>
          <w:numId w:val="14"/>
        </w:numPr>
      </w:pPr>
      <w:r>
        <w:t>Nazwy rozdziału zawierającej nazwę komunikatu,</w:t>
      </w:r>
    </w:p>
    <w:p w14:paraId="6CDAEC2B" w14:textId="77777777" w:rsidR="0003600B" w:rsidRDefault="0003600B" w:rsidP="0030437A">
      <w:pPr>
        <w:pStyle w:val="Akapitzlist"/>
        <w:numPr>
          <w:ilvl w:val="0"/>
          <w:numId w:val="14"/>
        </w:numPr>
      </w:pPr>
      <w:r>
        <w:t>Krótkiego opisu funkcji komunikatu,</w:t>
      </w:r>
    </w:p>
    <w:p w14:paraId="25A31EFD" w14:textId="77777777" w:rsidR="0003600B" w:rsidRDefault="0003600B" w:rsidP="0030437A">
      <w:pPr>
        <w:pStyle w:val="Akapitzlist"/>
        <w:numPr>
          <w:ilvl w:val="0"/>
          <w:numId w:val="14"/>
        </w:numPr>
      </w:pPr>
      <w:r>
        <w:t>Listy elementów komunikatu z wyszczególnieniem liczby wystąpień i reguł obowiązujących dla elementu,</w:t>
      </w:r>
    </w:p>
    <w:p w14:paraId="7DE8A301" w14:textId="77777777" w:rsidR="0003600B" w:rsidRDefault="0003600B" w:rsidP="0030437A">
      <w:pPr>
        <w:pStyle w:val="Akapitzlist"/>
        <w:numPr>
          <w:ilvl w:val="0"/>
          <w:numId w:val="14"/>
        </w:numPr>
      </w:pPr>
      <w:r>
        <w:t>Rozbicia poszczególnych elementów wraz z określeniem typu ich atrybutów, wykorzystanych słowników jak również reguł i warunków do nich przypisanych.</w:t>
      </w:r>
    </w:p>
    <w:p w14:paraId="60C2480F" w14:textId="77777777" w:rsidR="0003600B" w:rsidRDefault="0003600B" w:rsidP="0003600B">
      <w:r>
        <w:br/>
        <w:t xml:space="preserve">W załączniku do tego dokumentu znajduje się komplet schematów komunikatów wymienianych z podmiotami w formacie XSD. Do każdego komunikatu biznesowego przypisane są dwa pliki XSD: </w:t>
      </w:r>
    </w:p>
    <w:p w14:paraId="18535A78" w14:textId="17EE88A1" w:rsidR="0003600B" w:rsidRDefault="0003600B" w:rsidP="00887B5C">
      <w:pPr>
        <w:pStyle w:val="Akapitzlist"/>
        <w:numPr>
          <w:ilvl w:val="0"/>
          <w:numId w:val="50"/>
        </w:numPr>
      </w:pPr>
      <w:r>
        <w:t>Plik IEXXX.PL.xsd gdzie XXX jest numerem komunikatu np.: 015</w:t>
      </w:r>
    </w:p>
    <w:p w14:paraId="50C25A1A" w14:textId="3916A529" w:rsidR="0003600B" w:rsidRDefault="0003600B" w:rsidP="00887B5C">
      <w:pPr>
        <w:pStyle w:val="Akapitzlist"/>
        <w:numPr>
          <w:ilvl w:val="0"/>
          <w:numId w:val="50"/>
        </w:numPr>
      </w:pPr>
      <w:r>
        <w:t>Plik IEXXX.xsd gdzie XXX</w:t>
      </w:r>
      <w:r w:rsidR="00A41C9B">
        <w:t xml:space="preserve"> jest numerem komunikatu np.: </w:t>
      </w:r>
      <w:r>
        <w:t>015</w:t>
      </w:r>
    </w:p>
    <w:p w14:paraId="4B076D3D" w14:textId="77777777" w:rsidR="0003600B" w:rsidRDefault="0003600B" w:rsidP="0003600B">
      <w:r>
        <w:t>Plik IEXXX.PL.xsd zawiera definicję elementu głównego komunikatu biznesowego np.:</w:t>
      </w:r>
      <w:r>
        <w:br/>
      </w:r>
      <w:r>
        <w:tab/>
        <w:t>&lt;!--===== Root Element ===== --&gt;</w:t>
      </w:r>
    </w:p>
    <w:p w14:paraId="76F6962C" w14:textId="080198A9" w:rsidR="0003600B" w:rsidRDefault="0003600B" w:rsidP="0003600B">
      <w:r>
        <w:tab/>
        <w:t>&lt;</w:t>
      </w:r>
      <w:proofErr w:type="spellStart"/>
      <w:r>
        <w:t>xs:element</w:t>
      </w:r>
      <w:proofErr w:type="spellEnd"/>
      <w:r>
        <w:t xml:space="preserve"> </w:t>
      </w:r>
      <w:proofErr w:type="spellStart"/>
      <w:r>
        <w:t>name</w:t>
      </w:r>
      <w:proofErr w:type="spellEnd"/>
      <w:r>
        <w:t>="IE015</w:t>
      </w:r>
      <w:r w:rsidR="00C54B82">
        <w:t>PL</w:t>
      </w:r>
      <w:r>
        <w:t xml:space="preserve">" </w:t>
      </w:r>
      <w:proofErr w:type="spellStart"/>
      <w:r>
        <w:t>type</w:t>
      </w:r>
      <w:proofErr w:type="spellEnd"/>
      <w:r>
        <w:t>="IE015Type" /&gt;</w:t>
      </w:r>
    </w:p>
    <w:p w14:paraId="6CEC0E18" w14:textId="77777777" w:rsidR="0003600B" w:rsidRDefault="0003600B" w:rsidP="0003600B">
      <w:r>
        <w:t>Element główny składa się najczęściej z trzech elementów podrzędnych:</w:t>
      </w:r>
    </w:p>
    <w:p w14:paraId="36E58F27" w14:textId="77777777" w:rsidR="0003600B" w:rsidRDefault="0003600B" w:rsidP="00887B5C">
      <w:pPr>
        <w:pStyle w:val="Akapitzlist"/>
        <w:numPr>
          <w:ilvl w:val="0"/>
          <w:numId w:val="49"/>
        </w:numPr>
      </w:pPr>
      <w:proofErr w:type="spellStart"/>
      <w:r w:rsidRPr="00E84C3D">
        <w:t>CountrySpecificDataPL</w:t>
      </w:r>
      <w:proofErr w:type="spellEnd"/>
      <w:r>
        <w:t xml:space="preserve"> – element zawierający dodatkowe, specyficzne dla NCTS PL pola, element jest obecny tylko w części komunikatów</w:t>
      </w:r>
    </w:p>
    <w:p w14:paraId="1FB19C51" w14:textId="61C02673" w:rsidR="0003600B" w:rsidRDefault="0003600B" w:rsidP="00887B5C">
      <w:pPr>
        <w:pStyle w:val="Akapitzlist"/>
        <w:numPr>
          <w:ilvl w:val="0"/>
          <w:numId w:val="49"/>
        </w:numPr>
      </w:pPr>
      <w:r>
        <w:t>CCXXXC – gdzie XXX</w:t>
      </w:r>
      <w:r w:rsidR="00B43208">
        <w:t xml:space="preserve"> jest numerem komunikatu np.: </w:t>
      </w:r>
      <w:r>
        <w:t>015, element zaś obejmuje rdzeń danych biznesowych. Typy CCXXXC zdefiniowane są w plikac</w:t>
      </w:r>
      <w:r w:rsidR="004333EB">
        <w:t>h</w:t>
      </w:r>
      <w:r>
        <w:t xml:space="preserve"> IEXXX.xsd</w:t>
      </w:r>
    </w:p>
    <w:p w14:paraId="7BC69E66" w14:textId="77777777" w:rsidR="0003600B" w:rsidRDefault="0003600B" w:rsidP="00887B5C">
      <w:pPr>
        <w:pStyle w:val="Akapitzlist"/>
        <w:numPr>
          <w:ilvl w:val="0"/>
          <w:numId w:val="49"/>
        </w:numPr>
      </w:pPr>
      <w:proofErr w:type="spellStart"/>
      <w:r>
        <w:t>Signature</w:t>
      </w:r>
      <w:proofErr w:type="spellEnd"/>
      <w:r>
        <w:t xml:space="preserve"> – element podpisu</w:t>
      </w:r>
    </w:p>
    <w:p w14:paraId="0DB79A21" w14:textId="6E9F5FFB" w:rsidR="0003600B" w:rsidRDefault="0003600B" w:rsidP="0003600B">
      <w:r>
        <w:t>Wyjątkiem od powyższego schematu jest komunikat UPO, który zdefiniowany jest w schemacie UPO.xsd</w:t>
      </w:r>
      <w:r w:rsidR="00A644AE">
        <w:t xml:space="preserve"> oraz komunikat IE029SC zdefiniowany w schemacie IE029SC.PL.xsd</w:t>
      </w:r>
      <w:r>
        <w:t xml:space="preserve">. </w:t>
      </w:r>
      <w:r>
        <w:br/>
        <w:t>Dodatkowo załącznik zawiera komplet innych niezbędnych plików XSD zawierających definicje typów wspólnych.</w:t>
      </w:r>
    </w:p>
    <w:p w14:paraId="57A0AD31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27" w:name="_Toc87289367"/>
      <w:bookmarkStart w:id="28" w:name="_Ref146264340"/>
      <w:bookmarkStart w:id="29" w:name="_Toc217295687"/>
      <w:r w:rsidRPr="00A67129">
        <w:rPr>
          <w:color w:val="auto"/>
        </w:rPr>
        <w:t>Wyjaśnienie oznaczeń</w:t>
      </w:r>
      <w:bookmarkEnd w:id="27"/>
      <w:bookmarkEnd w:id="28"/>
      <w:bookmarkEnd w:id="29"/>
    </w:p>
    <w:p w14:paraId="4A211C66" w14:textId="77777777" w:rsidR="0003600B" w:rsidRDefault="0003600B" w:rsidP="0003600B">
      <w:r>
        <w:t>Komunikaty przesyłane w formacie XML winny być zgodne ze standardem W3C z uwzględnieniem zaleceń zawartych w niniejszym dokumencie.</w:t>
      </w:r>
    </w:p>
    <w:p w14:paraId="734B4899" w14:textId="77777777" w:rsidR="0003600B" w:rsidRDefault="0003600B" w:rsidP="0003600B"/>
    <w:p w14:paraId="2A2D03BA" w14:textId="77777777" w:rsidR="0003600B" w:rsidRDefault="0003600B" w:rsidP="0003600B">
      <w:r>
        <w:t>W ramach listy elementów komunikatu określono możliwą ilość wystąpień np.: ..9 oznacza, że dany element może wystąpić maksymalnie dziewięciokrotnie oraz że może nie wystąpić wcale.</w:t>
      </w:r>
    </w:p>
    <w:p w14:paraId="1BF4D103" w14:textId="77777777" w:rsidR="0003600B" w:rsidRDefault="0003600B" w:rsidP="0003600B"/>
    <w:p w14:paraId="1A031CC9" w14:textId="5EDB42FF" w:rsidR="0003600B" w:rsidRDefault="0003600B" w:rsidP="0003600B">
      <w:r>
        <w:t xml:space="preserve">Kod reguły jest jednocześnie odnośnikiem do jej treści umieszczonej w tabeli </w:t>
      </w:r>
      <w:r w:rsidR="00A27BE2">
        <w:t>w rozdziale 33</w:t>
      </w:r>
      <w:r>
        <w:t xml:space="preserve">. Kod słownika jest symbolem wskazującym na konkretny słownik. Aktualna lista słowników </w:t>
      </w:r>
      <w:r w:rsidR="00A27BE2">
        <w:t xml:space="preserve">znajduje się w rozdziale 34 </w:t>
      </w:r>
      <w:r>
        <w:t xml:space="preserve">oraz </w:t>
      </w:r>
      <w:r w:rsidR="00884486">
        <w:t>na portalu PUESC. Słowniki posiadają nazwy w postaci CLnnnNCTSP5</w:t>
      </w:r>
      <w:r w:rsidR="00F678EE">
        <w:t xml:space="preserve"> (słowniki unijne) oraz PLnnnNCTSP5 (słowniki krajowe)</w:t>
      </w:r>
      <w:r w:rsidR="00884486">
        <w:t xml:space="preserve">, gdzie </w:t>
      </w:r>
      <w:proofErr w:type="spellStart"/>
      <w:r w:rsidR="00884486">
        <w:t>nnn</w:t>
      </w:r>
      <w:proofErr w:type="spellEnd"/>
      <w:r w:rsidR="00884486">
        <w:t xml:space="preserve"> to numer słownika.</w:t>
      </w:r>
      <w:r w:rsidR="00F678EE">
        <w:t xml:space="preserve"> Numer słownika krajowego odpowiada numerowi słownika unijnego.</w:t>
      </w:r>
    </w:p>
    <w:p w14:paraId="04740372" w14:textId="77777777" w:rsidR="0003600B" w:rsidRDefault="0003600B" w:rsidP="0003600B"/>
    <w:p w14:paraId="71B4D745" w14:textId="77777777" w:rsidR="0003600B" w:rsidRDefault="0003600B" w:rsidP="0003600B">
      <w:r>
        <w:t>W ramach opisu atrybutów elementu zastosowano oznaczenie R , O lub D określające czy dany element jest wymagany (</w:t>
      </w:r>
      <w:proofErr w:type="spellStart"/>
      <w:r>
        <w:t>Required</w:t>
      </w:r>
      <w:proofErr w:type="spellEnd"/>
      <w:r>
        <w:t>), opcjonalny (</w:t>
      </w:r>
      <w:proofErr w:type="spellStart"/>
      <w:r>
        <w:t>Optional</w:t>
      </w:r>
      <w:proofErr w:type="spellEnd"/>
      <w:r>
        <w:t xml:space="preserve">) czy jego wymagalność zależy od reguł biznesowych (D) oraz podano typ format atrybutu np. </w:t>
      </w:r>
    </w:p>
    <w:p w14:paraId="41B36E5F" w14:textId="77777777" w:rsidR="0003600B" w:rsidRDefault="0003600B" w:rsidP="0003600B"/>
    <w:p w14:paraId="1B9E198A" w14:textId="77777777" w:rsidR="0003600B" w:rsidRDefault="0003600B" w:rsidP="0003600B">
      <w:r>
        <w:lastRenderedPageBreak/>
        <w:t>an..35</w:t>
      </w:r>
    </w:p>
    <w:p w14:paraId="1B46939C" w14:textId="77777777" w:rsidR="0003600B" w:rsidRDefault="0003600B" w:rsidP="0003600B">
      <w:r>
        <w:tab/>
      </w:r>
      <w:proofErr w:type="spellStart"/>
      <w:r>
        <w:t>an</w:t>
      </w:r>
      <w:proofErr w:type="spellEnd"/>
      <w:r>
        <w:t xml:space="preserve"> </w:t>
      </w:r>
      <w:r>
        <w:tab/>
        <w:t>– pole alfanumeryczne</w:t>
      </w:r>
    </w:p>
    <w:p w14:paraId="7D997E4B" w14:textId="77777777" w:rsidR="0003600B" w:rsidRDefault="0003600B" w:rsidP="0003600B">
      <w:r>
        <w:tab/>
        <w:t xml:space="preserve">..35 </w:t>
      </w:r>
      <w:r>
        <w:tab/>
        <w:t>– do 35 znaków</w:t>
      </w:r>
    </w:p>
    <w:p w14:paraId="048EED0C" w14:textId="77777777" w:rsidR="0003600B" w:rsidRDefault="0003600B" w:rsidP="0003600B">
      <w:r>
        <w:t>an2</w:t>
      </w:r>
      <w:r>
        <w:tab/>
      </w:r>
      <w:proofErr w:type="spellStart"/>
      <w:r>
        <w:t>an</w:t>
      </w:r>
      <w:proofErr w:type="spellEnd"/>
      <w:r>
        <w:t xml:space="preserve"> </w:t>
      </w:r>
      <w:r>
        <w:tab/>
        <w:t>– pole alfanumeryczne</w:t>
      </w:r>
    </w:p>
    <w:p w14:paraId="7A28AB1D" w14:textId="77777777" w:rsidR="0003600B" w:rsidRDefault="0003600B" w:rsidP="0003600B">
      <w:r>
        <w:tab/>
        <w:t>2</w:t>
      </w:r>
      <w:r>
        <w:tab/>
        <w:t>– o dokładnie dwóch znakach</w:t>
      </w:r>
    </w:p>
    <w:p w14:paraId="05397BDD" w14:textId="77777777" w:rsidR="0003600B" w:rsidRDefault="0003600B" w:rsidP="0003600B"/>
    <w:p w14:paraId="0951785F" w14:textId="77777777" w:rsidR="0003600B" w:rsidRDefault="0003600B" w:rsidP="0003600B">
      <w:r>
        <w:t>Obowiązującą stroną kodową w ramach wymiany komunikatów z NCTS2 jest „UTF-8”.</w:t>
      </w:r>
    </w:p>
    <w:p w14:paraId="15839900" w14:textId="77777777" w:rsidR="0003600B" w:rsidRDefault="0003600B" w:rsidP="0003600B">
      <w:r>
        <w:t>Każdy komunikat XML winien mieć określenie deklaracji XML:</w:t>
      </w:r>
    </w:p>
    <w:p w14:paraId="74914939" w14:textId="77777777" w:rsidR="0003600B" w:rsidRDefault="0003600B" w:rsidP="0003600B">
      <w:r>
        <w:t>&lt;?</w:t>
      </w:r>
      <w:proofErr w:type="spellStart"/>
      <w:r>
        <w:t>xml</w:t>
      </w:r>
      <w:proofErr w:type="spellEnd"/>
      <w:r>
        <w:t xml:space="preserve"> version="1.0" </w:t>
      </w:r>
      <w:proofErr w:type="spellStart"/>
      <w:r>
        <w:t>encoding</w:t>
      </w:r>
      <w:proofErr w:type="spellEnd"/>
      <w:r>
        <w:t>="utf-8"?&gt;</w:t>
      </w:r>
    </w:p>
    <w:p w14:paraId="04B300B4" w14:textId="77777777" w:rsidR="0003600B" w:rsidRDefault="0003600B" w:rsidP="0003600B">
      <w:r>
        <w:t xml:space="preserve">oraz określony w głównym elemencie komunikatu </w:t>
      </w:r>
      <w:proofErr w:type="spellStart"/>
      <w:r>
        <w:t>xmlns</w:t>
      </w:r>
      <w:proofErr w:type="spellEnd"/>
      <w:r>
        <w:t>:</w:t>
      </w:r>
    </w:p>
    <w:p w14:paraId="622EA991" w14:textId="77777777" w:rsidR="0003600B" w:rsidRPr="00677F9E" w:rsidRDefault="0003600B" w:rsidP="0003600B">
      <w:pPr>
        <w:rPr>
          <w:lang w:val="en-GB"/>
        </w:rPr>
      </w:pPr>
      <w:r w:rsidRPr="00677F9E">
        <w:rPr>
          <w:lang w:val="en-GB"/>
        </w:rPr>
        <w:t>np.</w:t>
      </w:r>
    </w:p>
    <w:p w14:paraId="332C1803" w14:textId="77777777" w:rsidR="0003600B" w:rsidRPr="008A2B35" w:rsidRDefault="0003600B" w:rsidP="0003600B">
      <w:pPr>
        <w:rPr>
          <w:lang w:val="en-US"/>
        </w:rPr>
      </w:pPr>
    </w:p>
    <w:p w14:paraId="3DA1F9FD" w14:textId="77777777" w:rsidR="0003600B" w:rsidRPr="008A2B35" w:rsidRDefault="0003600B" w:rsidP="0003600B">
      <w:pPr>
        <w:rPr>
          <w:lang w:val="en-US"/>
        </w:rPr>
      </w:pPr>
      <w:r w:rsidRPr="008A2B35">
        <w:rPr>
          <w:lang w:val="en-US"/>
        </w:rPr>
        <w:t>&lt;?xml version="1.0" encoding="utf-8"?&gt;</w:t>
      </w:r>
    </w:p>
    <w:p w14:paraId="0A004305" w14:textId="42D20E21" w:rsidR="0003600B" w:rsidRDefault="0003600B" w:rsidP="0003600B">
      <w:r>
        <w:t>&lt;IE015</w:t>
      </w:r>
      <w:r w:rsidR="00296576">
        <w:t>PL</w:t>
      </w:r>
      <w:r>
        <w:t xml:space="preserve"> </w:t>
      </w:r>
      <w:proofErr w:type="spellStart"/>
      <w:r>
        <w:t>xmlns</w:t>
      </w:r>
      <w:proofErr w:type="spellEnd"/>
      <w:r>
        <w:t>="http://www.mf.gov.pl/schematy/NCTS2/IE015/2021/03/"&gt;</w:t>
      </w:r>
    </w:p>
    <w:p w14:paraId="53CDEC53" w14:textId="77777777" w:rsidR="00ED137E" w:rsidRDefault="00ED137E" w:rsidP="0003600B"/>
    <w:p w14:paraId="1DF01DAC" w14:textId="757C53DB" w:rsidR="00ED137E" w:rsidRPr="00CE6054" w:rsidRDefault="00DF7BCC" w:rsidP="0003600B">
      <w:pPr>
        <w:rPr>
          <w:b/>
          <w:bCs/>
          <w:u w:val="single"/>
        </w:rPr>
      </w:pPr>
      <w:r w:rsidRPr="00FB63A2">
        <w:rPr>
          <w:u w:val="single"/>
        </w:rPr>
        <w:t xml:space="preserve">W opisie atrybutu </w:t>
      </w:r>
      <w:proofErr w:type="spellStart"/>
      <w:r w:rsidRPr="00FB63A2">
        <w:rPr>
          <w:u w:val="single"/>
        </w:rPr>
        <w:t>PhaseID</w:t>
      </w:r>
      <w:proofErr w:type="spellEnd"/>
      <w:r w:rsidRPr="00FB63A2">
        <w:rPr>
          <w:u w:val="single"/>
        </w:rPr>
        <w:t xml:space="preserve"> komunikatów </w:t>
      </w:r>
      <w:r w:rsidR="00E43C6F" w:rsidRPr="00FB63A2">
        <w:rPr>
          <w:u w:val="single"/>
        </w:rPr>
        <w:t xml:space="preserve">oraz treści niektórych reguł </w:t>
      </w:r>
      <w:r w:rsidRPr="00FB63A2">
        <w:rPr>
          <w:u w:val="single"/>
        </w:rPr>
        <w:t>występuje kod &lt;</w:t>
      </w:r>
      <w:proofErr w:type="spellStart"/>
      <w:r w:rsidRPr="00FB63A2">
        <w:rPr>
          <w:u w:val="single"/>
        </w:rPr>
        <w:t>TPendDate</w:t>
      </w:r>
      <w:proofErr w:type="spellEnd"/>
      <w:r w:rsidRPr="00FB63A2">
        <w:rPr>
          <w:u w:val="single"/>
        </w:rPr>
        <w:t xml:space="preserve">&gt;. Jest to </w:t>
      </w:r>
      <w:r w:rsidR="00ED137E" w:rsidRPr="00FB63A2">
        <w:rPr>
          <w:u w:val="single"/>
        </w:rPr>
        <w:t xml:space="preserve">data </w:t>
      </w:r>
      <w:r w:rsidR="00CB6C04">
        <w:rPr>
          <w:u w:val="single"/>
        </w:rPr>
        <w:t xml:space="preserve">kiedy kończy się okres przejściowy a zaczyna docelowy. </w:t>
      </w:r>
      <w:r w:rsidR="00CB6C04" w:rsidRPr="00815FE6">
        <w:rPr>
          <w:u w:val="single"/>
        </w:rPr>
        <w:t>Aktualnie jest to</w:t>
      </w:r>
      <w:r w:rsidR="00CB6C04" w:rsidRPr="00CE6054">
        <w:rPr>
          <w:b/>
          <w:bCs/>
          <w:u w:val="single"/>
        </w:rPr>
        <w:t xml:space="preserve"> 21.01.2025</w:t>
      </w:r>
      <w:r w:rsidR="002E73FF" w:rsidRPr="00CE6054">
        <w:rPr>
          <w:b/>
          <w:bCs/>
          <w:u w:val="single"/>
        </w:rPr>
        <w:t xml:space="preserve"> 00:00:00</w:t>
      </w:r>
      <w:r w:rsidR="00CE6054" w:rsidRPr="00CE6054">
        <w:rPr>
          <w:b/>
          <w:bCs/>
          <w:u w:val="single"/>
        </w:rPr>
        <w:t xml:space="preserve"> UTC</w:t>
      </w:r>
      <w:r w:rsidRPr="00CE6054">
        <w:rPr>
          <w:b/>
          <w:bCs/>
          <w:u w:val="single"/>
        </w:rPr>
        <w:t>.</w:t>
      </w:r>
    </w:p>
    <w:p w14:paraId="4717BDB4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30" w:name="_Toc87289368"/>
      <w:bookmarkStart w:id="31" w:name="_Toc217295688"/>
      <w:r w:rsidRPr="00A67129">
        <w:rPr>
          <w:color w:val="auto"/>
        </w:rPr>
        <w:t>Zwrotny kanał komunikacyjny</w:t>
      </w:r>
      <w:bookmarkEnd w:id="30"/>
      <w:bookmarkEnd w:id="31"/>
    </w:p>
    <w:p w14:paraId="74D586A4" w14:textId="67072D38" w:rsidR="0003600B" w:rsidRDefault="0003600B" w:rsidP="0003600B">
      <w:r>
        <w:t>System NCTS2</w:t>
      </w:r>
      <w:r w:rsidR="00654163">
        <w:t xml:space="preserve"> PLUS</w:t>
      </w:r>
      <w:r>
        <w:t xml:space="preserve"> po odebraniu od podmiotu komunikatu, będzie wysyłał do niego komunikat odpowiedzi kanałem wskazanym w nagłówku przesłanego komunikatu</w:t>
      </w:r>
      <w:r w:rsidR="00840949">
        <w:t xml:space="preserve"> (/</w:t>
      </w:r>
      <w:proofErr w:type="spellStart"/>
      <w:r w:rsidR="00840949">
        <w:t>Co</w:t>
      </w:r>
      <w:r w:rsidR="000E3AF8">
        <w:t>u</w:t>
      </w:r>
      <w:r w:rsidR="00840949">
        <w:t>ntrySpecificDataPL</w:t>
      </w:r>
      <w:proofErr w:type="spellEnd"/>
      <w:r w:rsidR="00840949">
        <w:t>/</w:t>
      </w:r>
      <w:proofErr w:type="spellStart"/>
      <w:r w:rsidR="00840949">
        <w:t>CommunicationChannel</w:t>
      </w:r>
      <w:proofErr w:type="spellEnd"/>
      <w:r w:rsidR="00840949">
        <w:t>)</w:t>
      </w:r>
      <w:r>
        <w:t>. W przypadku gdy został wskazany kanał web service, to dane uwierzytelniające system NCTS2</w:t>
      </w:r>
      <w:r w:rsidR="00654163">
        <w:t xml:space="preserve"> PLUS</w:t>
      </w:r>
      <w:r>
        <w:t xml:space="preserve"> odczyta z danych zarejestrowanych w SZPROT dla podanego adresu URL. Jeśli podany adres URL nie istnieje w danych SZPROT, to system wyśle komunikat na jeden z zarejestrowanych w SZPROT adresów web service. Jeśli podmiot nie posiada zdefiniowanego żadnego kanału web service, to komunikat zwrotny zostanie udostępniony w portalu PUESC.</w:t>
      </w:r>
    </w:p>
    <w:p w14:paraId="3E9B4321" w14:textId="7FD40DEB" w:rsidR="0003600B" w:rsidRDefault="0003600B" w:rsidP="0003600B">
      <w:r>
        <w:t>W przypadku gdy nadesłany komunikat nie przejdzie walidacji biznesowej, to komunikat błędu zostanie wysłany na kanał wskazany w komunikacie.</w:t>
      </w:r>
    </w:p>
    <w:p w14:paraId="21A63D00" w14:textId="2115E7E2" w:rsidR="00187FC4" w:rsidRDefault="00187FC4" w:rsidP="0003600B">
      <w:r>
        <w:t xml:space="preserve">Komunikacja z systemem NCTS2 PLUS </w:t>
      </w:r>
      <w:r w:rsidR="00784985">
        <w:t>może odbywać się zamiennie</w:t>
      </w:r>
      <w:r>
        <w:t xml:space="preserve"> poprzez SEAP</w:t>
      </w:r>
      <w:r w:rsidR="00784985">
        <w:t xml:space="preserve"> lub </w:t>
      </w:r>
      <w:r>
        <w:t>BCP.</w:t>
      </w:r>
    </w:p>
    <w:p w14:paraId="0526F84C" w14:textId="0409DFEC" w:rsidR="00187FC4" w:rsidRPr="00084EEB" w:rsidRDefault="00187FC4" w:rsidP="0003600B">
      <w:r>
        <w:t>W elemencie /</w:t>
      </w:r>
      <w:proofErr w:type="spellStart"/>
      <w:r>
        <w:t>CountrySpecificDataPL</w:t>
      </w:r>
      <w:proofErr w:type="spellEnd"/>
      <w:r>
        <w:t>/</w:t>
      </w:r>
      <w:proofErr w:type="spellStart"/>
      <w:r>
        <w:t>CommunicationChannel</w:t>
      </w:r>
      <w:proofErr w:type="spellEnd"/>
      <w:r>
        <w:t xml:space="preserve"> </w:t>
      </w:r>
      <w:r w:rsidR="00784985">
        <w:t>za pomocą atrybutu</w:t>
      </w:r>
      <w:r>
        <w:t xml:space="preserve"> </w:t>
      </w:r>
      <w:proofErr w:type="spellStart"/>
      <w:r>
        <w:t>ReturnSystem</w:t>
      </w:r>
      <w:proofErr w:type="spellEnd"/>
      <w:r>
        <w:t xml:space="preserve">, </w:t>
      </w:r>
      <w:r w:rsidR="00784985">
        <w:t>można wskazać</w:t>
      </w:r>
      <w:r>
        <w:t>, przez który z systemów BCP/SEAP system NCTS2 PLUS ma odsyłać komunikaty, Pominięcie atrybutu w komunikacie wysyłanym do NCTS2 PLUS oznacza, że komunikaty zwrotne będą odsyłane przez ten system, przez który zostały wysłane do NCTS2 PLUS.</w:t>
      </w:r>
    </w:p>
    <w:p w14:paraId="656B2513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32" w:name="_Toc87289369"/>
      <w:bookmarkStart w:id="33" w:name="_Toc217295689"/>
      <w:r w:rsidRPr="00A67129">
        <w:rPr>
          <w:color w:val="auto"/>
        </w:rPr>
        <w:t>Podpis elektroniczny</w:t>
      </w:r>
      <w:bookmarkEnd w:id="32"/>
      <w:bookmarkEnd w:id="33"/>
    </w:p>
    <w:p w14:paraId="5A7A2CCE" w14:textId="7730074C" w:rsidR="0003600B" w:rsidRPr="00084EEB" w:rsidRDefault="0003600B" w:rsidP="0003600B">
      <w:r>
        <w:t>Każdy komunikat przesyłany przez podmiot do systemu NCTS2</w:t>
      </w:r>
      <w:r w:rsidR="00654163">
        <w:t xml:space="preserve"> PLUS</w:t>
      </w:r>
      <w:r>
        <w:t xml:space="preserve">, a także przez system NCTS2 </w:t>
      </w:r>
      <w:r w:rsidR="00654163">
        <w:t xml:space="preserve">PLUS </w:t>
      </w:r>
      <w:r>
        <w:t xml:space="preserve">do podmiotu musi być podpisany elektronicznie zgodnie ze standardem </w:t>
      </w:r>
      <w:proofErr w:type="spellStart"/>
      <w:r>
        <w:t>XAdES</w:t>
      </w:r>
      <w:proofErr w:type="spellEnd"/>
      <w:r>
        <w:t>-BES, będącym rozwinięciem XML-</w:t>
      </w:r>
      <w:proofErr w:type="spellStart"/>
      <w:r>
        <w:t>DSig</w:t>
      </w:r>
      <w:proofErr w:type="spellEnd"/>
      <w:r>
        <w:t xml:space="preserve">. Należy zastosować podpis otaczający (ang. ENVELOPED). W poniższych rozdziałach każdy komunikat posiada element </w:t>
      </w:r>
      <w:proofErr w:type="spellStart"/>
      <w:r>
        <w:t>Signature</w:t>
      </w:r>
      <w:proofErr w:type="spellEnd"/>
      <w:r>
        <w:t>, który służy do umieszczenia podpisu elektronicznego.</w:t>
      </w:r>
    </w:p>
    <w:p w14:paraId="1C15D20D" w14:textId="77777777" w:rsidR="0003600B" w:rsidRPr="00A67129" w:rsidRDefault="0003600B" w:rsidP="00887B5C">
      <w:pPr>
        <w:pStyle w:val="Nagwek2"/>
        <w:numPr>
          <w:ilvl w:val="1"/>
          <w:numId w:val="59"/>
        </w:numPr>
        <w:rPr>
          <w:color w:val="auto"/>
        </w:rPr>
      </w:pPr>
      <w:bookmarkStart w:id="34" w:name="_Toc87289370"/>
      <w:bookmarkStart w:id="35" w:name="_Toc217295690"/>
      <w:r w:rsidRPr="00A67129">
        <w:rPr>
          <w:color w:val="auto"/>
        </w:rPr>
        <w:t>Informacja o reprezentancie podmiotu przesyłającego komunikat</w:t>
      </w:r>
      <w:bookmarkEnd w:id="34"/>
      <w:bookmarkEnd w:id="35"/>
    </w:p>
    <w:bookmarkEnd w:id="15"/>
    <w:bookmarkEnd w:id="16"/>
    <w:bookmarkEnd w:id="17"/>
    <w:bookmarkEnd w:id="18"/>
    <w:bookmarkEnd w:id="19"/>
    <w:p w14:paraId="0C27EFD4" w14:textId="1F38F614" w:rsidR="0003600B" w:rsidRPr="00997DC5" w:rsidRDefault="0003600B" w:rsidP="0003600B">
      <w:r>
        <w:t>System, dla każdego komunikatu przesłanego do NCTS2</w:t>
      </w:r>
      <w:r w:rsidR="00654163">
        <w:t xml:space="preserve"> PLUS</w:t>
      </w:r>
      <w:r>
        <w:t xml:space="preserve"> i zawierającego podpis elektroniczny będzie weryfikował zgodnie z regułą </w:t>
      </w:r>
      <w:r>
        <w:fldChar w:fldCharType="begin"/>
      </w:r>
      <w:r>
        <w:instrText xml:space="preserve"> REF RP20 \h </w:instrText>
      </w:r>
      <w:r>
        <w:fldChar w:fldCharType="separate"/>
      </w:r>
      <w:ins w:id="36" w:author="Autor">
        <w:r w:rsidR="00784985">
          <w:rPr>
            <w:b/>
            <w:bCs/>
          </w:rPr>
          <w:t>Błąd! Nie można odnaleźć źródła odwołania.</w:t>
        </w:r>
      </w:ins>
      <w:del w:id="37" w:author="Autor">
        <w:r w:rsidR="006B1420" w:rsidRPr="00E76306" w:rsidDel="00784985">
          <w:rPr>
            <w:b/>
            <w:szCs w:val="20"/>
          </w:rPr>
          <w:delText>RP20</w:delText>
        </w:r>
      </w:del>
      <w:r>
        <w:fldChar w:fldCharType="end"/>
      </w:r>
      <w:r>
        <w:t xml:space="preserve">, czy osoba, </w:t>
      </w:r>
      <w:r w:rsidRPr="00C97A05">
        <w:rPr>
          <w:szCs w:val="20"/>
        </w:rPr>
        <w:t>która złożyła podpis pod komunikatem, jest reprezentantem podmiotu, który wysłał komunikat</w:t>
      </w:r>
      <w:r>
        <w:t>. Weryfikacja ta odbywa się poprzez sprawdzenie odcisku palca certyfikatu, który został użyty do złożenia podpisu w danych podmiotu zarejestrowanych przez podmiot w SZPROT.</w:t>
      </w:r>
    </w:p>
    <w:p w14:paraId="732846D8" w14:textId="77777777" w:rsidR="0003600B" w:rsidRDefault="0003600B" w:rsidP="0003600B">
      <w:pPr>
        <w:widowControl w:val="0"/>
        <w:adjustRightInd w:val="0"/>
      </w:pPr>
    </w:p>
    <w:p w14:paraId="4A340CED" w14:textId="67DFF837" w:rsidR="00784985" w:rsidRDefault="00784985" w:rsidP="00887B5C">
      <w:pPr>
        <w:pStyle w:val="Naglowek1"/>
        <w:numPr>
          <w:ilvl w:val="0"/>
          <w:numId w:val="60"/>
        </w:numPr>
        <w:rPr>
          <w:ins w:id="38" w:author="Autor"/>
          <w:color w:val="auto"/>
        </w:rPr>
      </w:pPr>
      <w:bookmarkStart w:id="39" w:name="_Toc87289371"/>
      <w:bookmarkStart w:id="40" w:name="_Toc217295691"/>
      <w:ins w:id="41" w:author="Autor">
        <w:r>
          <w:rPr>
            <w:color w:val="auto"/>
          </w:rPr>
          <w:lastRenderedPageBreak/>
          <w:t>Struktura komunikatów</w:t>
        </w:r>
        <w:bookmarkEnd w:id="40"/>
      </w:ins>
    </w:p>
    <w:p w14:paraId="16424DDE" w14:textId="6AB3EA0B" w:rsidR="00784985" w:rsidRDefault="00784985" w:rsidP="00784985">
      <w:pPr>
        <w:rPr>
          <w:ins w:id="42" w:author="Autor"/>
        </w:rPr>
      </w:pPr>
      <w:ins w:id="43" w:author="Autor">
        <w:r>
          <w:t xml:space="preserve">Struktura komunikatów wraz z regułami biznesowymi przedstawiona jest w załączniku nr 1 - </w:t>
        </w:r>
        <w:r w:rsidRPr="00784985">
          <w:t>NCTS2_ALL_SXML_P6_Zal_1</w:t>
        </w:r>
        <w:r>
          <w:t>.xlsx.</w:t>
        </w:r>
      </w:ins>
    </w:p>
    <w:p w14:paraId="0FBACB74" w14:textId="690F5815" w:rsidR="009305ED" w:rsidRDefault="00784985" w:rsidP="00887B5C">
      <w:pPr>
        <w:pStyle w:val="Naglowek1"/>
        <w:numPr>
          <w:ilvl w:val="0"/>
          <w:numId w:val="60"/>
        </w:numPr>
        <w:rPr>
          <w:color w:val="auto"/>
        </w:rPr>
      </w:pPr>
      <w:bookmarkStart w:id="44" w:name="_Toc404336769"/>
      <w:bookmarkStart w:id="45" w:name="_Toc217295692"/>
      <w:bookmarkEnd w:id="39"/>
      <w:bookmarkEnd w:id="44"/>
      <w:r>
        <w:rPr>
          <w:color w:val="auto"/>
        </w:rPr>
        <w:lastRenderedPageBreak/>
        <w:t>S</w:t>
      </w:r>
      <w:r w:rsidR="009305ED" w:rsidRPr="009305ED">
        <w:rPr>
          <w:color w:val="auto"/>
        </w:rPr>
        <w:t>łowniki</w:t>
      </w:r>
      <w:bookmarkEnd w:id="45"/>
    </w:p>
    <w:p w14:paraId="77CCDB34" w14:textId="7BB16545" w:rsidR="009305ED" w:rsidRDefault="009305ED" w:rsidP="009305ED">
      <w:pPr>
        <w:rPr>
          <w:ins w:id="46" w:author="Autor"/>
        </w:rPr>
      </w:pPr>
      <w:r>
        <w:t>Niniejszy rozdział zawiera listę słowników stosowanych w komunikatach wymienianych z systemem NCTS2PLUS.</w:t>
      </w:r>
    </w:p>
    <w:p w14:paraId="5F86F17D" w14:textId="6A204E65" w:rsidR="00784985" w:rsidRDefault="00784985" w:rsidP="009305ED">
      <w:ins w:id="47" w:author="Autor">
        <w:r>
          <w:t>Do uzupełnienia o słowniki fazy 6.</w:t>
        </w:r>
      </w:ins>
    </w:p>
    <w:p w14:paraId="237C0B3C" w14:textId="68C7BF1B" w:rsidR="00EA4D43" w:rsidRDefault="00EA4D43" w:rsidP="009305ED"/>
    <w:tbl>
      <w:tblPr>
        <w:tblStyle w:val="TSZDomylnyStylTabeli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65"/>
        <w:gridCol w:w="6938"/>
      </w:tblGrid>
      <w:tr w:rsidR="00EA4D43" w:rsidRPr="00EA4D43" w14:paraId="725A08A0" w14:textId="77777777" w:rsidTr="00EA4D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65" w:type="dxa"/>
          </w:tcPr>
          <w:p w14:paraId="0EC7AEA8" w14:textId="5A813E5F" w:rsidR="00EA4D43" w:rsidRPr="00EA4D43" w:rsidRDefault="00EA4D43" w:rsidP="00BC1453">
            <w:r>
              <w:t>Słownik</w:t>
            </w:r>
          </w:p>
        </w:tc>
        <w:tc>
          <w:tcPr>
            <w:tcW w:w="6938" w:type="dxa"/>
          </w:tcPr>
          <w:p w14:paraId="1D842A5E" w14:textId="2961DD84" w:rsidR="00EA4D43" w:rsidRPr="00EA4D43" w:rsidRDefault="00EA4D43" w:rsidP="00BC1453">
            <w:r>
              <w:t>Nazwa słownika</w:t>
            </w:r>
          </w:p>
        </w:tc>
      </w:tr>
      <w:tr w:rsidR="00EA4D43" w:rsidRPr="00EA4D43" w14:paraId="3B69F621" w14:textId="77777777" w:rsidTr="00EA4D43">
        <w:tc>
          <w:tcPr>
            <w:tcW w:w="2065" w:type="dxa"/>
          </w:tcPr>
          <w:p w14:paraId="67EA9B56" w14:textId="77777777" w:rsidR="00EA4D43" w:rsidRPr="00EA4D43" w:rsidRDefault="00EA4D43" w:rsidP="00BC1453">
            <w:r w:rsidRPr="00EA4D43">
              <w:t>CL008NCTSP5</w:t>
            </w:r>
          </w:p>
        </w:tc>
        <w:tc>
          <w:tcPr>
            <w:tcW w:w="6938" w:type="dxa"/>
          </w:tcPr>
          <w:p w14:paraId="2E562F86" w14:textId="45F198E5" w:rsidR="00EA4D43" w:rsidRPr="00EA4D43" w:rsidRDefault="00A47124" w:rsidP="00BC1453">
            <w:r>
              <w:t>Kody krajów (pełny słownik)</w:t>
            </w:r>
            <w:r w:rsidR="005D5AEA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Codes</w:t>
            </w:r>
            <w:proofErr w:type="spellEnd"/>
            <w:r w:rsidR="00EA4D43" w:rsidRPr="00EA4D43">
              <w:t xml:space="preserve"> Full List</w:t>
            </w:r>
          </w:p>
        </w:tc>
      </w:tr>
      <w:tr w:rsidR="00EA4D43" w:rsidRPr="00EA4D43" w14:paraId="57BE8C73" w14:textId="77777777" w:rsidTr="00EA4D43">
        <w:tc>
          <w:tcPr>
            <w:tcW w:w="2065" w:type="dxa"/>
          </w:tcPr>
          <w:p w14:paraId="6B1430A5" w14:textId="77777777" w:rsidR="00EA4D43" w:rsidRPr="00EA4D43" w:rsidRDefault="00EA4D43" w:rsidP="00BC1453">
            <w:r w:rsidRPr="00EA4D43">
              <w:t>CL009NCTSP5</w:t>
            </w:r>
          </w:p>
        </w:tc>
        <w:tc>
          <w:tcPr>
            <w:tcW w:w="6938" w:type="dxa"/>
          </w:tcPr>
          <w:p w14:paraId="009B0FEC" w14:textId="02773BD7" w:rsidR="00EA4D43" w:rsidRPr="00EA4D43" w:rsidRDefault="00A47124" w:rsidP="00BC1453">
            <w:r>
              <w:t xml:space="preserve">Kody krajów </w:t>
            </w:r>
            <w:r w:rsidR="00191C76">
              <w:t>sygnatariuszy konwencji WPT</w:t>
            </w:r>
            <w:r w:rsidR="005D5AEA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Codes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Common</w:t>
            </w:r>
            <w:proofErr w:type="spellEnd"/>
            <w:r w:rsidR="00EA4D43" w:rsidRPr="00EA4D43">
              <w:t xml:space="preserve"> Transit</w:t>
            </w:r>
          </w:p>
        </w:tc>
      </w:tr>
      <w:tr w:rsidR="00EA4D43" w:rsidRPr="00EA4D43" w14:paraId="5134432C" w14:textId="77777777" w:rsidTr="00EA4D43">
        <w:tc>
          <w:tcPr>
            <w:tcW w:w="2065" w:type="dxa"/>
          </w:tcPr>
          <w:p w14:paraId="441F0F10" w14:textId="77777777" w:rsidR="00EA4D43" w:rsidRPr="00EA4D43" w:rsidRDefault="00EA4D43" w:rsidP="00BC1453">
            <w:r w:rsidRPr="00EA4D43">
              <w:t>CL010NCTSP5</w:t>
            </w:r>
          </w:p>
        </w:tc>
        <w:tc>
          <w:tcPr>
            <w:tcW w:w="6938" w:type="dxa"/>
          </w:tcPr>
          <w:p w14:paraId="7691C4B5" w14:textId="5C22ED5F" w:rsidR="00EA4D43" w:rsidRPr="00EA4D43" w:rsidRDefault="00A47124" w:rsidP="00BC1453">
            <w:r>
              <w:t>Kody krajów UE</w:t>
            </w:r>
            <w:r w:rsidR="00191C76">
              <w:t xml:space="preserve"> </w:t>
            </w:r>
            <w:r w:rsidR="005D5AEA">
              <w:t xml:space="preserve">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Codes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Community</w:t>
            </w:r>
            <w:proofErr w:type="spellEnd"/>
          </w:p>
        </w:tc>
      </w:tr>
      <w:tr w:rsidR="00EA4D43" w:rsidRPr="00EA4D43" w14:paraId="083983DC" w14:textId="77777777" w:rsidTr="00EA4D43">
        <w:tc>
          <w:tcPr>
            <w:tcW w:w="2065" w:type="dxa"/>
          </w:tcPr>
          <w:p w14:paraId="5D01CCB8" w14:textId="77777777" w:rsidR="00EA4D43" w:rsidRPr="00EA4D43" w:rsidRDefault="00EA4D43" w:rsidP="00BC1453">
            <w:r w:rsidRPr="00EA4D43">
              <w:t>CL016NCTSP5</w:t>
            </w:r>
          </w:p>
        </w:tc>
        <w:tc>
          <w:tcPr>
            <w:tcW w:w="6938" w:type="dxa"/>
          </w:tcPr>
          <w:p w14:paraId="2917919A" w14:textId="7A766D71" w:rsidR="00EA4D43" w:rsidRPr="00EA4D43" w:rsidRDefault="00A47124" w:rsidP="00BC1453">
            <w:r>
              <w:t xml:space="preserve">Kody </w:t>
            </w:r>
            <w:r w:rsidR="00191C76">
              <w:t xml:space="preserve">CUS / </w:t>
            </w:r>
            <w:r w:rsidR="00EA4D43" w:rsidRPr="00EA4D43">
              <w:t xml:space="preserve">CUS </w:t>
            </w:r>
            <w:proofErr w:type="spellStart"/>
            <w:r w:rsidR="00EA4D43" w:rsidRPr="00EA4D43">
              <w:t>Code</w:t>
            </w:r>
            <w:proofErr w:type="spellEnd"/>
          </w:p>
        </w:tc>
      </w:tr>
      <w:tr w:rsidR="00EA4D43" w:rsidRPr="00EA4D43" w14:paraId="0EAD6B7C" w14:textId="77777777" w:rsidTr="00EA4D43">
        <w:tc>
          <w:tcPr>
            <w:tcW w:w="2065" w:type="dxa"/>
          </w:tcPr>
          <w:p w14:paraId="21844A44" w14:textId="77777777" w:rsidR="00EA4D43" w:rsidRPr="00EA4D43" w:rsidRDefault="00EA4D43" w:rsidP="00BC1453">
            <w:r w:rsidRPr="00EA4D43">
              <w:t>CL017NCTSP5</w:t>
            </w:r>
          </w:p>
        </w:tc>
        <w:tc>
          <w:tcPr>
            <w:tcW w:w="6938" w:type="dxa"/>
          </w:tcPr>
          <w:p w14:paraId="6B21E725" w14:textId="75B71249" w:rsidR="00EA4D43" w:rsidRPr="00EA4D43" w:rsidRDefault="00A47124" w:rsidP="00BC1453">
            <w:r>
              <w:t>Kody rodzajów opakowań</w:t>
            </w:r>
            <w:r w:rsidR="00191C76">
              <w:t xml:space="preserve"> / </w:t>
            </w:r>
            <w:proofErr w:type="spellStart"/>
            <w:r w:rsidR="00EA4D43" w:rsidRPr="00EA4D43">
              <w:t>Kind</w:t>
            </w:r>
            <w:proofErr w:type="spellEnd"/>
            <w:r w:rsidR="00EA4D43" w:rsidRPr="00EA4D43">
              <w:t xml:space="preserve"> Of </w:t>
            </w:r>
            <w:proofErr w:type="spellStart"/>
            <w:r w:rsidR="00EA4D43" w:rsidRPr="00EA4D43">
              <w:t>Packages</w:t>
            </w:r>
            <w:proofErr w:type="spellEnd"/>
          </w:p>
        </w:tc>
      </w:tr>
      <w:tr w:rsidR="00EA4D43" w:rsidRPr="00EA4D43" w14:paraId="1B629A65" w14:textId="77777777" w:rsidTr="00EA4D43">
        <w:tc>
          <w:tcPr>
            <w:tcW w:w="2065" w:type="dxa"/>
          </w:tcPr>
          <w:p w14:paraId="2E011D09" w14:textId="77777777" w:rsidR="00EA4D43" w:rsidRPr="00EA4D43" w:rsidRDefault="00EA4D43" w:rsidP="00BC1453">
            <w:r w:rsidRPr="00EA4D43">
              <w:t>CL019NCTSP5</w:t>
            </w:r>
          </w:p>
        </w:tc>
        <w:tc>
          <w:tcPr>
            <w:tcW w:w="6938" w:type="dxa"/>
          </w:tcPr>
          <w:p w14:paraId="7BC3A374" w14:textId="5151CA88" w:rsidR="00EA4D43" w:rsidRPr="00EA4D43" w:rsidRDefault="00A47124" w:rsidP="00BC1453">
            <w:r>
              <w:t>Kody zdarzeń</w:t>
            </w:r>
            <w:r w:rsidR="00191C76">
              <w:t xml:space="preserve"> / </w:t>
            </w:r>
            <w:proofErr w:type="spellStart"/>
            <w:r w:rsidR="00EA4D43" w:rsidRPr="00EA4D43">
              <w:t>Incident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Code</w:t>
            </w:r>
            <w:proofErr w:type="spellEnd"/>
          </w:p>
        </w:tc>
      </w:tr>
      <w:tr w:rsidR="00EA4D43" w:rsidRPr="00EA4D43" w14:paraId="06E1C70D" w14:textId="77777777" w:rsidTr="00EA4D43">
        <w:tc>
          <w:tcPr>
            <w:tcW w:w="2065" w:type="dxa"/>
          </w:tcPr>
          <w:p w14:paraId="30C9D4E8" w14:textId="77777777" w:rsidR="00EA4D43" w:rsidRPr="00EA4D43" w:rsidRDefault="00EA4D43" w:rsidP="00BC1453">
            <w:r w:rsidRPr="00EA4D43">
              <w:t>CL027NCTSP5</w:t>
            </w:r>
          </w:p>
        </w:tc>
        <w:tc>
          <w:tcPr>
            <w:tcW w:w="6938" w:type="dxa"/>
          </w:tcPr>
          <w:p w14:paraId="49F9954F" w14:textId="1B8227D0" w:rsidR="00EA4D43" w:rsidRPr="00EA4D43" w:rsidRDefault="00A47124" w:rsidP="00BC1453">
            <w:r>
              <w:t>Flaga</w:t>
            </w:r>
            <w:r w:rsidR="00191C76">
              <w:t xml:space="preserve"> / </w:t>
            </w:r>
            <w:r w:rsidR="00EA4D43" w:rsidRPr="00EA4D43">
              <w:t>Flag</w:t>
            </w:r>
          </w:p>
        </w:tc>
      </w:tr>
      <w:tr w:rsidR="00EA4D43" w:rsidRPr="00EA4D43" w14:paraId="434C46E9" w14:textId="77777777" w:rsidTr="00EA4D43">
        <w:tc>
          <w:tcPr>
            <w:tcW w:w="2065" w:type="dxa"/>
          </w:tcPr>
          <w:p w14:paraId="1E9DFEEA" w14:textId="77777777" w:rsidR="00EA4D43" w:rsidRPr="00EA4D43" w:rsidRDefault="00EA4D43" w:rsidP="00BC1453">
            <w:r w:rsidRPr="00EA4D43">
              <w:t>CL030NCTSP5</w:t>
            </w:r>
          </w:p>
        </w:tc>
        <w:tc>
          <w:tcPr>
            <w:tcW w:w="6938" w:type="dxa"/>
          </w:tcPr>
          <w:p w14:paraId="2E490B89" w14:textId="7EF5BAFD" w:rsidR="00EA4D43" w:rsidRPr="00EA4D43" w:rsidRDefault="00A47124" w:rsidP="00BC1453">
            <w:r>
              <w:t>Kody błędów XML</w:t>
            </w:r>
            <w:r w:rsidR="00191C76">
              <w:t xml:space="preserve"> / </w:t>
            </w:r>
            <w:proofErr w:type="spellStart"/>
            <w:r w:rsidR="00EA4D43" w:rsidRPr="00EA4D43">
              <w:t>Xml</w:t>
            </w:r>
            <w:proofErr w:type="spellEnd"/>
            <w:r w:rsidR="00EA4D43" w:rsidRPr="00EA4D43">
              <w:t xml:space="preserve"> Error </w:t>
            </w:r>
            <w:proofErr w:type="spellStart"/>
            <w:r w:rsidR="00EA4D43" w:rsidRPr="00EA4D43">
              <w:t>Codes</w:t>
            </w:r>
            <w:proofErr w:type="spellEnd"/>
          </w:p>
        </w:tc>
      </w:tr>
      <w:tr w:rsidR="00EA4D43" w:rsidRPr="00EA4D43" w14:paraId="57798919" w14:textId="77777777" w:rsidTr="00EA4D43">
        <w:tc>
          <w:tcPr>
            <w:tcW w:w="2065" w:type="dxa"/>
          </w:tcPr>
          <w:p w14:paraId="60491EB3" w14:textId="77777777" w:rsidR="00EA4D43" w:rsidRPr="00EA4D43" w:rsidRDefault="00EA4D43" w:rsidP="00BC1453">
            <w:r w:rsidRPr="00EA4D43">
              <w:t>CL038NCTSP5</w:t>
            </w:r>
          </w:p>
        </w:tc>
        <w:tc>
          <w:tcPr>
            <w:tcW w:w="6938" w:type="dxa"/>
          </w:tcPr>
          <w:p w14:paraId="702BB2DC" w14:textId="79A4CF9A" w:rsidR="00EA4D43" w:rsidRPr="00EA4D43" w:rsidRDefault="00191C76" w:rsidP="00BC1453">
            <w:r>
              <w:t xml:space="preserve">Kwalifikator identyfikacji zdarzenia / </w:t>
            </w:r>
            <w:proofErr w:type="spellStart"/>
            <w:r w:rsidR="00EA4D43" w:rsidRPr="00EA4D43">
              <w:t>Qualifier</w:t>
            </w:r>
            <w:proofErr w:type="spellEnd"/>
            <w:r w:rsidR="00EA4D43" w:rsidRPr="00EA4D43">
              <w:t xml:space="preserve"> Of </w:t>
            </w:r>
            <w:proofErr w:type="spellStart"/>
            <w:r w:rsidR="00EA4D43" w:rsidRPr="00EA4D43">
              <w:t>Identification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Incident</w:t>
            </w:r>
            <w:proofErr w:type="spellEnd"/>
          </w:p>
        </w:tc>
      </w:tr>
      <w:tr w:rsidR="00EA4D43" w:rsidRPr="00EA4D43" w14:paraId="534C2C64" w14:textId="77777777" w:rsidTr="00EA4D43">
        <w:tc>
          <w:tcPr>
            <w:tcW w:w="2065" w:type="dxa"/>
          </w:tcPr>
          <w:p w14:paraId="6C8D6290" w14:textId="77777777" w:rsidR="00EA4D43" w:rsidRPr="00EA4D43" w:rsidRDefault="00EA4D43" w:rsidP="00BC1453">
            <w:r w:rsidRPr="00EA4D43">
              <w:t>CL042NCTSP5</w:t>
            </w:r>
          </w:p>
        </w:tc>
        <w:tc>
          <w:tcPr>
            <w:tcW w:w="6938" w:type="dxa"/>
          </w:tcPr>
          <w:p w14:paraId="070B3064" w14:textId="4C183B23" w:rsidR="00EA4D43" w:rsidRPr="00EA4D43" w:rsidRDefault="00A47124" w:rsidP="00BC1453">
            <w:r>
              <w:t>Dodatkowy typ zgłoszenia</w:t>
            </w:r>
            <w:r w:rsidR="00191C76">
              <w:t xml:space="preserve"> / </w:t>
            </w:r>
            <w:proofErr w:type="spellStart"/>
            <w:r w:rsidR="00EA4D43" w:rsidRPr="00EA4D43">
              <w:t>Declaration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Type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Additional</w:t>
            </w:r>
            <w:proofErr w:type="spellEnd"/>
          </w:p>
        </w:tc>
      </w:tr>
      <w:tr w:rsidR="00EA4D43" w:rsidRPr="00EA4D43" w14:paraId="78616CAF" w14:textId="77777777" w:rsidTr="00EA4D43">
        <w:tc>
          <w:tcPr>
            <w:tcW w:w="2065" w:type="dxa"/>
          </w:tcPr>
          <w:p w14:paraId="2C4FDDC8" w14:textId="77777777" w:rsidR="00EA4D43" w:rsidRPr="00EA4D43" w:rsidRDefault="00EA4D43" w:rsidP="00BC1453">
            <w:r w:rsidRPr="00EA4D43">
              <w:t>CL048NCTSP5</w:t>
            </w:r>
          </w:p>
        </w:tc>
        <w:tc>
          <w:tcPr>
            <w:tcW w:w="6938" w:type="dxa"/>
          </w:tcPr>
          <w:p w14:paraId="0EFC1940" w14:textId="53CD5F1B" w:rsidR="00EA4D43" w:rsidRPr="00EA4D43" w:rsidRDefault="00A47124" w:rsidP="00BC1453">
            <w:r>
              <w:t>Kody walut</w:t>
            </w:r>
            <w:r w:rsidR="00191C76">
              <w:t xml:space="preserve"> / </w:t>
            </w:r>
            <w:proofErr w:type="spellStart"/>
            <w:r w:rsidR="00EA4D43" w:rsidRPr="00EA4D43">
              <w:t>Currency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Codes</w:t>
            </w:r>
            <w:proofErr w:type="spellEnd"/>
          </w:p>
        </w:tc>
      </w:tr>
      <w:tr w:rsidR="00EA4D43" w:rsidRPr="00EA4D43" w14:paraId="1BC07D2F" w14:textId="77777777" w:rsidTr="00EA4D43">
        <w:tc>
          <w:tcPr>
            <w:tcW w:w="2065" w:type="dxa"/>
          </w:tcPr>
          <w:p w14:paraId="4C937DDE" w14:textId="77777777" w:rsidR="00EA4D43" w:rsidRPr="00EA4D43" w:rsidRDefault="00EA4D43" w:rsidP="00BC1453">
            <w:r w:rsidRPr="00EA4D43">
              <w:t>CL060NCTSP5</w:t>
            </w:r>
          </w:p>
        </w:tc>
        <w:tc>
          <w:tcPr>
            <w:tcW w:w="6938" w:type="dxa"/>
          </w:tcPr>
          <w:p w14:paraId="51509712" w14:textId="692C0D8A" w:rsidR="00EA4D43" w:rsidRPr="00EA4D43" w:rsidRDefault="00A47124" w:rsidP="00BC1453">
            <w:r>
              <w:t>Typy komunikatów</w:t>
            </w:r>
            <w:r w:rsidR="00191C76">
              <w:t xml:space="preserve"> / </w:t>
            </w:r>
            <w:r w:rsidR="00EA4D43" w:rsidRPr="00EA4D43">
              <w:t xml:space="preserve">Message </w:t>
            </w:r>
            <w:proofErr w:type="spellStart"/>
            <w:r w:rsidR="00EA4D43" w:rsidRPr="00EA4D43">
              <w:t>Types</w:t>
            </w:r>
            <w:proofErr w:type="spellEnd"/>
          </w:p>
        </w:tc>
      </w:tr>
      <w:tr w:rsidR="00EA4D43" w:rsidRPr="00EA4D43" w14:paraId="32653380" w14:textId="77777777" w:rsidTr="00EA4D43">
        <w:tc>
          <w:tcPr>
            <w:tcW w:w="2065" w:type="dxa"/>
          </w:tcPr>
          <w:p w14:paraId="428F4047" w14:textId="77777777" w:rsidR="00EA4D43" w:rsidRPr="00EA4D43" w:rsidRDefault="00EA4D43" w:rsidP="00BC1453">
            <w:r w:rsidRPr="00EA4D43">
              <w:t>CL070NCTSP5</w:t>
            </w:r>
          </w:p>
        </w:tc>
        <w:tc>
          <w:tcPr>
            <w:tcW w:w="6938" w:type="dxa"/>
          </w:tcPr>
          <w:p w14:paraId="0CA1B338" w14:textId="31F981B2" w:rsidR="00EA4D43" w:rsidRPr="00EA4D43" w:rsidRDefault="00A47124" w:rsidP="00BC1453">
            <w:r>
              <w:t>Kody krajów (wg Urzędów Celnych)</w:t>
            </w:r>
            <w:r w:rsidR="00191C76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Codes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</w:t>
            </w:r>
            <w:proofErr w:type="spellStart"/>
            <w:r w:rsidR="00EA4D43" w:rsidRPr="00EA4D43">
              <w:t>Lists</w:t>
            </w:r>
            <w:proofErr w:type="spellEnd"/>
          </w:p>
        </w:tc>
      </w:tr>
      <w:tr w:rsidR="00EA4D43" w:rsidRPr="00EA4D43" w14:paraId="1F975DBE" w14:textId="77777777" w:rsidTr="00EA4D43">
        <w:tc>
          <w:tcPr>
            <w:tcW w:w="2065" w:type="dxa"/>
          </w:tcPr>
          <w:p w14:paraId="6F758C44" w14:textId="77777777" w:rsidR="00EA4D43" w:rsidRPr="00EA4D43" w:rsidRDefault="00EA4D43" w:rsidP="00BC1453">
            <w:r w:rsidRPr="00EA4D43">
              <w:t>CL076NCTSP5</w:t>
            </w:r>
          </w:p>
        </w:tc>
        <w:tc>
          <w:tcPr>
            <w:tcW w:w="6938" w:type="dxa"/>
          </w:tcPr>
          <w:p w14:paraId="0B92F395" w14:textId="1A3BB9AF" w:rsidR="00EA4D43" w:rsidRPr="00EA4D43" w:rsidRDefault="00A47124" w:rsidP="00BC1453">
            <w:r>
              <w:t>Zabezpieczenia z odniesieniami</w:t>
            </w:r>
            <w:r w:rsidR="00191C76">
              <w:t xml:space="preserve"> / </w:t>
            </w:r>
            <w:proofErr w:type="spellStart"/>
            <w:r w:rsidR="00EA4D43" w:rsidRPr="00EA4D43">
              <w:t>Guarantee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Type</w:t>
            </w:r>
            <w:proofErr w:type="spellEnd"/>
            <w:r w:rsidR="00EA4D43" w:rsidRPr="00EA4D43">
              <w:t xml:space="preserve"> With Reference</w:t>
            </w:r>
          </w:p>
        </w:tc>
      </w:tr>
      <w:tr w:rsidR="00EA4D43" w:rsidRPr="00EA4D43" w14:paraId="51832596" w14:textId="77777777" w:rsidTr="00EA4D43">
        <w:tc>
          <w:tcPr>
            <w:tcW w:w="2065" w:type="dxa"/>
          </w:tcPr>
          <w:p w14:paraId="0CF407DC" w14:textId="77777777" w:rsidR="00EA4D43" w:rsidRPr="00EA4D43" w:rsidRDefault="00EA4D43" w:rsidP="00BC1453">
            <w:r w:rsidRPr="00EA4D43">
              <w:t>CL094NCTSP5</w:t>
            </w:r>
          </w:p>
        </w:tc>
        <w:tc>
          <w:tcPr>
            <w:tcW w:w="6938" w:type="dxa"/>
          </w:tcPr>
          <w:p w14:paraId="08DE417E" w14:textId="43B92657" w:rsidR="00EA4D43" w:rsidRPr="00EA4D43" w:rsidRDefault="00A47124" w:rsidP="00BC1453">
            <w:r>
              <w:t>Status reprezentanta</w:t>
            </w:r>
            <w:r w:rsidR="00191C76">
              <w:t xml:space="preserve"> / </w:t>
            </w:r>
            <w:proofErr w:type="spellStart"/>
            <w:r w:rsidR="00EA4D43" w:rsidRPr="00EA4D43">
              <w:t>Representative</w:t>
            </w:r>
            <w:proofErr w:type="spellEnd"/>
            <w:r w:rsidR="00EA4D43" w:rsidRPr="00EA4D43">
              <w:t xml:space="preserve"> Status </w:t>
            </w:r>
            <w:proofErr w:type="spellStart"/>
            <w:r w:rsidR="00EA4D43" w:rsidRPr="00EA4D43">
              <w:t>Code</w:t>
            </w:r>
            <w:proofErr w:type="spellEnd"/>
          </w:p>
        </w:tc>
      </w:tr>
      <w:tr w:rsidR="00EA4D43" w:rsidRPr="00EA4D43" w14:paraId="2A5E4496" w14:textId="77777777" w:rsidTr="00EA4D43">
        <w:tc>
          <w:tcPr>
            <w:tcW w:w="2065" w:type="dxa"/>
          </w:tcPr>
          <w:p w14:paraId="2F45C8C7" w14:textId="77777777" w:rsidR="00EA4D43" w:rsidRPr="00EA4D43" w:rsidRDefault="00EA4D43" w:rsidP="00BC1453">
            <w:r w:rsidRPr="00EA4D43">
              <w:t>CL100NCTSP5</w:t>
            </w:r>
          </w:p>
        </w:tc>
        <w:tc>
          <w:tcPr>
            <w:tcW w:w="6938" w:type="dxa"/>
          </w:tcPr>
          <w:p w14:paraId="2334599B" w14:textId="45ACD964" w:rsidR="00EA4D43" w:rsidRPr="00EA4D43" w:rsidRDefault="00EA4D43" w:rsidP="00BC1453">
            <w:r w:rsidRPr="00EA4D43">
              <w:t>Kody wyników weryfikacji w AES</w:t>
            </w:r>
            <w:r w:rsidR="001225C6">
              <w:t xml:space="preserve"> / </w:t>
            </w:r>
            <w:proofErr w:type="spellStart"/>
            <w:r w:rsidR="001225C6">
              <w:t>Result</w:t>
            </w:r>
            <w:proofErr w:type="spellEnd"/>
            <w:r w:rsidR="001225C6">
              <w:t xml:space="preserve"> </w:t>
            </w:r>
            <w:proofErr w:type="spellStart"/>
            <w:r w:rsidR="001225C6">
              <w:t>Indicator</w:t>
            </w:r>
            <w:proofErr w:type="spellEnd"/>
          </w:p>
        </w:tc>
      </w:tr>
      <w:tr w:rsidR="00EA4D43" w:rsidRPr="00EA4D43" w14:paraId="23CFE74F" w14:textId="77777777" w:rsidTr="00EA4D43">
        <w:tc>
          <w:tcPr>
            <w:tcW w:w="2065" w:type="dxa"/>
          </w:tcPr>
          <w:p w14:paraId="125554A7" w14:textId="77777777" w:rsidR="00EA4D43" w:rsidRPr="00EA4D43" w:rsidRDefault="00EA4D43" w:rsidP="00083D3C">
            <w:r w:rsidRPr="00EA4D43">
              <w:t>PL100NCTSP5</w:t>
            </w:r>
          </w:p>
        </w:tc>
        <w:tc>
          <w:tcPr>
            <w:tcW w:w="6938" w:type="dxa"/>
          </w:tcPr>
          <w:p w14:paraId="6E9D4E40" w14:textId="77777777" w:rsidR="00EA4D43" w:rsidRPr="00EA4D43" w:rsidRDefault="00EA4D43" w:rsidP="00083D3C">
            <w:r w:rsidRPr="00EA4D43">
              <w:t>Krajowe kody wyników weryfikacji w AES</w:t>
            </w:r>
          </w:p>
        </w:tc>
      </w:tr>
      <w:tr w:rsidR="00EA4D43" w:rsidRPr="00EA4D43" w14:paraId="15041678" w14:textId="77777777" w:rsidTr="00EA4D43">
        <w:tc>
          <w:tcPr>
            <w:tcW w:w="2065" w:type="dxa"/>
          </w:tcPr>
          <w:p w14:paraId="7D79E796" w14:textId="77777777" w:rsidR="00EA4D43" w:rsidRPr="00EA4D43" w:rsidRDefault="00EA4D43" w:rsidP="00BC1453">
            <w:r w:rsidRPr="00EA4D43">
              <w:t>CL101NCTSP5</w:t>
            </w:r>
          </w:p>
        </w:tc>
        <w:tc>
          <w:tcPr>
            <w:tcW w:w="6938" w:type="dxa"/>
          </w:tcPr>
          <w:p w14:paraId="48B64F11" w14:textId="444398BE" w:rsidR="00EA4D43" w:rsidRPr="00EA4D43" w:rsidRDefault="0033404D" w:rsidP="00BC1453">
            <w:r>
              <w:t>Kody towarów niebezpiecznych UN</w:t>
            </w:r>
            <w:r w:rsidR="00191C76">
              <w:t xml:space="preserve"> / </w:t>
            </w:r>
            <w:proofErr w:type="spellStart"/>
            <w:r w:rsidR="00EA4D43" w:rsidRPr="00EA4D43">
              <w:t>Un</w:t>
            </w:r>
            <w:proofErr w:type="spellEnd"/>
            <w:r w:rsidR="00EA4D43" w:rsidRPr="00EA4D43">
              <w:t xml:space="preserve"> Dangerous </w:t>
            </w:r>
            <w:proofErr w:type="spellStart"/>
            <w:r w:rsidR="00EA4D43" w:rsidRPr="00EA4D43">
              <w:t>Goods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Code</w:t>
            </w:r>
            <w:proofErr w:type="spellEnd"/>
          </w:p>
        </w:tc>
      </w:tr>
      <w:tr w:rsidR="00EA4D43" w:rsidRPr="00EA4D43" w14:paraId="50F631C9" w14:textId="77777777" w:rsidTr="00EA4D43">
        <w:tc>
          <w:tcPr>
            <w:tcW w:w="2065" w:type="dxa"/>
          </w:tcPr>
          <w:p w14:paraId="58DEC485" w14:textId="77777777" w:rsidR="00EA4D43" w:rsidRPr="00EA4D43" w:rsidRDefault="00EA4D43" w:rsidP="00BC1453">
            <w:r w:rsidRPr="00EA4D43">
              <w:t>CL112NCTSP5</w:t>
            </w:r>
          </w:p>
        </w:tc>
        <w:tc>
          <w:tcPr>
            <w:tcW w:w="6938" w:type="dxa"/>
          </w:tcPr>
          <w:p w14:paraId="752614BB" w14:textId="51CE9DA1" w:rsidR="00EA4D43" w:rsidRPr="00EA4D43" w:rsidRDefault="0033404D" w:rsidP="00BC1453">
            <w:r>
              <w:t>Kody krajów wspólnego tranzytu nienależących do UE</w:t>
            </w:r>
            <w:r w:rsidR="00191C76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Codes</w:t>
            </w:r>
            <w:proofErr w:type="spellEnd"/>
            <w:r w:rsidR="00EA4D43" w:rsidRPr="00EA4D43">
              <w:t xml:space="preserve"> CTC</w:t>
            </w:r>
          </w:p>
        </w:tc>
      </w:tr>
      <w:tr w:rsidR="00EA4D43" w:rsidRPr="00EA4D43" w14:paraId="406C082B" w14:textId="77777777" w:rsidTr="00EA4D43">
        <w:tc>
          <w:tcPr>
            <w:tcW w:w="2065" w:type="dxa"/>
          </w:tcPr>
          <w:p w14:paraId="0FE0BC92" w14:textId="77777777" w:rsidR="00EA4D43" w:rsidRPr="00EA4D43" w:rsidRDefault="00EA4D43" w:rsidP="00BC1453">
            <w:r w:rsidRPr="00EA4D43">
              <w:t>CL116NCTSP5</w:t>
            </w:r>
          </w:p>
        </w:tc>
        <w:tc>
          <w:tcPr>
            <w:tcW w:w="6938" w:type="dxa"/>
          </w:tcPr>
          <w:p w14:paraId="3BAEEAA1" w14:textId="1F1637D5" w:rsidR="00EA4D43" w:rsidRPr="00EA4D43" w:rsidRDefault="0033404D" w:rsidP="00BC1453">
            <w:r>
              <w:t>Metody płatności za opłaty transportowe</w:t>
            </w:r>
            <w:r w:rsidR="00191C76">
              <w:t xml:space="preserve"> / </w:t>
            </w:r>
            <w:r w:rsidR="00EA4D43" w:rsidRPr="00EA4D43">
              <w:t xml:space="preserve">Transport </w:t>
            </w:r>
            <w:proofErr w:type="spellStart"/>
            <w:r w:rsidR="00EA4D43" w:rsidRPr="00EA4D43">
              <w:t>Charges</w:t>
            </w:r>
            <w:proofErr w:type="spellEnd"/>
            <w:r w:rsidR="00EA4D43" w:rsidRPr="00EA4D43">
              <w:t xml:space="preserve"> Method Of </w:t>
            </w:r>
            <w:proofErr w:type="spellStart"/>
            <w:r w:rsidR="00EA4D43" w:rsidRPr="00EA4D43">
              <w:t>Payment</w:t>
            </w:r>
            <w:proofErr w:type="spellEnd"/>
          </w:p>
        </w:tc>
      </w:tr>
      <w:tr w:rsidR="00EA4D43" w:rsidRPr="00EA4D43" w14:paraId="67C04947" w14:textId="77777777" w:rsidTr="00EA4D43">
        <w:tc>
          <w:tcPr>
            <w:tcW w:w="2065" w:type="dxa"/>
          </w:tcPr>
          <w:p w14:paraId="0B821FC2" w14:textId="77777777" w:rsidR="00EA4D43" w:rsidRPr="00EA4D43" w:rsidRDefault="00EA4D43" w:rsidP="00BC1453">
            <w:r w:rsidRPr="00EA4D43">
              <w:t>CL141NCTSP5</w:t>
            </w:r>
          </w:p>
        </w:tc>
        <w:tc>
          <w:tcPr>
            <w:tcW w:w="6938" w:type="dxa"/>
          </w:tcPr>
          <w:p w14:paraId="1A09098E" w14:textId="113038D4" w:rsidR="00EA4D43" w:rsidRPr="00EA4D43" w:rsidRDefault="0033404D" w:rsidP="00BC1453">
            <w:r>
              <w:t>Urzędy celne</w:t>
            </w:r>
            <w:r w:rsidR="00191C7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Offices</w:t>
            </w:r>
            <w:proofErr w:type="spellEnd"/>
          </w:p>
        </w:tc>
      </w:tr>
      <w:tr w:rsidR="00EA4D43" w:rsidRPr="00EA4D43" w14:paraId="31D584DB" w14:textId="77777777" w:rsidTr="00EA4D43">
        <w:tc>
          <w:tcPr>
            <w:tcW w:w="2065" w:type="dxa"/>
          </w:tcPr>
          <w:p w14:paraId="56C80794" w14:textId="77777777" w:rsidR="00EA4D43" w:rsidRPr="00EA4D43" w:rsidRDefault="00EA4D43" w:rsidP="00BC1453">
            <w:r w:rsidRPr="00EA4D43">
              <w:t>CL147NCTSP5</w:t>
            </w:r>
          </w:p>
        </w:tc>
        <w:tc>
          <w:tcPr>
            <w:tcW w:w="6938" w:type="dxa"/>
          </w:tcPr>
          <w:p w14:paraId="52D789FD" w14:textId="1D47A89B" w:rsidR="00EA4D43" w:rsidRPr="00EA4D43" w:rsidRDefault="0033404D" w:rsidP="00BC1453">
            <w:r>
              <w:t>Kody krajów obszaru bezpieczeństwa</w:t>
            </w:r>
            <w:r w:rsidR="001225C6">
              <w:t xml:space="preserve"> i ochrony</w:t>
            </w:r>
            <w:r w:rsidR="00191C76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Security Agreement </w:t>
            </w:r>
            <w:proofErr w:type="spellStart"/>
            <w:r w:rsidR="00EA4D43" w:rsidRPr="00EA4D43">
              <w:t>Area</w:t>
            </w:r>
            <w:proofErr w:type="spellEnd"/>
          </w:p>
        </w:tc>
      </w:tr>
      <w:tr w:rsidR="00EA4D43" w:rsidRPr="00EA4D43" w14:paraId="2CEE9CCF" w14:textId="77777777" w:rsidTr="00EA4D43">
        <w:tc>
          <w:tcPr>
            <w:tcW w:w="2065" w:type="dxa"/>
          </w:tcPr>
          <w:p w14:paraId="67568625" w14:textId="77777777" w:rsidR="00EA4D43" w:rsidRPr="00EA4D43" w:rsidRDefault="00EA4D43" w:rsidP="00BC1453">
            <w:r w:rsidRPr="00EA4D43">
              <w:t>CL152NCTSP5</w:t>
            </w:r>
          </w:p>
        </w:tc>
        <w:tc>
          <w:tcPr>
            <w:tcW w:w="6938" w:type="dxa"/>
          </w:tcPr>
          <w:p w14:paraId="7D65294E" w14:textId="731E7822" w:rsidR="00EA4D43" w:rsidRPr="00EA4D43" w:rsidRDefault="0033404D" w:rsidP="00BC1453">
            <w:r>
              <w:t>Kod HS</w:t>
            </w:r>
            <w:r w:rsidR="001225C6">
              <w:t xml:space="preserve"> / </w:t>
            </w:r>
            <w:r w:rsidR="00EA4D43" w:rsidRPr="00EA4D43">
              <w:t xml:space="preserve">HS </w:t>
            </w:r>
            <w:proofErr w:type="spellStart"/>
            <w:r w:rsidR="00EA4D43" w:rsidRPr="00EA4D43">
              <w:t>code</w:t>
            </w:r>
            <w:proofErr w:type="spellEnd"/>
          </w:p>
        </w:tc>
      </w:tr>
      <w:tr w:rsidR="00EA4D43" w:rsidRPr="00EA4D43" w14:paraId="14525AF7" w14:textId="77777777" w:rsidTr="00EA4D43">
        <w:tc>
          <w:tcPr>
            <w:tcW w:w="2065" w:type="dxa"/>
          </w:tcPr>
          <w:p w14:paraId="59027442" w14:textId="77777777" w:rsidR="00EA4D43" w:rsidRPr="00EA4D43" w:rsidRDefault="00EA4D43" w:rsidP="00BC1453">
            <w:r w:rsidRPr="00EA4D43">
              <w:t>CL163NCTSP5</w:t>
            </w:r>
          </w:p>
        </w:tc>
        <w:tc>
          <w:tcPr>
            <w:tcW w:w="6938" w:type="dxa"/>
          </w:tcPr>
          <w:p w14:paraId="4E32F79F" w14:textId="19C8221F" w:rsidR="00EA4D43" w:rsidRPr="00EA4D43" w:rsidRDefault="0033404D" w:rsidP="00BC1453">
            <w:r>
              <w:t>Rodzaje zwolnienia</w:t>
            </w:r>
            <w:r w:rsidR="001225C6">
              <w:t xml:space="preserve"> / </w:t>
            </w:r>
            <w:proofErr w:type="spellStart"/>
            <w:r w:rsidR="00EA4D43" w:rsidRPr="00EA4D43">
              <w:t>Release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Type</w:t>
            </w:r>
            <w:proofErr w:type="spellEnd"/>
          </w:p>
        </w:tc>
      </w:tr>
      <w:tr w:rsidR="00EA4D43" w:rsidRPr="00EA4D43" w14:paraId="342E91B5" w14:textId="77777777" w:rsidTr="00EA4D43">
        <w:tc>
          <w:tcPr>
            <w:tcW w:w="2065" w:type="dxa"/>
          </w:tcPr>
          <w:p w14:paraId="36788528" w14:textId="77777777" w:rsidR="00EA4D43" w:rsidRPr="00EA4D43" w:rsidRDefault="00EA4D43" w:rsidP="00BC1453">
            <w:r w:rsidRPr="00EA4D43">
              <w:t>CL164NCTSP5</w:t>
            </w:r>
          </w:p>
        </w:tc>
        <w:tc>
          <w:tcPr>
            <w:tcW w:w="6938" w:type="dxa"/>
          </w:tcPr>
          <w:p w14:paraId="489917B0" w14:textId="78E50DFF" w:rsidR="00EA4D43" w:rsidRPr="00EA4D43" w:rsidRDefault="0033404D" w:rsidP="00BC1453">
            <w:r>
              <w:t>Kody powiadomień o zwolnieniu</w:t>
            </w:r>
            <w:r w:rsidR="001225C6">
              <w:t xml:space="preserve"> / </w:t>
            </w:r>
            <w:proofErr w:type="spellStart"/>
            <w:r w:rsidR="00EA4D43" w:rsidRPr="00EA4D43">
              <w:t>Release</w:t>
            </w:r>
            <w:proofErr w:type="spellEnd"/>
            <w:r w:rsidR="00EA4D43" w:rsidRPr="00EA4D43">
              <w:t xml:space="preserve"> Notification</w:t>
            </w:r>
          </w:p>
        </w:tc>
      </w:tr>
      <w:tr w:rsidR="00EA4D43" w:rsidRPr="00EA4D43" w14:paraId="2C1DC32D" w14:textId="77777777" w:rsidTr="00EA4D43">
        <w:tc>
          <w:tcPr>
            <w:tcW w:w="2065" w:type="dxa"/>
          </w:tcPr>
          <w:p w14:paraId="79988D44" w14:textId="77777777" w:rsidR="00EA4D43" w:rsidRPr="00EA4D43" w:rsidRDefault="00EA4D43" w:rsidP="00BC1453">
            <w:r w:rsidRPr="00EA4D43">
              <w:t>CL165NCTSP5</w:t>
            </w:r>
          </w:p>
        </w:tc>
        <w:tc>
          <w:tcPr>
            <w:tcW w:w="6938" w:type="dxa"/>
          </w:tcPr>
          <w:p w14:paraId="6C70529A" w14:textId="4B602814" w:rsidR="00EA4D43" w:rsidRPr="00EA4D43" w:rsidRDefault="0033404D" w:rsidP="00BC1453">
            <w:r>
              <w:t>Kody narodowości</w:t>
            </w:r>
            <w:r w:rsidR="001225C6">
              <w:t xml:space="preserve"> / </w:t>
            </w:r>
            <w:proofErr w:type="spellStart"/>
            <w:r w:rsidR="00EA4D43" w:rsidRPr="00EA4D43">
              <w:t>Nationality</w:t>
            </w:r>
            <w:proofErr w:type="spellEnd"/>
          </w:p>
        </w:tc>
      </w:tr>
      <w:tr w:rsidR="00EA4D43" w:rsidRPr="00EA4D43" w14:paraId="3497E33D" w14:textId="77777777" w:rsidTr="00EA4D43">
        <w:tc>
          <w:tcPr>
            <w:tcW w:w="2065" w:type="dxa"/>
          </w:tcPr>
          <w:p w14:paraId="0CD5581D" w14:textId="77777777" w:rsidR="00EA4D43" w:rsidRPr="00EA4D43" w:rsidRDefault="00EA4D43" w:rsidP="00BC1453">
            <w:r w:rsidRPr="00EA4D43">
              <w:t>CL171NCTSP5</w:t>
            </w:r>
          </w:p>
        </w:tc>
        <w:tc>
          <w:tcPr>
            <w:tcW w:w="6938" w:type="dxa"/>
          </w:tcPr>
          <w:p w14:paraId="6FA1FDF0" w14:textId="5CA91BD8" w:rsidR="00EA4D43" w:rsidRPr="00EA4D43" w:rsidRDefault="0033404D" w:rsidP="00BC1453">
            <w:r>
              <w:t>Urzędy celne wyjścia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</w:t>
            </w:r>
            <w:proofErr w:type="spellStart"/>
            <w:r w:rsidR="00EA4D43" w:rsidRPr="00EA4D43">
              <w:t>Departure</w:t>
            </w:r>
            <w:proofErr w:type="spellEnd"/>
          </w:p>
        </w:tc>
      </w:tr>
      <w:tr w:rsidR="00EA4D43" w:rsidRPr="00EA4D43" w14:paraId="12790F27" w14:textId="77777777" w:rsidTr="00EA4D43">
        <w:tc>
          <w:tcPr>
            <w:tcW w:w="2065" w:type="dxa"/>
          </w:tcPr>
          <w:p w14:paraId="41F56929" w14:textId="77777777" w:rsidR="00EA4D43" w:rsidRPr="00EA4D43" w:rsidRDefault="00EA4D43" w:rsidP="00BC1453">
            <w:r w:rsidRPr="00EA4D43">
              <w:t>CL172NCTSP5</w:t>
            </w:r>
          </w:p>
        </w:tc>
        <w:tc>
          <w:tcPr>
            <w:tcW w:w="6938" w:type="dxa"/>
          </w:tcPr>
          <w:p w14:paraId="7ED0271A" w14:textId="6C2DBED0" w:rsidR="00EA4D43" w:rsidRPr="00EA4D43" w:rsidRDefault="0033404D" w:rsidP="00BC1453">
            <w:r>
              <w:t>Urzędy celne przeznaczenia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</w:t>
            </w:r>
            <w:proofErr w:type="spellStart"/>
            <w:r w:rsidR="00EA4D43" w:rsidRPr="00EA4D43">
              <w:t>Destination</w:t>
            </w:r>
            <w:proofErr w:type="spellEnd"/>
          </w:p>
        </w:tc>
      </w:tr>
      <w:tr w:rsidR="00EA4D43" w:rsidRPr="00EA4D43" w14:paraId="74AE64AD" w14:textId="77777777" w:rsidTr="00EA4D43">
        <w:tc>
          <w:tcPr>
            <w:tcW w:w="2065" w:type="dxa"/>
          </w:tcPr>
          <w:p w14:paraId="494704A3" w14:textId="77777777" w:rsidR="00EA4D43" w:rsidRPr="00EA4D43" w:rsidRDefault="00EA4D43" w:rsidP="00BC1453">
            <w:r w:rsidRPr="00EA4D43">
              <w:t>CL173NCTSP5</w:t>
            </w:r>
          </w:p>
        </w:tc>
        <w:tc>
          <w:tcPr>
            <w:tcW w:w="6938" w:type="dxa"/>
          </w:tcPr>
          <w:p w14:paraId="4489C744" w14:textId="5DAACD56" w:rsidR="00EA4D43" w:rsidRPr="00EA4D43" w:rsidRDefault="0033404D" w:rsidP="00BC1453">
            <w:r>
              <w:t>Urzędy celne tranzytowe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Transit</w:t>
            </w:r>
          </w:p>
        </w:tc>
      </w:tr>
      <w:tr w:rsidR="00EA4D43" w:rsidRPr="00EA4D43" w14:paraId="7031C845" w14:textId="77777777" w:rsidTr="00EA4D43">
        <w:tc>
          <w:tcPr>
            <w:tcW w:w="2065" w:type="dxa"/>
          </w:tcPr>
          <w:p w14:paraId="61592D0B" w14:textId="77777777" w:rsidR="00EA4D43" w:rsidRPr="00EA4D43" w:rsidRDefault="00EA4D43" w:rsidP="00BC1453">
            <w:r w:rsidRPr="00EA4D43">
              <w:t>CL175NCTSP5</w:t>
            </w:r>
          </w:p>
        </w:tc>
        <w:tc>
          <w:tcPr>
            <w:tcW w:w="6938" w:type="dxa"/>
          </w:tcPr>
          <w:p w14:paraId="3521E3ED" w14:textId="7686D95A" w:rsidR="00EA4D43" w:rsidRPr="00EA4D43" w:rsidRDefault="0033404D" w:rsidP="00BC1453">
            <w:r>
              <w:t>Urzędy celne wyprowadzenia dla tranzytu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Transit </w:t>
            </w:r>
            <w:proofErr w:type="spellStart"/>
            <w:r w:rsidR="00EA4D43" w:rsidRPr="00EA4D43">
              <w:t>Exit</w:t>
            </w:r>
            <w:proofErr w:type="spellEnd"/>
          </w:p>
        </w:tc>
      </w:tr>
      <w:tr w:rsidR="00EA4D43" w:rsidRPr="00EA4D43" w14:paraId="09F3D1E5" w14:textId="77777777" w:rsidTr="00EA4D43">
        <w:tc>
          <w:tcPr>
            <w:tcW w:w="2065" w:type="dxa"/>
          </w:tcPr>
          <w:p w14:paraId="40DD02B7" w14:textId="77777777" w:rsidR="00EA4D43" w:rsidRPr="00EA4D43" w:rsidRDefault="00EA4D43" w:rsidP="00BC1453">
            <w:r w:rsidRPr="00EA4D43">
              <w:t>CL176NCTSP5</w:t>
            </w:r>
          </w:p>
        </w:tc>
        <w:tc>
          <w:tcPr>
            <w:tcW w:w="6938" w:type="dxa"/>
          </w:tcPr>
          <w:p w14:paraId="79BE05DC" w14:textId="6B27345D" w:rsidR="00EA4D43" w:rsidRPr="00EA4D43" w:rsidRDefault="0033404D" w:rsidP="00BC1453">
            <w:r>
              <w:t>Urzędy celne właściwe do proc. poszukiwania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</w:t>
            </w:r>
            <w:proofErr w:type="spellStart"/>
            <w:r w:rsidR="00EA4D43" w:rsidRPr="00EA4D43">
              <w:t>Enquiry</w:t>
            </w:r>
            <w:proofErr w:type="spellEnd"/>
          </w:p>
        </w:tc>
      </w:tr>
      <w:tr w:rsidR="00EA4D43" w:rsidRPr="00EA4D43" w14:paraId="4451D0F3" w14:textId="77777777" w:rsidTr="00EA4D43">
        <w:tc>
          <w:tcPr>
            <w:tcW w:w="2065" w:type="dxa"/>
          </w:tcPr>
          <w:p w14:paraId="69C7F32A" w14:textId="77777777" w:rsidR="00EA4D43" w:rsidRPr="00EA4D43" w:rsidRDefault="00EA4D43" w:rsidP="00BC1453">
            <w:r w:rsidRPr="00EA4D43">
              <w:t>CL177NCTSP5</w:t>
            </w:r>
          </w:p>
        </w:tc>
        <w:tc>
          <w:tcPr>
            <w:tcW w:w="6938" w:type="dxa"/>
          </w:tcPr>
          <w:p w14:paraId="36C87C35" w14:textId="519E8B6B" w:rsidR="00EA4D43" w:rsidRPr="00EA4D43" w:rsidRDefault="0033404D" w:rsidP="00BC1453">
            <w:r>
              <w:t>Urzędy celne właściwe do proc. poboru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</w:t>
            </w:r>
            <w:proofErr w:type="spellStart"/>
            <w:r w:rsidR="00EA4D43" w:rsidRPr="00EA4D43">
              <w:t>Recovery</w:t>
            </w:r>
            <w:proofErr w:type="spellEnd"/>
          </w:p>
        </w:tc>
      </w:tr>
      <w:tr w:rsidR="00EA4D43" w:rsidRPr="00EA4D43" w14:paraId="76277E70" w14:textId="77777777" w:rsidTr="00EA4D43">
        <w:tc>
          <w:tcPr>
            <w:tcW w:w="2065" w:type="dxa"/>
          </w:tcPr>
          <w:p w14:paraId="11C9D000" w14:textId="77777777" w:rsidR="00EA4D43" w:rsidRPr="00EA4D43" w:rsidRDefault="00EA4D43" w:rsidP="00BC1453">
            <w:r w:rsidRPr="00EA4D43">
              <w:lastRenderedPageBreak/>
              <w:t>CL178NCTSP5</w:t>
            </w:r>
          </w:p>
        </w:tc>
        <w:tc>
          <w:tcPr>
            <w:tcW w:w="6938" w:type="dxa"/>
          </w:tcPr>
          <w:p w14:paraId="063D3BB0" w14:textId="3DC9C6C6" w:rsidR="00EA4D43" w:rsidRPr="00EA4D43" w:rsidRDefault="0033404D" w:rsidP="00BC1453">
            <w:r>
              <w:t>Kody dokumentów poprzednich (towary unijne)</w:t>
            </w:r>
            <w:r w:rsidR="001225C6">
              <w:t xml:space="preserve"> / </w:t>
            </w:r>
            <w:proofErr w:type="spellStart"/>
            <w:r w:rsidR="00EA4D43" w:rsidRPr="00EA4D43">
              <w:t>Previous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Document</w:t>
            </w:r>
            <w:proofErr w:type="spellEnd"/>
            <w:r w:rsidR="00EA4D43" w:rsidRPr="00EA4D43">
              <w:t xml:space="preserve"> Union </w:t>
            </w:r>
            <w:proofErr w:type="spellStart"/>
            <w:r w:rsidR="00EA4D43" w:rsidRPr="00EA4D43">
              <w:t>Goods</w:t>
            </w:r>
            <w:proofErr w:type="spellEnd"/>
          </w:p>
        </w:tc>
      </w:tr>
      <w:tr w:rsidR="00EA4D43" w:rsidRPr="00EA4D43" w14:paraId="4969DCCB" w14:textId="77777777" w:rsidTr="00EA4D43">
        <w:tc>
          <w:tcPr>
            <w:tcW w:w="2065" w:type="dxa"/>
          </w:tcPr>
          <w:p w14:paraId="642A9508" w14:textId="77777777" w:rsidR="00EA4D43" w:rsidRPr="00EA4D43" w:rsidRDefault="00EA4D43" w:rsidP="00BC1453">
            <w:r w:rsidRPr="00EA4D43">
              <w:t>CL180NCTSP5</w:t>
            </w:r>
          </w:p>
        </w:tc>
        <w:tc>
          <w:tcPr>
            <w:tcW w:w="6938" w:type="dxa"/>
          </w:tcPr>
          <w:p w14:paraId="50A447F8" w14:textId="2A9863B3" w:rsidR="00EA4D43" w:rsidRPr="00EA4D43" w:rsidRDefault="0033404D" w:rsidP="00BC1453">
            <w:r>
              <w:t xml:space="preserve">Kody </w:t>
            </w:r>
            <w:proofErr w:type="spellStart"/>
            <w:r>
              <w:t>błedów</w:t>
            </w:r>
            <w:proofErr w:type="spellEnd"/>
            <w:r>
              <w:t xml:space="preserve"> dla konwertera unijnego </w:t>
            </w:r>
            <w:proofErr w:type="spellStart"/>
            <w:r>
              <w:t>ieCA</w:t>
            </w:r>
            <w:proofErr w:type="spellEnd"/>
            <w:r w:rsidR="001225C6">
              <w:t xml:space="preserve"> / </w:t>
            </w:r>
            <w:proofErr w:type="spellStart"/>
            <w:r w:rsidR="00EA4D43" w:rsidRPr="00EA4D43">
              <w:t>Functional</w:t>
            </w:r>
            <w:proofErr w:type="spellEnd"/>
            <w:r w:rsidR="00EA4D43" w:rsidRPr="00EA4D43">
              <w:t xml:space="preserve"> Error </w:t>
            </w:r>
            <w:proofErr w:type="spellStart"/>
            <w:r w:rsidR="00EA4D43" w:rsidRPr="00EA4D43">
              <w:t>Codes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Ie</w:t>
            </w:r>
            <w:proofErr w:type="spellEnd"/>
            <w:r w:rsidR="00EA4D43" w:rsidRPr="00EA4D43">
              <w:t xml:space="preserve"> CA</w:t>
            </w:r>
          </w:p>
        </w:tc>
      </w:tr>
      <w:tr w:rsidR="00EA4D43" w:rsidRPr="00EA4D43" w14:paraId="140BF3EF" w14:textId="77777777" w:rsidTr="00EA4D43">
        <w:tc>
          <w:tcPr>
            <w:tcW w:w="2065" w:type="dxa"/>
          </w:tcPr>
          <w:p w14:paraId="7D484091" w14:textId="77777777" w:rsidR="00EA4D43" w:rsidRPr="00EA4D43" w:rsidRDefault="00EA4D43" w:rsidP="00BC1453">
            <w:r w:rsidRPr="00EA4D43">
              <w:t>CL181NCTSP5</w:t>
            </w:r>
          </w:p>
        </w:tc>
        <w:tc>
          <w:tcPr>
            <w:tcW w:w="6938" w:type="dxa"/>
          </w:tcPr>
          <w:p w14:paraId="57E1FF4C" w14:textId="0E9148B9" w:rsidR="00EA4D43" w:rsidRPr="00EA4D43" w:rsidRDefault="0033404D" w:rsidP="00BC1453">
            <w:r>
              <w:t>Rodzaje opakowań (</w:t>
            </w:r>
            <w:r w:rsidR="001225C6">
              <w:t>luzem</w:t>
            </w:r>
            <w:r>
              <w:t>)</w:t>
            </w:r>
            <w:r w:rsidR="001225C6">
              <w:t xml:space="preserve"> / </w:t>
            </w:r>
            <w:proofErr w:type="spellStart"/>
            <w:r w:rsidR="00EA4D43" w:rsidRPr="00EA4D43">
              <w:t>Kind</w:t>
            </w:r>
            <w:proofErr w:type="spellEnd"/>
            <w:r w:rsidR="00EA4D43" w:rsidRPr="00EA4D43">
              <w:t xml:space="preserve"> Of </w:t>
            </w:r>
            <w:proofErr w:type="spellStart"/>
            <w:r w:rsidR="00EA4D43" w:rsidRPr="00EA4D43">
              <w:t>Packages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Bulk</w:t>
            </w:r>
            <w:proofErr w:type="spellEnd"/>
          </w:p>
        </w:tc>
      </w:tr>
      <w:tr w:rsidR="00EA4D43" w:rsidRPr="00EA4D43" w14:paraId="3E0CEA91" w14:textId="77777777" w:rsidTr="00EA4D43">
        <w:tc>
          <w:tcPr>
            <w:tcW w:w="2065" w:type="dxa"/>
          </w:tcPr>
          <w:p w14:paraId="2999CBD3" w14:textId="77777777" w:rsidR="00EA4D43" w:rsidRPr="00EA4D43" w:rsidRDefault="00EA4D43" w:rsidP="00BC1453">
            <w:r w:rsidRPr="00EA4D43">
              <w:t>CL182NCTSP5</w:t>
            </w:r>
          </w:p>
        </w:tc>
        <w:tc>
          <w:tcPr>
            <w:tcW w:w="6938" w:type="dxa"/>
          </w:tcPr>
          <w:p w14:paraId="0C2D39BE" w14:textId="756FB152" w:rsidR="00EA4D43" w:rsidRPr="00EA4D43" w:rsidRDefault="0033404D" w:rsidP="00BC1453">
            <w:r>
              <w:t>Rodzaje opakowań (nieopakowane)</w:t>
            </w:r>
            <w:r w:rsidR="001225C6">
              <w:t xml:space="preserve"> / </w:t>
            </w:r>
            <w:proofErr w:type="spellStart"/>
            <w:r w:rsidR="00EA4D43" w:rsidRPr="00EA4D43">
              <w:t>Kind</w:t>
            </w:r>
            <w:proofErr w:type="spellEnd"/>
            <w:r w:rsidR="00EA4D43" w:rsidRPr="00EA4D43">
              <w:t xml:space="preserve"> Of </w:t>
            </w:r>
            <w:proofErr w:type="spellStart"/>
            <w:r w:rsidR="00EA4D43" w:rsidRPr="00EA4D43">
              <w:t>Packages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Unpacked</w:t>
            </w:r>
            <w:proofErr w:type="spellEnd"/>
          </w:p>
        </w:tc>
      </w:tr>
      <w:tr w:rsidR="00EA4D43" w:rsidRPr="00EA4D43" w14:paraId="082B8BA3" w14:textId="77777777" w:rsidTr="00EA4D43">
        <w:tc>
          <w:tcPr>
            <w:tcW w:w="2065" w:type="dxa"/>
          </w:tcPr>
          <w:p w14:paraId="108F8D87" w14:textId="77777777" w:rsidR="00EA4D43" w:rsidRPr="00EA4D43" w:rsidRDefault="00EA4D43" w:rsidP="00BC1453">
            <w:r w:rsidRPr="00EA4D43">
              <w:t>CL190NCTSP5</w:t>
            </w:r>
          </w:p>
        </w:tc>
        <w:tc>
          <w:tcPr>
            <w:tcW w:w="6938" w:type="dxa"/>
          </w:tcPr>
          <w:p w14:paraId="6E352724" w14:textId="38F38B2E" w:rsidR="00EA4D43" w:rsidRPr="00EA4D43" w:rsidRDefault="0033404D" w:rsidP="00BC1453">
            <w:r>
              <w:t>Adresy bazujące na kodzie pocztowym</w:t>
            </w:r>
            <w:r w:rsidR="001225C6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Address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Postcode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Based</w:t>
            </w:r>
            <w:proofErr w:type="spellEnd"/>
          </w:p>
        </w:tc>
      </w:tr>
      <w:tr w:rsidR="00EA4D43" w:rsidRPr="00EA4D43" w14:paraId="74E24A53" w14:textId="77777777" w:rsidTr="00EA4D43">
        <w:tc>
          <w:tcPr>
            <w:tcW w:w="2065" w:type="dxa"/>
          </w:tcPr>
          <w:p w14:paraId="0998B3ED" w14:textId="77777777" w:rsidR="00EA4D43" w:rsidRPr="00EA4D43" w:rsidRDefault="00EA4D43" w:rsidP="00BC1453">
            <w:r w:rsidRPr="00EA4D43">
              <w:t>CL192NCTSP5</w:t>
            </w:r>
          </w:p>
        </w:tc>
        <w:tc>
          <w:tcPr>
            <w:tcW w:w="6938" w:type="dxa"/>
          </w:tcPr>
          <w:p w14:paraId="423B380E" w14:textId="48FA5C3D" w:rsidR="00EA4D43" w:rsidRPr="00EA4D43" w:rsidRDefault="0033404D" w:rsidP="00BC1453">
            <w:r>
              <w:t xml:space="preserve">Kody </w:t>
            </w:r>
            <w:proofErr w:type="spellStart"/>
            <w:r>
              <w:t>jezyków</w:t>
            </w:r>
            <w:proofErr w:type="spellEnd"/>
            <w:r>
              <w:t xml:space="preserve"> używane w urzędach celnych</w:t>
            </w:r>
            <w:r w:rsidR="001225C6">
              <w:t xml:space="preserve"> / </w:t>
            </w:r>
            <w:r w:rsidR="00EA4D43" w:rsidRPr="00EA4D43">
              <w:t xml:space="preserve">Language By </w:t>
            </w:r>
            <w:proofErr w:type="spellStart"/>
            <w:r w:rsidR="00EA4D43" w:rsidRPr="00EA4D43">
              <w:t>Customs</w:t>
            </w:r>
            <w:proofErr w:type="spellEnd"/>
          </w:p>
        </w:tc>
      </w:tr>
      <w:tr w:rsidR="00EA4D43" w:rsidRPr="00EA4D43" w14:paraId="2C1C185A" w14:textId="77777777" w:rsidTr="00EA4D43">
        <w:tc>
          <w:tcPr>
            <w:tcW w:w="2065" w:type="dxa"/>
          </w:tcPr>
          <w:p w14:paraId="284A38CE" w14:textId="77777777" w:rsidR="00EA4D43" w:rsidRPr="00EA4D43" w:rsidRDefault="00EA4D43" w:rsidP="00BC1453">
            <w:r w:rsidRPr="00EA4D43">
              <w:t>CL194NCTSP5</w:t>
            </w:r>
          </w:p>
        </w:tc>
        <w:tc>
          <w:tcPr>
            <w:tcW w:w="6938" w:type="dxa"/>
          </w:tcPr>
          <w:p w14:paraId="42720AFB" w14:textId="670A6A83" w:rsidR="00EA4D43" w:rsidRPr="00EA4D43" w:rsidRDefault="0033404D" w:rsidP="00BC1453">
            <w:r>
              <w:t>Urzędy wyprowadzenia</w:t>
            </w:r>
            <w:r w:rsidR="001225C6">
              <w:t xml:space="preserve"> / </w:t>
            </w:r>
            <w:proofErr w:type="spellStart"/>
            <w:r w:rsidR="00EA4D43" w:rsidRPr="00EA4D43">
              <w:t>Customs</w:t>
            </w:r>
            <w:proofErr w:type="spellEnd"/>
            <w:r w:rsidR="00EA4D43" w:rsidRPr="00EA4D43">
              <w:t xml:space="preserve"> Office </w:t>
            </w:r>
            <w:proofErr w:type="spellStart"/>
            <w:r w:rsidR="00EA4D43" w:rsidRPr="00EA4D43">
              <w:t>Exit</w:t>
            </w:r>
            <w:proofErr w:type="spellEnd"/>
          </w:p>
        </w:tc>
      </w:tr>
      <w:tr w:rsidR="00EA4D43" w:rsidRPr="00EA4D43" w14:paraId="708996E4" w14:textId="77777777" w:rsidTr="00EA4D43">
        <w:tc>
          <w:tcPr>
            <w:tcW w:w="2065" w:type="dxa"/>
          </w:tcPr>
          <w:p w14:paraId="4CDEEE04" w14:textId="77777777" w:rsidR="00EA4D43" w:rsidRPr="00EA4D43" w:rsidRDefault="00EA4D43" w:rsidP="00BC1453">
            <w:r w:rsidRPr="00EA4D43">
              <w:t>CL195NCTSP5</w:t>
            </w:r>
          </w:p>
        </w:tc>
        <w:tc>
          <w:tcPr>
            <w:tcW w:w="6938" w:type="dxa"/>
          </w:tcPr>
          <w:p w14:paraId="1F5DE792" w14:textId="0355519E" w:rsidR="00EA4D43" w:rsidRPr="00EA4D43" w:rsidRDefault="0033404D" w:rsidP="00BC1453">
            <w:r>
              <w:t>Kody wyników kontroli w UC wyjścia bez proc. uproszczonej</w:t>
            </w:r>
            <w:r w:rsidR="001225C6">
              <w:t xml:space="preserve"> / </w:t>
            </w:r>
            <w:r w:rsidR="00EA4D43" w:rsidRPr="00EA4D43">
              <w:t xml:space="preserve">Control </w:t>
            </w:r>
            <w:proofErr w:type="spellStart"/>
            <w:r w:rsidR="00EA4D43" w:rsidRPr="00EA4D43">
              <w:t>Result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Code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Departure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Simplified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Excluded</w:t>
            </w:r>
            <w:proofErr w:type="spellEnd"/>
          </w:p>
        </w:tc>
      </w:tr>
      <w:tr w:rsidR="00EA4D43" w:rsidRPr="00EA4D43" w14:paraId="434F582F" w14:textId="77777777" w:rsidTr="00EA4D43">
        <w:tc>
          <w:tcPr>
            <w:tcW w:w="2065" w:type="dxa"/>
          </w:tcPr>
          <w:p w14:paraId="696E9446" w14:textId="77777777" w:rsidR="00EA4D43" w:rsidRPr="00EA4D43" w:rsidRDefault="00EA4D43" w:rsidP="00BC1453">
            <w:r w:rsidRPr="00EA4D43">
              <w:t>CL196NCTSP5</w:t>
            </w:r>
          </w:p>
        </w:tc>
        <w:tc>
          <w:tcPr>
            <w:tcW w:w="6938" w:type="dxa"/>
          </w:tcPr>
          <w:p w14:paraId="523B2D8D" w14:textId="24D13DD2" w:rsidR="00EA4D43" w:rsidRPr="00EA4D43" w:rsidRDefault="0033404D" w:rsidP="00BC1453">
            <w:r>
              <w:t>Kody wyników kontroli UC wyjścia</w:t>
            </w:r>
            <w:r w:rsidR="001225C6">
              <w:t xml:space="preserve"> / </w:t>
            </w:r>
            <w:r w:rsidR="00EA4D43" w:rsidRPr="00EA4D43">
              <w:t xml:space="preserve">Control </w:t>
            </w:r>
            <w:proofErr w:type="spellStart"/>
            <w:r w:rsidR="00EA4D43" w:rsidRPr="00EA4D43">
              <w:t>Result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Code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Departure</w:t>
            </w:r>
            <w:proofErr w:type="spellEnd"/>
          </w:p>
        </w:tc>
      </w:tr>
      <w:tr w:rsidR="00EA4D43" w:rsidRPr="00EA4D43" w14:paraId="5EFB9B10" w14:textId="77777777" w:rsidTr="00EA4D43">
        <w:tc>
          <w:tcPr>
            <w:tcW w:w="2065" w:type="dxa"/>
          </w:tcPr>
          <w:p w14:paraId="55F6D45F" w14:textId="77777777" w:rsidR="00EA4D43" w:rsidRPr="00EA4D43" w:rsidRDefault="00EA4D43" w:rsidP="00BC1453">
            <w:r w:rsidRPr="00EA4D43">
              <w:t>CL198NCTSP5</w:t>
            </w:r>
          </w:p>
        </w:tc>
        <w:tc>
          <w:tcPr>
            <w:tcW w:w="6938" w:type="dxa"/>
          </w:tcPr>
          <w:p w14:paraId="793E1D6B" w14:textId="151570AD" w:rsidR="00EA4D43" w:rsidRPr="00EA4D43" w:rsidRDefault="0033404D" w:rsidP="00BC1453">
            <w:r>
              <w:t xml:space="preserve">Adresy wyłącznie z </w:t>
            </w:r>
            <w:proofErr w:type="spellStart"/>
            <w:r>
              <w:t>podem</w:t>
            </w:r>
            <w:proofErr w:type="spellEnd"/>
            <w:r>
              <w:t xml:space="preserve"> pocztowym</w:t>
            </w:r>
            <w:r w:rsidR="001225C6">
              <w:t xml:space="preserve"> / </w:t>
            </w:r>
            <w:r w:rsidR="00EA4D43" w:rsidRPr="00EA4D43">
              <w:t xml:space="preserve">Country </w:t>
            </w:r>
            <w:proofErr w:type="spellStart"/>
            <w:r w:rsidR="00EA4D43" w:rsidRPr="00EA4D43">
              <w:t>Address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Postcode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Only</w:t>
            </w:r>
            <w:proofErr w:type="spellEnd"/>
          </w:p>
        </w:tc>
      </w:tr>
      <w:tr w:rsidR="00EA4D43" w:rsidRPr="00EA4D43" w14:paraId="7EEAF057" w14:textId="77777777" w:rsidTr="00EA4D43">
        <w:tc>
          <w:tcPr>
            <w:tcW w:w="2065" w:type="dxa"/>
          </w:tcPr>
          <w:p w14:paraId="7578A521" w14:textId="77777777" w:rsidR="00EA4D43" w:rsidRPr="00EA4D43" w:rsidRDefault="00EA4D43" w:rsidP="00BC1453">
            <w:r w:rsidRPr="00EA4D43">
              <w:t>CL211NCTSP5</w:t>
            </w:r>
          </w:p>
        </w:tc>
        <w:tc>
          <w:tcPr>
            <w:tcW w:w="6938" w:type="dxa"/>
          </w:tcPr>
          <w:p w14:paraId="3063C78B" w14:textId="4DA2129D" w:rsidR="00EA4D43" w:rsidRPr="00EA4D43" w:rsidRDefault="0033404D" w:rsidP="00BC1453">
            <w:r>
              <w:t>Kody uzasadnień braku zwolnienia</w:t>
            </w:r>
            <w:r w:rsidR="001225C6">
              <w:t xml:space="preserve"> / </w:t>
            </w:r>
            <w:r w:rsidR="00EA4D43" w:rsidRPr="00EA4D43">
              <w:t xml:space="preserve">No </w:t>
            </w:r>
            <w:proofErr w:type="spellStart"/>
            <w:r w:rsidR="00EA4D43" w:rsidRPr="00EA4D43">
              <w:t>Release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Motivation</w:t>
            </w:r>
            <w:proofErr w:type="spellEnd"/>
          </w:p>
        </w:tc>
      </w:tr>
      <w:tr w:rsidR="00EA4D43" w:rsidRPr="00EA4D43" w14:paraId="61B171B0" w14:textId="77777777" w:rsidTr="00EA4D43">
        <w:tc>
          <w:tcPr>
            <w:tcW w:w="2065" w:type="dxa"/>
          </w:tcPr>
          <w:p w14:paraId="16133970" w14:textId="77777777" w:rsidR="00EA4D43" w:rsidRPr="00EA4D43" w:rsidRDefault="00EA4D43" w:rsidP="00BC1453">
            <w:r w:rsidRPr="00EA4D43">
              <w:t>CL213NCTSP5</w:t>
            </w:r>
          </w:p>
        </w:tc>
        <w:tc>
          <w:tcPr>
            <w:tcW w:w="6938" w:type="dxa"/>
          </w:tcPr>
          <w:p w14:paraId="7A8F2CAA" w14:textId="4BC4759C" w:rsidR="00EA4D43" w:rsidRPr="00EA4D43" w:rsidRDefault="0033404D" w:rsidP="00BC1453">
            <w:r>
              <w:t>K</w:t>
            </w:r>
            <w:r w:rsidRPr="00EA4D43">
              <w:t>ody dokumentów załączonych</w:t>
            </w:r>
            <w:r w:rsidR="001225C6">
              <w:t xml:space="preserve"> / </w:t>
            </w:r>
            <w:proofErr w:type="spellStart"/>
            <w:r w:rsidR="00EA4D43" w:rsidRPr="00EA4D43">
              <w:t>Supporting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Document</w:t>
            </w:r>
            <w:proofErr w:type="spellEnd"/>
            <w:r w:rsidR="00EA4D43" w:rsidRPr="00EA4D43">
              <w:t xml:space="preserve"> </w:t>
            </w:r>
            <w:proofErr w:type="spellStart"/>
            <w:r w:rsidR="00EA4D43" w:rsidRPr="00EA4D43">
              <w:t>Type</w:t>
            </w:r>
            <w:proofErr w:type="spellEnd"/>
          </w:p>
        </w:tc>
      </w:tr>
      <w:tr w:rsidR="00EA4D43" w:rsidRPr="00EA4D43" w14:paraId="0F065B6C" w14:textId="77777777" w:rsidTr="00EA4D43">
        <w:tc>
          <w:tcPr>
            <w:tcW w:w="2065" w:type="dxa"/>
          </w:tcPr>
          <w:p w14:paraId="2165106E" w14:textId="77777777" w:rsidR="00EA4D43" w:rsidRPr="00EA4D43" w:rsidRDefault="00EA4D43" w:rsidP="00083D3C">
            <w:r w:rsidRPr="00EA4D43">
              <w:t>PL213NCTSP5</w:t>
            </w:r>
          </w:p>
        </w:tc>
        <w:tc>
          <w:tcPr>
            <w:tcW w:w="6938" w:type="dxa"/>
          </w:tcPr>
          <w:p w14:paraId="3D340090" w14:textId="77777777" w:rsidR="00EA4D43" w:rsidRPr="00EA4D43" w:rsidRDefault="00EA4D43" w:rsidP="00083D3C">
            <w:r w:rsidRPr="00EA4D43">
              <w:t>Krajowe kody dokumentów załączonych</w:t>
            </w:r>
          </w:p>
        </w:tc>
      </w:tr>
      <w:tr w:rsidR="0033404D" w:rsidRPr="00EA4D43" w14:paraId="451DB1C7" w14:textId="77777777" w:rsidTr="00EA4D43">
        <w:tc>
          <w:tcPr>
            <w:tcW w:w="2065" w:type="dxa"/>
          </w:tcPr>
          <w:p w14:paraId="6F63578F" w14:textId="77777777" w:rsidR="0033404D" w:rsidRPr="00EA4D43" w:rsidRDefault="0033404D" w:rsidP="0033404D">
            <w:r w:rsidRPr="00EA4D43">
              <w:t>CL214NCTSP5</w:t>
            </w:r>
          </w:p>
        </w:tc>
        <w:tc>
          <w:tcPr>
            <w:tcW w:w="6938" w:type="dxa"/>
          </w:tcPr>
          <w:p w14:paraId="5122F4FF" w14:textId="3DF228DB" w:rsidR="0033404D" w:rsidRPr="00EA4D43" w:rsidRDefault="0033404D" w:rsidP="0033404D">
            <w:r>
              <w:t>K</w:t>
            </w:r>
            <w:r w:rsidRPr="00EA4D43">
              <w:t>ody dokumentów poprzednich</w:t>
            </w:r>
            <w:r w:rsidR="001225C6">
              <w:t xml:space="preserve"> / </w:t>
            </w:r>
            <w:proofErr w:type="spellStart"/>
            <w:r w:rsidRPr="00EA4D43">
              <w:t>Previous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Document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</w:p>
        </w:tc>
      </w:tr>
      <w:tr w:rsidR="0033404D" w:rsidRPr="00EA4D43" w14:paraId="2A9CBC63" w14:textId="77777777" w:rsidTr="00EA4D43">
        <w:tc>
          <w:tcPr>
            <w:tcW w:w="2065" w:type="dxa"/>
          </w:tcPr>
          <w:p w14:paraId="3A9CBF89" w14:textId="77777777" w:rsidR="0033404D" w:rsidRPr="00EA4D43" w:rsidRDefault="0033404D" w:rsidP="0033404D">
            <w:r w:rsidRPr="00EA4D43">
              <w:t>PL214NCTSP5</w:t>
            </w:r>
          </w:p>
        </w:tc>
        <w:tc>
          <w:tcPr>
            <w:tcW w:w="6938" w:type="dxa"/>
          </w:tcPr>
          <w:p w14:paraId="2A6CCA61" w14:textId="77777777" w:rsidR="0033404D" w:rsidRPr="00EA4D43" w:rsidRDefault="0033404D" w:rsidP="0033404D">
            <w:r w:rsidRPr="00EA4D43">
              <w:t>Krajowe kody dokumentów poprzednich</w:t>
            </w:r>
          </w:p>
        </w:tc>
      </w:tr>
      <w:tr w:rsidR="0033404D" w:rsidRPr="00EA4D43" w14:paraId="6693CAAE" w14:textId="77777777" w:rsidTr="00EA4D43">
        <w:tc>
          <w:tcPr>
            <w:tcW w:w="2065" w:type="dxa"/>
          </w:tcPr>
          <w:p w14:paraId="1F3A02A6" w14:textId="77777777" w:rsidR="0033404D" w:rsidRPr="00EA4D43" w:rsidRDefault="0033404D" w:rsidP="0033404D">
            <w:r w:rsidRPr="00EA4D43">
              <w:t>CL215NCTSP5</w:t>
            </w:r>
          </w:p>
        </w:tc>
        <w:tc>
          <w:tcPr>
            <w:tcW w:w="6938" w:type="dxa"/>
          </w:tcPr>
          <w:p w14:paraId="0F846E9A" w14:textId="098A0792" w:rsidR="0033404D" w:rsidRPr="00EA4D43" w:rsidRDefault="0033404D" w:rsidP="0033404D">
            <w:r>
              <w:t>Kody dokumentów wnioskowanych (do kontroli)</w:t>
            </w:r>
            <w:r w:rsidR="001225C6">
              <w:t xml:space="preserve"> / </w:t>
            </w:r>
            <w:proofErr w:type="spellStart"/>
            <w:r w:rsidRPr="00EA4D43">
              <w:t>Requested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Document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</w:p>
        </w:tc>
      </w:tr>
      <w:tr w:rsidR="0033404D" w:rsidRPr="00EA4D43" w14:paraId="3AD3C29A" w14:textId="77777777" w:rsidTr="00EA4D43">
        <w:tc>
          <w:tcPr>
            <w:tcW w:w="2065" w:type="dxa"/>
          </w:tcPr>
          <w:p w14:paraId="4ED37304" w14:textId="77777777" w:rsidR="0033404D" w:rsidRPr="00EA4D43" w:rsidRDefault="0033404D" w:rsidP="0033404D">
            <w:r w:rsidRPr="00EA4D43">
              <w:t>CL217NCTSP5</w:t>
            </w:r>
          </w:p>
        </w:tc>
        <w:tc>
          <w:tcPr>
            <w:tcW w:w="6938" w:type="dxa"/>
          </w:tcPr>
          <w:p w14:paraId="20F03952" w14:textId="28264CEF" w:rsidR="0033404D" w:rsidRPr="00EA4D43" w:rsidRDefault="005D5AEA" w:rsidP="0033404D">
            <w:r>
              <w:t xml:space="preserve">Wskaźnik danych </w:t>
            </w:r>
            <w:r w:rsidR="001225C6">
              <w:t xml:space="preserve">bezpieczeństwa / </w:t>
            </w:r>
            <w:proofErr w:type="spellStart"/>
            <w:r w:rsidR="0033404D" w:rsidRPr="00EA4D43">
              <w:t>Declaration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Security</w:t>
            </w:r>
          </w:p>
        </w:tc>
      </w:tr>
      <w:tr w:rsidR="0033404D" w:rsidRPr="00EA4D43" w14:paraId="4C9D2322" w14:textId="77777777" w:rsidTr="00EA4D43">
        <w:tc>
          <w:tcPr>
            <w:tcW w:w="2065" w:type="dxa"/>
          </w:tcPr>
          <w:p w14:paraId="68DD502E" w14:textId="77777777" w:rsidR="0033404D" w:rsidRPr="00EA4D43" w:rsidRDefault="0033404D" w:rsidP="0033404D">
            <w:r w:rsidRPr="00EA4D43">
              <w:t>CL218NCTSP5</w:t>
            </w:r>
          </w:p>
        </w:tc>
        <w:tc>
          <w:tcPr>
            <w:tcW w:w="6938" w:type="dxa"/>
          </w:tcPr>
          <w:p w14:paraId="0D59E46F" w14:textId="63DE950B" w:rsidR="0033404D" w:rsidRPr="00EA4D43" w:rsidRDefault="005D5AEA" w:rsidP="0033404D">
            <w:proofErr w:type="spellStart"/>
            <w:r>
              <w:t>Rodzje</w:t>
            </w:r>
            <w:proofErr w:type="spellEnd"/>
            <w:r>
              <w:t xml:space="preserve"> transportu</w:t>
            </w:r>
            <w:r w:rsidR="001225C6">
              <w:t xml:space="preserve"> / </w:t>
            </w:r>
            <w:r w:rsidR="0033404D" w:rsidRPr="00EA4D43">
              <w:t xml:space="preserve">Transport </w:t>
            </w:r>
            <w:proofErr w:type="spellStart"/>
            <w:r w:rsidR="0033404D" w:rsidRPr="00EA4D43">
              <w:t>Mode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Code</w:t>
            </w:r>
            <w:proofErr w:type="spellEnd"/>
          </w:p>
        </w:tc>
      </w:tr>
      <w:tr w:rsidR="0033404D" w:rsidRPr="00EA4D43" w14:paraId="08565290" w14:textId="77777777" w:rsidTr="00EA4D43">
        <w:tc>
          <w:tcPr>
            <w:tcW w:w="2065" w:type="dxa"/>
          </w:tcPr>
          <w:p w14:paraId="43599AA8" w14:textId="77777777" w:rsidR="0033404D" w:rsidRPr="00EA4D43" w:rsidRDefault="0033404D" w:rsidP="0033404D">
            <w:r w:rsidRPr="00EA4D43">
              <w:t>CL219NCTSP5</w:t>
            </w:r>
          </w:p>
        </w:tc>
        <w:tc>
          <w:tcPr>
            <w:tcW w:w="6938" w:type="dxa"/>
          </w:tcPr>
          <w:p w14:paraId="5F8EE78F" w14:textId="2D7DB5C1" w:rsidR="0033404D" w:rsidRPr="00EA4D43" w:rsidRDefault="005D5AEA" w:rsidP="0033404D">
            <w:r>
              <w:t>Rodzaje identyfikatorów aktywnych środków transportu</w:t>
            </w:r>
            <w:r w:rsidR="001225C6">
              <w:t xml:space="preserve"> /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Of </w:t>
            </w:r>
            <w:proofErr w:type="spellStart"/>
            <w:r w:rsidR="0033404D" w:rsidRPr="00EA4D43">
              <w:t>Identificationof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Means</w:t>
            </w:r>
            <w:proofErr w:type="spellEnd"/>
            <w:r w:rsidR="0033404D" w:rsidRPr="00EA4D43">
              <w:t xml:space="preserve"> Of Transport Active</w:t>
            </w:r>
          </w:p>
        </w:tc>
      </w:tr>
      <w:tr w:rsidR="0033404D" w:rsidRPr="00EA4D43" w14:paraId="226CDF98" w14:textId="77777777" w:rsidTr="00EA4D43">
        <w:tc>
          <w:tcPr>
            <w:tcW w:w="2065" w:type="dxa"/>
          </w:tcPr>
          <w:p w14:paraId="72AA0A38" w14:textId="77777777" w:rsidR="0033404D" w:rsidRPr="00EA4D43" w:rsidRDefault="0033404D" w:rsidP="0033404D">
            <w:r w:rsidRPr="00EA4D43">
              <w:t>CL226NCTSP5</w:t>
            </w:r>
          </w:p>
        </w:tc>
        <w:tc>
          <w:tcPr>
            <w:tcW w:w="6938" w:type="dxa"/>
          </w:tcPr>
          <w:p w14:paraId="0056F11F" w14:textId="33EEE3B5" w:rsidR="0033404D" w:rsidRPr="00EA4D43" w:rsidRDefault="005D5AEA" w:rsidP="0033404D">
            <w:r>
              <w:t>Kody odrzucenia z UC wyjścia/wywozu</w:t>
            </w:r>
            <w:r w:rsidR="001225C6">
              <w:t xml:space="preserve"> / </w:t>
            </w:r>
            <w:proofErr w:type="spellStart"/>
            <w:r w:rsidR="0033404D" w:rsidRPr="00EA4D43">
              <w:t>Rejection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Code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Departure</w:t>
            </w:r>
            <w:proofErr w:type="spellEnd"/>
            <w:r w:rsidR="0033404D" w:rsidRPr="00EA4D43">
              <w:t xml:space="preserve"> Export</w:t>
            </w:r>
          </w:p>
        </w:tc>
      </w:tr>
      <w:tr w:rsidR="0033404D" w:rsidRPr="00EA4D43" w14:paraId="404696D6" w14:textId="77777777" w:rsidTr="00EA4D43">
        <w:tc>
          <w:tcPr>
            <w:tcW w:w="2065" w:type="dxa"/>
          </w:tcPr>
          <w:p w14:paraId="45CA9FF0" w14:textId="77777777" w:rsidR="0033404D" w:rsidRPr="00EA4D43" w:rsidRDefault="0033404D" w:rsidP="0033404D">
            <w:r w:rsidRPr="00EA4D43">
              <w:t>CL227NCTSP5</w:t>
            </w:r>
          </w:p>
        </w:tc>
        <w:tc>
          <w:tcPr>
            <w:tcW w:w="6938" w:type="dxa"/>
          </w:tcPr>
          <w:p w14:paraId="09669AA0" w14:textId="5AA1DA76" w:rsidR="0033404D" w:rsidRPr="00EA4D43" w:rsidRDefault="005D5AEA" w:rsidP="0033404D">
            <w:r>
              <w:t>Kody odrzucenia z UC przeznaczenia/wyprowadzenia</w:t>
            </w:r>
            <w:r w:rsidR="001225C6">
              <w:t xml:space="preserve"> / </w:t>
            </w:r>
            <w:proofErr w:type="spellStart"/>
            <w:r w:rsidR="0033404D" w:rsidRPr="00EA4D43">
              <w:t>Rejection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Code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Destination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Exit</w:t>
            </w:r>
            <w:proofErr w:type="spellEnd"/>
          </w:p>
        </w:tc>
      </w:tr>
      <w:tr w:rsidR="0033404D" w:rsidRPr="00EA4D43" w14:paraId="064C01E3" w14:textId="77777777" w:rsidTr="00EA4D43">
        <w:tc>
          <w:tcPr>
            <w:tcW w:w="2065" w:type="dxa"/>
          </w:tcPr>
          <w:p w14:paraId="6F1557BF" w14:textId="77777777" w:rsidR="0033404D" w:rsidRPr="00EA4D43" w:rsidRDefault="0033404D" w:rsidP="0033404D">
            <w:r w:rsidRPr="00EA4D43">
              <w:t>CL228NCTSP5</w:t>
            </w:r>
          </w:p>
        </w:tc>
        <w:tc>
          <w:tcPr>
            <w:tcW w:w="6938" w:type="dxa"/>
          </w:tcPr>
          <w:p w14:paraId="20D42995" w14:textId="725A1F5D" w:rsidR="0033404D" w:rsidRPr="00EA4D43" w:rsidRDefault="005D5AEA" w:rsidP="0033404D">
            <w:r>
              <w:t>Kody dokumentów poprzednich (wywóz)</w:t>
            </w:r>
            <w:r w:rsidR="001225C6">
              <w:t xml:space="preserve"> / </w:t>
            </w:r>
            <w:proofErr w:type="spellStart"/>
            <w:r w:rsidR="0033404D" w:rsidRPr="00EA4D43">
              <w:t>Previous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Document</w:t>
            </w:r>
            <w:proofErr w:type="spellEnd"/>
            <w:r w:rsidR="0033404D" w:rsidRPr="00EA4D43">
              <w:t xml:space="preserve"> Export </w:t>
            </w:r>
            <w:proofErr w:type="spellStart"/>
            <w:r w:rsidR="0033404D" w:rsidRPr="00EA4D43">
              <w:t>Type</w:t>
            </w:r>
            <w:proofErr w:type="spellEnd"/>
          </w:p>
        </w:tc>
      </w:tr>
      <w:tr w:rsidR="0033404D" w:rsidRPr="00EA4D43" w14:paraId="36EBEC37" w14:textId="77777777" w:rsidTr="00EA4D43">
        <w:tc>
          <w:tcPr>
            <w:tcW w:w="2065" w:type="dxa"/>
          </w:tcPr>
          <w:p w14:paraId="2CF12341" w14:textId="77777777" w:rsidR="0033404D" w:rsidRPr="00EA4D43" w:rsidRDefault="0033404D" w:rsidP="0033404D">
            <w:r w:rsidRPr="00EA4D43">
              <w:t>CL229NCTSP5</w:t>
            </w:r>
          </w:p>
        </w:tc>
        <w:tc>
          <w:tcPr>
            <w:tcW w:w="6938" w:type="dxa"/>
          </w:tcPr>
          <w:p w14:paraId="39E23A86" w14:textId="773A59D9" w:rsidR="0033404D" w:rsidRPr="00EA4D43" w:rsidRDefault="005D5AEA" w:rsidP="0033404D">
            <w:r>
              <w:t>Rodzaje zabezpieczeń WPT</w:t>
            </w:r>
            <w:r w:rsidR="001225C6">
              <w:t xml:space="preserve"> / </w:t>
            </w:r>
            <w:proofErr w:type="spellStart"/>
            <w:r w:rsidR="0033404D" w:rsidRPr="00EA4D43">
              <w:t>Guarantee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CTC</w:t>
            </w:r>
          </w:p>
        </w:tc>
      </w:tr>
      <w:tr w:rsidR="0033404D" w:rsidRPr="00EA4D43" w14:paraId="75073F3F" w14:textId="77777777" w:rsidTr="00EA4D43">
        <w:tc>
          <w:tcPr>
            <w:tcW w:w="2065" w:type="dxa"/>
          </w:tcPr>
          <w:p w14:paraId="13D1C30A" w14:textId="77777777" w:rsidR="0033404D" w:rsidRPr="00EA4D43" w:rsidRDefault="0033404D" w:rsidP="0033404D">
            <w:r w:rsidRPr="00EA4D43">
              <w:t>CL230NCTSP5</w:t>
            </w:r>
          </w:p>
        </w:tc>
        <w:tc>
          <w:tcPr>
            <w:tcW w:w="6938" w:type="dxa"/>
          </w:tcPr>
          <w:p w14:paraId="71340DED" w14:textId="7B5FBED1" w:rsidR="0033404D" w:rsidRPr="00EA4D43" w:rsidRDefault="005D5AEA" w:rsidP="0033404D">
            <w:proofErr w:type="spellStart"/>
            <w:r>
              <w:t>Rozdzaje</w:t>
            </w:r>
            <w:proofErr w:type="spellEnd"/>
            <w:r>
              <w:t xml:space="preserve"> zabezpieczeń UE bez TIR</w:t>
            </w:r>
            <w:r w:rsidR="001225C6">
              <w:t xml:space="preserve"> / </w:t>
            </w:r>
            <w:proofErr w:type="spellStart"/>
            <w:r w:rsidR="0033404D" w:rsidRPr="00EA4D43">
              <w:t>Guarantee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EU Non TIR</w:t>
            </w:r>
          </w:p>
        </w:tc>
      </w:tr>
      <w:tr w:rsidR="0033404D" w:rsidRPr="00EA4D43" w14:paraId="2DB60524" w14:textId="77777777" w:rsidTr="00EA4D43">
        <w:tc>
          <w:tcPr>
            <w:tcW w:w="2065" w:type="dxa"/>
          </w:tcPr>
          <w:p w14:paraId="3212415C" w14:textId="77777777" w:rsidR="0033404D" w:rsidRPr="00EA4D43" w:rsidRDefault="0033404D" w:rsidP="0033404D">
            <w:r w:rsidRPr="00EA4D43">
              <w:t>CL231NCTSP5</w:t>
            </w:r>
          </w:p>
        </w:tc>
        <w:tc>
          <w:tcPr>
            <w:tcW w:w="6938" w:type="dxa"/>
          </w:tcPr>
          <w:p w14:paraId="01622870" w14:textId="55806EAD" w:rsidR="0033404D" w:rsidRPr="00EA4D43" w:rsidRDefault="005D5AEA" w:rsidP="0033404D">
            <w:r>
              <w:t>Rodzaj zgłoszenia</w:t>
            </w:r>
            <w:r w:rsidR="001225C6">
              <w:t xml:space="preserve"> / </w:t>
            </w:r>
            <w:proofErr w:type="spellStart"/>
            <w:r w:rsidR="0033404D" w:rsidRPr="00EA4D43">
              <w:t>Declaration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</w:p>
        </w:tc>
      </w:tr>
      <w:tr w:rsidR="0033404D" w:rsidRPr="00EA4D43" w14:paraId="01336F2C" w14:textId="77777777" w:rsidTr="00EA4D43">
        <w:tc>
          <w:tcPr>
            <w:tcW w:w="2065" w:type="dxa"/>
          </w:tcPr>
          <w:p w14:paraId="3AEFEF40" w14:textId="77777777" w:rsidR="0033404D" w:rsidRPr="00EA4D43" w:rsidRDefault="0033404D" w:rsidP="0033404D">
            <w:r w:rsidRPr="00EA4D43">
              <w:t>CL232NCTSP5</w:t>
            </w:r>
          </w:p>
        </w:tc>
        <w:tc>
          <w:tcPr>
            <w:tcW w:w="6938" w:type="dxa"/>
          </w:tcPr>
          <w:p w14:paraId="21BA3FEF" w14:textId="027A6722" w:rsidR="0033404D" w:rsidRPr="00EA4D43" w:rsidRDefault="005D5AEA" w:rsidP="0033404D">
            <w:r>
              <w:t>Rodzaj zgłoszenia (poziom pozycji towarowej)</w:t>
            </w:r>
            <w:r w:rsidR="001225C6">
              <w:t xml:space="preserve"> / </w:t>
            </w:r>
            <w:proofErr w:type="spellStart"/>
            <w:r w:rsidR="0033404D" w:rsidRPr="00EA4D43">
              <w:t>Declaration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Item</w:t>
            </w:r>
            <w:proofErr w:type="spellEnd"/>
            <w:r w:rsidR="0033404D" w:rsidRPr="00EA4D43">
              <w:t xml:space="preserve"> Level</w:t>
            </w:r>
          </w:p>
        </w:tc>
      </w:tr>
      <w:tr w:rsidR="0033404D" w:rsidRPr="00EA4D43" w14:paraId="1FA658E6" w14:textId="77777777" w:rsidTr="00EA4D43">
        <w:tc>
          <w:tcPr>
            <w:tcW w:w="2065" w:type="dxa"/>
          </w:tcPr>
          <w:p w14:paraId="2D3C9911" w14:textId="77777777" w:rsidR="0033404D" w:rsidRPr="00EA4D43" w:rsidRDefault="0033404D" w:rsidP="0033404D">
            <w:r w:rsidRPr="00EA4D43">
              <w:t>CL234NCTSP5</w:t>
            </w:r>
          </w:p>
        </w:tc>
        <w:tc>
          <w:tcPr>
            <w:tcW w:w="6938" w:type="dxa"/>
          </w:tcPr>
          <w:p w14:paraId="08C8EFDB" w14:textId="7A5AA3AA" w:rsidR="0033404D" w:rsidRPr="00EA4D43" w:rsidRDefault="005D5AEA" w:rsidP="0033404D">
            <w:r>
              <w:t>Kody dokumentów akcyzowych</w:t>
            </w:r>
            <w:r w:rsidR="001225C6">
              <w:t xml:space="preserve"> / </w:t>
            </w:r>
            <w:proofErr w:type="spellStart"/>
            <w:r w:rsidR="0033404D" w:rsidRPr="00EA4D43">
              <w:t>Document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Excise</w:t>
            </w:r>
            <w:proofErr w:type="spellEnd"/>
          </w:p>
        </w:tc>
      </w:tr>
      <w:tr w:rsidR="0033404D" w:rsidRPr="00EA4D43" w14:paraId="4A8C9625" w14:textId="77777777" w:rsidTr="00EA4D43">
        <w:tc>
          <w:tcPr>
            <w:tcW w:w="2065" w:type="dxa"/>
          </w:tcPr>
          <w:p w14:paraId="4BAD3174" w14:textId="77777777" w:rsidR="0033404D" w:rsidRPr="00EA4D43" w:rsidRDefault="0033404D" w:rsidP="0033404D">
            <w:r w:rsidRPr="00EA4D43">
              <w:t>CL235NCTSP5</w:t>
            </w:r>
          </w:p>
        </w:tc>
        <w:tc>
          <w:tcPr>
            <w:tcW w:w="6938" w:type="dxa"/>
          </w:tcPr>
          <w:p w14:paraId="4E4F12AF" w14:textId="388860AA" w:rsidR="0033404D" w:rsidRPr="00EA4D43" w:rsidRDefault="005D5AEA" w:rsidP="0033404D">
            <w:r>
              <w:t>Kody pozwoleń na uproszczenia w UC wyjścia</w:t>
            </w:r>
            <w:r w:rsidR="001225C6">
              <w:t xml:space="preserve"> / </w:t>
            </w:r>
            <w:proofErr w:type="spellStart"/>
            <w:r w:rsidR="0033404D" w:rsidRPr="00EA4D43">
              <w:t>Authorisation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Type</w:t>
            </w:r>
            <w:proofErr w:type="spellEnd"/>
            <w:r w:rsidR="0033404D" w:rsidRPr="00EA4D43">
              <w:t xml:space="preserve"> </w:t>
            </w:r>
            <w:proofErr w:type="spellStart"/>
            <w:r w:rsidR="0033404D" w:rsidRPr="00EA4D43">
              <w:t>Departure</w:t>
            </w:r>
            <w:proofErr w:type="spellEnd"/>
          </w:p>
        </w:tc>
      </w:tr>
      <w:tr w:rsidR="0033404D" w:rsidRPr="00EA4D43" w14:paraId="748328F7" w14:textId="77777777" w:rsidTr="00EA4D43">
        <w:tc>
          <w:tcPr>
            <w:tcW w:w="2065" w:type="dxa"/>
          </w:tcPr>
          <w:p w14:paraId="2A7AC760" w14:textId="77777777" w:rsidR="0033404D" w:rsidRPr="00EA4D43" w:rsidRDefault="0033404D" w:rsidP="0033404D">
            <w:r w:rsidRPr="00EA4D43">
              <w:t>PL235NCTSP5</w:t>
            </w:r>
          </w:p>
        </w:tc>
        <w:tc>
          <w:tcPr>
            <w:tcW w:w="6938" w:type="dxa"/>
          </w:tcPr>
          <w:p w14:paraId="433F7548" w14:textId="39492C3A" w:rsidR="0033404D" w:rsidRPr="00EA4D43" w:rsidRDefault="0033404D" w:rsidP="0033404D">
            <w:r w:rsidRPr="00EA4D43">
              <w:t xml:space="preserve">Krajowe kody pozwoleń </w:t>
            </w:r>
            <w:r w:rsidR="005D5AEA">
              <w:t xml:space="preserve">na uproszczenia </w:t>
            </w:r>
            <w:r w:rsidRPr="00EA4D43">
              <w:t>w UC wyjścia</w:t>
            </w:r>
          </w:p>
        </w:tc>
      </w:tr>
      <w:tr w:rsidR="005D5AEA" w:rsidRPr="00EA4D43" w14:paraId="1C5ABB01" w14:textId="77777777" w:rsidTr="00EA4D43">
        <w:tc>
          <w:tcPr>
            <w:tcW w:w="2065" w:type="dxa"/>
          </w:tcPr>
          <w:p w14:paraId="0E68E9BA" w14:textId="77777777" w:rsidR="005D5AEA" w:rsidRPr="00EA4D43" w:rsidRDefault="005D5AEA" w:rsidP="005D5AEA">
            <w:r w:rsidRPr="00EA4D43">
              <w:t>CL236NCTSP5</w:t>
            </w:r>
          </w:p>
        </w:tc>
        <w:tc>
          <w:tcPr>
            <w:tcW w:w="6938" w:type="dxa"/>
          </w:tcPr>
          <w:p w14:paraId="69DB47B4" w14:textId="0DB3C84A" w:rsidR="005D5AEA" w:rsidRPr="00EA4D43" w:rsidRDefault="005D5AEA" w:rsidP="005D5AEA">
            <w:r>
              <w:t>Kody pozwoleń na uproszczenia w UC przeznaczenia</w:t>
            </w:r>
            <w:r w:rsidR="001225C6">
              <w:t xml:space="preserve"> / </w:t>
            </w:r>
            <w:proofErr w:type="spellStart"/>
            <w:r w:rsidRPr="00EA4D43">
              <w:t>Authorisation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Destination</w:t>
            </w:r>
            <w:proofErr w:type="spellEnd"/>
          </w:p>
        </w:tc>
      </w:tr>
      <w:tr w:rsidR="005D5AEA" w:rsidRPr="00EA4D43" w14:paraId="50A9B89D" w14:textId="77777777" w:rsidTr="00EA4D43">
        <w:tc>
          <w:tcPr>
            <w:tcW w:w="2065" w:type="dxa"/>
          </w:tcPr>
          <w:p w14:paraId="5FC4DD71" w14:textId="77777777" w:rsidR="005D5AEA" w:rsidRPr="00EA4D43" w:rsidRDefault="005D5AEA" w:rsidP="005D5AEA">
            <w:r w:rsidRPr="00EA4D43">
              <w:t>CL239NCTSP5</w:t>
            </w:r>
          </w:p>
        </w:tc>
        <w:tc>
          <w:tcPr>
            <w:tcW w:w="6938" w:type="dxa"/>
          </w:tcPr>
          <w:p w14:paraId="1E702E37" w14:textId="2EFE9BE1" w:rsidR="005D5AEA" w:rsidRPr="00EA4D43" w:rsidRDefault="005D5AEA" w:rsidP="005D5AEA">
            <w:r>
              <w:t>Kody informacji dodatkowych</w:t>
            </w:r>
            <w:r w:rsidR="001225C6">
              <w:t xml:space="preserve"> / </w:t>
            </w:r>
            <w:proofErr w:type="spellStart"/>
            <w:r w:rsidRPr="00EA4D43">
              <w:t>Additional</w:t>
            </w:r>
            <w:proofErr w:type="spellEnd"/>
            <w:r w:rsidRPr="00EA4D43">
              <w:t xml:space="preserve"> Information</w:t>
            </w:r>
          </w:p>
        </w:tc>
      </w:tr>
      <w:tr w:rsidR="005D5AEA" w:rsidRPr="00EA4D43" w14:paraId="0A41F73C" w14:textId="77777777" w:rsidTr="00EA4D43">
        <w:tc>
          <w:tcPr>
            <w:tcW w:w="2065" w:type="dxa"/>
          </w:tcPr>
          <w:p w14:paraId="6EBAA352" w14:textId="77777777" w:rsidR="005D5AEA" w:rsidRPr="00EA4D43" w:rsidRDefault="005D5AEA" w:rsidP="005D5AEA">
            <w:r w:rsidRPr="00EA4D43">
              <w:t>PL239NCTSP5</w:t>
            </w:r>
          </w:p>
        </w:tc>
        <w:tc>
          <w:tcPr>
            <w:tcW w:w="6938" w:type="dxa"/>
          </w:tcPr>
          <w:p w14:paraId="091874B5" w14:textId="77777777" w:rsidR="005D5AEA" w:rsidRPr="00EA4D43" w:rsidRDefault="005D5AEA" w:rsidP="005D5AEA">
            <w:r w:rsidRPr="00EA4D43">
              <w:t>Krajowe kody informacji dodatkowych</w:t>
            </w:r>
          </w:p>
        </w:tc>
      </w:tr>
      <w:tr w:rsidR="005D5AEA" w:rsidRPr="00EA4D43" w14:paraId="6903A751" w14:textId="77777777" w:rsidTr="00EA4D43">
        <w:tc>
          <w:tcPr>
            <w:tcW w:w="2065" w:type="dxa"/>
          </w:tcPr>
          <w:p w14:paraId="1A1C4790" w14:textId="77777777" w:rsidR="005D5AEA" w:rsidRPr="00EA4D43" w:rsidRDefault="005D5AEA" w:rsidP="005D5AEA">
            <w:r w:rsidRPr="00EA4D43">
              <w:t>CL244NCTSP5</w:t>
            </w:r>
          </w:p>
        </w:tc>
        <w:tc>
          <w:tcPr>
            <w:tcW w:w="6938" w:type="dxa"/>
          </w:tcPr>
          <w:p w14:paraId="49F221B3" w14:textId="6F69EEAE" w:rsidR="005D5AEA" w:rsidRPr="00EA4D43" w:rsidRDefault="005D5AEA" w:rsidP="005D5AEA">
            <w:r>
              <w:t>Kod</w:t>
            </w:r>
            <w:r w:rsidR="001225C6">
              <w:t>y</w:t>
            </w:r>
            <w:r>
              <w:t xml:space="preserve"> </w:t>
            </w:r>
            <w:proofErr w:type="spellStart"/>
            <w:r w:rsidR="001225C6">
              <w:t>geo</w:t>
            </w:r>
            <w:r>
              <w:t>lokalizacji</w:t>
            </w:r>
            <w:proofErr w:type="spellEnd"/>
            <w:r>
              <w:t xml:space="preserve"> </w:t>
            </w:r>
            <w:r w:rsidR="001225C6">
              <w:t xml:space="preserve">/ </w:t>
            </w:r>
            <w:proofErr w:type="spellStart"/>
            <w:r w:rsidRPr="00EA4D43">
              <w:t>Un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Locode</w:t>
            </w:r>
            <w:proofErr w:type="spellEnd"/>
            <w:r w:rsidRPr="00EA4D43">
              <w:t xml:space="preserve"> Extended</w:t>
            </w:r>
          </w:p>
        </w:tc>
      </w:tr>
      <w:tr w:rsidR="005D5AEA" w:rsidRPr="00EA4D43" w14:paraId="39CC560B" w14:textId="77777777" w:rsidTr="00EA4D43">
        <w:tc>
          <w:tcPr>
            <w:tcW w:w="2065" w:type="dxa"/>
          </w:tcPr>
          <w:p w14:paraId="4C36BFB8" w14:textId="77777777" w:rsidR="005D5AEA" w:rsidRPr="00EA4D43" w:rsidRDefault="005D5AEA" w:rsidP="005D5AEA">
            <w:r w:rsidRPr="00EA4D43">
              <w:t>CL247NCTSP5</w:t>
            </w:r>
          </w:p>
        </w:tc>
        <w:tc>
          <w:tcPr>
            <w:tcW w:w="6938" w:type="dxa"/>
          </w:tcPr>
          <w:p w14:paraId="6B65C1E5" w14:textId="6111B45D" w:rsidR="005D5AEA" w:rsidRPr="00EA4D43" w:rsidRDefault="005D5AEA" w:rsidP="005D5AEA">
            <w:r>
              <w:t>Kraje NCTS spoza obszaru bezpieczeństwa</w:t>
            </w:r>
            <w:r w:rsidR="001225C6">
              <w:t xml:space="preserve"> / </w:t>
            </w:r>
            <w:r w:rsidRPr="00EA4D43">
              <w:t xml:space="preserve">NCTS Country </w:t>
            </w:r>
            <w:proofErr w:type="spellStart"/>
            <w:r w:rsidRPr="00EA4D43">
              <w:t>Outside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Customs</w:t>
            </w:r>
            <w:proofErr w:type="spellEnd"/>
            <w:r w:rsidRPr="00EA4D43">
              <w:t xml:space="preserve"> Security Agreement </w:t>
            </w:r>
            <w:proofErr w:type="spellStart"/>
            <w:r w:rsidRPr="00EA4D43">
              <w:t>Area</w:t>
            </w:r>
            <w:proofErr w:type="spellEnd"/>
          </w:p>
        </w:tc>
      </w:tr>
      <w:tr w:rsidR="005D5AEA" w:rsidRPr="00EA4D43" w14:paraId="13544D9C" w14:textId="77777777" w:rsidTr="00EA4D43">
        <w:tc>
          <w:tcPr>
            <w:tcW w:w="2065" w:type="dxa"/>
          </w:tcPr>
          <w:p w14:paraId="6F0DB48B" w14:textId="77777777" w:rsidR="005D5AEA" w:rsidRPr="00EA4D43" w:rsidRDefault="005D5AEA" w:rsidP="005D5AEA">
            <w:r w:rsidRPr="00EA4D43">
              <w:lastRenderedPageBreak/>
              <w:t>CL248NCTSP5</w:t>
            </w:r>
          </w:p>
        </w:tc>
        <w:tc>
          <w:tcPr>
            <w:tcW w:w="6938" w:type="dxa"/>
          </w:tcPr>
          <w:p w14:paraId="7BD41C72" w14:textId="3E1582BE" w:rsidR="005D5AEA" w:rsidRPr="00EA4D43" w:rsidRDefault="005D5AEA" w:rsidP="005D5AEA">
            <w:r>
              <w:t>Kody krajów dla adresów</w:t>
            </w:r>
            <w:r w:rsidR="001225C6">
              <w:t xml:space="preserve"> / </w:t>
            </w:r>
            <w:r w:rsidRPr="00EA4D43">
              <w:t xml:space="preserve">Country </w:t>
            </w:r>
            <w:proofErr w:type="spellStart"/>
            <w:r w:rsidRPr="00EA4D43">
              <w:t>Codes</w:t>
            </w:r>
            <w:proofErr w:type="spellEnd"/>
            <w:r w:rsidRPr="00EA4D43">
              <w:t xml:space="preserve"> For </w:t>
            </w:r>
            <w:proofErr w:type="spellStart"/>
            <w:r w:rsidRPr="00EA4D43">
              <w:t>Address</w:t>
            </w:r>
            <w:proofErr w:type="spellEnd"/>
          </w:p>
        </w:tc>
      </w:tr>
      <w:tr w:rsidR="005D5AEA" w:rsidRPr="00EA4D43" w14:paraId="05487E06" w14:textId="77777777" w:rsidTr="00EA4D43">
        <w:tc>
          <w:tcPr>
            <w:tcW w:w="2065" w:type="dxa"/>
          </w:tcPr>
          <w:p w14:paraId="24320775" w14:textId="77777777" w:rsidR="005D5AEA" w:rsidRPr="00EA4D43" w:rsidRDefault="005D5AEA" w:rsidP="005D5AEA">
            <w:r w:rsidRPr="00EA4D43">
              <w:t>CL251NCTSP5</w:t>
            </w:r>
          </w:p>
        </w:tc>
        <w:tc>
          <w:tcPr>
            <w:tcW w:w="6938" w:type="dxa"/>
          </w:tcPr>
          <w:p w14:paraId="2E54C64F" w14:textId="5CFC303F" w:rsidR="005D5AEA" w:rsidRPr="00EA4D43" w:rsidRDefault="005D5AEA" w:rsidP="005D5AEA">
            <w:r>
              <w:t>Rodzaje zabezpieczeń</w:t>
            </w:r>
            <w:r w:rsidR="001225C6">
              <w:t xml:space="preserve"> / </w:t>
            </w:r>
            <w:proofErr w:type="spellStart"/>
            <w:r w:rsidRPr="00EA4D43">
              <w:t>Guarantee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</w:p>
        </w:tc>
      </w:tr>
      <w:tr w:rsidR="005D5AEA" w:rsidRPr="00EA4D43" w14:paraId="38D22C4C" w14:textId="77777777" w:rsidTr="00EA4D43">
        <w:tc>
          <w:tcPr>
            <w:tcW w:w="2065" w:type="dxa"/>
          </w:tcPr>
          <w:p w14:paraId="49175DEF" w14:textId="77777777" w:rsidR="005D5AEA" w:rsidRPr="00EA4D43" w:rsidRDefault="005D5AEA" w:rsidP="005D5AEA">
            <w:r w:rsidRPr="00EA4D43">
              <w:t>CL252NCTSP5</w:t>
            </w:r>
          </w:p>
        </w:tc>
        <w:tc>
          <w:tcPr>
            <w:tcW w:w="6938" w:type="dxa"/>
          </w:tcPr>
          <w:p w14:paraId="207B64AE" w14:textId="74B29306" w:rsidR="005D5AEA" w:rsidRPr="00EA4D43" w:rsidRDefault="005D5AEA" w:rsidP="005D5AEA">
            <w:r>
              <w:t>Kody nieważności zabezpieczenia</w:t>
            </w:r>
            <w:r w:rsidR="001225C6">
              <w:t xml:space="preserve"> / </w:t>
            </w:r>
            <w:proofErr w:type="spellStart"/>
            <w:r w:rsidRPr="00EA4D43">
              <w:t>Invalid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Guarantee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Reason</w:t>
            </w:r>
            <w:proofErr w:type="spellEnd"/>
          </w:p>
        </w:tc>
      </w:tr>
      <w:tr w:rsidR="005D5AEA" w:rsidRPr="00EA4D43" w14:paraId="1D24AA40" w14:textId="77777777" w:rsidTr="00EA4D43">
        <w:tc>
          <w:tcPr>
            <w:tcW w:w="2065" w:type="dxa"/>
          </w:tcPr>
          <w:p w14:paraId="53172AA0" w14:textId="77777777" w:rsidR="005D5AEA" w:rsidRPr="00EA4D43" w:rsidRDefault="005D5AEA" w:rsidP="005D5AEA">
            <w:r w:rsidRPr="00EA4D43">
              <w:t>PL252NCTSP5</w:t>
            </w:r>
          </w:p>
        </w:tc>
        <w:tc>
          <w:tcPr>
            <w:tcW w:w="6938" w:type="dxa"/>
          </w:tcPr>
          <w:p w14:paraId="3ACB1D02" w14:textId="31784A6C" w:rsidR="005D5AEA" w:rsidRPr="00EA4D43" w:rsidRDefault="005D5AEA" w:rsidP="005D5AEA">
            <w:r w:rsidRPr="00EA4D43">
              <w:t xml:space="preserve">Kody </w:t>
            </w:r>
            <w:proofErr w:type="spellStart"/>
            <w:r w:rsidRPr="00EA4D43">
              <w:t>błedów</w:t>
            </w:r>
            <w:proofErr w:type="spellEnd"/>
            <w:r w:rsidRPr="00EA4D43">
              <w:t xml:space="preserve"> OSOZ</w:t>
            </w:r>
            <w:r>
              <w:t>2</w:t>
            </w:r>
          </w:p>
        </w:tc>
      </w:tr>
      <w:tr w:rsidR="005D5AEA" w:rsidRPr="00EA4D43" w14:paraId="5D3EE0B0" w14:textId="77777777" w:rsidTr="00EA4D43">
        <w:tc>
          <w:tcPr>
            <w:tcW w:w="2065" w:type="dxa"/>
          </w:tcPr>
          <w:p w14:paraId="71FA2537" w14:textId="77777777" w:rsidR="005D5AEA" w:rsidRPr="00EA4D43" w:rsidRDefault="005D5AEA" w:rsidP="005D5AEA">
            <w:r w:rsidRPr="00EA4D43">
              <w:t>CL258NCTSP5</w:t>
            </w:r>
          </w:p>
        </w:tc>
        <w:tc>
          <w:tcPr>
            <w:tcW w:w="6938" w:type="dxa"/>
          </w:tcPr>
          <w:p w14:paraId="2472A55F" w14:textId="4CFAD412" w:rsidR="005D5AEA" w:rsidRPr="00EA4D43" w:rsidRDefault="005D5AEA" w:rsidP="005D5AEA">
            <w:r>
              <w:t>Kody statusów operacji tranzytowej</w:t>
            </w:r>
            <w:r w:rsidR="001225C6">
              <w:t xml:space="preserve"> / </w:t>
            </w:r>
            <w:proofErr w:type="spellStart"/>
            <w:r w:rsidRPr="00EA4D43">
              <w:t>Customs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Operation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State</w:t>
            </w:r>
            <w:proofErr w:type="spellEnd"/>
          </w:p>
        </w:tc>
      </w:tr>
      <w:tr w:rsidR="005D5AEA" w:rsidRPr="00EA4D43" w14:paraId="078307BC" w14:textId="77777777" w:rsidTr="00EA4D43">
        <w:tc>
          <w:tcPr>
            <w:tcW w:w="2065" w:type="dxa"/>
          </w:tcPr>
          <w:p w14:paraId="503E9C19" w14:textId="77777777" w:rsidR="005D5AEA" w:rsidRPr="00EA4D43" w:rsidRDefault="005D5AEA" w:rsidP="005D5AEA">
            <w:r w:rsidRPr="00EA4D43">
              <w:t>CL286NCTSP5</w:t>
            </w:r>
          </w:p>
        </w:tc>
        <w:tc>
          <w:tcPr>
            <w:tcW w:w="6938" w:type="dxa"/>
          </w:tcPr>
          <w:p w14:paraId="0CF754F6" w14:textId="41654D69" w:rsidR="005D5AEA" w:rsidRPr="00EA4D43" w:rsidRDefault="005D5AEA" w:rsidP="005D5AEA">
            <w:r>
              <w:t>Rodzaje zabezpieczeń z GRN</w:t>
            </w:r>
            <w:r w:rsidR="001225C6">
              <w:t xml:space="preserve"> / </w:t>
            </w:r>
            <w:proofErr w:type="spellStart"/>
            <w:r w:rsidRPr="00EA4D43">
              <w:t>Guarantee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With GRN</w:t>
            </w:r>
          </w:p>
        </w:tc>
      </w:tr>
      <w:tr w:rsidR="005D5AEA" w14:paraId="3E81E8FC" w14:textId="77777777" w:rsidTr="00EA4D43">
        <w:tc>
          <w:tcPr>
            <w:tcW w:w="2065" w:type="dxa"/>
          </w:tcPr>
          <w:p w14:paraId="404E5098" w14:textId="77777777" w:rsidR="005D5AEA" w:rsidRPr="00EA4D43" w:rsidRDefault="005D5AEA" w:rsidP="005D5AEA">
            <w:r w:rsidRPr="00EA4D43">
              <w:t>PL286NCTSP5</w:t>
            </w:r>
          </w:p>
        </w:tc>
        <w:tc>
          <w:tcPr>
            <w:tcW w:w="6938" w:type="dxa"/>
          </w:tcPr>
          <w:p w14:paraId="1776AAC4" w14:textId="4014CD59" w:rsidR="005D5AEA" w:rsidRDefault="005D5AEA" w:rsidP="005D5AEA">
            <w:r w:rsidRPr="00EA4D43">
              <w:t xml:space="preserve">Krajowe rodzaje </w:t>
            </w:r>
            <w:r>
              <w:t>zabezpieczeń</w:t>
            </w:r>
            <w:r w:rsidRPr="00EA4D43">
              <w:t xml:space="preserve"> z GRN</w:t>
            </w:r>
          </w:p>
        </w:tc>
      </w:tr>
      <w:tr w:rsidR="005D5AEA" w14:paraId="135A03A1" w14:textId="77777777" w:rsidTr="00EA4D43">
        <w:tc>
          <w:tcPr>
            <w:tcW w:w="2065" w:type="dxa"/>
          </w:tcPr>
          <w:p w14:paraId="42AA77EA" w14:textId="696FD38D" w:rsidR="005D5AEA" w:rsidRPr="00EA4D43" w:rsidRDefault="005D5AEA" w:rsidP="005D5AEA">
            <w:r>
              <w:t>CL294NCTSP5</w:t>
            </w:r>
          </w:p>
        </w:tc>
        <w:tc>
          <w:tcPr>
            <w:tcW w:w="6938" w:type="dxa"/>
          </w:tcPr>
          <w:p w14:paraId="20C72819" w14:textId="34833D5E" w:rsidR="005D5AEA" w:rsidRPr="00EA4D43" w:rsidRDefault="005D5AEA" w:rsidP="005D5AEA">
            <w:r>
              <w:t>Urzędy wyprowadzenia deklarowane</w:t>
            </w:r>
            <w:r w:rsidR="001225C6">
              <w:t xml:space="preserve"> / </w:t>
            </w:r>
            <w:proofErr w:type="spellStart"/>
            <w:r w:rsidR="001225C6">
              <w:t>Customs</w:t>
            </w:r>
            <w:proofErr w:type="spellEnd"/>
            <w:r w:rsidR="001225C6">
              <w:t xml:space="preserve"> </w:t>
            </w:r>
            <w:proofErr w:type="spellStart"/>
            <w:r w:rsidR="001225C6">
              <w:t>Ofice</w:t>
            </w:r>
            <w:proofErr w:type="spellEnd"/>
            <w:r w:rsidR="001225C6">
              <w:t xml:space="preserve"> </w:t>
            </w:r>
            <w:proofErr w:type="spellStart"/>
            <w:r w:rsidR="001225C6">
              <w:t>Exit</w:t>
            </w:r>
            <w:proofErr w:type="spellEnd"/>
            <w:r w:rsidR="001225C6">
              <w:t xml:space="preserve"> </w:t>
            </w:r>
            <w:proofErr w:type="spellStart"/>
            <w:r w:rsidR="001225C6">
              <w:t>Declared</w:t>
            </w:r>
            <w:proofErr w:type="spellEnd"/>
          </w:p>
        </w:tc>
      </w:tr>
      <w:tr w:rsidR="005D5AEA" w:rsidRPr="00EA4D43" w14:paraId="70E29055" w14:textId="77777777" w:rsidTr="00EA4D43">
        <w:tc>
          <w:tcPr>
            <w:tcW w:w="2065" w:type="dxa"/>
          </w:tcPr>
          <w:p w14:paraId="48CC6AC6" w14:textId="77777777" w:rsidR="005D5AEA" w:rsidRPr="00EA4D43" w:rsidRDefault="005D5AEA" w:rsidP="005D5AEA">
            <w:r w:rsidRPr="00EA4D43">
              <w:t>CL296NCTSP5</w:t>
            </w:r>
          </w:p>
        </w:tc>
        <w:tc>
          <w:tcPr>
            <w:tcW w:w="6938" w:type="dxa"/>
          </w:tcPr>
          <w:p w14:paraId="6528FF99" w14:textId="0970CD31" w:rsidR="005D5AEA" w:rsidRPr="00EA4D43" w:rsidRDefault="005D5AEA" w:rsidP="005D5AEA">
            <w:r>
              <w:t>Kody okoliczności szczególnych</w:t>
            </w:r>
            <w:r w:rsidR="001225C6">
              <w:t xml:space="preserve"> / </w:t>
            </w:r>
            <w:proofErr w:type="spellStart"/>
            <w:r w:rsidRPr="00EA4D43">
              <w:t>Specific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Circumstance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Indicator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Code</w:t>
            </w:r>
            <w:proofErr w:type="spellEnd"/>
          </w:p>
        </w:tc>
      </w:tr>
      <w:tr w:rsidR="005D5AEA" w:rsidRPr="00EA4D43" w14:paraId="3998364F" w14:textId="77777777" w:rsidTr="00EA4D43">
        <w:tc>
          <w:tcPr>
            <w:tcW w:w="2065" w:type="dxa"/>
          </w:tcPr>
          <w:p w14:paraId="3EC80178" w14:textId="77777777" w:rsidR="005D5AEA" w:rsidRPr="00EA4D43" w:rsidRDefault="005D5AEA" w:rsidP="005D5AEA">
            <w:r w:rsidRPr="00EA4D43">
              <w:t>CL326NCTSP5</w:t>
            </w:r>
          </w:p>
        </w:tc>
        <w:tc>
          <w:tcPr>
            <w:tcW w:w="6938" w:type="dxa"/>
          </w:tcPr>
          <w:p w14:paraId="19ED2459" w14:textId="6E1C079F" w:rsidR="005D5AEA" w:rsidRPr="00EA4D43" w:rsidRDefault="005D5AEA" w:rsidP="005D5AEA">
            <w:r>
              <w:t xml:space="preserve">Kwalifikator identyfikacji </w:t>
            </w:r>
            <w:r w:rsidR="001225C6">
              <w:t xml:space="preserve">/ </w:t>
            </w:r>
            <w:proofErr w:type="spellStart"/>
            <w:r w:rsidRPr="00EA4D43">
              <w:t>Qualifier</w:t>
            </w:r>
            <w:proofErr w:type="spellEnd"/>
            <w:r w:rsidRPr="00EA4D43">
              <w:t xml:space="preserve"> Of The </w:t>
            </w:r>
            <w:proofErr w:type="spellStart"/>
            <w:r w:rsidRPr="00EA4D43">
              <w:t>Identification</w:t>
            </w:r>
            <w:proofErr w:type="spellEnd"/>
          </w:p>
        </w:tc>
      </w:tr>
      <w:tr w:rsidR="005D5AEA" w:rsidRPr="00EA4D43" w14:paraId="4986FAF3" w14:textId="77777777" w:rsidTr="00EA4D43">
        <w:tc>
          <w:tcPr>
            <w:tcW w:w="2065" w:type="dxa"/>
          </w:tcPr>
          <w:p w14:paraId="1F685595" w14:textId="77777777" w:rsidR="005D5AEA" w:rsidRPr="00EA4D43" w:rsidRDefault="005D5AEA" w:rsidP="005D5AEA">
            <w:r w:rsidRPr="00EA4D43">
              <w:t>CL347NCTSP5</w:t>
            </w:r>
          </w:p>
        </w:tc>
        <w:tc>
          <w:tcPr>
            <w:tcW w:w="6938" w:type="dxa"/>
          </w:tcPr>
          <w:p w14:paraId="00A809A7" w14:textId="448C1EDB" w:rsidR="005D5AEA" w:rsidRPr="00EA4D43" w:rsidRDefault="005D5AEA" w:rsidP="005D5AEA">
            <w:r>
              <w:t>Rodzaje lokalizacji</w:t>
            </w:r>
            <w:r w:rsidR="001225C6">
              <w:t xml:space="preserve"> /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Of </w:t>
            </w:r>
            <w:proofErr w:type="spellStart"/>
            <w:r w:rsidRPr="00EA4D43">
              <w:t>Location</w:t>
            </w:r>
            <w:proofErr w:type="spellEnd"/>
          </w:p>
        </w:tc>
      </w:tr>
      <w:tr w:rsidR="005D5AEA" w:rsidRPr="00EA4D43" w14:paraId="0DAA602F" w14:textId="77777777" w:rsidTr="00EA4D43">
        <w:tc>
          <w:tcPr>
            <w:tcW w:w="2065" w:type="dxa"/>
          </w:tcPr>
          <w:p w14:paraId="5A56075B" w14:textId="77777777" w:rsidR="005D5AEA" w:rsidRPr="00EA4D43" w:rsidRDefault="005D5AEA" w:rsidP="005D5AEA">
            <w:r w:rsidRPr="00EA4D43">
              <w:t>CL349NCTSP5</w:t>
            </w:r>
          </w:p>
        </w:tc>
        <w:tc>
          <w:tcPr>
            <w:tcW w:w="6938" w:type="dxa"/>
          </w:tcPr>
          <w:p w14:paraId="31651383" w14:textId="2A1DE4E8" w:rsidR="005D5AEA" w:rsidRPr="00EA4D43" w:rsidRDefault="005D5AEA" w:rsidP="005D5AEA">
            <w:r>
              <w:t>Jednostki miary</w:t>
            </w:r>
            <w:r w:rsidR="001225C6">
              <w:t xml:space="preserve"> / </w:t>
            </w:r>
            <w:r w:rsidRPr="00EA4D43">
              <w:t>Unit</w:t>
            </w:r>
          </w:p>
        </w:tc>
      </w:tr>
      <w:tr w:rsidR="005D5AEA" w:rsidRPr="00EA4D43" w14:paraId="1D1FB1AB" w14:textId="77777777" w:rsidTr="00EA4D43">
        <w:tc>
          <w:tcPr>
            <w:tcW w:w="2065" w:type="dxa"/>
          </w:tcPr>
          <w:p w14:paraId="5C38AB83" w14:textId="77777777" w:rsidR="005D5AEA" w:rsidRPr="00EA4D43" w:rsidRDefault="005D5AEA" w:rsidP="005D5AEA">
            <w:r w:rsidRPr="00EA4D43">
              <w:t>CL380NCTSP5</w:t>
            </w:r>
          </w:p>
        </w:tc>
        <w:tc>
          <w:tcPr>
            <w:tcW w:w="6938" w:type="dxa"/>
          </w:tcPr>
          <w:p w14:paraId="0518A286" w14:textId="37D1CE15" w:rsidR="005D5AEA" w:rsidRPr="00EA4D43" w:rsidRDefault="005D5AEA" w:rsidP="005D5AEA">
            <w:r>
              <w:t>Kody dodatkowych odniesień</w:t>
            </w:r>
            <w:r w:rsidR="001225C6">
              <w:t xml:space="preserve"> / </w:t>
            </w:r>
            <w:proofErr w:type="spellStart"/>
            <w:r w:rsidRPr="00EA4D43">
              <w:t>Additional</w:t>
            </w:r>
            <w:proofErr w:type="spellEnd"/>
            <w:r w:rsidRPr="00EA4D43">
              <w:t xml:space="preserve"> Reference</w:t>
            </w:r>
          </w:p>
        </w:tc>
      </w:tr>
      <w:tr w:rsidR="005D5AEA" w:rsidRPr="00EA4D43" w14:paraId="5027805A" w14:textId="77777777" w:rsidTr="00EA4D43">
        <w:tc>
          <w:tcPr>
            <w:tcW w:w="2065" w:type="dxa"/>
          </w:tcPr>
          <w:p w14:paraId="63EFAF6E" w14:textId="77777777" w:rsidR="005D5AEA" w:rsidRPr="00EA4D43" w:rsidRDefault="005D5AEA" w:rsidP="005D5AEA">
            <w:r w:rsidRPr="00EA4D43">
              <w:t>CL384NCTSP5</w:t>
            </w:r>
          </w:p>
        </w:tc>
        <w:tc>
          <w:tcPr>
            <w:tcW w:w="6938" w:type="dxa"/>
          </w:tcPr>
          <w:p w14:paraId="7D2A05A5" w14:textId="0A5A142A" w:rsidR="005D5AEA" w:rsidRPr="00EA4D43" w:rsidRDefault="005D5AEA" w:rsidP="005D5AEA">
            <w:r>
              <w:t>Rodzaj powiadomienia (dot. kontroli)</w:t>
            </w:r>
            <w:r w:rsidR="001225C6">
              <w:t xml:space="preserve"> / </w:t>
            </w:r>
            <w:r w:rsidRPr="00EA4D43">
              <w:t xml:space="preserve">Notification </w:t>
            </w:r>
            <w:proofErr w:type="spellStart"/>
            <w:r w:rsidRPr="00EA4D43">
              <w:t>Type</w:t>
            </w:r>
            <w:proofErr w:type="spellEnd"/>
          </w:p>
        </w:tc>
      </w:tr>
      <w:tr w:rsidR="005D5AEA" w:rsidRPr="00EA4D43" w14:paraId="4A802804" w14:textId="77777777" w:rsidTr="00EA4D43">
        <w:tc>
          <w:tcPr>
            <w:tcW w:w="2065" w:type="dxa"/>
          </w:tcPr>
          <w:p w14:paraId="1673EED0" w14:textId="77777777" w:rsidR="005D5AEA" w:rsidRPr="00EA4D43" w:rsidRDefault="005D5AEA" w:rsidP="005D5AEA">
            <w:r w:rsidRPr="00EA4D43">
              <w:t>CL385NCTSP5</w:t>
            </w:r>
          </w:p>
        </w:tc>
        <w:tc>
          <w:tcPr>
            <w:tcW w:w="6938" w:type="dxa"/>
          </w:tcPr>
          <w:p w14:paraId="789D6D89" w14:textId="73B76028" w:rsidR="005D5AEA" w:rsidRPr="00EA4D43" w:rsidRDefault="005D5AEA" w:rsidP="005D5AEA">
            <w:r>
              <w:t>Typy komunikatów bez nagłówka</w:t>
            </w:r>
            <w:r w:rsidR="001225C6">
              <w:t xml:space="preserve"> / </w:t>
            </w:r>
            <w:r w:rsidRPr="00EA4D43">
              <w:t xml:space="preserve">Message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Without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Header</w:t>
            </w:r>
            <w:proofErr w:type="spellEnd"/>
          </w:p>
        </w:tc>
      </w:tr>
      <w:tr w:rsidR="005D5AEA" w:rsidRPr="00EA4D43" w14:paraId="61F7456A" w14:textId="77777777" w:rsidTr="00EA4D43">
        <w:tc>
          <w:tcPr>
            <w:tcW w:w="2065" w:type="dxa"/>
          </w:tcPr>
          <w:p w14:paraId="318BF60C" w14:textId="77777777" w:rsidR="005D5AEA" w:rsidRPr="00EA4D43" w:rsidRDefault="005D5AEA" w:rsidP="005D5AEA">
            <w:r w:rsidRPr="00EA4D43">
              <w:t>CL505NCTSP5</w:t>
            </w:r>
          </w:p>
        </w:tc>
        <w:tc>
          <w:tcPr>
            <w:tcW w:w="6938" w:type="dxa"/>
          </w:tcPr>
          <w:p w14:paraId="616B06F8" w14:textId="55BAF093" w:rsidR="005D5AEA" w:rsidRPr="00EA4D43" w:rsidRDefault="005D5AEA" w:rsidP="005D5AEA">
            <w:r>
              <w:t>Kody krajów bez kodu pocztowego w adresie</w:t>
            </w:r>
            <w:r w:rsidR="0050318E">
              <w:t xml:space="preserve"> </w:t>
            </w:r>
            <w:r w:rsidR="001225C6">
              <w:t xml:space="preserve">/ </w:t>
            </w:r>
            <w:r w:rsidRPr="00EA4D43">
              <w:t xml:space="preserve">Country </w:t>
            </w:r>
            <w:proofErr w:type="spellStart"/>
            <w:r w:rsidRPr="00EA4D43">
              <w:t>Without</w:t>
            </w:r>
            <w:proofErr w:type="spellEnd"/>
            <w:r w:rsidRPr="00EA4D43">
              <w:t xml:space="preserve"> Zip</w:t>
            </w:r>
          </w:p>
        </w:tc>
      </w:tr>
      <w:tr w:rsidR="005D5AEA" w:rsidRPr="00EA4D43" w14:paraId="148261FE" w14:textId="77777777" w:rsidTr="00EA4D43">
        <w:tc>
          <w:tcPr>
            <w:tcW w:w="2065" w:type="dxa"/>
          </w:tcPr>
          <w:p w14:paraId="662ECDDF" w14:textId="77777777" w:rsidR="005D5AEA" w:rsidRPr="00EA4D43" w:rsidRDefault="005D5AEA" w:rsidP="005D5AEA">
            <w:r w:rsidRPr="00EA4D43">
              <w:t>CL553NCTSP5</w:t>
            </w:r>
          </w:p>
        </w:tc>
        <w:tc>
          <w:tcPr>
            <w:tcW w:w="6938" w:type="dxa"/>
          </w:tcPr>
          <w:p w14:paraId="2C9CC01A" w14:textId="343A02EA" w:rsidR="005D5AEA" w:rsidRPr="00EA4D43" w:rsidRDefault="0050318E" w:rsidP="005D5AEA">
            <w:r>
              <w:t xml:space="preserve">Kraje członkowskie UE / </w:t>
            </w:r>
            <w:r w:rsidR="005D5AEA" w:rsidRPr="00EA4D43">
              <w:t>MS Country</w:t>
            </w:r>
          </w:p>
        </w:tc>
      </w:tr>
      <w:tr w:rsidR="005D5AEA" w:rsidRPr="00EA4D43" w14:paraId="7BC740BE" w14:textId="77777777" w:rsidTr="00EA4D43">
        <w:tc>
          <w:tcPr>
            <w:tcW w:w="2065" w:type="dxa"/>
          </w:tcPr>
          <w:p w14:paraId="68F5F7C1" w14:textId="77777777" w:rsidR="005D5AEA" w:rsidRPr="00EA4D43" w:rsidRDefault="005D5AEA" w:rsidP="005D5AEA">
            <w:r w:rsidRPr="00EA4D43">
              <w:t>CL560NCTSP5</w:t>
            </w:r>
          </w:p>
        </w:tc>
        <w:tc>
          <w:tcPr>
            <w:tcW w:w="6938" w:type="dxa"/>
          </w:tcPr>
          <w:p w14:paraId="3F2EA6F1" w14:textId="5305440F" w:rsidR="005D5AEA" w:rsidRPr="00EA4D43" w:rsidRDefault="005D5AEA" w:rsidP="005D5AEA">
            <w:r>
              <w:t>Kod</w:t>
            </w:r>
            <w:r w:rsidR="0050318E">
              <w:t>y</w:t>
            </w:r>
            <w:r>
              <w:t xml:space="preserve"> biznesow</w:t>
            </w:r>
            <w:r w:rsidR="0050318E">
              <w:t>e</w:t>
            </w:r>
            <w:r>
              <w:t xml:space="preserve"> odrzuce</w:t>
            </w:r>
            <w:r w:rsidR="0050318E">
              <w:t>ń</w:t>
            </w:r>
            <w:r>
              <w:t xml:space="preserve"> z UC wyjścia/wywozu</w:t>
            </w:r>
            <w:r w:rsidR="0050318E">
              <w:t xml:space="preserve"> / </w:t>
            </w:r>
            <w:r w:rsidRPr="00EA4D43">
              <w:t xml:space="preserve">Business </w:t>
            </w:r>
            <w:proofErr w:type="spellStart"/>
            <w:r w:rsidRPr="00EA4D43">
              <w:t>Rejection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Dep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Exp</w:t>
            </w:r>
            <w:proofErr w:type="spellEnd"/>
          </w:p>
        </w:tc>
      </w:tr>
      <w:tr w:rsidR="005D5AEA" w:rsidRPr="00EA4D43" w14:paraId="043849FC" w14:textId="77777777" w:rsidTr="00EA4D43">
        <w:tc>
          <w:tcPr>
            <w:tcW w:w="2065" w:type="dxa"/>
          </w:tcPr>
          <w:p w14:paraId="260BA705" w14:textId="77777777" w:rsidR="005D5AEA" w:rsidRPr="00EA4D43" w:rsidRDefault="005D5AEA" w:rsidP="005D5AEA">
            <w:r w:rsidRPr="00EA4D43">
              <w:t>CL570NCTSP5</w:t>
            </w:r>
          </w:p>
        </w:tc>
        <w:tc>
          <w:tcPr>
            <w:tcW w:w="6938" w:type="dxa"/>
          </w:tcPr>
          <w:p w14:paraId="2813372C" w14:textId="0A060DB3" w:rsidR="005D5AEA" w:rsidRPr="00EA4D43" w:rsidRDefault="005D5AEA" w:rsidP="005D5AEA">
            <w:r>
              <w:t>Kod</w:t>
            </w:r>
            <w:r w:rsidR="0050318E">
              <w:t>y</w:t>
            </w:r>
            <w:r>
              <w:t xml:space="preserve"> biznesow</w:t>
            </w:r>
            <w:r w:rsidR="0050318E">
              <w:t>e</w:t>
            </w:r>
            <w:r>
              <w:t xml:space="preserve"> odrzuce</w:t>
            </w:r>
            <w:r w:rsidR="0050318E">
              <w:t>ń</w:t>
            </w:r>
            <w:r>
              <w:t xml:space="preserve"> z UC przeznaczenia/wyprowadzenia</w:t>
            </w:r>
            <w:r w:rsidR="0050318E">
              <w:t xml:space="preserve"> / </w:t>
            </w:r>
            <w:r w:rsidRPr="00EA4D43">
              <w:t xml:space="preserve">Business </w:t>
            </w:r>
            <w:proofErr w:type="spellStart"/>
            <w:r w:rsidRPr="00EA4D43">
              <w:t>Rejection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Des </w:t>
            </w:r>
            <w:proofErr w:type="spellStart"/>
            <w:r w:rsidRPr="00EA4D43">
              <w:t>Ext</w:t>
            </w:r>
            <w:proofErr w:type="spellEnd"/>
          </w:p>
        </w:tc>
      </w:tr>
      <w:tr w:rsidR="005D5AEA" w:rsidRPr="00EA4D43" w14:paraId="18978570" w14:textId="77777777" w:rsidTr="00EA4D43">
        <w:tc>
          <w:tcPr>
            <w:tcW w:w="2065" w:type="dxa"/>
          </w:tcPr>
          <w:p w14:paraId="7E7B0875" w14:textId="77777777" w:rsidR="005D5AEA" w:rsidRPr="00EA4D43" w:rsidRDefault="005D5AEA" w:rsidP="005D5AEA">
            <w:r w:rsidRPr="00EA4D43">
              <w:t>CL610NCTSP5</w:t>
            </w:r>
          </w:p>
        </w:tc>
        <w:tc>
          <w:tcPr>
            <w:tcW w:w="6938" w:type="dxa"/>
          </w:tcPr>
          <w:p w14:paraId="51006E62" w14:textId="4439BC4E" w:rsidR="005D5AEA" w:rsidRPr="00EA4D43" w:rsidRDefault="005D5AEA" w:rsidP="005D5AEA">
            <w:r>
              <w:t>Typy komunikatów z identyfikatorem korelacji</w:t>
            </w:r>
            <w:r w:rsidR="0050318E">
              <w:t xml:space="preserve"> / </w:t>
            </w:r>
            <w:r w:rsidRPr="00EA4D43">
              <w:t xml:space="preserve">Message With </w:t>
            </w:r>
            <w:proofErr w:type="spellStart"/>
            <w:r w:rsidRPr="00EA4D43">
              <w:t>Correlation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Identifier</w:t>
            </w:r>
            <w:proofErr w:type="spellEnd"/>
          </w:p>
        </w:tc>
      </w:tr>
      <w:tr w:rsidR="005D5AEA" w:rsidRPr="00EA4D43" w14:paraId="0AAF1108" w14:textId="77777777" w:rsidTr="00EA4D43">
        <w:tc>
          <w:tcPr>
            <w:tcW w:w="2065" w:type="dxa"/>
          </w:tcPr>
          <w:p w14:paraId="07E6D961" w14:textId="77777777" w:rsidR="005D5AEA" w:rsidRPr="00EA4D43" w:rsidRDefault="005D5AEA" w:rsidP="005D5AEA">
            <w:r w:rsidRPr="00EA4D43">
              <w:t>CL704NCTSP5</w:t>
            </w:r>
          </w:p>
        </w:tc>
        <w:tc>
          <w:tcPr>
            <w:tcW w:w="6938" w:type="dxa"/>
          </w:tcPr>
          <w:p w14:paraId="3E2E20DA" w14:textId="2315B3B0" w:rsidR="005D5AEA" w:rsidRPr="00EA4D43" w:rsidRDefault="005D5AEA" w:rsidP="005D5AEA">
            <w:proofErr w:type="spellStart"/>
            <w:r>
              <w:t>Rodzaja</w:t>
            </w:r>
            <w:proofErr w:type="spellEnd"/>
            <w:r>
              <w:t xml:space="preserve"> dodatkowych uczestników łańcucha dostaw / </w:t>
            </w:r>
            <w:proofErr w:type="spellStart"/>
            <w:r w:rsidRPr="00EA4D43">
              <w:t>Additional</w:t>
            </w:r>
            <w:proofErr w:type="spellEnd"/>
            <w:r w:rsidRPr="00EA4D43">
              <w:t xml:space="preserve"> Supply Chain </w:t>
            </w:r>
            <w:proofErr w:type="spellStart"/>
            <w:r w:rsidRPr="00EA4D43">
              <w:t>Actor</w:t>
            </w:r>
            <w:proofErr w:type="spellEnd"/>
            <w:r w:rsidRPr="00EA4D43">
              <w:t xml:space="preserve"> Role </w:t>
            </w:r>
            <w:proofErr w:type="spellStart"/>
            <w:r w:rsidRPr="00EA4D43">
              <w:t>Code</w:t>
            </w:r>
            <w:proofErr w:type="spellEnd"/>
          </w:p>
        </w:tc>
      </w:tr>
      <w:tr w:rsidR="005D5AEA" w:rsidRPr="00EA4D43" w14:paraId="625B56C9" w14:textId="77777777" w:rsidTr="00EA4D43">
        <w:tc>
          <w:tcPr>
            <w:tcW w:w="2065" w:type="dxa"/>
          </w:tcPr>
          <w:p w14:paraId="792D1E78" w14:textId="77777777" w:rsidR="005D5AEA" w:rsidRPr="00EA4D43" w:rsidRDefault="005D5AEA" w:rsidP="005D5AEA">
            <w:r w:rsidRPr="00EA4D43">
              <w:t>CL716NCTSP5</w:t>
            </w:r>
          </w:p>
        </w:tc>
        <w:tc>
          <w:tcPr>
            <w:tcW w:w="6938" w:type="dxa"/>
          </w:tcPr>
          <w:p w14:paraId="52F6D522" w14:textId="6EF03983" w:rsidR="005D5AEA" w:rsidRPr="00EA4D43" w:rsidRDefault="005D5AEA" w:rsidP="005D5AEA">
            <w:r>
              <w:t xml:space="preserve">Rodzaje kontroli / </w:t>
            </w:r>
            <w:r w:rsidRPr="00EA4D43">
              <w:t xml:space="preserve">Control </w:t>
            </w:r>
            <w:proofErr w:type="spellStart"/>
            <w:r w:rsidRPr="00EA4D43">
              <w:t>Type</w:t>
            </w:r>
            <w:proofErr w:type="spellEnd"/>
          </w:p>
        </w:tc>
      </w:tr>
      <w:tr w:rsidR="005D5AEA" w:rsidRPr="00EA4D43" w14:paraId="16A62D4B" w14:textId="77777777" w:rsidTr="00EA4D43">
        <w:tc>
          <w:tcPr>
            <w:tcW w:w="2065" w:type="dxa"/>
          </w:tcPr>
          <w:p w14:paraId="651D4A43" w14:textId="77777777" w:rsidR="005D5AEA" w:rsidRPr="00EA4D43" w:rsidRDefault="005D5AEA" w:rsidP="005D5AEA">
            <w:r w:rsidRPr="00EA4D43">
              <w:t>CL750NCTSP5</w:t>
            </w:r>
          </w:p>
        </w:tc>
        <w:tc>
          <w:tcPr>
            <w:tcW w:w="6938" w:type="dxa"/>
          </w:tcPr>
          <w:p w14:paraId="2FB6E61A" w14:textId="77401709" w:rsidR="005D5AEA" w:rsidRPr="00EA4D43" w:rsidRDefault="005D5AEA" w:rsidP="005D5AEA">
            <w:r>
              <w:t>Rodzaje identyfikatorów środków transportu</w:t>
            </w:r>
            <w:r w:rsidR="0050318E">
              <w:t xml:space="preserve"> / </w:t>
            </w:r>
            <w:proofErr w:type="spellStart"/>
            <w:r w:rsidRPr="00EA4D43">
              <w:t>Type</w:t>
            </w:r>
            <w:proofErr w:type="spellEnd"/>
            <w:r w:rsidRPr="00EA4D43">
              <w:t xml:space="preserve"> Of </w:t>
            </w:r>
            <w:proofErr w:type="spellStart"/>
            <w:r w:rsidRPr="00EA4D43">
              <w:t>Identification</w:t>
            </w:r>
            <w:proofErr w:type="spellEnd"/>
            <w:r w:rsidRPr="00EA4D43">
              <w:t xml:space="preserve"> Of </w:t>
            </w:r>
            <w:proofErr w:type="spellStart"/>
            <w:r w:rsidRPr="00EA4D43">
              <w:t>Means</w:t>
            </w:r>
            <w:proofErr w:type="spellEnd"/>
            <w:r w:rsidRPr="00EA4D43">
              <w:t xml:space="preserve"> Of Transport</w:t>
            </w:r>
          </w:p>
        </w:tc>
      </w:tr>
      <w:tr w:rsidR="005D5AEA" w:rsidRPr="00EA4D43" w14:paraId="52AEFF72" w14:textId="77777777" w:rsidTr="00EA4D43">
        <w:tc>
          <w:tcPr>
            <w:tcW w:w="2065" w:type="dxa"/>
          </w:tcPr>
          <w:p w14:paraId="0024526B" w14:textId="77777777" w:rsidR="005D5AEA" w:rsidRPr="00EA4D43" w:rsidRDefault="005D5AEA" w:rsidP="005D5AEA">
            <w:r w:rsidRPr="00EA4D43">
              <w:t>CL754NCTSP5</w:t>
            </w:r>
          </w:p>
        </w:tc>
        <w:tc>
          <w:tcPr>
            <w:tcW w:w="6938" w:type="dxa"/>
          </w:tcPr>
          <w:p w14:paraId="0C7A80E1" w14:textId="588F7872" w:rsidR="005D5AEA" w:rsidRPr="00EA4D43" w:rsidRDefault="005D5AEA" w:rsidP="005D5AEA">
            <w:r>
              <w:t xml:space="preserve">Kody dokumentów transportowych / </w:t>
            </w:r>
            <w:r w:rsidRPr="00EA4D43">
              <w:t xml:space="preserve">Transport </w:t>
            </w:r>
            <w:proofErr w:type="spellStart"/>
            <w:r w:rsidRPr="00EA4D43">
              <w:t>Document</w:t>
            </w:r>
            <w:proofErr w:type="spellEnd"/>
            <w:r w:rsidRPr="00EA4D43">
              <w:t xml:space="preserve"> </w:t>
            </w:r>
            <w:proofErr w:type="spellStart"/>
            <w:r w:rsidRPr="00EA4D43">
              <w:t>Type</w:t>
            </w:r>
            <w:proofErr w:type="spellEnd"/>
          </w:p>
        </w:tc>
      </w:tr>
    </w:tbl>
    <w:p w14:paraId="361304A5" w14:textId="2F3D90D9" w:rsidR="009305ED" w:rsidRDefault="009305ED" w:rsidP="00EA4D43"/>
    <w:sectPr w:rsidR="009305ED" w:rsidSect="00831EE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E633" w14:textId="77777777" w:rsidR="00887B5C" w:rsidRDefault="00887B5C" w:rsidP="00FF33BE">
      <w:r>
        <w:separator/>
      </w:r>
    </w:p>
  </w:endnote>
  <w:endnote w:type="continuationSeparator" w:id="0">
    <w:p w14:paraId="302678B3" w14:textId="77777777" w:rsidR="00887B5C" w:rsidRDefault="00887B5C" w:rsidP="00FF33BE">
      <w:r>
        <w:continuationSeparator/>
      </w:r>
    </w:p>
  </w:endnote>
  <w:endnote w:type="continuationNotice" w:id="1">
    <w:p w14:paraId="177BDAE0" w14:textId="77777777" w:rsidR="00887B5C" w:rsidRDefault="00887B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utura Bk">
    <w:altName w:val="Century Gothic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0206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91AD4DB" w14:textId="2D80B93D" w:rsidR="00F42C44" w:rsidRPr="00262E0E" w:rsidRDefault="00F42C44">
            <w:pPr>
              <w:pStyle w:val="Stopka"/>
              <w:jc w:val="right"/>
              <w:rPr>
                <w:sz w:val="18"/>
                <w:szCs w:val="18"/>
              </w:rPr>
            </w:pPr>
            <w:r w:rsidRPr="00262E0E">
              <w:rPr>
                <w:bCs/>
                <w:sz w:val="18"/>
                <w:szCs w:val="18"/>
              </w:rPr>
              <w:fldChar w:fldCharType="begin"/>
            </w:r>
            <w:r w:rsidRPr="00262E0E">
              <w:rPr>
                <w:bCs/>
                <w:sz w:val="18"/>
                <w:szCs w:val="18"/>
              </w:rPr>
              <w:instrText>PAGE</w:instrText>
            </w:r>
            <w:r w:rsidRPr="00262E0E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77</w:t>
            </w:r>
            <w:r w:rsidRPr="00262E0E">
              <w:rPr>
                <w:bCs/>
                <w:sz w:val="18"/>
                <w:szCs w:val="18"/>
              </w:rPr>
              <w:fldChar w:fldCharType="end"/>
            </w:r>
            <w:r w:rsidRPr="00262E0E">
              <w:rPr>
                <w:sz w:val="18"/>
                <w:szCs w:val="18"/>
              </w:rPr>
              <w:t xml:space="preserve"> / </w:t>
            </w:r>
            <w:r w:rsidRPr="00262E0E">
              <w:rPr>
                <w:bCs/>
                <w:sz w:val="18"/>
                <w:szCs w:val="18"/>
              </w:rPr>
              <w:fldChar w:fldCharType="begin"/>
            </w:r>
            <w:r w:rsidRPr="00262E0E">
              <w:rPr>
                <w:bCs/>
                <w:sz w:val="18"/>
                <w:szCs w:val="18"/>
              </w:rPr>
              <w:instrText>NUMPAGES</w:instrText>
            </w:r>
            <w:r w:rsidRPr="00262E0E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334</w:t>
            </w:r>
            <w:r w:rsidRPr="00262E0E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C61C" w14:textId="433810EE" w:rsidR="00F42C44" w:rsidRDefault="00F42C44" w:rsidP="00823125">
    <w:pPr>
      <w:pStyle w:val="Stopka"/>
    </w:pPr>
    <w:r w:rsidRPr="00955F8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8241" behindDoc="1" locked="0" layoutInCell="1" allowOverlap="1" wp14:anchorId="7ADFCAA5" wp14:editId="29EF5A70">
          <wp:simplePos x="0" y="0"/>
          <wp:positionH relativeFrom="column">
            <wp:posOffset>2750820</wp:posOffset>
          </wp:positionH>
          <wp:positionV relativeFrom="paragraph">
            <wp:posOffset>-297815</wp:posOffset>
          </wp:positionV>
          <wp:extent cx="847725" cy="743585"/>
          <wp:effectExtent l="0" t="0" r="9525" b="0"/>
          <wp:wrapNone/>
          <wp:docPr id="5" name="Picture 5" descr="Obiekt graficzny zawierający logo Ministerstwa Finansów i napis Ministerstwo Finansów." title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510E" w14:textId="77777777" w:rsidR="00887B5C" w:rsidRDefault="00887B5C" w:rsidP="00FF33BE">
      <w:r>
        <w:separator/>
      </w:r>
    </w:p>
  </w:footnote>
  <w:footnote w:type="continuationSeparator" w:id="0">
    <w:p w14:paraId="4DCDC0F9" w14:textId="77777777" w:rsidR="00887B5C" w:rsidRDefault="00887B5C" w:rsidP="00FF33BE">
      <w:r>
        <w:continuationSeparator/>
      </w:r>
    </w:p>
  </w:footnote>
  <w:footnote w:type="continuationNotice" w:id="1">
    <w:p w14:paraId="2D20E88A" w14:textId="77777777" w:rsidR="00887B5C" w:rsidRDefault="00887B5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F42C44" w14:paraId="57AC5015" w14:textId="77777777" w:rsidTr="00135455">
      <w:trPr>
        <w:trHeight w:val="300"/>
      </w:trPr>
      <w:tc>
        <w:tcPr>
          <w:tcW w:w="3020" w:type="dxa"/>
        </w:tcPr>
        <w:p w14:paraId="5C2A753E" w14:textId="0738581A" w:rsidR="00F42C44" w:rsidRDefault="00F42C44" w:rsidP="00135455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0CF12F8" w14:textId="71FD6E15" w:rsidR="00F42C44" w:rsidRDefault="00F42C44" w:rsidP="00135455">
          <w:pPr>
            <w:pStyle w:val="Nagwek"/>
            <w:jc w:val="center"/>
          </w:pPr>
        </w:p>
      </w:tc>
      <w:tc>
        <w:tcPr>
          <w:tcW w:w="3020" w:type="dxa"/>
        </w:tcPr>
        <w:p w14:paraId="348BFB41" w14:textId="0BC2882D" w:rsidR="00F42C44" w:rsidRDefault="00F42C44" w:rsidP="00135455">
          <w:pPr>
            <w:pStyle w:val="Nagwek"/>
            <w:ind w:right="-115"/>
            <w:jc w:val="right"/>
          </w:pPr>
        </w:p>
      </w:tc>
    </w:tr>
  </w:tbl>
  <w:p w14:paraId="03B5B761" w14:textId="217701F1" w:rsidR="00F42C44" w:rsidRDefault="00F42C44" w:rsidP="001354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C512" w14:textId="77777777" w:rsidR="00F42C44" w:rsidRPr="00823125" w:rsidRDefault="00F42C44" w:rsidP="00823125">
    <w:pPr>
      <w:pStyle w:val="Nagwek"/>
      <w:spacing w:after="0" w:line="120" w:lineRule="atLeast"/>
      <w:rPr>
        <w:b w:val="0"/>
        <w:sz w:val="16"/>
        <w:szCs w:val="16"/>
      </w:rPr>
    </w:pPr>
    <w:r w:rsidRPr="00955F83">
      <w:rPr>
        <w:rFonts w:ascii="Calibri" w:eastAsia="Calibri" w:hAnsi="Calibri"/>
        <w:b w:val="0"/>
        <w:noProof/>
        <w:sz w:val="22"/>
        <w:szCs w:val="22"/>
      </w:rPr>
      <w:drawing>
        <wp:inline distT="0" distB="0" distL="0" distR="0" wp14:anchorId="294C66EC" wp14:editId="34077915">
          <wp:extent cx="1522800" cy="706091"/>
          <wp:effectExtent l="0" t="0" r="1270" b="0"/>
          <wp:docPr id="18" name="Picture 18" descr="Obiekt graficzny, który zawiera logo KAS i napis Krajowa Administracja Skarbowa." title="Logo 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00" cy="706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55F83">
      <w:rPr>
        <w:rFonts w:ascii="Calibri" w:eastAsia="Calibri" w:hAnsi="Calibri"/>
        <w:b w:val="0"/>
        <w:noProof/>
        <w:sz w:val="22"/>
        <w:szCs w:val="22"/>
      </w:rPr>
      <w:drawing>
        <wp:inline distT="0" distB="0" distL="0" distR="0" wp14:anchorId="11A7EF40" wp14:editId="1FA0F7F4">
          <wp:extent cx="2190750" cy="852407"/>
          <wp:effectExtent l="0" t="0" r="0" b="5080"/>
          <wp:docPr id="19" name="Picture 19" descr="Obiekt graficzny zawierający logo SISC i napis SISC System Informacyjny Skarbowo-Celny." title="Logo SIS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6525" cy="858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55F83">
      <w:rPr>
        <w:rFonts w:eastAsia="Calibri" w:cs="Arial"/>
        <w:b w:val="0"/>
        <w:noProof/>
        <w:color w:val="C0C0C0"/>
        <w:sz w:val="22"/>
        <w:szCs w:val="22"/>
      </w:rPr>
      <w:drawing>
        <wp:inline distT="0" distB="0" distL="0" distR="0" wp14:anchorId="6C34A719" wp14:editId="0B8DDE18">
          <wp:extent cx="1457325" cy="714375"/>
          <wp:effectExtent l="0" t="0" r="9525" b="9525"/>
          <wp:docPr id="1" name="Picture 1" descr="Obiekt graficzny zawierający logo Programu PUESC i napis Program PUESC." title="Logo PUES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3" t="-89" r="-43" b="-89"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143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955F83">
      <w:rPr>
        <w:rFonts w:ascii="Calibri" w:eastAsia="Calibri" w:hAnsi="Calibri"/>
        <w:b w:val="0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B33E0F" wp14:editId="29609FD0">
              <wp:simplePos x="0" y="0"/>
              <wp:positionH relativeFrom="column">
                <wp:posOffset>-901700</wp:posOffset>
              </wp:positionH>
              <wp:positionV relativeFrom="paragraph">
                <wp:posOffset>-438785</wp:posOffset>
              </wp:positionV>
              <wp:extent cx="4632325" cy="21082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2325" cy="21082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59F987AF" id="Rectangle 4" o:spid="_x0000_s1026" style="position:absolute;margin-left:-71pt;margin-top:-34.55pt;width:364.75pt;height:1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" fillcolor="red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2DA87E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1EF5249"/>
    <w:multiLevelType w:val="multilevel"/>
    <w:tmpl w:val="FBD021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279786F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8" w15:restartNumberingAfterBreak="0">
    <w:nsid w:val="028D7CC7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9" w15:restartNumberingAfterBreak="0">
    <w:nsid w:val="03FC1955"/>
    <w:multiLevelType w:val="hybridMultilevel"/>
    <w:tmpl w:val="24288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7C1AA8"/>
    <w:multiLevelType w:val="hybridMultilevel"/>
    <w:tmpl w:val="7BBC5610"/>
    <w:lvl w:ilvl="0" w:tplc="0C800760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0E0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00E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A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D27A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1C8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1C1E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1ED8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88F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D502B7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12" w15:restartNumberingAfterBreak="0">
    <w:nsid w:val="0E284365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13" w15:restartNumberingAfterBreak="0">
    <w:nsid w:val="0E963912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14" w15:restartNumberingAfterBreak="0">
    <w:nsid w:val="0EFB7654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15" w15:restartNumberingAfterBreak="0">
    <w:nsid w:val="0F8A509C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16" w15:restartNumberingAfterBreak="0">
    <w:nsid w:val="1155270E"/>
    <w:multiLevelType w:val="hybridMultilevel"/>
    <w:tmpl w:val="D85CD5F2"/>
    <w:lvl w:ilvl="0" w:tplc="0415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153967FE"/>
    <w:multiLevelType w:val="hybridMultilevel"/>
    <w:tmpl w:val="B3F0A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5779B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19" w15:restartNumberingAfterBreak="0">
    <w:nsid w:val="1F635450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0" w15:restartNumberingAfterBreak="0">
    <w:nsid w:val="1FA401E4"/>
    <w:multiLevelType w:val="hybridMultilevel"/>
    <w:tmpl w:val="EF808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232617"/>
    <w:multiLevelType w:val="hybridMultilevel"/>
    <w:tmpl w:val="31AA96DA"/>
    <w:lvl w:ilvl="0" w:tplc="C8980D7A">
      <w:start w:val="1"/>
      <w:numFmt w:val="decimal"/>
      <w:pStyle w:val="Naglo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D76C50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3" w15:restartNumberingAfterBreak="0">
    <w:nsid w:val="21F02F27"/>
    <w:multiLevelType w:val="multilevel"/>
    <w:tmpl w:val="0000000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4" w15:restartNumberingAfterBreak="0">
    <w:nsid w:val="29AD09D4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2AA83770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6" w15:restartNumberingAfterBreak="0">
    <w:nsid w:val="2AE54D3F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7" w15:restartNumberingAfterBreak="0">
    <w:nsid w:val="2BB73787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8" w15:restartNumberingAfterBreak="0">
    <w:nsid w:val="2C3816E5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29" w15:restartNumberingAfterBreak="0">
    <w:nsid w:val="2D6400C1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0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31" w15:restartNumberingAfterBreak="0">
    <w:nsid w:val="327A26F7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2" w15:restartNumberingAfterBreak="0">
    <w:nsid w:val="334E01E1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3" w15:restartNumberingAfterBreak="0">
    <w:nsid w:val="39465FA2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4" w15:restartNumberingAfterBreak="0">
    <w:nsid w:val="3A0A55F9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5" w15:restartNumberingAfterBreak="0">
    <w:nsid w:val="3A6916C0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6" w15:restartNumberingAfterBreak="0">
    <w:nsid w:val="3A8A7020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7" w15:restartNumberingAfterBreak="0">
    <w:nsid w:val="3E980902"/>
    <w:multiLevelType w:val="hybridMultilevel"/>
    <w:tmpl w:val="882C7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885EBE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39" w15:restartNumberingAfterBreak="0">
    <w:nsid w:val="41157521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40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5AB65F5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42" w15:restartNumberingAfterBreak="0">
    <w:nsid w:val="47C05561"/>
    <w:multiLevelType w:val="hybridMultilevel"/>
    <w:tmpl w:val="3BFA6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0336C1"/>
    <w:multiLevelType w:val="hybridMultilevel"/>
    <w:tmpl w:val="C2C8FC9E"/>
    <w:lvl w:ilvl="0" w:tplc="E95296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B442CA"/>
    <w:multiLevelType w:val="hybridMultilevel"/>
    <w:tmpl w:val="0B422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FA0E26"/>
    <w:multiLevelType w:val="hybridMultilevel"/>
    <w:tmpl w:val="01D4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D66568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47" w15:restartNumberingAfterBreak="0">
    <w:nsid w:val="4DFB5B7C"/>
    <w:multiLevelType w:val="hybridMultilevel"/>
    <w:tmpl w:val="FEC2F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912414"/>
    <w:multiLevelType w:val="hybridMultilevel"/>
    <w:tmpl w:val="BD68D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2F4130"/>
    <w:multiLevelType w:val="singleLevel"/>
    <w:tmpl w:val="D6947B42"/>
    <w:lvl w:ilvl="0">
      <w:start w:val="1"/>
      <w:numFmt w:val="bullet"/>
      <w:pStyle w:val="Bulletwithtext1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50" w15:restartNumberingAfterBreak="0">
    <w:nsid w:val="58EF02C7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51" w15:restartNumberingAfterBreak="0">
    <w:nsid w:val="5AD97A60"/>
    <w:multiLevelType w:val="hybridMultilevel"/>
    <w:tmpl w:val="0A3C1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9601A5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53" w15:restartNumberingAfterBreak="0">
    <w:nsid w:val="5F730C75"/>
    <w:multiLevelType w:val="hybridMultilevel"/>
    <w:tmpl w:val="0CC07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DF7F37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55" w15:restartNumberingAfterBreak="0">
    <w:nsid w:val="64E43BBC"/>
    <w:multiLevelType w:val="hybridMultilevel"/>
    <w:tmpl w:val="A3241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327395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57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58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6D3258B3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60" w15:restartNumberingAfterBreak="0">
    <w:nsid w:val="6D4B238B"/>
    <w:multiLevelType w:val="singleLevel"/>
    <w:tmpl w:val="3086DEE0"/>
    <w:lvl w:ilvl="0">
      <w:start w:val="1"/>
      <w:numFmt w:val="bullet"/>
      <w:pStyle w:val="Bulletwithtext5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61" w15:restartNumberingAfterBreak="0">
    <w:nsid w:val="70BE6EED"/>
    <w:multiLevelType w:val="hybridMultilevel"/>
    <w:tmpl w:val="709A562E"/>
    <w:lvl w:ilvl="0" w:tplc="C3368BC8">
      <w:start w:val="1"/>
      <w:numFmt w:val="decimal"/>
      <w:lvlText w:val="%1.)"/>
      <w:lvlJc w:val="left"/>
      <w:pPr>
        <w:ind w:left="1494" w:hanging="360"/>
      </w:pPr>
      <w:rPr>
        <w:rFonts w:hint="default"/>
      </w:rPr>
    </w:lvl>
    <w:lvl w:ilvl="1" w:tplc="EAEAD1CC">
      <w:start w:val="1"/>
      <w:numFmt w:val="lowerLetter"/>
      <w:lvlText w:val="%2."/>
      <w:lvlJc w:val="left"/>
      <w:pPr>
        <w:ind w:left="2214" w:hanging="360"/>
      </w:pPr>
    </w:lvl>
    <w:lvl w:ilvl="2" w:tplc="2430B360">
      <w:start w:val="1"/>
      <w:numFmt w:val="lowerRoman"/>
      <w:lvlText w:val="%3."/>
      <w:lvlJc w:val="right"/>
      <w:pPr>
        <w:ind w:left="2934" w:hanging="180"/>
      </w:pPr>
    </w:lvl>
    <w:lvl w:ilvl="3" w:tplc="F3D834C4">
      <w:start w:val="1"/>
      <w:numFmt w:val="decimal"/>
      <w:lvlText w:val="%4."/>
      <w:lvlJc w:val="left"/>
      <w:pPr>
        <w:ind w:left="3654" w:hanging="360"/>
      </w:pPr>
    </w:lvl>
    <w:lvl w:ilvl="4" w:tplc="900E01F6">
      <w:start w:val="1"/>
      <w:numFmt w:val="lowerLetter"/>
      <w:lvlText w:val="%5."/>
      <w:lvlJc w:val="left"/>
      <w:pPr>
        <w:ind w:left="4374" w:hanging="360"/>
      </w:pPr>
    </w:lvl>
    <w:lvl w:ilvl="5" w:tplc="86E8F31E">
      <w:start w:val="1"/>
      <w:numFmt w:val="lowerRoman"/>
      <w:lvlText w:val="%6."/>
      <w:lvlJc w:val="right"/>
      <w:pPr>
        <w:ind w:left="5094" w:hanging="180"/>
      </w:pPr>
    </w:lvl>
    <w:lvl w:ilvl="6" w:tplc="7882B1B2">
      <w:start w:val="1"/>
      <w:numFmt w:val="decimal"/>
      <w:lvlText w:val="%7."/>
      <w:lvlJc w:val="left"/>
      <w:pPr>
        <w:ind w:left="5814" w:hanging="360"/>
      </w:pPr>
    </w:lvl>
    <w:lvl w:ilvl="7" w:tplc="9F34135C">
      <w:start w:val="1"/>
      <w:numFmt w:val="lowerLetter"/>
      <w:lvlText w:val="%8."/>
      <w:lvlJc w:val="left"/>
      <w:pPr>
        <w:ind w:left="6534" w:hanging="360"/>
      </w:pPr>
    </w:lvl>
    <w:lvl w:ilvl="8" w:tplc="01C68144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11F79ED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63" w15:restartNumberingAfterBreak="0">
    <w:nsid w:val="74702B6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4" w15:restartNumberingAfterBreak="0">
    <w:nsid w:val="74C62839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65" w15:restartNumberingAfterBreak="0">
    <w:nsid w:val="758D6356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6" w15:restartNumberingAfterBreak="0">
    <w:nsid w:val="783F4876"/>
    <w:multiLevelType w:val="hybridMultilevel"/>
    <w:tmpl w:val="3CE20AB0"/>
    <w:lvl w:ilvl="0" w:tplc="4D56674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6E31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0CE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4052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4C58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BEE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423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F2E1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BA1E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8C85686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68" w15:restartNumberingAfterBreak="0">
    <w:nsid w:val="7A1603D2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69" w15:restartNumberingAfterBreak="0">
    <w:nsid w:val="7C727B68"/>
    <w:multiLevelType w:val="multilevel"/>
    <w:tmpl w:val="62247086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abstractNum w:abstractNumId="70" w15:restartNumberingAfterBreak="0">
    <w:nsid w:val="7D47707B"/>
    <w:multiLevelType w:val="multilevel"/>
    <w:tmpl w:val="404894B0"/>
    <w:lvl w:ilvl="0">
      <w:start w:val="1"/>
      <w:numFmt w:val="decimal"/>
      <w:suff w:val="space"/>
      <w:lvlText w:val="%1"/>
      <w:lvlJc w:val="left"/>
      <w:pPr>
        <w:ind w:left="283" w:hanging="283"/>
      </w:pPr>
      <w:rPr>
        <w:rFonts w:ascii="Arial" w:eastAsia="SimSun" w:hAnsi="Arial" w:cs="Times New Roman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</w:lvl>
    <w:lvl w:ilvl="2">
      <w:start w:val="1"/>
      <w:numFmt w:val="decimal"/>
      <w:suff w:val="space"/>
      <w:lvlText w:val="%1.%2.%3"/>
      <w:lvlJc w:val="left"/>
      <w:pPr>
        <w:ind w:left="849" w:hanging="283"/>
      </w:pPr>
    </w:lvl>
    <w:lvl w:ilvl="3">
      <w:start w:val="1"/>
      <w:numFmt w:val="decimal"/>
      <w:suff w:val="space"/>
      <w:lvlText w:val="%1.%2.%3.%4"/>
      <w:lvlJc w:val="left"/>
      <w:pPr>
        <w:ind w:left="1132" w:hanging="283"/>
      </w:pPr>
    </w:lvl>
    <w:lvl w:ilvl="4">
      <w:start w:val="1"/>
      <w:numFmt w:val="decimal"/>
      <w:suff w:val="space"/>
      <w:lvlText w:val="%1.%2.%3.%4.%5"/>
      <w:lvlJc w:val="left"/>
      <w:pPr>
        <w:ind w:left="1415" w:hanging="283"/>
      </w:pPr>
    </w:lvl>
    <w:lvl w:ilvl="5">
      <w:start w:val="1"/>
      <w:numFmt w:val="decimal"/>
      <w:suff w:val="space"/>
      <w:lvlText w:val="%1.%2.%3.%4.%5.%6"/>
      <w:lvlJc w:val="left"/>
      <w:pPr>
        <w:ind w:left="1698" w:hanging="283"/>
      </w:pPr>
    </w:lvl>
    <w:lvl w:ilvl="6">
      <w:start w:val="1"/>
      <w:numFmt w:val="decimal"/>
      <w:suff w:val="space"/>
      <w:lvlText w:val="%1.%2.%3.%4.%5.%6.%7"/>
      <w:lvlJc w:val="left"/>
      <w:pPr>
        <w:ind w:left="1981" w:hanging="283"/>
      </w:pPr>
    </w:lvl>
    <w:lvl w:ilvl="7">
      <w:start w:val="1"/>
      <w:numFmt w:val="decimal"/>
      <w:suff w:val="space"/>
      <w:lvlText w:val="%1.%2.%3.%4.%5.%6.%7.%8"/>
      <w:lvlJc w:val="left"/>
      <w:pPr>
        <w:ind w:left="2264" w:hanging="283"/>
      </w:pPr>
    </w:lvl>
    <w:lvl w:ilvl="8">
      <w:start w:val="1"/>
      <w:numFmt w:val="decimal"/>
      <w:suff w:val="space"/>
      <w:lvlText w:val="%1.%2.%3.%4.%5.%6.%7.%8.%9"/>
      <w:lvlJc w:val="left"/>
      <w:pPr>
        <w:ind w:left="2547" w:hanging="283"/>
      </w:pPr>
    </w:lvl>
  </w:abstractNum>
  <w:num w:numId="1">
    <w:abstractNumId w:val="40"/>
  </w:num>
  <w:num w:numId="2">
    <w:abstractNumId w:val="57"/>
  </w:num>
  <w:num w:numId="3">
    <w:abstractNumId w:val="66"/>
  </w:num>
  <w:num w:numId="4">
    <w:abstractNumId w:val="10"/>
  </w:num>
  <w:num w:numId="5">
    <w:abstractNumId w:val="30"/>
  </w:num>
  <w:num w:numId="6">
    <w:abstractNumId w:val="61"/>
  </w:num>
  <w:num w:numId="7">
    <w:abstractNumId w:val="60"/>
  </w:num>
  <w:num w:numId="8">
    <w:abstractNumId w:val="58"/>
  </w:num>
  <w:num w:numId="9">
    <w:abstractNumId w:val="0"/>
  </w:num>
  <w:num w:numId="10">
    <w:abstractNumId w:val="49"/>
  </w:num>
  <w:num w:numId="11">
    <w:abstractNumId w:val="63"/>
  </w:num>
  <w:num w:numId="12">
    <w:abstractNumId w:val="21"/>
  </w:num>
  <w:num w:numId="13">
    <w:abstractNumId w:val="16"/>
  </w:num>
  <w:num w:numId="14">
    <w:abstractNumId w:val="44"/>
  </w:num>
  <w:num w:numId="15">
    <w:abstractNumId w:val="42"/>
  </w:num>
  <w:num w:numId="16">
    <w:abstractNumId w:val="8"/>
  </w:num>
  <w:num w:numId="17">
    <w:abstractNumId w:val="23"/>
  </w:num>
  <w:num w:numId="18">
    <w:abstractNumId w:val="55"/>
  </w:num>
  <w:num w:numId="19">
    <w:abstractNumId w:val="68"/>
  </w:num>
  <w:num w:numId="20">
    <w:abstractNumId w:val="56"/>
  </w:num>
  <w:num w:numId="21">
    <w:abstractNumId w:val="12"/>
  </w:num>
  <w:num w:numId="22">
    <w:abstractNumId w:val="67"/>
  </w:num>
  <w:num w:numId="23">
    <w:abstractNumId w:val="13"/>
  </w:num>
  <w:num w:numId="24">
    <w:abstractNumId w:val="6"/>
  </w:num>
  <w:num w:numId="25">
    <w:abstractNumId w:val="41"/>
  </w:num>
  <w:num w:numId="26">
    <w:abstractNumId w:val="11"/>
  </w:num>
  <w:num w:numId="27">
    <w:abstractNumId w:val="54"/>
  </w:num>
  <w:num w:numId="28">
    <w:abstractNumId w:val="39"/>
  </w:num>
  <w:num w:numId="29">
    <w:abstractNumId w:val="19"/>
  </w:num>
  <w:num w:numId="30">
    <w:abstractNumId w:val="25"/>
  </w:num>
  <w:num w:numId="31">
    <w:abstractNumId w:val="32"/>
  </w:num>
  <w:num w:numId="32">
    <w:abstractNumId w:val="34"/>
  </w:num>
  <w:num w:numId="33">
    <w:abstractNumId w:val="31"/>
  </w:num>
  <w:num w:numId="34">
    <w:abstractNumId w:val="52"/>
  </w:num>
  <w:num w:numId="35">
    <w:abstractNumId w:val="38"/>
  </w:num>
  <w:num w:numId="36">
    <w:abstractNumId w:val="59"/>
  </w:num>
  <w:num w:numId="37">
    <w:abstractNumId w:val="28"/>
  </w:num>
  <w:num w:numId="38">
    <w:abstractNumId w:val="26"/>
  </w:num>
  <w:num w:numId="39">
    <w:abstractNumId w:val="27"/>
  </w:num>
  <w:num w:numId="40">
    <w:abstractNumId w:val="18"/>
  </w:num>
  <w:num w:numId="41">
    <w:abstractNumId w:val="50"/>
  </w:num>
  <w:num w:numId="42">
    <w:abstractNumId w:val="15"/>
  </w:num>
  <w:num w:numId="43">
    <w:abstractNumId w:val="70"/>
  </w:num>
  <w:num w:numId="44">
    <w:abstractNumId w:val="14"/>
  </w:num>
  <w:num w:numId="45">
    <w:abstractNumId w:val="64"/>
  </w:num>
  <w:num w:numId="46">
    <w:abstractNumId w:val="36"/>
  </w:num>
  <w:num w:numId="47">
    <w:abstractNumId w:val="9"/>
  </w:num>
  <w:num w:numId="48">
    <w:abstractNumId w:val="45"/>
  </w:num>
  <w:num w:numId="49">
    <w:abstractNumId w:val="47"/>
  </w:num>
  <w:num w:numId="50">
    <w:abstractNumId w:val="37"/>
  </w:num>
  <w:num w:numId="51">
    <w:abstractNumId w:val="33"/>
  </w:num>
  <w:num w:numId="52">
    <w:abstractNumId w:val="22"/>
  </w:num>
  <w:num w:numId="53">
    <w:abstractNumId w:val="29"/>
  </w:num>
  <w:num w:numId="54">
    <w:abstractNumId w:val="62"/>
  </w:num>
  <w:num w:numId="55">
    <w:abstractNumId w:val="46"/>
  </w:num>
  <w:num w:numId="56">
    <w:abstractNumId w:val="43"/>
  </w:num>
  <w:num w:numId="57">
    <w:abstractNumId w:val="20"/>
  </w:num>
  <w:num w:numId="58">
    <w:abstractNumId w:val="51"/>
  </w:num>
  <w:num w:numId="59">
    <w:abstractNumId w:val="24"/>
  </w:num>
  <w:num w:numId="60">
    <w:abstractNumId w:val="65"/>
  </w:num>
  <w:num w:numId="61">
    <w:abstractNumId w:val="69"/>
  </w:num>
  <w:num w:numId="62">
    <w:abstractNumId w:val="35"/>
  </w:num>
  <w:num w:numId="63">
    <w:abstractNumId w:val="17"/>
  </w:num>
  <w:num w:numId="64">
    <w:abstractNumId w:val="48"/>
  </w:num>
  <w:num w:numId="65">
    <w:abstractNumId w:val="7"/>
  </w:num>
  <w:num w:numId="66">
    <w:abstractNumId w:val="5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AD"/>
    <w:rsid w:val="00001DBB"/>
    <w:rsid w:val="00002941"/>
    <w:rsid w:val="0000498F"/>
    <w:rsid w:val="00004AC1"/>
    <w:rsid w:val="00005918"/>
    <w:rsid w:val="00005EE2"/>
    <w:rsid w:val="00006002"/>
    <w:rsid w:val="00006CF8"/>
    <w:rsid w:val="000079D6"/>
    <w:rsid w:val="00011713"/>
    <w:rsid w:val="00011A30"/>
    <w:rsid w:val="000130DE"/>
    <w:rsid w:val="00015282"/>
    <w:rsid w:val="000154A0"/>
    <w:rsid w:val="00015503"/>
    <w:rsid w:val="000155DB"/>
    <w:rsid w:val="00015BB6"/>
    <w:rsid w:val="00015D38"/>
    <w:rsid w:val="0001668C"/>
    <w:rsid w:val="00016ABF"/>
    <w:rsid w:val="000179E0"/>
    <w:rsid w:val="000214E7"/>
    <w:rsid w:val="00021581"/>
    <w:rsid w:val="0002161C"/>
    <w:rsid w:val="00023847"/>
    <w:rsid w:val="00023C5E"/>
    <w:rsid w:val="00024073"/>
    <w:rsid w:val="00024441"/>
    <w:rsid w:val="0002469C"/>
    <w:rsid w:val="000259A6"/>
    <w:rsid w:val="00025CE6"/>
    <w:rsid w:val="00026AD7"/>
    <w:rsid w:val="00026EE0"/>
    <w:rsid w:val="000270BC"/>
    <w:rsid w:val="000275E8"/>
    <w:rsid w:val="0002783E"/>
    <w:rsid w:val="0002790E"/>
    <w:rsid w:val="00030659"/>
    <w:rsid w:val="00030B55"/>
    <w:rsid w:val="0003122A"/>
    <w:rsid w:val="00031B9A"/>
    <w:rsid w:val="00031F6A"/>
    <w:rsid w:val="00032379"/>
    <w:rsid w:val="00032609"/>
    <w:rsid w:val="00032CBF"/>
    <w:rsid w:val="00032DF2"/>
    <w:rsid w:val="0003323F"/>
    <w:rsid w:val="00033259"/>
    <w:rsid w:val="000352AE"/>
    <w:rsid w:val="0003600B"/>
    <w:rsid w:val="0003645F"/>
    <w:rsid w:val="00037454"/>
    <w:rsid w:val="00037BC7"/>
    <w:rsid w:val="00037D41"/>
    <w:rsid w:val="00037E8C"/>
    <w:rsid w:val="0004065B"/>
    <w:rsid w:val="00040E89"/>
    <w:rsid w:val="00041052"/>
    <w:rsid w:val="0004265F"/>
    <w:rsid w:val="0004354B"/>
    <w:rsid w:val="00043553"/>
    <w:rsid w:val="0004462A"/>
    <w:rsid w:val="0004490A"/>
    <w:rsid w:val="00045267"/>
    <w:rsid w:val="00045B76"/>
    <w:rsid w:val="00046535"/>
    <w:rsid w:val="0005086A"/>
    <w:rsid w:val="00050FDF"/>
    <w:rsid w:val="00051000"/>
    <w:rsid w:val="00051037"/>
    <w:rsid w:val="0005175C"/>
    <w:rsid w:val="00051B96"/>
    <w:rsid w:val="00052BF8"/>
    <w:rsid w:val="00053107"/>
    <w:rsid w:val="000533EC"/>
    <w:rsid w:val="0005495E"/>
    <w:rsid w:val="00055055"/>
    <w:rsid w:val="00055B43"/>
    <w:rsid w:val="00055E0C"/>
    <w:rsid w:val="000561EC"/>
    <w:rsid w:val="0005661A"/>
    <w:rsid w:val="0005673E"/>
    <w:rsid w:val="000576BA"/>
    <w:rsid w:val="000576E1"/>
    <w:rsid w:val="00057FD5"/>
    <w:rsid w:val="000601B6"/>
    <w:rsid w:val="00060550"/>
    <w:rsid w:val="0006143C"/>
    <w:rsid w:val="000618B8"/>
    <w:rsid w:val="00061CD3"/>
    <w:rsid w:val="00061E5F"/>
    <w:rsid w:val="000621D7"/>
    <w:rsid w:val="000633B0"/>
    <w:rsid w:val="000641E6"/>
    <w:rsid w:val="00064419"/>
    <w:rsid w:val="000645FD"/>
    <w:rsid w:val="00065FCD"/>
    <w:rsid w:val="00066680"/>
    <w:rsid w:val="0006757A"/>
    <w:rsid w:val="00067983"/>
    <w:rsid w:val="00070305"/>
    <w:rsid w:val="0007064E"/>
    <w:rsid w:val="000708CC"/>
    <w:rsid w:val="000708D3"/>
    <w:rsid w:val="00070E96"/>
    <w:rsid w:val="00071533"/>
    <w:rsid w:val="0007237A"/>
    <w:rsid w:val="00072A57"/>
    <w:rsid w:val="00072F1D"/>
    <w:rsid w:val="0007360E"/>
    <w:rsid w:val="000737DA"/>
    <w:rsid w:val="00073D23"/>
    <w:rsid w:val="00073DC4"/>
    <w:rsid w:val="0007429B"/>
    <w:rsid w:val="00076020"/>
    <w:rsid w:val="00076239"/>
    <w:rsid w:val="00076422"/>
    <w:rsid w:val="00076B49"/>
    <w:rsid w:val="00077311"/>
    <w:rsid w:val="000776C7"/>
    <w:rsid w:val="000800C4"/>
    <w:rsid w:val="00081A5A"/>
    <w:rsid w:val="0008324C"/>
    <w:rsid w:val="000833C9"/>
    <w:rsid w:val="0008354F"/>
    <w:rsid w:val="00084314"/>
    <w:rsid w:val="00084745"/>
    <w:rsid w:val="00084799"/>
    <w:rsid w:val="000857FF"/>
    <w:rsid w:val="000859EB"/>
    <w:rsid w:val="00085D16"/>
    <w:rsid w:val="00085F4D"/>
    <w:rsid w:val="00086AE0"/>
    <w:rsid w:val="00086E2A"/>
    <w:rsid w:val="00086E62"/>
    <w:rsid w:val="00086F4C"/>
    <w:rsid w:val="000901F3"/>
    <w:rsid w:val="000917D7"/>
    <w:rsid w:val="00092314"/>
    <w:rsid w:val="0009380B"/>
    <w:rsid w:val="000939A0"/>
    <w:rsid w:val="00093E54"/>
    <w:rsid w:val="00094C69"/>
    <w:rsid w:val="00095588"/>
    <w:rsid w:val="00095E64"/>
    <w:rsid w:val="00095E7A"/>
    <w:rsid w:val="00096CBE"/>
    <w:rsid w:val="000979CF"/>
    <w:rsid w:val="00097B55"/>
    <w:rsid w:val="00097E0A"/>
    <w:rsid w:val="000A00F7"/>
    <w:rsid w:val="000A01AA"/>
    <w:rsid w:val="000A1000"/>
    <w:rsid w:val="000A170A"/>
    <w:rsid w:val="000A21DF"/>
    <w:rsid w:val="000A25A3"/>
    <w:rsid w:val="000A2E60"/>
    <w:rsid w:val="000A335B"/>
    <w:rsid w:val="000A4311"/>
    <w:rsid w:val="000A4E95"/>
    <w:rsid w:val="000A6128"/>
    <w:rsid w:val="000A66B4"/>
    <w:rsid w:val="000A793A"/>
    <w:rsid w:val="000B018E"/>
    <w:rsid w:val="000B09D4"/>
    <w:rsid w:val="000B19A0"/>
    <w:rsid w:val="000B2346"/>
    <w:rsid w:val="000B2455"/>
    <w:rsid w:val="000B3509"/>
    <w:rsid w:val="000B404F"/>
    <w:rsid w:val="000B43A4"/>
    <w:rsid w:val="000B483F"/>
    <w:rsid w:val="000B4DAC"/>
    <w:rsid w:val="000B6767"/>
    <w:rsid w:val="000B68A3"/>
    <w:rsid w:val="000B6E05"/>
    <w:rsid w:val="000B6FEC"/>
    <w:rsid w:val="000B76A8"/>
    <w:rsid w:val="000C02F3"/>
    <w:rsid w:val="000C0E78"/>
    <w:rsid w:val="000C1C39"/>
    <w:rsid w:val="000C1D35"/>
    <w:rsid w:val="000C2022"/>
    <w:rsid w:val="000C23C6"/>
    <w:rsid w:val="000C272C"/>
    <w:rsid w:val="000C2A44"/>
    <w:rsid w:val="000C3711"/>
    <w:rsid w:val="000C3EC0"/>
    <w:rsid w:val="000C4373"/>
    <w:rsid w:val="000C479B"/>
    <w:rsid w:val="000C574F"/>
    <w:rsid w:val="000C57A8"/>
    <w:rsid w:val="000C5A89"/>
    <w:rsid w:val="000C737E"/>
    <w:rsid w:val="000C7B59"/>
    <w:rsid w:val="000C7C4A"/>
    <w:rsid w:val="000C7FA1"/>
    <w:rsid w:val="000D0CC8"/>
    <w:rsid w:val="000D2D02"/>
    <w:rsid w:val="000D353E"/>
    <w:rsid w:val="000D36EE"/>
    <w:rsid w:val="000D4520"/>
    <w:rsid w:val="000D5460"/>
    <w:rsid w:val="000D550B"/>
    <w:rsid w:val="000D58C0"/>
    <w:rsid w:val="000D5CFE"/>
    <w:rsid w:val="000D6323"/>
    <w:rsid w:val="000D6AF7"/>
    <w:rsid w:val="000D7288"/>
    <w:rsid w:val="000D7F73"/>
    <w:rsid w:val="000E05E1"/>
    <w:rsid w:val="000E0811"/>
    <w:rsid w:val="000E0883"/>
    <w:rsid w:val="000E0E26"/>
    <w:rsid w:val="000E10FD"/>
    <w:rsid w:val="000E1114"/>
    <w:rsid w:val="000E1EB1"/>
    <w:rsid w:val="000E23CE"/>
    <w:rsid w:val="000E2424"/>
    <w:rsid w:val="000E2EBE"/>
    <w:rsid w:val="000E2ED1"/>
    <w:rsid w:val="000E362D"/>
    <w:rsid w:val="000E38C7"/>
    <w:rsid w:val="000E3AF8"/>
    <w:rsid w:val="000E4411"/>
    <w:rsid w:val="000E5364"/>
    <w:rsid w:val="000E584F"/>
    <w:rsid w:val="000E5927"/>
    <w:rsid w:val="000E6B8C"/>
    <w:rsid w:val="000E6F7B"/>
    <w:rsid w:val="000E7486"/>
    <w:rsid w:val="000E78D1"/>
    <w:rsid w:val="000E7E48"/>
    <w:rsid w:val="000F0722"/>
    <w:rsid w:val="000F1222"/>
    <w:rsid w:val="000F3F33"/>
    <w:rsid w:val="000F6A9E"/>
    <w:rsid w:val="000F70EB"/>
    <w:rsid w:val="00100835"/>
    <w:rsid w:val="00100B2A"/>
    <w:rsid w:val="00100C36"/>
    <w:rsid w:val="00101B7A"/>
    <w:rsid w:val="00101DCD"/>
    <w:rsid w:val="00101ED2"/>
    <w:rsid w:val="00102955"/>
    <w:rsid w:val="00102DDB"/>
    <w:rsid w:val="0010419E"/>
    <w:rsid w:val="0010509E"/>
    <w:rsid w:val="001054E9"/>
    <w:rsid w:val="00105ADF"/>
    <w:rsid w:val="00105E7F"/>
    <w:rsid w:val="00106395"/>
    <w:rsid w:val="00106F5C"/>
    <w:rsid w:val="0011085F"/>
    <w:rsid w:val="00111377"/>
    <w:rsid w:val="00111F72"/>
    <w:rsid w:val="00112065"/>
    <w:rsid w:val="00112BC9"/>
    <w:rsid w:val="00112D3F"/>
    <w:rsid w:val="00113873"/>
    <w:rsid w:val="00113A5A"/>
    <w:rsid w:val="00113D1A"/>
    <w:rsid w:val="00113E5D"/>
    <w:rsid w:val="001143A3"/>
    <w:rsid w:val="00115159"/>
    <w:rsid w:val="00115191"/>
    <w:rsid w:val="00116221"/>
    <w:rsid w:val="001164CD"/>
    <w:rsid w:val="001170B8"/>
    <w:rsid w:val="00120589"/>
    <w:rsid w:val="00120AA2"/>
    <w:rsid w:val="00120EE2"/>
    <w:rsid w:val="00121434"/>
    <w:rsid w:val="00121442"/>
    <w:rsid w:val="0012154F"/>
    <w:rsid w:val="001215FC"/>
    <w:rsid w:val="00121894"/>
    <w:rsid w:val="0012255D"/>
    <w:rsid w:val="001225C6"/>
    <w:rsid w:val="00122AD6"/>
    <w:rsid w:val="00122CDE"/>
    <w:rsid w:val="00122D78"/>
    <w:rsid w:val="0012356F"/>
    <w:rsid w:val="00124A98"/>
    <w:rsid w:val="00125BBC"/>
    <w:rsid w:val="00126D04"/>
    <w:rsid w:val="00126D1F"/>
    <w:rsid w:val="001276C8"/>
    <w:rsid w:val="00131E28"/>
    <w:rsid w:val="00132B52"/>
    <w:rsid w:val="00132C08"/>
    <w:rsid w:val="00132C2A"/>
    <w:rsid w:val="00133F18"/>
    <w:rsid w:val="00134057"/>
    <w:rsid w:val="00134AF9"/>
    <w:rsid w:val="00134B90"/>
    <w:rsid w:val="001352B2"/>
    <w:rsid w:val="001353BE"/>
    <w:rsid w:val="00135455"/>
    <w:rsid w:val="001354F7"/>
    <w:rsid w:val="00136098"/>
    <w:rsid w:val="001360F9"/>
    <w:rsid w:val="00137675"/>
    <w:rsid w:val="00137B56"/>
    <w:rsid w:val="0014090D"/>
    <w:rsid w:val="00141CE4"/>
    <w:rsid w:val="00142CF9"/>
    <w:rsid w:val="00142D65"/>
    <w:rsid w:val="0014334A"/>
    <w:rsid w:val="00144BBF"/>
    <w:rsid w:val="00145466"/>
    <w:rsid w:val="001469E3"/>
    <w:rsid w:val="00146D53"/>
    <w:rsid w:val="00150317"/>
    <w:rsid w:val="00150910"/>
    <w:rsid w:val="00151212"/>
    <w:rsid w:val="00152156"/>
    <w:rsid w:val="00152611"/>
    <w:rsid w:val="00152732"/>
    <w:rsid w:val="00152790"/>
    <w:rsid w:val="0015297A"/>
    <w:rsid w:val="00155068"/>
    <w:rsid w:val="001555AD"/>
    <w:rsid w:val="00155C75"/>
    <w:rsid w:val="00155C8C"/>
    <w:rsid w:val="00155D81"/>
    <w:rsid w:val="001563D6"/>
    <w:rsid w:val="001569C2"/>
    <w:rsid w:val="00163BA8"/>
    <w:rsid w:val="0016417A"/>
    <w:rsid w:val="00164D61"/>
    <w:rsid w:val="00165424"/>
    <w:rsid w:val="001667F3"/>
    <w:rsid w:val="001670E5"/>
    <w:rsid w:val="001672BE"/>
    <w:rsid w:val="00167D95"/>
    <w:rsid w:val="00167E11"/>
    <w:rsid w:val="00170615"/>
    <w:rsid w:val="00171226"/>
    <w:rsid w:val="00171F79"/>
    <w:rsid w:val="00172627"/>
    <w:rsid w:val="001727DE"/>
    <w:rsid w:val="0017360E"/>
    <w:rsid w:val="00174832"/>
    <w:rsid w:val="001751CB"/>
    <w:rsid w:val="00175D16"/>
    <w:rsid w:val="00175DFE"/>
    <w:rsid w:val="00176330"/>
    <w:rsid w:val="00176927"/>
    <w:rsid w:val="00177256"/>
    <w:rsid w:val="0017748B"/>
    <w:rsid w:val="00177B89"/>
    <w:rsid w:val="00177FB4"/>
    <w:rsid w:val="001802EB"/>
    <w:rsid w:val="00181443"/>
    <w:rsid w:val="001830B1"/>
    <w:rsid w:val="00183BF6"/>
    <w:rsid w:val="00184AC5"/>
    <w:rsid w:val="00185E87"/>
    <w:rsid w:val="00186406"/>
    <w:rsid w:val="00186536"/>
    <w:rsid w:val="00186AB8"/>
    <w:rsid w:val="00187FC4"/>
    <w:rsid w:val="0019003B"/>
    <w:rsid w:val="00191C76"/>
    <w:rsid w:val="00192B83"/>
    <w:rsid w:val="00197061"/>
    <w:rsid w:val="00197183"/>
    <w:rsid w:val="001972E6"/>
    <w:rsid w:val="001A0350"/>
    <w:rsid w:val="001A374F"/>
    <w:rsid w:val="001A39C4"/>
    <w:rsid w:val="001A3AE9"/>
    <w:rsid w:val="001A480D"/>
    <w:rsid w:val="001A4850"/>
    <w:rsid w:val="001A49AE"/>
    <w:rsid w:val="001A4A73"/>
    <w:rsid w:val="001A4CC3"/>
    <w:rsid w:val="001A5A19"/>
    <w:rsid w:val="001A6899"/>
    <w:rsid w:val="001A72F5"/>
    <w:rsid w:val="001B0229"/>
    <w:rsid w:val="001B13CF"/>
    <w:rsid w:val="001B1966"/>
    <w:rsid w:val="001B21F1"/>
    <w:rsid w:val="001B2AB8"/>
    <w:rsid w:val="001B35FC"/>
    <w:rsid w:val="001B4110"/>
    <w:rsid w:val="001B495B"/>
    <w:rsid w:val="001B4AB9"/>
    <w:rsid w:val="001B5437"/>
    <w:rsid w:val="001B5F16"/>
    <w:rsid w:val="001B7167"/>
    <w:rsid w:val="001C014F"/>
    <w:rsid w:val="001C1DF2"/>
    <w:rsid w:val="001C2080"/>
    <w:rsid w:val="001C306D"/>
    <w:rsid w:val="001C390B"/>
    <w:rsid w:val="001C4D15"/>
    <w:rsid w:val="001C542C"/>
    <w:rsid w:val="001C5D4D"/>
    <w:rsid w:val="001C6244"/>
    <w:rsid w:val="001C6508"/>
    <w:rsid w:val="001C6765"/>
    <w:rsid w:val="001C6C49"/>
    <w:rsid w:val="001C71A3"/>
    <w:rsid w:val="001C7383"/>
    <w:rsid w:val="001D00CA"/>
    <w:rsid w:val="001D025F"/>
    <w:rsid w:val="001D0F94"/>
    <w:rsid w:val="001D1317"/>
    <w:rsid w:val="001D1340"/>
    <w:rsid w:val="001D1437"/>
    <w:rsid w:val="001D1724"/>
    <w:rsid w:val="001D20EB"/>
    <w:rsid w:val="001D21FA"/>
    <w:rsid w:val="001D2E29"/>
    <w:rsid w:val="001D3192"/>
    <w:rsid w:val="001D31D5"/>
    <w:rsid w:val="001D4180"/>
    <w:rsid w:val="001D4304"/>
    <w:rsid w:val="001D4FA6"/>
    <w:rsid w:val="001D5157"/>
    <w:rsid w:val="001D55B4"/>
    <w:rsid w:val="001D5F37"/>
    <w:rsid w:val="001D735A"/>
    <w:rsid w:val="001D769F"/>
    <w:rsid w:val="001E0353"/>
    <w:rsid w:val="001E0736"/>
    <w:rsid w:val="001E07AC"/>
    <w:rsid w:val="001E3EE8"/>
    <w:rsid w:val="001E42AF"/>
    <w:rsid w:val="001E461E"/>
    <w:rsid w:val="001E4629"/>
    <w:rsid w:val="001E59EF"/>
    <w:rsid w:val="001E6530"/>
    <w:rsid w:val="001E6C57"/>
    <w:rsid w:val="001F05EF"/>
    <w:rsid w:val="001F109C"/>
    <w:rsid w:val="001F1C1B"/>
    <w:rsid w:val="001F1E58"/>
    <w:rsid w:val="001F225E"/>
    <w:rsid w:val="001F26E4"/>
    <w:rsid w:val="001F390C"/>
    <w:rsid w:val="001F397C"/>
    <w:rsid w:val="001F3CF7"/>
    <w:rsid w:val="001F3DEC"/>
    <w:rsid w:val="001F3F32"/>
    <w:rsid w:val="001F3F4C"/>
    <w:rsid w:val="001F4696"/>
    <w:rsid w:val="001F4AB0"/>
    <w:rsid w:val="001F4D50"/>
    <w:rsid w:val="001F5144"/>
    <w:rsid w:val="001F5CFC"/>
    <w:rsid w:val="001F6090"/>
    <w:rsid w:val="001F6AD7"/>
    <w:rsid w:val="001F6C8E"/>
    <w:rsid w:val="001F7203"/>
    <w:rsid w:val="002001C7"/>
    <w:rsid w:val="00200700"/>
    <w:rsid w:val="00201170"/>
    <w:rsid w:val="00201979"/>
    <w:rsid w:val="00201EC5"/>
    <w:rsid w:val="00202191"/>
    <w:rsid w:val="0020347A"/>
    <w:rsid w:val="00204E96"/>
    <w:rsid w:val="00206762"/>
    <w:rsid w:val="00207876"/>
    <w:rsid w:val="00210C3B"/>
    <w:rsid w:val="0021112C"/>
    <w:rsid w:val="00212A67"/>
    <w:rsid w:val="00212BFC"/>
    <w:rsid w:val="00213BBE"/>
    <w:rsid w:val="00213D0A"/>
    <w:rsid w:val="00214BE1"/>
    <w:rsid w:val="002154D1"/>
    <w:rsid w:val="00215634"/>
    <w:rsid w:val="002165F3"/>
    <w:rsid w:val="0021680E"/>
    <w:rsid w:val="002169E5"/>
    <w:rsid w:val="0021725F"/>
    <w:rsid w:val="00220322"/>
    <w:rsid w:val="00220A1C"/>
    <w:rsid w:val="0022203B"/>
    <w:rsid w:val="00222A51"/>
    <w:rsid w:val="002231B8"/>
    <w:rsid w:val="00224A59"/>
    <w:rsid w:val="00224C05"/>
    <w:rsid w:val="002253C1"/>
    <w:rsid w:val="002253DE"/>
    <w:rsid w:val="002258B0"/>
    <w:rsid w:val="00225E39"/>
    <w:rsid w:val="002266D5"/>
    <w:rsid w:val="0022694C"/>
    <w:rsid w:val="00226C0F"/>
    <w:rsid w:val="00227774"/>
    <w:rsid w:val="00227A72"/>
    <w:rsid w:val="002302AB"/>
    <w:rsid w:val="00230847"/>
    <w:rsid w:val="00230A04"/>
    <w:rsid w:val="00230DCA"/>
    <w:rsid w:val="00230DE4"/>
    <w:rsid w:val="0023182C"/>
    <w:rsid w:val="00231AB2"/>
    <w:rsid w:val="002324B7"/>
    <w:rsid w:val="002324F4"/>
    <w:rsid w:val="00233347"/>
    <w:rsid w:val="00233A92"/>
    <w:rsid w:val="00233F41"/>
    <w:rsid w:val="0023581D"/>
    <w:rsid w:val="0023690D"/>
    <w:rsid w:val="0023721C"/>
    <w:rsid w:val="0023726B"/>
    <w:rsid w:val="002375CE"/>
    <w:rsid w:val="002412B0"/>
    <w:rsid w:val="00241823"/>
    <w:rsid w:val="00242258"/>
    <w:rsid w:val="0024228B"/>
    <w:rsid w:val="00242C4A"/>
    <w:rsid w:val="00242DD9"/>
    <w:rsid w:val="0024341E"/>
    <w:rsid w:val="0024520B"/>
    <w:rsid w:val="00245B67"/>
    <w:rsid w:val="0024715A"/>
    <w:rsid w:val="0024789C"/>
    <w:rsid w:val="00247A4B"/>
    <w:rsid w:val="002503CB"/>
    <w:rsid w:val="0025085F"/>
    <w:rsid w:val="0025120C"/>
    <w:rsid w:val="002513FF"/>
    <w:rsid w:val="00252D3B"/>
    <w:rsid w:val="00253410"/>
    <w:rsid w:val="002535E3"/>
    <w:rsid w:val="00254D10"/>
    <w:rsid w:val="00255452"/>
    <w:rsid w:val="00255766"/>
    <w:rsid w:val="00256995"/>
    <w:rsid w:val="00256E7C"/>
    <w:rsid w:val="00260CED"/>
    <w:rsid w:val="00262E0E"/>
    <w:rsid w:val="0026369C"/>
    <w:rsid w:val="002637AF"/>
    <w:rsid w:val="002641CC"/>
    <w:rsid w:val="002645CF"/>
    <w:rsid w:val="00264B20"/>
    <w:rsid w:val="002659E0"/>
    <w:rsid w:val="00265F8F"/>
    <w:rsid w:val="00267589"/>
    <w:rsid w:val="0027056D"/>
    <w:rsid w:val="00270A07"/>
    <w:rsid w:val="00270EFF"/>
    <w:rsid w:val="00271EF2"/>
    <w:rsid w:val="00274297"/>
    <w:rsid w:val="002743E0"/>
    <w:rsid w:val="00274415"/>
    <w:rsid w:val="00274D3C"/>
    <w:rsid w:val="00274DAD"/>
    <w:rsid w:val="002753DD"/>
    <w:rsid w:val="00275824"/>
    <w:rsid w:val="0027592E"/>
    <w:rsid w:val="00275CAB"/>
    <w:rsid w:val="00276A73"/>
    <w:rsid w:val="00276B76"/>
    <w:rsid w:val="002815BD"/>
    <w:rsid w:val="00281E20"/>
    <w:rsid w:val="00282678"/>
    <w:rsid w:val="00283242"/>
    <w:rsid w:val="0028382B"/>
    <w:rsid w:val="00284303"/>
    <w:rsid w:val="002845A4"/>
    <w:rsid w:val="002845F9"/>
    <w:rsid w:val="00284D45"/>
    <w:rsid w:val="0028577F"/>
    <w:rsid w:val="0028609E"/>
    <w:rsid w:val="0028673B"/>
    <w:rsid w:val="002870D6"/>
    <w:rsid w:val="00290394"/>
    <w:rsid w:val="00290843"/>
    <w:rsid w:val="00290B3D"/>
    <w:rsid w:val="00291FEA"/>
    <w:rsid w:val="00292402"/>
    <w:rsid w:val="00292CB2"/>
    <w:rsid w:val="00293F1A"/>
    <w:rsid w:val="0029516C"/>
    <w:rsid w:val="002961F1"/>
    <w:rsid w:val="00296576"/>
    <w:rsid w:val="002966F3"/>
    <w:rsid w:val="00296C5B"/>
    <w:rsid w:val="002971DF"/>
    <w:rsid w:val="002979BA"/>
    <w:rsid w:val="002A0DC7"/>
    <w:rsid w:val="002A1E24"/>
    <w:rsid w:val="002A3D32"/>
    <w:rsid w:val="002A3EB8"/>
    <w:rsid w:val="002A4691"/>
    <w:rsid w:val="002A53DA"/>
    <w:rsid w:val="002A5627"/>
    <w:rsid w:val="002A5703"/>
    <w:rsid w:val="002A5B6D"/>
    <w:rsid w:val="002A5F3A"/>
    <w:rsid w:val="002A6BE5"/>
    <w:rsid w:val="002A6FAD"/>
    <w:rsid w:val="002A72A1"/>
    <w:rsid w:val="002B03B2"/>
    <w:rsid w:val="002B0C50"/>
    <w:rsid w:val="002B0DB5"/>
    <w:rsid w:val="002B1232"/>
    <w:rsid w:val="002B12BE"/>
    <w:rsid w:val="002B153C"/>
    <w:rsid w:val="002B2360"/>
    <w:rsid w:val="002B2B4E"/>
    <w:rsid w:val="002B32A7"/>
    <w:rsid w:val="002B33C9"/>
    <w:rsid w:val="002B35EB"/>
    <w:rsid w:val="002B380E"/>
    <w:rsid w:val="002B3B0F"/>
    <w:rsid w:val="002B44CA"/>
    <w:rsid w:val="002B47BC"/>
    <w:rsid w:val="002B5685"/>
    <w:rsid w:val="002B6E62"/>
    <w:rsid w:val="002B6ECA"/>
    <w:rsid w:val="002B737E"/>
    <w:rsid w:val="002B7414"/>
    <w:rsid w:val="002B7E65"/>
    <w:rsid w:val="002C00D7"/>
    <w:rsid w:val="002C0211"/>
    <w:rsid w:val="002C03B7"/>
    <w:rsid w:val="002C0CD4"/>
    <w:rsid w:val="002C1366"/>
    <w:rsid w:val="002C2E46"/>
    <w:rsid w:val="002C3BEE"/>
    <w:rsid w:val="002C5D50"/>
    <w:rsid w:val="002C6083"/>
    <w:rsid w:val="002C6348"/>
    <w:rsid w:val="002C66C8"/>
    <w:rsid w:val="002C7630"/>
    <w:rsid w:val="002C7868"/>
    <w:rsid w:val="002D2815"/>
    <w:rsid w:val="002D3314"/>
    <w:rsid w:val="002D3A41"/>
    <w:rsid w:val="002D3D7D"/>
    <w:rsid w:val="002D40BD"/>
    <w:rsid w:val="002D4902"/>
    <w:rsid w:val="002D5E7D"/>
    <w:rsid w:val="002D6D6B"/>
    <w:rsid w:val="002D6DC1"/>
    <w:rsid w:val="002E13CE"/>
    <w:rsid w:val="002E1A9A"/>
    <w:rsid w:val="002E35B1"/>
    <w:rsid w:val="002E3C26"/>
    <w:rsid w:val="002E3E1C"/>
    <w:rsid w:val="002E5729"/>
    <w:rsid w:val="002E73FF"/>
    <w:rsid w:val="002F04A1"/>
    <w:rsid w:val="002F06DB"/>
    <w:rsid w:val="002F08F6"/>
    <w:rsid w:val="002F0C4A"/>
    <w:rsid w:val="002F1AD4"/>
    <w:rsid w:val="002F2358"/>
    <w:rsid w:val="002F2B29"/>
    <w:rsid w:val="002F2C7A"/>
    <w:rsid w:val="002F300A"/>
    <w:rsid w:val="002F32BD"/>
    <w:rsid w:val="002F371F"/>
    <w:rsid w:val="002F3D7E"/>
    <w:rsid w:val="002F3ED8"/>
    <w:rsid w:val="002F3EE9"/>
    <w:rsid w:val="002F4272"/>
    <w:rsid w:val="002F4655"/>
    <w:rsid w:val="002F503E"/>
    <w:rsid w:val="002F5C59"/>
    <w:rsid w:val="002F69DE"/>
    <w:rsid w:val="002F6FDE"/>
    <w:rsid w:val="002F74B1"/>
    <w:rsid w:val="002F76B5"/>
    <w:rsid w:val="002F76D6"/>
    <w:rsid w:val="002F7C99"/>
    <w:rsid w:val="0030209B"/>
    <w:rsid w:val="0030337A"/>
    <w:rsid w:val="00303F4D"/>
    <w:rsid w:val="0030437A"/>
    <w:rsid w:val="003053A5"/>
    <w:rsid w:val="003064F6"/>
    <w:rsid w:val="00307615"/>
    <w:rsid w:val="00307856"/>
    <w:rsid w:val="00307B89"/>
    <w:rsid w:val="00311703"/>
    <w:rsid w:val="00311B10"/>
    <w:rsid w:val="00312266"/>
    <w:rsid w:val="003123F0"/>
    <w:rsid w:val="00312429"/>
    <w:rsid w:val="0031359F"/>
    <w:rsid w:val="0031392D"/>
    <w:rsid w:val="00313A5A"/>
    <w:rsid w:val="003142EF"/>
    <w:rsid w:val="0031474B"/>
    <w:rsid w:val="00314904"/>
    <w:rsid w:val="00314C3A"/>
    <w:rsid w:val="00315584"/>
    <w:rsid w:val="00315842"/>
    <w:rsid w:val="00315C45"/>
    <w:rsid w:val="00315FD1"/>
    <w:rsid w:val="0031645F"/>
    <w:rsid w:val="00316BF1"/>
    <w:rsid w:val="003171A1"/>
    <w:rsid w:val="003178A5"/>
    <w:rsid w:val="00320214"/>
    <w:rsid w:val="003210B5"/>
    <w:rsid w:val="00322062"/>
    <w:rsid w:val="0032415B"/>
    <w:rsid w:val="00324C03"/>
    <w:rsid w:val="00324DDC"/>
    <w:rsid w:val="00325226"/>
    <w:rsid w:val="00325360"/>
    <w:rsid w:val="00325A3C"/>
    <w:rsid w:val="00325E69"/>
    <w:rsid w:val="00326F38"/>
    <w:rsid w:val="00327208"/>
    <w:rsid w:val="00327312"/>
    <w:rsid w:val="003277CD"/>
    <w:rsid w:val="003324DD"/>
    <w:rsid w:val="003326B0"/>
    <w:rsid w:val="0033373F"/>
    <w:rsid w:val="00333F38"/>
    <w:rsid w:val="0033404D"/>
    <w:rsid w:val="003343E8"/>
    <w:rsid w:val="0033561F"/>
    <w:rsid w:val="003367C5"/>
    <w:rsid w:val="00336E21"/>
    <w:rsid w:val="0034020A"/>
    <w:rsid w:val="00340223"/>
    <w:rsid w:val="00340604"/>
    <w:rsid w:val="0034091E"/>
    <w:rsid w:val="00340BDE"/>
    <w:rsid w:val="003418B3"/>
    <w:rsid w:val="00341CA7"/>
    <w:rsid w:val="003421F6"/>
    <w:rsid w:val="003423D8"/>
    <w:rsid w:val="00344C60"/>
    <w:rsid w:val="00344D5E"/>
    <w:rsid w:val="00344DF8"/>
    <w:rsid w:val="0034602A"/>
    <w:rsid w:val="00346542"/>
    <w:rsid w:val="00346878"/>
    <w:rsid w:val="003472B0"/>
    <w:rsid w:val="003475AA"/>
    <w:rsid w:val="00347727"/>
    <w:rsid w:val="00347AA2"/>
    <w:rsid w:val="00350155"/>
    <w:rsid w:val="003505B8"/>
    <w:rsid w:val="003507EF"/>
    <w:rsid w:val="003510CC"/>
    <w:rsid w:val="0035211C"/>
    <w:rsid w:val="00352A6F"/>
    <w:rsid w:val="003535E9"/>
    <w:rsid w:val="00353766"/>
    <w:rsid w:val="00353A37"/>
    <w:rsid w:val="00353BBC"/>
    <w:rsid w:val="00354BC4"/>
    <w:rsid w:val="00354BFF"/>
    <w:rsid w:val="00355328"/>
    <w:rsid w:val="003555BB"/>
    <w:rsid w:val="00356290"/>
    <w:rsid w:val="00356532"/>
    <w:rsid w:val="00356CD7"/>
    <w:rsid w:val="00360050"/>
    <w:rsid w:val="00360B2B"/>
    <w:rsid w:val="00360E0B"/>
    <w:rsid w:val="0036115F"/>
    <w:rsid w:val="003613E4"/>
    <w:rsid w:val="0036169A"/>
    <w:rsid w:val="00361C90"/>
    <w:rsid w:val="00362891"/>
    <w:rsid w:val="00362BDB"/>
    <w:rsid w:val="0036357A"/>
    <w:rsid w:val="003635A2"/>
    <w:rsid w:val="00363765"/>
    <w:rsid w:val="003647A9"/>
    <w:rsid w:val="0036548C"/>
    <w:rsid w:val="003655BE"/>
    <w:rsid w:val="00365DD1"/>
    <w:rsid w:val="00366CB0"/>
    <w:rsid w:val="003670AE"/>
    <w:rsid w:val="0036722F"/>
    <w:rsid w:val="003672DB"/>
    <w:rsid w:val="00367954"/>
    <w:rsid w:val="003679FE"/>
    <w:rsid w:val="00370315"/>
    <w:rsid w:val="0037057A"/>
    <w:rsid w:val="00370733"/>
    <w:rsid w:val="00371075"/>
    <w:rsid w:val="0037175A"/>
    <w:rsid w:val="00372D9D"/>
    <w:rsid w:val="00372E5C"/>
    <w:rsid w:val="00373475"/>
    <w:rsid w:val="0037466A"/>
    <w:rsid w:val="00375184"/>
    <w:rsid w:val="003763C3"/>
    <w:rsid w:val="003767F9"/>
    <w:rsid w:val="00376EA5"/>
    <w:rsid w:val="00377127"/>
    <w:rsid w:val="0037798F"/>
    <w:rsid w:val="00377A61"/>
    <w:rsid w:val="003815B7"/>
    <w:rsid w:val="00382348"/>
    <w:rsid w:val="0038379F"/>
    <w:rsid w:val="003851A5"/>
    <w:rsid w:val="0038672F"/>
    <w:rsid w:val="00386E04"/>
    <w:rsid w:val="00387262"/>
    <w:rsid w:val="003907C5"/>
    <w:rsid w:val="003910E1"/>
    <w:rsid w:val="00391BDA"/>
    <w:rsid w:val="003937B0"/>
    <w:rsid w:val="0039427F"/>
    <w:rsid w:val="0039527E"/>
    <w:rsid w:val="003953AA"/>
    <w:rsid w:val="00397000"/>
    <w:rsid w:val="003979AB"/>
    <w:rsid w:val="003A04A2"/>
    <w:rsid w:val="003A0C4D"/>
    <w:rsid w:val="003A22A6"/>
    <w:rsid w:val="003A3022"/>
    <w:rsid w:val="003A32E3"/>
    <w:rsid w:val="003A388B"/>
    <w:rsid w:val="003A3E14"/>
    <w:rsid w:val="003A5461"/>
    <w:rsid w:val="003A5E03"/>
    <w:rsid w:val="003A7079"/>
    <w:rsid w:val="003B0FB1"/>
    <w:rsid w:val="003B104A"/>
    <w:rsid w:val="003B22B0"/>
    <w:rsid w:val="003B26F8"/>
    <w:rsid w:val="003B28AC"/>
    <w:rsid w:val="003B38A0"/>
    <w:rsid w:val="003B41F7"/>
    <w:rsid w:val="003B422A"/>
    <w:rsid w:val="003B4BEA"/>
    <w:rsid w:val="003B4F1F"/>
    <w:rsid w:val="003B53E0"/>
    <w:rsid w:val="003B63B5"/>
    <w:rsid w:val="003B6560"/>
    <w:rsid w:val="003B7D26"/>
    <w:rsid w:val="003C05CB"/>
    <w:rsid w:val="003C0B95"/>
    <w:rsid w:val="003C1E03"/>
    <w:rsid w:val="003C237B"/>
    <w:rsid w:val="003C2776"/>
    <w:rsid w:val="003C2F3A"/>
    <w:rsid w:val="003C35CA"/>
    <w:rsid w:val="003C45AF"/>
    <w:rsid w:val="003C5E0B"/>
    <w:rsid w:val="003C69E3"/>
    <w:rsid w:val="003C6C5B"/>
    <w:rsid w:val="003C7A03"/>
    <w:rsid w:val="003C7DA0"/>
    <w:rsid w:val="003C7EE5"/>
    <w:rsid w:val="003D0543"/>
    <w:rsid w:val="003D0D53"/>
    <w:rsid w:val="003D246E"/>
    <w:rsid w:val="003D2C2E"/>
    <w:rsid w:val="003D3158"/>
    <w:rsid w:val="003D3379"/>
    <w:rsid w:val="003D3396"/>
    <w:rsid w:val="003D33B5"/>
    <w:rsid w:val="003D4360"/>
    <w:rsid w:val="003D5441"/>
    <w:rsid w:val="003D5586"/>
    <w:rsid w:val="003D5836"/>
    <w:rsid w:val="003D6136"/>
    <w:rsid w:val="003D6681"/>
    <w:rsid w:val="003D680A"/>
    <w:rsid w:val="003D6EDD"/>
    <w:rsid w:val="003D6F87"/>
    <w:rsid w:val="003D71FA"/>
    <w:rsid w:val="003D7AFC"/>
    <w:rsid w:val="003E10A2"/>
    <w:rsid w:val="003E2843"/>
    <w:rsid w:val="003E2DD1"/>
    <w:rsid w:val="003E3C2D"/>
    <w:rsid w:val="003E3EE9"/>
    <w:rsid w:val="003E3F17"/>
    <w:rsid w:val="003E4424"/>
    <w:rsid w:val="003E47F6"/>
    <w:rsid w:val="003E51D0"/>
    <w:rsid w:val="003E55A9"/>
    <w:rsid w:val="003E55AA"/>
    <w:rsid w:val="003E79B4"/>
    <w:rsid w:val="003E7A94"/>
    <w:rsid w:val="003F016E"/>
    <w:rsid w:val="003F086D"/>
    <w:rsid w:val="003F0E07"/>
    <w:rsid w:val="003F0F51"/>
    <w:rsid w:val="003F2359"/>
    <w:rsid w:val="003F241C"/>
    <w:rsid w:val="003F2D15"/>
    <w:rsid w:val="003F36C9"/>
    <w:rsid w:val="003F39D1"/>
    <w:rsid w:val="003F3BA5"/>
    <w:rsid w:val="003F4B5E"/>
    <w:rsid w:val="003F7BD0"/>
    <w:rsid w:val="00400544"/>
    <w:rsid w:val="00401285"/>
    <w:rsid w:val="004015D5"/>
    <w:rsid w:val="00401A54"/>
    <w:rsid w:val="00401C4E"/>
    <w:rsid w:val="0040252E"/>
    <w:rsid w:val="00402D33"/>
    <w:rsid w:val="00403A29"/>
    <w:rsid w:val="00403A3A"/>
    <w:rsid w:val="00404754"/>
    <w:rsid w:val="004050D8"/>
    <w:rsid w:val="004051DE"/>
    <w:rsid w:val="00405941"/>
    <w:rsid w:val="00405992"/>
    <w:rsid w:val="004061CA"/>
    <w:rsid w:val="0040739A"/>
    <w:rsid w:val="004076BC"/>
    <w:rsid w:val="004076DD"/>
    <w:rsid w:val="004077B2"/>
    <w:rsid w:val="004077D3"/>
    <w:rsid w:val="00410B86"/>
    <w:rsid w:val="00410D99"/>
    <w:rsid w:val="00410FE0"/>
    <w:rsid w:val="00411037"/>
    <w:rsid w:val="00411052"/>
    <w:rsid w:val="0041177A"/>
    <w:rsid w:val="0041213E"/>
    <w:rsid w:val="004122FF"/>
    <w:rsid w:val="00412A4E"/>
    <w:rsid w:val="00413BBE"/>
    <w:rsid w:val="0041410A"/>
    <w:rsid w:val="00414826"/>
    <w:rsid w:val="00414998"/>
    <w:rsid w:val="00414B6C"/>
    <w:rsid w:val="00415091"/>
    <w:rsid w:val="004151DA"/>
    <w:rsid w:val="00416931"/>
    <w:rsid w:val="00416CA1"/>
    <w:rsid w:val="00416D63"/>
    <w:rsid w:val="00416E9F"/>
    <w:rsid w:val="00416F03"/>
    <w:rsid w:val="00416F09"/>
    <w:rsid w:val="004179B6"/>
    <w:rsid w:val="00417B47"/>
    <w:rsid w:val="00420437"/>
    <w:rsid w:val="004235B7"/>
    <w:rsid w:val="004241A8"/>
    <w:rsid w:val="00424ED8"/>
    <w:rsid w:val="00424FEE"/>
    <w:rsid w:val="004258BC"/>
    <w:rsid w:val="00426A2D"/>
    <w:rsid w:val="0042790E"/>
    <w:rsid w:val="00430199"/>
    <w:rsid w:val="0043075E"/>
    <w:rsid w:val="0043105C"/>
    <w:rsid w:val="00431B02"/>
    <w:rsid w:val="004324CE"/>
    <w:rsid w:val="00432512"/>
    <w:rsid w:val="00432801"/>
    <w:rsid w:val="00432DAB"/>
    <w:rsid w:val="0043310F"/>
    <w:rsid w:val="004333EB"/>
    <w:rsid w:val="004335E3"/>
    <w:rsid w:val="00433F6F"/>
    <w:rsid w:val="00434921"/>
    <w:rsid w:val="00434EEC"/>
    <w:rsid w:val="004359FB"/>
    <w:rsid w:val="00436FBD"/>
    <w:rsid w:val="004374F5"/>
    <w:rsid w:val="004400E1"/>
    <w:rsid w:val="00440295"/>
    <w:rsid w:val="004403B6"/>
    <w:rsid w:val="00440910"/>
    <w:rsid w:val="00440CA1"/>
    <w:rsid w:val="00440DBC"/>
    <w:rsid w:val="00441244"/>
    <w:rsid w:val="0044126B"/>
    <w:rsid w:val="00441342"/>
    <w:rsid w:val="00441D20"/>
    <w:rsid w:val="004421B3"/>
    <w:rsid w:val="00442CCE"/>
    <w:rsid w:val="00442E64"/>
    <w:rsid w:val="0044347C"/>
    <w:rsid w:val="0044397B"/>
    <w:rsid w:val="00444722"/>
    <w:rsid w:val="00444FF3"/>
    <w:rsid w:val="00445313"/>
    <w:rsid w:val="00445526"/>
    <w:rsid w:val="00445656"/>
    <w:rsid w:val="004456BB"/>
    <w:rsid w:val="00445DC4"/>
    <w:rsid w:val="0044765E"/>
    <w:rsid w:val="004500EA"/>
    <w:rsid w:val="004500F5"/>
    <w:rsid w:val="00450113"/>
    <w:rsid w:val="00452949"/>
    <w:rsid w:val="00452980"/>
    <w:rsid w:val="004530DE"/>
    <w:rsid w:val="00453842"/>
    <w:rsid w:val="00455152"/>
    <w:rsid w:val="004559C3"/>
    <w:rsid w:val="004569EA"/>
    <w:rsid w:val="00456C8E"/>
    <w:rsid w:val="00457055"/>
    <w:rsid w:val="004570D7"/>
    <w:rsid w:val="004572D0"/>
    <w:rsid w:val="00457DB0"/>
    <w:rsid w:val="00461569"/>
    <w:rsid w:val="00461789"/>
    <w:rsid w:val="0046215F"/>
    <w:rsid w:val="0046236D"/>
    <w:rsid w:val="00463E0B"/>
    <w:rsid w:val="0046459E"/>
    <w:rsid w:val="00464640"/>
    <w:rsid w:val="00464AC6"/>
    <w:rsid w:val="00464DA3"/>
    <w:rsid w:val="004655E2"/>
    <w:rsid w:val="004657F9"/>
    <w:rsid w:val="00465FF8"/>
    <w:rsid w:val="004664DE"/>
    <w:rsid w:val="00466DD8"/>
    <w:rsid w:val="00470268"/>
    <w:rsid w:val="0047113B"/>
    <w:rsid w:val="004719D5"/>
    <w:rsid w:val="004723F7"/>
    <w:rsid w:val="00472C52"/>
    <w:rsid w:val="004734AF"/>
    <w:rsid w:val="00476C28"/>
    <w:rsid w:val="00476E1F"/>
    <w:rsid w:val="00476FE7"/>
    <w:rsid w:val="004814E0"/>
    <w:rsid w:val="00481FC7"/>
    <w:rsid w:val="0048284D"/>
    <w:rsid w:val="00482F6E"/>
    <w:rsid w:val="004832A4"/>
    <w:rsid w:val="004838CE"/>
    <w:rsid w:val="004843CA"/>
    <w:rsid w:val="00484648"/>
    <w:rsid w:val="00484B40"/>
    <w:rsid w:val="00485BF6"/>
    <w:rsid w:val="00485E1E"/>
    <w:rsid w:val="00486B2E"/>
    <w:rsid w:val="00486C56"/>
    <w:rsid w:val="00487022"/>
    <w:rsid w:val="00487A9C"/>
    <w:rsid w:val="00487D0E"/>
    <w:rsid w:val="004903A1"/>
    <w:rsid w:val="00490B3A"/>
    <w:rsid w:val="00491720"/>
    <w:rsid w:val="0049207A"/>
    <w:rsid w:val="004926A0"/>
    <w:rsid w:val="00493980"/>
    <w:rsid w:val="00494086"/>
    <w:rsid w:val="004943E6"/>
    <w:rsid w:val="00495BE2"/>
    <w:rsid w:val="00495ECF"/>
    <w:rsid w:val="0049639E"/>
    <w:rsid w:val="00496760"/>
    <w:rsid w:val="004A05BB"/>
    <w:rsid w:val="004A08A2"/>
    <w:rsid w:val="004A0D37"/>
    <w:rsid w:val="004A0EA7"/>
    <w:rsid w:val="004A0ED4"/>
    <w:rsid w:val="004A1A01"/>
    <w:rsid w:val="004A1BB6"/>
    <w:rsid w:val="004A2A61"/>
    <w:rsid w:val="004A2E17"/>
    <w:rsid w:val="004A3ED7"/>
    <w:rsid w:val="004A3F8A"/>
    <w:rsid w:val="004A5105"/>
    <w:rsid w:val="004A5330"/>
    <w:rsid w:val="004B0077"/>
    <w:rsid w:val="004B075E"/>
    <w:rsid w:val="004B0CB9"/>
    <w:rsid w:val="004B0E7E"/>
    <w:rsid w:val="004B1718"/>
    <w:rsid w:val="004B1C02"/>
    <w:rsid w:val="004B2F2D"/>
    <w:rsid w:val="004B313F"/>
    <w:rsid w:val="004B318F"/>
    <w:rsid w:val="004B43D6"/>
    <w:rsid w:val="004B516A"/>
    <w:rsid w:val="004B5C3F"/>
    <w:rsid w:val="004B5E3A"/>
    <w:rsid w:val="004B6488"/>
    <w:rsid w:val="004B692D"/>
    <w:rsid w:val="004C1A60"/>
    <w:rsid w:val="004C1FB0"/>
    <w:rsid w:val="004C48FD"/>
    <w:rsid w:val="004C49DD"/>
    <w:rsid w:val="004C4CDF"/>
    <w:rsid w:val="004C5B99"/>
    <w:rsid w:val="004C5C65"/>
    <w:rsid w:val="004C6C34"/>
    <w:rsid w:val="004C7A7B"/>
    <w:rsid w:val="004D0994"/>
    <w:rsid w:val="004D1201"/>
    <w:rsid w:val="004D12BB"/>
    <w:rsid w:val="004D1CE7"/>
    <w:rsid w:val="004D1F29"/>
    <w:rsid w:val="004D2490"/>
    <w:rsid w:val="004D2AE8"/>
    <w:rsid w:val="004D3D7D"/>
    <w:rsid w:val="004D495B"/>
    <w:rsid w:val="004D49C0"/>
    <w:rsid w:val="004D4A05"/>
    <w:rsid w:val="004D4BDE"/>
    <w:rsid w:val="004D6C8F"/>
    <w:rsid w:val="004D7A36"/>
    <w:rsid w:val="004D7C43"/>
    <w:rsid w:val="004E0D8B"/>
    <w:rsid w:val="004E19DD"/>
    <w:rsid w:val="004E2DE9"/>
    <w:rsid w:val="004E3E06"/>
    <w:rsid w:val="004E3FAA"/>
    <w:rsid w:val="004E3FEB"/>
    <w:rsid w:val="004E4347"/>
    <w:rsid w:val="004E5888"/>
    <w:rsid w:val="004E58E9"/>
    <w:rsid w:val="004E6175"/>
    <w:rsid w:val="004E6531"/>
    <w:rsid w:val="004E6A77"/>
    <w:rsid w:val="004F0223"/>
    <w:rsid w:val="004F0762"/>
    <w:rsid w:val="004F0C40"/>
    <w:rsid w:val="004F1519"/>
    <w:rsid w:val="004F15EE"/>
    <w:rsid w:val="004F1C1A"/>
    <w:rsid w:val="004F277B"/>
    <w:rsid w:val="004F517B"/>
    <w:rsid w:val="004F557D"/>
    <w:rsid w:val="004F5C56"/>
    <w:rsid w:val="004F78D8"/>
    <w:rsid w:val="004F7950"/>
    <w:rsid w:val="004F7FD4"/>
    <w:rsid w:val="005000DB"/>
    <w:rsid w:val="00500917"/>
    <w:rsid w:val="0050176C"/>
    <w:rsid w:val="00501D7B"/>
    <w:rsid w:val="005020B2"/>
    <w:rsid w:val="00502107"/>
    <w:rsid w:val="00502DE9"/>
    <w:rsid w:val="0050318E"/>
    <w:rsid w:val="005033BA"/>
    <w:rsid w:val="0050541C"/>
    <w:rsid w:val="00505D23"/>
    <w:rsid w:val="00506F86"/>
    <w:rsid w:val="00507B66"/>
    <w:rsid w:val="0051009D"/>
    <w:rsid w:val="00510EE1"/>
    <w:rsid w:val="00511AC5"/>
    <w:rsid w:val="00511E90"/>
    <w:rsid w:val="005128F6"/>
    <w:rsid w:val="00513356"/>
    <w:rsid w:val="00513360"/>
    <w:rsid w:val="0051337E"/>
    <w:rsid w:val="0051422C"/>
    <w:rsid w:val="0051429A"/>
    <w:rsid w:val="00514927"/>
    <w:rsid w:val="00514AE7"/>
    <w:rsid w:val="00515556"/>
    <w:rsid w:val="00516901"/>
    <w:rsid w:val="005169C8"/>
    <w:rsid w:val="00517C93"/>
    <w:rsid w:val="00517E08"/>
    <w:rsid w:val="0052060B"/>
    <w:rsid w:val="005234C9"/>
    <w:rsid w:val="0052355A"/>
    <w:rsid w:val="00525387"/>
    <w:rsid w:val="00525652"/>
    <w:rsid w:val="005262C9"/>
    <w:rsid w:val="005264A0"/>
    <w:rsid w:val="005265F3"/>
    <w:rsid w:val="005267D7"/>
    <w:rsid w:val="005274B5"/>
    <w:rsid w:val="00527832"/>
    <w:rsid w:val="00527920"/>
    <w:rsid w:val="005300B6"/>
    <w:rsid w:val="005306E5"/>
    <w:rsid w:val="00530726"/>
    <w:rsid w:val="00530E67"/>
    <w:rsid w:val="005333C7"/>
    <w:rsid w:val="00533736"/>
    <w:rsid w:val="005337E1"/>
    <w:rsid w:val="005342D1"/>
    <w:rsid w:val="00534C2C"/>
    <w:rsid w:val="00534E83"/>
    <w:rsid w:val="00535F97"/>
    <w:rsid w:val="0053682D"/>
    <w:rsid w:val="0054023B"/>
    <w:rsid w:val="00541070"/>
    <w:rsid w:val="00541B88"/>
    <w:rsid w:val="00541F64"/>
    <w:rsid w:val="00542237"/>
    <w:rsid w:val="00542292"/>
    <w:rsid w:val="00542453"/>
    <w:rsid w:val="005434FB"/>
    <w:rsid w:val="005440AA"/>
    <w:rsid w:val="00544494"/>
    <w:rsid w:val="0054541A"/>
    <w:rsid w:val="00545C84"/>
    <w:rsid w:val="00547002"/>
    <w:rsid w:val="00547870"/>
    <w:rsid w:val="00547E07"/>
    <w:rsid w:val="00550002"/>
    <w:rsid w:val="005503E7"/>
    <w:rsid w:val="00550573"/>
    <w:rsid w:val="00550954"/>
    <w:rsid w:val="0055183A"/>
    <w:rsid w:val="00551C68"/>
    <w:rsid w:val="00551E30"/>
    <w:rsid w:val="00552435"/>
    <w:rsid w:val="005530EB"/>
    <w:rsid w:val="00553BC8"/>
    <w:rsid w:val="00554362"/>
    <w:rsid w:val="0055469E"/>
    <w:rsid w:val="00554C35"/>
    <w:rsid w:val="005551D0"/>
    <w:rsid w:val="0055527F"/>
    <w:rsid w:val="00555977"/>
    <w:rsid w:val="00556862"/>
    <w:rsid w:val="005575A3"/>
    <w:rsid w:val="00557A61"/>
    <w:rsid w:val="00557E92"/>
    <w:rsid w:val="00561F4B"/>
    <w:rsid w:val="00561F9C"/>
    <w:rsid w:val="0056215F"/>
    <w:rsid w:val="0056242C"/>
    <w:rsid w:val="0056248E"/>
    <w:rsid w:val="00562572"/>
    <w:rsid w:val="00562A07"/>
    <w:rsid w:val="00563100"/>
    <w:rsid w:val="00563A44"/>
    <w:rsid w:val="00564625"/>
    <w:rsid w:val="00564745"/>
    <w:rsid w:val="00565496"/>
    <w:rsid w:val="005654F2"/>
    <w:rsid w:val="00565720"/>
    <w:rsid w:val="00565BB4"/>
    <w:rsid w:val="00566143"/>
    <w:rsid w:val="00566798"/>
    <w:rsid w:val="005673CC"/>
    <w:rsid w:val="005702DF"/>
    <w:rsid w:val="0057051A"/>
    <w:rsid w:val="00571635"/>
    <w:rsid w:val="00571E0B"/>
    <w:rsid w:val="00571F16"/>
    <w:rsid w:val="005728ED"/>
    <w:rsid w:val="00572D93"/>
    <w:rsid w:val="0057344B"/>
    <w:rsid w:val="005734D7"/>
    <w:rsid w:val="00573B3D"/>
    <w:rsid w:val="00573B4E"/>
    <w:rsid w:val="00573F1D"/>
    <w:rsid w:val="00574556"/>
    <w:rsid w:val="00575714"/>
    <w:rsid w:val="005758AA"/>
    <w:rsid w:val="00577001"/>
    <w:rsid w:val="005805C1"/>
    <w:rsid w:val="005821AF"/>
    <w:rsid w:val="0058234A"/>
    <w:rsid w:val="00582796"/>
    <w:rsid w:val="00583266"/>
    <w:rsid w:val="0058372B"/>
    <w:rsid w:val="00583AC0"/>
    <w:rsid w:val="00583B26"/>
    <w:rsid w:val="00584C7E"/>
    <w:rsid w:val="005855AA"/>
    <w:rsid w:val="00586420"/>
    <w:rsid w:val="00586B5F"/>
    <w:rsid w:val="00586DDF"/>
    <w:rsid w:val="00587B52"/>
    <w:rsid w:val="0059042C"/>
    <w:rsid w:val="005907C8"/>
    <w:rsid w:val="00591386"/>
    <w:rsid w:val="005913D1"/>
    <w:rsid w:val="005921FA"/>
    <w:rsid w:val="0059280F"/>
    <w:rsid w:val="00592826"/>
    <w:rsid w:val="00592CFF"/>
    <w:rsid w:val="005966DB"/>
    <w:rsid w:val="00596DFD"/>
    <w:rsid w:val="00597359"/>
    <w:rsid w:val="00597FD3"/>
    <w:rsid w:val="005A03B4"/>
    <w:rsid w:val="005A0878"/>
    <w:rsid w:val="005A1051"/>
    <w:rsid w:val="005A1533"/>
    <w:rsid w:val="005A17F9"/>
    <w:rsid w:val="005A1923"/>
    <w:rsid w:val="005A3475"/>
    <w:rsid w:val="005A4F72"/>
    <w:rsid w:val="005A4FAE"/>
    <w:rsid w:val="005A548D"/>
    <w:rsid w:val="005A5DFF"/>
    <w:rsid w:val="005A626A"/>
    <w:rsid w:val="005A67DA"/>
    <w:rsid w:val="005A74AD"/>
    <w:rsid w:val="005A74CA"/>
    <w:rsid w:val="005A7D8C"/>
    <w:rsid w:val="005B194C"/>
    <w:rsid w:val="005B228C"/>
    <w:rsid w:val="005B2ACF"/>
    <w:rsid w:val="005B2C24"/>
    <w:rsid w:val="005B3CDD"/>
    <w:rsid w:val="005B6C1F"/>
    <w:rsid w:val="005B6D11"/>
    <w:rsid w:val="005B6DA0"/>
    <w:rsid w:val="005B7260"/>
    <w:rsid w:val="005B77FD"/>
    <w:rsid w:val="005B7A8F"/>
    <w:rsid w:val="005C0517"/>
    <w:rsid w:val="005C08A8"/>
    <w:rsid w:val="005C0DC5"/>
    <w:rsid w:val="005C12EE"/>
    <w:rsid w:val="005C18BB"/>
    <w:rsid w:val="005C1D60"/>
    <w:rsid w:val="005C20AC"/>
    <w:rsid w:val="005C2FCD"/>
    <w:rsid w:val="005C32D6"/>
    <w:rsid w:val="005C3EF8"/>
    <w:rsid w:val="005C441B"/>
    <w:rsid w:val="005C44EB"/>
    <w:rsid w:val="005C4A27"/>
    <w:rsid w:val="005C601B"/>
    <w:rsid w:val="005C7CA9"/>
    <w:rsid w:val="005D0106"/>
    <w:rsid w:val="005D025C"/>
    <w:rsid w:val="005D3144"/>
    <w:rsid w:val="005D3DDE"/>
    <w:rsid w:val="005D4661"/>
    <w:rsid w:val="005D49D7"/>
    <w:rsid w:val="005D5010"/>
    <w:rsid w:val="005D556A"/>
    <w:rsid w:val="005D5AEA"/>
    <w:rsid w:val="005D6896"/>
    <w:rsid w:val="005D6C3C"/>
    <w:rsid w:val="005D721D"/>
    <w:rsid w:val="005D7CB4"/>
    <w:rsid w:val="005E1EBC"/>
    <w:rsid w:val="005E48ED"/>
    <w:rsid w:val="005E4A11"/>
    <w:rsid w:val="005E4FE6"/>
    <w:rsid w:val="005E5039"/>
    <w:rsid w:val="005E531F"/>
    <w:rsid w:val="005E58C4"/>
    <w:rsid w:val="005E59B8"/>
    <w:rsid w:val="005E5A97"/>
    <w:rsid w:val="005E5B5A"/>
    <w:rsid w:val="005E71CB"/>
    <w:rsid w:val="005E76D1"/>
    <w:rsid w:val="005E7B1C"/>
    <w:rsid w:val="005E7F01"/>
    <w:rsid w:val="005F12E4"/>
    <w:rsid w:val="005F1C17"/>
    <w:rsid w:val="005F24B4"/>
    <w:rsid w:val="005F29B5"/>
    <w:rsid w:val="005F3D22"/>
    <w:rsid w:val="005F4F1E"/>
    <w:rsid w:val="005F57DA"/>
    <w:rsid w:val="005F656E"/>
    <w:rsid w:val="005F689D"/>
    <w:rsid w:val="005F75D2"/>
    <w:rsid w:val="00600166"/>
    <w:rsid w:val="00600707"/>
    <w:rsid w:val="00601370"/>
    <w:rsid w:val="006022F2"/>
    <w:rsid w:val="00602CEC"/>
    <w:rsid w:val="00602D38"/>
    <w:rsid w:val="0060315E"/>
    <w:rsid w:val="006036F8"/>
    <w:rsid w:val="006038C4"/>
    <w:rsid w:val="00603E56"/>
    <w:rsid w:val="00604090"/>
    <w:rsid w:val="00604491"/>
    <w:rsid w:val="00604E37"/>
    <w:rsid w:val="006050C8"/>
    <w:rsid w:val="006051F5"/>
    <w:rsid w:val="0060539D"/>
    <w:rsid w:val="006055A6"/>
    <w:rsid w:val="00605BDC"/>
    <w:rsid w:val="006066D0"/>
    <w:rsid w:val="00606768"/>
    <w:rsid w:val="00607221"/>
    <w:rsid w:val="0060763E"/>
    <w:rsid w:val="006107FB"/>
    <w:rsid w:val="006112B4"/>
    <w:rsid w:val="006119E6"/>
    <w:rsid w:val="00611E06"/>
    <w:rsid w:val="006121DA"/>
    <w:rsid w:val="00612337"/>
    <w:rsid w:val="006126F1"/>
    <w:rsid w:val="00612992"/>
    <w:rsid w:val="00613B37"/>
    <w:rsid w:val="00613CB6"/>
    <w:rsid w:val="0061525F"/>
    <w:rsid w:val="00616108"/>
    <w:rsid w:val="0061646E"/>
    <w:rsid w:val="00616580"/>
    <w:rsid w:val="00616BBA"/>
    <w:rsid w:val="006171A0"/>
    <w:rsid w:val="00617565"/>
    <w:rsid w:val="00617595"/>
    <w:rsid w:val="00617B13"/>
    <w:rsid w:val="00617DCE"/>
    <w:rsid w:val="00617DDA"/>
    <w:rsid w:val="00617ECC"/>
    <w:rsid w:val="00621119"/>
    <w:rsid w:val="006212F2"/>
    <w:rsid w:val="00621DF4"/>
    <w:rsid w:val="00621F11"/>
    <w:rsid w:val="0062239D"/>
    <w:rsid w:val="00622EF3"/>
    <w:rsid w:val="0062388D"/>
    <w:rsid w:val="006238D9"/>
    <w:rsid w:val="006239F3"/>
    <w:rsid w:val="00625DAC"/>
    <w:rsid w:val="00626182"/>
    <w:rsid w:val="0062698C"/>
    <w:rsid w:val="00626CA5"/>
    <w:rsid w:val="00627A88"/>
    <w:rsid w:val="00627B30"/>
    <w:rsid w:val="00630A74"/>
    <w:rsid w:val="00630B8E"/>
    <w:rsid w:val="00631261"/>
    <w:rsid w:val="00631580"/>
    <w:rsid w:val="006318AD"/>
    <w:rsid w:val="00632478"/>
    <w:rsid w:val="00632F86"/>
    <w:rsid w:val="006330A5"/>
    <w:rsid w:val="006341BB"/>
    <w:rsid w:val="0063491A"/>
    <w:rsid w:val="00634F8B"/>
    <w:rsid w:val="00635108"/>
    <w:rsid w:val="00635445"/>
    <w:rsid w:val="00635788"/>
    <w:rsid w:val="006362E6"/>
    <w:rsid w:val="00636B4F"/>
    <w:rsid w:val="00636B7E"/>
    <w:rsid w:val="006374C9"/>
    <w:rsid w:val="0063789F"/>
    <w:rsid w:val="00637C64"/>
    <w:rsid w:val="006406DD"/>
    <w:rsid w:val="00640BE2"/>
    <w:rsid w:val="006411CB"/>
    <w:rsid w:val="0064198E"/>
    <w:rsid w:val="00641B1B"/>
    <w:rsid w:val="00641E78"/>
    <w:rsid w:val="00641EC1"/>
    <w:rsid w:val="006420D1"/>
    <w:rsid w:val="00642121"/>
    <w:rsid w:val="00642687"/>
    <w:rsid w:val="00642C48"/>
    <w:rsid w:val="00643A12"/>
    <w:rsid w:val="006440A5"/>
    <w:rsid w:val="00644123"/>
    <w:rsid w:val="00644D07"/>
    <w:rsid w:val="00645EC9"/>
    <w:rsid w:val="00646342"/>
    <w:rsid w:val="00647BF3"/>
    <w:rsid w:val="00647C4E"/>
    <w:rsid w:val="00647E8A"/>
    <w:rsid w:val="006509EF"/>
    <w:rsid w:val="00650CD8"/>
    <w:rsid w:val="00651E7E"/>
    <w:rsid w:val="00651FE0"/>
    <w:rsid w:val="00653B22"/>
    <w:rsid w:val="00654163"/>
    <w:rsid w:val="006541BA"/>
    <w:rsid w:val="0065469C"/>
    <w:rsid w:val="00654CC3"/>
    <w:rsid w:val="00654D25"/>
    <w:rsid w:val="00655D7E"/>
    <w:rsid w:val="00657D9B"/>
    <w:rsid w:val="00660C57"/>
    <w:rsid w:val="00661498"/>
    <w:rsid w:val="00662466"/>
    <w:rsid w:val="0066345E"/>
    <w:rsid w:val="006636E6"/>
    <w:rsid w:val="00664649"/>
    <w:rsid w:val="00664DEA"/>
    <w:rsid w:val="00664F92"/>
    <w:rsid w:val="00665453"/>
    <w:rsid w:val="00665D8E"/>
    <w:rsid w:val="006669AC"/>
    <w:rsid w:val="00666AA3"/>
    <w:rsid w:val="00666C87"/>
    <w:rsid w:val="006672E9"/>
    <w:rsid w:val="0067033F"/>
    <w:rsid w:val="00670479"/>
    <w:rsid w:val="006706DC"/>
    <w:rsid w:val="00672172"/>
    <w:rsid w:val="00672E54"/>
    <w:rsid w:val="00673BEF"/>
    <w:rsid w:val="00674436"/>
    <w:rsid w:val="00674553"/>
    <w:rsid w:val="0067473F"/>
    <w:rsid w:val="00674C95"/>
    <w:rsid w:val="0067545E"/>
    <w:rsid w:val="00675C39"/>
    <w:rsid w:val="00676D90"/>
    <w:rsid w:val="00677F9E"/>
    <w:rsid w:val="00680A9A"/>
    <w:rsid w:val="0068176D"/>
    <w:rsid w:val="00682606"/>
    <w:rsid w:val="0068301C"/>
    <w:rsid w:val="006837B8"/>
    <w:rsid w:val="00683C90"/>
    <w:rsid w:val="00684EBF"/>
    <w:rsid w:val="006853A9"/>
    <w:rsid w:val="006853DA"/>
    <w:rsid w:val="00686C56"/>
    <w:rsid w:val="00687288"/>
    <w:rsid w:val="006875B0"/>
    <w:rsid w:val="00690DE6"/>
    <w:rsid w:val="006915D0"/>
    <w:rsid w:val="006919EE"/>
    <w:rsid w:val="00692D15"/>
    <w:rsid w:val="00692F95"/>
    <w:rsid w:val="006933BD"/>
    <w:rsid w:val="00695146"/>
    <w:rsid w:val="00695B4B"/>
    <w:rsid w:val="00695D50"/>
    <w:rsid w:val="00696A45"/>
    <w:rsid w:val="00696C2D"/>
    <w:rsid w:val="006A0443"/>
    <w:rsid w:val="006A1B39"/>
    <w:rsid w:val="006A1C6F"/>
    <w:rsid w:val="006A22C8"/>
    <w:rsid w:val="006A24FF"/>
    <w:rsid w:val="006A38DC"/>
    <w:rsid w:val="006A4D0C"/>
    <w:rsid w:val="006A5D29"/>
    <w:rsid w:val="006A671B"/>
    <w:rsid w:val="006A6E31"/>
    <w:rsid w:val="006A74F8"/>
    <w:rsid w:val="006A75BD"/>
    <w:rsid w:val="006A7E7B"/>
    <w:rsid w:val="006B0075"/>
    <w:rsid w:val="006B09F6"/>
    <w:rsid w:val="006B0FF9"/>
    <w:rsid w:val="006B1420"/>
    <w:rsid w:val="006B1638"/>
    <w:rsid w:val="006B1A8D"/>
    <w:rsid w:val="006B2ED2"/>
    <w:rsid w:val="006B303D"/>
    <w:rsid w:val="006B3941"/>
    <w:rsid w:val="006B3DC6"/>
    <w:rsid w:val="006B3DCE"/>
    <w:rsid w:val="006B41C1"/>
    <w:rsid w:val="006B533C"/>
    <w:rsid w:val="006B5DF9"/>
    <w:rsid w:val="006B7626"/>
    <w:rsid w:val="006B7B8D"/>
    <w:rsid w:val="006C0544"/>
    <w:rsid w:val="006C0B91"/>
    <w:rsid w:val="006C0CA8"/>
    <w:rsid w:val="006C1478"/>
    <w:rsid w:val="006C1C04"/>
    <w:rsid w:val="006C2368"/>
    <w:rsid w:val="006C31FE"/>
    <w:rsid w:val="006C41B6"/>
    <w:rsid w:val="006C4B5D"/>
    <w:rsid w:val="006C5D2B"/>
    <w:rsid w:val="006C5EE2"/>
    <w:rsid w:val="006C668B"/>
    <w:rsid w:val="006C7CDE"/>
    <w:rsid w:val="006D01A8"/>
    <w:rsid w:val="006D13B6"/>
    <w:rsid w:val="006D1759"/>
    <w:rsid w:val="006D210F"/>
    <w:rsid w:val="006D2C88"/>
    <w:rsid w:val="006D4D00"/>
    <w:rsid w:val="006D4FB6"/>
    <w:rsid w:val="006D5ABD"/>
    <w:rsid w:val="006D634A"/>
    <w:rsid w:val="006D6BC1"/>
    <w:rsid w:val="006D71CD"/>
    <w:rsid w:val="006E0C53"/>
    <w:rsid w:val="006E0F47"/>
    <w:rsid w:val="006E1B3D"/>
    <w:rsid w:val="006E2DD5"/>
    <w:rsid w:val="006E34E1"/>
    <w:rsid w:val="006E3C31"/>
    <w:rsid w:val="006E482D"/>
    <w:rsid w:val="006E5423"/>
    <w:rsid w:val="006E5496"/>
    <w:rsid w:val="006E5CE5"/>
    <w:rsid w:val="006E6DF4"/>
    <w:rsid w:val="006E7B47"/>
    <w:rsid w:val="006E7D5F"/>
    <w:rsid w:val="006F0149"/>
    <w:rsid w:val="006F1684"/>
    <w:rsid w:val="006F1DF4"/>
    <w:rsid w:val="006F2617"/>
    <w:rsid w:val="006F3F25"/>
    <w:rsid w:val="006F492A"/>
    <w:rsid w:val="006F4B59"/>
    <w:rsid w:val="006F51D1"/>
    <w:rsid w:val="006F5D71"/>
    <w:rsid w:val="006F66BD"/>
    <w:rsid w:val="006F7025"/>
    <w:rsid w:val="006F7031"/>
    <w:rsid w:val="0070121C"/>
    <w:rsid w:val="0070166B"/>
    <w:rsid w:val="0070177D"/>
    <w:rsid w:val="00701DDD"/>
    <w:rsid w:val="00702258"/>
    <w:rsid w:val="007028D0"/>
    <w:rsid w:val="0070301D"/>
    <w:rsid w:val="00703851"/>
    <w:rsid w:val="00704733"/>
    <w:rsid w:val="00704A32"/>
    <w:rsid w:val="00704E59"/>
    <w:rsid w:val="00705C16"/>
    <w:rsid w:val="007067E6"/>
    <w:rsid w:val="007077FA"/>
    <w:rsid w:val="00707FB9"/>
    <w:rsid w:val="00707FC3"/>
    <w:rsid w:val="007110FC"/>
    <w:rsid w:val="00711B42"/>
    <w:rsid w:val="00711D44"/>
    <w:rsid w:val="00712245"/>
    <w:rsid w:val="007125FF"/>
    <w:rsid w:val="00712E01"/>
    <w:rsid w:val="0071315B"/>
    <w:rsid w:val="007138F3"/>
    <w:rsid w:val="007160E3"/>
    <w:rsid w:val="00716713"/>
    <w:rsid w:val="00716D39"/>
    <w:rsid w:val="00716F33"/>
    <w:rsid w:val="00717090"/>
    <w:rsid w:val="0072118B"/>
    <w:rsid w:val="00721B9C"/>
    <w:rsid w:val="00721CC9"/>
    <w:rsid w:val="00722636"/>
    <w:rsid w:val="00722A4D"/>
    <w:rsid w:val="00722AD7"/>
    <w:rsid w:val="00722C2B"/>
    <w:rsid w:val="00723343"/>
    <w:rsid w:val="007237E6"/>
    <w:rsid w:val="0072399C"/>
    <w:rsid w:val="00725497"/>
    <w:rsid w:val="00725B1F"/>
    <w:rsid w:val="00726BED"/>
    <w:rsid w:val="00727115"/>
    <w:rsid w:val="00727134"/>
    <w:rsid w:val="00727D37"/>
    <w:rsid w:val="00727F88"/>
    <w:rsid w:val="007319AB"/>
    <w:rsid w:val="0073228E"/>
    <w:rsid w:val="00732713"/>
    <w:rsid w:val="007329C9"/>
    <w:rsid w:val="00732C15"/>
    <w:rsid w:val="00732FE1"/>
    <w:rsid w:val="00733461"/>
    <w:rsid w:val="00733AA1"/>
    <w:rsid w:val="00733CEB"/>
    <w:rsid w:val="007343C0"/>
    <w:rsid w:val="00734725"/>
    <w:rsid w:val="00734759"/>
    <w:rsid w:val="00734A25"/>
    <w:rsid w:val="00735044"/>
    <w:rsid w:val="00735172"/>
    <w:rsid w:val="007352CA"/>
    <w:rsid w:val="007353D4"/>
    <w:rsid w:val="007354F0"/>
    <w:rsid w:val="007358D5"/>
    <w:rsid w:val="007375CA"/>
    <w:rsid w:val="00740688"/>
    <w:rsid w:val="00740C16"/>
    <w:rsid w:val="00740C5D"/>
    <w:rsid w:val="007414A6"/>
    <w:rsid w:val="00741E4F"/>
    <w:rsid w:val="007427F5"/>
    <w:rsid w:val="00742805"/>
    <w:rsid w:val="00743DBF"/>
    <w:rsid w:val="00744133"/>
    <w:rsid w:val="0074451F"/>
    <w:rsid w:val="00744ABC"/>
    <w:rsid w:val="00744CC4"/>
    <w:rsid w:val="0074598F"/>
    <w:rsid w:val="00746AEC"/>
    <w:rsid w:val="00746FE3"/>
    <w:rsid w:val="00746FFE"/>
    <w:rsid w:val="007470AB"/>
    <w:rsid w:val="0074737D"/>
    <w:rsid w:val="00747ED5"/>
    <w:rsid w:val="007503E9"/>
    <w:rsid w:val="00752BC9"/>
    <w:rsid w:val="00753BBC"/>
    <w:rsid w:val="00754042"/>
    <w:rsid w:val="00755432"/>
    <w:rsid w:val="00756831"/>
    <w:rsid w:val="00757980"/>
    <w:rsid w:val="00757F3A"/>
    <w:rsid w:val="00757FD1"/>
    <w:rsid w:val="00760411"/>
    <w:rsid w:val="00760BDF"/>
    <w:rsid w:val="007613C9"/>
    <w:rsid w:val="007625FD"/>
    <w:rsid w:val="00762864"/>
    <w:rsid w:val="007629EF"/>
    <w:rsid w:val="00763ABB"/>
    <w:rsid w:val="00763E04"/>
    <w:rsid w:val="007642CE"/>
    <w:rsid w:val="0076532D"/>
    <w:rsid w:val="00766183"/>
    <w:rsid w:val="007663F2"/>
    <w:rsid w:val="00766570"/>
    <w:rsid w:val="00767302"/>
    <w:rsid w:val="007710D3"/>
    <w:rsid w:val="00771420"/>
    <w:rsid w:val="00771BEC"/>
    <w:rsid w:val="0077217B"/>
    <w:rsid w:val="00772868"/>
    <w:rsid w:val="00774BDC"/>
    <w:rsid w:val="00775AD7"/>
    <w:rsid w:val="00775D0A"/>
    <w:rsid w:val="00776D2E"/>
    <w:rsid w:val="007773D2"/>
    <w:rsid w:val="007776B4"/>
    <w:rsid w:val="007778F9"/>
    <w:rsid w:val="0078003C"/>
    <w:rsid w:val="00780205"/>
    <w:rsid w:val="00782944"/>
    <w:rsid w:val="00783257"/>
    <w:rsid w:val="00783B16"/>
    <w:rsid w:val="00784258"/>
    <w:rsid w:val="007843CE"/>
    <w:rsid w:val="00784985"/>
    <w:rsid w:val="00784ABF"/>
    <w:rsid w:val="00784CAB"/>
    <w:rsid w:val="007857E4"/>
    <w:rsid w:val="00786316"/>
    <w:rsid w:val="007872F9"/>
    <w:rsid w:val="007907BD"/>
    <w:rsid w:val="00791BA1"/>
    <w:rsid w:val="00791FB1"/>
    <w:rsid w:val="00792A25"/>
    <w:rsid w:val="00792D5D"/>
    <w:rsid w:val="00792E4E"/>
    <w:rsid w:val="007937E9"/>
    <w:rsid w:val="00793BA2"/>
    <w:rsid w:val="00793FA2"/>
    <w:rsid w:val="00794385"/>
    <w:rsid w:val="00794827"/>
    <w:rsid w:val="0079489B"/>
    <w:rsid w:val="00795C91"/>
    <w:rsid w:val="00796A06"/>
    <w:rsid w:val="00796B34"/>
    <w:rsid w:val="00796C3E"/>
    <w:rsid w:val="0079705A"/>
    <w:rsid w:val="00797D86"/>
    <w:rsid w:val="00797D98"/>
    <w:rsid w:val="007A05A0"/>
    <w:rsid w:val="007A1229"/>
    <w:rsid w:val="007A14FB"/>
    <w:rsid w:val="007A226C"/>
    <w:rsid w:val="007A25E9"/>
    <w:rsid w:val="007A2B4A"/>
    <w:rsid w:val="007A2E08"/>
    <w:rsid w:val="007A3695"/>
    <w:rsid w:val="007A3BA5"/>
    <w:rsid w:val="007A3BC5"/>
    <w:rsid w:val="007A44FA"/>
    <w:rsid w:val="007A45C4"/>
    <w:rsid w:val="007A5155"/>
    <w:rsid w:val="007A623F"/>
    <w:rsid w:val="007A67A3"/>
    <w:rsid w:val="007A7714"/>
    <w:rsid w:val="007A77FA"/>
    <w:rsid w:val="007B0827"/>
    <w:rsid w:val="007B1320"/>
    <w:rsid w:val="007B38C2"/>
    <w:rsid w:val="007B3A69"/>
    <w:rsid w:val="007B5ED5"/>
    <w:rsid w:val="007B6C05"/>
    <w:rsid w:val="007B6D5F"/>
    <w:rsid w:val="007B71F5"/>
    <w:rsid w:val="007B7A13"/>
    <w:rsid w:val="007B7D20"/>
    <w:rsid w:val="007C09B8"/>
    <w:rsid w:val="007C20BA"/>
    <w:rsid w:val="007C3A4D"/>
    <w:rsid w:val="007C4E8A"/>
    <w:rsid w:val="007C4EE5"/>
    <w:rsid w:val="007C537B"/>
    <w:rsid w:val="007C5864"/>
    <w:rsid w:val="007C619A"/>
    <w:rsid w:val="007C625C"/>
    <w:rsid w:val="007C6D92"/>
    <w:rsid w:val="007C6DC5"/>
    <w:rsid w:val="007C70A9"/>
    <w:rsid w:val="007C70DB"/>
    <w:rsid w:val="007C797C"/>
    <w:rsid w:val="007C7E43"/>
    <w:rsid w:val="007D1855"/>
    <w:rsid w:val="007D1FA9"/>
    <w:rsid w:val="007D2350"/>
    <w:rsid w:val="007D2C47"/>
    <w:rsid w:val="007D3A55"/>
    <w:rsid w:val="007D442C"/>
    <w:rsid w:val="007D5539"/>
    <w:rsid w:val="007D59DE"/>
    <w:rsid w:val="007D645F"/>
    <w:rsid w:val="007D6A9E"/>
    <w:rsid w:val="007D7226"/>
    <w:rsid w:val="007D78BC"/>
    <w:rsid w:val="007D7AFF"/>
    <w:rsid w:val="007E1B61"/>
    <w:rsid w:val="007E1D61"/>
    <w:rsid w:val="007E45C4"/>
    <w:rsid w:val="007E47C1"/>
    <w:rsid w:val="007E5364"/>
    <w:rsid w:val="007E5BF6"/>
    <w:rsid w:val="007E6251"/>
    <w:rsid w:val="007E6617"/>
    <w:rsid w:val="007E6C39"/>
    <w:rsid w:val="007E7982"/>
    <w:rsid w:val="007E7DC6"/>
    <w:rsid w:val="007F0223"/>
    <w:rsid w:val="007F1261"/>
    <w:rsid w:val="007F161B"/>
    <w:rsid w:val="007F238C"/>
    <w:rsid w:val="007F2EEE"/>
    <w:rsid w:val="007F2F92"/>
    <w:rsid w:val="007F3371"/>
    <w:rsid w:val="007F3B3C"/>
    <w:rsid w:val="007F3F15"/>
    <w:rsid w:val="007F42A2"/>
    <w:rsid w:val="007F42A9"/>
    <w:rsid w:val="007F48BA"/>
    <w:rsid w:val="007F4BE3"/>
    <w:rsid w:val="007F4CBD"/>
    <w:rsid w:val="007F6D8E"/>
    <w:rsid w:val="007F74A2"/>
    <w:rsid w:val="007F757F"/>
    <w:rsid w:val="0080082B"/>
    <w:rsid w:val="00800C51"/>
    <w:rsid w:val="00800FFA"/>
    <w:rsid w:val="0080150A"/>
    <w:rsid w:val="0080201A"/>
    <w:rsid w:val="00803007"/>
    <w:rsid w:val="00803386"/>
    <w:rsid w:val="008036C0"/>
    <w:rsid w:val="00803F74"/>
    <w:rsid w:val="0080422F"/>
    <w:rsid w:val="00804624"/>
    <w:rsid w:val="008048F5"/>
    <w:rsid w:val="0080523E"/>
    <w:rsid w:val="0080598E"/>
    <w:rsid w:val="008065E0"/>
    <w:rsid w:val="00807810"/>
    <w:rsid w:val="008107A1"/>
    <w:rsid w:val="00811B91"/>
    <w:rsid w:val="0081236D"/>
    <w:rsid w:val="00812DDE"/>
    <w:rsid w:val="00812F89"/>
    <w:rsid w:val="0081415F"/>
    <w:rsid w:val="00814ACF"/>
    <w:rsid w:val="008151D5"/>
    <w:rsid w:val="008157F1"/>
    <w:rsid w:val="00815FE6"/>
    <w:rsid w:val="00816FE8"/>
    <w:rsid w:val="00817BF6"/>
    <w:rsid w:val="008207F3"/>
    <w:rsid w:val="00820EF0"/>
    <w:rsid w:val="00821DE8"/>
    <w:rsid w:val="00822047"/>
    <w:rsid w:val="00823125"/>
    <w:rsid w:val="0082364E"/>
    <w:rsid w:val="00823769"/>
    <w:rsid w:val="00825775"/>
    <w:rsid w:val="00825B69"/>
    <w:rsid w:val="008261D0"/>
    <w:rsid w:val="0082662A"/>
    <w:rsid w:val="00830C43"/>
    <w:rsid w:val="008318D7"/>
    <w:rsid w:val="00831BF4"/>
    <w:rsid w:val="00831EE1"/>
    <w:rsid w:val="008334B8"/>
    <w:rsid w:val="008337A0"/>
    <w:rsid w:val="008337F4"/>
    <w:rsid w:val="00833B6F"/>
    <w:rsid w:val="00834FE5"/>
    <w:rsid w:val="00837CA8"/>
    <w:rsid w:val="00837DD5"/>
    <w:rsid w:val="00840949"/>
    <w:rsid w:val="00840D34"/>
    <w:rsid w:val="008418EC"/>
    <w:rsid w:val="008427BD"/>
    <w:rsid w:val="00842C46"/>
    <w:rsid w:val="00844670"/>
    <w:rsid w:val="00844BD5"/>
    <w:rsid w:val="00844D30"/>
    <w:rsid w:val="00844FF5"/>
    <w:rsid w:val="00846019"/>
    <w:rsid w:val="008478F2"/>
    <w:rsid w:val="0085029A"/>
    <w:rsid w:val="008506C8"/>
    <w:rsid w:val="00850A4D"/>
    <w:rsid w:val="00850BB4"/>
    <w:rsid w:val="00852E44"/>
    <w:rsid w:val="0085388F"/>
    <w:rsid w:val="00853BEA"/>
    <w:rsid w:val="0085486A"/>
    <w:rsid w:val="00854AA0"/>
    <w:rsid w:val="00854C07"/>
    <w:rsid w:val="00855913"/>
    <w:rsid w:val="00855AC4"/>
    <w:rsid w:val="0085656C"/>
    <w:rsid w:val="008565BC"/>
    <w:rsid w:val="008567B4"/>
    <w:rsid w:val="008601EA"/>
    <w:rsid w:val="00861558"/>
    <w:rsid w:val="0086196D"/>
    <w:rsid w:val="00863517"/>
    <w:rsid w:val="00863D15"/>
    <w:rsid w:val="0086435C"/>
    <w:rsid w:val="008647D4"/>
    <w:rsid w:val="00864A6A"/>
    <w:rsid w:val="00864E04"/>
    <w:rsid w:val="008657E7"/>
    <w:rsid w:val="00867511"/>
    <w:rsid w:val="008676F5"/>
    <w:rsid w:val="008679FA"/>
    <w:rsid w:val="008713D5"/>
    <w:rsid w:val="008721F8"/>
    <w:rsid w:val="00873199"/>
    <w:rsid w:val="008731B3"/>
    <w:rsid w:val="00874060"/>
    <w:rsid w:val="0087420D"/>
    <w:rsid w:val="00874579"/>
    <w:rsid w:val="00876007"/>
    <w:rsid w:val="008763F3"/>
    <w:rsid w:val="00876998"/>
    <w:rsid w:val="008774C1"/>
    <w:rsid w:val="00877889"/>
    <w:rsid w:val="00880AFF"/>
    <w:rsid w:val="00881A57"/>
    <w:rsid w:val="00881C58"/>
    <w:rsid w:val="00881E12"/>
    <w:rsid w:val="0088425D"/>
    <w:rsid w:val="00884302"/>
    <w:rsid w:val="00884486"/>
    <w:rsid w:val="0088452E"/>
    <w:rsid w:val="00884ECF"/>
    <w:rsid w:val="00884F77"/>
    <w:rsid w:val="0088515B"/>
    <w:rsid w:val="008859B3"/>
    <w:rsid w:val="00885A13"/>
    <w:rsid w:val="0088696A"/>
    <w:rsid w:val="0088721F"/>
    <w:rsid w:val="00887238"/>
    <w:rsid w:val="00887B5C"/>
    <w:rsid w:val="00890658"/>
    <w:rsid w:val="00890769"/>
    <w:rsid w:val="008912BB"/>
    <w:rsid w:val="00891342"/>
    <w:rsid w:val="008917DA"/>
    <w:rsid w:val="00892C95"/>
    <w:rsid w:val="008938BE"/>
    <w:rsid w:val="00894060"/>
    <w:rsid w:val="008946B4"/>
    <w:rsid w:val="00894D93"/>
    <w:rsid w:val="00895407"/>
    <w:rsid w:val="00896E2C"/>
    <w:rsid w:val="00897009"/>
    <w:rsid w:val="008A0077"/>
    <w:rsid w:val="008A0C2C"/>
    <w:rsid w:val="008A123F"/>
    <w:rsid w:val="008A15EC"/>
    <w:rsid w:val="008A28C4"/>
    <w:rsid w:val="008A2C83"/>
    <w:rsid w:val="008A3A74"/>
    <w:rsid w:val="008A52A1"/>
    <w:rsid w:val="008A5564"/>
    <w:rsid w:val="008A5AA6"/>
    <w:rsid w:val="008A5F94"/>
    <w:rsid w:val="008A65AB"/>
    <w:rsid w:val="008A6A3C"/>
    <w:rsid w:val="008A7350"/>
    <w:rsid w:val="008A7AB5"/>
    <w:rsid w:val="008B005D"/>
    <w:rsid w:val="008B0600"/>
    <w:rsid w:val="008B1804"/>
    <w:rsid w:val="008B1F1F"/>
    <w:rsid w:val="008B2117"/>
    <w:rsid w:val="008B249A"/>
    <w:rsid w:val="008B30D3"/>
    <w:rsid w:val="008B361E"/>
    <w:rsid w:val="008B36AF"/>
    <w:rsid w:val="008B51A8"/>
    <w:rsid w:val="008B5B82"/>
    <w:rsid w:val="008B5CB1"/>
    <w:rsid w:val="008B7843"/>
    <w:rsid w:val="008C0216"/>
    <w:rsid w:val="008C18BA"/>
    <w:rsid w:val="008C2BBF"/>
    <w:rsid w:val="008C2C6E"/>
    <w:rsid w:val="008C5178"/>
    <w:rsid w:val="008C54FE"/>
    <w:rsid w:val="008C5B47"/>
    <w:rsid w:val="008C6667"/>
    <w:rsid w:val="008C67C3"/>
    <w:rsid w:val="008C6E3E"/>
    <w:rsid w:val="008C735B"/>
    <w:rsid w:val="008C737D"/>
    <w:rsid w:val="008C7F41"/>
    <w:rsid w:val="008D061C"/>
    <w:rsid w:val="008D0888"/>
    <w:rsid w:val="008D1A9F"/>
    <w:rsid w:val="008D3E51"/>
    <w:rsid w:val="008D6F90"/>
    <w:rsid w:val="008D6FF9"/>
    <w:rsid w:val="008D7662"/>
    <w:rsid w:val="008D76A2"/>
    <w:rsid w:val="008D7A9D"/>
    <w:rsid w:val="008D7B7A"/>
    <w:rsid w:val="008E0D6A"/>
    <w:rsid w:val="008E19E6"/>
    <w:rsid w:val="008E1EFE"/>
    <w:rsid w:val="008E2207"/>
    <w:rsid w:val="008E2CD4"/>
    <w:rsid w:val="008E2D62"/>
    <w:rsid w:val="008E397B"/>
    <w:rsid w:val="008E3F6A"/>
    <w:rsid w:val="008E421C"/>
    <w:rsid w:val="008E4C05"/>
    <w:rsid w:val="008E6B63"/>
    <w:rsid w:val="008E6FE1"/>
    <w:rsid w:val="008E7A7D"/>
    <w:rsid w:val="008F009A"/>
    <w:rsid w:val="008F07E5"/>
    <w:rsid w:val="008F07F0"/>
    <w:rsid w:val="008F3088"/>
    <w:rsid w:val="008F358D"/>
    <w:rsid w:val="008F42FC"/>
    <w:rsid w:val="008F4544"/>
    <w:rsid w:val="008F4940"/>
    <w:rsid w:val="008F4B08"/>
    <w:rsid w:val="008F530E"/>
    <w:rsid w:val="008F5BD1"/>
    <w:rsid w:val="008F733F"/>
    <w:rsid w:val="008F78D6"/>
    <w:rsid w:val="00900137"/>
    <w:rsid w:val="00900AAE"/>
    <w:rsid w:val="0090111E"/>
    <w:rsid w:val="00901FCF"/>
    <w:rsid w:val="0090334D"/>
    <w:rsid w:val="00904C46"/>
    <w:rsid w:val="0090523D"/>
    <w:rsid w:val="009069AF"/>
    <w:rsid w:val="009069B4"/>
    <w:rsid w:val="00907D42"/>
    <w:rsid w:val="00910CC3"/>
    <w:rsid w:val="009111AC"/>
    <w:rsid w:val="0091251D"/>
    <w:rsid w:val="00912746"/>
    <w:rsid w:val="009128A1"/>
    <w:rsid w:val="009141A0"/>
    <w:rsid w:val="00914BD0"/>
    <w:rsid w:val="00915043"/>
    <w:rsid w:val="00915D97"/>
    <w:rsid w:val="009160BB"/>
    <w:rsid w:val="00916D6C"/>
    <w:rsid w:val="0091727E"/>
    <w:rsid w:val="0091737A"/>
    <w:rsid w:val="0091795F"/>
    <w:rsid w:val="00917C6C"/>
    <w:rsid w:val="00917F18"/>
    <w:rsid w:val="00920C00"/>
    <w:rsid w:val="00921795"/>
    <w:rsid w:val="0092212E"/>
    <w:rsid w:val="00922197"/>
    <w:rsid w:val="009228D7"/>
    <w:rsid w:val="00922EDD"/>
    <w:rsid w:val="00922F1E"/>
    <w:rsid w:val="00923624"/>
    <w:rsid w:val="009237AA"/>
    <w:rsid w:val="00923A66"/>
    <w:rsid w:val="00923C7D"/>
    <w:rsid w:val="00925B70"/>
    <w:rsid w:val="00926E32"/>
    <w:rsid w:val="00926E9E"/>
    <w:rsid w:val="0092735A"/>
    <w:rsid w:val="00927970"/>
    <w:rsid w:val="00927A8D"/>
    <w:rsid w:val="00927AA0"/>
    <w:rsid w:val="00927ACE"/>
    <w:rsid w:val="009304E5"/>
    <w:rsid w:val="00930535"/>
    <w:rsid w:val="009305ED"/>
    <w:rsid w:val="00930787"/>
    <w:rsid w:val="0093145D"/>
    <w:rsid w:val="00932AB8"/>
    <w:rsid w:val="00932C86"/>
    <w:rsid w:val="00932E70"/>
    <w:rsid w:val="00933781"/>
    <w:rsid w:val="009344CF"/>
    <w:rsid w:val="00934B51"/>
    <w:rsid w:val="00935E23"/>
    <w:rsid w:val="00936537"/>
    <w:rsid w:val="0093693D"/>
    <w:rsid w:val="00937C8D"/>
    <w:rsid w:val="009401E5"/>
    <w:rsid w:val="00941484"/>
    <w:rsid w:val="00941497"/>
    <w:rsid w:val="00941C41"/>
    <w:rsid w:val="00942103"/>
    <w:rsid w:val="00942DD8"/>
    <w:rsid w:val="009431E0"/>
    <w:rsid w:val="009436CB"/>
    <w:rsid w:val="0094420A"/>
    <w:rsid w:val="00944E06"/>
    <w:rsid w:val="00945658"/>
    <w:rsid w:val="0094588D"/>
    <w:rsid w:val="009459BC"/>
    <w:rsid w:val="00945D44"/>
    <w:rsid w:val="00945D75"/>
    <w:rsid w:val="0094661E"/>
    <w:rsid w:val="00946988"/>
    <w:rsid w:val="009518BD"/>
    <w:rsid w:val="009519B1"/>
    <w:rsid w:val="009526AB"/>
    <w:rsid w:val="009529FF"/>
    <w:rsid w:val="00952BAF"/>
    <w:rsid w:val="0095359A"/>
    <w:rsid w:val="009535EE"/>
    <w:rsid w:val="00953733"/>
    <w:rsid w:val="00953D13"/>
    <w:rsid w:val="00954292"/>
    <w:rsid w:val="009547BA"/>
    <w:rsid w:val="009550FD"/>
    <w:rsid w:val="009553F9"/>
    <w:rsid w:val="00955F83"/>
    <w:rsid w:val="0095658B"/>
    <w:rsid w:val="00956E25"/>
    <w:rsid w:val="0095716B"/>
    <w:rsid w:val="009575E3"/>
    <w:rsid w:val="00960A6B"/>
    <w:rsid w:val="009625C3"/>
    <w:rsid w:val="00962670"/>
    <w:rsid w:val="00964556"/>
    <w:rsid w:val="0097043B"/>
    <w:rsid w:val="0097071E"/>
    <w:rsid w:val="00970DAC"/>
    <w:rsid w:val="00971220"/>
    <w:rsid w:val="0097153B"/>
    <w:rsid w:val="00971CE8"/>
    <w:rsid w:val="00972355"/>
    <w:rsid w:val="00973588"/>
    <w:rsid w:val="00975584"/>
    <w:rsid w:val="0097581B"/>
    <w:rsid w:val="00976A98"/>
    <w:rsid w:val="0097755E"/>
    <w:rsid w:val="00977684"/>
    <w:rsid w:val="00980BBC"/>
    <w:rsid w:val="00981463"/>
    <w:rsid w:val="00981B0E"/>
    <w:rsid w:val="00982F7E"/>
    <w:rsid w:val="009836AC"/>
    <w:rsid w:val="00983952"/>
    <w:rsid w:val="00983F0B"/>
    <w:rsid w:val="00984941"/>
    <w:rsid w:val="00984CDE"/>
    <w:rsid w:val="00985000"/>
    <w:rsid w:val="00985589"/>
    <w:rsid w:val="00985AE1"/>
    <w:rsid w:val="00985E05"/>
    <w:rsid w:val="009861CB"/>
    <w:rsid w:val="00986ACB"/>
    <w:rsid w:val="00987ABE"/>
    <w:rsid w:val="00990007"/>
    <w:rsid w:val="009900AF"/>
    <w:rsid w:val="0099109A"/>
    <w:rsid w:val="00991699"/>
    <w:rsid w:val="0099186B"/>
    <w:rsid w:val="00991F45"/>
    <w:rsid w:val="00992365"/>
    <w:rsid w:val="00993B51"/>
    <w:rsid w:val="00994999"/>
    <w:rsid w:val="00995DA0"/>
    <w:rsid w:val="009963D2"/>
    <w:rsid w:val="00997051"/>
    <w:rsid w:val="00997DC5"/>
    <w:rsid w:val="009A1C32"/>
    <w:rsid w:val="009A2A85"/>
    <w:rsid w:val="009A4671"/>
    <w:rsid w:val="009A4757"/>
    <w:rsid w:val="009A4D13"/>
    <w:rsid w:val="009A54BB"/>
    <w:rsid w:val="009A6295"/>
    <w:rsid w:val="009A641B"/>
    <w:rsid w:val="009B0301"/>
    <w:rsid w:val="009B0BF3"/>
    <w:rsid w:val="009B0E30"/>
    <w:rsid w:val="009B167B"/>
    <w:rsid w:val="009B16A4"/>
    <w:rsid w:val="009B17FD"/>
    <w:rsid w:val="009B2384"/>
    <w:rsid w:val="009B35E6"/>
    <w:rsid w:val="009B44BE"/>
    <w:rsid w:val="009B4590"/>
    <w:rsid w:val="009B5E05"/>
    <w:rsid w:val="009B66BA"/>
    <w:rsid w:val="009B7755"/>
    <w:rsid w:val="009B78A5"/>
    <w:rsid w:val="009C11A4"/>
    <w:rsid w:val="009C13D1"/>
    <w:rsid w:val="009C1528"/>
    <w:rsid w:val="009C1F2F"/>
    <w:rsid w:val="009C221C"/>
    <w:rsid w:val="009C27C0"/>
    <w:rsid w:val="009C2ACF"/>
    <w:rsid w:val="009C399F"/>
    <w:rsid w:val="009C3AFC"/>
    <w:rsid w:val="009C3D1A"/>
    <w:rsid w:val="009C4A14"/>
    <w:rsid w:val="009D0A77"/>
    <w:rsid w:val="009D3C69"/>
    <w:rsid w:val="009D454F"/>
    <w:rsid w:val="009D48C1"/>
    <w:rsid w:val="009D4D5C"/>
    <w:rsid w:val="009D4E7B"/>
    <w:rsid w:val="009D5191"/>
    <w:rsid w:val="009D5327"/>
    <w:rsid w:val="009D5D52"/>
    <w:rsid w:val="009D735E"/>
    <w:rsid w:val="009D78BE"/>
    <w:rsid w:val="009D791E"/>
    <w:rsid w:val="009E0134"/>
    <w:rsid w:val="009E0281"/>
    <w:rsid w:val="009E0589"/>
    <w:rsid w:val="009E08B3"/>
    <w:rsid w:val="009E0B9D"/>
    <w:rsid w:val="009E0D23"/>
    <w:rsid w:val="009E0FF1"/>
    <w:rsid w:val="009E25F8"/>
    <w:rsid w:val="009E2617"/>
    <w:rsid w:val="009E2B9B"/>
    <w:rsid w:val="009E32F7"/>
    <w:rsid w:val="009E3305"/>
    <w:rsid w:val="009E4B49"/>
    <w:rsid w:val="009E4CCD"/>
    <w:rsid w:val="009E5CB3"/>
    <w:rsid w:val="009E6509"/>
    <w:rsid w:val="009E65AC"/>
    <w:rsid w:val="009E68DC"/>
    <w:rsid w:val="009E72CD"/>
    <w:rsid w:val="009E7703"/>
    <w:rsid w:val="009F1251"/>
    <w:rsid w:val="009F1737"/>
    <w:rsid w:val="009F23CB"/>
    <w:rsid w:val="009F2B30"/>
    <w:rsid w:val="009F2F57"/>
    <w:rsid w:val="009F4AEE"/>
    <w:rsid w:val="009F4AF3"/>
    <w:rsid w:val="009F4BE6"/>
    <w:rsid w:val="009F537F"/>
    <w:rsid w:val="009F6250"/>
    <w:rsid w:val="009F6679"/>
    <w:rsid w:val="009F6B55"/>
    <w:rsid w:val="009F7189"/>
    <w:rsid w:val="009F74C0"/>
    <w:rsid w:val="009F7BB4"/>
    <w:rsid w:val="00A00846"/>
    <w:rsid w:val="00A00EC9"/>
    <w:rsid w:val="00A02295"/>
    <w:rsid w:val="00A0292B"/>
    <w:rsid w:val="00A039D4"/>
    <w:rsid w:val="00A03BFF"/>
    <w:rsid w:val="00A03D82"/>
    <w:rsid w:val="00A045AE"/>
    <w:rsid w:val="00A04A92"/>
    <w:rsid w:val="00A05543"/>
    <w:rsid w:val="00A070C1"/>
    <w:rsid w:val="00A07263"/>
    <w:rsid w:val="00A07502"/>
    <w:rsid w:val="00A07B8B"/>
    <w:rsid w:val="00A104FA"/>
    <w:rsid w:val="00A10DF1"/>
    <w:rsid w:val="00A117BC"/>
    <w:rsid w:val="00A11E50"/>
    <w:rsid w:val="00A1224E"/>
    <w:rsid w:val="00A123D9"/>
    <w:rsid w:val="00A12C20"/>
    <w:rsid w:val="00A12F99"/>
    <w:rsid w:val="00A1330F"/>
    <w:rsid w:val="00A139BE"/>
    <w:rsid w:val="00A13D01"/>
    <w:rsid w:val="00A13E3E"/>
    <w:rsid w:val="00A166F3"/>
    <w:rsid w:val="00A1677D"/>
    <w:rsid w:val="00A1699C"/>
    <w:rsid w:val="00A16C0A"/>
    <w:rsid w:val="00A17D0A"/>
    <w:rsid w:val="00A2081E"/>
    <w:rsid w:val="00A20F32"/>
    <w:rsid w:val="00A21328"/>
    <w:rsid w:val="00A24F31"/>
    <w:rsid w:val="00A2528A"/>
    <w:rsid w:val="00A258F1"/>
    <w:rsid w:val="00A2602E"/>
    <w:rsid w:val="00A2613F"/>
    <w:rsid w:val="00A26379"/>
    <w:rsid w:val="00A27612"/>
    <w:rsid w:val="00A27BE2"/>
    <w:rsid w:val="00A27CAC"/>
    <w:rsid w:val="00A307D6"/>
    <w:rsid w:val="00A309B7"/>
    <w:rsid w:val="00A32610"/>
    <w:rsid w:val="00A3287D"/>
    <w:rsid w:val="00A33219"/>
    <w:rsid w:val="00A33864"/>
    <w:rsid w:val="00A34751"/>
    <w:rsid w:val="00A34D05"/>
    <w:rsid w:val="00A35DED"/>
    <w:rsid w:val="00A36281"/>
    <w:rsid w:val="00A37084"/>
    <w:rsid w:val="00A403D1"/>
    <w:rsid w:val="00A410DB"/>
    <w:rsid w:val="00A4159D"/>
    <w:rsid w:val="00A41C9B"/>
    <w:rsid w:val="00A42574"/>
    <w:rsid w:val="00A4272A"/>
    <w:rsid w:val="00A42792"/>
    <w:rsid w:val="00A42B32"/>
    <w:rsid w:val="00A43E2D"/>
    <w:rsid w:val="00A446C8"/>
    <w:rsid w:val="00A45574"/>
    <w:rsid w:val="00A4561F"/>
    <w:rsid w:val="00A456A3"/>
    <w:rsid w:val="00A4588A"/>
    <w:rsid w:val="00A458F5"/>
    <w:rsid w:val="00A459EF"/>
    <w:rsid w:val="00A45F0A"/>
    <w:rsid w:val="00A468B2"/>
    <w:rsid w:val="00A47124"/>
    <w:rsid w:val="00A47281"/>
    <w:rsid w:val="00A475E9"/>
    <w:rsid w:val="00A477BC"/>
    <w:rsid w:val="00A50952"/>
    <w:rsid w:val="00A51799"/>
    <w:rsid w:val="00A51CB7"/>
    <w:rsid w:val="00A52481"/>
    <w:rsid w:val="00A52559"/>
    <w:rsid w:val="00A528DE"/>
    <w:rsid w:val="00A52ECB"/>
    <w:rsid w:val="00A53064"/>
    <w:rsid w:val="00A5347B"/>
    <w:rsid w:val="00A53921"/>
    <w:rsid w:val="00A54DE6"/>
    <w:rsid w:val="00A55451"/>
    <w:rsid w:val="00A55A5C"/>
    <w:rsid w:val="00A55DC5"/>
    <w:rsid w:val="00A55E76"/>
    <w:rsid w:val="00A56671"/>
    <w:rsid w:val="00A568C1"/>
    <w:rsid w:val="00A569CB"/>
    <w:rsid w:val="00A57036"/>
    <w:rsid w:val="00A5780C"/>
    <w:rsid w:val="00A60438"/>
    <w:rsid w:val="00A60623"/>
    <w:rsid w:val="00A607FC"/>
    <w:rsid w:val="00A60909"/>
    <w:rsid w:val="00A6092F"/>
    <w:rsid w:val="00A61374"/>
    <w:rsid w:val="00A61846"/>
    <w:rsid w:val="00A6209D"/>
    <w:rsid w:val="00A620DE"/>
    <w:rsid w:val="00A6363C"/>
    <w:rsid w:val="00A636DD"/>
    <w:rsid w:val="00A64274"/>
    <w:rsid w:val="00A644AE"/>
    <w:rsid w:val="00A659A5"/>
    <w:rsid w:val="00A66AA3"/>
    <w:rsid w:val="00A67129"/>
    <w:rsid w:val="00A72705"/>
    <w:rsid w:val="00A729B8"/>
    <w:rsid w:val="00A7346D"/>
    <w:rsid w:val="00A74070"/>
    <w:rsid w:val="00A74258"/>
    <w:rsid w:val="00A754A4"/>
    <w:rsid w:val="00A75B93"/>
    <w:rsid w:val="00A75C0D"/>
    <w:rsid w:val="00A76174"/>
    <w:rsid w:val="00A76526"/>
    <w:rsid w:val="00A76E65"/>
    <w:rsid w:val="00A772AC"/>
    <w:rsid w:val="00A77638"/>
    <w:rsid w:val="00A77CD1"/>
    <w:rsid w:val="00A80760"/>
    <w:rsid w:val="00A80E5D"/>
    <w:rsid w:val="00A8146F"/>
    <w:rsid w:val="00A81944"/>
    <w:rsid w:val="00A81C3B"/>
    <w:rsid w:val="00A8282B"/>
    <w:rsid w:val="00A8350F"/>
    <w:rsid w:val="00A84416"/>
    <w:rsid w:val="00A8566C"/>
    <w:rsid w:val="00A86357"/>
    <w:rsid w:val="00A86690"/>
    <w:rsid w:val="00A86905"/>
    <w:rsid w:val="00A86D37"/>
    <w:rsid w:val="00A86FC3"/>
    <w:rsid w:val="00A90419"/>
    <w:rsid w:val="00A90443"/>
    <w:rsid w:val="00A9077E"/>
    <w:rsid w:val="00A9088F"/>
    <w:rsid w:val="00A90D49"/>
    <w:rsid w:val="00A91DDE"/>
    <w:rsid w:val="00A91F6C"/>
    <w:rsid w:val="00A94218"/>
    <w:rsid w:val="00A956B5"/>
    <w:rsid w:val="00A958EE"/>
    <w:rsid w:val="00AA0F48"/>
    <w:rsid w:val="00AA1887"/>
    <w:rsid w:val="00AA2535"/>
    <w:rsid w:val="00AA297B"/>
    <w:rsid w:val="00AA3D48"/>
    <w:rsid w:val="00AA4F7B"/>
    <w:rsid w:val="00AA59B7"/>
    <w:rsid w:val="00AA5A56"/>
    <w:rsid w:val="00AA5A6E"/>
    <w:rsid w:val="00AA6E61"/>
    <w:rsid w:val="00AA7267"/>
    <w:rsid w:val="00AA756D"/>
    <w:rsid w:val="00AA792C"/>
    <w:rsid w:val="00AA7D2A"/>
    <w:rsid w:val="00AB03DA"/>
    <w:rsid w:val="00AB27D2"/>
    <w:rsid w:val="00AB2DE6"/>
    <w:rsid w:val="00AB3D8D"/>
    <w:rsid w:val="00AB3EB8"/>
    <w:rsid w:val="00AB3ECA"/>
    <w:rsid w:val="00AB427D"/>
    <w:rsid w:val="00AB4308"/>
    <w:rsid w:val="00AB4318"/>
    <w:rsid w:val="00AB462E"/>
    <w:rsid w:val="00AB4F1F"/>
    <w:rsid w:val="00AB57A4"/>
    <w:rsid w:val="00AB6302"/>
    <w:rsid w:val="00AB7583"/>
    <w:rsid w:val="00AB7754"/>
    <w:rsid w:val="00AC08D0"/>
    <w:rsid w:val="00AC0D0B"/>
    <w:rsid w:val="00AC0DBD"/>
    <w:rsid w:val="00AC2AB6"/>
    <w:rsid w:val="00AC300D"/>
    <w:rsid w:val="00AC35CC"/>
    <w:rsid w:val="00AC425D"/>
    <w:rsid w:val="00AC4667"/>
    <w:rsid w:val="00AC4672"/>
    <w:rsid w:val="00AC4725"/>
    <w:rsid w:val="00AC48A1"/>
    <w:rsid w:val="00AC5871"/>
    <w:rsid w:val="00AC6AC7"/>
    <w:rsid w:val="00AC714C"/>
    <w:rsid w:val="00AC7925"/>
    <w:rsid w:val="00AD0916"/>
    <w:rsid w:val="00AD1FF4"/>
    <w:rsid w:val="00AD3CBC"/>
    <w:rsid w:val="00AD4CF6"/>
    <w:rsid w:val="00AD4F4B"/>
    <w:rsid w:val="00AD52CD"/>
    <w:rsid w:val="00AD58E6"/>
    <w:rsid w:val="00AD61BA"/>
    <w:rsid w:val="00AD63CF"/>
    <w:rsid w:val="00AD6AF7"/>
    <w:rsid w:val="00AD70F5"/>
    <w:rsid w:val="00AD7D14"/>
    <w:rsid w:val="00AE03A8"/>
    <w:rsid w:val="00AE099F"/>
    <w:rsid w:val="00AE1593"/>
    <w:rsid w:val="00AE2360"/>
    <w:rsid w:val="00AE2B64"/>
    <w:rsid w:val="00AE3459"/>
    <w:rsid w:val="00AE349B"/>
    <w:rsid w:val="00AE43B7"/>
    <w:rsid w:val="00AE44E5"/>
    <w:rsid w:val="00AE6D91"/>
    <w:rsid w:val="00AE6E35"/>
    <w:rsid w:val="00AE760A"/>
    <w:rsid w:val="00AF00F5"/>
    <w:rsid w:val="00AF04D4"/>
    <w:rsid w:val="00AF0A07"/>
    <w:rsid w:val="00AF108E"/>
    <w:rsid w:val="00AF20BC"/>
    <w:rsid w:val="00AF2305"/>
    <w:rsid w:val="00AF2B2A"/>
    <w:rsid w:val="00AF347D"/>
    <w:rsid w:val="00AF3609"/>
    <w:rsid w:val="00AF3683"/>
    <w:rsid w:val="00AF373B"/>
    <w:rsid w:val="00AF3B4D"/>
    <w:rsid w:val="00AF3EC6"/>
    <w:rsid w:val="00AF3FE9"/>
    <w:rsid w:val="00AF4408"/>
    <w:rsid w:val="00AF4656"/>
    <w:rsid w:val="00AF6493"/>
    <w:rsid w:val="00AF6629"/>
    <w:rsid w:val="00AF6C21"/>
    <w:rsid w:val="00B005D3"/>
    <w:rsid w:val="00B00877"/>
    <w:rsid w:val="00B01600"/>
    <w:rsid w:val="00B01842"/>
    <w:rsid w:val="00B0254C"/>
    <w:rsid w:val="00B0317A"/>
    <w:rsid w:val="00B031E8"/>
    <w:rsid w:val="00B03DB8"/>
    <w:rsid w:val="00B046E6"/>
    <w:rsid w:val="00B069CB"/>
    <w:rsid w:val="00B07863"/>
    <w:rsid w:val="00B1151A"/>
    <w:rsid w:val="00B11751"/>
    <w:rsid w:val="00B1192E"/>
    <w:rsid w:val="00B12D6E"/>
    <w:rsid w:val="00B137EE"/>
    <w:rsid w:val="00B138F1"/>
    <w:rsid w:val="00B13B65"/>
    <w:rsid w:val="00B13CAF"/>
    <w:rsid w:val="00B13F93"/>
    <w:rsid w:val="00B13F9F"/>
    <w:rsid w:val="00B14497"/>
    <w:rsid w:val="00B147A6"/>
    <w:rsid w:val="00B14A03"/>
    <w:rsid w:val="00B14BB3"/>
    <w:rsid w:val="00B14D72"/>
    <w:rsid w:val="00B15C76"/>
    <w:rsid w:val="00B167E3"/>
    <w:rsid w:val="00B16E11"/>
    <w:rsid w:val="00B17CA8"/>
    <w:rsid w:val="00B17EFC"/>
    <w:rsid w:val="00B200F1"/>
    <w:rsid w:val="00B20411"/>
    <w:rsid w:val="00B2054D"/>
    <w:rsid w:val="00B20749"/>
    <w:rsid w:val="00B212E6"/>
    <w:rsid w:val="00B21BB1"/>
    <w:rsid w:val="00B21FA3"/>
    <w:rsid w:val="00B22980"/>
    <w:rsid w:val="00B249A8"/>
    <w:rsid w:val="00B24B5E"/>
    <w:rsid w:val="00B254A8"/>
    <w:rsid w:val="00B25BAE"/>
    <w:rsid w:val="00B25FCC"/>
    <w:rsid w:val="00B25FCF"/>
    <w:rsid w:val="00B26D65"/>
    <w:rsid w:val="00B274DA"/>
    <w:rsid w:val="00B276DB"/>
    <w:rsid w:val="00B27828"/>
    <w:rsid w:val="00B27D38"/>
    <w:rsid w:val="00B27F9F"/>
    <w:rsid w:val="00B30833"/>
    <w:rsid w:val="00B313A0"/>
    <w:rsid w:val="00B31CA1"/>
    <w:rsid w:val="00B3256A"/>
    <w:rsid w:val="00B32D0F"/>
    <w:rsid w:val="00B33412"/>
    <w:rsid w:val="00B3387F"/>
    <w:rsid w:val="00B3403F"/>
    <w:rsid w:val="00B34D00"/>
    <w:rsid w:val="00B34FE3"/>
    <w:rsid w:val="00B35052"/>
    <w:rsid w:val="00B3598C"/>
    <w:rsid w:val="00B35EB0"/>
    <w:rsid w:val="00B35F7B"/>
    <w:rsid w:val="00B36188"/>
    <w:rsid w:val="00B362CC"/>
    <w:rsid w:val="00B37033"/>
    <w:rsid w:val="00B37279"/>
    <w:rsid w:val="00B3730E"/>
    <w:rsid w:val="00B3770C"/>
    <w:rsid w:val="00B401CB"/>
    <w:rsid w:val="00B4071D"/>
    <w:rsid w:val="00B40756"/>
    <w:rsid w:val="00B40C77"/>
    <w:rsid w:val="00B412C4"/>
    <w:rsid w:val="00B429FA"/>
    <w:rsid w:val="00B42D3A"/>
    <w:rsid w:val="00B43208"/>
    <w:rsid w:val="00B43924"/>
    <w:rsid w:val="00B46A6D"/>
    <w:rsid w:val="00B47F9F"/>
    <w:rsid w:val="00B5106A"/>
    <w:rsid w:val="00B517C0"/>
    <w:rsid w:val="00B526C3"/>
    <w:rsid w:val="00B5361F"/>
    <w:rsid w:val="00B53ADE"/>
    <w:rsid w:val="00B53D49"/>
    <w:rsid w:val="00B540C3"/>
    <w:rsid w:val="00B544DB"/>
    <w:rsid w:val="00B5452C"/>
    <w:rsid w:val="00B54CC9"/>
    <w:rsid w:val="00B55366"/>
    <w:rsid w:val="00B55478"/>
    <w:rsid w:val="00B55CC2"/>
    <w:rsid w:val="00B56231"/>
    <w:rsid w:val="00B562C6"/>
    <w:rsid w:val="00B57543"/>
    <w:rsid w:val="00B57A99"/>
    <w:rsid w:val="00B57E9F"/>
    <w:rsid w:val="00B60821"/>
    <w:rsid w:val="00B60F40"/>
    <w:rsid w:val="00B61037"/>
    <w:rsid w:val="00B6279C"/>
    <w:rsid w:val="00B62A72"/>
    <w:rsid w:val="00B635FC"/>
    <w:rsid w:val="00B6467E"/>
    <w:rsid w:val="00B64750"/>
    <w:rsid w:val="00B64DA2"/>
    <w:rsid w:val="00B6564E"/>
    <w:rsid w:val="00B661BF"/>
    <w:rsid w:val="00B66C6D"/>
    <w:rsid w:val="00B673FC"/>
    <w:rsid w:val="00B70228"/>
    <w:rsid w:val="00B70679"/>
    <w:rsid w:val="00B729F9"/>
    <w:rsid w:val="00B731FE"/>
    <w:rsid w:val="00B73980"/>
    <w:rsid w:val="00B74001"/>
    <w:rsid w:val="00B7463A"/>
    <w:rsid w:val="00B76670"/>
    <w:rsid w:val="00B77486"/>
    <w:rsid w:val="00B7788F"/>
    <w:rsid w:val="00B77F97"/>
    <w:rsid w:val="00B807DC"/>
    <w:rsid w:val="00B80935"/>
    <w:rsid w:val="00B809D2"/>
    <w:rsid w:val="00B80F25"/>
    <w:rsid w:val="00B81862"/>
    <w:rsid w:val="00B81BAB"/>
    <w:rsid w:val="00B83EC2"/>
    <w:rsid w:val="00B842CC"/>
    <w:rsid w:val="00B848AE"/>
    <w:rsid w:val="00B84BAB"/>
    <w:rsid w:val="00B851A4"/>
    <w:rsid w:val="00B85455"/>
    <w:rsid w:val="00B85E95"/>
    <w:rsid w:val="00B86FEF"/>
    <w:rsid w:val="00B878DF"/>
    <w:rsid w:val="00B87A5C"/>
    <w:rsid w:val="00B87B82"/>
    <w:rsid w:val="00B87CB0"/>
    <w:rsid w:val="00B87D3D"/>
    <w:rsid w:val="00B907E8"/>
    <w:rsid w:val="00B9094B"/>
    <w:rsid w:val="00B910F0"/>
    <w:rsid w:val="00B9186B"/>
    <w:rsid w:val="00B91D79"/>
    <w:rsid w:val="00B92360"/>
    <w:rsid w:val="00B9266D"/>
    <w:rsid w:val="00B941AA"/>
    <w:rsid w:val="00B949D5"/>
    <w:rsid w:val="00B94AF0"/>
    <w:rsid w:val="00B94C6B"/>
    <w:rsid w:val="00B94D13"/>
    <w:rsid w:val="00B94D27"/>
    <w:rsid w:val="00B9547E"/>
    <w:rsid w:val="00B95CC6"/>
    <w:rsid w:val="00B973D7"/>
    <w:rsid w:val="00BA0065"/>
    <w:rsid w:val="00BA0A09"/>
    <w:rsid w:val="00BA0B96"/>
    <w:rsid w:val="00BA0E59"/>
    <w:rsid w:val="00BA1A37"/>
    <w:rsid w:val="00BA23D4"/>
    <w:rsid w:val="00BA243E"/>
    <w:rsid w:val="00BA24DB"/>
    <w:rsid w:val="00BA295D"/>
    <w:rsid w:val="00BA2FB3"/>
    <w:rsid w:val="00BA3400"/>
    <w:rsid w:val="00BA341F"/>
    <w:rsid w:val="00BA3473"/>
    <w:rsid w:val="00BA38BC"/>
    <w:rsid w:val="00BA3B60"/>
    <w:rsid w:val="00BA3DAB"/>
    <w:rsid w:val="00BA4305"/>
    <w:rsid w:val="00BA4764"/>
    <w:rsid w:val="00BA499A"/>
    <w:rsid w:val="00BA5A9B"/>
    <w:rsid w:val="00BA617E"/>
    <w:rsid w:val="00BA7364"/>
    <w:rsid w:val="00BB031A"/>
    <w:rsid w:val="00BB0D52"/>
    <w:rsid w:val="00BB0E6F"/>
    <w:rsid w:val="00BB18B6"/>
    <w:rsid w:val="00BB3282"/>
    <w:rsid w:val="00BB3CF4"/>
    <w:rsid w:val="00BB4B33"/>
    <w:rsid w:val="00BB4BEA"/>
    <w:rsid w:val="00BB57EE"/>
    <w:rsid w:val="00BB5B60"/>
    <w:rsid w:val="00BB6769"/>
    <w:rsid w:val="00BB6C3F"/>
    <w:rsid w:val="00BC043F"/>
    <w:rsid w:val="00BC050A"/>
    <w:rsid w:val="00BC1175"/>
    <w:rsid w:val="00BC15A2"/>
    <w:rsid w:val="00BC24AF"/>
    <w:rsid w:val="00BC29AA"/>
    <w:rsid w:val="00BC33A8"/>
    <w:rsid w:val="00BC408F"/>
    <w:rsid w:val="00BC446B"/>
    <w:rsid w:val="00BC49FC"/>
    <w:rsid w:val="00BC4C60"/>
    <w:rsid w:val="00BC540E"/>
    <w:rsid w:val="00BC571A"/>
    <w:rsid w:val="00BC5C8F"/>
    <w:rsid w:val="00BC6CE6"/>
    <w:rsid w:val="00BC7CB7"/>
    <w:rsid w:val="00BD055B"/>
    <w:rsid w:val="00BD05A0"/>
    <w:rsid w:val="00BD0B55"/>
    <w:rsid w:val="00BD0E97"/>
    <w:rsid w:val="00BD1135"/>
    <w:rsid w:val="00BD1D23"/>
    <w:rsid w:val="00BD2A1E"/>
    <w:rsid w:val="00BD37F0"/>
    <w:rsid w:val="00BD3F04"/>
    <w:rsid w:val="00BD4A9B"/>
    <w:rsid w:val="00BD57A6"/>
    <w:rsid w:val="00BD59EE"/>
    <w:rsid w:val="00BD6FBA"/>
    <w:rsid w:val="00BD75DC"/>
    <w:rsid w:val="00BD79B9"/>
    <w:rsid w:val="00BD7AEC"/>
    <w:rsid w:val="00BE04E4"/>
    <w:rsid w:val="00BE1982"/>
    <w:rsid w:val="00BE1A5C"/>
    <w:rsid w:val="00BE1D00"/>
    <w:rsid w:val="00BE20EB"/>
    <w:rsid w:val="00BE2488"/>
    <w:rsid w:val="00BE2524"/>
    <w:rsid w:val="00BE34DB"/>
    <w:rsid w:val="00BE4483"/>
    <w:rsid w:val="00BE44B5"/>
    <w:rsid w:val="00BE5579"/>
    <w:rsid w:val="00BE5742"/>
    <w:rsid w:val="00BE5AEE"/>
    <w:rsid w:val="00BE63A0"/>
    <w:rsid w:val="00BE65FB"/>
    <w:rsid w:val="00BE7098"/>
    <w:rsid w:val="00BE7454"/>
    <w:rsid w:val="00BE7F8A"/>
    <w:rsid w:val="00BF105B"/>
    <w:rsid w:val="00BF1173"/>
    <w:rsid w:val="00BF2225"/>
    <w:rsid w:val="00BF2707"/>
    <w:rsid w:val="00BF30A9"/>
    <w:rsid w:val="00BF4A23"/>
    <w:rsid w:val="00BF5027"/>
    <w:rsid w:val="00C005F0"/>
    <w:rsid w:val="00C0067B"/>
    <w:rsid w:val="00C0165F"/>
    <w:rsid w:val="00C02BDC"/>
    <w:rsid w:val="00C03516"/>
    <w:rsid w:val="00C0356A"/>
    <w:rsid w:val="00C06313"/>
    <w:rsid w:val="00C06642"/>
    <w:rsid w:val="00C07B90"/>
    <w:rsid w:val="00C102DB"/>
    <w:rsid w:val="00C107FA"/>
    <w:rsid w:val="00C11029"/>
    <w:rsid w:val="00C11717"/>
    <w:rsid w:val="00C1173A"/>
    <w:rsid w:val="00C11B92"/>
    <w:rsid w:val="00C1247A"/>
    <w:rsid w:val="00C127BD"/>
    <w:rsid w:val="00C13808"/>
    <w:rsid w:val="00C139C8"/>
    <w:rsid w:val="00C142C7"/>
    <w:rsid w:val="00C148F4"/>
    <w:rsid w:val="00C14A51"/>
    <w:rsid w:val="00C1514B"/>
    <w:rsid w:val="00C15869"/>
    <w:rsid w:val="00C158B5"/>
    <w:rsid w:val="00C16B92"/>
    <w:rsid w:val="00C170E5"/>
    <w:rsid w:val="00C173A1"/>
    <w:rsid w:val="00C1758F"/>
    <w:rsid w:val="00C1790B"/>
    <w:rsid w:val="00C17C9D"/>
    <w:rsid w:val="00C20460"/>
    <w:rsid w:val="00C21491"/>
    <w:rsid w:val="00C225E5"/>
    <w:rsid w:val="00C2298D"/>
    <w:rsid w:val="00C229C6"/>
    <w:rsid w:val="00C23945"/>
    <w:rsid w:val="00C23C32"/>
    <w:rsid w:val="00C2448C"/>
    <w:rsid w:val="00C247B0"/>
    <w:rsid w:val="00C247F8"/>
    <w:rsid w:val="00C24812"/>
    <w:rsid w:val="00C25174"/>
    <w:rsid w:val="00C25AE1"/>
    <w:rsid w:val="00C2666D"/>
    <w:rsid w:val="00C30F69"/>
    <w:rsid w:val="00C31743"/>
    <w:rsid w:val="00C32954"/>
    <w:rsid w:val="00C331D3"/>
    <w:rsid w:val="00C332FE"/>
    <w:rsid w:val="00C3345A"/>
    <w:rsid w:val="00C35472"/>
    <w:rsid w:val="00C35A70"/>
    <w:rsid w:val="00C35CEC"/>
    <w:rsid w:val="00C36545"/>
    <w:rsid w:val="00C3716B"/>
    <w:rsid w:val="00C37289"/>
    <w:rsid w:val="00C37859"/>
    <w:rsid w:val="00C37985"/>
    <w:rsid w:val="00C401BC"/>
    <w:rsid w:val="00C40A84"/>
    <w:rsid w:val="00C4146E"/>
    <w:rsid w:val="00C438A7"/>
    <w:rsid w:val="00C4414D"/>
    <w:rsid w:val="00C4437E"/>
    <w:rsid w:val="00C44A24"/>
    <w:rsid w:val="00C451A6"/>
    <w:rsid w:val="00C45C8F"/>
    <w:rsid w:val="00C45FE3"/>
    <w:rsid w:val="00C47940"/>
    <w:rsid w:val="00C47EB0"/>
    <w:rsid w:val="00C50E6D"/>
    <w:rsid w:val="00C511F7"/>
    <w:rsid w:val="00C513C9"/>
    <w:rsid w:val="00C51DBA"/>
    <w:rsid w:val="00C5218F"/>
    <w:rsid w:val="00C5239A"/>
    <w:rsid w:val="00C52E9C"/>
    <w:rsid w:val="00C53117"/>
    <w:rsid w:val="00C53AF2"/>
    <w:rsid w:val="00C53D4D"/>
    <w:rsid w:val="00C53EF9"/>
    <w:rsid w:val="00C548D3"/>
    <w:rsid w:val="00C54B82"/>
    <w:rsid w:val="00C5659D"/>
    <w:rsid w:val="00C567A5"/>
    <w:rsid w:val="00C567B6"/>
    <w:rsid w:val="00C56825"/>
    <w:rsid w:val="00C56CB7"/>
    <w:rsid w:val="00C56E03"/>
    <w:rsid w:val="00C57849"/>
    <w:rsid w:val="00C57C12"/>
    <w:rsid w:val="00C57CF9"/>
    <w:rsid w:val="00C600D2"/>
    <w:rsid w:val="00C6070F"/>
    <w:rsid w:val="00C6072D"/>
    <w:rsid w:val="00C6099D"/>
    <w:rsid w:val="00C61A37"/>
    <w:rsid w:val="00C61AE3"/>
    <w:rsid w:val="00C62B03"/>
    <w:rsid w:val="00C634AB"/>
    <w:rsid w:val="00C6438F"/>
    <w:rsid w:val="00C64476"/>
    <w:rsid w:val="00C6458D"/>
    <w:rsid w:val="00C64BFC"/>
    <w:rsid w:val="00C661E4"/>
    <w:rsid w:val="00C66BBC"/>
    <w:rsid w:val="00C66C00"/>
    <w:rsid w:val="00C66DE0"/>
    <w:rsid w:val="00C678F4"/>
    <w:rsid w:val="00C70D84"/>
    <w:rsid w:val="00C71638"/>
    <w:rsid w:val="00C71D15"/>
    <w:rsid w:val="00C722E7"/>
    <w:rsid w:val="00C72C48"/>
    <w:rsid w:val="00C72D4E"/>
    <w:rsid w:val="00C72EEB"/>
    <w:rsid w:val="00C73526"/>
    <w:rsid w:val="00C74981"/>
    <w:rsid w:val="00C756C2"/>
    <w:rsid w:val="00C75FCB"/>
    <w:rsid w:val="00C7654C"/>
    <w:rsid w:val="00C76CE2"/>
    <w:rsid w:val="00C77CC1"/>
    <w:rsid w:val="00C816BC"/>
    <w:rsid w:val="00C82FA2"/>
    <w:rsid w:val="00C8370C"/>
    <w:rsid w:val="00C83DF8"/>
    <w:rsid w:val="00C842FC"/>
    <w:rsid w:val="00C848BD"/>
    <w:rsid w:val="00C84A95"/>
    <w:rsid w:val="00C84BC3"/>
    <w:rsid w:val="00C855D5"/>
    <w:rsid w:val="00C87296"/>
    <w:rsid w:val="00C908AE"/>
    <w:rsid w:val="00C91320"/>
    <w:rsid w:val="00C915A7"/>
    <w:rsid w:val="00C91FD6"/>
    <w:rsid w:val="00C92179"/>
    <w:rsid w:val="00C924CD"/>
    <w:rsid w:val="00C927F4"/>
    <w:rsid w:val="00C92EB9"/>
    <w:rsid w:val="00C947F9"/>
    <w:rsid w:val="00C94832"/>
    <w:rsid w:val="00C9615F"/>
    <w:rsid w:val="00C967C1"/>
    <w:rsid w:val="00CA011B"/>
    <w:rsid w:val="00CA0249"/>
    <w:rsid w:val="00CA0CCC"/>
    <w:rsid w:val="00CA11F7"/>
    <w:rsid w:val="00CA1559"/>
    <w:rsid w:val="00CA273B"/>
    <w:rsid w:val="00CA296A"/>
    <w:rsid w:val="00CA492D"/>
    <w:rsid w:val="00CA4CFC"/>
    <w:rsid w:val="00CA5E3D"/>
    <w:rsid w:val="00CA6051"/>
    <w:rsid w:val="00CA6B77"/>
    <w:rsid w:val="00CA70B5"/>
    <w:rsid w:val="00CB0696"/>
    <w:rsid w:val="00CB14FF"/>
    <w:rsid w:val="00CB1615"/>
    <w:rsid w:val="00CB1A58"/>
    <w:rsid w:val="00CB1D4C"/>
    <w:rsid w:val="00CB3A5F"/>
    <w:rsid w:val="00CB46EF"/>
    <w:rsid w:val="00CB4EB3"/>
    <w:rsid w:val="00CB5398"/>
    <w:rsid w:val="00CB5BFF"/>
    <w:rsid w:val="00CB6514"/>
    <w:rsid w:val="00CB6C04"/>
    <w:rsid w:val="00CB74AF"/>
    <w:rsid w:val="00CC0164"/>
    <w:rsid w:val="00CC1D90"/>
    <w:rsid w:val="00CC1FE9"/>
    <w:rsid w:val="00CC3388"/>
    <w:rsid w:val="00CC3DAF"/>
    <w:rsid w:val="00CC4601"/>
    <w:rsid w:val="00CC4B39"/>
    <w:rsid w:val="00CC4F35"/>
    <w:rsid w:val="00CC4F4E"/>
    <w:rsid w:val="00CC5335"/>
    <w:rsid w:val="00CC6821"/>
    <w:rsid w:val="00CC6EB6"/>
    <w:rsid w:val="00CC7A74"/>
    <w:rsid w:val="00CC7DE6"/>
    <w:rsid w:val="00CD0037"/>
    <w:rsid w:val="00CD0E12"/>
    <w:rsid w:val="00CD0FF5"/>
    <w:rsid w:val="00CD2D5D"/>
    <w:rsid w:val="00CD2F65"/>
    <w:rsid w:val="00CD3CF8"/>
    <w:rsid w:val="00CD41C7"/>
    <w:rsid w:val="00CD5990"/>
    <w:rsid w:val="00CD5FBA"/>
    <w:rsid w:val="00CD667D"/>
    <w:rsid w:val="00CD7099"/>
    <w:rsid w:val="00CE08FA"/>
    <w:rsid w:val="00CE2FA9"/>
    <w:rsid w:val="00CE49E2"/>
    <w:rsid w:val="00CE4B10"/>
    <w:rsid w:val="00CE4FE5"/>
    <w:rsid w:val="00CE54F5"/>
    <w:rsid w:val="00CE5AF9"/>
    <w:rsid w:val="00CE6054"/>
    <w:rsid w:val="00CE687C"/>
    <w:rsid w:val="00CE6B00"/>
    <w:rsid w:val="00CE72F7"/>
    <w:rsid w:val="00CE736A"/>
    <w:rsid w:val="00CE763F"/>
    <w:rsid w:val="00CE7DC2"/>
    <w:rsid w:val="00CE7E17"/>
    <w:rsid w:val="00CF0502"/>
    <w:rsid w:val="00CF078F"/>
    <w:rsid w:val="00CF0B40"/>
    <w:rsid w:val="00CF0D7A"/>
    <w:rsid w:val="00CF1694"/>
    <w:rsid w:val="00CF3660"/>
    <w:rsid w:val="00CF3A55"/>
    <w:rsid w:val="00CF3A9D"/>
    <w:rsid w:val="00CF5D95"/>
    <w:rsid w:val="00CF6146"/>
    <w:rsid w:val="00CF626F"/>
    <w:rsid w:val="00CF6B99"/>
    <w:rsid w:val="00CF7DE1"/>
    <w:rsid w:val="00D0018C"/>
    <w:rsid w:val="00D0063F"/>
    <w:rsid w:val="00D00A4F"/>
    <w:rsid w:val="00D00E56"/>
    <w:rsid w:val="00D01680"/>
    <w:rsid w:val="00D01907"/>
    <w:rsid w:val="00D01ABB"/>
    <w:rsid w:val="00D024D6"/>
    <w:rsid w:val="00D02D6C"/>
    <w:rsid w:val="00D02D8B"/>
    <w:rsid w:val="00D04514"/>
    <w:rsid w:val="00D04C68"/>
    <w:rsid w:val="00D04CDF"/>
    <w:rsid w:val="00D04DB0"/>
    <w:rsid w:val="00D05709"/>
    <w:rsid w:val="00D06920"/>
    <w:rsid w:val="00D069EE"/>
    <w:rsid w:val="00D10B7C"/>
    <w:rsid w:val="00D121B7"/>
    <w:rsid w:val="00D13350"/>
    <w:rsid w:val="00D13374"/>
    <w:rsid w:val="00D14D46"/>
    <w:rsid w:val="00D15A94"/>
    <w:rsid w:val="00D15DC8"/>
    <w:rsid w:val="00D16278"/>
    <w:rsid w:val="00D17121"/>
    <w:rsid w:val="00D17A7F"/>
    <w:rsid w:val="00D21BCD"/>
    <w:rsid w:val="00D22604"/>
    <w:rsid w:val="00D22A43"/>
    <w:rsid w:val="00D22E9D"/>
    <w:rsid w:val="00D230F9"/>
    <w:rsid w:val="00D23CA2"/>
    <w:rsid w:val="00D23D96"/>
    <w:rsid w:val="00D24D7D"/>
    <w:rsid w:val="00D25222"/>
    <w:rsid w:val="00D2528F"/>
    <w:rsid w:val="00D25EC5"/>
    <w:rsid w:val="00D263E6"/>
    <w:rsid w:val="00D26968"/>
    <w:rsid w:val="00D2758D"/>
    <w:rsid w:val="00D311E2"/>
    <w:rsid w:val="00D31694"/>
    <w:rsid w:val="00D31ADB"/>
    <w:rsid w:val="00D32DE9"/>
    <w:rsid w:val="00D33AB0"/>
    <w:rsid w:val="00D3424D"/>
    <w:rsid w:val="00D344A3"/>
    <w:rsid w:val="00D344B6"/>
    <w:rsid w:val="00D34826"/>
    <w:rsid w:val="00D35679"/>
    <w:rsid w:val="00D3633A"/>
    <w:rsid w:val="00D375D0"/>
    <w:rsid w:val="00D4017F"/>
    <w:rsid w:val="00D405A5"/>
    <w:rsid w:val="00D40E50"/>
    <w:rsid w:val="00D411DD"/>
    <w:rsid w:val="00D421E3"/>
    <w:rsid w:val="00D426D3"/>
    <w:rsid w:val="00D42F61"/>
    <w:rsid w:val="00D4464F"/>
    <w:rsid w:val="00D45335"/>
    <w:rsid w:val="00D475D3"/>
    <w:rsid w:val="00D47B92"/>
    <w:rsid w:val="00D47D42"/>
    <w:rsid w:val="00D50C0E"/>
    <w:rsid w:val="00D50DB7"/>
    <w:rsid w:val="00D51B1A"/>
    <w:rsid w:val="00D52040"/>
    <w:rsid w:val="00D527ED"/>
    <w:rsid w:val="00D5325E"/>
    <w:rsid w:val="00D538E6"/>
    <w:rsid w:val="00D5475B"/>
    <w:rsid w:val="00D558C6"/>
    <w:rsid w:val="00D55944"/>
    <w:rsid w:val="00D56F54"/>
    <w:rsid w:val="00D6028C"/>
    <w:rsid w:val="00D60A59"/>
    <w:rsid w:val="00D6109A"/>
    <w:rsid w:val="00D624E3"/>
    <w:rsid w:val="00D63797"/>
    <w:rsid w:val="00D63F49"/>
    <w:rsid w:val="00D64751"/>
    <w:rsid w:val="00D64A84"/>
    <w:rsid w:val="00D64C86"/>
    <w:rsid w:val="00D64D8A"/>
    <w:rsid w:val="00D6582D"/>
    <w:rsid w:val="00D663F4"/>
    <w:rsid w:val="00D6712A"/>
    <w:rsid w:val="00D676A3"/>
    <w:rsid w:val="00D70093"/>
    <w:rsid w:val="00D70C54"/>
    <w:rsid w:val="00D713CC"/>
    <w:rsid w:val="00D71EBD"/>
    <w:rsid w:val="00D72367"/>
    <w:rsid w:val="00D72552"/>
    <w:rsid w:val="00D72DFE"/>
    <w:rsid w:val="00D72F28"/>
    <w:rsid w:val="00D74903"/>
    <w:rsid w:val="00D74C6E"/>
    <w:rsid w:val="00D74CD7"/>
    <w:rsid w:val="00D74F1C"/>
    <w:rsid w:val="00D759CB"/>
    <w:rsid w:val="00D75AFA"/>
    <w:rsid w:val="00D761FC"/>
    <w:rsid w:val="00D76D6A"/>
    <w:rsid w:val="00D807F5"/>
    <w:rsid w:val="00D819F8"/>
    <w:rsid w:val="00D81B56"/>
    <w:rsid w:val="00D81C65"/>
    <w:rsid w:val="00D82480"/>
    <w:rsid w:val="00D82B8B"/>
    <w:rsid w:val="00D837D5"/>
    <w:rsid w:val="00D83CD7"/>
    <w:rsid w:val="00D85157"/>
    <w:rsid w:val="00D85FDB"/>
    <w:rsid w:val="00D86183"/>
    <w:rsid w:val="00D86486"/>
    <w:rsid w:val="00D86AE9"/>
    <w:rsid w:val="00D86F66"/>
    <w:rsid w:val="00D87746"/>
    <w:rsid w:val="00D87B50"/>
    <w:rsid w:val="00D87C20"/>
    <w:rsid w:val="00D91E06"/>
    <w:rsid w:val="00D92414"/>
    <w:rsid w:val="00D92C85"/>
    <w:rsid w:val="00D947B0"/>
    <w:rsid w:val="00D948B9"/>
    <w:rsid w:val="00D9525A"/>
    <w:rsid w:val="00D95419"/>
    <w:rsid w:val="00D95429"/>
    <w:rsid w:val="00D95E5D"/>
    <w:rsid w:val="00DA07D0"/>
    <w:rsid w:val="00DA0FCA"/>
    <w:rsid w:val="00DA14D2"/>
    <w:rsid w:val="00DA1F84"/>
    <w:rsid w:val="00DA2DC2"/>
    <w:rsid w:val="00DA344E"/>
    <w:rsid w:val="00DA5195"/>
    <w:rsid w:val="00DA5567"/>
    <w:rsid w:val="00DA55A8"/>
    <w:rsid w:val="00DA5632"/>
    <w:rsid w:val="00DA61BF"/>
    <w:rsid w:val="00DA6364"/>
    <w:rsid w:val="00DA6871"/>
    <w:rsid w:val="00DA7385"/>
    <w:rsid w:val="00DB1669"/>
    <w:rsid w:val="00DB16E1"/>
    <w:rsid w:val="00DB1915"/>
    <w:rsid w:val="00DB1B06"/>
    <w:rsid w:val="00DB1F44"/>
    <w:rsid w:val="00DB2E87"/>
    <w:rsid w:val="00DB441D"/>
    <w:rsid w:val="00DB4F7B"/>
    <w:rsid w:val="00DB5198"/>
    <w:rsid w:val="00DB5723"/>
    <w:rsid w:val="00DB58E8"/>
    <w:rsid w:val="00DB61F2"/>
    <w:rsid w:val="00DB65AE"/>
    <w:rsid w:val="00DB7261"/>
    <w:rsid w:val="00DC063A"/>
    <w:rsid w:val="00DC0ECF"/>
    <w:rsid w:val="00DC1868"/>
    <w:rsid w:val="00DC2257"/>
    <w:rsid w:val="00DC2DCF"/>
    <w:rsid w:val="00DC31E1"/>
    <w:rsid w:val="00DC376F"/>
    <w:rsid w:val="00DC4831"/>
    <w:rsid w:val="00DC4C2E"/>
    <w:rsid w:val="00DC5806"/>
    <w:rsid w:val="00DC66C9"/>
    <w:rsid w:val="00DC6F42"/>
    <w:rsid w:val="00DC74AF"/>
    <w:rsid w:val="00DC7806"/>
    <w:rsid w:val="00DC7B95"/>
    <w:rsid w:val="00DC7D35"/>
    <w:rsid w:val="00DD199F"/>
    <w:rsid w:val="00DD1B12"/>
    <w:rsid w:val="00DD2341"/>
    <w:rsid w:val="00DD25CA"/>
    <w:rsid w:val="00DD28B4"/>
    <w:rsid w:val="00DD2E1D"/>
    <w:rsid w:val="00DD3381"/>
    <w:rsid w:val="00DD3671"/>
    <w:rsid w:val="00DD3B72"/>
    <w:rsid w:val="00DD4212"/>
    <w:rsid w:val="00DD4394"/>
    <w:rsid w:val="00DD43B4"/>
    <w:rsid w:val="00DD4916"/>
    <w:rsid w:val="00DD57F9"/>
    <w:rsid w:val="00DD69F3"/>
    <w:rsid w:val="00DD6A83"/>
    <w:rsid w:val="00DD6B9E"/>
    <w:rsid w:val="00DE1111"/>
    <w:rsid w:val="00DE1A6F"/>
    <w:rsid w:val="00DE1F1D"/>
    <w:rsid w:val="00DE3A7B"/>
    <w:rsid w:val="00DE5473"/>
    <w:rsid w:val="00DE5527"/>
    <w:rsid w:val="00DE5841"/>
    <w:rsid w:val="00DE589C"/>
    <w:rsid w:val="00DE5AC5"/>
    <w:rsid w:val="00DE68CD"/>
    <w:rsid w:val="00DE728F"/>
    <w:rsid w:val="00DE7E5C"/>
    <w:rsid w:val="00DF1725"/>
    <w:rsid w:val="00DF187B"/>
    <w:rsid w:val="00DF1ABF"/>
    <w:rsid w:val="00DF1AC3"/>
    <w:rsid w:val="00DF1AF7"/>
    <w:rsid w:val="00DF2231"/>
    <w:rsid w:val="00DF2EF1"/>
    <w:rsid w:val="00DF32B8"/>
    <w:rsid w:val="00DF381B"/>
    <w:rsid w:val="00DF383A"/>
    <w:rsid w:val="00DF43D7"/>
    <w:rsid w:val="00DF4414"/>
    <w:rsid w:val="00DF4A9F"/>
    <w:rsid w:val="00DF4EA3"/>
    <w:rsid w:val="00DF5226"/>
    <w:rsid w:val="00DF5E81"/>
    <w:rsid w:val="00DF693E"/>
    <w:rsid w:val="00DF7BCC"/>
    <w:rsid w:val="00E00197"/>
    <w:rsid w:val="00E0126B"/>
    <w:rsid w:val="00E01479"/>
    <w:rsid w:val="00E017A9"/>
    <w:rsid w:val="00E019C4"/>
    <w:rsid w:val="00E0227D"/>
    <w:rsid w:val="00E02BF2"/>
    <w:rsid w:val="00E02C60"/>
    <w:rsid w:val="00E02E46"/>
    <w:rsid w:val="00E030C2"/>
    <w:rsid w:val="00E03640"/>
    <w:rsid w:val="00E03690"/>
    <w:rsid w:val="00E03D0D"/>
    <w:rsid w:val="00E03D12"/>
    <w:rsid w:val="00E04C9B"/>
    <w:rsid w:val="00E054DF"/>
    <w:rsid w:val="00E059F6"/>
    <w:rsid w:val="00E05A0C"/>
    <w:rsid w:val="00E05C52"/>
    <w:rsid w:val="00E05DF4"/>
    <w:rsid w:val="00E06D81"/>
    <w:rsid w:val="00E07692"/>
    <w:rsid w:val="00E07705"/>
    <w:rsid w:val="00E07EC6"/>
    <w:rsid w:val="00E10C45"/>
    <w:rsid w:val="00E10F17"/>
    <w:rsid w:val="00E10F95"/>
    <w:rsid w:val="00E11106"/>
    <w:rsid w:val="00E134A9"/>
    <w:rsid w:val="00E139AE"/>
    <w:rsid w:val="00E13B54"/>
    <w:rsid w:val="00E13CBC"/>
    <w:rsid w:val="00E14F14"/>
    <w:rsid w:val="00E15587"/>
    <w:rsid w:val="00E15B6E"/>
    <w:rsid w:val="00E1608B"/>
    <w:rsid w:val="00E167B7"/>
    <w:rsid w:val="00E176E8"/>
    <w:rsid w:val="00E21A04"/>
    <w:rsid w:val="00E23018"/>
    <w:rsid w:val="00E231E2"/>
    <w:rsid w:val="00E251F9"/>
    <w:rsid w:val="00E25CA4"/>
    <w:rsid w:val="00E25D26"/>
    <w:rsid w:val="00E26005"/>
    <w:rsid w:val="00E262C1"/>
    <w:rsid w:val="00E2631A"/>
    <w:rsid w:val="00E26C61"/>
    <w:rsid w:val="00E27206"/>
    <w:rsid w:val="00E27370"/>
    <w:rsid w:val="00E27F04"/>
    <w:rsid w:val="00E30075"/>
    <w:rsid w:val="00E306F5"/>
    <w:rsid w:val="00E30734"/>
    <w:rsid w:val="00E315FB"/>
    <w:rsid w:val="00E318B3"/>
    <w:rsid w:val="00E32F2C"/>
    <w:rsid w:val="00E33B9E"/>
    <w:rsid w:val="00E33BC6"/>
    <w:rsid w:val="00E34A25"/>
    <w:rsid w:val="00E34AF1"/>
    <w:rsid w:val="00E34F0D"/>
    <w:rsid w:val="00E35136"/>
    <w:rsid w:val="00E35364"/>
    <w:rsid w:val="00E35537"/>
    <w:rsid w:val="00E35648"/>
    <w:rsid w:val="00E3593A"/>
    <w:rsid w:val="00E365D9"/>
    <w:rsid w:val="00E36D71"/>
    <w:rsid w:val="00E374D7"/>
    <w:rsid w:val="00E37958"/>
    <w:rsid w:val="00E400EB"/>
    <w:rsid w:val="00E40532"/>
    <w:rsid w:val="00E41207"/>
    <w:rsid w:val="00E42306"/>
    <w:rsid w:val="00E43B73"/>
    <w:rsid w:val="00E43C6F"/>
    <w:rsid w:val="00E468B1"/>
    <w:rsid w:val="00E46E56"/>
    <w:rsid w:val="00E478F0"/>
    <w:rsid w:val="00E47B39"/>
    <w:rsid w:val="00E507E9"/>
    <w:rsid w:val="00E513B0"/>
    <w:rsid w:val="00E515ED"/>
    <w:rsid w:val="00E524C6"/>
    <w:rsid w:val="00E52FFA"/>
    <w:rsid w:val="00E53250"/>
    <w:rsid w:val="00E53DA1"/>
    <w:rsid w:val="00E53DE9"/>
    <w:rsid w:val="00E53F23"/>
    <w:rsid w:val="00E54498"/>
    <w:rsid w:val="00E54F49"/>
    <w:rsid w:val="00E5504D"/>
    <w:rsid w:val="00E569E1"/>
    <w:rsid w:val="00E56A9D"/>
    <w:rsid w:val="00E5792A"/>
    <w:rsid w:val="00E57A88"/>
    <w:rsid w:val="00E57D35"/>
    <w:rsid w:val="00E57EC6"/>
    <w:rsid w:val="00E60622"/>
    <w:rsid w:val="00E607E4"/>
    <w:rsid w:val="00E60E1F"/>
    <w:rsid w:val="00E6233F"/>
    <w:rsid w:val="00E62ADE"/>
    <w:rsid w:val="00E633A6"/>
    <w:rsid w:val="00E6496D"/>
    <w:rsid w:val="00E64AFF"/>
    <w:rsid w:val="00E65C6C"/>
    <w:rsid w:val="00E66F45"/>
    <w:rsid w:val="00E66FD3"/>
    <w:rsid w:val="00E674D6"/>
    <w:rsid w:val="00E703FC"/>
    <w:rsid w:val="00E71122"/>
    <w:rsid w:val="00E71180"/>
    <w:rsid w:val="00E71B48"/>
    <w:rsid w:val="00E739FA"/>
    <w:rsid w:val="00E73F8A"/>
    <w:rsid w:val="00E742CA"/>
    <w:rsid w:val="00E74323"/>
    <w:rsid w:val="00E7458B"/>
    <w:rsid w:val="00E74DD6"/>
    <w:rsid w:val="00E75139"/>
    <w:rsid w:val="00E75AF0"/>
    <w:rsid w:val="00E76306"/>
    <w:rsid w:val="00E76A13"/>
    <w:rsid w:val="00E77247"/>
    <w:rsid w:val="00E7738A"/>
    <w:rsid w:val="00E77CB4"/>
    <w:rsid w:val="00E80065"/>
    <w:rsid w:val="00E80126"/>
    <w:rsid w:val="00E80616"/>
    <w:rsid w:val="00E81FD5"/>
    <w:rsid w:val="00E8292E"/>
    <w:rsid w:val="00E84B81"/>
    <w:rsid w:val="00E86EDD"/>
    <w:rsid w:val="00E902E2"/>
    <w:rsid w:val="00E905A6"/>
    <w:rsid w:val="00E90FF3"/>
    <w:rsid w:val="00E91889"/>
    <w:rsid w:val="00E91A7F"/>
    <w:rsid w:val="00E91E71"/>
    <w:rsid w:val="00E920A7"/>
    <w:rsid w:val="00E92416"/>
    <w:rsid w:val="00E92674"/>
    <w:rsid w:val="00E937A0"/>
    <w:rsid w:val="00E9440D"/>
    <w:rsid w:val="00E9453D"/>
    <w:rsid w:val="00E94CD9"/>
    <w:rsid w:val="00E95AEE"/>
    <w:rsid w:val="00E9693C"/>
    <w:rsid w:val="00E972E3"/>
    <w:rsid w:val="00E97502"/>
    <w:rsid w:val="00E97D24"/>
    <w:rsid w:val="00E97D9C"/>
    <w:rsid w:val="00EA028F"/>
    <w:rsid w:val="00EA0734"/>
    <w:rsid w:val="00EA0F47"/>
    <w:rsid w:val="00EA2A25"/>
    <w:rsid w:val="00EA2B45"/>
    <w:rsid w:val="00EA4396"/>
    <w:rsid w:val="00EA4D43"/>
    <w:rsid w:val="00EA5C2B"/>
    <w:rsid w:val="00EA65AB"/>
    <w:rsid w:val="00EA6853"/>
    <w:rsid w:val="00EA75AF"/>
    <w:rsid w:val="00EB00D7"/>
    <w:rsid w:val="00EB0D65"/>
    <w:rsid w:val="00EB1389"/>
    <w:rsid w:val="00EB18E7"/>
    <w:rsid w:val="00EB1BED"/>
    <w:rsid w:val="00EB1FF7"/>
    <w:rsid w:val="00EB27ED"/>
    <w:rsid w:val="00EB29F1"/>
    <w:rsid w:val="00EB2A1A"/>
    <w:rsid w:val="00EB362B"/>
    <w:rsid w:val="00EB374D"/>
    <w:rsid w:val="00EB4E97"/>
    <w:rsid w:val="00EB4FAD"/>
    <w:rsid w:val="00EB526E"/>
    <w:rsid w:val="00EB5C8B"/>
    <w:rsid w:val="00EB5FD0"/>
    <w:rsid w:val="00EB61C6"/>
    <w:rsid w:val="00EB7D23"/>
    <w:rsid w:val="00EC06DD"/>
    <w:rsid w:val="00EC1A9F"/>
    <w:rsid w:val="00EC264B"/>
    <w:rsid w:val="00EC29C5"/>
    <w:rsid w:val="00EC2D7E"/>
    <w:rsid w:val="00EC4667"/>
    <w:rsid w:val="00EC4A37"/>
    <w:rsid w:val="00EC546B"/>
    <w:rsid w:val="00EC5BB4"/>
    <w:rsid w:val="00EC5F88"/>
    <w:rsid w:val="00EC7014"/>
    <w:rsid w:val="00EC70E0"/>
    <w:rsid w:val="00EC7E1A"/>
    <w:rsid w:val="00ED0976"/>
    <w:rsid w:val="00ED137E"/>
    <w:rsid w:val="00ED1CAA"/>
    <w:rsid w:val="00ED1CDD"/>
    <w:rsid w:val="00ED2834"/>
    <w:rsid w:val="00ED344B"/>
    <w:rsid w:val="00ED3451"/>
    <w:rsid w:val="00ED353A"/>
    <w:rsid w:val="00ED3F5B"/>
    <w:rsid w:val="00ED413A"/>
    <w:rsid w:val="00ED4489"/>
    <w:rsid w:val="00ED54D7"/>
    <w:rsid w:val="00ED560C"/>
    <w:rsid w:val="00ED597D"/>
    <w:rsid w:val="00ED5B9E"/>
    <w:rsid w:val="00ED639E"/>
    <w:rsid w:val="00ED7625"/>
    <w:rsid w:val="00EE0121"/>
    <w:rsid w:val="00EE284D"/>
    <w:rsid w:val="00EE3A9A"/>
    <w:rsid w:val="00EE417F"/>
    <w:rsid w:val="00EE50F3"/>
    <w:rsid w:val="00EE601A"/>
    <w:rsid w:val="00EE7987"/>
    <w:rsid w:val="00EF085D"/>
    <w:rsid w:val="00EF08F5"/>
    <w:rsid w:val="00EF0A2A"/>
    <w:rsid w:val="00EF17A4"/>
    <w:rsid w:val="00EF28A7"/>
    <w:rsid w:val="00EF4A31"/>
    <w:rsid w:val="00EF525D"/>
    <w:rsid w:val="00EF5D3E"/>
    <w:rsid w:val="00EF7B44"/>
    <w:rsid w:val="00F00A54"/>
    <w:rsid w:val="00F0181B"/>
    <w:rsid w:val="00F01A5D"/>
    <w:rsid w:val="00F02126"/>
    <w:rsid w:val="00F02EB3"/>
    <w:rsid w:val="00F04AF0"/>
    <w:rsid w:val="00F0524C"/>
    <w:rsid w:val="00F0556D"/>
    <w:rsid w:val="00F061C2"/>
    <w:rsid w:val="00F077D5"/>
    <w:rsid w:val="00F07DF4"/>
    <w:rsid w:val="00F11EC2"/>
    <w:rsid w:val="00F11F20"/>
    <w:rsid w:val="00F13014"/>
    <w:rsid w:val="00F13BFC"/>
    <w:rsid w:val="00F14CAF"/>
    <w:rsid w:val="00F1610F"/>
    <w:rsid w:val="00F16793"/>
    <w:rsid w:val="00F16CA0"/>
    <w:rsid w:val="00F17A74"/>
    <w:rsid w:val="00F21167"/>
    <w:rsid w:val="00F21787"/>
    <w:rsid w:val="00F226A5"/>
    <w:rsid w:val="00F23126"/>
    <w:rsid w:val="00F2419D"/>
    <w:rsid w:val="00F24745"/>
    <w:rsid w:val="00F249F9"/>
    <w:rsid w:val="00F24AD3"/>
    <w:rsid w:val="00F24FD0"/>
    <w:rsid w:val="00F250BE"/>
    <w:rsid w:val="00F25128"/>
    <w:rsid w:val="00F25241"/>
    <w:rsid w:val="00F256F7"/>
    <w:rsid w:val="00F25800"/>
    <w:rsid w:val="00F27056"/>
    <w:rsid w:val="00F274CF"/>
    <w:rsid w:val="00F27D03"/>
    <w:rsid w:val="00F31382"/>
    <w:rsid w:val="00F31638"/>
    <w:rsid w:val="00F31DDE"/>
    <w:rsid w:val="00F32FA2"/>
    <w:rsid w:val="00F33AD1"/>
    <w:rsid w:val="00F34D06"/>
    <w:rsid w:val="00F3517A"/>
    <w:rsid w:val="00F35E4B"/>
    <w:rsid w:val="00F366CD"/>
    <w:rsid w:val="00F36CBF"/>
    <w:rsid w:val="00F37543"/>
    <w:rsid w:val="00F418D6"/>
    <w:rsid w:val="00F420E6"/>
    <w:rsid w:val="00F42C44"/>
    <w:rsid w:val="00F42F2F"/>
    <w:rsid w:val="00F433B7"/>
    <w:rsid w:val="00F43798"/>
    <w:rsid w:val="00F43E2A"/>
    <w:rsid w:val="00F44A95"/>
    <w:rsid w:val="00F45513"/>
    <w:rsid w:val="00F4553A"/>
    <w:rsid w:val="00F45A3A"/>
    <w:rsid w:val="00F45C70"/>
    <w:rsid w:val="00F45E5C"/>
    <w:rsid w:val="00F467D9"/>
    <w:rsid w:val="00F46928"/>
    <w:rsid w:val="00F47672"/>
    <w:rsid w:val="00F50514"/>
    <w:rsid w:val="00F50C74"/>
    <w:rsid w:val="00F51BD4"/>
    <w:rsid w:val="00F527BB"/>
    <w:rsid w:val="00F52CDA"/>
    <w:rsid w:val="00F53404"/>
    <w:rsid w:val="00F5356D"/>
    <w:rsid w:val="00F539C0"/>
    <w:rsid w:val="00F53B26"/>
    <w:rsid w:val="00F54936"/>
    <w:rsid w:val="00F54EFB"/>
    <w:rsid w:val="00F55178"/>
    <w:rsid w:val="00F55E79"/>
    <w:rsid w:val="00F56615"/>
    <w:rsid w:val="00F5680E"/>
    <w:rsid w:val="00F56B88"/>
    <w:rsid w:val="00F57293"/>
    <w:rsid w:val="00F57653"/>
    <w:rsid w:val="00F57C96"/>
    <w:rsid w:val="00F60638"/>
    <w:rsid w:val="00F60D84"/>
    <w:rsid w:val="00F60DA4"/>
    <w:rsid w:val="00F61238"/>
    <w:rsid w:val="00F64310"/>
    <w:rsid w:val="00F644AF"/>
    <w:rsid w:val="00F64BB0"/>
    <w:rsid w:val="00F64FAA"/>
    <w:rsid w:val="00F657CF"/>
    <w:rsid w:val="00F6602F"/>
    <w:rsid w:val="00F678EE"/>
    <w:rsid w:val="00F67B79"/>
    <w:rsid w:val="00F67C3C"/>
    <w:rsid w:val="00F67F21"/>
    <w:rsid w:val="00F705CD"/>
    <w:rsid w:val="00F7069E"/>
    <w:rsid w:val="00F7122C"/>
    <w:rsid w:val="00F72101"/>
    <w:rsid w:val="00F72AB2"/>
    <w:rsid w:val="00F73622"/>
    <w:rsid w:val="00F74148"/>
    <w:rsid w:val="00F752D3"/>
    <w:rsid w:val="00F7566D"/>
    <w:rsid w:val="00F76AEA"/>
    <w:rsid w:val="00F776F1"/>
    <w:rsid w:val="00F7777D"/>
    <w:rsid w:val="00F77DC5"/>
    <w:rsid w:val="00F8049C"/>
    <w:rsid w:val="00F80623"/>
    <w:rsid w:val="00F807F8"/>
    <w:rsid w:val="00F80AD0"/>
    <w:rsid w:val="00F80BC1"/>
    <w:rsid w:val="00F80BCC"/>
    <w:rsid w:val="00F828A9"/>
    <w:rsid w:val="00F82A13"/>
    <w:rsid w:val="00F831F3"/>
    <w:rsid w:val="00F8329F"/>
    <w:rsid w:val="00F836E0"/>
    <w:rsid w:val="00F83C72"/>
    <w:rsid w:val="00F846FB"/>
    <w:rsid w:val="00F849C2"/>
    <w:rsid w:val="00F84B38"/>
    <w:rsid w:val="00F84E9C"/>
    <w:rsid w:val="00F857CE"/>
    <w:rsid w:val="00F87AFB"/>
    <w:rsid w:val="00F90009"/>
    <w:rsid w:val="00F914E7"/>
    <w:rsid w:val="00F91C84"/>
    <w:rsid w:val="00F92B20"/>
    <w:rsid w:val="00F94816"/>
    <w:rsid w:val="00F948A0"/>
    <w:rsid w:val="00F94AF0"/>
    <w:rsid w:val="00F94FBE"/>
    <w:rsid w:val="00F9584F"/>
    <w:rsid w:val="00F95AB1"/>
    <w:rsid w:val="00F95AE1"/>
    <w:rsid w:val="00F95C48"/>
    <w:rsid w:val="00F95E3D"/>
    <w:rsid w:val="00F96491"/>
    <w:rsid w:val="00F96580"/>
    <w:rsid w:val="00F97103"/>
    <w:rsid w:val="00F977C9"/>
    <w:rsid w:val="00F97AC5"/>
    <w:rsid w:val="00F97DF3"/>
    <w:rsid w:val="00F97EA9"/>
    <w:rsid w:val="00FA068D"/>
    <w:rsid w:val="00FA0CB8"/>
    <w:rsid w:val="00FA1DC9"/>
    <w:rsid w:val="00FA271C"/>
    <w:rsid w:val="00FA2ABD"/>
    <w:rsid w:val="00FA2AE5"/>
    <w:rsid w:val="00FA3921"/>
    <w:rsid w:val="00FA3E33"/>
    <w:rsid w:val="00FA418B"/>
    <w:rsid w:val="00FA4E85"/>
    <w:rsid w:val="00FA4F6B"/>
    <w:rsid w:val="00FA5329"/>
    <w:rsid w:val="00FA5426"/>
    <w:rsid w:val="00FA55EB"/>
    <w:rsid w:val="00FA6000"/>
    <w:rsid w:val="00FA64AA"/>
    <w:rsid w:val="00FA6C38"/>
    <w:rsid w:val="00FA703C"/>
    <w:rsid w:val="00FB09F3"/>
    <w:rsid w:val="00FB0E05"/>
    <w:rsid w:val="00FB1AB5"/>
    <w:rsid w:val="00FB1C31"/>
    <w:rsid w:val="00FB24FB"/>
    <w:rsid w:val="00FB305C"/>
    <w:rsid w:val="00FB422B"/>
    <w:rsid w:val="00FB49A5"/>
    <w:rsid w:val="00FB5856"/>
    <w:rsid w:val="00FB63A2"/>
    <w:rsid w:val="00FB768D"/>
    <w:rsid w:val="00FC186C"/>
    <w:rsid w:val="00FC2A00"/>
    <w:rsid w:val="00FC408D"/>
    <w:rsid w:val="00FC5F82"/>
    <w:rsid w:val="00FC6A7B"/>
    <w:rsid w:val="00FC6D0C"/>
    <w:rsid w:val="00FC77A6"/>
    <w:rsid w:val="00FC7913"/>
    <w:rsid w:val="00FC7ADA"/>
    <w:rsid w:val="00FCAC47"/>
    <w:rsid w:val="00FD0106"/>
    <w:rsid w:val="00FD0124"/>
    <w:rsid w:val="00FD17B2"/>
    <w:rsid w:val="00FD1D61"/>
    <w:rsid w:val="00FD2E78"/>
    <w:rsid w:val="00FD3577"/>
    <w:rsid w:val="00FD3F94"/>
    <w:rsid w:val="00FE09D3"/>
    <w:rsid w:val="00FE1F1C"/>
    <w:rsid w:val="00FE2361"/>
    <w:rsid w:val="00FE24ED"/>
    <w:rsid w:val="00FE2510"/>
    <w:rsid w:val="00FE3436"/>
    <w:rsid w:val="00FE3AE8"/>
    <w:rsid w:val="00FE539B"/>
    <w:rsid w:val="00FE55BF"/>
    <w:rsid w:val="00FE564F"/>
    <w:rsid w:val="00FE7A8E"/>
    <w:rsid w:val="00FF033E"/>
    <w:rsid w:val="00FF0643"/>
    <w:rsid w:val="00FF15C3"/>
    <w:rsid w:val="00FF1934"/>
    <w:rsid w:val="00FF2043"/>
    <w:rsid w:val="00FF214D"/>
    <w:rsid w:val="00FF22E1"/>
    <w:rsid w:val="00FF29EB"/>
    <w:rsid w:val="00FF3220"/>
    <w:rsid w:val="00FF33BE"/>
    <w:rsid w:val="00FF3D3A"/>
    <w:rsid w:val="00FF3D93"/>
    <w:rsid w:val="00FF4B47"/>
    <w:rsid w:val="00FF6C5B"/>
    <w:rsid w:val="00FF6EC7"/>
    <w:rsid w:val="00FF7995"/>
    <w:rsid w:val="00FF7BDB"/>
    <w:rsid w:val="00FF7F6A"/>
    <w:rsid w:val="024AD70A"/>
    <w:rsid w:val="031D18CB"/>
    <w:rsid w:val="0324327C"/>
    <w:rsid w:val="034754BC"/>
    <w:rsid w:val="0377DE45"/>
    <w:rsid w:val="03DC3059"/>
    <w:rsid w:val="03FC1185"/>
    <w:rsid w:val="041556DD"/>
    <w:rsid w:val="04FFDC96"/>
    <w:rsid w:val="0507F9F6"/>
    <w:rsid w:val="062D98B2"/>
    <w:rsid w:val="06D84A8C"/>
    <w:rsid w:val="06EDCEB8"/>
    <w:rsid w:val="073C6195"/>
    <w:rsid w:val="081DC43A"/>
    <w:rsid w:val="08A56320"/>
    <w:rsid w:val="092E3D8C"/>
    <w:rsid w:val="0ACEACA1"/>
    <w:rsid w:val="0BDE06CE"/>
    <w:rsid w:val="0BFD6BAC"/>
    <w:rsid w:val="0CD29593"/>
    <w:rsid w:val="0CF017B2"/>
    <w:rsid w:val="0D6EC487"/>
    <w:rsid w:val="0E139FBE"/>
    <w:rsid w:val="0EF58551"/>
    <w:rsid w:val="0F189D02"/>
    <w:rsid w:val="11622EDD"/>
    <w:rsid w:val="1200ADA0"/>
    <w:rsid w:val="1225873F"/>
    <w:rsid w:val="1231DC0A"/>
    <w:rsid w:val="12629187"/>
    <w:rsid w:val="129477B8"/>
    <w:rsid w:val="12DA275D"/>
    <w:rsid w:val="133E2F57"/>
    <w:rsid w:val="15218FAD"/>
    <w:rsid w:val="15456432"/>
    <w:rsid w:val="1647A0B3"/>
    <w:rsid w:val="16BC136D"/>
    <w:rsid w:val="16F6DE0D"/>
    <w:rsid w:val="1803D3AB"/>
    <w:rsid w:val="18425B63"/>
    <w:rsid w:val="18FCC1BC"/>
    <w:rsid w:val="19E90536"/>
    <w:rsid w:val="19E90763"/>
    <w:rsid w:val="1A17A9DD"/>
    <w:rsid w:val="1B1965C8"/>
    <w:rsid w:val="1B307AF9"/>
    <w:rsid w:val="1B4194FC"/>
    <w:rsid w:val="1B667451"/>
    <w:rsid w:val="1BA0BDB3"/>
    <w:rsid w:val="1BEC7F1B"/>
    <w:rsid w:val="1C57EF55"/>
    <w:rsid w:val="1CE2C4CD"/>
    <w:rsid w:val="1D4B685A"/>
    <w:rsid w:val="1DF4B3D3"/>
    <w:rsid w:val="1EB8771E"/>
    <w:rsid w:val="1FA2702A"/>
    <w:rsid w:val="211CF4B1"/>
    <w:rsid w:val="21D79CE2"/>
    <w:rsid w:val="226A23EB"/>
    <w:rsid w:val="23110CC1"/>
    <w:rsid w:val="234D6157"/>
    <w:rsid w:val="238A0775"/>
    <w:rsid w:val="244A3CBE"/>
    <w:rsid w:val="246C501A"/>
    <w:rsid w:val="2478AA7A"/>
    <w:rsid w:val="24BF7CB3"/>
    <w:rsid w:val="24F4FABB"/>
    <w:rsid w:val="25210737"/>
    <w:rsid w:val="2599FE90"/>
    <w:rsid w:val="2620CBDA"/>
    <w:rsid w:val="26883DEF"/>
    <w:rsid w:val="26F32551"/>
    <w:rsid w:val="288C75EC"/>
    <w:rsid w:val="2921345B"/>
    <w:rsid w:val="29855D3C"/>
    <w:rsid w:val="2A54E3DD"/>
    <w:rsid w:val="2BCC84BF"/>
    <w:rsid w:val="2C546F4A"/>
    <w:rsid w:val="2E6BBEF3"/>
    <w:rsid w:val="2E7278CE"/>
    <w:rsid w:val="2EC408EB"/>
    <w:rsid w:val="2F82D0F9"/>
    <w:rsid w:val="2FFC5EC1"/>
    <w:rsid w:val="3043DEBE"/>
    <w:rsid w:val="30528EB0"/>
    <w:rsid w:val="307597CE"/>
    <w:rsid w:val="30F89D0E"/>
    <w:rsid w:val="31353F2E"/>
    <w:rsid w:val="313E44A5"/>
    <w:rsid w:val="32959B96"/>
    <w:rsid w:val="33458041"/>
    <w:rsid w:val="33FE7D77"/>
    <w:rsid w:val="343E06DE"/>
    <w:rsid w:val="34C3881C"/>
    <w:rsid w:val="36578D25"/>
    <w:rsid w:val="368A5A94"/>
    <w:rsid w:val="371CB4F4"/>
    <w:rsid w:val="384E048B"/>
    <w:rsid w:val="3875AD40"/>
    <w:rsid w:val="388CD926"/>
    <w:rsid w:val="392CEBC8"/>
    <w:rsid w:val="3969B676"/>
    <w:rsid w:val="39CB0E05"/>
    <w:rsid w:val="39CE2100"/>
    <w:rsid w:val="3A656156"/>
    <w:rsid w:val="3A70A6E8"/>
    <w:rsid w:val="3A88D624"/>
    <w:rsid w:val="3AD3AEBE"/>
    <w:rsid w:val="3BFAEF5A"/>
    <w:rsid w:val="3C5C3612"/>
    <w:rsid w:val="3C9FC1B3"/>
    <w:rsid w:val="3CFE668F"/>
    <w:rsid w:val="3D549E9C"/>
    <w:rsid w:val="3DCD5908"/>
    <w:rsid w:val="3E0638C5"/>
    <w:rsid w:val="3E0FABE5"/>
    <w:rsid w:val="3E557BC2"/>
    <w:rsid w:val="3F309825"/>
    <w:rsid w:val="3FF4E3E1"/>
    <w:rsid w:val="40740791"/>
    <w:rsid w:val="40CA7909"/>
    <w:rsid w:val="427B3534"/>
    <w:rsid w:val="432ECF92"/>
    <w:rsid w:val="441D9CFB"/>
    <w:rsid w:val="44BF3FF9"/>
    <w:rsid w:val="451AEC48"/>
    <w:rsid w:val="454599D7"/>
    <w:rsid w:val="45BE5FD8"/>
    <w:rsid w:val="45CA35B3"/>
    <w:rsid w:val="46135DFB"/>
    <w:rsid w:val="46638109"/>
    <w:rsid w:val="4665B0DD"/>
    <w:rsid w:val="4670EC3B"/>
    <w:rsid w:val="4735C2FD"/>
    <w:rsid w:val="4778251D"/>
    <w:rsid w:val="47BF6513"/>
    <w:rsid w:val="4866CD7B"/>
    <w:rsid w:val="48892F8D"/>
    <w:rsid w:val="4A585B92"/>
    <w:rsid w:val="4A89CCC7"/>
    <w:rsid w:val="4AACB67D"/>
    <w:rsid w:val="4B64BB07"/>
    <w:rsid w:val="4B7C7E24"/>
    <w:rsid w:val="4B96E3F7"/>
    <w:rsid w:val="4BDE593C"/>
    <w:rsid w:val="4C259D28"/>
    <w:rsid w:val="4CDC3E0C"/>
    <w:rsid w:val="4CF032E1"/>
    <w:rsid w:val="4DF25CB6"/>
    <w:rsid w:val="4E01AF22"/>
    <w:rsid w:val="4E0F445B"/>
    <w:rsid w:val="4E97338C"/>
    <w:rsid w:val="4F05E898"/>
    <w:rsid w:val="4F222D90"/>
    <w:rsid w:val="4FE1FFBD"/>
    <w:rsid w:val="5052DA42"/>
    <w:rsid w:val="508C673F"/>
    <w:rsid w:val="518CBE4D"/>
    <w:rsid w:val="52163913"/>
    <w:rsid w:val="5285D273"/>
    <w:rsid w:val="54733F7E"/>
    <w:rsid w:val="550D01A7"/>
    <w:rsid w:val="558603AF"/>
    <w:rsid w:val="560C2D2D"/>
    <w:rsid w:val="568D9720"/>
    <w:rsid w:val="5744632D"/>
    <w:rsid w:val="57530C56"/>
    <w:rsid w:val="57BE3A2B"/>
    <w:rsid w:val="57D084C7"/>
    <w:rsid w:val="57D50CA8"/>
    <w:rsid w:val="580095EF"/>
    <w:rsid w:val="584352B4"/>
    <w:rsid w:val="5908BED7"/>
    <w:rsid w:val="5A318685"/>
    <w:rsid w:val="5A5D00C4"/>
    <w:rsid w:val="5AF4201C"/>
    <w:rsid w:val="5CCD9D2A"/>
    <w:rsid w:val="5D6C1FDB"/>
    <w:rsid w:val="5DAAAE6D"/>
    <w:rsid w:val="5DAC8C24"/>
    <w:rsid w:val="5EAAACDE"/>
    <w:rsid w:val="5EE45DA1"/>
    <w:rsid w:val="5F65866D"/>
    <w:rsid w:val="6099B005"/>
    <w:rsid w:val="6109750D"/>
    <w:rsid w:val="61BD20BF"/>
    <w:rsid w:val="6281D0B4"/>
    <w:rsid w:val="6295DCBA"/>
    <w:rsid w:val="634E302C"/>
    <w:rsid w:val="634E841D"/>
    <w:rsid w:val="6452278C"/>
    <w:rsid w:val="6514E545"/>
    <w:rsid w:val="653E0DE8"/>
    <w:rsid w:val="65A8FD6B"/>
    <w:rsid w:val="66EB3EC7"/>
    <w:rsid w:val="685ECA82"/>
    <w:rsid w:val="68DD3EB1"/>
    <w:rsid w:val="69E0E6D1"/>
    <w:rsid w:val="6A289F2B"/>
    <w:rsid w:val="6A80E821"/>
    <w:rsid w:val="6A8D1C72"/>
    <w:rsid w:val="6B247BBE"/>
    <w:rsid w:val="6B67933D"/>
    <w:rsid w:val="6C08A35E"/>
    <w:rsid w:val="6C259C3A"/>
    <w:rsid w:val="6C6F5F6E"/>
    <w:rsid w:val="6CB45D0A"/>
    <w:rsid w:val="6CD64863"/>
    <w:rsid w:val="6CEFAA9C"/>
    <w:rsid w:val="6CFE3A7E"/>
    <w:rsid w:val="6DC4577B"/>
    <w:rsid w:val="6F4A728B"/>
    <w:rsid w:val="6F784AA7"/>
    <w:rsid w:val="6FD33BF4"/>
    <w:rsid w:val="70376E44"/>
    <w:rsid w:val="70C6079A"/>
    <w:rsid w:val="71173C2B"/>
    <w:rsid w:val="71593EA4"/>
    <w:rsid w:val="72F96FBB"/>
    <w:rsid w:val="7396B4FE"/>
    <w:rsid w:val="739D3E10"/>
    <w:rsid w:val="73F22445"/>
    <w:rsid w:val="74ACCBDF"/>
    <w:rsid w:val="75124B94"/>
    <w:rsid w:val="75892D96"/>
    <w:rsid w:val="75C05F44"/>
    <w:rsid w:val="7612C70F"/>
    <w:rsid w:val="763B178B"/>
    <w:rsid w:val="768ACE91"/>
    <w:rsid w:val="76BDD797"/>
    <w:rsid w:val="76D58BCA"/>
    <w:rsid w:val="77596A00"/>
    <w:rsid w:val="77A93748"/>
    <w:rsid w:val="78D4C8DB"/>
    <w:rsid w:val="792167E4"/>
    <w:rsid w:val="793BE593"/>
    <w:rsid w:val="7957F658"/>
    <w:rsid w:val="79B243F2"/>
    <w:rsid w:val="79B3F245"/>
    <w:rsid w:val="79D3F655"/>
    <w:rsid w:val="79F6B19A"/>
    <w:rsid w:val="7AF2115B"/>
    <w:rsid w:val="7B3B04EC"/>
    <w:rsid w:val="7B980478"/>
    <w:rsid w:val="7BA69D10"/>
    <w:rsid w:val="7C4361A5"/>
    <w:rsid w:val="7D398F87"/>
    <w:rsid w:val="7F76DEBE"/>
    <w:rsid w:val="7F9C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F30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99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7B50"/>
    <w:pPr>
      <w:spacing w:line="240" w:lineRule="atLeast"/>
      <w:jc w:val="both"/>
    </w:pPr>
    <w:rPr>
      <w:rFonts w:ascii="Arial" w:hAnsi="Arial"/>
      <w:szCs w:val="24"/>
    </w:rPr>
  </w:style>
  <w:style w:type="paragraph" w:styleId="Nagwek1">
    <w:name w:val="heading 1"/>
    <w:aliases w:val="T_SZ_Heading 1"/>
    <w:basedOn w:val="Normalny"/>
    <w:next w:val="Normalny"/>
    <w:link w:val="Nagwek1Znak"/>
    <w:qFormat/>
    <w:locked/>
    <w:rsid w:val="00D92414"/>
    <w:pPr>
      <w:keepNext/>
      <w:pageBreakBefore/>
      <w:numPr>
        <w:numId w:val="11"/>
      </w:numPr>
      <w:spacing w:before="240" w:after="120"/>
      <w:outlineLvl w:val="0"/>
    </w:pPr>
    <w:rPr>
      <w:rFonts w:cs="Arial"/>
      <w:b/>
      <w:bCs/>
      <w:caps/>
      <w:color w:val="99CCFF"/>
      <w:kern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3C72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Cs/>
      <w:color w:val="92CDDC" w:themeColor="accent5" w:themeTint="99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176330"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color w:val="99CCFF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8C7F41"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8C7F4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8C7F41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8C7F41"/>
    <w:pPr>
      <w:numPr>
        <w:ilvl w:val="6"/>
        <w:numId w:val="1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8C7F41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8C7F41"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rsid w:val="00D92414"/>
    <w:rPr>
      <w:rFonts w:ascii="Arial" w:hAnsi="Arial" w:cs="Arial"/>
      <w:b/>
      <w:bCs/>
      <w:caps/>
      <w:color w:val="99CCFF"/>
      <w:kern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F83C72"/>
    <w:rPr>
      <w:rFonts w:ascii="Arial" w:hAnsi="Arial" w:cs="Arial"/>
      <w:b/>
      <w:bCs/>
      <w:iCs/>
      <w:color w:val="92CDDC" w:themeColor="accent5" w:themeTint="99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FF6C5B"/>
    <w:pPr>
      <w:tabs>
        <w:tab w:val="left" w:pos="360"/>
        <w:tab w:val="right" w:leader="dot" w:pos="9062"/>
      </w:tabs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F16793"/>
    <w:pPr>
      <w:tabs>
        <w:tab w:val="left" w:pos="960"/>
        <w:tab w:val="right" w:leader="dot" w:pos="9062"/>
      </w:tabs>
      <w:ind w:left="360"/>
    </w:pPr>
    <w:rPr>
      <w:noProof/>
    </w:rPr>
  </w:style>
  <w:style w:type="character" w:styleId="Hipercze">
    <w:name w:val="Hyperlink"/>
    <w:basedOn w:val="Domylnaczcionkaakapitu"/>
    <w:uiPriority w:val="99"/>
    <w:locked/>
    <w:rsid w:val="005D556A"/>
    <w:rPr>
      <w:rFonts w:ascii="Arial" w:hAnsi="Arial"/>
      <w:color w:val="0000FF"/>
      <w:sz w:val="20"/>
      <w:u w:val="single"/>
    </w:rPr>
  </w:style>
  <w:style w:type="character" w:customStyle="1" w:styleId="TSZHeading2CharChar">
    <w:name w:val="T_SZ_ Heading 2 Char Char"/>
    <w:basedOn w:val="Nagwek2Znak"/>
    <w:link w:val="TSZHeading2"/>
    <w:rsid w:val="002B0C50"/>
    <w:rPr>
      <w:rFonts w:ascii="Arial" w:hAnsi="Arial" w:cs="Arial"/>
      <w:b/>
      <w:bCs/>
      <w:i/>
      <w:iCs w:val="0"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2B0C50"/>
    <w:pPr>
      <w:numPr>
        <w:numId w:val="0"/>
      </w:numPr>
    </w:pPr>
    <w:rPr>
      <w:i/>
      <w:iCs w:val="0"/>
      <w:color w:val="99CCFF"/>
    </w:rPr>
  </w:style>
  <w:style w:type="paragraph" w:styleId="Tekstpodstawowy">
    <w:name w:val="Body Text"/>
    <w:aliases w:val="Body Text Italic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locked/>
    <w:rsid w:val="00BD0B55"/>
    <w:rPr>
      <w:rFonts w:ascii="Tahoma" w:hAnsi="Tahoma" w:cs="Tahoma"/>
      <w:sz w:val="16"/>
      <w:szCs w:val="16"/>
    </w:rPr>
  </w:style>
  <w:style w:type="paragraph" w:customStyle="1" w:styleId="TSZNagwkinienumerowane">
    <w:name w:val="T_SZ_Nagłówki nienumerowane"/>
    <w:basedOn w:val="Normalny"/>
    <w:next w:val="Tekstpodstawowy"/>
    <w:locked/>
    <w:rsid w:val="00E71B48"/>
    <w:pPr>
      <w:spacing w:after="240"/>
    </w:pPr>
    <w:rPr>
      <w:b/>
      <w:color w:val="99CCFF"/>
    </w:rPr>
  </w:style>
  <w:style w:type="paragraph" w:customStyle="1" w:styleId="TSZTekstukryty">
    <w:name w:val="T_SZ_Tekst ukryty"/>
    <w:basedOn w:val="Normalny"/>
    <w:next w:val="Normalny"/>
    <w:link w:val="TSZTekstukrytyZnak"/>
    <w:autoRedefine/>
    <w:rsid w:val="00A51799"/>
    <w:rPr>
      <w:i/>
      <w:iCs/>
      <w:vanish/>
      <w:color w:val="0000FF"/>
    </w:rPr>
  </w:style>
  <w:style w:type="paragraph" w:styleId="Legenda">
    <w:name w:val="caption"/>
    <w:aliases w:val="T_SZ_Caption,Podpis obiektu"/>
    <w:basedOn w:val="Normalny"/>
    <w:next w:val="Normalny"/>
    <w:qFormat/>
    <w:locked/>
    <w:rsid w:val="00A04A92"/>
    <w:pPr>
      <w:spacing w:after="120"/>
    </w:pPr>
    <w:rPr>
      <w:b/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B137EE"/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locked/>
    <w:rsid w:val="00476C28"/>
    <w:pPr>
      <w:tabs>
        <w:tab w:val="center" w:pos="4536"/>
        <w:tab w:val="right" w:pos="9072"/>
      </w:tabs>
      <w:spacing w:after="120"/>
    </w:pPr>
    <w:rPr>
      <w:b/>
      <w:sz w:val="24"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spacing w:after="240"/>
    </w:pPr>
  </w:style>
  <w:style w:type="paragraph" w:styleId="Tekstprzypisudolnego">
    <w:name w:val="footnote text"/>
    <w:aliases w:val="T_SZ_Footnote Text"/>
    <w:basedOn w:val="Normalny"/>
    <w:link w:val="TekstprzypisudolnegoZnak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basedOn w:val="Domylnaczcionkaakapitu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1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3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5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4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2"/>
      </w:numPr>
      <w:ind w:left="720"/>
    </w:pPr>
  </w:style>
  <w:style w:type="paragraph" w:styleId="Spistreci3">
    <w:name w:val="toc 3"/>
    <w:basedOn w:val="Normalny"/>
    <w:next w:val="Normalny"/>
    <w:autoRedefine/>
    <w:uiPriority w:val="39"/>
    <w:locked/>
    <w:rsid w:val="00A51799"/>
    <w:pPr>
      <w:ind w:left="400"/>
    </w:pPr>
  </w:style>
  <w:style w:type="character" w:customStyle="1" w:styleId="TSZTekstukrytyZnak">
    <w:name w:val="T_SZ_Tekst ukryty Znak"/>
    <w:basedOn w:val="Domylnaczcionkaakapitu"/>
    <w:link w:val="TSZTekstukryty"/>
    <w:rsid w:val="000C737E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Odwoaniedokomentarza">
    <w:name w:val="annotation reference"/>
    <w:basedOn w:val="Domylnaczcionkaakapitu"/>
    <w:semiHidden/>
    <w:locked/>
    <w:rsid w:val="000C737E"/>
    <w:rPr>
      <w:sz w:val="16"/>
      <w:szCs w:val="16"/>
    </w:rPr>
  </w:style>
  <w:style w:type="paragraph" w:styleId="Tekstkomentarza">
    <w:name w:val="annotation text"/>
    <w:basedOn w:val="Normalny"/>
    <w:link w:val="TekstkomentarzaZnak"/>
    <w:locked/>
    <w:rsid w:val="000C737E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41177A"/>
    <w:rPr>
      <w:b/>
      <w:bCs/>
    </w:rPr>
  </w:style>
  <w:style w:type="character" w:styleId="Numerstrony">
    <w:name w:val="page number"/>
    <w:basedOn w:val="Domylnaczcionkaakapitu"/>
    <w:locked/>
    <w:rsid w:val="00651FE0"/>
  </w:style>
  <w:style w:type="paragraph" w:styleId="Podtytu">
    <w:name w:val="Subtitle"/>
    <w:basedOn w:val="Normalny"/>
    <w:link w:val="PodtytuZnak"/>
    <w:qFormat/>
    <w:locked/>
    <w:rsid w:val="00651FE0"/>
    <w:pPr>
      <w:spacing w:after="60"/>
      <w:jc w:val="center"/>
      <w:outlineLvl w:val="1"/>
    </w:pPr>
    <w:rPr>
      <w:rFonts w:cs="Arial"/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locked/>
    <w:rsid w:val="00651FE0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locked/>
    <w:rsid w:val="00651FE0"/>
    <w:pPr>
      <w:ind w:firstLine="210"/>
      <w:jc w:val="left"/>
    </w:pPr>
    <w:rPr>
      <w:szCs w:val="20"/>
      <w:lang w:val="en-GB" w:eastAsia="en-US"/>
    </w:rPr>
  </w:style>
  <w:style w:type="character" w:customStyle="1" w:styleId="TSZTekstukrytyChar">
    <w:name w:val="T_SZ_Tekst ukryty Char"/>
    <w:basedOn w:val="Domylnaczcionkaakapitu"/>
    <w:rsid w:val="0023690D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paragraph" w:customStyle="1" w:styleId="InfoBlue">
    <w:name w:val="InfoBlue"/>
    <w:basedOn w:val="Normalny"/>
    <w:next w:val="Tekstpodstawowy"/>
    <w:link w:val="InfoBlueZnak"/>
    <w:rsid w:val="00C1247A"/>
    <w:pPr>
      <w:overflowPunct w:val="0"/>
      <w:autoSpaceDE w:val="0"/>
      <w:autoSpaceDN w:val="0"/>
      <w:adjustRightInd w:val="0"/>
      <w:spacing w:after="120" w:line="240" w:lineRule="auto"/>
      <w:ind w:left="720"/>
      <w:jc w:val="left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basedOn w:val="Domylnaczcionkaakapitu"/>
    <w:link w:val="InfoBlue"/>
    <w:rsid w:val="00C1247A"/>
    <w:rPr>
      <w:rFonts w:cs="Arial"/>
      <w:i/>
      <w:vanish/>
      <w:color w:val="0000FF"/>
      <w:lang w:val="pl-PL" w:eastAsia="pl-PL" w:bidi="ar-SA"/>
    </w:rPr>
  </w:style>
  <w:style w:type="character" w:customStyle="1" w:styleId="Domylnaczcionkaakapitu1">
    <w:name w:val="Domyślna czcionka akapitu1"/>
    <w:rsid w:val="00C1247A"/>
  </w:style>
  <w:style w:type="paragraph" w:styleId="Mapadokumentu">
    <w:name w:val="Document Map"/>
    <w:basedOn w:val="Normalny"/>
    <w:link w:val="MapadokumentuZnak"/>
    <w:uiPriority w:val="99"/>
    <w:locked/>
    <w:rsid w:val="00823125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823125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T_SZ_Footer Znak"/>
    <w:basedOn w:val="Domylnaczcionkaakapitu"/>
    <w:link w:val="Stopka"/>
    <w:rsid w:val="00823125"/>
    <w:rPr>
      <w:rFonts w:ascii="Arial" w:hAnsi="Arial"/>
      <w:sz w:val="16"/>
      <w:szCs w:val="24"/>
    </w:rPr>
  </w:style>
  <w:style w:type="character" w:customStyle="1" w:styleId="TekstpodstawowyZnak">
    <w:name w:val="Tekst podstawowy Znak"/>
    <w:aliases w:val="Body Text Italic Znak"/>
    <w:basedOn w:val="Domylnaczcionkaakapitu"/>
    <w:link w:val="Tekstpodstawowy"/>
    <w:rsid w:val="001054E9"/>
    <w:rPr>
      <w:rFonts w:ascii="Arial" w:hAnsi="Arial"/>
      <w:szCs w:val="24"/>
    </w:rPr>
  </w:style>
  <w:style w:type="paragraph" w:customStyle="1" w:styleId="TekstOpisu">
    <w:name w:val="TekstOpisu"/>
    <w:basedOn w:val="Normalny"/>
    <w:uiPriority w:val="99"/>
    <w:rsid w:val="001054E9"/>
    <w:pPr>
      <w:spacing w:before="40" w:after="60" w:line="240" w:lineRule="auto"/>
      <w:ind w:left="1134"/>
    </w:pPr>
    <w:rPr>
      <w:rFonts w:cs="Arial"/>
      <w:szCs w:val="20"/>
    </w:rPr>
  </w:style>
  <w:style w:type="paragraph" w:customStyle="1" w:styleId="Tabela-nagwek">
    <w:name w:val="Tabela - nagłówek"/>
    <w:basedOn w:val="Normalny"/>
    <w:uiPriority w:val="99"/>
    <w:rsid w:val="001054E9"/>
    <w:pPr>
      <w:spacing w:before="60" w:after="60" w:line="240" w:lineRule="auto"/>
      <w:jc w:val="center"/>
    </w:pPr>
    <w:rPr>
      <w:rFonts w:cs="Arial"/>
      <w:b/>
      <w:bCs/>
      <w:color w:val="000000"/>
      <w:sz w:val="18"/>
      <w:szCs w:val="18"/>
    </w:rPr>
  </w:style>
  <w:style w:type="paragraph" w:customStyle="1" w:styleId="Tabela-tekstwkomrce">
    <w:name w:val="Tabela - tekst w komórce"/>
    <w:basedOn w:val="Normalny"/>
    <w:uiPriority w:val="99"/>
    <w:rsid w:val="001054E9"/>
    <w:pPr>
      <w:spacing w:before="20" w:after="20" w:line="240" w:lineRule="auto"/>
    </w:pPr>
    <w:rPr>
      <w:rFonts w:cs="Arial"/>
      <w:sz w:val="18"/>
      <w:szCs w:val="18"/>
      <w:lang w:val="de-DE"/>
    </w:rPr>
  </w:style>
  <w:style w:type="character" w:customStyle="1" w:styleId="WW8Num1z1">
    <w:name w:val="WW8Num1z1"/>
    <w:rsid w:val="002F4272"/>
    <w:rPr>
      <w:rFonts w:ascii="Times New Roman" w:hAnsi="Times New Roman" w:cs="Times New Roman"/>
      <w:i w:val="0"/>
    </w:rPr>
  </w:style>
  <w:style w:type="character" w:customStyle="1" w:styleId="WW8Num3z0">
    <w:name w:val="WW8Num3z0"/>
    <w:rsid w:val="002F4272"/>
    <w:rPr>
      <w:rFonts w:ascii="Courier New" w:hAnsi="Courier New" w:cs="Courier New"/>
    </w:rPr>
  </w:style>
  <w:style w:type="character" w:customStyle="1" w:styleId="WW8Num3z2">
    <w:name w:val="WW8Num3z2"/>
    <w:rsid w:val="002F4272"/>
    <w:rPr>
      <w:rFonts w:ascii="Wingdings" w:hAnsi="Wingdings"/>
    </w:rPr>
  </w:style>
  <w:style w:type="character" w:customStyle="1" w:styleId="WW8Num3z3">
    <w:name w:val="WW8Num3z3"/>
    <w:rsid w:val="002F4272"/>
    <w:rPr>
      <w:rFonts w:ascii="Symbol" w:hAnsi="Symbol"/>
    </w:rPr>
  </w:style>
  <w:style w:type="character" w:customStyle="1" w:styleId="WW8Num4z0">
    <w:name w:val="WW8Num4z0"/>
    <w:rsid w:val="002F4272"/>
    <w:rPr>
      <w:rFonts w:ascii="Courier New" w:hAnsi="Courier New" w:cs="Courier New"/>
    </w:rPr>
  </w:style>
  <w:style w:type="character" w:customStyle="1" w:styleId="WW8Num4z2">
    <w:name w:val="WW8Num4z2"/>
    <w:rsid w:val="002F4272"/>
    <w:rPr>
      <w:rFonts w:ascii="Wingdings" w:hAnsi="Wingdings"/>
    </w:rPr>
  </w:style>
  <w:style w:type="character" w:customStyle="1" w:styleId="WW8Num4z3">
    <w:name w:val="WW8Num4z3"/>
    <w:rsid w:val="002F4272"/>
    <w:rPr>
      <w:rFonts w:ascii="Symbol" w:hAnsi="Symbol"/>
    </w:rPr>
  </w:style>
  <w:style w:type="character" w:customStyle="1" w:styleId="WW8Num5z1">
    <w:name w:val="WW8Num5z1"/>
    <w:rsid w:val="002F4272"/>
    <w:rPr>
      <w:i w:val="0"/>
    </w:rPr>
  </w:style>
  <w:style w:type="character" w:customStyle="1" w:styleId="WW8Num7z0">
    <w:name w:val="WW8Num7z0"/>
    <w:rsid w:val="002F4272"/>
    <w:rPr>
      <w:rFonts w:ascii="Symbol" w:hAnsi="Symbol"/>
    </w:rPr>
  </w:style>
  <w:style w:type="character" w:customStyle="1" w:styleId="WW8Num7z1">
    <w:name w:val="WW8Num7z1"/>
    <w:rsid w:val="002F4272"/>
    <w:rPr>
      <w:rFonts w:ascii="Courier New" w:hAnsi="Courier New" w:cs="Courier New"/>
    </w:rPr>
  </w:style>
  <w:style w:type="character" w:customStyle="1" w:styleId="WW8Num7z5">
    <w:name w:val="WW8Num7z5"/>
    <w:rsid w:val="002F4272"/>
    <w:rPr>
      <w:rFonts w:ascii="Wingdings" w:hAnsi="Wingdings"/>
    </w:rPr>
  </w:style>
  <w:style w:type="character" w:customStyle="1" w:styleId="WW8Num8z0">
    <w:name w:val="WW8Num8z0"/>
    <w:rsid w:val="002F4272"/>
    <w:rPr>
      <w:rFonts w:ascii="Symbol" w:hAnsi="Symbol"/>
    </w:rPr>
  </w:style>
  <w:style w:type="character" w:customStyle="1" w:styleId="WW8Num8z1">
    <w:name w:val="WW8Num8z1"/>
    <w:rsid w:val="002F4272"/>
    <w:rPr>
      <w:rFonts w:ascii="Courier New" w:hAnsi="Courier New" w:cs="Courier New"/>
    </w:rPr>
  </w:style>
  <w:style w:type="character" w:customStyle="1" w:styleId="WW8Num8z2">
    <w:name w:val="WW8Num8z2"/>
    <w:rsid w:val="002F4272"/>
    <w:rPr>
      <w:rFonts w:ascii="Wingdings" w:hAnsi="Wingdings"/>
    </w:rPr>
  </w:style>
  <w:style w:type="character" w:customStyle="1" w:styleId="Odwoaniedokomentarza1">
    <w:name w:val="Odwołanie do komentarza1"/>
    <w:basedOn w:val="Domylnaczcionkaakapitu1"/>
    <w:rsid w:val="002F4272"/>
  </w:style>
  <w:style w:type="paragraph" w:customStyle="1" w:styleId="Nagwek10">
    <w:name w:val="Nagłówek1"/>
    <w:basedOn w:val="Normalny"/>
    <w:next w:val="Tekstpodstawowy"/>
    <w:rsid w:val="002F4272"/>
    <w:pPr>
      <w:keepNext/>
      <w:suppressAutoHyphens/>
      <w:spacing w:before="240" w:after="120" w:line="240" w:lineRule="auto"/>
      <w:jc w:val="left"/>
    </w:pPr>
    <w:rPr>
      <w:rFonts w:eastAsia="Arial Unicode MS" w:cs="Mangal"/>
      <w:sz w:val="28"/>
      <w:szCs w:val="28"/>
      <w:lang w:eastAsia="ar-SA"/>
    </w:rPr>
  </w:style>
  <w:style w:type="paragraph" w:styleId="Lista">
    <w:name w:val="List"/>
    <w:basedOn w:val="Tekstpodstawowy"/>
    <w:locked/>
    <w:rsid w:val="002F4272"/>
    <w:pPr>
      <w:suppressAutoHyphens/>
      <w:spacing w:after="0" w:line="240" w:lineRule="auto"/>
    </w:pPr>
    <w:rPr>
      <w:rFonts w:ascii="Times New Roman" w:hAnsi="Times New Roman" w:cs="Mangal"/>
      <w:i/>
      <w:iCs/>
      <w:szCs w:val="20"/>
      <w:lang w:eastAsia="ar-SA"/>
    </w:rPr>
  </w:style>
  <w:style w:type="paragraph" w:customStyle="1" w:styleId="Podpis1">
    <w:name w:val="Podpis1"/>
    <w:basedOn w:val="Normalny"/>
    <w:rsid w:val="002F4272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Mangal"/>
      <w:i/>
      <w:iCs/>
      <w:sz w:val="24"/>
      <w:lang w:eastAsia="ar-SA"/>
    </w:rPr>
  </w:style>
  <w:style w:type="paragraph" w:customStyle="1" w:styleId="Indeks">
    <w:name w:val="Indeks"/>
    <w:basedOn w:val="Normalny"/>
    <w:rsid w:val="002F4272"/>
    <w:pPr>
      <w:suppressLineNumbers/>
      <w:suppressAutoHyphens/>
      <w:spacing w:line="240" w:lineRule="auto"/>
      <w:jc w:val="left"/>
    </w:pPr>
    <w:rPr>
      <w:rFonts w:ascii="Times New Roman" w:hAnsi="Times New Roman" w:cs="Mangal"/>
      <w:sz w:val="24"/>
      <w:lang w:eastAsia="ar-SA"/>
    </w:rPr>
  </w:style>
  <w:style w:type="paragraph" w:customStyle="1" w:styleId="Legenda1">
    <w:name w:val="Legenda1"/>
    <w:basedOn w:val="Normalny"/>
    <w:next w:val="Normalny"/>
    <w:rsid w:val="002F4272"/>
    <w:pPr>
      <w:suppressAutoHyphens/>
      <w:spacing w:line="240" w:lineRule="auto"/>
      <w:jc w:val="left"/>
    </w:pPr>
    <w:rPr>
      <w:rFonts w:ascii="Times New Roman" w:hAnsi="Times New Roman"/>
      <w:b/>
      <w:bCs/>
      <w:szCs w:val="20"/>
      <w:lang w:eastAsia="ar-SA"/>
    </w:rPr>
  </w:style>
  <w:style w:type="paragraph" w:customStyle="1" w:styleId="TekstOpisuZnak">
    <w:name w:val="TekstOpisu Znak"/>
    <w:basedOn w:val="Normalny"/>
    <w:rsid w:val="002F4272"/>
    <w:pPr>
      <w:suppressAutoHyphens/>
      <w:spacing w:before="40" w:after="60" w:line="240" w:lineRule="auto"/>
      <w:ind w:left="1134"/>
      <w:jc w:val="left"/>
    </w:pPr>
    <w:rPr>
      <w:rFonts w:ascii="Bookman Old Style" w:hAnsi="Bookman Old Style"/>
      <w:sz w:val="22"/>
      <w:szCs w:val="20"/>
      <w:lang w:eastAsia="ar-SA"/>
    </w:rPr>
  </w:style>
  <w:style w:type="paragraph" w:customStyle="1" w:styleId="Tekstkomentarza1">
    <w:name w:val="Tekst komentarza1"/>
    <w:basedOn w:val="Normalny"/>
    <w:rsid w:val="002F4272"/>
    <w:pPr>
      <w:suppressAutoHyphens/>
      <w:spacing w:line="240" w:lineRule="auto"/>
      <w:jc w:val="left"/>
    </w:pPr>
    <w:rPr>
      <w:rFonts w:ascii="Bookman Old Style" w:hAnsi="Bookman Old Style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locked/>
    <w:rsid w:val="002F4272"/>
    <w:pPr>
      <w:suppressAutoHyphens/>
      <w:spacing w:line="240" w:lineRule="auto"/>
      <w:jc w:val="center"/>
    </w:pPr>
    <w:rPr>
      <w:rFonts w:ascii="Times New Roman" w:hAnsi="Times New Roman"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2F4272"/>
    <w:rPr>
      <w:sz w:val="28"/>
      <w:szCs w:val="24"/>
      <w:lang w:eastAsia="ar-SA"/>
    </w:rPr>
  </w:style>
  <w:style w:type="paragraph" w:customStyle="1" w:styleId="Normalny11pt">
    <w:name w:val="Normalny + 11 pt"/>
    <w:basedOn w:val="Normalny"/>
    <w:rsid w:val="002F4272"/>
    <w:pPr>
      <w:suppressAutoHyphens/>
      <w:spacing w:before="60" w:after="60" w:line="288" w:lineRule="auto"/>
    </w:pPr>
    <w:rPr>
      <w:rFonts w:cs="Arial"/>
      <w:sz w:val="22"/>
      <w:szCs w:val="22"/>
      <w:lang w:eastAsia="ar-SA"/>
    </w:rPr>
  </w:style>
  <w:style w:type="paragraph" w:customStyle="1" w:styleId="DefaultText">
    <w:name w:val="Default Text"/>
    <w:basedOn w:val="Normalny"/>
    <w:rsid w:val="002F4272"/>
    <w:pPr>
      <w:suppressAutoHyphens/>
      <w:autoSpaceDE w:val="0"/>
      <w:spacing w:line="240" w:lineRule="auto"/>
      <w:jc w:val="left"/>
    </w:pPr>
    <w:rPr>
      <w:rFonts w:ascii="Times New Roman" w:hAnsi="Times New Roman"/>
      <w:sz w:val="24"/>
      <w:lang w:val="en-US" w:eastAsia="ar-SA"/>
    </w:rPr>
  </w:style>
  <w:style w:type="paragraph" w:customStyle="1" w:styleId="Spisilustracji1">
    <w:name w:val="Spis ilustracji1"/>
    <w:basedOn w:val="Normalny"/>
    <w:next w:val="Normalny"/>
    <w:rsid w:val="002F4272"/>
    <w:pPr>
      <w:suppressAutoHyphens/>
      <w:spacing w:line="240" w:lineRule="auto"/>
      <w:jc w:val="left"/>
    </w:pPr>
    <w:rPr>
      <w:rFonts w:ascii="Times New Roman" w:hAnsi="Times New Roman"/>
      <w:sz w:val="24"/>
      <w:lang w:eastAsia="ar-SA"/>
    </w:rPr>
  </w:style>
  <w:style w:type="paragraph" w:styleId="NormalnyWeb">
    <w:name w:val="Normal (Web)"/>
    <w:basedOn w:val="Normalny"/>
    <w:uiPriority w:val="99"/>
    <w:locked/>
    <w:rsid w:val="002F4272"/>
    <w:pPr>
      <w:suppressAutoHyphens/>
      <w:spacing w:before="280" w:after="280" w:line="240" w:lineRule="auto"/>
      <w:jc w:val="left"/>
    </w:pPr>
    <w:rPr>
      <w:rFonts w:ascii="Times New Roman" w:hAnsi="Times New Roman"/>
      <w:sz w:val="24"/>
      <w:lang w:eastAsia="ar-SA"/>
    </w:rPr>
  </w:style>
  <w:style w:type="paragraph" w:customStyle="1" w:styleId="tekstukryty">
    <w:name w:val="tekst ukryty"/>
    <w:basedOn w:val="Nagwek4"/>
    <w:rsid w:val="002F4272"/>
    <w:pPr>
      <w:keepNext w:val="0"/>
      <w:tabs>
        <w:tab w:val="num" w:pos="360"/>
      </w:tabs>
      <w:suppressAutoHyphens/>
      <w:spacing w:before="0" w:after="0" w:line="240" w:lineRule="auto"/>
      <w:ind w:left="360" w:hanging="360"/>
      <w:jc w:val="left"/>
    </w:pPr>
    <w:rPr>
      <w:rFonts w:ascii="Times New Roman" w:hAnsi="Times New Roman"/>
      <w:b w:val="0"/>
      <w:bCs w:val="0"/>
      <w:i/>
      <w:vanish/>
      <w:color w:val="0000FF"/>
      <w:sz w:val="20"/>
      <w:szCs w:val="24"/>
      <w:lang w:eastAsia="ar-SA"/>
    </w:rPr>
  </w:style>
  <w:style w:type="paragraph" w:customStyle="1" w:styleId="StylNagwek2TimesNewRoman13ptNieKursywaWyjustowany">
    <w:name w:val="Styl Nagłówek 2 + Times New Roman 13 pt Nie Kursywa Wyjustowany"/>
    <w:basedOn w:val="Nagwek2"/>
    <w:rsid w:val="002F4272"/>
    <w:pPr>
      <w:suppressAutoHyphens/>
      <w:spacing w:line="240" w:lineRule="auto"/>
    </w:pPr>
    <w:rPr>
      <w:rFonts w:ascii="Times New Roman" w:hAnsi="Times New Roman" w:cs="Times New Roman"/>
      <w:i/>
      <w:iCs w:val="0"/>
      <w:sz w:val="26"/>
      <w:szCs w:val="20"/>
      <w:lang w:eastAsia="ar-SA"/>
    </w:rPr>
  </w:style>
  <w:style w:type="paragraph" w:styleId="Spistreci4">
    <w:name w:val="toc 4"/>
    <w:basedOn w:val="Normalny"/>
    <w:next w:val="Normalny"/>
    <w:uiPriority w:val="39"/>
    <w:locked/>
    <w:rsid w:val="002F4272"/>
    <w:pPr>
      <w:suppressAutoHyphens/>
      <w:spacing w:line="240" w:lineRule="auto"/>
      <w:ind w:left="720"/>
      <w:jc w:val="left"/>
    </w:pPr>
    <w:rPr>
      <w:rFonts w:ascii="Times New Roman" w:hAnsi="Times New Roman"/>
      <w:sz w:val="24"/>
      <w:lang w:eastAsia="ar-SA"/>
    </w:rPr>
  </w:style>
  <w:style w:type="paragraph" w:styleId="Spistreci5">
    <w:name w:val="toc 5"/>
    <w:basedOn w:val="Normalny"/>
    <w:next w:val="Normalny"/>
    <w:locked/>
    <w:rsid w:val="002F4272"/>
    <w:pPr>
      <w:suppressAutoHyphens/>
      <w:spacing w:line="240" w:lineRule="auto"/>
      <w:ind w:left="960"/>
      <w:jc w:val="left"/>
    </w:pPr>
    <w:rPr>
      <w:rFonts w:ascii="Times New Roman" w:hAnsi="Times New Roman"/>
      <w:sz w:val="24"/>
      <w:lang w:eastAsia="ar-SA"/>
    </w:rPr>
  </w:style>
  <w:style w:type="paragraph" w:styleId="Spistreci6">
    <w:name w:val="toc 6"/>
    <w:basedOn w:val="Normalny"/>
    <w:next w:val="Normalny"/>
    <w:uiPriority w:val="39"/>
    <w:locked/>
    <w:rsid w:val="002F4272"/>
    <w:pPr>
      <w:suppressAutoHyphens/>
      <w:spacing w:line="240" w:lineRule="auto"/>
      <w:ind w:left="1200"/>
      <w:jc w:val="left"/>
    </w:pPr>
    <w:rPr>
      <w:rFonts w:ascii="Times New Roman" w:hAnsi="Times New Roman"/>
      <w:sz w:val="24"/>
      <w:lang w:eastAsia="ar-SA"/>
    </w:rPr>
  </w:style>
  <w:style w:type="paragraph" w:styleId="Spistreci7">
    <w:name w:val="toc 7"/>
    <w:basedOn w:val="Normalny"/>
    <w:next w:val="Normalny"/>
    <w:uiPriority w:val="39"/>
    <w:locked/>
    <w:rsid w:val="002F4272"/>
    <w:pPr>
      <w:suppressAutoHyphens/>
      <w:spacing w:line="240" w:lineRule="auto"/>
      <w:ind w:left="1440"/>
      <w:jc w:val="left"/>
    </w:pPr>
    <w:rPr>
      <w:rFonts w:ascii="Times New Roman" w:hAnsi="Times New Roman"/>
      <w:sz w:val="24"/>
      <w:lang w:eastAsia="ar-SA"/>
    </w:rPr>
  </w:style>
  <w:style w:type="paragraph" w:styleId="Spistreci8">
    <w:name w:val="toc 8"/>
    <w:basedOn w:val="Normalny"/>
    <w:next w:val="Normalny"/>
    <w:uiPriority w:val="39"/>
    <w:locked/>
    <w:rsid w:val="002F4272"/>
    <w:pPr>
      <w:suppressAutoHyphens/>
      <w:spacing w:line="240" w:lineRule="auto"/>
      <w:ind w:left="1680"/>
      <w:jc w:val="left"/>
    </w:pPr>
    <w:rPr>
      <w:rFonts w:ascii="Times New Roman" w:hAnsi="Times New Roman"/>
      <w:sz w:val="24"/>
      <w:lang w:eastAsia="ar-SA"/>
    </w:rPr>
  </w:style>
  <w:style w:type="paragraph" w:styleId="Spistreci9">
    <w:name w:val="toc 9"/>
    <w:basedOn w:val="Normalny"/>
    <w:next w:val="Normalny"/>
    <w:uiPriority w:val="39"/>
    <w:locked/>
    <w:rsid w:val="002F4272"/>
    <w:pPr>
      <w:suppressAutoHyphens/>
      <w:spacing w:line="240" w:lineRule="auto"/>
      <w:ind w:left="1920"/>
      <w:jc w:val="left"/>
    </w:pPr>
    <w:rPr>
      <w:rFonts w:ascii="Times New Roman" w:hAnsi="Times New Roman"/>
      <w:sz w:val="24"/>
      <w:lang w:eastAsia="ar-SA"/>
    </w:rPr>
  </w:style>
  <w:style w:type="paragraph" w:customStyle="1" w:styleId="Zawartotabeli">
    <w:name w:val="Zawartość tabeli"/>
    <w:basedOn w:val="Normalny"/>
    <w:rsid w:val="002F4272"/>
    <w:pPr>
      <w:suppressLineNumbers/>
      <w:suppressAutoHyphens/>
      <w:spacing w:line="240" w:lineRule="auto"/>
      <w:jc w:val="left"/>
    </w:pPr>
    <w:rPr>
      <w:rFonts w:ascii="Times New Roman" w:hAnsi="Times New Roman"/>
      <w:sz w:val="24"/>
      <w:lang w:eastAsia="ar-SA"/>
    </w:rPr>
  </w:style>
  <w:style w:type="paragraph" w:customStyle="1" w:styleId="Nagwektabeli">
    <w:name w:val="Nagłówek tabeli"/>
    <w:basedOn w:val="Zawartotabeli"/>
    <w:rsid w:val="002F4272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2F4272"/>
    <w:pPr>
      <w:tabs>
        <w:tab w:val="right" w:leader="dot" w:pos="7091"/>
      </w:tabs>
      <w:ind w:left="2547"/>
    </w:pPr>
  </w:style>
  <w:style w:type="paragraph" w:customStyle="1" w:styleId="Bulletwithtext5">
    <w:name w:val="Bullet with text 5"/>
    <w:basedOn w:val="Normalny"/>
    <w:rsid w:val="00C6072D"/>
    <w:pPr>
      <w:numPr>
        <w:numId w:val="7"/>
      </w:numPr>
      <w:spacing w:line="240" w:lineRule="auto"/>
      <w:jc w:val="left"/>
    </w:pPr>
    <w:rPr>
      <w:rFonts w:ascii="Futura Bk" w:eastAsia="SimSun" w:hAnsi="Futura Bk"/>
      <w:szCs w:val="20"/>
      <w:lang w:eastAsia="en-US"/>
    </w:rPr>
  </w:style>
  <w:style w:type="paragraph" w:customStyle="1" w:styleId="TableHeading">
    <w:name w:val="Table Heading"/>
    <w:basedOn w:val="Normalny"/>
    <w:rsid w:val="00C6072D"/>
    <w:pPr>
      <w:keepLines/>
      <w:spacing w:before="120" w:after="120" w:line="240" w:lineRule="auto"/>
      <w:jc w:val="left"/>
    </w:pPr>
    <w:rPr>
      <w:rFonts w:eastAsia="SimSun"/>
      <w:b/>
      <w:sz w:val="16"/>
      <w:szCs w:val="20"/>
      <w:lang w:val="en-US" w:eastAsia="en-US"/>
    </w:rPr>
  </w:style>
  <w:style w:type="paragraph" w:customStyle="1" w:styleId="Numberedlist21">
    <w:name w:val="Numbered list 2.1"/>
    <w:basedOn w:val="Nagwek1"/>
    <w:next w:val="Normalny"/>
    <w:rsid w:val="00C6072D"/>
    <w:pPr>
      <w:pageBreakBefore w:val="0"/>
      <w:numPr>
        <w:numId w:val="8"/>
      </w:numPr>
      <w:tabs>
        <w:tab w:val="left" w:pos="720"/>
      </w:tabs>
      <w:spacing w:after="60" w:line="240" w:lineRule="auto"/>
      <w:jc w:val="left"/>
    </w:pPr>
    <w:rPr>
      <w:rFonts w:eastAsia="SimSun" w:cs="Times New Roman"/>
      <w:bCs w:val="0"/>
      <w:caps w:val="0"/>
      <w:color w:val="auto"/>
      <w:kern w:val="28"/>
      <w:sz w:val="28"/>
      <w:szCs w:val="20"/>
      <w:lang w:eastAsia="en-US"/>
    </w:rPr>
  </w:style>
  <w:style w:type="paragraph" w:customStyle="1" w:styleId="Numberedlist22">
    <w:name w:val="Numbered list 2.2"/>
    <w:basedOn w:val="Nagwek2"/>
    <w:next w:val="Normalny"/>
    <w:rsid w:val="00C6072D"/>
    <w:pPr>
      <w:tabs>
        <w:tab w:val="num" w:pos="360"/>
        <w:tab w:val="left" w:pos="720"/>
      </w:tabs>
      <w:spacing w:line="240" w:lineRule="auto"/>
      <w:ind w:left="360"/>
      <w:jc w:val="left"/>
    </w:pPr>
    <w:rPr>
      <w:rFonts w:eastAsia="SimSun" w:cs="Times New Roman"/>
      <w:bCs w:val="0"/>
      <w:iCs w:val="0"/>
      <w:sz w:val="24"/>
      <w:szCs w:val="20"/>
      <w:lang w:eastAsia="en-US"/>
    </w:rPr>
  </w:style>
  <w:style w:type="paragraph" w:customStyle="1" w:styleId="Numberedlist23">
    <w:name w:val="Numbered list 2.3"/>
    <w:basedOn w:val="Nagwek3"/>
    <w:next w:val="Normalny"/>
    <w:rsid w:val="00C6072D"/>
    <w:pPr>
      <w:tabs>
        <w:tab w:val="num" w:pos="360"/>
        <w:tab w:val="left" w:pos="1080"/>
      </w:tabs>
      <w:spacing w:line="240" w:lineRule="auto"/>
      <w:ind w:left="360" w:hanging="360"/>
      <w:jc w:val="left"/>
    </w:pPr>
    <w:rPr>
      <w:rFonts w:eastAsia="SimSun" w:cs="Times New Roman"/>
      <w:bCs w:val="0"/>
      <w:color w:val="auto"/>
      <w:sz w:val="22"/>
      <w:szCs w:val="20"/>
      <w:lang w:eastAsia="en-US"/>
    </w:rPr>
  </w:style>
  <w:style w:type="paragraph" w:customStyle="1" w:styleId="Table">
    <w:name w:val="Table"/>
    <w:basedOn w:val="Normalny"/>
    <w:rsid w:val="00C6072D"/>
    <w:pPr>
      <w:spacing w:before="40" w:after="40" w:line="240" w:lineRule="auto"/>
      <w:jc w:val="left"/>
    </w:pPr>
    <w:rPr>
      <w:rFonts w:ascii="Futura Bk" w:eastAsia="SimSun" w:hAnsi="Futura Bk"/>
      <w:szCs w:val="20"/>
      <w:lang w:eastAsia="en-US"/>
    </w:rPr>
  </w:style>
  <w:style w:type="paragraph" w:customStyle="1" w:styleId="TitleCenter">
    <w:name w:val="Title_Center"/>
    <w:basedOn w:val="Tytu"/>
    <w:rsid w:val="00C6072D"/>
    <w:pPr>
      <w:keepNext/>
      <w:suppressAutoHyphens w:val="0"/>
      <w:spacing w:before="240" w:after="60"/>
    </w:pPr>
    <w:rPr>
      <w:rFonts w:ascii="Futura Bk" w:eastAsia="SimSun" w:hAnsi="Futura Bk"/>
      <w:b/>
      <w:kern w:val="28"/>
      <w:sz w:val="24"/>
      <w:szCs w:val="20"/>
      <w:lang w:eastAsia="en-US"/>
    </w:rPr>
  </w:style>
  <w:style w:type="paragraph" w:customStyle="1" w:styleId="TableSmHeadingCenter">
    <w:name w:val="Table_Sm_Heading_Center"/>
    <w:basedOn w:val="Normalny"/>
    <w:rsid w:val="00C6072D"/>
    <w:pPr>
      <w:keepNext/>
      <w:keepLines/>
      <w:spacing w:before="60" w:after="40" w:line="240" w:lineRule="auto"/>
      <w:jc w:val="center"/>
    </w:pPr>
    <w:rPr>
      <w:rFonts w:ascii="Futura Bk" w:eastAsia="SimSun" w:hAnsi="Futura Bk"/>
      <w:b/>
      <w:sz w:val="16"/>
      <w:szCs w:val="20"/>
      <w:lang w:eastAsia="en-US"/>
    </w:rPr>
  </w:style>
  <w:style w:type="paragraph" w:styleId="Tekstpodstawowy3">
    <w:name w:val="Body Text 3"/>
    <w:basedOn w:val="Normalny"/>
    <w:link w:val="Tekstpodstawowy3Znak"/>
    <w:locked/>
    <w:rsid w:val="00C6072D"/>
    <w:pPr>
      <w:spacing w:line="240" w:lineRule="auto"/>
      <w:jc w:val="left"/>
    </w:pPr>
    <w:rPr>
      <w:rFonts w:eastAsia="SimSun"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6072D"/>
    <w:rPr>
      <w:rFonts w:ascii="Arial" w:eastAsia="SimSun" w:hAnsi="Arial"/>
      <w:sz w:val="28"/>
    </w:rPr>
  </w:style>
  <w:style w:type="character" w:customStyle="1" w:styleId="CharacterUserEntry">
    <w:name w:val="Character UserEntry"/>
    <w:rsid w:val="00C6072D"/>
    <w:rPr>
      <w:color w:val="FF0000"/>
    </w:rPr>
  </w:style>
  <w:style w:type="paragraph" w:customStyle="1" w:styleId="TitlePageDetail">
    <w:name w:val="TitlePage_Detail"/>
    <w:basedOn w:val="TitlePageHeaderOOV"/>
    <w:rsid w:val="00C6072D"/>
    <w:pPr>
      <w:spacing w:line="360" w:lineRule="auto"/>
    </w:pPr>
    <w:rPr>
      <w:b/>
      <w:sz w:val="20"/>
    </w:rPr>
  </w:style>
  <w:style w:type="paragraph" w:customStyle="1" w:styleId="TitlePageHeaderOOV">
    <w:name w:val="TitlePage_Header_OOV"/>
    <w:basedOn w:val="Normalny"/>
    <w:rsid w:val="00C6072D"/>
    <w:pPr>
      <w:spacing w:line="240" w:lineRule="auto"/>
      <w:ind w:left="4060"/>
      <w:jc w:val="left"/>
    </w:pPr>
    <w:rPr>
      <w:rFonts w:eastAsia="SimSun"/>
      <w:sz w:val="44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locked/>
    <w:rsid w:val="00C6072D"/>
    <w:pPr>
      <w:spacing w:line="240" w:lineRule="auto"/>
      <w:jc w:val="left"/>
    </w:pPr>
    <w:rPr>
      <w:rFonts w:ascii="Times New Roman" w:eastAsia="SimSun" w:hAnsi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6072D"/>
    <w:rPr>
      <w:rFonts w:eastAsia="SimSun"/>
    </w:rPr>
  </w:style>
  <w:style w:type="character" w:styleId="Odwoanieprzypisukocowego">
    <w:name w:val="endnote reference"/>
    <w:locked/>
    <w:rsid w:val="00C6072D"/>
    <w:rPr>
      <w:vertAlign w:val="superscript"/>
    </w:rPr>
  </w:style>
  <w:style w:type="character" w:customStyle="1" w:styleId="Nagwek6Znak">
    <w:name w:val="Nagłówek 6 Znak"/>
    <w:link w:val="Nagwek6"/>
    <w:uiPriority w:val="99"/>
    <w:rsid w:val="00C6072D"/>
    <w:rPr>
      <w:rFonts w:ascii="Arial" w:hAnsi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C6072D"/>
    <w:rPr>
      <w:rFonts w:ascii="Arial" w:hAnsi="Arial"/>
      <w:szCs w:val="24"/>
    </w:rPr>
  </w:style>
  <w:style w:type="character" w:customStyle="1" w:styleId="Nagwek9Znak">
    <w:name w:val="Nagłówek 9 Znak"/>
    <w:link w:val="Nagwek9"/>
    <w:uiPriority w:val="99"/>
    <w:rsid w:val="00C6072D"/>
    <w:rPr>
      <w:rFonts w:ascii="Arial" w:hAnsi="Arial" w:cs="Arial"/>
      <w:sz w:val="22"/>
      <w:szCs w:val="22"/>
    </w:rPr>
  </w:style>
  <w:style w:type="paragraph" w:styleId="Lista2">
    <w:name w:val="List 2"/>
    <w:basedOn w:val="Normalny"/>
    <w:locked/>
    <w:rsid w:val="00C6072D"/>
    <w:pPr>
      <w:spacing w:line="240" w:lineRule="auto"/>
      <w:ind w:left="720" w:hanging="360"/>
      <w:contextualSpacing/>
      <w:jc w:val="left"/>
    </w:pPr>
    <w:rPr>
      <w:rFonts w:eastAsia="SimSun"/>
    </w:rPr>
  </w:style>
  <w:style w:type="paragraph" w:styleId="Listapunktowana2">
    <w:name w:val="List Bullet 2"/>
    <w:basedOn w:val="Normalny"/>
    <w:locked/>
    <w:rsid w:val="00C6072D"/>
    <w:pPr>
      <w:numPr>
        <w:numId w:val="9"/>
      </w:numPr>
      <w:spacing w:line="240" w:lineRule="auto"/>
      <w:contextualSpacing/>
      <w:jc w:val="left"/>
    </w:pPr>
    <w:rPr>
      <w:rFonts w:eastAsia="SimSun"/>
    </w:rPr>
  </w:style>
  <w:style w:type="paragraph" w:styleId="Tekstpodstawowyzwciciem">
    <w:name w:val="Body Text First Indent"/>
    <w:basedOn w:val="Tekstpodstawowy"/>
    <w:link w:val="TekstpodstawowyzwciciemZnak"/>
    <w:locked/>
    <w:rsid w:val="00C6072D"/>
    <w:pPr>
      <w:spacing w:line="240" w:lineRule="auto"/>
      <w:ind w:firstLine="210"/>
      <w:jc w:val="left"/>
    </w:pPr>
    <w:rPr>
      <w:rFonts w:ascii="Times New Roman" w:eastAsia="SimSun" w:hAnsi="Times New Roman"/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C6072D"/>
    <w:rPr>
      <w:rFonts w:ascii="Arial" w:eastAsia="SimSun" w:hAnsi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6072D"/>
    <w:rPr>
      <w:rFonts w:ascii="Arial" w:hAnsi="Arial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6072D"/>
    <w:rPr>
      <w:rFonts w:ascii="Arial" w:hAnsi="Arial"/>
      <w:szCs w:val="24"/>
      <w:lang w:val="en-GB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6072D"/>
    <w:pPr>
      <w:spacing w:line="240" w:lineRule="auto"/>
      <w:ind w:left="720"/>
      <w:jc w:val="left"/>
    </w:pPr>
    <w:rPr>
      <w:rFonts w:eastAsia="SimSun"/>
    </w:rPr>
  </w:style>
  <w:style w:type="paragraph" w:customStyle="1" w:styleId="TableText">
    <w:name w:val="Table Text"/>
    <w:basedOn w:val="Normalny"/>
    <w:rsid w:val="00C6072D"/>
    <w:pPr>
      <w:keepLines/>
      <w:spacing w:line="240" w:lineRule="auto"/>
      <w:jc w:val="left"/>
    </w:pPr>
    <w:rPr>
      <w:rFonts w:eastAsia="SimSun"/>
      <w:sz w:val="16"/>
      <w:szCs w:val="20"/>
      <w:lang w:val="en-US" w:eastAsia="en-US"/>
    </w:rPr>
  </w:style>
  <w:style w:type="character" w:customStyle="1" w:styleId="TekstkomentarzaZnak">
    <w:name w:val="Tekst komentarza Znak"/>
    <w:link w:val="Tekstkomentarza"/>
    <w:rsid w:val="00C6072D"/>
    <w:rPr>
      <w:rFonts w:ascii="Arial" w:hAnsi="Arial"/>
    </w:rPr>
  </w:style>
  <w:style w:type="paragraph" w:customStyle="1" w:styleId="StyleHeading1Arial">
    <w:name w:val="Style Heading 1 + Arial"/>
    <w:basedOn w:val="Nagwek1"/>
    <w:autoRedefine/>
    <w:rsid w:val="00C6072D"/>
    <w:pPr>
      <w:pageBreakBefore w:val="0"/>
      <w:tabs>
        <w:tab w:val="num" w:pos="360"/>
      </w:tabs>
      <w:spacing w:after="60" w:line="240" w:lineRule="auto"/>
      <w:jc w:val="left"/>
    </w:pPr>
    <w:rPr>
      <w:rFonts w:eastAsia="SimSun" w:cs="Times New Roman"/>
      <w:caps w:val="0"/>
      <w:color w:val="auto"/>
      <w:sz w:val="32"/>
      <w:szCs w:val="32"/>
    </w:rPr>
  </w:style>
  <w:style w:type="paragraph" w:customStyle="1" w:styleId="StyleHeading2Arial">
    <w:name w:val="Style Heading 2 + Arial"/>
    <w:basedOn w:val="Nagwek2"/>
    <w:autoRedefine/>
    <w:rsid w:val="00C6072D"/>
    <w:pPr>
      <w:spacing w:line="240" w:lineRule="auto"/>
      <w:jc w:val="left"/>
    </w:pPr>
    <w:rPr>
      <w:rFonts w:eastAsia="SimSun" w:cs="Times New Roman"/>
      <w:b w:val="0"/>
      <w:bCs w:val="0"/>
      <w:iCs w:val="0"/>
      <w:szCs w:val="20"/>
    </w:rPr>
  </w:style>
  <w:style w:type="paragraph" w:customStyle="1" w:styleId="StyleHeading2Arial18ptItalic">
    <w:name w:val="Style Heading 2 + Arial 18 pt Italic"/>
    <w:basedOn w:val="Nagwek2"/>
    <w:autoRedefine/>
    <w:rsid w:val="00C6072D"/>
    <w:pPr>
      <w:tabs>
        <w:tab w:val="num" w:pos="709"/>
      </w:tabs>
      <w:spacing w:line="240" w:lineRule="auto"/>
      <w:ind w:left="709" w:hanging="709"/>
      <w:jc w:val="left"/>
    </w:pPr>
    <w:rPr>
      <w:rFonts w:eastAsia="SimSun" w:cs="Times New Roman"/>
      <w:sz w:val="24"/>
    </w:rPr>
  </w:style>
  <w:style w:type="paragraph" w:customStyle="1" w:styleId="StyleHeading3Arial">
    <w:name w:val="Style Heading 3 + Arial"/>
    <w:basedOn w:val="Nagwek3"/>
    <w:autoRedefine/>
    <w:rsid w:val="00C6072D"/>
    <w:pPr>
      <w:tabs>
        <w:tab w:val="num" w:pos="0"/>
      </w:tabs>
      <w:spacing w:line="240" w:lineRule="auto"/>
      <w:jc w:val="left"/>
    </w:pPr>
    <w:rPr>
      <w:rFonts w:eastAsia="SimSun" w:cs="Times New Roman"/>
      <w:color w:val="auto"/>
      <w:sz w:val="24"/>
    </w:rPr>
  </w:style>
  <w:style w:type="paragraph" w:customStyle="1" w:styleId="Bulletwithtext1">
    <w:name w:val="Bullet with text 1"/>
    <w:basedOn w:val="Normalny"/>
    <w:rsid w:val="00C6072D"/>
    <w:pPr>
      <w:numPr>
        <w:numId w:val="10"/>
      </w:numPr>
      <w:spacing w:line="240" w:lineRule="auto"/>
      <w:jc w:val="left"/>
    </w:pPr>
    <w:rPr>
      <w:rFonts w:ascii="Futura Bk" w:hAnsi="Futura Bk"/>
      <w:szCs w:val="20"/>
      <w:lang w:eastAsia="en-US"/>
    </w:rPr>
  </w:style>
  <w:style w:type="paragraph" w:customStyle="1" w:styleId="HPTableTitle">
    <w:name w:val="HP_Table_Title"/>
    <w:basedOn w:val="Normalny"/>
    <w:next w:val="Normalny"/>
    <w:rsid w:val="00C6072D"/>
    <w:pPr>
      <w:keepNext/>
      <w:keepLines/>
      <w:spacing w:before="240" w:after="60" w:line="240" w:lineRule="auto"/>
      <w:jc w:val="left"/>
    </w:pPr>
    <w:rPr>
      <w:rFonts w:ascii="Futura Bk" w:hAnsi="Futura Bk"/>
      <w:b/>
      <w:sz w:val="18"/>
      <w:szCs w:val="20"/>
      <w:lang w:eastAsia="en-US"/>
    </w:rPr>
  </w:style>
  <w:style w:type="paragraph" w:customStyle="1" w:styleId="TableSmHeadingRight">
    <w:name w:val="Table_Sm_Heading_Right"/>
    <w:basedOn w:val="Normalny"/>
    <w:rsid w:val="00C6072D"/>
    <w:pPr>
      <w:keepNext/>
      <w:keepLines/>
      <w:spacing w:before="60" w:after="40" w:line="240" w:lineRule="auto"/>
      <w:jc w:val="right"/>
    </w:pPr>
    <w:rPr>
      <w:rFonts w:ascii="Futura Bk" w:hAnsi="Futura Bk"/>
      <w:b/>
      <w:sz w:val="16"/>
      <w:szCs w:val="20"/>
      <w:lang w:eastAsia="en-US"/>
    </w:rPr>
  </w:style>
  <w:style w:type="paragraph" w:customStyle="1" w:styleId="TableMedium">
    <w:name w:val="Table_Medium"/>
    <w:basedOn w:val="Table"/>
    <w:rsid w:val="00C6072D"/>
    <w:rPr>
      <w:rFonts w:eastAsia="Times New Roman"/>
      <w:sz w:val="18"/>
    </w:rPr>
  </w:style>
  <w:style w:type="character" w:customStyle="1" w:styleId="StyleArial">
    <w:name w:val="Style Arial"/>
    <w:rsid w:val="00C6072D"/>
    <w:rPr>
      <w:rFonts w:ascii="Arial" w:hAnsi="Arial"/>
      <w:sz w:val="20"/>
    </w:rPr>
  </w:style>
  <w:style w:type="character" w:styleId="Pogrubienie">
    <w:name w:val="Strong"/>
    <w:uiPriority w:val="22"/>
    <w:qFormat/>
    <w:locked/>
    <w:rsid w:val="00C6072D"/>
    <w:rPr>
      <w:b/>
      <w:bCs/>
    </w:rPr>
  </w:style>
  <w:style w:type="paragraph" w:customStyle="1" w:styleId="StyleHeading212pt">
    <w:name w:val="Style Heading 2 + 12 pt"/>
    <w:basedOn w:val="Nagwek2"/>
    <w:autoRedefine/>
    <w:rsid w:val="00C6072D"/>
    <w:pPr>
      <w:tabs>
        <w:tab w:val="num" w:pos="360"/>
        <w:tab w:val="num" w:pos="709"/>
      </w:tabs>
      <w:spacing w:line="240" w:lineRule="auto"/>
      <w:ind w:left="709" w:hanging="709"/>
      <w:jc w:val="left"/>
    </w:pPr>
    <w:rPr>
      <w:rFonts w:cs="Times New Roman"/>
      <w:i/>
      <w:iCs w:val="0"/>
      <w:sz w:val="24"/>
    </w:rPr>
  </w:style>
  <w:style w:type="character" w:customStyle="1" w:styleId="StyleBlack">
    <w:name w:val="Style Black"/>
    <w:rsid w:val="00C6072D"/>
    <w:rPr>
      <w:rFonts w:ascii="Arial" w:hAnsi="Arial"/>
      <w:color w:val="000000"/>
      <w:sz w:val="20"/>
    </w:rPr>
  </w:style>
  <w:style w:type="character" w:customStyle="1" w:styleId="Style12pt">
    <w:name w:val="Style 12 pt"/>
    <w:rsid w:val="00C6072D"/>
    <w:rPr>
      <w:rFonts w:ascii="Arial" w:hAnsi="Arial"/>
      <w:sz w:val="20"/>
    </w:rPr>
  </w:style>
  <w:style w:type="paragraph" w:customStyle="1" w:styleId="StyleHeading3Arial1">
    <w:name w:val="Style Heading 3 + Arial1"/>
    <w:basedOn w:val="Nagwek3"/>
    <w:autoRedefine/>
    <w:rsid w:val="00C6072D"/>
    <w:pPr>
      <w:tabs>
        <w:tab w:val="num" w:pos="0"/>
      </w:tabs>
      <w:spacing w:line="240" w:lineRule="auto"/>
      <w:jc w:val="left"/>
    </w:pPr>
    <w:rPr>
      <w:rFonts w:eastAsia="SimSun" w:cs="Times New Roman"/>
      <w:color w:val="auto"/>
      <w:sz w:val="24"/>
    </w:rPr>
  </w:style>
  <w:style w:type="character" w:styleId="Uwydatnienie">
    <w:name w:val="Emphasis"/>
    <w:uiPriority w:val="20"/>
    <w:qFormat/>
    <w:locked/>
    <w:rsid w:val="00C6072D"/>
    <w:rPr>
      <w:i/>
      <w:iCs/>
    </w:rPr>
  </w:style>
  <w:style w:type="paragraph" w:customStyle="1" w:styleId="StyleHeading5NotItalic">
    <w:name w:val="Style Heading 5 + Not Italic"/>
    <w:basedOn w:val="Nagwek5"/>
    <w:rsid w:val="00C6072D"/>
    <w:pPr>
      <w:spacing w:line="240" w:lineRule="auto"/>
      <w:jc w:val="left"/>
    </w:pPr>
    <w:rPr>
      <w:rFonts w:eastAsia="SimSun"/>
      <w:i w:val="0"/>
      <w:iCs w:val="0"/>
      <w:sz w:val="20"/>
    </w:rPr>
  </w:style>
  <w:style w:type="character" w:customStyle="1" w:styleId="NagwekZnak">
    <w:name w:val="Nagłówek Znak"/>
    <w:link w:val="Nagwek"/>
    <w:rsid w:val="00C6072D"/>
    <w:rPr>
      <w:rFonts w:ascii="Arial" w:hAnsi="Arial"/>
      <w:b/>
      <w:sz w:val="24"/>
      <w:szCs w:val="24"/>
    </w:rPr>
  </w:style>
  <w:style w:type="paragraph" w:customStyle="1" w:styleId="StyleCaption">
    <w:name w:val="Style Caption"/>
    <w:basedOn w:val="Legenda"/>
    <w:rsid w:val="00C6072D"/>
    <w:pPr>
      <w:spacing w:after="0" w:line="240" w:lineRule="auto"/>
      <w:jc w:val="left"/>
    </w:pPr>
    <w:rPr>
      <w:rFonts w:eastAsia="SimSun"/>
      <w:b w:val="0"/>
    </w:rPr>
  </w:style>
  <w:style w:type="character" w:customStyle="1" w:styleId="Nagwek4Znak">
    <w:name w:val="Nagłówek 4 Znak"/>
    <w:link w:val="Nagwek4"/>
    <w:uiPriority w:val="99"/>
    <w:rsid w:val="00C6072D"/>
    <w:rPr>
      <w:rFonts w:ascii="Arial" w:hAnsi="Arial"/>
      <w:b/>
      <w:bCs/>
      <w:sz w:val="28"/>
      <w:szCs w:val="28"/>
    </w:rPr>
  </w:style>
  <w:style w:type="character" w:customStyle="1" w:styleId="Nagwek3Znak">
    <w:name w:val="Nagłówek 3 Znak"/>
    <w:link w:val="Nagwek3"/>
    <w:uiPriority w:val="99"/>
    <w:rsid w:val="00176330"/>
    <w:rPr>
      <w:rFonts w:ascii="Arial" w:hAnsi="Arial" w:cs="Arial"/>
      <w:b/>
      <w:bCs/>
      <w:color w:val="99CCFF"/>
      <w:szCs w:val="26"/>
    </w:rPr>
  </w:style>
  <w:style w:type="paragraph" w:customStyle="1" w:styleId="Tablenormal">
    <w:name w:val="Table normal"/>
    <w:basedOn w:val="Normalny"/>
    <w:next w:val="Normalny"/>
    <w:rsid w:val="00C6072D"/>
    <w:pPr>
      <w:widowControl w:val="0"/>
      <w:spacing w:before="60" w:after="60" w:line="240" w:lineRule="auto"/>
      <w:ind w:left="57" w:right="57"/>
      <w:jc w:val="left"/>
    </w:pPr>
    <w:rPr>
      <w:sz w:val="16"/>
      <w:szCs w:val="20"/>
    </w:rPr>
  </w:style>
  <w:style w:type="character" w:styleId="UyteHipercze">
    <w:name w:val="FollowedHyperlink"/>
    <w:locked/>
    <w:rsid w:val="00C6072D"/>
    <w:rPr>
      <w:color w:val="800080"/>
      <w:u w:val="single"/>
    </w:rPr>
  </w:style>
  <w:style w:type="character" w:customStyle="1" w:styleId="apple-style-span">
    <w:name w:val="apple-style-span"/>
    <w:basedOn w:val="Domylnaczcionkaakapitu"/>
    <w:rsid w:val="00AA5A56"/>
  </w:style>
  <w:style w:type="paragraph" w:customStyle="1" w:styleId="Naglowek1">
    <w:name w:val="Naglowek1"/>
    <w:basedOn w:val="Nagwek1"/>
    <w:link w:val="Naglowek1Znak"/>
    <w:qFormat/>
    <w:rsid w:val="00F83C72"/>
    <w:pPr>
      <w:numPr>
        <w:numId w:val="12"/>
      </w:numPr>
    </w:pPr>
  </w:style>
  <w:style w:type="character" w:customStyle="1" w:styleId="Naglowek1Znak">
    <w:name w:val="Naglowek1 Znak"/>
    <w:basedOn w:val="Nagwek1Znak"/>
    <w:link w:val="Naglowek1"/>
    <w:rsid w:val="00F83C72"/>
    <w:rPr>
      <w:rFonts w:ascii="Arial" w:hAnsi="Arial" w:cs="Arial"/>
      <w:b/>
      <w:bCs/>
      <w:caps/>
      <w:color w:val="99CCFF"/>
      <w:kern w:val="32"/>
      <w:szCs w:val="24"/>
    </w:rPr>
  </w:style>
  <w:style w:type="paragraph" w:styleId="HTML-wstpniesformatowany">
    <w:name w:val="HTML Preformatted"/>
    <w:basedOn w:val="Normalny"/>
    <w:link w:val="HTML-wstpniesformatowanyZnak"/>
    <w:locked/>
    <w:rsid w:val="006B3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B3941"/>
    <w:rPr>
      <w:rFonts w:ascii="Courier New" w:hAnsi="Courier New" w:cs="Courier New"/>
    </w:rPr>
  </w:style>
  <w:style w:type="character" w:customStyle="1" w:styleId="TematkomentarzaZnak">
    <w:name w:val="Temat komentarza Znak"/>
    <w:basedOn w:val="TekstkomentarzaZnak"/>
    <w:link w:val="Tematkomentarza"/>
    <w:rsid w:val="006B3941"/>
    <w:rPr>
      <w:rFonts w:ascii="Arial" w:hAnsi="Arial"/>
      <w:b/>
      <w:bCs/>
    </w:rPr>
  </w:style>
  <w:style w:type="character" w:customStyle="1" w:styleId="TekstdymkaZnak">
    <w:name w:val="Tekst dymka Znak"/>
    <w:basedOn w:val="Domylnaczcionkaakapitu"/>
    <w:link w:val="Tekstdymka"/>
    <w:rsid w:val="006B3941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next w:val="Mapadokumentu"/>
    <w:rsid w:val="006B3941"/>
    <w:pPr>
      <w:shd w:val="clear" w:color="auto" w:fill="000080"/>
      <w:autoSpaceDE w:val="0"/>
      <w:autoSpaceDN w:val="0"/>
      <w:spacing w:line="240" w:lineRule="auto"/>
      <w:jc w:val="left"/>
    </w:pPr>
    <w:rPr>
      <w:rFonts w:ascii="Tahoma" w:hAnsi="Tahoma" w:cs="Tahoma"/>
      <w:szCs w:val="20"/>
    </w:rPr>
  </w:style>
  <w:style w:type="paragraph" w:styleId="Poprawka">
    <w:name w:val="Revision"/>
    <w:hidden/>
    <w:uiPriority w:val="99"/>
    <w:semiHidden/>
    <w:rsid w:val="006B3941"/>
  </w:style>
  <w:style w:type="table" w:customStyle="1" w:styleId="Element">
    <w:name w:val="Element"/>
    <w:basedOn w:val="Standardowy"/>
    <w:uiPriority w:val="99"/>
    <w:rsid w:val="009C3AFC"/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locked/>
    <w:rsid w:val="00846019"/>
    <w:pPr>
      <w:spacing w:line="240" w:lineRule="auto"/>
      <w:jc w:val="left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6019"/>
    <w:rPr>
      <w:rFonts w:ascii="Calibri" w:eastAsiaTheme="minorHAnsi" w:hAnsi="Calibri"/>
      <w:sz w:val="22"/>
      <w:szCs w:val="22"/>
      <w:lang w:eastAsia="en-US"/>
    </w:rPr>
  </w:style>
  <w:style w:type="character" w:customStyle="1" w:styleId="jlqj4b">
    <w:name w:val="jlqj4b"/>
    <w:basedOn w:val="Domylnaczcionkaakapitu"/>
    <w:rsid w:val="0003600B"/>
  </w:style>
  <w:style w:type="character" w:customStyle="1" w:styleId="c-messageeditedlabel">
    <w:name w:val="c-message__edited_label"/>
    <w:basedOn w:val="Domylnaczcionkaakapitu"/>
    <w:rsid w:val="0003600B"/>
  </w:style>
  <w:style w:type="character" w:customStyle="1" w:styleId="AkapitzlistZnak">
    <w:name w:val="Akapit z listą Znak"/>
    <w:link w:val="Akapitzlist"/>
    <w:uiPriority w:val="34"/>
    <w:locked/>
    <w:rsid w:val="0003600B"/>
    <w:rPr>
      <w:rFonts w:ascii="Arial" w:eastAsia="SimSun" w:hAnsi="Arial"/>
      <w:szCs w:val="24"/>
    </w:rPr>
  </w:style>
  <w:style w:type="table" w:styleId="Jasnalistaakcent1">
    <w:name w:val="Light List Accent 1"/>
    <w:basedOn w:val="Standardowy"/>
    <w:uiPriority w:val="61"/>
    <w:rsid w:val="0006798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95B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6A22C8"/>
  </w:style>
  <w:style w:type="character" w:customStyle="1" w:styleId="Nagwek5Znak">
    <w:name w:val="Nagłówek 5 Znak"/>
    <w:basedOn w:val="Domylnaczcionkaakapitu"/>
    <w:link w:val="Nagwek5"/>
    <w:uiPriority w:val="99"/>
    <w:rsid w:val="0080201A"/>
    <w:rPr>
      <w:rFonts w:ascii="Arial" w:hAnsi="Arial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uiPriority w:val="99"/>
    <w:rsid w:val="0080201A"/>
    <w:rPr>
      <w:rFonts w:ascii="Arial" w:hAnsi="Arial"/>
      <w:i/>
      <w:iCs/>
      <w:szCs w:val="24"/>
    </w:rPr>
  </w:style>
  <w:style w:type="character" w:customStyle="1" w:styleId="TekstprzypisudolnegoZnak">
    <w:name w:val="Tekst przypisu dolnego Znak"/>
    <w:aliases w:val="T_SZ_Footnote Text Znak"/>
    <w:basedOn w:val="Domylnaczcionkaakapitu"/>
    <w:link w:val="Tekstprzypisudolnego"/>
    <w:semiHidden/>
    <w:rsid w:val="0080201A"/>
    <w:rPr>
      <w:rFonts w:ascii="Arial" w:hAnsi="Arial"/>
      <w:sz w:val="16"/>
    </w:rPr>
  </w:style>
  <w:style w:type="character" w:customStyle="1" w:styleId="PodtytuZnak">
    <w:name w:val="Podtytuł Znak"/>
    <w:basedOn w:val="Domylnaczcionkaakapitu"/>
    <w:link w:val="Podtytu"/>
    <w:rsid w:val="0080201A"/>
    <w:rPr>
      <w:rFonts w:ascii="Arial" w:hAnsi="Arial" w:cs="Arial"/>
      <w:sz w:val="24"/>
      <w:szCs w:val="24"/>
      <w:lang w:val="en-GB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4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8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2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3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0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2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9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7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963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361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1781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641735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8353453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475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3042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862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9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5067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21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6615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8579339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50852187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5274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61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318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87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4732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9471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6329770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086177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4815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32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602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6515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4008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55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53874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23531677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7741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3538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770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2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999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680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757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119628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757203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934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3352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8989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6409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3090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9155053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710833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475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2045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224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4269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547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8926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8362594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591188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506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30449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065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93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640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5864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7132341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9106340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808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860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4733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1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25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037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0495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890684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88130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5971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881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6310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49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3317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2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35426016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008458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881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97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979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923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118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1745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8335223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3384356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3000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049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489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43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0632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831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745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7745584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4886727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873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229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4713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2410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04193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89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84089749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422024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48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70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0795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4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869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536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862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155494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67775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3703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652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000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6350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857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26490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5828304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9696988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069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9689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786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9461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987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014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8772288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863519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519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4571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3240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84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524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0913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58264386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6381416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309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47191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937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12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887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3952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5484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861886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3914634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287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0917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905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1460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310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94999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220427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526400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0606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00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245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5063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870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8996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6208670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941879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606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7584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07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0350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334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361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22271602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8217238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9181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799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497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981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936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869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4514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0402792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384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77715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002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2191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606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2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8050788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904697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212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9276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2792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5012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268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572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398801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1049790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33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4407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363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504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401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4429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58414841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8033060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929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784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968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4005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3814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680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4675790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710305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95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201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216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790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730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6533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12700226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29278825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4290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2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6400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9656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343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074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3943478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5802608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037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930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396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28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052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9751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660168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352273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783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46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153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76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772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4338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726808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3960053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6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0684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9528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7514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534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864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603650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2955966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815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4514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0926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0233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675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2282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9099210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1250281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265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866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9283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6629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0865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219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5828579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0260566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445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950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3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7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880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561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2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61744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6410653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921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9963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22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520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77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4166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5071623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282641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3089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3690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301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33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720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9609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331810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4895211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3048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960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5636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7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001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261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144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8969412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704731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5703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462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42291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4713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943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267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5513775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0296032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8512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4169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7723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052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020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68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7159490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495477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0442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2544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8166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32831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987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792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331296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4050322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438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0384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611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60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081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9293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8359478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1201022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317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81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2714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9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144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9772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5921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550969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065930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02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0491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1170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7292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0903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0792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212245426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4507127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589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3593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759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9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40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786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2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3333361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6654688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3197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6443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5089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7356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10542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17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8673326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86634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906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5613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557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1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1815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988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847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900873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956952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224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123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730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310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6315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180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51919955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7945180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8351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0569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4391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712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7738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3300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42061290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2588878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387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14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6578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22983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401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073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9104539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697345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9434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422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9819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7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0340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296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816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0817536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</w:div>
        <w:div w:id="115849699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0755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09945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8A8A8A"/>
            <w:bottom w:val="none" w:sz="0" w:space="0" w:color="auto"/>
            <w:right w:val="none" w:sz="0" w:space="0" w:color="auto"/>
          </w:divBdr>
          <w:divsChild>
            <w:div w:id="11512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6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2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4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89143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89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mb:BindingInformation xmlns:xsi="http://www.w3.org/2001/XMLSchema-instance" xmlns:xsd="http://www.w3.org/2001/XMLSchema" xmlns:mb="urn:nato:stanag:4778:bindinginformation:1:0" xmlns:xmime="http://www.w3.org/2005/05/xmlmime">
  <mb:MetadataBindingContainer>
    <mb:MetadataBinding>
      <mb:Metadata>
        <slab:originatorConfidentialityLabel xmlns:slab="urn:nato:stanag:4774:confidentialitymetadatalabel:1:0">
          <slab:ConfidentialityInformation ReviewDateTime="2100-01-01T00:00:00.0000000">
            <slab:PolicyIdentifier>GM-C: Stacje Robocze (4 grupy i podgrupy)</slab:PolicyIdentifier>
            <slab:Classification>InformacjePubliczneInformacjeSektoraPublicznego</slab:Classification>
          </slab:ConfidentialityInformation>
          <slab:CreationDateTime>2022-10-20T14:37:57.5517594+02:00</slab:CreationDateTime>
        </slab:originatorConfidentialityLabel>
      </mb:Metadata>
      <mb:DataReference URI=""/>
    </mb:MetadataBinding>
  </mb:MetadataBindingContainer>
</mb:BindingInformation>
</file>

<file path=customXml/itemProps1.xml><?xml version="1.0" encoding="utf-8"?>
<ds:datastoreItem xmlns:ds="http://schemas.openxmlformats.org/officeDocument/2006/customXml" ds:itemID="{C3F8B6D0-E057-4614-BDB7-93AB8094EE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E3970-50C1-44B3-B232-C77E773A10B6}">
  <ds:schemaRefs>
    <ds:schemaRef ds:uri="http://www.w3.org/2001/XMLSchema"/>
    <ds:schemaRef ds:uri="urn:nato:stanag:4778:bindinginformation:1:0"/>
    <ds:schemaRef ds:uri="http://www.w3.org/2005/05/xmlmime"/>
    <ds:schemaRef ds:uri="urn:nato:stanag:4774:confidentialitymetadatalabel:1: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1982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</CharactersWithSpaces>
  <SharedDoc>false</SharedDoc>
  <HyperlinkBase/>
  <HLinks>
    <vt:vector size="270" baseType="variant">
      <vt:variant>
        <vt:i4>1966142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_Toc188513677</vt:lpwstr>
      </vt:variant>
      <vt:variant>
        <vt:i4>1966142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_Toc188513676</vt:lpwstr>
      </vt:variant>
      <vt:variant>
        <vt:i4>1966142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_Toc188513675</vt:lpwstr>
      </vt:variant>
      <vt:variant>
        <vt:i4>1966142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_Toc188513674</vt:lpwstr>
      </vt:variant>
      <vt:variant>
        <vt:i4>1966142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_Toc188513673</vt:lpwstr>
      </vt:variant>
      <vt:variant>
        <vt:i4>1966142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_Toc188513672</vt:lpwstr>
      </vt:variant>
      <vt:variant>
        <vt:i4>1966142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_Toc188513671</vt:lpwstr>
      </vt:variant>
      <vt:variant>
        <vt:i4>1966142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_Toc188513670</vt:lpwstr>
      </vt:variant>
      <vt:variant>
        <vt:i4>2031678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_Toc188513669</vt:lpwstr>
      </vt:variant>
      <vt:variant>
        <vt:i4>2031678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_Toc188513668</vt:lpwstr>
      </vt:variant>
      <vt:variant>
        <vt:i4>2031678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_Toc188513667</vt:lpwstr>
      </vt:variant>
      <vt:variant>
        <vt:i4>2031678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_Toc188513666</vt:lpwstr>
      </vt:variant>
      <vt:variant>
        <vt:i4>2031678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_Toc188513665</vt:lpwstr>
      </vt:variant>
      <vt:variant>
        <vt:i4>2031678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_Toc188513664</vt:lpwstr>
      </vt:variant>
      <vt:variant>
        <vt:i4>2031678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_Toc188513663</vt:lpwstr>
      </vt:variant>
      <vt:variant>
        <vt:i4>2031678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_Toc188513662</vt:lpwstr>
      </vt:variant>
      <vt:variant>
        <vt:i4>2031678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_Toc188513661</vt:lpwstr>
      </vt:variant>
      <vt:variant>
        <vt:i4>2031678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_Toc188513660</vt:lpwstr>
      </vt:variant>
      <vt:variant>
        <vt:i4>1835070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_Toc188513659</vt:lpwstr>
      </vt:variant>
      <vt:variant>
        <vt:i4>1835070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_Toc188513658</vt:lpwstr>
      </vt:variant>
      <vt:variant>
        <vt:i4>1835070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_Toc188513657</vt:lpwstr>
      </vt:variant>
      <vt:variant>
        <vt:i4>1835070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_Toc188513656</vt:lpwstr>
      </vt:variant>
      <vt:variant>
        <vt:i4>1835070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_Toc188513655</vt:lpwstr>
      </vt:variant>
      <vt:variant>
        <vt:i4>1835070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_Toc188513654</vt:lpwstr>
      </vt:variant>
      <vt:variant>
        <vt:i4>1835070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_Toc188513653</vt:lpwstr>
      </vt:variant>
      <vt:variant>
        <vt:i4>1835070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_Toc188513652</vt:lpwstr>
      </vt:variant>
      <vt:variant>
        <vt:i4>1835070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_Toc188513651</vt:lpwstr>
      </vt:variant>
      <vt:variant>
        <vt:i4>1835070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_Toc188513650</vt:lpwstr>
      </vt:variant>
      <vt:variant>
        <vt:i4>1900606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_Toc188513649</vt:lpwstr>
      </vt:variant>
      <vt:variant>
        <vt:i4>1900606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_Toc188513648</vt:lpwstr>
      </vt:variant>
      <vt:variant>
        <vt:i4>1900606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_Toc188513647</vt:lpwstr>
      </vt:variant>
      <vt:variant>
        <vt:i4>1900606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_Toc188513646</vt:lpwstr>
      </vt:variant>
      <vt:variant>
        <vt:i4>1900606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_Toc188513645</vt:lpwstr>
      </vt:variant>
      <vt:variant>
        <vt:i4>1900606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_Toc188513644</vt:lpwstr>
      </vt:variant>
      <vt:variant>
        <vt:i4>1900606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_Toc188513643</vt:lpwstr>
      </vt:variant>
      <vt:variant>
        <vt:i4>1900606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_Toc188513642</vt:lpwstr>
      </vt:variant>
      <vt:variant>
        <vt:i4>1900606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_Toc188513641</vt:lpwstr>
      </vt:variant>
      <vt:variant>
        <vt:i4>1900606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_Toc188513640</vt:lpwstr>
      </vt:variant>
      <vt:variant>
        <vt:i4>1703998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_Toc188513639</vt:lpwstr>
      </vt:variant>
      <vt:variant>
        <vt:i4>1703998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_Toc188513638</vt:lpwstr>
      </vt:variant>
      <vt:variant>
        <vt:i4>1703998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_Toc188513637</vt:lpwstr>
      </vt:variant>
      <vt:variant>
        <vt:i4>1703998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_Toc188513636</vt:lpwstr>
      </vt:variant>
      <vt:variant>
        <vt:i4>1703998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_Toc188513635</vt:lpwstr>
      </vt:variant>
      <vt:variant>
        <vt:i4>1703998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_Toc188513634</vt:lpwstr>
      </vt:variant>
      <vt:variant>
        <vt:i4>1703998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_Toc188513633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2025-12-22T10:34:00Z</dcterms:created>
  <dcterms:modified xsi:type="dcterms:W3CDTF">2025-12-22T10:34:00Z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UxC4dwLulzfINJ8nQH+xvX5LNGipWa4BRSZhPgxsCvlcKlzVK0BgGl4n/GF0xs40JpF+4T50XVERUKVvMWijPQ==</vt:lpwstr>
  </property>
  <property fmtid="{D5CDD505-2E9C-101B-9397-08002B2CF9AE}" pid="4" name="MFClassificationDate">
    <vt:lpwstr>2025-12-22T11:34:36.7063021+01:00</vt:lpwstr>
  </property>
  <property fmtid="{D5CDD505-2E9C-101B-9397-08002B2CF9AE}" pid="5" name="MFClassifiedBySID">
    <vt:lpwstr>UxC4dwLulzfINJ8nQH+xvX5LNGipWa4BRSZhPgxsCvm42mrIC/DSDv0ggS+FjUN/2v1BBotkLlY5aAiEhoi6uevLSG3mCyD1PVRILQuJW1D18OEwSNaUm3ceJA9Kb6MA</vt:lpwstr>
  </property>
  <property fmtid="{D5CDD505-2E9C-101B-9397-08002B2CF9AE}" pid="6" name="MFGRNItemId">
    <vt:lpwstr>GRN-16c5e54d-bc9e-42b1-9488-cef4c51e1301</vt:lpwstr>
  </property>
  <property fmtid="{D5CDD505-2E9C-101B-9397-08002B2CF9AE}" pid="7" name="MFHash">
    <vt:lpwstr>Nz3IIA1fxZ5gWAO6t+/v1+nyGTQBVf+jzyXs5tZVro4=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