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915F6" w14:textId="77777777" w:rsidR="003C005A" w:rsidRDefault="003C005A" w:rsidP="00780453">
      <w:pPr>
        <w:pStyle w:val="Nagwek1"/>
        <w:rPr>
          <w:rFonts w:ascii="Times New Roman" w:hAnsi="Times New Roman"/>
        </w:rPr>
      </w:pPr>
    </w:p>
    <w:p w14:paraId="40FC2A5A" w14:textId="77777777" w:rsidR="003C005A" w:rsidRDefault="003C005A">
      <w:pPr>
        <w:pStyle w:val="pqiText"/>
        <w:rPr>
          <w:rFonts w:ascii="Times New Roman" w:hAnsi="Times New Roman"/>
        </w:rPr>
      </w:pPr>
    </w:p>
    <w:p w14:paraId="24F18A13" w14:textId="77777777" w:rsidR="003C005A" w:rsidRDefault="003C005A">
      <w:pPr>
        <w:pStyle w:val="pqiText"/>
        <w:rPr>
          <w:rFonts w:ascii="Times New Roman" w:hAnsi="Times New Roman"/>
        </w:rPr>
      </w:pPr>
    </w:p>
    <w:p w14:paraId="614ACA66" w14:textId="77777777" w:rsidR="003C005A" w:rsidRDefault="003C005A">
      <w:pPr>
        <w:pStyle w:val="pqiText"/>
        <w:rPr>
          <w:rFonts w:ascii="Times New Roman" w:hAnsi="Times New Roman"/>
        </w:rPr>
      </w:pPr>
    </w:p>
    <w:p w14:paraId="0D43A08C" w14:textId="77777777" w:rsidR="003C005A" w:rsidRDefault="003C005A">
      <w:pPr>
        <w:pStyle w:val="pqiText"/>
        <w:rPr>
          <w:rFonts w:ascii="Times New Roman" w:hAnsi="Times New Roman"/>
        </w:rPr>
      </w:pPr>
    </w:p>
    <w:p w14:paraId="7672C724" w14:textId="77777777" w:rsidR="003C005A" w:rsidRDefault="003C005A">
      <w:pPr>
        <w:pStyle w:val="pqiText"/>
        <w:rPr>
          <w:rFonts w:ascii="Times New Roman" w:hAnsi="Times New Roman"/>
        </w:rPr>
      </w:pPr>
    </w:p>
    <w:p w14:paraId="2C4E9755" w14:textId="0C9B23EF" w:rsidR="003C005A" w:rsidRPr="00782CEB" w:rsidRDefault="003C005A">
      <w:pPr>
        <w:pStyle w:val="pqiTitlePageHeader"/>
        <w:rPr>
          <w:rFonts w:ascii="Times New Roman" w:hAnsi="Times New Roman"/>
        </w:rPr>
      </w:pPr>
      <w:r w:rsidRPr="00782CEB">
        <w:rPr>
          <w:rFonts w:ascii="Times New Roman" w:hAnsi="Times New Roman"/>
        </w:rPr>
        <w:fldChar w:fldCharType="begin"/>
      </w:r>
      <w:r w:rsidRPr="00782CEB">
        <w:rPr>
          <w:rFonts w:ascii="Times New Roman" w:hAnsi="Times New Roman"/>
        </w:rPr>
        <w:instrText xml:space="preserve"> DOCPROPERTY "pqiDocTitle" \* MERGEFORMAT </w:instrText>
      </w:r>
      <w:r w:rsidRPr="00782CEB">
        <w:rPr>
          <w:rFonts w:ascii="Times New Roman" w:hAnsi="Times New Roman"/>
        </w:rPr>
        <w:fldChar w:fldCharType="separate"/>
      </w:r>
      <w:r w:rsidR="000476C2">
        <w:rPr>
          <w:rFonts w:ascii="Times New Roman" w:hAnsi="Times New Roman"/>
        </w:rPr>
        <w:t>Specyfikacja wymiany komunikatów XML z podmiotami</w:t>
      </w:r>
      <w:r w:rsidRPr="00782CEB">
        <w:rPr>
          <w:rFonts w:ascii="Times New Roman" w:hAnsi="Times New Roman"/>
        </w:rPr>
        <w:fldChar w:fldCharType="end"/>
      </w:r>
      <w:ins w:id="22" w:author="Jurkowska Monika" w:date="2022-11-14T21:27:00Z">
        <w:r w:rsidR="0077311B">
          <w:rPr>
            <w:rFonts w:ascii="Times New Roman" w:hAnsi="Times New Roman"/>
          </w:rPr>
          <w:t xml:space="preserve"> w zakresie e-AD</w:t>
        </w:r>
      </w:ins>
    </w:p>
    <w:p w14:paraId="5E10570B" w14:textId="77777777" w:rsidR="003C005A" w:rsidRDefault="003C005A">
      <w:pPr>
        <w:pStyle w:val="pqiText"/>
        <w:rPr>
          <w:rFonts w:ascii="Times New Roman" w:hAnsi="Times New Roman"/>
        </w:rPr>
      </w:pPr>
    </w:p>
    <w:p w14:paraId="33E81F8F" w14:textId="77777777" w:rsidR="003C005A" w:rsidRDefault="003C005A">
      <w:pPr>
        <w:pStyle w:val="pqiText"/>
        <w:rPr>
          <w:rFonts w:ascii="Times New Roman" w:hAnsi="Times New Roman"/>
        </w:rPr>
      </w:pPr>
    </w:p>
    <w:p w14:paraId="6B0F6D44" w14:textId="77777777" w:rsidR="003C005A" w:rsidRDefault="003C005A" w:rsidP="000C2102">
      <w:pPr>
        <w:pStyle w:val="pqiTitlePageText"/>
      </w:pPr>
      <w:r>
        <w:t xml:space="preserve">w </w:t>
      </w:r>
      <w:r w:rsidRPr="000C2102">
        <w:t>ramach</w:t>
      </w:r>
      <w:r>
        <w:t xml:space="preserve"> projektu –</w:t>
      </w:r>
    </w:p>
    <w:p w14:paraId="49DFAC02" w14:textId="77777777" w:rsidR="003C005A" w:rsidRDefault="003C005A">
      <w:pPr>
        <w:pStyle w:val="pqiText"/>
        <w:rPr>
          <w:rFonts w:ascii="Times New Roman" w:hAnsi="Times New Roman"/>
        </w:rPr>
      </w:pPr>
    </w:p>
    <w:p w14:paraId="24D6AE8E" w14:textId="77777777" w:rsidR="003C005A" w:rsidRPr="003B007A" w:rsidRDefault="00676CE7" w:rsidP="003B007A">
      <w:pPr>
        <w:pStyle w:val="pqiTitlePageText1"/>
      </w:pPr>
      <w:fldSimple w:instr=" DOCPROPERTY &quot;pqiProjectName&quot; \* MERGEFORMAT ">
        <w:r w:rsidR="000476C2">
          <w:t>System Przemieszczania oraz Nadzoru Wyrobów Akcyzowych EMCS PL 2</w:t>
        </w:r>
      </w:fldSimple>
    </w:p>
    <w:p w14:paraId="5AF351A7" w14:textId="77777777" w:rsidR="003C005A" w:rsidRDefault="003C005A">
      <w:pPr>
        <w:pStyle w:val="pqiText"/>
        <w:rPr>
          <w:rFonts w:ascii="Times New Roman" w:hAnsi="Times New Roman"/>
        </w:rPr>
      </w:pPr>
    </w:p>
    <w:p w14:paraId="43906C3A" w14:textId="77777777" w:rsidR="003C005A" w:rsidRDefault="003C005A">
      <w:pPr>
        <w:pStyle w:val="pqiText"/>
        <w:rPr>
          <w:rFonts w:ascii="Times New Roman" w:hAnsi="Times New Roman"/>
        </w:rPr>
      </w:pPr>
    </w:p>
    <w:p w14:paraId="1694D0E1" w14:textId="77777777" w:rsidR="003C005A" w:rsidRDefault="003C005A" w:rsidP="000C2102">
      <w:pPr>
        <w:pStyle w:val="pqiTitlePageText"/>
      </w:pPr>
      <w:r w:rsidRPr="000C2102">
        <w:t>Zamawiający</w:t>
      </w:r>
      <w:r>
        <w:t>:</w:t>
      </w:r>
    </w:p>
    <w:p w14:paraId="661DF91D" w14:textId="77777777" w:rsidR="003C005A" w:rsidRDefault="00676CE7">
      <w:pPr>
        <w:pStyle w:val="pqiTitlePageText2"/>
        <w:rPr>
          <w:rFonts w:ascii="Times New Roman" w:hAnsi="Times New Roman"/>
        </w:rPr>
      </w:pPr>
      <w:fldSimple w:instr=" DOCPROPERTY &quot;pqiClientName&quot; \* MERGEFORMAT ">
        <w:r w:rsidR="000476C2" w:rsidRPr="000476C2">
          <w:rPr>
            <w:rFonts w:ascii="Times New Roman" w:hAnsi="Times New Roman"/>
          </w:rPr>
          <w:t>Ministerstwo Finansów</w:t>
        </w:r>
      </w:fldSimple>
    </w:p>
    <w:p w14:paraId="26EAC246" w14:textId="77777777" w:rsidR="003C005A" w:rsidRDefault="003C005A">
      <w:pPr>
        <w:pStyle w:val="pqiText"/>
        <w:rPr>
          <w:rFonts w:ascii="Times New Roman" w:hAnsi="Times New Roman"/>
        </w:rPr>
      </w:pPr>
    </w:p>
    <w:p w14:paraId="172BD11F" w14:textId="77777777" w:rsidR="003C005A" w:rsidRDefault="003C005A">
      <w:pPr>
        <w:pStyle w:val="pqiText"/>
        <w:rPr>
          <w:rFonts w:ascii="Times New Roman" w:hAnsi="Times New Roman"/>
        </w:rPr>
      </w:pPr>
    </w:p>
    <w:p w14:paraId="07025600" w14:textId="77777777" w:rsidR="003C005A" w:rsidRDefault="003C005A">
      <w:pPr>
        <w:pStyle w:val="pqiText"/>
        <w:rPr>
          <w:rFonts w:ascii="Times New Roman" w:hAnsi="Times New Roman"/>
        </w:rPr>
      </w:pPr>
    </w:p>
    <w:p w14:paraId="7FA9F944" w14:textId="77777777" w:rsidR="003C005A" w:rsidRDefault="003C005A" w:rsidP="00F31B8B">
      <w:pPr>
        <w:pStyle w:val="pqiText"/>
      </w:pPr>
    </w:p>
    <w:p w14:paraId="36CC998B" w14:textId="77777777" w:rsidR="003C005A" w:rsidRDefault="003C005A" w:rsidP="00F31B8B">
      <w:pPr>
        <w:pStyle w:val="pqiText"/>
      </w:pPr>
    </w:p>
    <w:p w14:paraId="622B3C71" w14:textId="77777777" w:rsidR="003C005A" w:rsidRDefault="003C005A" w:rsidP="00F31B8B">
      <w:pPr>
        <w:pStyle w:val="pqiText"/>
      </w:pPr>
    </w:p>
    <w:p w14:paraId="2FBA97D0" w14:textId="77777777" w:rsidR="003C005A" w:rsidRDefault="003C005A" w:rsidP="003B007A">
      <w:pPr>
        <w:pStyle w:val="pqiTabLegend"/>
      </w:pPr>
      <w:r w:rsidRPr="003B007A">
        <w:lastRenderedPageBreak/>
        <w:t>Metryka dokumentu</w:t>
      </w:r>
    </w:p>
    <w:tbl>
      <w:tblPr>
        <w:tblW w:w="0" w:type="auto"/>
        <w:tblInd w:w="-102" w:type="dxa"/>
        <w:tblLayout w:type="fixed"/>
        <w:tblCellMar>
          <w:left w:w="40" w:type="dxa"/>
          <w:right w:w="40" w:type="dxa"/>
        </w:tblCellMar>
        <w:tblLook w:val="0000" w:firstRow="0" w:lastRow="0" w:firstColumn="0" w:lastColumn="0" w:noHBand="0" w:noVBand="0"/>
      </w:tblPr>
      <w:tblGrid>
        <w:gridCol w:w="2347"/>
        <w:gridCol w:w="1570"/>
        <w:gridCol w:w="1618"/>
        <w:gridCol w:w="678"/>
        <w:gridCol w:w="506"/>
        <w:gridCol w:w="578"/>
        <w:gridCol w:w="202"/>
        <w:gridCol w:w="665"/>
        <w:gridCol w:w="736"/>
        <w:gridCol w:w="758"/>
      </w:tblGrid>
      <w:tr w:rsidR="00930AD9" w:rsidRPr="004269FE" w14:paraId="6615E9A0" w14:textId="77777777" w:rsidTr="00930AD9">
        <w:trPr>
          <w:trHeight w:hRule="exact" w:val="344"/>
        </w:trPr>
        <w:tc>
          <w:tcPr>
            <w:tcW w:w="9658" w:type="dxa"/>
            <w:gridSpan w:val="10"/>
            <w:tcBorders>
              <w:top w:val="single" w:sz="6" w:space="0" w:color="auto"/>
              <w:left w:val="single" w:sz="6" w:space="0" w:color="auto"/>
              <w:bottom w:val="single" w:sz="6" w:space="0" w:color="auto"/>
              <w:right w:val="single" w:sz="6" w:space="0" w:color="auto"/>
            </w:tcBorders>
            <w:shd w:val="clear" w:color="auto" w:fill="FFFFFF"/>
            <w:vAlign w:val="bottom"/>
          </w:tcPr>
          <w:p w14:paraId="245EDB75" w14:textId="77777777" w:rsidR="00930AD9" w:rsidRPr="00930AD9" w:rsidRDefault="00930AD9" w:rsidP="00930AD9">
            <w:pPr>
              <w:shd w:val="clear" w:color="auto" w:fill="FFFFFF"/>
              <w:jc w:val="center"/>
              <w:rPr>
                <w:rFonts w:cs="Arial"/>
                <w:sz w:val="18"/>
                <w:szCs w:val="18"/>
              </w:rPr>
            </w:pPr>
            <w:r w:rsidRPr="00930AD9">
              <w:rPr>
                <w:rFonts w:cs="Arial"/>
                <w:b/>
                <w:bCs/>
                <w:color w:val="000000"/>
                <w:sz w:val="18"/>
                <w:szCs w:val="18"/>
              </w:rPr>
              <w:t>MINISTERSTWO FINANSÓW</w:t>
            </w:r>
          </w:p>
        </w:tc>
      </w:tr>
      <w:tr w:rsidR="00930AD9" w:rsidRPr="004269FE" w14:paraId="30FB6D96" w14:textId="77777777" w:rsidTr="00930AD9">
        <w:trPr>
          <w:trHeight w:hRule="exact" w:val="427"/>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71B07BF5" w14:textId="77777777" w:rsidR="00930AD9" w:rsidRPr="00930AD9" w:rsidRDefault="00930AD9" w:rsidP="00930AD9">
            <w:pPr>
              <w:shd w:val="clear" w:color="auto" w:fill="FFFFFF"/>
              <w:rPr>
                <w:rFonts w:cs="Arial"/>
                <w:sz w:val="18"/>
                <w:szCs w:val="18"/>
              </w:rPr>
            </w:pPr>
            <w:r w:rsidRPr="00930AD9">
              <w:rPr>
                <w:rFonts w:cs="Arial"/>
                <w:b/>
                <w:bCs/>
                <w:color w:val="000000"/>
                <w:sz w:val="18"/>
                <w:szCs w:val="18"/>
              </w:rPr>
              <w:t>Dokument:</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1A90683B" w14:textId="77777777" w:rsidR="00930AD9" w:rsidRPr="00930AD9" w:rsidRDefault="00930AD9" w:rsidP="00930AD9">
            <w:pPr>
              <w:shd w:val="clear" w:color="auto" w:fill="FFFFFF"/>
              <w:rPr>
                <w:rFonts w:cs="Arial"/>
                <w:sz w:val="18"/>
                <w:szCs w:val="18"/>
              </w:rPr>
            </w:pPr>
            <w:r w:rsidRPr="00930AD9">
              <w:rPr>
                <w:sz w:val="18"/>
                <w:szCs w:val="18"/>
              </w:rPr>
              <w:t xml:space="preserve">Specyfikacja </w:t>
            </w:r>
            <w:r w:rsidR="00016EF9">
              <w:rPr>
                <w:sz w:val="18"/>
                <w:szCs w:val="18"/>
              </w:rPr>
              <w:t xml:space="preserve">wymiany </w:t>
            </w:r>
            <w:r w:rsidRPr="00930AD9">
              <w:rPr>
                <w:sz w:val="18"/>
                <w:szCs w:val="18"/>
              </w:rPr>
              <w:t>komunikatów XML</w:t>
            </w:r>
            <w:r w:rsidR="00016EF9">
              <w:rPr>
                <w:sz w:val="18"/>
                <w:szCs w:val="18"/>
              </w:rPr>
              <w:t xml:space="preserve"> z podmiotami</w:t>
            </w:r>
          </w:p>
        </w:tc>
      </w:tr>
      <w:tr w:rsidR="00930AD9" w:rsidRPr="004269FE" w14:paraId="7C066A55" w14:textId="77777777" w:rsidTr="00930AD9">
        <w:trPr>
          <w:trHeight w:hRule="exact" w:val="735"/>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38A7D847" w14:textId="77777777" w:rsidR="00930AD9" w:rsidRPr="00930AD9" w:rsidRDefault="00930AD9" w:rsidP="00930AD9">
            <w:pPr>
              <w:shd w:val="clear" w:color="auto" w:fill="FFFFFF"/>
              <w:spacing w:line="341" w:lineRule="exact"/>
              <w:rPr>
                <w:rFonts w:cs="Arial"/>
                <w:sz w:val="18"/>
                <w:szCs w:val="18"/>
              </w:rPr>
            </w:pPr>
            <w:r w:rsidRPr="00930AD9">
              <w:rPr>
                <w:rFonts w:cs="Arial"/>
                <w:b/>
                <w:bCs/>
                <w:color w:val="000000"/>
                <w:spacing w:val="-1"/>
                <w:sz w:val="18"/>
                <w:szCs w:val="18"/>
              </w:rPr>
              <w:t xml:space="preserve">Krótki                   opis </w:t>
            </w:r>
            <w:r w:rsidRPr="00930AD9">
              <w:rPr>
                <w:rFonts w:cs="Arial"/>
                <w:b/>
                <w:bCs/>
                <w:color w:val="000000"/>
                <w:sz w:val="18"/>
                <w:szCs w:val="18"/>
              </w:rPr>
              <w:t>dokumentu:</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1A20EBE5" w14:textId="550AB33C" w:rsidR="00930AD9" w:rsidRPr="00930AD9" w:rsidRDefault="00454A9F" w:rsidP="00930AD9">
            <w:pPr>
              <w:shd w:val="clear" w:color="auto" w:fill="FFFFFF"/>
              <w:rPr>
                <w:rFonts w:cs="Arial"/>
                <w:sz w:val="18"/>
                <w:szCs w:val="18"/>
              </w:rPr>
            </w:pPr>
            <w:r w:rsidRPr="00454A9F">
              <w:rPr>
                <w:rFonts w:cs="Arial"/>
                <w:sz w:val="18"/>
                <w:szCs w:val="18"/>
              </w:rPr>
              <w:t>Celem specyfikacji jest zdefiniowanie struktury komunikatów XML wymienianych pomiędzy podmiotami gospodarczymi, a systemem EMCS PL 2</w:t>
            </w:r>
            <w:del w:id="23" w:author="Jurkowska Monika" w:date="2022-11-14T21:27:00Z">
              <w:r w:rsidRPr="00454A9F">
                <w:rPr>
                  <w:rFonts w:cs="Arial"/>
                  <w:sz w:val="18"/>
                  <w:szCs w:val="18"/>
                </w:rPr>
                <w:delText>.</w:delText>
              </w:r>
            </w:del>
            <w:ins w:id="24" w:author="Jurkowska Monika" w:date="2022-11-14T21:27:00Z">
              <w:r w:rsidR="0077311B">
                <w:rPr>
                  <w:rFonts w:cs="Arial"/>
                  <w:sz w:val="18"/>
                  <w:szCs w:val="18"/>
                </w:rPr>
                <w:t xml:space="preserve"> w zakresie e-AD</w:t>
              </w:r>
              <w:r w:rsidRPr="00454A9F">
                <w:rPr>
                  <w:rFonts w:cs="Arial"/>
                  <w:sz w:val="18"/>
                  <w:szCs w:val="18"/>
                </w:rPr>
                <w:t>.</w:t>
              </w:r>
            </w:ins>
          </w:p>
        </w:tc>
      </w:tr>
      <w:tr w:rsidR="00930AD9" w:rsidRPr="004269FE" w14:paraId="0FA687DC" w14:textId="77777777" w:rsidTr="00930AD9">
        <w:trPr>
          <w:trHeight w:hRule="exact" w:val="427"/>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1D2A3D49" w14:textId="77777777" w:rsidR="00930AD9" w:rsidRPr="00930AD9" w:rsidRDefault="00930AD9" w:rsidP="00930AD9">
            <w:pPr>
              <w:shd w:val="clear" w:color="auto" w:fill="FFFFFF"/>
              <w:rPr>
                <w:rFonts w:cs="Arial"/>
                <w:sz w:val="18"/>
                <w:szCs w:val="18"/>
              </w:rPr>
            </w:pPr>
            <w:r w:rsidRPr="00930AD9">
              <w:rPr>
                <w:rFonts w:cs="Arial"/>
                <w:b/>
                <w:bCs/>
                <w:color w:val="000000"/>
                <w:sz w:val="18"/>
                <w:szCs w:val="18"/>
              </w:rPr>
              <w:t>Wykonawca:</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787DDD7A" w14:textId="77777777" w:rsidR="00930AD9" w:rsidRPr="00930AD9" w:rsidRDefault="00016EF9" w:rsidP="00930AD9">
            <w:pPr>
              <w:shd w:val="clear" w:color="auto" w:fill="FFFFFF"/>
              <w:rPr>
                <w:rFonts w:cs="Arial"/>
                <w:sz w:val="18"/>
                <w:szCs w:val="18"/>
              </w:rPr>
            </w:pPr>
            <w:proofErr w:type="spellStart"/>
            <w:r>
              <w:rPr>
                <w:rFonts w:cs="Arial"/>
                <w:color w:val="000000"/>
                <w:sz w:val="18"/>
                <w:szCs w:val="18"/>
              </w:rPr>
              <w:t>Pentacomp</w:t>
            </w:r>
            <w:proofErr w:type="spellEnd"/>
            <w:r>
              <w:rPr>
                <w:rFonts w:cs="Arial"/>
                <w:color w:val="000000"/>
                <w:sz w:val="18"/>
                <w:szCs w:val="18"/>
              </w:rPr>
              <w:t xml:space="preserve"> Systemy Informatyczne S.A.</w:t>
            </w:r>
          </w:p>
        </w:tc>
      </w:tr>
      <w:tr w:rsidR="00930AD9" w:rsidRPr="004269FE" w14:paraId="32A92CD8" w14:textId="77777777" w:rsidTr="00A9017D">
        <w:trPr>
          <w:trHeight w:hRule="exact" w:val="660"/>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02B6C430" w14:textId="77777777" w:rsidR="00930AD9" w:rsidRPr="00930AD9" w:rsidRDefault="00930AD9" w:rsidP="00930AD9">
            <w:pPr>
              <w:shd w:val="clear" w:color="auto" w:fill="FFFFFF"/>
              <w:rPr>
                <w:rFonts w:cs="Arial"/>
                <w:sz w:val="18"/>
                <w:szCs w:val="18"/>
              </w:rPr>
            </w:pPr>
            <w:r w:rsidRPr="00930AD9">
              <w:rPr>
                <w:rFonts w:cs="Arial"/>
                <w:b/>
                <w:bCs/>
                <w:color w:val="000000"/>
                <w:spacing w:val="-2"/>
                <w:sz w:val="18"/>
                <w:szCs w:val="18"/>
              </w:rPr>
              <w:t>Autorzy dokumentu:</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389120EE" w14:textId="79F753D9" w:rsidR="00930AD9" w:rsidRPr="00930AD9" w:rsidRDefault="00016EF9" w:rsidP="00930AD9">
            <w:pPr>
              <w:shd w:val="clear" w:color="auto" w:fill="FFFFFF"/>
              <w:rPr>
                <w:rFonts w:cs="Arial"/>
                <w:sz w:val="18"/>
                <w:szCs w:val="18"/>
              </w:rPr>
            </w:pPr>
            <w:r>
              <w:rPr>
                <w:rFonts w:cs="Arial"/>
                <w:color w:val="000000"/>
                <w:sz w:val="18"/>
                <w:szCs w:val="18"/>
              </w:rPr>
              <w:t>Marcin Dąbrowski</w:t>
            </w:r>
            <w:r w:rsidR="005405EE">
              <w:rPr>
                <w:rFonts w:cs="Arial"/>
                <w:color w:val="000000"/>
                <w:sz w:val="18"/>
                <w:szCs w:val="18"/>
              </w:rPr>
              <w:t xml:space="preserve"> MD</w:t>
            </w:r>
            <w:r>
              <w:rPr>
                <w:rFonts w:cs="Arial"/>
                <w:color w:val="000000"/>
                <w:sz w:val="18"/>
                <w:szCs w:val="18"/>
              </w:rPr>
              <w:t>, Sylwia Stalewska</w:t>
            </w:r>
            <w:r w:rsidR="005405EE">
              <w:rPr>
                <w:rFonts w:cs="Arial"/>
                <w:color w:val="000000"/>
                <w:sz w:val="18"/>
                <w:szCs w:val="18"/>
              </w:rPr>
              <w:t xml:space="preserve"> SS</w:t>
            </w:r>
            <w:r w:rsidR="00D635DE">
              <w:rPr>
                <w:rFonts w:cs="Arial"/>
                <w:color w:val="000000"/>
                <w:sz w:val="18"/>
                <w:szCs w:val="18"/>
              </w:rPr>
              <w:t>, Adam Głodowski AG</w:t>
            </w:r>
            <w:r w:rsidR="00044F92">
              <w:rPr>
                <w:rFonts w:cs="Arial"/>
                <w:color w:val="000000"/>
                <w:sz w:val="18"/>
                <w:szCs w:val="18"/>
              </w:rPr>
              <w:t>, Konrad Nowak KN</w:t>
            </w:r>
            <w:r w:rsidR="00AF52F5">
              <w:rPr>
                <w:rFonts w:cs="Arial"/>
                <w:color w:val="000000"/>
                <w:sz w:val="18"/>
                <w:szCs w:val="18"/>
              </w:rPr>
              <w:t xml:space="preserve">, Tomasz Bacewicz </w:t>
            </w:r>
            <w:proofErr w:type="spellStart"/>
            <w:r w:rsidR="00AF52F5">
              <w:rPr>
                <w:rFonts w:cs="Arial"/>
                <w:color w:val="000000"/>
                <w:sz w:val="18"/>
                <w:szCs w:val="18"/>
              </w:rPr>
              <w:t>TB</w:t>
            </w:r>
            <w:r w:rsidR="003767C7">
              <w:rPr>
                <w:rFonts w:cs="Arial"/>
                <w:color w:val="000000"/>
                <w:sz w:val="18"/>
                <w:szCs w:val="18"/>
              </w:rPr>
              <w:t>,</w:t>
            </w:r>
            <w:r w:rsidR="0091722B">
              <w:rPr>
                <w:rFonts w:cs="Arial"/>
                <w:color w:val="000000"/>
                <w:sz w:val="18"/>
                <w:szCs w:val="18"/>
              </w:rPr>
              <w:t>Aleksandra</w:t>
            </w:r>
            <w:proofErr w:type="spellEnd"/>
            <w:r w:rsidR="0091722B">
              <w:rPr>
                <w:rFonts w:cs="Arial"/>
                <w:color w:val="000000"/>
                <w:sz w:val="18"/>
                <w:szCs w:val="18"/>
              </w:rPr>
              <w:t xml:space="preserve"> Chmura (AC)</w:t>
            </w:r>
            <w:r w:rsidR="003767C7">
              <w:rPr>
                <w:rFonts w:cs="Arial"/>
                <w:color w:val="000000"/>
                <w:sz w:val="18"/>
                <w:szCs w:val="18"/>
              </w:rPr>
              <w:t xml:space="preserve">, Agnieszka Osowska </w:t>
            </w:r>
            <w:r w:rsidR="0091722B">
              <w:rPr>
                <w:rFonts w:cs="Arial"/>
                <w:color w:val="000000"/>
                <w:sz w:val="18"/>
                <w:szCs w:val="18"/>
              </w:rPr>
              <w:t>(AO)</w:t>
            </w:r>
            <w:r w:rsidR="00151E50">
              <w:rPr>
                <w:rFonts w:cs="Arial"/>
                <w:color w:val="000000"/>
                <w:sz w:val="18"/>
                <w:szCs w:val="18"/>
              </w:rPr>
              <w:t>, Monika Jurkowska (MJ)</w:t>
            </w:r>
          </w:p>
        </w:tc>
      </w:tr>
      <w:tr w:rsidR="00930AD9" w:rsidRPr="004269FE" w14:paraId="35BACCA7" w14:textId="77777777" w:rsidTr="00930AD9">
        <w:trPr>
          <w:trHeight w:hRule="exact" w:val="739"/>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1F2A37E8" w14:textId="77777777" w:rsidR="00930AD9" w:rsidRPr="00930AD9" w:rsidRDefault="00930AD9" w:rsidP="00930AD9">
            <w:pPr>
              <w:shd w:val="clear" w:color="auto" w:fill="FFFFFF"/>
              <w:spacing w:line="346" w:lineRule="exact"/>
              <w:ind w:right="864"/>
              <w:rPr>
                <w:rFonts w:cs="Arial"/>
                <w:sz w:val="18"/>
                <w:szCs w:val="18"/>
              </w:rPr>
            </w:pPr>
            <w:r w:rsidRPr="00930AD9">
              <w:rPr>
                <w:rFonts w:cs="Arial"/>
                <w:b/>
                <w:bCs/>
                <w:color w:val="000000"/>
                <w:sz w:val="18"/>
                <w:szCs w:val="18"/>
              </w:rPr>
              <w:t>Właściciel dokumentu:</w:t>
            </w:r>
          </w:p>
        </w:tc>
        <w:tc>
          <w:tcPr>
            <w:tcW w:w="7311" w:type="dxa"/>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31AF862A" w14:textId="622AEC6E" w:rsidR="00930AD9" w:rsidRPr="00930AD9" w:rsidRDefault="00181EE8" w:rsidP="00CB15BE">
            <w:pPr>
              <w:shd w:val="clear" w:color="auto" w:fill="FFFFFF"/>
              <w:rPr>
                <w:rFonts w:cs="Arial"/>
                <w:sz w:val="18"/>
                <w:szCs w:val="18"/>
              </w:rPr>
            </w:pPr>
            <w:r>
              <w:rPr>
                <w:rFonts w:cs="Arial"/>
                <w:sz w:val="18"/>
                <w:szCs w:val="18"/>
              </w:rPr>
              <w:t>Departament Podatku Akcyzowego</w:t>
            </w:r>
            <w:r w:rsidR="002C1730">
              <w:rPr>
                <w:rFonts w:cs="Arial"/>
                <w:sz w:val="18"/>
                <w:szCs w:val="18"/>
              </w:rPr>
              <w:t xml:space="preserve"> i Gier</w:t>
            </w:r>
          </w:p>
        </w:tc>
      </w:tr>
      <w:tr w:rsidR="00930AD9" w:rsidRPr="004269FE" w14:paraId="16226CB0" w14:textId="77777777" w:rsidTr="00930AD9">
        <w:trPr>
          <w:trHeight w:hRule="exact" w:val="739"/>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5A4A02E0" w14:textId="77777777" w:rsidR="00930AD9" w:rsidRPr="00930AD9" w:rsidRDefault="00930AD9" w:rsidP="00930AD9">
            <w:pPr>
              <w:shd w:val="clear" w:color="auto" w:fill="FFFFFF"/>
              <w:spacing w:line="346" w:lineRule="exact"/>
              <w:ind w:right="643"/>
              <w:rPr>
                <w:rFonts w:cs="Arial"/>
                <w:sz w:val="18"/>
                <w:szCs w:val="18"/>
              </w:rPr>
            </w:pPr>
            <w:r w:rsidRPr="00930AD9">
              <w:rPr>
                <w:rFonts w:cs="Arial"/>
                <w:b/>
                <w:bCs/>
                <w:color w:val="000000"/>
                <w:sz w:val="18"/>
                <w:szCs w:val="18"/>
              </w:rPr>
              <w:t>Weryfikacja merytoryczna:</w:t>
            </w:r>
          </w:p>
        </w:tc>
        <w:tc>
          <w:tcPr>
            <w:tcW w:w="1570" w:type="dxa"/>
            <w:tcBorders>
              <w:top w:val="single" w:sz="6" w:space="0" w:color="auto"/>
              <w:left w:val="single" w:sz="6" w:space="0" w:color="auto"/>
              <w:bottom w:val="single" w:sz="6" w:space="0" w:color="auto"/>
              <w:right w:val="single" w:sz="6" w:space="0" w:color="auto"/>
            </w:tcBorders>
            <w:shd w:val="clear" w:color="auto" w:fill="FFFFFF"/>
            <w:vAlign w:val="center"/>
          </w:tcPr>
          <w:p w14:paraId="645D2DE7" w14:textId="77777777" w:rsidR="00930AD9" w:rsidRPr="00930AD9" w:rsidRDefault="00930AD9" w:rsidP="00930AD9">
            <w:pPr>
              <w:shd w:val="clear" w:color="auto" w:fill="FFFFFF"/>
              <w:spacing w:line="226" w:lineRule="exact"/>
              <w:rPr>
                <w:rFonts w:cs="Arial"/>
                <w:sz w:val="18"/>
                <w:szCs w:val="18"/>
              </w:rPr>
            </w:pPr>
            <w:r w:rsidRPr="00930AD9">
              <w:rPr>
                <w:rFonts w:cs="Arial"/>
                <w:color w:val="000000"/>
                <w:sz w:val="18"/>
                <w:szCs w:val="18"/>
              </w:rPr>
              <w:t>Imię i nazwisko, stanowisko</w:t>
            </w:r>
          </w:p>
        </w:tc>
        <w:tc>
          <w:tcPr>
            <w:tcW w:w="1618" w:type="dxa"/>
            <w:tcBorders>
              <w:top w:val="single" w:sz="6" w:space="0" w:color="auto"/>
              <w:left w:val="single" w:sz="6" w:space="0" w:color="auto"/>
              <w:bottom w:val="single" w:sz="6" w:space="0" w:color="auto"/>
              <w:right w:val="single" w:sz="6" w:space="0" w:color="auto"/>
            </w:tcBorders>
            <w:shd w:val="clear" w:color="auto" w:fill="FFFFFF"/>
            <w:vAlign w:val="center"/>
          </w:tcPr>
          <w:p w14:paraId="65B6F1A6" w14:textId="77777777" w:rsidR="00930AD9" w:rsidRPr="00930AD9" w:rsidRDefault="00930AD9" w:rsidP="00930AD9">
            <w:pPr>
              <w:shd w:val="clear" w:color="auto" w:fill="FFFFFF"/>
              <w:rPr>
                <w:rFonts w:cs="Arial"/>
                <w:sz w:val="18"/>
                <w:szCs w:val="18"/>
              </w:rPr>
            </w:pP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14:paraId="36615B60" w14:textId="77777777" w:rsidR="00930AD9" w:rsidRPr="00930AD9" w:rsidRDefault="00930AD9" w:rsidP="00930AD9">
            <w:pPr>
              <w:shd w:val="clear" w:color="auto" w:fill="FFFFFF"/>
              <w:rPr>
                <w:rFonts w:cs="Arial"/>
                <w:sz w:val="18"/>
                <w:szCs w:val="18"/>
              </w:rPr>
            </w:pPr>
            <w:r w:rsidRPr="00930AD9">
              <w:rPr>
                <w:rFonts w:cs="Arial"/>
                <w:color w:val="000000"/>
                <w:spacing w:val="-2"/>
                <w:sz w:val="18"/>
                <w:szCs w:val="18"/>
              </w:rPr>
              <w:t>Data</w:t>
            </w:r>
          </w:p>
        </w:tc>
        <w:tc>
          <w:tcPr>
            <w:tcW w:w="10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4FFB4532" w14:textId="77777777" w:rsidR="00930AD9" w:rsidRPr="00930AD9" w:rsidRDefault="00930AD9" w:rsidP="00930AD9">
            <w:pPr>
              <w:shd w:val="clear" w:color="auto" w:fill="FFFFFF"/>
              <w:rPr>
                <w:rFonts w:cs="Arial"/>
                <w:sz w:val="18"/>
                <w:szCs w:val="18"/>
              </w:rPr>
            </w:pPr>
          </w:p>
        </w:tc>
        <w:tc>
          <w:tcPr>
            <w:tcW w:w="86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59A6867" w14:textId="77777777" w:rsidR="00930AD9" w:rsidRPr="00930AD9" w:rsidRDefault="00930AD9" w:rsidP="00930AD9">
            <w:pPr>
              <w:shd w:val="clear" w:color="auto" w:fill="FFFFFF"/>
              <w:rPr>
                <w:rFonts w:cs="Arial"/>
                <w:sz w:val="18"/>
                <w:szCs w:val="18"/>
              </w:rPr>
            </w:pPr>
            <w:r w:rsidRPr="00930AD9">
              <w:rPr>
                <w:rFonts w:cs="Arial"/>
                <w:color w:val="000000"/>
                <w:spacing w:val="-3"/>
                <w:sz w:val="18"/>
                <w:szCs w:val="18"/>
              </w:rPr>
              <w:t>Podpis</w:t>
            </w:r>
          </w:p>
        </w:tc>
        <w:tc>
          <w:tcPr>
            <w:tcW w:w="149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FA41E12" w14:textId="77777777" w:rsidR="00930AD9" w:rsidRPr="00930AD9" w:rsidRDefault="00930AD9" w:rsidP="00930AD9">
            <w:pPr>
              <w:shd w:val="clear" w:color="auto" w:fill="FFFFFF"/>
              <w:rPr>
                <w:rFonts w:cs="Arial"/>
                <w:sz w:val="18"/>
                <w:szCs w:val="18"/>
              </w:rPr>
            </w:pPr>
          </w:p>
        </w:tc>
      </w:tr>
      <w:tr w:rsidR="00930AD9" w:rsidRPr="004269FE" w14:paraId="315B52CC" w14:textId="77777777" w:rsidTr="00930AD9">
        <w:trPr>
          <w:trHeight w:hRule="exact" w:val="739"/>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41B04EBD" w14:textId="77777777" w:rsidR="00930AD9" w:rsidRPr="00930AD9" w:rsidRDefault="00930AD9" w:rsidP="00930AD9">
            <w:pPr>
              <w:shd w:val="clear" w:color="auto" w:fill="FFFFFF"/>
              <w:spacing w:line="346" w:lineRule="exact"/>
              <w:ind w:right="898"/>
              <w:rPr>
                <w:rFonts w:cs="Arial"/>
                <w:sz w:val="18"/>
                <w:szCs w:val="18"/>
              </w:rPr>
            </w:pPr>
            <w:r w:rsidRPr="00930AD9">
              <w:rPr>
                <w:rFonts w:cs="Arial"/>
                <w:b/>
                <w:bCs/>
                <w:color w:val="000000"/>
                <w:sz w:val="18"/>
                <w:szCs w:val="18"/>
              </w:rPr>
              <w:t>Weryfikacja formalna:</w:t>
            </w:r>
          </w:p>
        </w:tc>
        <w:tc>
          <w:tcPr>
            <w:tcW w:w="1570" w:type="dxa"/>
            <w:tcBorders>
              <w:top w:val="single" w:sz="6" w:space="0" w:color="auto"/>
              <w:left w:val="single" w:sz="6" w:space="0" w:color="auto"/>
              <w:bottom w:val="single" w:sz="6" w:space="0" w:color="auto"/>
              <w:right w:val="single" w:sz="6" w:space="0" w:color="auto"/>
            </w:tcBorders>
            <w:shd w:val="clear" w:color="auto" w:fill="FFFFFF"/>
            <w:vAlign w:val="center"/>
          </w:tcPr>
          <w:p w14:paraId="23C98858" w14:textId="77777777" w:rsidR="00930AD9" w:rsidRPr="00930AD9" w:rsidRDefault="00930AD9" w:rsidP="00930AD9">
            <w:pPr>
              <w:shd w:val="clear" w:color="auto" w:fill="FFFFFF"/>
              <w:spacing w:line="230" w:lineRule="exact"/>
              <w:rPr>
                <w:rFonts w:cs="Arial"/>
                <w:sz w:val="18"/>
                <w:szCs w:val="18"/>
              </w:rPr>
            </w:pPr>
            <w:r w:rsidRPr="00930AD9">
              <w:rPr>
                <w:rFonts w:cs="Arial"/>
                <w:color w:val="000000"/>
                <w:sz w:val="18"/>
                <w:szCs w:val="18"/>
              </w:rPr>
              <w:t>Imię i nazwisko, stanowisko</w:t>
            </w:r>
          </w:p>
        </w:tc>
        <w:tc>
          <w:tcPr>
            <w:tcW w:w="1618" w:type="dxa"/>
            <w:tcBorders>
              <w:top w:val="single" w:sz="6" w:space="0" w:color="auto"/>
              <w:left w:val="single" w:sz="6" w:space="0" w:color="auto"/>
              <w:bottom w:val="single" w:sz="6" w:space="0" w:color="auto"/>
              <w:right w:val="single" w:sz="6" w:space="0" w:color="auto"/>
            </w:tcBorders>
            <w:shd w:val="clear" w:color="auto" w:fill="FFFFFF"/>
            <w:vAlign w:val="center"/>
          </w:tcPr>
          <w:p w14:paraId="05807017" w14:textId="77777777" w:rsidR="00930AD9" w:rsidRPr="00930AD9" w:rsidRDefault="00930AD9" w:rsidP="00930AD9">
            <w:pPr>
              <w:shd w:val="clear" w:color="auto" w:fill="FFFFFF"/>
              <w:rPr>
                <w:rFonts w:cs="Arial"/>
                <w:sz w:val="18"/>
                <w:szCs w:val="18"/>
              </w:rPr>
            </w:pP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14:paraId="2B58C6D9" w14:textId="77777777" w:rsidR="00930AD9" w:rsidRPr="00930AD9" w:rsidRDefault="00930AD9" w:rsidP="00930AD9">
            <w:pPr>
              <w:shd w:val="clear" w:color="auto" w:fill="FFFFFF"/>
              <w:rPr>
                <w:rFonts w:cs="Arial"/>
                <w:sz w:val="18"/>
                <w:szCs w:val="18"/>
              </w:rPr>
            </w:pPr>
            <w:r w:rsidRPr="00930AD9">
              <w:rPr>
                <w:rFonts w:cs="Arial"/>
                <w:color w:val="000000"/>
                <w:spacing w:val="-2"/>
                <w:sz w:val="18"/>
                <w:szCs w:val="18"/>
              </w:rPr>
              <w:t>Data</w:t>
            </w:r>
          </w:p>
        </w:tc>
        <w:tc>
          <w:tcPr>
            <w:tcW w:w="10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7D137EB" w14:textId="77777777" w:rsidR="00930AD9" w:rsidRPr="00930AD9" w:rsidRDefault="00930AD9" w:rsidP="00930AD9">
            <w:pPr>
              <w:shd w:val="clear" w:color="auto" w:fill="FFFFFF"/>
              <w:rPr>
                <w:rFonts w:cs="Arial"/>
                <w:sz w:val="18"/>
                <w:szCs w:val="18"/>
              </w:rPr>
            </w:pPr>
          </w:p>
        </w:tc>
        <w:tc>
          <w:tcPr>
            <w:tcW w:w="86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05AF7FC" w14:textId="77777777" w:rsidR="00930AD9" w:rsidRPr="00930AD9" w:rsidRDefault="00930AD9" w:rsidP="00930AD9">
            <w:pPr>
              <w:shd w:val="clear" w:color="auto" w:fill="FFFFFF"/>
              <w:rPr>
                <w:rFonts w:cs="Arial"/>
                <w:sz w:val="18"/>
                <w:szCs w:val="18"/>
              </w:rPr>
            </w:pPr>
            <w:r w:rsidRPr="00930AD9">
              <w:rPr>
                <w:rFonts w:cs="Arial"/>
                <w:color w:val="000000"/>
                <w:spacing w:val="-3"/>
                <w:sz w:val="18"/>
                <w:szCs w:val="18"/>
              </w:rPr>
              <w:t>Podpis</w:t>
            </w:r>
          </w:p>
        </w:tc>
        <w:tc>
          <w:tcPr>
            <w:tcW w:w="149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CE82835" w14:textId="77777777" w:rsidR="00930AD9" w:rsidRPr="00930AD9" w:rsidRDefault="00930AD9" w:rsidP="00930AD9">
            <w:pPr>
              <w:shd w:val="clear" w:color="auto" w:fill="FFFFFF"/>
              <w:rPr>
                <w:rFonts w:cs="Arial"/>
                <w:sz w:val="18"/>
                <w:szCs w:val="18"/>
              </w:rPr>
            </w:pPr>
          </w:p>
        </w:tc>
      </w:tr>
      <w:tr w:rsidR="00930AD9" w:rsidRPr="004269FE" w14:paraId="3C3C6090" w14:textId="77777777" w:rsidTr="00930AD9">
        <w:trPr>
          <w:trHeight w:hRule="exact" w:val="531"/>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1784204C" w14:textId="77777777" w:rsidR="00930AD9" w:rsidRPr="00930AD9" w:rsidRDefault="00930AD9" w:rsidP="00930AD9">
            <w:pPr>
              <w:shd w:val="clear" w:color="auto" w:fill="FFFFFF"/>
              <w:rPr>
                <w:rFonts w:cs="Arial"/>
                <w:sz w:val="18"/>
                <w:szCs w:val="18"/>
              </w:rPr>
            </w:pPr>
            <w:r w:rsidRPr="00930AD9">
              <w:rPr>
                <w:rFonts w:cs="Arial"/>
                <w:b/>
                <w:bCs/>
                <w:color w:val="000000"/>
                <w:sz w:val="18"/>
                <w:szCs w:val="18"/>
              </w:rPr>
              <w:t>Zatwierdził:</w:t>
            </w:r>
          </w:p>
        </w:tc>
        <w:tc>
          <w:tcPr>
            <w:tcW w:w="1570" w:type="dxa"/>
            <w:tcBorders>
              <w:top w:val="single" w:sz="6" w:space="0" w:color="auto"/>
              <w:left w:val="single" w:sz="6" w:space="0" w:color="auto"/>
              <w:bottom w:val="single" w:sz="6" w:space="0" w:color="auto"/>
              <w:right w:val="single" w:sz="6" w:space="0" w:color="auto"/>
            </w:tcBorders>
            <w:shd w:val="clear" w:color="auto" w:fill="FFFFFF"/>
            <w:vAlign w:val="center"/>
          </w:tcPr>
          <w:p w14:paraId="42D7C253" w14:textId="77777777" w:rsidR="00930AD9" w:rsidRPr="00930AD9" w:rsidRDefault="00930AD9" w:rsidP="00930AD9">
            <w:pPr>
              <w:shd w:val="clear" w:color="auto" w:fill="FFFFFF"/>
              <w:spacing w:line="230" w:lineRule="exact"/>
              <w:rPr>
                <w:rFonts w:cs="Arial"/>
                <w:sz w:val="18"/>
                <w:szCs w:val="18"/>
              </w:rPr>
            </w:pPr>
            <w:r w:rsidRPr="00930AD9">
              <w:rPr>
                <w:rFonts w:cs="Arial"/>
                <w:color w:val="000000"/>
                <w:sz w:val="18"/>
                <w:szCs w:val="18"/>
              </w:rPr>
              <w:t>Imię i nazwisko, stanowisko</w:t>
            </w:r>
          </w:p>
        </w:tc>
        <w:tc>
          <w:tcPr>
            <w:tcW w:w="1618" w:type="dxa"/>
            <w:tcBorders>
              <w:top w:val="single" w:sz="6" w:space="0" w:color="auto"/>
              <w:left w:val="single" w:sz="6" w:space="0" w:color="auto"/>
              <w:bottom w:val="single" w:sz="6" w:space="0" w:color="auto"/>
              <w:right w:val="single" w:sz="6" w:space="0" w:color="auto"/>
            </w:tcBorders>
            <w:shd w:val="clear" w:color="auto" w:fill="FFFFFF"/>
            <w:vAlign w:val="center"/>
          </w:tcPr>
          <w:p w14:paraId="6A46C543" w14:textId="77777777" w:rsidR="00930AD9" w:rsidRPr="00930AD9" w:rsidRDefault="00930AD9" w:rsidP="00930AD9">
            <w:pPr>
              <w:shd w:val="clear" w:color="auto" w:fill="FFFFFF"/>
              <w:rPr>
                <w:rFonts w:cs="Arial"/>
                <w:sz w:val="18"/>
                <w:szCs w:val="18"/>
              </w:rPr>
            </w:pPr>
          </w:p>
        </w:tc>
        <w:tc>
          <w:tcPr>
            <w:tcW w:w="678" w:type="dxa"/>
            <w:tcBorders>
              <w:top w:val="single" w:sz="6" w:space="0" w:color="auto"/>
              <w:left w:val="single" w:sz="6" w:space="0" w:color="auto"/>
              <w:bottom w:val="single" w:sz="6" w:space="0" w:color="auto"/>
              <w:right w:val="single" w:sz="6" w:space="0" w:color="auto"/>
            </w:tcBorders>
            <w:shd w:val="clear" w:color="auto" w:fill="FFFFFF"/>
            <w:vAlign w:val="center"/>
          </w:tcPr>
          <w:p w14:paraId="380A96BF" w14:textId="77777777" w:rsidR="00930AD9" w:rsidRPr="00930AD9" w:rsidRDefault="00930AD9" w:rsidP="00930AD9">
            <w:pPr>
              <w:shd w:val="clear" w:color="auto" w:fill="FFFFFF"/>
              <w:rPr>
                <w:rFonts w:cs="Arial"/>
                <w:sz w:val="18"/>
                <w:szCs w:val="18"/>
              </w:rPr>
            </w:pPr>
            <w:r w:rsidRPr="00930AD9">
              <w:rPr>
                <w:rFonts w:cs="Arial"/>
                <w:color w:val="000000"/>
                <w:spacing w:val="-2"/>
                <w:sz w:val="18"/>
                <w:szCs w:val="18"/>
              </w:rPr>
              <w:t>Data</w:t>
            </w:r>
          </w:p>
        </w:tc>
        <w:tc>
          <w:tcPr>
            <w:tcW w:w="10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945FD73" w14:textId="77777777" w:rsidR="00930AD9" w:rsidRPr="00930AD9" w:rsidRDefault="00930AD9" w:rsidP="00930AD9">
            <w:pPr>
              <w:shd w:val="clear" w:color="auto" w:fill="FFFFFF"/>
              <w:rPr>
                <w:rFonts w:cs="Arial"/>
                <w:sz w:val="18"/>
                <w:szCs w:val="18"/>
              </w:rPr>
            </w:pPr>
          </w:p>
        </w:tc>
        <w:tc>
          <w:tcPr>
            <w:tcW w:w="86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5D18D302" w14:textId="77777777" w:rsidR="00930AD9" w:rsidRPr="00930AD9" w:rsidRDefault="00930AD9" w:rsidP="00930AD9">
            <w:pPr>
              <w:shd w:val="clear" w:color="auto" w:fill="FFFFFF"/>
              <w:rPr>
                <w:rFonts w:cs="Arial"/>
                <w:sz w:val="18"/>
                <w:szCs w:val="18"/>
              </w:rPr>
            </w:pPr>
            <w:r w:rsidRPr="00930AD9">
              <w:rPr>
                <w:rFonts w:cs="Arial"/>
                <w:color w:val="000000"/>
                <w:spacing w:val="-3"/>
                <w:sz w:val="18"/>
                <w:szCs w:val="18"/>
              </w:rPr>
              <w:t>Podpis</w:t>
            </w:r>
          </w:p>
        </w:tc>
        <w:tc>
          <w:tcPr>
            <w:tcW w:w="149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C63D057" w14:textId="77777777" w:rsidR="00930AD9" w:rsidRPr="00930AD9" w:rsidRDefault="00930AD9" w:rsidP="00930AD9">
            <w:pPr>
              <w:shd w:val="clear" w:color="auto" w:fill="FFFFFF"/>
              <w:rPr>
                <w:rFonts w:cs="Arial"/>
                <w:sz w:val="18"/>
                <w:szCs w:val="18"/>
              </w:rPr>
            </w:pPr>
          </w:p>
        </w:tc>
      </w:tr>
      <w:tr w:rsidR="00930AD9" w:rsidRPr="004269FE" w14:paraId="19331B04" w14:textId="77777777" w:rsidTr="00930AD9">
        <w:trPr>
          <w:trHeight w:hRule="exact" w:val="427"/>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73514EAC" w14:textId="77777777" w:rsidR="00930AD9" w:rsidRPr="00930AD9" w:rsidRDefault="00930AD9" w:rsidP="00930AD9">
            <w:pPr>
              <w:shd w:val="clear" w:color="auto" w:fill="FFFFFF"/>
              <w:rPr>
                <w:rFonts w:cs="Arial"/>
                <w:sz w:val="18"/>
                <w:szCs w:val="18"/>
              </w:rPr>
            </w:pPr>
            <w:r w:rsidRPr="00930AD9">
              <w:rPr>
                <w:rFonts w:cs="Arial"/>
                <w:b/>
                <w:bCs/>
                <w:color w:val="000000"/>
                <w:sz w:val="18"/>
                <w:szCs w:val="18"/>
              </w:rPr>
              <w:t>Data druku:</w:t>
            </w:r>
          </w:p>
        </w:tc>
        <w:tc>
          <w:tcPr>
            <w:tcW w:w="4372"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11441EF0" w14:textId="0A1C1628" w:rsidR="00930AD9" w:rsidRPr="00930AD9" w:rsidRDefault="00B30D3E" w:rsidP="003A0C27">
            <w:pPr>
              <w:shd w:val="clear" w:color="auto" w:fill="FFFFFF"/>
              <w:rPr>
                <w:rFonts w:cs="Arial"/>
                <w:sz w:val="18"/>
                <w:szCs w:val="18"/>
              </w:rPr>
            </w:pPr>
            <w:r>
              <w:rPr>
                <w:rFonts w:cs="Arial"/>
                <w:color w:val="000000"/>
                <w:sz w:val="18"/>
                <w:szCs w:val="18"/>
              </w:rPr>
              <w:t>2022-11-14</w:t>
            </w:r>
          </w:p>
        </w:tc>
        <w:tc>
          <w:tcPr>
            <w:tcW w:w="2181"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7D6399CD" w14:textId="77777777" w:rsidR="00930AD9" w:rsidRPr="00930AD9" w:rsidRDefault="00930AD9" w:rsidP="00930AD9">
            <w:pPr>
              <w:shd w:val="clear" w:color="auto" w:fill="FFFFFF"/>
              <w:rPr>
                <w:rFonts w:cs="Arial"/>
                <w:sz w:val="18"/>
                <w:szCs w:val="18"/>
              </w:rPr>
            </w:pPr>
            <w:r w:rsidRPr="00930AD9">
              <w:rPr>
                <w:rFonts w:cs="Arial"/>
                <w:color w:val="000000"/>
                <w:sz w:val="18"/>
                <w:szCs w:val="18"/>
              </w:rPr>
              <w:t>Liczba stron:</w:t>
            </w:r>
          </w:p>
        </w:tc>
        <w:tc>
          <w:tcPr>
            <w:tcW w:w="758" w:type="dxa"/>
            <w:tcBorders>
              <w:top w:val="single" w:sz="6" w:space="0" w:color="auto"/>
              <w:left w:val="single" w:sz="6" w:space="0" w:color="auto"/>
              <w:bottom w:val="single" w:sz="6" w:space="0" w:color="auto"/>
              <w:right w:val="single" w:sz="6" w:space="0" w:color="auto"/>
            </w:tcBorders>
            <w:shd w:val="clear" w:color="auto" w:fill="FFFFFF"/>
            <w:vAlign w:val="center"/>
          </w:tcPr>
          <w:p w14:paraId="71104BA6" w14:textId="454BE9AC" w:rsidR="00930AD9" w:rsidRPr="00930AD9" w:rsidRDefault="003A0C27" w:rsidP="00930AD9">
            <w:pPr>
              <w:shd w:val="clear" w:color="auto" w:fill="FFFFFF"/>
              <w:rPr>
                <w:rFonts w:cs="Arial"/>
                <w:sz w:val="18"/>
                <w:szCs w:val="18"/>
              </w:rPr>
            </w:pPr>
            <w:del w:id="25" w:author="Jurkowska Monika" w:date="2022-11-14T21:27:00Z">
              <w:r>
                <w:rPr>
                  <w:rFonts w:cs="Arial"/>
                  <w:sz w:val="18"/>
                  <w:szCs w:val="18"/>
                </w:rPr>
                <w:fldChar w:fldCharType="begin"/>
              </w:r>
              <w:r>
                <w:rPr>
                  <w:rFonts w:cs="Arial"/>
                  <w:sz w:val="18"/>
                  <w:szCs w:val="18"/>
                </w:rPr>
                <w:delInstrText xml:space="preserve"> NUMPAGES   \* MERGEFORMAT </w:delInstrText>
              </w:r>
              <w:r>
                <w:rPr>
                  <w:rFonts w:cs="Arial"/>
                  <w:sz w:val="18"/>
                  <w:szCs w:val="18"/>
                </w:rPr>
                <w:fldChar w:fldCharType="separate"/>
              </w:r>
              <w:r w:rsidR="00B34FEA">
                <w:rPr>
                  <w:rFonts w:cs="Arial"/>
                  <w:noProof/>
                  <w:sz w:val="18"/>
                  <w:szCs w:val="18"/>
                </w:rPr>
                <w:delText>306</w:delText>
              </w:r>
              <w:r>
                <w:rPr>
                  <w:rFonts w:cs="Arial"/>
                  <w:sz w:val="18"/>
                  <w:szCs w:val="18"/>
                </w:rPr>
                <w:fldChar w:fldCharType="end"/>
              </w:r>
            </w:del>
            <w:r w:rsidR="007A6635">
              <w:rPr>
                <w:rFonts w:cs="Arial"/>
                <w:sz w:val="18"/>
                <w:szCs w:val="18"/>
              </w:rPr>
              <w:t>332</w:t>
            </w:r>
          </w:p>
        </w:tc>
      </w:tr>
      <w:tr w:rsidR="00930AD9" w:rsidRPr="004269FE" w14:paraId="37D8C157" w14:textId="77777777" w:rsidTr="00930AD9">
        <w:trPr>
          <w:trHeight w:hRule="exact" w:val="1018"/>
        </w:trPr>
        <w:tc>
          <w:tcPr>
            <w:tcW w:w="2347" w:type="dxa"/>
            <w:tcBorders>
              <w:top w:val="single" w:sz="6" w:space="0" w:color="auto"/>
              <w:left w:val="single" w:sz="6" w:space="0" w:color="auto"/>
              <w:bottom w:val="single" w:sz="6" w:space="0" w:color="auto"/>
              <w:right w:val="single" w:sz="6" w:space="0" w:color="auto"/>
            </w:tcBorders>
            <w:shd w:val="clear" w:color="auto" w:fill="FFFFFF"/>
            <w:vAlign w:val="center"/>
          </w:tcPr>
          <w:p w14:paraId="58A017BB" w14:textId="77777777" w:rsidR="00930AD9" w:rsidRPr="00930AD9" w:rsidRDefault="00930AD9" w:rsidP="00930AD9">
            <w:pPr>
              <w:shd w:val="clear" w:color="auto" w:fill="FFFFFF"/>
              <w:rPr>
                <w:rFonts w:cs="Arial"/>
                <w:sz w:val="18"/>
                <w:szCs w:val="18"/>
              </w:rPr>
            </w:pPr>
            <w:r w:rsidRPr="00930AD9">
              <w:rPr>
                <w:rFonts w:cs="Arial"/>
                <w:b/>
                <w:bCs/>
                <w:color w:val="000000"/>
                <w:sz w:val="18"/>
                <w:szCs w:val="18"/>
              </w:rPr>
              <w:t>Nazwa pliku:</w:t>
            </w:r>
          </w:p>
        </w:tc>
        <w:tc>
          <w:tcPr>
            <w:tcW w:w="4372"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10BB5261" w14:textId="7EF06DC7" w:rsidR="00930AD9" w:rsidRPr="00930AD9" w:rsidRDefault="00821688" w:rsidP="00D70F61">
            <w:pPr>
              <w:shd w:val="clear" w:color="auto" w:fill="FFFFFF"/>
              <w:rPr>
                <w:rFonts w:cs="Arial"/>
                <w:sz w:val="18"/>
                <w:szCs w:val="18"/>
              </w:rPr>
            </w:pPr>
            <w:r>
              <w:rPr>
                <w:rFonts w:cs="Arial"/>
                <w:color w:val="000000"/>
                <w:spacing w:val="-3"/>
                <w:sz w:val="18"/>
                <w:szCs w:val="18"/>
              </w:rPr>
              <w:fldChar w:fldCharType="begin"/>
            </w:r>
            <w:r>
              <w:rPr>
                <w:rFonts w:cs="Arial"/>
                <w:color w:val="000000"/>
                <w:spacing w:val="-3"/>
                <w:sz w:val="18"/>
                <w:szCs w:val="18"/>
              </w:rPr>
              <w:instrText xml:space="preserve"> FILENAME   \* MERGEFORMAT </w:instrText>
            </w:r>
            <w:r>
              <w:rPr>
                <w:rFonts w:cs="Arial"/>
                <w:color w:val="000000"/>
                <w:spacing w:val="-3"/>
                <w:sz w:val="18"/>
                <w:szCs w:val="18"/>
              </w:rPr>
              <w:fldChar w:fldCharType="separate"/>
            </w:r>
            <w:r w:rsidR="007A6635" w:rsidRPr="007A6635">
              <w:rPr>
                <w:noProof/>
                <w:color w:val="000000"/>
                <w:sz w:val="18"/>
              </w:rPr>
              <w:t>SPC-POD e-AD v8.02 14.11.2022.docx</w:t>
            </w:r>
            <w:r>
              <w:rPr>
                <w:rFonts w:cs="Arial"/>
                <w:color w:val="000000"/>
                <w:spacing w:val="-3"/>
                <w:sz w:val="18"/>
                <w:szCs w:val="18"/>
              </w:rPr>
              <w:fldChar w:fldCharType="end"/>
            </w:r>
          </w:p>
        </w:tc>
        <w:tc>
          <w:tcPr>
            <w:tcW w:w="7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D5406DC" w14:textId="77777777" w:rsidR="00930AD9" w:rsidRPr="00930AD9" w:rsidRDefault="00930AD9" w:rsidP="00930AD9">
            <w:pPr>
              <w:shd w:val="clear" w:color="auto" w:fill="FFFFFF"/>
              <w:rPr>
                <w:rFonts w:cs="Arial"/>
                <w:sz w:val="18"/>
                <w:szCs w:val="18"/>
              </w:rPr>
            </w:pPr>
            <w:r w:rsidRPr="00930AD9">
              <w:rPr>
                <w:rFonts w:cs="Arial"/>
                <w:color w:val="000000"/>
                <w:spacing w:val="-1"/>
                <w:sz w:val="18"/>
                <w:szCs w:val="18"/>
              </w:rPr>
              <w:t>Status:</w:t>
            </w:r>
          </w:p>
        </w:tc>
        <w:tc>
          <w:tcPr>
            <w:tcW w:w="21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1B982BE5" w14:textId="77777777" w:rsidR="00930AD9" w:rsidRPr="00930AD9" w:rsidRDefault="00930AD9" w:rsidP="00930AD9">
            <w:pPr>
              <w:shd w:val="clear" w:color="auto" w:fill="FFFFFF"/>
              <w:rPr>
                <w:rFonts w:cs="Arial"/>
                <w:sz w:val="18"/>
                <w:szCs w:val="18"/>
              </w:rPr>
            </w:pPr>
            <w:r w:rsidRPr="00930AD9">
              <w:rPr>
                <w:rFonts w:cs="Arial"/>
                <w:color w:val="000000"/>
                <w:sz w:val="18"/>
                <w:szCs w:val="18"/>
              </w:rPr>
              <w:t>r (roboczy)</w:t>
            </w:r>
          </w:p>
        </w:tc>
      </w:tr>
    </w:tbl>
    <w:p w14:paraId="117DF595" w14:textId="77777777" w:rsidR="00930AD9" w:rsidRPr="00930AD9" w:rsidRDefault="00930AD9" w:rsidP="00930AD9">
      <w:pPr>
        <w:pStyle w:val="pqiText"/>
      </w:pPr>
    </w:p>
    <w:p w14:paraId="284319D7" w14:textId="77777777" w:rsidR="003C005A" w:rsidRPr="003B007A" w:rsidRDefault="003C005A" w:rsidP="003B007A">
      <w:pPr>
        <w:pStyle w:val="pqiTabLegend"/>
      </w:pPr>
      <w:r w:rsidRPr="003B007A">
        <w:lastRenderedPageBreak/>
        <w:t>Historia zmian dokumentu</w:t>
      </w:r>
    </w:p>
    <w:tbl>
      <w:tblPr>
        <w:tblW w:w="9512" w:type="dxa"/>
        <w:tblBorders>
          <w:top w:val="single" w:sz="6" w:space="0" w:color="auto"/>
          <w:left w:val="single" w:sz="6" w:space="0" w:color="auto"/>
          <w:bottom w:val="single" w:sz="6" w:space="0" w:color="auto"/>
          <w:right w:val="single" w:sz="6" w:space="0" w:color="auto"/>
          <w:insideH w:val="dotted" w:sz="2" w:space="0" w:color="auto"/>
          <w:insideV w:val="dotted" w:sz="2" w:space="0" w:color="auto"/>
        </w:tblBorders>
        <w:tblLayout w:type="fixed"/>
        <w:tblCellMar>
          <w:left w:w="70" w:type="dxa"/>
          <w:right w:w="70" w:type="dxa"/>
        </w:tblCellMar>
        <w:tblLook w:val="0000" w:firstRow="0" w:lastRow="0" w:firstColumn="0" w:lastColumn="0" w:noHBand="0" w:noVBand="0"/>
      </w:tblPr>
      <w:tblGrid>
        <w:gridCol w:w="688"/>
        <w:gridCol w:w="1203"/>
        <w:gridCol w:w="2206"/>
        <w:gridCol w:w="5415"/>
      </w:tblGrid>
      <w:tr w:rsidR="003C005A" w:rsidRPr="003B007A" w14:paraId="1DFC9CBA" w14:textId="77777777">
        <w:trPr>
          <w:tblHeader/>
        </w:trPr>
        <w:tc>
          <w:tcPr>
            <w:tcW w:w="688" w:type="dxa"/>
            <w:tcBorders>
              <w:top w:val="single" w:sz="6" w:space="0" w:color="auto"/>
              <w:left w:val="single" w:sz="6" w:space="0" w:color="auto"/>
              <w:bottom w:val="dotted" w:sz="2" w:space="0" w:color="auto"/>
              <w:right w:val="dotted" w:sz="2" w:space="0" w:color="auto"/>
            </w:tcBorders>
          </w:tcPr>
          <w:p w14:paraId="3143163D" w14:textId="77777777" w:rsidR="003C005A" w:rsidRPr="003B007A" w:rsidRDefault="003C005A" w:rsidP="003B007A">
            <w:pPr>
              <w:pStyle w:val="pqiTabHeadSmall"/>
            </w:pPr>
            <w:r w:rsidRPr="003B007A">
              <w:lastRenderedPageBreak/>
              <w:t>Nr wersji</w:t>
            </w:r>
          </w:p>
        </w:tc>
        <w:tc>
          <w:tcPr>
            <w:tcW w:w="1203" w:type="dxa"/>
            <w:tcBorders>
              <w:top w:val="single" w:sz="6" w:space="0" w:color="auto"/>
              <w:left w:val="dotted" w:sz="2" w:space="0" w:color="auto"/>
              <w:bottom w:val="dotted" w:sz="2" w:space="0" w:color="auto"/>
              <w:right w:val="dotted" w:sz="2" w:space="0" w:color="auto"/>
            </w:tcBorders>
          </w:tcPr>
          <w:p w14:paraId="75B8E06C" w14:textId="77777777" w:rsidR="003C005A" w:rsidRPr="003B007A" w:rsidRDefault="003C005A" w:rsidP="003B007A">
            <w:pPr>
              <w:pStyle w:val="pqiTabHeadSmall"/>
            </w:pPr>
            <w:r w:rsidRPr="003B007A">
              <w:t>Data wersji</w:t>
            </w:r>
          </w:p>
        </w:tc>
        <w:tc>
          <w:tcPr>
            <w:tcW w:w="2206" w:type="dxa"/>
            <w:tcBorders>
              <w:top w:val="single" w:sz="6" w:space="0" w:color="auto"/>
              <w:left w:val="dotted" w:sz="2" w:space="0" w:color="auto"/>
              <w:bottom w:val="dotted" w:sz="2" w:space="0" w:color="auto"/>
              <w:right w:val="dotted" w:sz="2" w:space="0" w:color="auto"/>
            </w:tcBorders>
          </w:tcPr>
          <w:p w14:paraId="50868D43" w14:textId="77777777" w:rsidR="003C005A" w:rsidRPr="003B007A" w:rsidRDefault="003C005A" w:rsidP="003B007A">
            <w:pPr>
              <w:pStyle w:val="pqiTabHeadSmall"/>
            </w:pPr>
            <w:r w:rsidRPr="003B007A">
              <w:t>Autor zmiany</w:t>
            </w:r>
          </w:p>
        </w:tc>
        <w:tc>
          <w:tcPr>
            <w:tcW w:w="5415" w:type="dxa"/>
            <w:tcBorders>
              <w:top w:val="single" w:sz="6" w:space="0" w:color="auto"/>
              <w:left w:val="dotted" w:sz="2" w:space="0" w:color="auto"/>
              <w:bottom w:val="dotted" w:sz="2" w:space="0" w:color="auto"/>
              <w:right w:val="single" w:sz="6" w:space="0" w:color="auto"/>
            </w:tcBorders>
          </w:tcPr>
          <w:p w14:paraId="54E63142" w14:textId="77777777" w:rsidR="003C005A" w:rsidRPr="003B007A" w:rsidRDefault="003C005A" w:rsidP="003B007A">
            <w:pPr>
              <w:pStyle w:val="pqiTabHeadSmall"/>
            </w:pPr>
            <w:r w:rsidRPr="003B007A">
              <w:t>Komentarz/Uwagi/Zakres zmian</w:t>
            </w:r>
          </w:p>
        </w:tc>
      </w:tr>
      <w:tr w:rsidR="005E2C50" w:rsidRPr="003B007A" w14:paraId="18A34B02" w14:textId="77777777" w:rsidTr="00A9017D">
        <w:trPr>
          <w:tblHeader/>
        </w:trPr>
        <w:tc>
          <w:tcPr>
            <w:tcW w:w="688" w:type="dxa"/>
            <w:tcBorders>
              <w:top w:val="dotted" w:sz="2" w:space="0" w:color="auto"/>
              <w:left w:val="single" w:sz="6" w:space="0" w:color="auto"/>
              <w:bottom w:val="dotted" w:sz="2" w:space="0" w:color="auto"/>
              <w:right w:val="dotted" w:sz="2" w:space="0" w:color="auto"/>
            </w:tcBorders>
          </w:tcPr>
          <w:p w14:paraId="7F1546AF" w14:textId="2FE2CF4B" w:rsidR="005E2C50" w:rsidRDefault="00454A9F" w:rsidP="009B29B2">
            <w:pPr>
              <w:pStyle w:val="pqiTabBodySmall"/>
            </w:pPr>
            <w:r>
              <w:t>0</w:t>
            </w:r>
            <w:r w:rsidR="005E2C50">
              <w:t>.</w:t>
            </w:r>
            <w:r>
              <w:t>9</w:t>
            </w:r>
            <w:r w:rsidR="005E2C50">
              <w:t>0</w:t>
            </w:r>
          </w:p>
        </w:tc>
        <w:tc>
          <w:tcPr>
            <w:tcW w:w="1203" w:type="dxa"/>
            <w:tcBorders>
              <w:top w:val="dotted" w:sz="2" w:space="0" w:color="auto"/>
              <w:left w:val="dotted" w:sz="2" w:space="0" w:color="auto"/>
              <w:bottom w:val="dotted" w:sz="2" w:space="0" w:color="auto"/>
              <w:right w:val="dotted" w:sz="2" w:space="0" w:color="auto"/>
            </w:tcBorders>
          </w:tcPr>
          <w:p w14:paraId="6E45B3D6" w14:textId="02C04411" w:rsidR="005E2C50" w:rsidRDefault="005E2C50" w:rsidP="009B29B2">
            <w:pPr>
              <w:pStyle w:val="pqiTabBodySmall"/>
            </w:pPr>
            <w:r>
              <w:t>2014-06-27</w:t>
            </w:r>
          </w:p>
        </w:tc>
        <w:tc>
          <w:tcPr>
            <w:tcW w:w="2206" w:type="dxa"/>
            <w:tcBorders>
              <w:top w:val="dotted" w:sz="2" w:space="0" w:color="auto"/>
              <w:left w:val="dotted" w:sz="2" w:space="0" w:color="auto"/>
              <w:bottom w:val="dotted" w:sz="2" w:space="0" w:color="auto"/>
              <w:right w:val="dotted" w:sz="2" w:space="0" w:color="auto"/>
            </w:tcBorders>
          </w:tcPr>
          <w:p w14:paraId="03111A26" w14:textId="24FFE5DE" w:rsidR="005E2C50" w:rsidRDefault="00454A9F" w:rsidP="009B29B2">
            <w:pPr>
              <w:pStyle w:val="pqiTabBodySmall"/>
            </w:pPr>
            <w:r>
              <w:t>AG, MD</w:t>
            </w:r>
          </w:p>
        </w:tc>
        <w:tc>
          <w:tcPr>
            <w:tcW w:w="5415" w:type="dxa"/>
            <w:tcBorders>
              <w:top w:val="dotted" w:sz="2" w:space="0" w:color="auto"/>
              <w:left w:val="dotted" w:sz="2" w:space="0" w:color="auto"/>
              <w:bottom w:val="dotted" w:sz="2" w:space="0" w:color="auto"/>
              <w:right w:val="single" w:sz="6" w:space="0" w:color="auto"/>
            </w:tcBorders>
          </w:tcPr>
          <w:p w14:paraId="4224CB98" w14:textId="77777777" w:rsidR="005E2C50" w:rsidRDefault="00454A9F" w:rsidP="009B29B2">
            <w:pPr>
              <w:pStyle w:val="pqiTabBodySmall"/>
            </w:pPr>
            <w:r>
              <w:t>Przygotowanie dokumentu</w:t>
            </w:r>
            <w:r w:rsidR="00A9017D">
              <w:t>.</w:t>
            </w:r>
          </w:p>
        </w:tc>
      </w:tr>
      <w:tr w:rsidR="00A9017D" w:rsidRPr="003B007A" w14:paraId="1B8E9B01" w14:textId="77777777" w:rsidTr="00E44875">
        <w:trPr>
          <w:tblHeader/>
        </w:trPr>
        <w:tc>
          <w:tcPr>
            <w:tcW w:w="688" w:type="dxa"/>
            <w:tcBorders>
              <w:top w:val="dotted" w:sz="2" w:space="0" w:color="auto"/>
              <w:left w:val="single" w:sz="6" w:space="0" w:color="auto"/>
              <w:bottom w:val="dotted" w:sz="2" w:space="0" w:color="auto"/>
              <w:right w:val="dotted" w:sz="2" w:space="0" w:color="auto"/>
            </w:tcBorders>
          </w:tcPr>
          <w:p w14:paraId="693048CF" w14:textId="77777777" w:rsidR="00A9017D" w:rsidRDefault="00A9017D" w:rsidP="009B29B2">
            <w:pPr>
              <w:pStyle w:val="pqiTabBodySmall"/>
            </w:pPr>
            <w:r>
              <w:t>1.00</w:t>
            </w:r>
          </w:p>
        </w:tc>
        <w:tc>
          <w:tcPr>
            <w:tcW w:w="1203" w:type="dxa"/>
            <w:tcBorders>
              <w:top w:val="dotted" w:sz="2" w:space="0" w:color="auto"/>
              <w:left w:val="dotted" w:sz="2" w:space="0" w:color="auto"/>
              <w:bottom w:val="dotted" w:sz="2" w:space="0" w:color="auto"/>
              <w:right w:val="dotted" w:sz="2" w:space="0" w:color="auto"/>
            </w:tcBorders>
          </w:tcPr>
          <w:p w14:paraId="7C662921" w14:textId="77777777" w:rsidR="00A9017D" w:rsidRDefault="00A9017D" w:rsidP="009B29B2">
            <w:pPr>
              <w:pStyle w:val="pqiTabBodySmall"/>
            </w:pPr>
            <w:r>
              <w:t>2014-07-01</w:t>
            </w:r>
          </w:p>
        </w:tc>
        <w:tc>
          <w:tcPr>
            <w:tcW w:w="2206" w:type="dxa"/>
            <w:tcBorders>
              <w:top w:val="dotted" w:sz="2" w:space="0" w:color="auto"/>
              <w:left w:val="dotted" w:sz="2" w:space="0" w:color="auto"/>
              <w:bottom w:val="dotted" w:sz="2" w:space="0" w:color="auto"/>
              <w:right w:val="dotted" w:sz="2" w:space="0" w:color="auto"/>
            </w:tcBorders>
          </w:tcPr>
          <w:p w14:paraId="7644C175" w14:textId="77777777" w:rsidR="00A9017D" w:rsidRDefault="00A9017D" w:rsidP="009B29B2">
            <w:pPr>
              <w:pStyle w:val="pqiTabBodySmall"/>
            </w:pPr>
            <w:r>
              <w:t>MD</w:t>
            </w:r>
          </w:p>
        </w:tc>
        <w:tc>
          <w:tcPr>
            <w:tcW w:w="5415" w:type="dxa"/>
            <w:tcBorders>
              <w:top w:val="dotted" w:sz="2" w:space="0" w:color="auto"/>
              <w:left w:val="dotted" w:sz="2" w:space="0" w:color="auto"/>
              <w:bottom w:val="dotted" w:sz="2" w:space="0" w:color="auto"/>
              <w:right w:val="single" w:sz="6" w:space="0" w:color="auto"/>
            </w:tcBorders>
          </w:tcPr>
          <w:p w14:paraId="46BEAA0D" w14:textId="77777777" w:rsidR="00A9017D" w:rsidRDefault="00A9017D" w:rsidP="009B29B2">
            <w:pPr>
              <w:pStyle w:val="pqiTabBodySmall"/>
            </w:pPr>
            <w:r>
              <w:t>Przekazanie do akceptacji.</w:t>
            </w:r>
          </w:p>
        </w:tc>
      </w:tr>
      <w:tr w:rsidR="00E44875" w:rsidRPr="003B007A" w14:paraId="793712C8" w14:textId="77777777" w:rsidTr="006F4E02">
        <w:trPr>
          <w:tblHeader/>
        </w:trPr>
        <w:tc>
          <w:tcPr>
            <w:tcW w:w="688" w:type="dxa"/>
            <w:tcBorders>
              <w:top w:val="dotted" w:sz="2" w:space="0" w:color="auto"/>
              <w:left w:val="single" w:sz="6" w:space="0" w:color="auto"/>
              <w:bottom w:val="dotted" w:sz="2" w:space="0" w:color="auto"/>
              <w:right w:val="dotted" w:sz="2" w:space="0" w:color="auto"/>
            </w:tcBorders>
          </w:tcPr>
          <w:p w14:paraId="48DD2684" w14:textId="77777777" w:rsidR="00E44875" w:rsidRDefault="00E44875" w:rsidP="009B29B2">
            <w:pPr>
              <w:pStyle w:val="pqiTabBodySmall"/>
            </w:pPr>
            <w:r>
              <w:t>1.01</w:t>
            </w:r>
          </w:p>
        </w:tc>
        <w:tc>
          <w:tcPr>
            <w:tcW w:w="1203" w:type="dxa"/>
            <w:tcBorders>
              <w:top w:val="dotted" w:sz="2" w:space="0" w:color="auto"/>
              <w:left w:val="dotted" w:sz="2" w:space="0" w:color="auto"/>
              <w:bottom w:val="dotted" w:sz="2" w:space="0" w:color="auto"/>
              <w:right w:val="dotted" w:sz="2" w:space="0" w:color="auto"/>
            </w:tcBorders>
          </w:tcPr>
          <w:p w14:paraId="671B75C9" w14:textId="77777777" w:rsidR="00E44875" w:rsidRDefault="00E44875" w:rsidP="009B29B2">
            <w:pPr>
              <w:pStyle w:val="pqiTabBodySmall"/>
            </w:pPr>
            <w:r>
              <w:t>2014-07-15</w:t>
            </w:r>
          </w:p>
        </w:tc>
        <w:tc>
          <w:tcPr>
            <w:tcW w:w="2206" w:type="dxa"/>
            <w:tcBorders>
              <w:top w:val="dotted" w:sz="2" w:space="0" w:color="auto"/>
              <w:left w:val="dotted" w:sz="2" w:space="0" w:color="auto"/>
              <w:bottom w:val="dotted" w:sz="2" w:space="0" w:color="auto"/>
              <w:right w:val="dotted" w:sz="2" w:space="0" w:color="auto"/>
            </w:tcBorders>
          </w:tcPr>
          <w:p w14:paraId="23828613" w14:textId="77777777" w:rsidR="00E44875" w:rsidRDefault="00E44875" w:rsidP="009B29B2">
            <w:pPr>
              <w:pStyle w:val="pqiTabBodySmall"/>
            </w:pPr>
            <w:r>
              <w:t>AG, MD</w:t>
            </w:r>
          </w:p>
        </w:tc>
        <w:tc>
          <w:tcPr>
            <w:tcW w:w="5415" w:type="dxa"/>
            <w:tcBorders>
              <w:top w:val="dotted" w:sz="2" w:space="0" w:color="auto"/>
              <w:left w:val="dotted" w:sz="2" w:space="0" w:color="auto"/>
              <w:bottom w:val="dotted" w:sz="2" w:space="0" w:color="auto"/>
              <w:right w:val="single" w:sz="6" w:space="0" w:color="auto"/>
            </w:tcBorders>
          </w:tcPr>
          <w:p w14:paraId="615E4983" w14:textId="77777777" w:rsidR="00E44875" w:rsidRDefault="00E44875" w:rsidP="009B29B2">
            <w:pPr>
              <w:pStyle w:val="pqiTabBodySmall"/>
            </w:pPr>
            <w:r>
              <w:t>Uwzględnienie uwag.</w:t>
            </w:r>
          </w:p>
        </w:tc>
      </w:tr>
      <w:tr w:rsidR="006F4E02" w:rsidRPr="003B007A" w14:paraId="7F867B1E" w14:textId="77777777" w:rsidTr="00A54607">
        <w:trPr>
          <w:tblHeader/>
        </w:trPr>
        <w:tc>
          <w:tcPr>
            <w:tcW w:w="688" w:type="dxa"/>
            <w:tcBorders>
              <w:top w:val="dotted" w:sz="2" w:space="0" w:color="auto"/>
              <w:left w:val="single" w:sz="6" w:space="0" w:color="auto"/>
              <w:bottom w:val="dotted" w:sz="2" w:space="0" w:color="auto"/>
              <w:right w:val="dotted" w:sz="2" w:space="0" w:color="auto"/>
            </w:tcBorders>
          </w:tcPr>
          <w:p w14:paraId="50D88DF2" w14:textId="77777777" w:rsidR="006F4E02" w:rsidRDefault="006F4E02" w:rsidP="009B29B2">
            <w:pPr>
              <w:pStyle w:val="pqiTabBodySmall"/>
            </w:pPr>
            <w:r>
              <w:t>1.90</w:t>
            </w:r>
          </w:p>
        </w:tc>
        <w:tc>
          <w:tcPr>
            <w:tcW w:w="1203" w:type="dxa"/>
            <w:tcBorders>
              <w:top w:val="dotted" w:sz="2" w:space="0" w:color="auto"/>
              <w:left w:val="dotted" w:sz="2" w:space="0" w:color="auto"/>
              <w:bottom w:val="dotted" w:sz="2" w:space="0" w:color="auto"/>
              <w:right w:val="dotted" w:sz="2" w:space="0" w:color="auto"/>
            </w:tcBorders>
          </w:tcPr>
          <w:p w14:paraId="1ECA7088" w14:textId="77777777" w:rsidR="006F4E02" w:rsidRDefault="006F4E02" w:rsidP="009B29B2">
            <w:pPr>
              <w:pStyle w:val="pqiTabBodySmall"/>
            </w:pPr>
            <w:r>
              <w:t>2014-07-17</w:t>
            </w:r>
          </w:p>
        </w:tc>
        <w:tc>
          <w:tcPr>
            <w:tcW w:w="2206" w:type="dxa"/>
            <w:tcBorders>
              <w:top w:val="dotted" w:sz="2" w:space="0" w:color="auto"/>
              <w:left w:val="dotted" w:sz="2" w:space="0" w:color="auto"/>
              <w:bottom w:val="dotted" w:sz="2" w:space="0" w:color="auto"/>
              <w:right w:val="dotted" w:sz="2" w:space="0" w:color="auto"/>
            </w:tcBorders>
          </w:tcPr>
          <w:p w14:paraId="574BCF4C" w14:textId="77777777" w:rsidR="006F4E02" w:rsidRDefault="006F4E02" w:rsidP="009B29B2">
            <w:pPr>
              <w:pStyle w:val="pqiTabBodySmall"/>
            </w:pPr>
            <w:r>
              <w:t>AG</w:t>
            </w:r>
          </w:p>
        </w:tc>
        <w:tc>
          <w:tcPr>
            <w:tcW w:w="5415" w:type="dxa"/>
            <w:tcBorders>
              <w:top w:val="dotted" w:sz="2" w:space="0" w:color="auto"/>
              <w:left w:val="dotted" w:sz="2" w:space="0" w:color="auto"/>
              <w:bottom w:val="dotted" w:sz="2" w:space="0" w:color="auto"/>
              <w:right w:val="single" w:sz="6" w:space="0" w:color="auto"/>
            </w:tcBorders>
          </w:tcPr>
          <w:p w14:paraId="125C71CD" w14:textId="77777777" w:rsidR="006F4E02" w:rsidRDefault="006F4E02" w:rsidP="009B29B2">
            <w:pPr>
              <w:pStyle w:val="pqiTabBodySmall"/>
            </w:pPr>
            <w:r>
              <w:t>Przekazanie wersji roboczej</w:t>
            </w:r>
          </w:p>
        </w:tc>
      </w:tr>
      <w:tr w:rsidR="00A9017D" w:rsidRPr="003B007A" w14:paraId="3AFBBC8A" w14:textId="77777777" w:rsidTr="00E44875">
        <w:trPr>
          <w:tblHeader/>
        </w:trPr>
        <w:tc>
          <w:tcPr>
            <w:tcW w:w="688" w:type="dxa"/>
            <w:tcBorders>
              <w:top w:val="dotted" w:sz="2" w:space="0" w:color="auto"/>
              <w:left w:val="single" w:sz="6" w:space="0" w:color="auto"/>
              <w:bottom w:val="dotted" w:sz="2" w:space="0" w:color="auto"/>
              <w:right w:val="dotted" w:sz="2" w:space="0" w:color="auto"/>
            </w:tcBorders>
          </w:tcPr>
          <w:p w14:paraId="4B814C77" w14:textId="08223724" w:rsidR="00A9017D" w:rsidRDefault="00A54607" w:rsidP="009B29B2">
            <w:pPr>
              <w:pStyle w:val="pqiTabBodySmall"/>
            </w:pPr>
            <w:r>
              <w:t>2</w:t>
            </w:r>
            <w:r w:rsidR="00A9017D">
              <w:t>.00</w:t>
            </w:r>
          </w:p>
        </w:tc>
        <w:tc>
          <w:tcPr>
            <w:tcW w:w="1203" w:type="dxa"/>
            <w:tcBorders>
              <w:top w:val="dotted" w:sz="2" w:space="0" w:color="auto"/>
              <w:left w:val="dotted" w:sz="2" w:space="0" w:color="auto"/>
              <w:bottom w:val="dotted" w:sz="2" w:space="0" w:color="auto"/>
              <w:right w:val="dotted" w:sz="2" w:space="0" w:color="auto"/>
            </w:tcBorders>
          </w:tcPr>
          <w:p w14:paraId="3A5F48AC" w14:textId="23AA211E" w:rsidR="00A9017D" w:rsidRDefault="00A54607" w:rsidP="009B29B2">
            <w:pPr>
              <w:pStyle w:val="pqiTabBodySmall"/>
            </w:pPr>
            <w:r>
              <w:t>2014-07-21</w:t>
            </w:r>
          </w:p>
        </w:tc>
        <w:tc>
          <w:tcPr>
            <w:tcW w:w="2206" w:type="dxa"/>
            <w:tcBorders>
              <w:top w:val="dotted" w:sz="2" w:space="0" w:color="auto"/>
              <w:left w:val="dotted" w:sz="2" w:space="0" w:color="auto"/>
              <w:bottom w:val="dotted" w:sz="2" w:space="0" w:color="auto"/>
              <w:right w:val="dotted" w:sz="2" w:space="0" w:color="auto"/>
            </w:tcBorders>
          </w:tcPr>
          <w:p w14:paraId="7473C759" w14:textId="50C548D9" w:rsidR="00A9017D" w:rsidRDefault="00A54607" w:rsidP="009B29B2">
            <w:pPr>
              <w:pStyle w:val="pqiTabBodySmall"/>
            </w:pPr>
            <w:r>
              <w:t>AG</w:t>
            </w:r>
          </w:p>
        </w:tc>
        <w:tc>
          <w:tcPr>
            <w:tcW w:w="5415" w:type="dxa"/>
            <w:tcBorders>
              <w:top w:val="dotted" w:sz="2" w:space="0" w:color="auto"/>
              <w:left w:val="dotted" w:sz="2" w:space="0" w:color="auto"/>
              <w:bottom w:val="dotted" w:sz="2" w:space="0" w:color="auto"/>
              <w:right w:val="single" w:sz="6" w:space="0" w:color="auto"/>
            </w:tcBorders>
          </w:tcPr>
          <w:p w14:paraId="18B38B82" w14:textId="3B889B94" w:rsidR="00A9017D" w:rsidRDefault="00A54607" w:rsidP="009B29B2">
            <w:pPr>
              <w:pStyle w:val="pqiTabBodySmall"/>
            </w:pPr>
            <w:r>
              <w:t>Przekazanie</w:t>
            </w:r>
            <w:r w:rsidR="00151E50">
              <w:t xml:space="preserve"> dokumentu</w:t>
            </w:r>
            <w:r>
              <w:t xml:space="preserve"> do akceptacji</w:t>
            </w:r>
          </w:p>
        </w:tc>
      </w:tr>
      <w:tr w:rsidR="00E44875" w:rsidRPr="003B007A" w14:paraId="0F5BB420" w14:textId="77777777" w:rsidTr="006F4E02">
        <w:trPr>
          <w:tblHeader/>
        </w:trPr>
        <w:tc>
          <w:tcPr>
            <w:tcW w:w="688" w:type="dxa"/>
            <w:tcBorders>
              <w:top w:val="dotted" w:sz="2" w:space="0" w:color="auto"/>
              <w:left w:val="single" w:sz="6" w:space="0" w:color="auto"/>
              <w:bottom w:val="dotted" w:sz="2" w:space="0" w:color="auto"/>
              <w:right w:val="dotted" w:sz="2" w:space="0" w:color="auto"/>
            </w:tcBorders>
          </w:tcPr>
          <w:p w14:paraId="667CCA74" w14:textId="5473E3D3" w:rsidR="00E44875" w:rsidRDefault="00A7722E" w:rsidP="009B29B2">
            <w:pPr>
              <w:pStyle w:val="pqiTabBodySmall"/>
            </w:pPr>
            <w:r>
              <w:t>2.01</w:t>
            </w:r>
          </w:p>
        </w:tc>
        <w:tc>
          <w:tcPr>
            <w:tcW w:w="1203" w:type="dxa"/>
            <w:tcBorders>
              <w:top w:val="dotted" w:sz="2" w:space="0" w:color="auto"/>
              <w:left w:val="dotted" w:sz="2" w:space="0" w:color="auto"/>
              <w:bottom w:val="dotted" w:sz="2" w:space="0" w:color="auto"/>
              <w:right w:val="dotted" w:sz="2" w:space="0" w:color="auto"/>
            </w:tcBorders>
          </w:tcPr>
          <w:p w14:paraId="5C6FB98D" w14:textId="7CF7F003" w:rsidR="00E44875" w:rsidRDefault="00A7722E" w:rsidP="009B29B2">
            <w:pPr>
              <w:pStyle w:val="pqiTabBodySmall"/>
            </w:pPr>
            <w:r>
              <w:t>2014-10-16</w:t>
            </w:r>
          </w:p>
        </w:tc>
        <w:tc>
          <w:tcPr>
            <w:tcW w:w="2206" w:type="dxa"/>
            <w:tcBorders>
              <w:top w:val="dotted" w:sz="2" w:space="0" w:color="auto"/>
              <w:left w:val="dotted" w:sz="2" w:space="0" w:color="auto"/>
              <w:bottom w:val="dotted" w:sz="2" w:space="0" w:color="auto"/>
              <w:right w:val="dotted" w:sz="2" w:space="0" w:color="auto"/>
            </w:tcBorders>
          </w:tcPr>
          <w:p w14:paraId="452E4843" w14:textId="4EBFA58A" w:rsidR="00E44875" w:rsidRDefault="00A7722E" w:rsidP="009B29B2">
            <w:pPr>
              <w:pStyle w:val="pqiTabBodySmall"/>
            </w:pPr>
            <w:r>
              <w:t>MD</w:t>
            </w:r>
          </w:p>
        </w:tc>
        <w:tc>
          <w:tcPr>
            <w:tcW w:w="5415" w:type="dxa"/>
            <w:tcBorders>
              <w:top w:val="dotted" w:sz="2" w:space="0" w:color="auto"/>
              <w:left w:val="dotted" w:sz="2" w:space="0" w:color="auto"/>
              <w:bottom w:val="dotted" w:sz="2" w:space="0" w:color="auto"/>
              <w:right w:val="single" w:sz="6" w:space="0" w:color="auto"/>
            </w:tcBorders>
          </w:tcPr>
          <w:p w14:paraId="1B971DB7" w14:textId="293E821D" w:rsidR="00E44875" w:rsidRDefault="00A7722E" w:rsidP="009B29B2">
            <w:pPr>
              <w:pStyle w:val="pqiTabBodySmall"/>
            </w:pPr>
            <w:r>
              <w:t xml:space="preserve">Aktualizacja plików PZ.xsd i </w:t>
            </w:r>
            <w:r w:rsidRPr="00A7722E">
              <w:t>emcs-trader.xsd</w:t>
            </w:r>
            <w:r>
              <w:t>. Aktualizacja rozdziału 2.</w:t>
            </w:r>
          </w:p>
        </w:tc>
      </w:tr>
      <w:tr w:rsidR="006F4E02" w:rsidRPr="003B007A" w14:paraId="14563CE2" w14:textId="77777777" w:rsidTr="00A54607">
        <w:trPr>
          <w:tblHeader/>
        </w:trPr>
        <w:tc>
          <w:tcPr>
            <w:tcW w:w="688" w:type="dxa"/>
            <w:tcBorders>
              <w:top w:val="dotted" w:sz="2" w:space="0" w:color="auto"/>
              <w:left w:val="single" w:sz="6" w:space="0" w:color="auto"/>
              <w:bottom w:val="dotted" w:sz="2" w:space="0" w:color="auto"/>
              <w:right w:val="dotted" w:sz="2" w:space="0" w:color="auto"/>
            </w:tcBorders>
          </w:tcPr>
          <w:p w14:paraId="4C19DD68" w14:textId="5E126A59" w:rsidR="006F4E02" w:rsidRDefault="00914CD1" w:rsidP="009B29B2">
            <w:pPr>
              <w:pStyle w:val="pqiTabBodySmall"/>
            </w:pPr>
            <w:r>
              <w:t>2.02</w:t>
            </w:r>
          </w:p>
        </w:tc>
        <w:tc>
          <w:tcPr>
            <w:tcW w:w="1203" w:type="dxa"/>
            <w:tcBorders>
              <w:top w:val="dotted" w:sz="2" w:space="0" w:color="auto"/>
              <w:left w:val="dotted" w:sz="2" w:space="0" w:color="auto"/>
              <w:bottom w:val="dotted" w:sz="2" w:space="0" w:color="auto"/>
              <w:right w:val="dotted" w:sz="2" w:space="0" w:color="auto"/>
            </w:tcBorders>
          </w:tcPr>
          <w:p w14:paraId="174FB7F3" w14:textId="0386D40B" w:rsidR="006F4E02" w:rsidRDefault="00914CD1" w:rsidP="009B29B2">
            <w:pPr>
              <w:pStyle w:val="pqiTabBodySmall"/>
            </w:pPr>
            <w:r>
              <w:t>2015-01-22</w:t>
            </w:r>
          </w:p>
        </w:tc>
        <w:tc>
          <w:tcPr>
            <w:tcW w:w="2206" w:type="dxa"/>
            <w:tcBorders>
              <w:top w:val="dotted" w:sz="2" w:space="0" w:color="auto"/>
              <w:left w:val="dotted" w:sz="2" w:space="0" w:color="auto"/>
              <w:bottom w:val="dotted" w:sz="2" w:space="0" w:color="auto"/>
              <w:right w:val="dotted" w:sz="2" w:space="0" w:color="auto"/>
            </w:tcBorders>
          </w:tcPr>
          <w:p w14:paraId="68509E98" w14:textId="66815933" w:rsidR="006F4E02" w:rsidRDefault="00914CD1" w:rsidP="009B29B2">
            <w:pPr>
              <w:pStyle w:val="pqiTabBodySmall"/>
            </w:pPr>
            <w:r>
              <w:t>KN</w:t>
            </w:r>
          </w:p>
        </w:tc>
        <w:tc>
          <w:tcPr>
            <w:tcW w:w="5415" w:type="dxa"/>
            <w:tcBorders>
              <w:top w:val="dotted" w:sz="2" w:space="0" w:color="auto"/>
              <w:left w:val="dotted" w:sz="2" w:space="0" w:color="auto"/>
              <w:bottom w:val="dotted" w:sz="2" w:space="0" w:color="auto"/>
              <w:right w:val="single" w:sz="6" w:space="0" w:color="auto"/>
            </w:tcBorders>
          </w:tcPr>
          <w:p w14:paraId="77E12BB2" w14:textId="0B47E401" w:rsidR="006F4E02" w:rsidRDefault="00914CD1" w:rsidP="009B29B2">
            <w:pPr>
              <w:pStyle w:val="pqiTabBodySmall"/>
            </w:pPr>
            <w:r>
              <w:t xml:space="preserve">Dodanie </w:t>
            </w:r>
            <w:r w:rsidR="00DD6E79">
              <w:t>konieczności</w:t>
            </w:r>
            <w:r>
              <w:t xml:space="preserve"> określenia czy produkt E430 CN </w:t>
            </w:r>
            <w:r w:rsidRPr="00914CD1">
              <w:t>27101943</w:t>
            </w:r>
            <w:r>
              <w:t xml:space="preserve"> spełnia wymagania jakościowe w komunikatach PL815, PL814 oraz PL825</w:t>
            </w:r>
          </w:p>
        </w:tc>
      </w:tr>
      <w:tr w:rsidR="00602413" w:rsidRPr="003B007A" w14:paraId="5EA5B042" w14:textId="77777777" w:rsidTr="00602413">
        <w:trPr>
          <w:tblHeader/>
        </w:trPr>
        <w:tc>
          <w:tcPr>
            <w:tcW w:w="688" w:type="dxa"/>
            <w:tcBorders>
              <w:top w:val="dotted" w:sz="2" w:space="0" w:color="auto"/>
              <w:left w:val="single" w:sz="6" w:space="0" w:color="auto"/>
              <w:bottom w:val="dotted" w:sz="2" w:space="0" w:color="auto"/>
              <w:right w:val="dotted" w:sz="2" w:space="0" w:color="auto"/>
            </w:tcBorders>
          </w:tcPr>
          <w:p w14:paraId="6002B21C" w14:textId="77777777" w:rsidR="00602413" w:rsidRDefault="00602413" w:rsidP="009B29B2">
            <w:pPr>
              <w:pStyle w:val="pqiTabBodySmall"/>
            </w:pPr>
            <w:r>
              <w:t>3.00</w:t>
            </w:r>
          </w:p>
        </w:tc>
        <w:tc>
          <w:tcPr>
            <w:tcW w:w="1203" w:type="dxa"/>
            <w:tcBorders>
              <w:top w:val="dotted" w:sz="2" w:space="0" w:color="auto"/>
              <w:left w:val="dotted" w:sz="2" w:space="0" w:color="auto"/>
              <w:bottom w:val="dotted" w:sz="2" w:space="0" w:color="auto"/>
              <w:right w:val="dotted" w:sz="2" w:space="0" w:color="auto"/>
            </w:tcBorders>
          </w:tcPr>
          <w:p w14:paraId="6277BB67" w14:textId="77777777" w:rsidR="00602413" w:rsidRDefault="00602413" w:rsidP="009B29B2">
            <w:pPr>
              <w:pStyle w:val="pqiTabBodySmall"/>
            </w:pPr>
            <w:r>
              <w:t>2015-11-20</w:t>
            </w:r>
          </w:p>
        </w:tc>
        <w:tc>
          <w:tcPr>
            <w:tcW w:w="2206" w:type="dxa"/>
            <w:tcBorders>
              <w:top w:val="dotted" w:sz="2" w:space="0" w:color="auto"/>
              <w:left w:val="dotted" w:sz="2" w:space="0" w:color="auto"/>
              <w:bottom w:val="dotted" w:sz="2" w:space="0" w:color="auto"/>
              <w:right w:val="dotted" w:sz="2" w:space="0" w:color="auto"/>
            </w:tcBorders>
          </w:tcPr>
          <w:p w14:paraId="265D5974" w14:textId="77777777" w:rsidR="00602413" w:rsidRDefault="00602413" w:rsidP="009B29B2">
            <w:pPr>
              <w:pStyle w:val="pqiTabBodySmall"/>
            </w:pPr>
            <w:r>
              <w:t>TB</w:t>
            </w:r>
          </w:p>
        </w:tc>
        <w:tc>
          <w:tcPr>
            <w:tcW w:w="5415" w:type="dxa"/>
            <w:tcBorders>
              <w:top w:val="dotted" w:sz="2" w:space="0" w:color="auto"/>
              <w:left w:val="dotted" w:sz="2" w:space="0" w:color="auto"/>
              <w:bottom w:val="dotted" w:sz="2" w:space="0" w:color="auto"/>
              <w:right w:val="single" w:sz="6" w:space="0" w:color="auto"/>
            </w:tcBorders>
          </w:tcPr>
          <w:p w14:paraId="663D745B" w14:textId="77777777" w:rsidR="00602413" w:rsidRDefault="00602413" w:rsidP="00DD6E79">
            <w:pPr>
              <w:pStyle w:val="pqiTabBodySmall"/>
            </w:pPr>
            <w:r>
              <w:t>Dodanie opcjonalnej gwarancji na magazynowanie do komunikatów PL814 i PL815. Dodanie komunikatu PL818</w:t>
            </w:r>
          </w:p>
        </w:tc>
      </w:tr>
      <w:tr w:rsidR="00602413" w:rsidRPr="003B007A" w14:paraId="5B1265C1" w14:textId="77777777" w:rsidTr="0062222B">
        <w:trPr>
          <w:tblHeader/>
        </w:trPr>
        <w:tc>
          <w:tcPr>
            <w:tcW w:w="688" w:type="dxa"/>
            <w:tcBorders>
              <w:top w:val="dotted" w:sz="2" w:space="0" w:color="auto"/>
              <w:left w:val="single" w:sz="6" w:space="0" w:color="auto"/>
              <w:bottom w:val="dotted" w:sz="2" w:space="0" w:color="auto"/>
              <w:right w:val="dotted" w:sz="2" w:space="0" w:color="auto"/>
            </w:tcBorders>
          </w:tcPr>
          <w:p w14:paraId="1567AEB8" w14:textId="77777777" w:rsidR="00602413" w:rsidRDefault="00F43CBC" w:rsidP="00F43CBC">
            <w:pPr>
              <w:pStyle w:val="pqiTabBodySmall"/>
            </w:pPr>
            <w:r>
              <w:t>4</w:t>
            </w:r>
            <w:r w:rsidR="005A1627">
              <w:t>.</w:t>
            </w:r>
            <w:r>
              <w:t>0</w:t>
            </w:r>
            <w:r w:rsidR="005A1627">
              <w:t>0</w:t>
            </w:r>
          </w:p>
        </w:tc>
        <w:tc>
          <w:tcPr>
            <w:tcW w:w="1203" w:type="dxa"/>
            <w:tcBorders>
              <w:top w:val="dotted" w:sz="2" w:space="0" w:color="auto"/>
              <w:left w:val="dotted" w:sz="2" w:space="0" w:color="auto"/>
              <w:bottom w:val="dotted" w:sz="2" w:space="0" w:color="auto"/>
              <w:right w:val="dotted" w:sz="2" w:space="0" w:color="auto"/>
            </w:tcBorders>
          </w:tcPr>
          <w:p w14:paraId="45A67B0C" w14:textId="77777777" w:rsidR="00602413" w:rsidRDefault="00602413" w:rsidP="000476C2">
            <w:pPr>
              <w:pStyle w:val="pqiTabBodySmall"/>
            </w:pPr>
            <w:r>
              <w:t>2015-11-2</w:t>
            </w:r>
            <w:r w:rsidR="000476C2">
              <w:t>6</w:t>
            </w:r>
          </w:p>
        </w:tc>
        <w:tc>
          <w:tcPr>
            <w:tcW w:w="2206" w:type="dxa"/>
            <w:tcBorders>
              <w:top w:val="dotted" w:sz="2" w:space="0" w:color="auto"/>
              <w:left w:val="dotted" w:sz="2" w:space="0" w:color="auto"/>
              <w:bottom w:val="dotted" w:sz="2" w:space="0" w:color="auto"/>
              <w:right w:val="dotted" w:sz="2" w:space="0" w:color="auto"/>
            </w:tcBorders>
          </w:tcPr>
          <w:p w14:paraId="1ECB49A9" w14:textId="77777777" w:rsidR="00602413" w:rsidRDefault="00602413" w:rsidP="009B29B2">
            <w:pPr>
              <w:pStyle w:val="pqiTabBodySmall"/>
            </w:pPr>
            <w:r>
              <w:t>TB</w:t>
            </w:r>
          </w:p>
        </w:tc>
        <w:tc>
          <w:tcPr>
            <w:tcW w:w="5415" w:type="dxa"/>
            <w:tcBorders>
              <w:top w:val="dotted" w:sz="2" w:space="0" w:color="auto"/>
              <w:left w:val="dotted" w:sz="2" w:space="0" w:color="auto"/>
              <w:bottom w:val="dotted" w:sz="2" w:space="0" w:color="auto"/>
              <w:right w:val="single" w:sz="6" w:space="0" w:color="auto"/>
            </w:tcBorders>
          </w:tcPr>
          <w:p w14:paraId="77D5AB1D" w14:textId="77777777" w:rsidR="00602413" w:rsidRDefault="00602413" w:rsidP="00DD6E79">
            <w:pPr>
              <w:pStyle w:val="pqiTabBodySmall"/>
            </w:pPr>
            <w:r>
              <w:t>Uwzględnienie uwag Zamawiającego</w:t>
            </w:r>
          </w:p>
        </w:tc>
      </w:tr>
      <w:tr w:rsidR="0062222B" w:rsidRPr="003B007A" w14:paraId="5448E426" w14:textId="77777777" w:rsidTr="00E163FF">
        <w:trPr>
          <w:tblHeader/>
        </w:trPr>
        <w:tc>
          <w:tcPr>
            <w:tcW w:w="688" w:type="dxa"/>
            <w:tcBorders>
              <w:top w:val="dotted" w:sz="2" w:space="0" w:color="auto"/>
              <w:left w:val="single" w:sz="6" w:space="0" w:color="auto"/>
              <w:bottom w:val="dotted" w:sz="2" w:space="0" w:color="auto"/>
              <w:right w:val="dotted" w:sz="2" w:space="0" w:color="auto"/>
            </w:tcBorders>
          </w:tcPr>
          <w:p w14:paraId="6BD67E71" w14:textId="77777777" w:rsidR="0062222B" w:rsidRDefault="0062222B" w:rsidP="00F43CBC">
            <w:pPr>
              <w:pStyle w:val="pqiTabBodySmall"/>
            </w:pPr>
            <w:r>
              <w:t>5.00</w:t>
            </w:r>
          </w:p>
        </w:tc>
        <w:tc>
          <w:tcPr>
            <w:tcW w:w="1203" w:type="dxa"/>
            <w:tcBorders>
              <w:top w:val="dotted" w:sz="2" w:space="0" w:color="auto"/>
              <w:left w:val="dotted" w:sz="2" w:space="0" w:color="auto"/>
              <w:bottom w:val="dotted" w:sz="2" w:space="0" w:color="auto"/>
              <w:right w:val="dotted" w:sz="2" w:space="0" w:color="auto"/>
            </w:tcBorders>
          </w:tcPr>
          <w:p w14:paraId="1EBDB362" w14:textId="77777777" w:rsidR="0062222B" w:rsidRDefault="0062222B" w:rsidP="000476C2">
            <w:pPr>
              <w:pStyle w:val="pqiTabBodySmall"/>
            </w:pPr>
            <w:r>
              <w:t>2016-01-15</w:t>
            </w:r>
          </w:p>
        </w:tc>
        <w:tc>
          <w:tcPr>
            <w:tcW w:w="2206" w:type="dxa"/>
            <w:tcBorders>
              <w:top w:val="dotted" w:sz="2" w:space="0" w:color="auto"/>
              <w:left w:val="dotted" w:sz="2" w:space="0" w:color="auto"/>
              <w:bottom w:val="dotted" w:sz="2" w:space="0" w:color="auto"/>
              <w:right w:val="dotted" w:sz="2" w:space="0" w:color="auto"/>
            </w:tcBorders>
          </w:tcPr>
          <w:p w14:paraId="6E9773AA" w14:textId="77777777" w:rsidR="0062222B" w:rsidRDefault="0062222B" w:rsidP="009B29B2">
            <w:pPr>
              <w:pStyle w:val="pqiTabBodySmall"/>
            </w:pPr>
            <w:r>
              <w:t>TB</w:t>
            </w:r>
          </w:p>
        </w:tc>
        <w:tc>
          <w:tcPr>
            <w:tcW w:w="5415" w:type="dxa"/>
            <w:tcBorders>
              <w:top w:val="dotted" w:sz="2" w:space="0" w:color="auto"/>
              <w:left w:val="dotted" w:sz="2" w:space="0" w:color="auto"/>
              <w:bottom w:val="dotted" w:sz="2" w:space="0" w:color="auto"/>
              <w:right w:val="single" w:sz="6" w:space="0" w:color="auto"/>
            </w:tcBorders>
          </w:tcPr>
          <w:p w14:paraId="433D4262" w14:textId="77777777" w:rsidR="0005128B" w:rsidRDefault="0005128B" w:rsidP="0005128B">
            <w:pPr>
              <w:tabs>
                <w:tab w:val="left" w:pos="0"/>
              </w:tabs>
              <w:spacing w:before="20" w:after="20"/>
              <w:rPr>
                <w:rFonts w:cs="Arial"/>
                <w:sz w:val="18"/>
                <w:szCs w:val="20"/>
              </w:rPr>
            </w:pPr>
            <w:r w:rsidRPr="002A0F73">
              <w:rPr>
                <w:rFonts w:cs="Arial"/>
                <w:sz w:val="18"/>
                <w:szCs w:val="20"/>
              </w:rPr>
              <w:t>Opis zmian dla Fazy 3.2:</w:t>
            </w:r>
          </w:p>
          <w:p w14:paraId="20288CBC" w14:textId="77777777" w:rsidR="0005128B" w:rsidRDefault="0005128B" w:rsidP="003B2518">
            <w:pPr>
              <w:pStyle w:val="Akapitzlist"/>
              <w:numPr>
                <w:ilvl w:val="0"/>
                <w:numId w:val="64"/>
              </w:numPr>
              <w:tabs>
                <w:tab w:val="left" w:pos="0"/>
              </w:tabs>
              <w:spacing w:before="20" w:after="20"/>
              <w:rPr>
                <w:rFonts w:cs="Arial"/>
                <w:sz w:val="18"/>
                <w:szCs w:val="20"/>
              </w:rPr>
            </w:pPr>
            <w:r>
              <w:rPr>
                <w:rFonts w:cs="Arial"/>
                <w:sz w:val="18"/>
                <w:szCs w:val="20"/>
              </w:rPr>
              <w:t>Dodanie pola &lt;</w:t>
            </w:r>
            <w:proofErr w:type="spellStart"/>
            <w:r>
              <w:rPr>
                <w:rFonts w:cs="Arial"/>
                <w:sz w:val="18"/>
                <w:szCs w:val="20"/>
              </w:rPr>
              <w:t>EoriNumber</w:t>
            </w:r>
            <w:proofErr w:type="spellEnd"/>
            <w:r>
              <w:rPr>
                <w:rFonts w:cs="Arial"/>
                <w:sz w:val="18"/>
                <w:szCs w:val="20"/>
              </w:rPr>
              <w:t xml:space="preserve">&gt; w komunikatach IE801, IE813, PL815, IE818, PL818, IE819, </w:t>
            </w:r>
            <w:r w:rsidR="00471E24">
              <w:rPr>
                <w:rFonts w:cs="Arial"/>
                <w:sz w:val="18"/>
                <w:szCs w:val="20"/>
              </w:rPr>
              <w:t xml:space="preserve">PL825, </w:t>
            </w:r>
            <w:r>
              <w:rPr>
                <w:rFonts w:cs="Arial"/>
                <w:sz w:val="18"/>
                <w:szCs w:val="20"/>
              </w:rPr>
              <w:t xml:space="preserve">IE829, IE839, IE871, </w:t>
            </w:r>
          </w:p>
          <w:p w14:paraId="4EABC7B0" w14:textId="77777777" w:rsidR="0005128B" w:rsidRDefault="0005128B" w:rsidP="003B2518">
            <w:pPr>
              <w:pStyle w:val="Akapitzlist"/>
              <w:numPr>
                <w:ilvl w:val="0"/>
                <w:numId w:val="64"/>
              </w:numPr>
              <w:tabs>
                <w:tab w:val="left" w:pos="0"/>
              </w:tabs>
              <w:spacing w:before="20" w:after="20"/>
              <w:rPr>
                <w:rFonts w:cs="Arial"/>
                <w:sz w:val="18"/>
                <w:szCs w:val="20"/>
              </w:rPr>
            </w:pPr>
            <w:r>
              <w:rPr>
                <w:rFonts w:cs="Arial"/>
                <w:sz w:val="18"/>
                <w:szCs w:val="20"/>
              </w:rPr>
              <w:t>Dodanie warunku, określającego, że podana wartość musi być większa od „0” w polach:</w:t>
            </w:r>
          </w:p>
          <w:p w14:paraId="2F18780A" w14:textId="77777777" w:rsidR="0096512F" w:rsidRPr="0096512F" w:rsidRDefault="0005128B" w:rsidP="003B2518">
            <w:pPr>
              <w:pStyle w:val="Akapitzlist"/>
              <w:numPr>
                <w:ilvl w:val="1"/>
                <w:numId w:val="64"/>
              </w:numPr>
              <w:tabs>
                <w:tab w:val="left" w:pos="0"/>
              </w:tabs>
              <w:spacing w:before="20" w:after="20"/>
              <w:rPr>
                <w:rFonts w:cs="Arial"/>
                <w:sz w:val="18"/>
                <w:szCs w:val="20"/>
                <w:lang w:val="en-US"/>
              </w:rPr>
            </w:pPr>
            <w:r w:rsidRPr="002A0F73">
              <w:rPr>
                <w:rFonts w:cs="Arial"/>
                <w:sz w:val="18"/>
                <w:szCs w:val="20"/>
                <w:lang w:val="en-US"/>
              </w:rPr>
              <w:t>&lt;Quantity&gt;, &lt;</w:t>
            </w:r>
            <w:proofErr w:type="spellStart"/>
            <w:r w:rsidRPr="002A0F73">
              <w:rPr>
                <w:rFonts w:cs="Arial"/>
                <w:sz w:val="18"/>
                <w:szCs w:val="20"/>
                <w:lang w:val="en-US"/>
              </w:rPr>
              <w:t>CnCode</w:t>
            </w:r>
            <w:proofErr w:type="spellEnd"/>
            <w:r w:rsidRPr="002A0F73">
              <w:rPr>
                <w:rFonts w:cs="Arial"/>
                <w:sz w:val="18"/>
                <w:szCs w:val="20"/>
                <w:lang w:val="en-US"/>
              </w:rPr>
              <w:t>&gt;, &lt;</w:t>
            </w:r>
            <w:proofErr w:type="spellStart"/>
            <w:r w:rsidRPr="002A0F73">
              <w:rPr>
                <w:rFonts w:cs="Arial"/>
                <w:sz w:val="18"/>
                <w:szCs w:val="20"/>
                <w:lang w:val="en-US"/>
              </w:rPr>
              <w:t>GrossWeight</w:t>
            </w:r>
            <w:proofErr w:type="spellEnd"/>
            <w:r w:rsidRPr="002A0F73">
              <w:rPr>
                <w:rFonts w:cs="Arial"/>
                <w:sz w:val="18"/>
                <w:szCs w:val="20"/>
                <w:lang w:val="en-US"/>
              </w:rPr>
              <w:t>&gt;, &lt;</w:t>
            </w:r>
            <w:proofErr w:type="spellStart"/>
            <w:r w:rsidRPr="002A0F73">
              <w:rPr>
                <w:rFonts w:cs="Arial"/>
                <w:sz w:val="18"/>
                <w:szCs w:val="20"/>
                <w:lang w:val="en-US"/>
              </w:rPr>
              <w:t>NetWeight</w:t>
            </w:r>
            <w:proofErr w:type="spellEnd"/>
            <w:r w:rsidRPr="002A0F73">
              <w:rPr>
                <w:rFonts w:cs="Arial"/>
                <w:sz w:val="18"/>
                <w:szCs w:val="20"/>
                <w:lang w:val="en-US"/>
              </w:rPr>
              <w:t>&gt;</w:t>
            </w:r>
            <w:r w:rsidR="0096512F">
              <w:rPr>
                <w:rFonts w:cs="Arial"/>
                <w:sz w:val="18"/>
                <w:szCs w:val="20"/>
                <w:lang w:val="en-US"/>
              </w:rPr>
              <w:t xml:space="preserve">,&lt;Density&gt; - </w:t>
            </w:r>
            <w:proofErr w:type="spellStart"/>
            <w:r w:rsidR="0096512F">
              <w:rPr>
                <w:rFonts w:cs="Arial"/>
                <w:sz w:val="18"/>
                <w:szCs w:val="20"/>
                <w:lang w:val="en-US"/>
              </w:rPr>
              <w:t>komunikaty</w:t>
            </w:r>
            <w:proofErr w:type="spellEnd"/>
            <w:r w:rsidR="0096512F">
              <w:rPr>
                <w:rFonts w:cs="Arial"/>
                <w:sz w:val="18"/>
                <w:szCs w:val="20"/>
                <w:lang w:val="en-US"/>
              </w:rPr>
              <w:t xml:space="preserve"> IE801, PL815, PL825</w:t>
            </w:r>
          </w:p>
          <w:p w14:paraId="58C1EDF3" w14:textId="77777777" w:rsidR="0005128B" w:rsidRPr="002A0F73" w:rsidRDefault="0005128B" w:rsidP="003B2518">
            <w:pPr>
              <w:pStyle w:val="Akapitzlist"/>
              <w:numPr>
                <w:ilvl w:val="1"/>
                <w:numId w:val="64"/>
              </w:numPr>
              <w:tabs>
                <w:tab w:val="left" w:pos="0"/>
              </w:tabs>
              <w:spacing w:before="20" w:after="20"/>
              <w:rPr>
                <w:rFonts w:cs="Arial"/>
                <w:sz w:val="18"/>
                <w:szCs w:val="20"/>
                <w:lang w:val="en-US"/>
              </w:rPr>
            </w:pPr>
            <w:r>
              <w:rPr>
                <w:rFonts w:cs="Arial"/>
                <w:sz w:val="18"/>
                <w:szCs w:val="20"/>
                <w:lang w:val="en-US"/>
              </w:rPr>
              <w:t>&lt;</w:t>
            </w:r>
            <w:proofErr w:type="spellStart"/>
            <w:r>
              <w:rPr>
                <w:rFonts w:cs="Arial"/>
                <w:sz w:val="18"/>
                <w:szCs w:val="20"/>
                <w:lang w:val="en-US"/>
              </w:rPr>
              <w:t>AlcoholicStrength</w:t>
            </w:r>
            <w:proofErr w:type="spellEnd"/>
            <w:r>
              <w:rPr>
                <w:rFonts w:cs="Arial"/>
                <w:sz w:val="18"/>
                <w:szCs w:val="20"/>
                <w:lang w:val="en-US"/>
              </w:rPr>
              <w:t>&gt;, &lt;</w:t>
            </w:r>
            <w:proofErr w:type="spellStart"/>
            <w:r>
              <w:rPr>
                <w:rFonts w:cs="Arial"/>
                <w:sz w:val="18"/>
                <w:szCs w:val="20"/>
                <w:lang w:val="en-US"/>
              </w:rPr>
              <w:t>DegreePlato</w:t>
            </w:r>
            <w:proofErr w:type="spellEnd"/>
            <w:r>
              <w:rPr>
                <w:rFonts w:cs="Arial"/>
                <w:sz w:val="18"/>
                <w:szCs w:val="20"/>
                <w:lang w:val="en-US"/>
              </w:rPr>
              <w:t>&gt;, &lt;</w:t>
            </w:r>
            <w:proofErr w:type="spellStart"/>
            <w:r>
              <w:rPr>
                <w:rFonts w:cs="Arial"/>
                <w:sz w:val="18"/>
                <w:szCs w:val="20"/>
                <w:lang w:val="en-US"/>
              </w:rPr>
              <w:t>SizeOfProducer</w:t>
            </w:r>
            <w:proofErr w:type="spellEnd"/>
            <w:r>
              <w:rPr>
                <w:rFonts w:cs="Arial"/>
                <w:sz w:val="18"/>
                <w:szCs w:val="20"/>
                <w:lang w:val="en-US"/>
              </w:rPr>
              <w:t>&gt;</w:t>
            </w:r>
            <w:r w:rsidR="0096512F">
              <w:rPr>
                <w:rFonts w:cs="Arial"/>
                <w:sz w:val="18"/>
                <w:szCs w:val="20"/>
                <w:lang w:val="en-US"/>
              </w:rPr>
              <w:t xml:space="preserve"> - </w:t>
            </w:r>
            <w:proofErr w:type="spellStart"/>
            <w:r w:rsidR="0096512F">
              <w:rPr>
                <w:rFonts w:cs="Arial"/>
                <w:sz w:val="18"/>
                <w:szCs w:val="20"/>
                <w:lang w:val="en-US"/>
              </w:rPr>
              <w:t>komunikaty</w:t>
            </w:r>
            <w:proofErr w:type="spellEnd"/>
            <w:r w:rsidR="0096512F">
              <w:rPr>
                <w:rFonts w:cs="Arial"/>
                <w:sz w:val="18"/>
                <w:szCs w:val="20"/>
                <w:lang w:val="en-US"/>
              </w:rPr>
              <w:t xml:space="preserve"> IE801, PL815</w:t>
            </w:r>
          </w:p>
          <w:p w14:paraId="22D266B6" w14:textId="77777777" w:rsidR="0005128B" w:rsidRDefault="0005128B" w:rsidP="003B2518">
            <w:pPr>
              <w:pStyle w:val="Akapitzlist"/>
              <w:numPr>
                <w:ilvl w:val="1"/>
                <w:numId w:val="64"/>
              </w:numPr>
              <w:tabs>
                <w:tab w:val="left" w:pos="0"/>
              </w:tabs>
              <w:spacing w:before="20" w:after="20"/>
              <w:rPr>
                <w:rFonts w:cs="Arial"/>
                <w:sz w:val="18"/>
                <w:szCs w:val="20"/>
              </w:rPr>
            </w:pPr>
            <w:r>
              <w:rPr>
                <w:rFonts w:cs="Arial"/>
                <w:sz w:val="18"/>
                <w:szCs w:val="20"/>
              </w:rPr>
              <w:t>&lt;</w:t>
            </w:r>
            <w:proofErr w:type="spellStart"/>
            <w:r w:rsidRPr="00020917">
              <w:rPr>
                <w:rFonts w:cs="Arial"/>
                <w:sz w:val="18"/>
                <w:szCs w:val="20"/>
              </w:rPr>
              <w:t>Body</w:t>
            </w:r>
            <w:r>
              <w:rPr>
                <w:rFonts w:cs="Arial"/>
                <w:sz w:val="18"/>
                <w:szCs w:val="20"/>
              </w:rPr>
              <w:t>RecordUnique</w:t>
            </w:r>
            <w:r w:rsidRPr="00020917">
              <w:rPr>
                <w:rFonts w:cs="Arial"/>
                <w:sz w:val="18"/>
                <w:szCs w:val="20"/>
              </w:rPr>
              <w:t>Reference</w:t>
            </w:r>
            <w:proofErr w:type="spellEnd"/>
            <w:r>
              <w:rPr>
                <w:rFonts w:cs="Arial"/>
                <w:sz w:val="18"/>
                <w:szCs w:val="20"/>
              </w:rPr>
              <w:t>&gt; - komunikaty IE801, PL815, PL818,</w:t>
            </w:r>
            <w:r w:rsidR="0096512F">
              <w:rPr>
                <w:rFonts w:cs="Arial"/>
                <w:sz w:val="18"/>
                <w:szCs w:val="20"/>
              </w:rPr>
              <w:t xml:space="preserve"> PL825,</w:t>
            </w:r>
            <w:r>
              <w:rPr>
                <w:rFonts w:cs="Arial"/>
                <w:sz w:val="18"/>
                <w:szCs w:val="20"/>
              </w:rPr>
              <w:t xml:space="preserve"> IE839, IE871</w:t>
            </w:r>
          </w:p>
          <w:p w14:paraId="7CBB0903" w14:textId="77777777" w:rsidR="0005128B" w:rsidRDefault="0005128B" w:rsidP="003B2518">
            <w:pPr>
              <w:pStyle w:val="Akapitzlist"/>
              <w:numPr>
                <w:ilvl w:val="1"/>
                <w:numId w:val="64"/>
              </w:numPr>
              <w:tabs>
                <w:tab w:val="left" w:pos="0"/>
              </w:tabs>
              <w:spacing w:before="20" w:after="20"/>
              <w:rPr>
                <w:rFonts w:cs="Arial"/>
                <w:sz w:val="18"/>
                <w:szCs w:val="20"/>
              </w:rPr>
            </w:pPr>
            <w:r>
              <w:rPr>
                <w:rFonts w:cs="Arial"/>
                <w:sz w:val="18"/>
                <w:szCs w:val="20"/>
              </w:rPr>
              <w:t>&lt;</w:t>
            </w:r>
            <w:proofErr w:type="spellStart"/>
            <w:r>
              <w:rPr>
                <w:rFonts w:cs="Arial"/>
                <w:sz w:val="18"/>
                <w:szCs w:val="20"/>
              </w:rPr>
              <w:t>RefusedQuantity</w:t>
            </w:r>
            <w:proofErr w:type="spellEnd"/>
            <w:r>
              <w:rPr>
                <w:rFonts w:cs="Arial"/>
                <w:sz w:val="18"/>
                <w:szCs w:val="20"/>
              </w:rPr>
              <w:t xml:space="preserve">&gt; - komunikaty IE818, PL818, </w:t>
            </w:r>
          </w:p>
          <w:p w14:paraId="2E55C16F" w14:textId="77777777" w:rsidR="0005128B" w:rsidRDefault="0005128B" w:rsidP="003B2518">
            <w:pPr>
              <w:pStyle w:val="Akapitzlist"/>
              <w:numPr>
                <w:ilvl w:val="1"/>
                <w:numId w:val="64"/>
              </w:numPr>
              <w:tabs>
                <w:tab w:val="left" w:pos="0"/>
              </w:tabs>
              <w:spacing w:before="20" w:after="20"/>
              <w:rPr>
                <w:rFonts w:cs="Arial"/>
                <w:sz w:val="18"/>
                <w:szCs w:val="20"/>
              </w:rPr>
            </w:pPr>
            <w:r>
              <w:rPr>
                <w:rFonts w:cs="Arial"/>
                <w:sz w:val="18"/>
                <w:szCs w:val="20"/>
              </w:rPr>
              <w:t>&lt;</w:t>
            </w:r>
            <w:proofErr w:type="spellStart"/>
            <w:r>
              <w:rPr>
                <w:rFonts w:cs="Arial"/>
                <w:sz w:val="18"/>
                <w:szCs w:val="20"/>
              </w:rPr>
              <w:t>ActualQuantity</w:t>
            </w:r>
            <w:proofErr w:type="spellEnd"/>
            <w:r>
              <w:rPr>
                <w:rFonts w:cs="Arial"/>
                <w:sz w:val="18"/>
                <w:szCs w:val="20"/>
              </w:rPr>
              <w:t>&gt; - komunikat IE871</w:t>
            </w:r>
          </w:p>
          <w:p w14:paraId="2AEA9737" w14:textId="77777777" w:rsidR="0005128B" w:rsidRPr="002A0F73" w:rsidRDefault="0005128B" w:rsidP="003B2518">
            <w:pPr>
              <w:pStyle w:val="Akapitzlist"/>
              <w:numPr>
                <w:ilvl w:val="1"/>
                <w:numId w:val="64"/>
              </w:numPr>
              <w:tabs>
                <w:tab w:val="left" w:pos="0"/>
              </w:tabs>
              <w:spacing w:before="20" w:after="20"/>
              <w:rPr>
                <w:rFonts w:cs="Arial"/>
                <w:sz w:val="18"/>
                <w:szCs w:val="20"/>
              </w:rPr>
            </w:pPr>
            <w:r>
              <w:rPr>
                <w:rFonts w:cs="Arial"/>
                <w:sz w:val="18"/>
                <w:szCs w:val="20"/>
              </w:rPr>
              <w:t>&lt;</w:t>
            </w:r>
            <w:proofErr w:type="spellStart"/>
            <w:r>
              <w:rPr>
                <w:rFonts w:cs="Arial"/>
                <w:sz w:val="18"/>
                <w:szCs w:val="20"/>
              </w:rPr>
              <w:t>SequenceNumber</w:t>
            </w:r>
            <w:proofErr w:type="spellEnd"/>
            <w:r>
              <w:rPr>
                <w:rFonts w:cs="Arial"/>
                <w:sz w:val="18"/>
                <w:szCs w:val="20"/>
              </w:rPr>
              <w:t>&gt; - komunikaty IE801, IE813, IE818, PL818, IE819, IE829, IE837, IE840, IE871</w:t>
            </w:r>
          </w:p>
          <w:p w14:paraId="04B7F54C" w14:textId="77777777" w:rsidR="0005128B" w:rsidRPr="002A0F73" w:rsidRDefault="0005128B" w:rsidP="0005128B">
            <w:pPr>
              <w:tabs>
                <w:tab w:val="left" w:pos="0"/>
              </w:tabs>
              <w:spacing w:before="20" w:after="20"/>
              <w:rPr>
                <w:rFonts w:cs="Arial"/>
                <w:sz w:val="18"/>
                <w:szCs w:val="20"/>
              </w:rPr>
            </w:pPr>
            <w:r>
              <w:rPr>
                <w:rFonts w:cs="Arial"/>
                <w:sz w:val="18"/>
                <w:szCs w:val="20"/>
              </w:rPr>
              <w:t>Opis pozostałych zmian:</w:t>
            </w:r>
          </w:p>
          <w:p w14:paraId="204A0FB2" w14:textId="77777777" w:rsidR="0062222B" w:rsidRDefault="0005128B" w:rsidP="003B2518">
            <w:pPr>
              <w:pStyle w:val="Akapitzlist"/>
              <w:numPr>
                <w:ilvl w:val="0"/>
                <w:numId w:val="65"/>
              </w:numPr>
              <w:tabs>
                <w:tab w:val="left" w:pos="0"/>
              </w:tabs>
              <w:spacing w:before="20" w:after="20"/>
            </w:pPr>
            <w:r w:rsidRPr="0005128B">
              <w:rPr>
                <w:rFonts w:cs="Arial"/>
                <w:sz w:val="18"/>
                <w:szCs w:val="20"/>
              </w:rPr>
              <w:t>Dodanie sekcji „</w:t>
            </w:r>
            <w:proofErr w:type="spellStart"/>
            <w:r w:rsidRPr="0005128B">
              <w:rPr>
                <w:rFonts w:cs="Arial"/>
                <w:sz w:val="18"/>
                <w:szCs w:val="20"/>
              </w:rPr>
              <w:t>ReportOfReceiptSupplement</w:t>
            </w:r>
            <w:proofErr w:type="spellEnd"/>
            <w:r w:rsidRPr="0005128B">
              <w:rPr>
                <w:rFonts w:cs="Arial"/>
                <w:sz w:val="18"/>
                <w:szCs w:val="20"/>
              </w:rPr>
              <w:t>” w komunikacie PL818.</w:t>
            </w:r>
          </w:p>
        </w:tc>
      </w:tr>
      <w:tr w:rsidR="00E163FF" w:rsidRPr="003B007A" w14:paraId="4931B41A" w14:textId="77777777" w:rsidTr="00AF52F5">
        <w:trPr>
          <w:tblHeader/>
        </w:trPr>
        <w:tc>
          <w:tcPr>
            <w:tcW w:w="688" w:type="dxa"/>
            <w:tcBorders>
              <w:top w:val="dotted" w:sz="2" w:space="0" w:color="auto"/>
              <w:left w:val="single" w:sz="6" w:space="0" w:color="auto"/>
              <w:bottom w:val="dotted" w:sz="2" w:space="0" w:color="auto"/>
              <w:right w:val="dotted" w:sz="2" w:space="0" w:color="auto"/>
            </w:tcBorders>
          </w:tcPr>
          <w:p w14:paraId="055EAD94" w14:textId="77777777" w:rsidR="00E163FF" w:rsidRDefault="00E163FF" w:rsidP="00F43CBC">
            <w:pPr>
              <w:pStyle w:val="pqiTabBodySmall"/>
            </w:pPr>
            <w:r>
              <w:t>5.00</w:t>
            </w:r>
          </w:p>
        </w:tc>
        <w:tc>
          <w:tcPr>
            <w:tcW w:w="1203" w:type="dxa"/>
            <w:tcBorders>
              <w:top w:val="dotted" w:sz="2" w:space="0" w:color="auto"/>
              <w:left w:val="dotted" w:sz="2" w:space="0" w:color="auto"/>
              <w:bottom w:val="dotted" w:sz="2" w:space="0" w:color="auto"/>
              <w:right w:val="dotted" w:sz="2" w:space="0" w:color="auto"/>
            </w:tcBorders>
          </w:tcPr>
          <w:p w14:paraId="1C35C7BB" w14:textId="77777777" w:rsidR="00E163FF" w:rsidRDefault="00E163FF" w:rsidP="000476C2">
            <w:pPr>
              <w:pStyle w:val="pqiTabBodySmall"/>
            </w:pPr>
            <w:r>
              <w:t>2016-01-21</w:t>
            </w:r>
          </w:p>
        </w:tc>
        <w:tc>
          <w:tcPr>
            <w:tcW w:w="2206" w:type="dxa"/>
            <w:tcBorders>
              <w:top w:val="dotted" w:sz="2" w:space="0" w:color="auto"/>
              <w:left w:val="dotted" w:sz="2" w:space="0" w:color="auto"/>
              <w:bottom w:val="dotted" w:sz="2" w:space="0" w:color="auto"/>
              <w:right w:val="dotted" w:sz="2" w:space="0" w:color="auto"/>
            </w:tcBorders>
          </w:tcPr>
          <w:p w14:paraId="563C16EA" w14:textId="77777777" w:rsidR="00E163FF" w:rsidRDefault="00E163FF" w:rsidP="009B29B2">
            <w:pPr>
              <w:pStyle w:val="pqiTabBodySmall"/>
            </w:pPr>
            <w:r>
              <w:t>TB</w:t>
            </w:r>
          </w:p>
        </w:tc>
        <w:tc>
          <w:tcPr>
            <w:tcW w:w="5415" w:type="dxa"/>
            <w:tcBorders>
              <w:top w:val="dotted" w:sz="2" w:space="0" w:color="auto"/>
              <w:left w:val="dotted" w:sz="2" w:space="0" w:color="auto"/>
              <w:bottom w:val="dotted" w:sz="2" w:space="0" w:color="auto"/>
              <w:right w:val="single" w:sz="6" w:space="0" w:color="auto"/>
            </w:tcBorders>
          </w:tcPr>
          <w:p w14:paraId="5A4801DF" w14:textId="77777777" w:rsidR="0005128B" w:rsidRDefault="0005128B" w:rsidP="003B2518">
            <w:pPr>
              <w:pStyle w:val="Akapitzlist"/>
              <w:numPr>
                <w:ilvl w:val="0"/>
                <w:numId w:val="63"/>
              </w:numPr>
              <w:rPr>
                <w:sz w:val="18"/>
                <w:szCs w:val="18"/>
              </w:rPr>
            </w:pPr>
            <w:r>
              <w:rPr>
                <w:sz w:val="18"/>
                <w:szCs w:val="18"/>
              </w:rPr>
              <w:t>Przywrócenie</w:t>
            </w:r>
            <w:r w:rsidRPr="002A0F73">
              <w:rPr>
                <w:sz w:val="18"/>
                <w:szCs w:val="18"/>
              </w:rPr>
              <w:t xml:space="preserve"> warunku dla </w:t>
            </w:r>
            <w:r>
              <w:rPr>
                <w:sz w:val="18"/>
                <w:szCs w:val="18"/>
              </w:rPr>
              <w:t>pola „</w:t>
            </w:r>
            <w:proofErr w:type="spellStart"/>
            <w:r>
              <w:rPr>
                <w:sz w:val="18"/>
                <w:szCs w:val="18"/>
              </w:rPr>
              <w:t>ZeroRatedExciseTax</w:t>
            </w:r>
            <w:proofErr w:type="spellEnd"/>
            <w:r>
              <w:rPr>
                <w:sz w:val="18"/>
                <w:szCs w:val="18"/>
              </w:rPr>
              <w:t>”</w:t>
            </w:r>
            <w:r w:rsidRPr="002A0F73">
              <w:rPr>
                <w:sz w:val="18"/>
                <w:szCs w:val="18"/>
              </w:rPr>
              <w:t xml:space="preserve"> </w:t>
            </w:r>
            <w:r>
              <w:rPr>
                <w:sz w:val="18"/>
                <w:szCs w:val="18"/>
              </w:rPr>
              <w:t xml:space="preserve">w określonych przypadkach konieczne podanie wartości </w:t>
            </w:r>
            <w:r w:rsidRPr="002A0F73">
              <w:rPr>
                <w:sz w:val="18"/>
                <w:szCs w:val="18"/>
              </w:rPr>
              <w:t>„0”</w:t>
            </w:r>
            <w:r>
              <w:rPr>
                <w:sz w:val="18"/>
                <w:szCs w:val="18"/>
              </w:rPr>
              <w:t xml:space="preserve"> – komunikaty PL814, PL815, PL818</w:t>
            </w:r>
          </w:p>
          <w:p w14:paraId="177CB350" w14:textId="77777777" w:rsidR="0005128B" w:rsidRPr="002A0F73" w:rsidRDefault="0005128B" w:rsidP="003B2518">
            <w:pPr>
              <w:pStyle w:val="Akapitzlist"/>
              <w:numPr>
                <w:ilvl w:val="0"/>
                <w:numId w:val="63"/>
              </w:numPr>
              <w:rPr>
                <w:sz w:val="18"/>
                <w:szCs w:val="18"/>
              </w:rPr>
            </w:pPr>
            <w:r w:rsidRPr="002A0F73">
              <w:rPr>
                <w:sz w:val="18"/>
                <w:szCs w:val="18"/>
              </w:rPr>
              <w:t>Uzależnienie wymagalności pól w sekcji 9</w:t>
            </w:r>
            <w:r>
              <w:rPr>
                <w:sz w:val="18"/>
                <w:szCs w:val="18"/>
              </w:rPr>
              <w:t xml:space="preserve"> komunikatu PL818</w:t>
            </w:r>
            <w:r w:rsidRPr="002A0F73">
              <w:rPr>
                <w:sz w:val="18"/>
                <w:szCs w:val="18"/>
              </w:rPr>
              <w:t xml:space="preserve"> od wartości w polu </w:t>
            </w:r>
            <w:r>
              <w:rPr>
                <w:sz w:val="18"/>
                <w:szCs w:val="18"/>
              </w:rPr>
              <w:t>„</w:t>
            </w:r>
            <w:proofErr w:type="spellStart"/>
            <w:r>
              <w:rPr>
                <w:sz w:val="18"/>
                <w:szCs w:val="18"/>
              </w:rPr>
              <w:t>ZeroRatedExciseTax</w:t>
            </w:r>
            <w:proofErr w:type="spellEnd"/>
            <w:r>
              <w:rPr>
                <w:sz w:val="18"/>
                <w:szCs w:val="18"/>
              </w:rPr>
              <w:t>”</w:t>
            </w:r>
          </w:p>
          <w:p w14:paraId="25F7BBBC" w14:textId="77777777" w:rsidR="0005128B" w:rsidRPr="002A0F73" w:rsidRDefault="0005128B" w:rsidP="003B2518">
            <w:pPr>
              <w:pStyle w:val="Akapitzlist"/>
              <w:numPr>
                <w:ilvl w:val="0"/>
                <w:numId w:val="63"/>
              </w:numPr>
              <w:rPr>
                <w:sz w:val="18"/>
                <w:szCs w:val="18"/>
              </w:rPr>
            </w:pPr>
            <w:r w:rsidRPr="002A0F73">
              <w:rPr>
                <w:sz w:val="18"/>
                <w:szCs w:val="18"/>
              </w:rPr>
              <w:t xml:space="preserve">Uzależnienie wymagalności sekcji </w:t>
            </w:r>
            <w:r>
              <w:rPr>
                <w:sz w:val="18"/>
                <w:szCs w:val="18"/>
              </w:rPr>
              <w:t xml:space="preserve">pól w sekcji </w:t>
            </w:r>
            <w:r w:rsidRPr="002A0F73">
              <w:rPr>
                <w:sz w:val="18"/>
                <w:szCs w:val="18"/>
              </w:rPr>
              <w:t>9</w:t>
            </w:r>
            <w:r>
              <w:rPr>
                <w:sz w:val="18"/>
                <w:szCs w:val="18"/>
              </w:rPr>
              <w:t xml:space="preserve"> komunikatu PL818</w:t>
            </w:r>
            <w:r w:rsidRPr="002A0F73">
              <w:rPr>
                <w:sz w:val="18"/>
                <w:szCs w:val="18"/>
              </w:rPr>
              <w:t xml:space="preserve"> od ogólnych wyników odbioru</w:t>
            </w:r>
          </w:p>
          <w:p w14:paraId="2BE9F390" w14:textId="77777777" w:rsidR="00E163FF" w:rsidRDefault="0005128B" w:rsidP="003B2518">
            <w:pPr>
              <w:pStyle w:val="Akapitzlist"/>
              <w:numPr>
                <w:ilvl w:val="0"/>
                <w:numId w:val="63"/>
              </w:numPr>
            </w:pPr>
            <w:r w:rsidRPr="002A0F73">
              <w:rPr>
                <w:rFonts w:cs="Arial"/>
                <w:sz w:val="18"/>
                <w:szCs w:val="20"/>
              </w:rPr>
              <w:t xml:space="preserve">Dodanie brakujących względem </w:t>
            </w:r>
            <w:proofErr w:type="spellStart"/>
            <w:r w:rsidRPr="002A0F73">
              <w:rPr>
                <w:rFonts w:cs="Arial"/>
                <w:sz w:val="18"/>
                <w:szCs w:val="20"/>
              </w:rPr>
              <w:t>xsd</w:t>
            </w:r>
            <w:proofErr w:type="spellEnd"/>
            <w:r w:rsidRPr="002A0F73">
              <w:rPr>
                <w:rFonts w:cs="Arial"/>
                <w:sz w:val="18"/>
                <w:szCs w:val="20"/>
              </w:rPr>
              <w:t xml:space="preserve"> pól „</w:t>
            </w:r>
            <w:proofErr w:type="spellStart"/>
            <w:r w:rsidRPr="002A0F73">
              <w:rPr>
                <w:rFonts w:cs="Arial"/>
                <w:sz w:val="18"/>
                <w:szCs w:val="20"/>
              </w:rPr>
              <w:t>ComplementaryInformation</w:t>
            </w:r>
            <w:proofErr w:type="spellEnd"/>
            <w:r w:rsidRPr="002A0F73">
              <w:rPr>
                <w:rFonts w:cs="Arial"/>
                <w:sz w:val="18"/>
                <w:szCs w:val="20"/>
              </w:rPr>
              <w:t>” i „</w:t>
            </w:r>
            <w:proofErr w:type="spellStart"/>
            <w:r w:rsidRPr="002A0F73">
              <w:rPr>
                <w:rFonts w:cs="Arial"/>
                <w:sz w:val="18"/>
                <w:szCs w:val="20"/>
              </w:rPr>
              <w:t>language</w:t>
            </w:r>
            <w:proofErr w:type="spellEnd"/>
            <w:r w:rsidRPr="002A0F73">
              <w:rPr>
                <w:rFonts w:cs="Arial"/>
                <w:sz w:val="18"/>
                <w:szCs w:val="20"/>
              </w:rPr>
              <w:t>” w komunikatach IE813 i IE819</w:t>
            </w:r>
          </w:p>
        </w:tc>
      </w:tr>
      <w:tr w:rsidR="003B2518" w:rsidRPr="003B007A" w14:paraId="5688A402" w14:textId="77777777" w:rsidTr="00AF52F5">
        <w:trPr>
          <w:tblHeader/>
        </w:trPr>
        <w:tc>
          <w:tcPr>
            <w:tcW w:w="688" w:type="dxa"/>
            <w:tcBorders>
              <w:top w:val="dotted" w:sz="2" w:space="0" w:color="auto"/>
              <w:left w:val="single" w:sz="6" w:space="0" w:color="auto"/>
              <w:bottom w:val="dotted" w:sz="2" w:space="0" w:color="auto"/>
              <w:right w:val="dotted" w:sz="2" w:space="0" w:color="auto"/>
            </w:tcBorders>
          </w:tcPr>
          <w:p w14:paraId="2BDA3115" w14:textId="77777777" w:rsidR="003B2518" w:rsidRDefault="003B2518" w:rsidP="003B2518">
            <w:pPr>
              <w:pStyle w:val="pqiTabBodySmall"/>
            </w:pPr>
            <w:r>
              <w:t>6.00</w:t>
            </w:r>
          </w:p>
        </w:tc>
        <w:tc>
          <w:tcPr>
            <w:tcW w:w="1203" w:type="dxa"/>
            <w:tcBorders>
              <w:top w:val="dotted" w:sz="2" w:space="0" w:color="auto"/>
              <w:left w:val="dotted" w:sz="2" w:space="0" w:color="auto"/>
              <w:bottom w:val="dotted" w:sz="2" w:space="0" w:color="auto"/>
              <w:right w:val="dotted" w:sz="2" w:space="0" w:color="auto"/>
            </w:tcBorders>
          </w:tcPr>
          <w:p w14:paraId="6C99B889" w14:textId="77777777" w:rsidR="003B2518" w:rsidRDefault="003B2518" w:rsidP="003B2518">
            <w:pPr>
              <w:pStyle w:val="pqiTabBodySmall"/>
            </w:pPr>
            <w:r>
              <w:t>2017-12.18</w:t>
            </w:r>
          </w:p>
        </w:tc>
        <w:tc>
          <w:tcPr>
            <w:tcW w:w="2206" w:type="dxa"/>
            <w:tcBorders>
              <w:top w:val="dotted" w:sz="2" w:space="0" w:color="auto"/>
              <w:left w:val="dotted" w:sz="2" w:space="0" w:color="auto"/>
              <w:bottom w:val="dotted" w:sz="2" w:space="0" w:color="auto"/>
              <w:right w:val="dotted" w:sz="2" w:space="0" w:color="auto"/>
            </w:tcBorders>
          </w:tcPr>
          <w:p w14:paraId="60494BAA" w14:textId="77777777" w:rsidR="003B2518" w:rsidRDefault="003B2518" w:rsidP="003B2518">
            <w:pPr>
              <w:pStyle w:val="pqiTabBodySmall"/>
            </w:pPr>
            <w:r>
              <w:t>AG</w:t>
            </w:r>
          </w:p>
        </w:tc>
        <w:tc>
          <w:tcPr>
            <w:tcW w:w="5415" w:type="dxa"/>
            <w:tcBorders>
              <w:top w:val="dotted" w:sz="2" w:space="0" w:color="auto"/>
              <w:left w:val="dotted" w:sz="2" w:space="0" w:color="auto"/>
              <w:bottom w:val="dotted" w:sz="2" w:space="0" w:color="auto"/>
              <w:right w:val="single" w:sz="6" w:space="0" w:color="auto"/>
            </w:tcBorders>
          </w:tcPr>
          <w:p w14:paraId="76E8A82C" w14:textId="77777777" w:rsidR="003B2518" w:rsidRDefault="003B2518" w:rsidP="003B2518">
            <w:pPr>
              <w:pStyle w:val="Akapitzlist"/>
              <w:numPr>
                <w:ilvl w:val="0"/>
                <w:numId w:val="66"/>
              </w:numPr>
              <w:rPr>
                <w:sz w:val="18"/>
                <w:szCs w:val="18"/>
              </w:rPr>
            </w:pPr>
            <w:r w:rsidRPr="00902615">
              <w:rPr>
                <w:sz w:val="18"/>
                <w:szCs w:val="18"/>
              </w:rPr>
              <w:t xml:space="preserve">Wprowadzenie sekcji </w:t>
            </w:r>
            <w:proofErr w:type="spellStart"/>
            <w:r w:rsidRPr="00902615">
              <w:rPr>
                <w:sz w:val="18"/>
                <w:szCs w:val="18"/>
              </w:rPr>
              <w:t>IntraCommunityAcquisitionOfGoods</w:t>
            </w:r>
            <w:proofErr w:type="spellEnd"/>
            <w:r w:rsidRPr="00902615">
              <w:rPr>
                <w:sz w:val="18"/>
                <w:szCs w:val="18"/>
              </w:rPr>
              <w:t xml:space="preserve"> w komunikacie PL818</w:t>
            </w:r>
          </w:p>
        </w:tc>
      </w:tr>
      <w:tr w:rsidR="003B2518" w:rsidRPr="003B007A" w14:paraId="61059DFB" w14:textId="77777777" w:rsidTr="00ED0A05">
        <w:trPr>
          <w:tblHeader/>
        </w:trPr>
        <w:tc>
          <w:tcPr>
            <w:tcW w:w="688" w:type="dxa"/>
            <w:tcBorders>
              <w:top w:val="dotted" w:sz="2" w:space="0" w:color="auto"/>
              <w:left w:val="single" w:sz="6" w:space="0" w:color="auto"/>
              <w:bottom w:val="dotted" w:sz="2" w:space="0" w:color="auto"/>
              <w:right w:val="dotted" w:sz="2" w:space="0" w:color="auto"/>
            </w:tcBorders>
          </w:tcPr>
          <w:p w14:paraId="6C4095A4" w14:textId="77777777" w:rsidR="003B2518" w:rsidRDefault="003B2518" w:rsidP="003B2518">
            <w:pPr>
              <w:pStyle w:val="pqiTabBodySmall"/>
            </w:pPr>
            <w:r>
              <w:lastRenderedPageBreak/>
              <w:t>7.00</w:t>
            </w:r>
          </w:p>
        </w:tc>
        <w:tc>
          <w:tcPr>
            <w:tcW w:w="1203" w:type="dxa"/>
            <w:tcBorders>
              <w:top w:val="dotted" w:sz="2" w:space="0" w:color="auto"/>
              <w:left w:val="dotted" w:sz="2" w:space="0" w:color="auto"/>
              <w:bottom w:val="dotted" w:sz="2" w:space="0" w:color="auto"/>
              <w:right w:val="dotted" w:sz="2" w:space="0" w:color="auto"/>
            </w:tcBorders>
          </w:tcPr>
          <w:p w14:paraId="04B9B1DD" w14:textId="77777777" w:rsidR="003B2518" w:rsidRDefault="003B2518" w:rsidP="003B2518">
            <w:pPr>
              <w:pStyle w:val="pqiTabBodySmall"/>
            </w:pPr>
            <w:r>
              <w:t>2017-12-29</w:t>
            </w:r>
          </w:p>
        </w:tc>
        <w:tc>
          <w:tcPr>
            <w:tcW w:w="2206" w:type="dxa"/>
            <w:tcBorders>
              <w:top w:val="dotted" w:sz="2" w:space="0" w:color="auto"/>
              <w:left w:val="dotted" w:sz="2" w:space="0" w:color="auto"/>
              <w:bottom w:val="dotted" w:sz="2" w:space="0" w:color="auto"/>
              <w:right w:val="dotted" w:sz="2" w:space="0" w:color="auto"/>
            </w:tcBorders>
          </w:tcPr>
          <w:p w14:paraId="62E9135F" w14:textId="77777777" w:rsidR="003B2518" w:rsidRDefault="003B2518" w:rsidP="003B2518">
            <w:pPr>
              <w:pStyle w:val="pqiTabBodySmall"/>
            </w:pPr>
            <w:r>
              <w:t>AG</w:t>
            </w:r>
          </w:p>
        </w:tc>
        <w:tc>
          <w:tcPr>
            <w:tcW w:w="5415" w:type="dxa"/>
            <w:tcBorders>
              <w:top w:val="dotted" w:sz="2" w:space="0" w:color="auto"/>
              <w:left w:val="dotted" w:sz="2" w:space="0" w:color="auto"/>
              <w:bottom w:val="dotted" w:sz="2" w:space="0" w:color="auto"/>
              <w:right w:val="single" w:sz="6" w:space="0" w:color="auto"/>
            </w:tcBorders>
          </w:tcPr>
          <w:p w14:paraId="2299042C" w14:textId="77777777" w:rsidR="00B34FEA" w:rsidRDefault="00B34FEA" w:rsidP="00B34FEA">
            <w:pPr>
              <w:rPr>
                <w:sz w:val="18"/>
                <w:szCs w:val="18"/>
              </w:rPr>
            </w:pPr>
            <w:r w:rsidRPr="00FF45EA">
              <w:rPr>
                <w:sz w:val="18"/>
                <w:szCs w:val="18"/>
              </w:rPr>
              <w:t>Dostosowanie komunikatów do zmian unijnych w ramach fazy FS3.3</w:t>
            </w:r>
            <w:r>
              <w:rPr>
                <w:sz w:val="18"/>
                <w:szCs w:val="18"/>
              </w:rPr>
              <w:t>:</w:t>
            </w:r>
          </w:p>
          <w:p w14:paraId="6341CB99" w14:textId="77777777" w:rsidR="00B34FEA" w:rsidRDefault="00B34FEA" w:rsidP="00B34FEA">
            <w:pPr>
              <w:pStyle w:val="Akapitzlist"/>
              <w:numPr>
                <w:ilvl w:val="0"/>
                <w:numId w:val="68"/>
              </w:numPr>
              <w:rPr>
                <w:sz w:val="18"/>
                <w:szCs w:val="18"/>
              </w:rPr>
            </w:pPr>
            <w:r>
              <w:rPr>
                <w:sz w:val="18"/>
                <w:szCs w:val="18"/>
              </w:rPr>
              <w:t>Zmiany w komunikacie IE840</w:t>
            </w:r>
          </w:p>
          <w:p w14:paraId="6E2C8E96" w14:textId="77777777" w:rsidR="00B34FEA" w:rsidRDefault="00B34FEA" w:rsidP="00B34FEA">
            <w:pPr>
              <w:pStyle w:val="Akapitzlist"/>
              <w:numPr>
                <w:ilvl w:val="0"/>
                <w:numId w:val="68"/>
              </w:numPr>
              <w:rPr>
                <w:sz w:val="18"/>
                <w:szCs w:val="18"/>
              </w:rPr>
            </w:pPr>
            <w:r>
              <w:rPr>
                <w:sz w:val="18"/>
                <w:szCs w:val="18"/>
              </w:rPr>
              <w:t>Rozszerzenie walidacji dla &lt;</w:t>
            </w:r>
            <w:proofErr w:type="spellStart"/>
            <w:r w:rsidRPr="00FF45EA">
              <w:rPr>
                <w:sz w:val="18"/>
                <w:szCs w:val="18"/>
              </w:rPr>
              <w:t>AlcoholicStrength</w:t>
            </w:r>
            <w:proofErr w:type="spellEnd"/>
            <w:r>
              <w:rPr>
                <w:sz w:val="18"/>
                <w:szCs w:val="18"/>
              </w:rPr>
              <w:t>&gt;, &lt;</w:t>
            </w:r>
            <w:proofErr w:type="spellStart"/>
            <w:r>
              <w:rPr>
                <w:sz w:val="18"/>
                <w:szCs w:val="18"/>
              </w:rPr>
              <w:t>NetWeight</w:t>
            </w:r>
            <w:proofErr w:type="spellEnd"/>
            <w:r>
              <w:rPr>
                <w:sz w:val="18"/>
                <w:szCs w:val="18"/>
              </w:rPr>
              <w:t>&gt;, &lt;</w:t>
            </w:r>
            <w:proofErr w:type="spellStart"/>
            <w:r>
              <w:rPr>
                <w:sz w:val="18"/>
                <w:szCs w:val="18"/>
              </w:rPr>
              <w:t>GrossWeight</w:t>
            </w:r>
            <w:proofErr w:type="spellEnd"/>
            <w:r>
              <w:rPr>
                <w:sz w:val="18"/>
                <w:szCs w:val="18"/>
              </w:rPr>
              <w:t>&gt;</w:t>
            </w:r>
          </w:p>
          <w:p w14:paraId="3E6700CF" w14:textId="77777777" w:rsidR="00B34FEA" w:rsidRDefault="00B34FEA" w:rsidP="00B34FEA">
            <w:pPr>
              <w:pStyle w:val="Akapitzlist"/>
              <w:numPr>
                <w:ilvl w:val="0"/>
                <w:numId w:val="68"/>
              </w:numPr>
              <w:rPr>
                <w:sz w:val="18"/>
                <w:szCs w:val="18"/>
              </w:rPr>
            </w:pPr>
            <w:r>
              <w:rPr>
                <w:sz w:val="18"/>
                <w:szCs w:val="18"/>
              </w:rPr>
              <w:t>Dodanie sekcji &lt;</w:t>
            </w:r>
            <w:proofErr w:type="spellStart"/>
            <w:r w:rsidRPr="00FF45EA">
              <w:rPr>
                <w:sz w:val="18"/>
                <w:szCs w:val="18"/>
              </w:rPr>
              <w:t>MovementGuarantee</w:t>
            </w:r>
            <w:proofErr w:type="spellEnd"/>
            <w:r>
              <w:rPr>
                <w:sz w:val="18"/>
                <w:szCs w:val="18"/>
              </w:rPr>
              <w:t>&gt; dla komunikatu IE813</w:t>
            </w:r>
          </w:p>
          <w:p w14:paraId="1096E9D5" w14:textId="77777777" w:rsidR="00B34FEA" w:rsidRDefault="00B34FEA" w:rsidP="00B34FEA">
            <w:pPr>
              <w:pStyle w:val="Akapitzlist"/>
              <w:numPr>
                <w:ilvl w:val="0"/>
                <w:numId w:val="68"/>
              </w:numPr>
              <w:rPr>
                <w:sz w:val="18"/>
                <w:szCs w:val="18"/>
              </w:rPr>
            </w:pPr>
            <w:r w:rsidRPr="00B34FEA">
              <w:rPr>
                <w:sz w:val="18"/>
                <w:szCs w:val="18"/>
              </w:rPr>
              <w:t>Zmiana wymagalności pola &lt;</w:t>
            </w:r>
            <w:proofErr w:type="spellStart"/>
            <w:r w:rsidRPr="00B34FEA">
              <w:rPr>
                <w:sz w:val="18"/>
                <w:szCs w:val="18"/>
              </w:rPr>
              <w:t>GlobalExplanation</w:t>
            </w:r>
            <w:proofErr w:type="spellEnd"/>
            <w:r w:rsidRPr="00B34FEA">
              <w:rPr>
                <w:sz w:val="18"/>
                <w:szCs w:val="18"/>
              </w:rPr>
              <w:t>&gt;, &lt;</w:t>
            </w:r>
            <w:proofErr w:type="spellStart"/>
            <w:r w:rsidRPr="00B34FEA">
              <w:rPr>
                <w:sz w:val="18"/>
                <w:szCs w:val="18"/>
              </w:rPr>
              <w:t>Explanation</w:t>
            </w:r>
            <w:proofErr w:type="spellEnd"/>
            <w:r w:rsidRPr="00B34FEA">
              <w:rPr>
                <w:sz w:val="18"/>
                <w:szCs w:val="18"/>
              </w:rPr>
              <w:t>&gt; dla komunikatu IE871.</w:t>
            </w:r>
          </w:p>
          <w:p w14:paraId="089541AF" w14:textId="77777777" w:rsidR="00B34FEA" w:rsidRPr="00B34FEA" w:rsidRDefault="00B34FEA" w:rsidP="00B34FEA">
            <w:pPr>
              <w:pStyle w:val="Akapitzlist"/>
              <w:numPr>
                <w:ilvl w:val="0"/>
                <w:numId w:val="68"/>
              </w:numPr>
              <w:rPr>
                <w:sz w:val="18"/>
                <w:szCs w:val="18"/>
              </w:rPr>
            </w:pPr>
            <w:r>
              <w:rPr>
                <w:sz w:val="18"/>
                <w:szCs w:val="18"/>
              </w:rPr>
              <w:t xml:space="preserve">Wprowadzenie słownika </w:t>
            </w:r>
            <w:r w:rsidRPr="00B34FEA">
              <w:rPr>
                <w:sz w:val="18"/>
                <w:szCs w:val="18"/>
              </w:rPr>
              <w:t xml:space="preserve">„Maksymalna wartość czasu przewozu (Maximum </w:t>
            </w:r>
            <w:proofErr w:type="spellStart"/>
            <w:r w:rsidRPr="00B34FEA">
              <w:rPr>
                <w:sz w:val="18"/>
                <w:szCs w:val="18"/>
              </w:rPr>
              <w:t>Journey</w:t>
            </w:r>
            <w:proofErr w:type="spellEnd"/>
            <w:r w:rsidRPr="00B34FEA">
              <w:rPr>
                <w:sz w:val="18"/>
                <w:szCs w:val="18"/>
              </w:rPr>
              <w:t xml:space="preserve"> </w:t>
            </w:r>
            <w:moveFromRangeStart w:id="26" w:author="Jurkowska Monika" w:date="2022-11-14T21:27:00Z" w:name="move119353663"/>
            <w:moveFrom w:id="27" w:author="Jurkowska Monika" w:date="2022-11-14T21:27:00Z">
              <w:r w:rsidRPr="00B34FEA">
                <w:rPr>
                  <w:sz w:val="18"/>
                  <w:szCs w:val="18"/>
                </w:rPr>
                <w:t>Time</w:t>
              </w:r>
            </w:moveFrom>
            <w:moveFromRangeEnd w:id="26"/>
            <w:r w:rsidRPr="00B34FEA">
              <w:rPr>
                <w:sz w:val="18"/>
                <w:szCs w:val="18"/>
              </w:rPr>
              <w:t xml:space="preserve"> </w:t>
            </w:r>
            <w:proofErr w:type="spellStart"/>
            <w:r w:rsidRPr="00B34FEA">
              <w:rPr>
                <w:sz w:val="18"/>
                <w:szCs w:val="18"/>
              </w:rPr>
              <w:t>Parameters</w:t>
            </w:r>
            <w:proofErr w:type="spellEnd"/>
            <w:r w:rsidRPr="00B34FEA">
              <w:rPr>
                <w:sz w:val="18"/>
                <w:szCs w:val="18"/>
              </w:rPr>
              <w:t>)”</w:t>
            </w:r>
          </w:p>
        </w:tc>
      </w:tr>
      <w:tr w:rsidR="004304ED" w:rsidRPr="003B007A" w14:paraId="2C153BEB" w14:textId="77777777" w:rsidTr="00ED0A05">
        <w:trPr>
          <w:tblHeader/>
        </w:trPr>
        <w:tc>
          <w:tcPr>
            <w:tcW w:w="688" w:type="dxa"/>
            <w:tcBorders>
              <w:top w:val="dotted" w:sz="2" w:space="0" w:color="auto"/>
              <w:left w:val="single" w:sz="6" w:space="0" w:color="auto"/>
              <w:bottom w:val="dotted" w:sz="2" w:space="0" w:color="auto"/>
              <w:right w:val="dotted" w:sz="2" w:space="0" w:color="auto"/>
            </w:tcBorders>
          </w:tcPr>
          <w:p w14:paraId="10DAD2D9" w14:textId="77777777" w:rsidR="004304ED" w:rsidRDefault="004304ED" w:rsidP="004304ED">
            <w:pPr>
              <w:pStyle w:val="pqiTabBodySmall"/>
            </w:pPr>
            <w:r>
              <w:t>7.01</w:t>
            </w:r>
          </w:p>
        </w:tc>
        <w:tc>
          <w:tcPr>
            <w:tcW w:w="1203" w:type="dxa"/>
            <w:tcBorders>
              <w:top w:val="dotted" w:sz="2" w:space="0" w:color="auto"/>
              <w:left w:val="dotted" w:sz="2" w:space="0" w:color="auto"/>
              <w:bottom w:val="dotted" w:sz="2" w:space="0" w:color="auto"/>
              <w:right w:val="dotted" w:sz="2" w:space="0" w:color="auto"/>
            </w:tcBorders>
          </w:tcPr>
          <w:p w14:paraId="35D78707" w14:textId="77777777" w:rsidR="004304ED" w:rsidRDefault="004304ED" w:rsidP="004304ED">
            <w:pPr>
              <w:pStyle w:val="pqiTabBodySmall"/>
            </w:pPr>
            <w:r>
              <w:t>2018-10-05</w:t>
            </w:r>
          </w:p>
        </w:tc>
        <w:tc>
          <w:tcPr>
            <w:tcW w:w="2206" w:type="dxa"/>
            <w:tcBorders>
              <w:top w:val="dotted" w:sz="2" w:space="0" w:color="auto"/>
              <w:left w:val="dotted" w:sz="2" w:space="0" w:color="auto"/>
              <w:bottom w:val="dotted" w:sz="2" w:space="0" w:color="auto"/>
              <w:right w:val="dotted" w:sz="2" w:space="0" w:color="auto"/>
            </w:tcBorders>
          </w:tcPr>
          <w:p w14:paraId="2863FA3A" w14:textId="77777777" w:rsidR="004304ED" w:rsidRDefault="004304ED" w:rsidP="004304ED">
            <w:pPr>
              <w:pStyle w:val="pqiTabBodySmall"/>
            </w:pPr>
            <w:r>
              <w:t>AO</w:t>
            </w:r>
          </w:p>
        </w:tc>
        <w:tc>
          <w:tcPr>
            <w:tcW w:w="5415" w:type="dxa"/>
            <w:tcBorders>
              <w:top w:val="dotted" w:sz="2" w:space="0" w:color="auto"/>
              <w:left w:val="dotted" w:sz="2" w:space="0" w:color="auto"/>
              <w:bottom w:val="dotted" w:sz="2" w:space="0" w:color="auto"/>
              <w:right w:val="single" w:sz="6" w:space="0" w:color="auto"/>
            </w:tcBorders>
          </w:tcPr>
          <w:p w14:paraId="1E833F04" w14:textId="77777777" w:rsidR="004304ED" w:rsidRPr="00FF45EA" w:rsidRDefault="004304ED" w:rsidP="004304ED">
            <w:pPr>
              <w:rPr>
                <w:sz w:val="18"/>
                <w:szCs w:val="18"/>
              </w:rPr>
            </w:pPr>
            <w:r>
              <w:rPr>
                <w:sz w:val="18"/>
                <w:szCs w:val="18"/>
              </w:rPr>
              <w:t>Wprowadzenie zmian w komunikacie PL825 Podział przemieszczenia</w:t>
            </w:r>
          </w:p>
        </w:tc>
      </w:tr>
      <w:tr w:rsidR="00F661D9" w:rsidRPr="003B007A" w14:paraId="7DD9ED71" w14:textId="77777777" w:rsidTr="00ED0A05">
        <w:trPr>
          <w:tblHeader/>
        </w:trPr>
        <w:tc>
          <w:tcPr>
            <w:tcW w:w="688" w:type="dxa"/>
            <w:tcBorders>
              <w:top w:val="dotted" w:sz="2" w:space="0" w:color="auto"/>
              <w:left w:val="single" w:sz="6" w:space="0" w:color="auto"/>
              <w:bottom w:val="dotted" w:sz="2" w:space="0" w:color="auto"/>
              <w:right w:val="dotted" w:sz="2" w:space="0" w:color="auto"/>
            </w:tcBorders>
          </w:tcPr>
          <w:p w14:paraId="45A87A71" w14:textId="77777777" w:rsidR="00F661D9" w:rsidRDefault="00F661D9" w:rsidP="004304ED">
            <w:pPr>
              <w:pStyle w:val="pqiTabBodySmall"/>
            </w:pPr>
            <w:r>
              <w:t>8.00</w:t>
            </w:r>
          </w:p>
        </w:tc>
        <w:tc>
          <w:tcPr>
            <w:tcW w:w="1203" w:type="dxa"/>
            <w:tcBorders>
              <w:top w:val="dotted" w:sz="2" w:space="0" w:color="auto"/>
              <w:left w:val="dotted" w:sz="2" w:space="0" w:color="auto"/>
              <w:bottom w:val="dotted" w:sz="2" w:space="0" w:color="auto"/>
              <w:right w:val="dotted" w:sz="2" w:space="0" w:color="auto"/>
            </w:tcBorders>
          </w:tcPr>
          <w:p w14:paraId="6B6E133F" w14:textId="77777777" w:rsidR="00F661D9" w:rsidRDefault="00F661D9" w:rsidP="004304ED">
            <w:pPr>
              <w:pStyle w:val="pqiTabBodySmall"/>
            </w:pPr>
            <w:r>
              <w:t>2019-12-05</w:t>
            </w:r>
          </w:p>
        </w:tc>
        <w:tc>
          <w:tcPr>
            <w:tcW w:w="2206" w:type="dxa"/>
            <w:tcBorders>
              <w:top w:val="dotted" w:sz="2" w:space="0" w:color="auto"/>
              <w:left w:val="dotted" w:sz="2" w:space="0" w:color="auto"/>
              <w:bottom w:val="dotted" w:sz="2" w:space="0" w:color="auto"/>
              <w:right w:val="dotted" w:sz="2" w:space="0" w:color="auto"/>
            </w:tcBorders>
          </w:tcPr>
          <w:p w14:paraId="78E53BB0" w14:textId="77777777" w:rsidR="00F661D9" w:rsidRDefault="00F661D9" w:rsidP="004304ED">
            <w:pPr>
              <w:pStyle w:val="pqiTabBodySmall"/>
            </w:pPr>
            <w:r>
              <w:t>AO</w:t>
            </w:r>
          </w:p>
        </w:tc>
        <w:tc>
          <w:tcPr>
            <w:tcW w:w="5415" w:type="dxa"/>
            <w:tcBorders>
              <w:top w:val="dotted" w:sz="2" w:space="0" w:color="auto"/>
              <w:left w:val="dotted" w:sz="2" w:space="0" w:color="auto"/>
              <w:bottom w:val="dotted" w:sz="2" w:space="0" w:color="auto"/>
              <w:right w:val="single" w:sz="6" w:space="0" w:color="auto"/>
            </w:tcBorders>
          </w:tcPr>
          <w:p w14:paraId="0D2FCD0C" w14:textId="77777777" w:rsidR="00F661D9" w:rsidRDefault="00F661D9" w:rsidP="00F40C66">
            <w:pPr>
              <w:rPr>
                <w:sz w:val="18"/>
                <w:szCs w:val="18"/>
              </w:rPr>
            </w:pPr>
            <w:r>
              <w:rPr>
                <w:sz w:val="18"/>
                <w:szCs w:val="18"/>
              </w:rPr>
              <w:t>Aktualizacja po zmianach w XSD</w:t>
            </w:r>
            <w:r w:rsidR="00F40C66">
              <w:rPr>
                <w:sz w:val="18"/>
                <w:szCs w:val="18"/>
              </w:rPr>
              <w:t xml:space="preserve"> w Komunikatach IE801, PL815 oraz w kopertach, dodanie komunikatu IE881 </w:t>
            </w:r>
          </w:p>
        </w:tc>
      </w:tr>
      <w:tr w:rsidR="001204F1" w:rsidRPr="003B007A" w14:paraId="743F217D" w14:textId="77777777" w:rsidTr="00ED0A05">
        <w:trPr>
          <w:tblHeader/>
        </w:trPr>
        <w:tc>
          <w:tcPr>
            <w:tcW w:w="688" w:type="dxa"/>
            <w:tcBorders>
              <w:top w:val="dotted" w:sz="2" w:space="0" w:color="auto"/>
              <w:left w:val="single" w:sz="6" w:space="0" w:color="auto"/>
              <w:bottom w:val="dotted" w:sz="2" w:space="0" w:color="auto"/>
              <w:right w:val="dotted" w:sz="2" w:space="0" w:color="auto"/>
            </w:tcBorders>
          </w:tcPr>
          <w:p w14:paraId="2C770F13" w14:textId="77777777" w:rsidR="001204F1" w:rsidRDefault="00DB20D6" w:rsidP="00DB20D6">
            <w:pPr>
              <w:pStyle w:val="pqiTabBodySmall"/>
            </w:pPr>
            <w:r>
              <w:t>8</w:t>
            </w:r>
            <w:r w:rsidR="001204F1">
              <w:t>.0</w:t>
            </w:r>
            <w:r>
              <w:t>1</w:t>
            </w:r>
          </w:p>
        </w:tc>
        <w:tc>
          <w:tcPr>
            <w:tcW w:w="1203" w:type="dxa"/>
            <w:tcBorders>
              <w:top w:val="dotted" w:sz="2" w:space="0" w:color="auto"/>
              <w:left w:val="dotted" w:sz="2" w:space="0" w:color="auto"/>
              <w:bottom w:val="dotted" w:sz="2" w:space="0" w:color="auto"/>
              <w:right w:val="dotted" w:sz="2" w:space="0" w:color="auto"/>
            </w:tcBorders>
          </w:tcPr>
          <w:p w14:paraId="6E8A0BAA" w14:textId="77777777" w:rsidR="001204F1" w:rsidRDefault="001204F1" w:rsidP="004304ED">
            <w:pPr>
              <w:pStyle w:val="pqiTabBodySmall"/>
            </w:pPr>
            <w:r>
              <w:t>2020-05-04</w:t>
            </w:r>
          </w:p>
        </w:tc>
        <w:tc>
          <w:tcPr>
            <w:tcW w:w="2206" w:type="dxa"/>
            <w:tcBorders>
              <w:top w:val="dotted" w:sz="2" w:space="0" w:color="auto"/>
              <w:left w:val="dotted" w:sz="2" w:space="0" w:color="auto"/>
              <w:bottom w:val="dotted" w:sz="2" w:space="0" w:color="auto"/>
              <w:right w:val="dotted" w:sz="2" w:space="0" w:color="auto"/>
            </w:tcBorders>
          </w:tcPr>
          <w:p w14:paraId="40EE68B3" w14:textId="77777777" w:rsidR="001204F1" w:rsidRDefault="001204F1" w:rsidP="004304ED">
            <w:pPr>
              <w:pStyle w:val="pqiTabBodySmall"/>
            </w:pPr>
            <w:r>
              <w:t>PK</w:t>
            </w:r>
          </w:p>
        </w:tc>
        <w:tc>
          <w:tcPr>
            <w:tcW w:w="5415" w:type="dxa"/>
            <w:tcBorders>
              <w:top w:val="dotted" w:sz="2" w:space="0" w:color="auto"/>
              <w:left w:val="dotted" w:sz="2" w:space="0" w:color="auto"/>
              <w:bottom w:val="dotted" w:sz="2" w:space="0" w:color="auto"/>
              <w:right w:val="single" w:sz="6" w:space="0" w:color="auto"/>
            </w:tcBorders>
          </w:tcPr>
          <w:p w14:paraId="15338341" w14:textId="77777777" w:rsidR="001204F1" w:rsidRDefault="001204F1" w:rsidP="00F40C66">
            <w:pPr>
              <w:rPr>
                <w:sz w:val="18"/>
                <w:szCs w:val="18"/>
              </w:rPr>
            </w:pPr>
            <w:r>
              <w:rPr>
                <w:sz w:val="18"/>
                <w:szCs w:val="18"/>
              </w:rPr>
              <w:t>Dodanie komunikatu PLMIPS</w:t>
            </w:r>
          </w:p>
        </w:tc>
      </w:tr>
      <w:tr w:rsidR="00B30D3E" w:rsidRPr="003B007A" w14:paraId="2F8020D5" w14:textId="77777777" w:rsidTr="00ED0A05">
        <w:trPr>
          <w:tblHeader/>
        </w:trPr>
        <w:tc>
          <w:tcPr>
            <w:tcW w:w="688" w:type="dxa"/>
            <w:tcBorders>
              <w:top w:val="dotted" w:sz="2" w:space="0" w:color="auto"/>
              <w:left w:val="single" w:sz="6" w:space="0" w:color="auto"/>
              <w:bottom w:val="dotted" w:sz="2" w:space="0" w:color="auto"/>
              <w:right w:val="dotted" w:sz="2" w:space="0" w:color="auto"/>
            </w:tcBorders>
          </w:tcPr>
          <w:p w14:paraId="06CB8CC1" w14:textId="1BE4726A" w:rsidR="00B30D3E" w:rsidRDefault="00B30D3E" w:rsidP="00DB20D6">
            <w:pPr>
              <w:pStyle w:val="pqiTabBodySmall"/>
            </w:pPr>
            <w:r>
              <w:t>8.02</w:t>
            </w:r>
          </w:p>
        </w:tc>
        <w:tc>
          <w:tcPr>
            <w:tcW w:w="1203" w:type="dxa"/>
            <w:tcBorders>
              <w:top w:val="dotted" w:sz="2" w:space="0" w:color="auto"/>
              <w:left w:val="dotted" w:sz="2" w:space="0" w:color="auto"/>
              <w:bottom w:val="dotted" w:sz="2" w:space="0" w:color="auto"/>
              <w:right w:val="dotted" w:sz="2" w:space="0" w:color="auto"/>
            </w:tcBorders>
          </w:tcPr>
          <w:p w14:paraId="49E388A0" w14:textId="54078E19" w:rsidR="00B30D3E" w:rsidRDefault="00B30D3E" w:rsidP="004304ED">
            <w:pPr>
              <w:pStyle w:val="pqiTabBodySmall"/>
            </w:pPr>
            <w:r>
              <w:t>2022-11-14</w:t>
            </w:r>
          </w:p>
        </w:tc>
        <w:tc>
          <w:tcPr>
            <w:tcW w:w="2206" w:type="dxa"/>
            <w:tcBorders>
              <w:top w:val="dotted" w:sz="2" w:space="0" w:color="auto"/>
              <w:left w:val="dotted" w:sz="2" w:space="0" w:color="auto"/>
              <w:bottom w:val="dotted" w:sz="2" w:space="0" w:color="auto"/>
              <w:right w:val="dotted" w:sz="2" w:space="0" w:color="auto"/>
            </w:tcBorders>
          </w:tcPr>
          <w:p w14:paraId="38FD4B06" w14:textId="02DA779B" w:rsidR="00B30D3E" w:rsidRDefault="00B30D3E" w:rsidP="004304ED">
            <w:pPr>
              <w:pStyle w:val="pqiTabBodySmall"/>
            </w:pPr>
            <w:r>
              <w:t>ACH, AO, MJ</w:t>
            </w:r>
          </w:p>
        </w:tc>
        <w:tc>
          <w:tcPr>
            <w:tcW w:w="5415" w:type="dxa"/>
            <w:tcBorders>
              <w:top w:val="dotted" w:sz="2" w:space="0" w:color="auto"/>
              <w:left w:val="dotted" w:sz="2" w:space="0" w:color="auto"/>
              <w:bottom w:val="dotted" w:sz="2" w:space="0" w:color="auto"/>
              <w:right w:val="single" w:sz="6" w:space="0" w:color="auto"/>
            </w:tcBorders>
          </w:tcPr>
          <w:p w14:paraId="68340A68" w14:textId="2840FE64" w:rsidR="00B30D3E" w:rsidRDefault="00B30D3E" w:rsidP="00F40C66">
            <w:pPr>
              <w:rPr>
                <w:sz w:val="18"/>
                <w:szCs w:val="18"/>
              </w:rPr>
            </w:pPr>
            <w:r>
              <w:rPr>
                <w:sz w:val="18"/>
                <w:szCs w:val="18"/>
              </w:rPr>
              <w:t>Zmiany w dokumencie w zakresie specyfikacji unijnej</w:t>
            </w:r>
          </w:p>
        </w:tc>
      </w:tr>
    </w:tbl>
    <w:p w14:paraId="41DA3536" w14:textId="77777777" w:rsidR="003C005A" w:rsidRPr="003B007A" w:rsidRDefault="003C005A" w:rsidP="003B007A">
      <w:pPr>
        <w:pStyle w:val="pqiTabLegend"/>
      </w:pPr>
      <w:r w:rsidRPr="003B007A">
        <w:t>Akceptacja dokumentu</w:t>
      </w:r>
    </w:p>
    <w:tbl>
      <w:tblPr>
        <w:tblW w:w="9512" w:type="dxa"/>
        <w:tblBorders>
          <w:top w:val="single" w:sz="6" w:space="0" w:color="auto"/>
          <w:left w:val="single" w:sz="6" w:space="0" w:color="auto"/>
          <w:bottom w:val="single" w:sz="6" w:space="0" w:color="auto"/>
          <w:right w:val="single" w:sz="6" w:space="0" w:color="auto"/>
          <w:insideH w:val="dotted" w:sz="2" w:space="0" w:color="auto"/>
          <w:insideV w:val="dotted" w:sz="2" w:space="0" w:color="auto"/>
        </w:tblBorders>
        <w:tblLayout w:type="fixed"/>
        <w:tblCellMar>
          <w:left w:w="70" w:type="dxa"/>
          <w:right w:w="70" w:type="dxa"/>
        </w:tblCellMar>
        <w:tblLook w:val="0000" w:firstRow="0" w:lastRow="0" w:firstColumn="0" w:lastColumn="0" w:noHBand="0" w:noVBand="0"/>
      </w:tblPr>
      <w:tblGrid>
        <w:gridCol w:w="682"/>
        <w:gridCol w:w="1192"/>
        <w:gridCol w:w="2184"/>
        <w:gridCol w:w="2728"/>
        <w:gridCol w:w="2726"/>
      </w:tblGrid>
      <w:tr w:rsidR="003C005A" w:rsidRPr="003B007A" w14:paraId="38224770" w14:textId="77777777">
        <w:trPr>
          <w:tblHeader/>
        </w:trPr>
        <w:tc>
          <w:tcPr>
            <w:tcW w:w="682" w:type="dxa"/>
            <w:tcBorders>
              <w:top w:val="single" w:sz="6" w:space="0" w:color="auto"/>
              <w:left w:val="single" w:sz="6" w:space="0" w:color="auto"/>
              <w:bottom w:val="dotted" w:sz="2" w:space="0" w:color="auto"/>
              <w:right w:val="dotted" w:sz="2" w:space="0" w:color="auto"/>
            </w:tcBorders>
          </w:tcPr>
          <w:p w14:paraId="6B383A19" w14:textId="77777777" w:rsidR="003C005A" w:rsidRPr="003B007A" w:rsidRDefault="003C005A" w:rsidP="003B007A">
            <w:pPr>
              <w:pStyle w:val="pqiTabHeadSmall"/>
            </w:pPr>
            <w:r w:rsidRPr="003B007A">
              <w:t>Nr wersji</w:t>
            </w:r>
          </w:p>
        </w:tc>
        <w:tc>
          <w:tcPr>
            <w:tcW w:w="1192" w:type="dxa"/>
            <w:tcBorders>
              <w:top w:val="single" w:sz="6" w:space="0" w:color="auto"/>
              <w:left w:val="dotted" w:sz="2" w:space="0" w:color="auto"/>
              <w:bottom w:val="dotted" w:sz="2" w:space="0" w:color="auto"/>
              <w:right w:val="dotted" w:sz="2" w:space="0" w:color="auto"/>
            </w:tcBorders>
          </w:tcPr>
          <w:p w14:paraId="6719C272" w14:textId="77777777" w:rsidR="003C005A" w:rsidRPr="003B007A" w:rsidRDefault="003C005A" w:rsidP="003B007A">
            <w:pPr>
              <w:pStyle w:val="pqiTabHeadSmall"/>
            </w:pPr>
            <w:r w:rsidRPr="003B007A">
              <w:t>Data akceptacji</w:t>
            </w:r>
          </w:p>
        </w:tc>
        <w:tc>
          <w:tcPr>
            <w:tcW w:w="2184" w:type="dxa"/>
            <w:tcBorders>
              <w:top w:val="single" w:sz="6" w:space="0" w:color="auto"/>
              <w:left w:val="dotted" w:sz="2" w:space="0" w:color="auto"/>
              <w:bottom w:val="dotted" w:sz="2" w:space="0" w:color="auto"/>
              <w:right w:val="dotted" w:sz="2" w:space="0" w:color="auto"/>
            </w:tcBorders>
          </w:tcPr>
          <w:p w14:paraId="624588DF" w14:textId="77777777" w:rsidR="003C005A" w:rsidRPr="003B007A" w:rsidRDefault="003C005A" w:rsidP="003B007A">
            <w:pPr>
              <w:pStyle w:val="pqiTabHeadSmall"/>
            </w:pPr>
            <w:r w:rsidRPr="003B007A">
              <w:t>Akceptujący</w:t>
            </w:r>
          </w:p>
        </w:tc>
        <w:tc>
          <w:tcPr>
            <w:tcW w:w="2728" w:type="dxa"/>
            <w:tcBorders>
              <w:top w:val="single" w:sz="6" w:space="0" w:color="auto"/>
              <w:left w:val="dotted" w:sz="2" w:space="0" w:color="auto"/>
              <w:bottom w:val="dotted" w:sz="2" w:space="0" w:color="auto"/>
              <w:right w:val="dotted" w:sz="2" w:space="0" w:color="auto"/>
            </w:tcBorders>
          </w:tcPr>
          <w:p w14:paraId="20A0BDB6" w14:textId="77777777" w:rsidR="003C005A" w:rsidRPr="003B007A" w:rsidRDefault="003C005A" w:rsidP="003B007A">
            <w:pPr>
              <w:pStyle w:val="pqiTabHeadSmall"/>
            </w:pPr>
            <w:r w:rsidRPr="003B007A">
              <w:t>Zakres</w:t>
            </w:r>
          </w:p>
        </w:tc>
        <w:tc>
          <w:tcPr>
            <w:tcW w:w="2726" w:type="dxa"/>
            <w:tcBorders>
              <w:top w:val="single" w:sz="6" w:space="0" w:color="auto"/>
              <w:left w:val="dotted" w:sz="2" w:space="0" w:color="auto"/>
              <w:bottom w:val="dotted" w:sz="2" w:space="0" w:color="auto"/>
              <w:right w:val="single" w:sz="6" w:space="0" w:color="auto"/>
            </w:tcBorders>
          </w:tcPr>
          <w:p w14:paraId="519ABBC5" w14:textId="77777777" w:rsidR="003C005A" w:rsidRPr="003B007A" w:rsidRDefault="003C005A" w:rsidP="003B007A">
            <w:pPr>
              <w:pStyle w:val="pqiTabHeadSmall"/>
            </w:pPr>
            <w:r w:rsidRPr="003B007A">
              <w:t>Podpis</w:t>
            </w:r>
          </w:p>
        </w:tc>
      </w:tr>
      <w:tr w:rsidR="00FA4D43" w:rsidRPr="003B007A" w14:paraId="6C5F6209" w14:textId="77777777" w:rsidTr="00AF132C">
        <w:trPr>
          <w:trHeight w:val="258"/>
        </w:trPr>
        <w:tc>
          <w:tcPr>
            <w:tcW w:w="682" w:type="dxa"/>
            <w:tcBorders>
              <w:top w:val="dotted" w:sz="2" w:space="0" w:color="auto"/>
              <w:left w:val="single" w:sz="6" w:space="0" w:color="auto"/>
              <w:bottom w:val="dotted" w:sz="2" w:space="0" w:color="auto"/>
              <w:right w:val="dotted" w:sz="2" w:space="0" w:color="auto"/>
            </w:tcBorders>
          </w:tcPr>
          <w:p w14:paraId="161B697C" w14:textId="77777777" w:rsidR="00FA4D43" w:rsidRPr="003B007A" w:rsidRDefault="00FA4D43" w:rsidP="009B29B2">
            <w:pPr>
              <w:pStyle w:val="pqiTabBodySmall"/>
            </w:pPr>
          </w:p>
        </w:tc>
        <w:tc>
          <w:tcPr>
            <w:tcW w:w="1192" w:type="dxa"/>
            <w:tcBorders>
              <w:top w:val="dotted" w:sz="2" w:space="0" w:color="auto"/>
              <w:left w:val="dotted" w:sz="2" w:space="0" w:color="auto"/>
              <w:bottom w:val="dotted" w:sz="2" w:space="0" w:color="auto"/>
              <w:right w:val="dotted" w:sz="2" w:space="0" w:color="auto"/>
            </w:tcBorders>
          </w:tcPr>
          <w:p w14:paraId="34AA6CB3" w14:textId="77777777" w:rsidR="00FA4D43" w:rsidRPr="007603ED" w:rsidRDefault="00FA4D43" w:rsidP="009B29B2">
            <w:pPr>
              <w:pStyle w:val="pqiTabBodySmall"/>
            </w:pPr>
          </w:p>
        </w:tc>
        <w:tc>
          <w:tcPr>
            <w:tcW w:w="2184" w:type="dxa"/>
            <w:tcBorders>
              <w:top w:val="dotted" w:sz="2" w:space="0" w:color="auto"/>
              <w:left w:val="dotted" w:sz="2" w:space="0" w:color="auto"/>
              <w:bottom w:val="dotted" w:sz="2" w:space="0" w:color="auto"/>
              <w:right w:val="dotted" w:sz="2" w:space="0" w:color="auto"/>
            </w:tcBorders>
          </w:tcPr>
          <w:p w14:paraId="0918E0C7" w14:textId="77777777" w:rsidR="00FA4D43" w:rsidRPr="003B007A" w:rsidRDefault="00FA4D43" w:rsidP="009B29B2">
            <w:pPr>
              <w:pStyle w:val="pqiTabBodySmall"/>
            </w:pPr>
          </w:p>
        </w:tc>
        <w:tc>
          <w:tcPr>
            <w:tcW w:w="2728" w:type="dxa"/>
            <w:tcBorders>
              <w:top w:val="dotted" w:sz="2" w:space="0" w:color="auto"/>
              <w:left w:val="dotted" w:sz="2" w:space="0" w:color="auto"/>
              <w:bottom w:val="dotted" w:sz="2" w:space="0" w:color="auto"/>
              <w:right w:val="dotted" w:sz="2" w:space="0" w:color="auto"/>
            </w:tcBorders>
          </w:tcPr>
          <w:p w14:paraId="1A73EC4A" w14:textId="77777777" w:rsidR="00FA4D43" w:rsidRPr="003B007A" w:rsidRDefault="00FA4D43" w:rsidP="009B29B2">
            <w:pPr>
              <w:pStyle w:val="pqiTabBodySmall"/>
            </w:pPr>
          </w:p>
        </w:tc>
        <w:tc>
          <w:tcPr>
            <w:tcW w:w="2726" w:type="dxa"/>
            <w:tcBorders>
              <w:top w:val="dotted" w:sz="2" w:space="0" w:color="auto"/>
              <w:left w:val="dotted" w:sz="2" w:space="0" w:color="auto"/>
              <w:bottom w:val="dotted" w:sz="2" w:space="0" w:color="auto"/>
              <w:right w:val="single" w:sz="6" w:space="0" w:color="auto"/>
            </w:tcBorders>
          </w:tcPr>
          <w:p w14:paraId="6C3C9CFC" w14:textId="77777777" w:rsidR="00FA4D43" w:rsidRPr="003B007A" w:rsidRDefault="00FA4D43" w:rsidP="00AF132C">
            <w:pPr>
              <w:pStyle w:val="pqiTabBodySmall"/>
            </w:pPr>
          </w:p>
        </w:tc>
      </w:tr>
      <w:tr w:rsidR="00FA4D43" w:rsidRPr="003B007A" w14:paraId="657C6D19" w14:textId="77777777" w:rsidTr="00AF132C">
        <w:trPr>
          <w:tblHeader/>
        </w:trPr>
        <w:tc>
          <w:tcPr>
            <w:tcW w:w="682" w:type="dxa"/>
            <w:tcBorders>
              <w:top w:val="dotted" w:sz="2" w:space="0" w:color="auto"/>
              <w:left w:val="single" w:sz="6" w:space="0" w:color="auto"/>
              <w:bottom w:val="dotted" w:sz="2" w:space="0" w:color="auto"/>
              <w:right w:val="dotted" w:sz="2" w:space="0" w:color="auto"/>
            </w:tcBorders>
          </w:tcPr>
          <w:p w14:paraId="2240E217" w14:textId="77777777" w:rsidR="00FA4D43" w:rsidRPr="003B007A" w:rsidRDefault="00FA4D43" w:rsidP="009B29B2">
            <w:pPr>
              <w:pStyle w:val="pqiTabBodySmall"/>
            </w:pPr>
          </w:p>
        </w:tc>
        <w:tc>
          <w:tcPr>
            <w:tcW w:w="1192" w:type="dxa"/>
            <w:tcBorders>
              <w:top w:val="dotted" w:sz="2" w:space="0" w:color="auto"/>
              <w:left w:val="dotted" w:sz="2" w:space="0" w:color="auto"/>
              <w:bottom w:val="dotted" w:sz="2" w:space="0" w:color="auto"/>
              <w:right w:val="dotted" w:sz="2" w:space="0" w:color="auto"/>
            </w:tcBorders>
          </w:tcPr>
          <w:p w14:paraId="2E2E58B5" w14:textId="77777777" w:rsidR="00FA4D43" w:rsidRPr="007603ED" w:rsidRDefault="00FA4D43" w:rsidP="009B29B2">
            <w:pPr>
              <w:pStyle w:val="pqiTabBodySmall"/>
            </w:pPr>
          </w:p>
        </w:tc>
        <w:tc>
          <w:tcPr>
            <w:tcW w:w="2184" w:type="dxa"/>
            <w:tcBorders>
              <w:top w:val="dotted" w:sz="2" w:space="0" w:color="auto"/>
              <w:left w:val="dotted" w:sz="2" w:space="0" w:color="auto"/>
              <w:bottom w:val="dotted" w:sz="2" w:space="0" w:color="auto"/>
              <w:right w:val="dotted" w:sz="2" w:space="0" w:color="auto"/>
            </w:tcBorders>
          </w:tcPr>
          <w:p w14:paraId="430DF51D" w14:textId="77777777" w:rsidR="00FA4D43" w:rsidRPr="003B007A" w:rsidRDefault="00FA4D43" w:rsidP="009B29B2">
            <w:pPr>
              <w:pStyle w:val="pqiTabBodySmall"/>
            </w:pPr>
          </w:p>
        </w:tc>
        <w:tc>
          <w:tcPr>
            <w:tcW w:w="2728" w:type="dxa"/>
            <w:tcBorders>
              <w:top w:val="dotted" w:sz="2" w:space="0" w:color="auto"/>
              <w:left w:val="dotted" w:sz="2" w:space="0" w:color="auto"/>
              <w:bottom w:val="dotted" w:sz="2" w:space="0" w:color="auto"/>
              <w:right w:val="dotted" w:sz="2" w:space="0" w:color="auto"/>
            </w:tcBorders>
          </w:tcPr>
          <w:p w14:paraId="09813FD1" w14:textId="77777777" w:rsidR="00FA4D43" w:rsidRPr="003B007A" w:rsidRDefault="00FA4D43" w:rsidP="009B29B2">
            <w:pPr>
              <w:pStyle w:val="pqiTabBodySmall"/>
            </w:pPr>
          </w:p>
        </w:tc>
        <w:tc>
          <w:tcPr>
            <w:tcW w:w="2726" w:type="dxa"/>
            <w:tcBorders>
              <w:top w:val="dotted" w:sz="2" w:space="0" w:color="auto"/>
              <w:left w:val="dotted" w:sz="2" w:space="0" w:color="auto"/>
              <w:bottom w:val="dotted" w:sz="2" w:space="0" w:color="auto"/>
              <w:right w:val="single" w:sz="6" w:space="0" w:color="auto"/>
            </w:tcBorders>
          </w:tcPr>
          <w:p w14:paraId="3E79E614" w14:textId="77777777" w:rsidR="00FA4D43" w:rsidRPr="003B007A" w:rsidRDefault="00FA4D43" w:rsidP="00AF132C">
            <w:pPr>
              <w:pStyle w:val="pqiTabBodySmall"/>
            </w:pPr>
          </w:p>
        </w:tc>
      </w:tr>
    </w:tbl>
    <w:p w14:paraId="71723E22" w14:textId="77777777" w:rsidR="00583171" w:rsidRPr="00583171" w:rsidRDefault="00583171" w:rsidP="00583171">
      <w:pPr>
        <w:spacing w:before="0" w:after="0"/>
        <w:rPr>
          <w:vanish/>
        </w:rPr>
      </w:pPr>
    </w:p>
    <w:tbl>
      <w:tblPr>
        <w:tblpPr w:leftFromText="142" w:rightFromText="142" w:vertAnchor="page" w:horzAnchor="margin" w:tblpY="12916"/>
        <w:tblOverlap w:val="never"/>
        <w:tblW w:w="0" w:type="auto"/>
        <w:tblLayout w:type="fixed"/>
        <w:tblCellMar>
          <w:left w:w="70" w:type="dxa"/>
          <w:right w:w="70" w:type="dxa"/>
        </w:tblCellMar>
        <w:tblLook w:val="0000" w:firstRow="0" w:lastRow="0" w:firstColumn="0" w:lastColumn="0" w:noHBand="0" w:noVBand="0"/>
      </w:tblPr>
      <w:tblGrid>
        <w:gridCol w:w="9585"/>
      </w:tblGrid>
      <w:tr w:rsidR="00C80E56" w14:paraId="13868622" w14:textId="77777777" w:rsidTr="00C80E56">
        <w:trPr>
          <w:trHeight w:val="253"/>
        </w:trPr>
        <w:tc>
          <w:tcPr>
            <w:tcW w:w="9585" w:type="dxa"/>
            <w:tcBorders>
              <w:top w:val="nil"/>
              <w:left w:val="nil"/>
              <w:bottom w:val="nil"/>
              <w:right w:val="nil"/>
            </w:tcBorders>
          </w:tcPr>
          <w:p w14:paraId="34F4A030" w14:textId="77777777" w:rsidR="00C80E56" w:rsidRDefault="004E3CC5" w:rsidP="00C80E56">
            <w:pPr>
              <w:pStyle w:val="pqiText"/>
              <w:rPr>
                <w:del w:id="28" w:author="Jurkowska Monika" w:date="2022-11-14T21:27:00Z"/>
                <w:rFonts w:ascii="Times New Roman" w:hAnsi="Times New Roman"/>
              </w:rPr>
            </w:pPr>
            <w:r>
              <w:rPr>
                <w:rFonts w:ascii="Times New Roman" w:hAnsi="Times New Roman"/>
              </w:rPr>
              <w:t>© Autorskie</w:t>
            </w:r>
            <w:r w:rsidR="00C80E56">
              <w:rPr>
                <w:rFonts w:ascii="Times New Roman" w:hAnsi="Times New Roman"/>
              </w:rPr>
              <w:t xml:space="preserve"> prawa majątkowe do niniejszego dokumentu przeniesione zostały przez </w:t>
            </w:r>
            <w:proofErr w:type="spellStart"/>
            <w:r w:rsidR="00C80E56">
              <w:rPr>
                <w:rFonts w:ascii="Times New Roman" w:hAnsi="Times New Roman"/>
              </w:rPr>
              <w:t>Pentacomp</w:t>
            </w:r>
            <w:proofErr w:type="spellEnd"/>
            <w:r w:rsidR="00C80E56">
              <w:rPr>
                <w:rFonts w:ascii="Times New Roman" w:hAnsi="Times New Roman"/>
              </w:rPr>
              <w:t xml:space="preserve"> Systemy Informatyczne S.A., z siedzibą w Warszawie na Ministerstwo Finansów na podstawie Umowy nr </w:t>
            </w:r>
            <w:r w:rsidR="00C80E56" w:rsidRPr="00DC322E">
              <w:rPr>
                <w:rFonts w:ascii="Times New Roman" w:hAnsi="Times New Roman"/>
              </w:rPr>
              <w:t>R/83/13/SC/B/597</w:t>
            </w:r>
            <w:r w:rsidR="00C80E56">
              <w:rPr>
                <w:rFonts w:ascii="Times New Roman" w:hAnsi="Times New Roman"/>
              </w:rPr>
              <w:t>.</w:t>
            </w:r>
          </w:p>
          <w:p w14:paraId="4942676C" w14:textId="27B21AF2" w:rsidR="00C80E56" w:rsidRDefault="00C80E56" w:rsidP="00C80E56">
            <w:pPr>
              <w:pStyle w:val="pqiText"/>
              <w:rPr>
                <w:rFonts w:ascii="Times New Roman" w:hAnsi="Times New Roman"/>
              </w:rPr>
            </w:pPr>
          </w:p>
        </w:tc>
      </w:tr>
    </w:tbl>
    <w:p w14:paraId="2AD48F69" w14:textId="36341673" w:rsidR="003C005A" w:rsidRDefault="003C005A">
      <w:pPr>
        <w:pStyle w:val="pqiHeadNonNum1"/>
        <w:rPr>
          <w:rFonts w:ascii="Times New Roman" w:hAnsi="Times New Roman"/>
        </w:rPr>
      </w:pPr>
      <w:r>
        <w:rPr>
          <w:rFonts w:ascii="Times New Roman" w:hAnsi="Times New Roman"/>
        </w:rPr>
        <w:lastRenderedPageBreak/>
        <w:t>Spis treści</w:t>
      </w:r>
    </w:p>
    <w:p w14:paraId="0067966A" w14:textId="217AB2DA" w:rsidR="00012319" w:rsidRDefault="00F31B8B">
      <w:pPr>
        <w:pStyle w:val="Spistreci1"/>
        <w:rPr>
          <w:rFonts w:asciiTheme="minorHAnsi" w:eastAsiaTheme="minorEastAsia" w:hAnsiTheme="minorHAnsi" w:cstheme="minorBidi"/>
          <w:b w:val="0"/>
          <w:bCs w:val="0"/>
          <w:noProof/>
          <w:sz w:val="22"/>
          <w:szCs w:val="22"/>
        </w:rPr>
      </w:pPr>
      <w:r>
        <w:rPr>
          <w:rFonts w:ascii="Times New Roman" w:hAnsi="Times New Roman"/>
        </w:rPr>
        <w:fldChar w:fldCharType="begin"/>
      </w:r>
      <w:r>
        <w:rPr>
          <w:rFonts w:ascii="Times New Roman" w:hAnsi="Times New Roman"/>
        </w:rPr>
        <w:instrText xml:space="preserve"> TOC \o "1-3" \h \z </w:instrText>
      </w:r>
      <w:r>
        <w:rPr>
          <w:rFonts w:ascii="Times New Roman" w:hAnsi="Times New Roman"/>
        </w:rPr>
        <w:fldChar w:fldCharType="separate"/>
      </w:r>
      <w:hyperlink w:anchor="_Toc117635671" w:history="1">
        <w:r w:rsidR="00012319" w:rsidRPr="00407366">
          <w:rPr>
            <w:rStyle w:val="Hipercze"/>
            <w:noProof/>
          </w:rPr>
          <w:t>1.</w:t>
        </w:r>
        <w:r w:rsidR="00012319">
          <w:rPr>
            <w:rFonts w:asciiTheme="minorHAnsi" w:eastAsiaTheme="minorEastAsia" w:hAnsiTheme="minorHAnsi" w:cstheme="minorBidi"/>
            <w:b w:val="0"/>
            <w:bCs w:val="0"/>
            <w:noProof/>
            <w:sz w:val="22"/>
            <w:szCs w:val="22"/>
          </w:rPr>
          <w:tab/>
        </w:r>
        <w:r w:rsidR="00012319" w:rsidRPr="00407366">
          <w:rPr>
            <w:rStyle w:val="Hipercze"/>
            <w:noProof/>
          </w:rPr>
          <w:t>Informacje wstępne</w:t>
        </w:r>
        <w:r w:rsidR="00012319">
          <w:rPr>
            <w:noProof/>
            <w:webHidden/>
          </w:rPr>
          <w:tab/>
        </w:r>
        <w:r w:rsidR="00012319">
          <w:rPr>
            <w:noProof/>
            <w:webHidden/>
          </w:rPr>
          <w:fldChar w:fldCharType="begin"/>
        </w:r>
        <w:r w:rsidR="00012319">
          <w:rPr>
            <w:noProof/>
            <w:webHidden/>
          </w:rPr>
          <w:instrText xml:space="preserve"> PAGEREF _Toc117635671 \h </w:instrText>
        </w:r>
        <w:r w:rsidR="00012319">
          <w:rPr>
            <w:noProof/>
            <w:webHidden/>
          </w:rPr>
        </w:r>
        <w:r w:rsidR="00012319">
          <w:rPr>
            <w:noProof/>
            <w:webHidden/>
          </w:rPr>
          <w:fldChar w:fldCharType="separate"/>
        </w:r>
        <w:r w:rsidR="00012319">
          <w:rPr>
            <w:noProof/>
            <w:webHidden/>
          </w:rPr>
          <w:t>5</w:t>
        </w:r>
        <w:r w:rsidR="00012319">
          <w:rPr>
            <w:noProof/>
            <w:webHidden/>
          </w:rPr>
          <w:fldChar w:fldCharType="end"/>
        </w:r>
      </w:hyperlink>
    </w:p>
    <w:p w14:paraId="21021A6E" w14:textId="5E8D3FF5" w:rsidR="00012319" w:rsidRDefault="00226525">
      <w:pPr>
        <w:pStyle w:val="Spistreci2"/>
        <w:rPr>
          <w:rFonts w:asciiTheme="minorHAnsi" w:eastAsiaTheme="minorEastAsia" w:hAnsiTheme="minorHAnsi" w:cstheme="minorBidi"/>
          <w:bCs w:val="0"/>
          <w:noProof/>
          <w:sz w:val="22"/>
          <w:szCs w:val="22"/>
        </w:rPr>
      </w:pPr>
      <w:hyperlink w:anchor="_Toc117635672" w:history="1">
        <w:r w:rsidR="00012319" w:rsidRPr="00407366">
          <w:rPr>
            <w:rStyle w:val="Hipercze"/>
            <w:noProof/>
          </w:rPr>
          <w:t>1.1.</w:t>
        </w:r>
        <w:r w:rsidR="00012319">
          <w:rPr>
            <w:rFonts w:asciiTheme="minorHAnsi" w:eastAsiaTheme="minorEastAsia" w:hAnsiTheme="minorHAnsi" w:cstheme="minorBidi"/>
            <w:bCs w:val="0"/>
            <w:noProof/>
            <w:sz w:val="22"/>
            <w:szCs w:val="22"/>
          </w:rPr>
          <w:tab/>
        </w:r>
        <w:r w:rsidR="00012319" w:rsidRPr="00407366">
          <w:rPr>
            <w:rStyle w:val="Hipercze"/>
            <w:noProof/>
          </w:rPr>
          <w:t>Cel dokumentu</w:t>
        </w:r>
        <w:r w:rsidR="00012319">
          <w:rPr>
            <w:noProof/>
            <w:webHidden/>
          </w:rPr>
          <w:tab/>
        </w:r>
        <w:r w:rsidR="00012319">
          <w:rPr>
            <w:noProof/>
            <w:webHidden/>
          </w:rPr>
          <w:fldChar w:fldCharType="begin"/>
        </w:r>
        <w:r w:rsidR="00012319">
          <w:rPr>
            <w:noProof/>
            <w:webHidden/>
          </w:rPr>
          <w:instrText xml:space="preserve"> PAGEREF _Toc117635672 \h </w:instrText>
        </w:r>
        <w:r w:rsidR="00012319">
          <w:rPr>
            <w:noProof/>
            <w:webHidden/>
          </w:rPr>
        </w:r>
        <w:r w:rsidR="00012319">
          <w:rPr>
            <w:noProof/>
            <w:webHidden/>
          </w:rPr>
          <w:fldChar w:fldCharType="separate"/>
        </w:r>
        <w:r w:rsidR="00012319">
          <w:rPr>
            <w:noProof/>
            <w:webHidden/>
          </w:rPr>
          <w:t>5</w:t>
        </w:r>
        <w:r w:rsidR="00012319">
          <w:rPr>
            <w:noProof/>
            <w:webHidden/>
          </w:rPr>
          <w:fldChar w:fldCharType="end"/>
        </w:r>
      </w:hyperlink>
    </w:p>
    <w:p w14:paraId="68BCB119" w14:textId="20E5DFAC" w:rsidR="00012319" w:rsidRDefault="00226525">
      <w:pPr>
        <w:pStyle w:val="Spistreci2"/>
        <w:rPr>
          <w:rFonts w:asciiTheme="minorHAnsi" w:eastAsiaTheme="minorEastAsia" w:hAnsiTheme="minorHAnsi" w:cstheme="minorBidi"/>
          <w:bCs w:val="0"/>
          <w:noProof/>
          <w:sz w:val="22"/>
          <w:szCs w:val="22"/>
        </w:rPr>
      </w:pPr>
      <w:hyperlink w:anchor="_Toc117635673" w:history="1">
        <w:r w:rsidR="00012319" w:rsidRPr="00407366">
          <w:rPr>
            <w:rStyle w:val="Hipercze"/>
            <w:noProof/>
          </w:rPr>
          <w:t>1.2.</w:t>
        </w:r>
        <w:r w:rsidR="00012319">
          <w:rPr>
            <w:rFonts w:asciiTheme="minorHAnsi" w:eastAsiaTheme="minorEastAsia" w:hAnsiTheme="minorHAnsi" w:cstheme="minorBidi"/>
            <w:bCs w:val="0"/>
            <w:noProof/>
            <w:sz w:val="22"/>
            <w:szCs w:val="22"/>
          </w:rPr>
          <w:tab/>
        </w:r>
        <w:r w:rsidR="00012319" w:rsidRPr="00407366">
          <w:rPr>
            <w:rStyle w:val="Hipercze"/>
            <w:noProof/>
          </w:rPr>
          <w:t>Przeznaczenie dokumentu</w:t>
        </w:r>
        <w:r w:rsidR="00012319">
          <w:rPr>
            <w:noProof/>
            <w:webHidden/>
          </w:rPr>
          <w:tab/>
        </w:r>
        <w:r w:rsidR="00012319">
          <w:rPr>
            <w:noProof/>
            <w:webHidden/>
          </w:rPr>
          <w:fldChar w:fldCharType="begin"/>
        </w:r>
        <w:r w:rsidR="00012319">
          <w:rPr>
            <w:noProof/>
            <w:webHidden/>
          </w:rPr>
          <w:instrText xml:space="preserve"> PAGEREF _Toc117635673 \h </w:instrText>
        </w:r>
        <w:r w:rsidR="00012319">
          <w:rPr>
            <w:noProof/>
            <w:webHidden/>
          </w:rPr>
        </w:r>
        <w:r w:rsidR="00012319">
          <w:rPr>
            <w:noProof/>
            <w:webHidden/>
          </w:rPr>
          <w:fldChar w:fldCharType="separate"/>
        </w:r>
        <w:r w:rsidR="00012319">
          <w:rPr>
            <w:noProof/>
            <w:webHidden/>
          </w:rPr>
          <w:t>5</w:t>
        </w:r>
        <w:r w:rsidR="00012319">
          <w:rPr>
            <w:noProof/>
            <w:webHidden/>
          </w:rPr>
          <w:fldChar w:fldCharType="end"/>
        </w:r>
      </w:hyperlink>
    </w:p>
    <w:p w14:paraId="29E2EAB8" w14:textId="21CADFDB" w:rsidR="00012319" w:rsidRDefault="00226525">
      <w:pPr>
        <w:pStyle w:val="Spistreci2"/>
        <w:rPr>
          <w:rFonts w:asciiTheme="minorHAnsi" w:eastAsiaTheme="minorEastAsia" w:hAnsiTheme="minorHAnsi" w:cstheme="minorBidi"/>
          <w:bCs w:val="0"/>
          <w:noProof/>
          <w:sz w:val="22"/>
          <w:szCs w:val="22"/>
        </w:rPr>
      </w:pPr>
      <w:hyperlink w:anchor="_Toc117635674" w:history="1">
        <w:r w:rsidR="00012319" w:rsidRPr="00407366">
          <w:rPr>
            <w:rStyle w:val="Hipercze"/>
            <w:noProof/>
          </w:rPr>
          <w:t>1.3.</w:t>
        </w:r>
        <w:r w:rsidR="00012319">
          <w:rPr>
            <w:rFonts w:asciiTheme="minorHAnsi" w:eastAsiaTheme="minorEastAsia" w:hAnsiTheme="minorHAnsi" w:cstheme="minorBidi"/>
            <w:bCs w:val="0"/>
            <w:noProof/>
            <w:sz w:val="22"/>
            <w:szCs w:val="22"/>
          </w:rPr>
          <w:tab/>
        </w:r>
        <w:r w:rsidR="00012319" w:rsidRPr="00407366">
          <w:rPr>
            <w:rStyle w:val="Hipercze"/>
            <w:noProof/>
          </w:rPr>
          <w:t>Definicje</w:t>
        </w:r>
        <w:r w:rsidR="00012319">
          <w:rPr>
            <w:noProof/>
            <w:webHidden/>
          </w:rPr>
          <w:tab/>
        </w:r>
        <w:r w:rsidR="00012319">
          <w:rPr>
            <w:noProof/>
            <w:webHidden/>
          </w:rPr>
          <w:fldChar w:fldCharType="begin"/>
        </w:r>
        <w:r w:rsidR="00012319">
          <w:rPr>
            <w:noProof/>
            <w:webHidden/>
          </w:rPr>
          <w:instrText xml:space="preserve"> PAGEREF _Toc117635674 \h </w:instrText>
        </w:r>
        <w:r w:rsidR="00012319">
          <w:rPr>
            <w:noProof/>
            <w:webHidden/>
          </w:rPr>
        </w:r>
        <w:r w:rsidR="00012319">
          <w:rPr>
            <w:noProof/>
            <w:webHidden/>
          </w:rPr>
          <w:fldChar w:fldCharType="separate"/>
        </w:r>
        <w:r w:rsidR="00012319">
          <w:rPr>
            <w:noProof/>
            <w:webHidden/>
          </w:rPr>
          <w:t>5</w:t>
        </w:r>
        <w:r w:rsidR="00012319">
          <w:rPr>
            <w:noProof/>
            <w:webHidden/>
          </w:rPr>
          <w:fldChar w:fldCharType="end"/>
        </w:r>
      </w:hyperlink>
    </w:p>
    <w:p w14:paraId="01535822" w14:textId="7CA34CB8" w:rsidR="00012319" w:rsidRDefault="00226525">
      <w:pPr>
        <w:pStyle w:val="Spistreci2"/>
        <w:rPr>
          <w:rFonts w:asciiTheme="minorHAnsi" w:eastAsiaTheme="minorEastAsia" w:hAnsiTheme="minorHAnsi" w:cstheme="minorBidi"/>
          <w:bCs w:val="0"/>
          <w:noProof/>
          <w:sz w:val="22"/>
          <w:szCs w:val="22"/>
        </w:rPr>
      </w:pPr>
      <w:hyperlink w:anchor="_Toc117635675" w:history="1">
        <w:r w:rsidR="00012319" w:rsidRPr="00407366">
          <w:rPr>
            <w:rStyle w:val="Hipercze"/>
            <w:noProof/>
          </w:rPr>
          <w:t>1.4.</w:t>
        </w:r>
        <w:r w:rsidR="00012319">
          <w:rPr>
            <w:rFonts w:asciiTheme="minorHAnsi" w:eastAsiaTheme="minorEastAsia" w:hAnsiTheme="minorHAnsi" w:cstheme="minorBidi"/>
            <w:bCs w:val="0"/>
            <w:noProof/>
            <w:sz w:val="22"/>
            <w:szCs w:val="22"/>
          </w:rPr>
          <w:tab/>
        </w:r>
        <w:r w:rsidR="00012319" w:rsidRPr="00407366">
          <w:rPr>
            <w:rStyle w:val="Hipercze"/>
            <w:noProof/>
          </w:rPr>
          <w:t>Dokumenty referencyjne</w:t>
        </w:r>
        <w:r w:rsidR="00012319">
          <w:rPr>
            <w:noProof/>
            <w:webHidden/>
          </w:rPr>
          <w:tab/>
        </w:r>
        <w:r w:rsidR="00012319">
          <w:rPr>
            <w:noProof/>
            <w:webHidden/>
          </w:rPr>
          <w:fldChar w:fldCharType="begin"/>
        </w:r>
        <w:r w:rsidR="00012319">
          <w:rPr>
            <w:noProof/>
            <w:webHidden/>
          </w:rPr>
          <w:instrText xml:space="preserve"> PAGEREF _Toc117635675 \h </w:instrText>
        </w:r>
        <w:r w:rsidR="00012319">
          <w:rPr>
            <w:noProof/>
            <w:webHidden/>
          </w:rPr>
        </w:r>
        <w:r w:rsidR="00012319">
          <w:rPr>
            <w:noProof/>
            <w:webHidden/>
          </w:rPr>
          <w:fldChar w:fldCharType="separate"/>
        </w:r>
        <w:r w:rsidR="00012319">
          <w:rPr>
            <w:noProof/>
            <w:webHidden/>
          </w:rPr>
          <w:t>6</w:t>
        </w:r>
        <w:r w:rsidR="00012319">
          <w:rPr>
            <w:noProof/>
            <w:webHidden/>
          </w:rPr>
          <w:fldChar w:fldCharType="end"/>
        </w:r>
      </w:hyperlink>
    </w:p>
    <w:p w14:paraId="7568C82C" w14:textId="19989738" w:rsidR="00012319" w:rsidRDefault="00226525">
      <w:pPr>
        <w:pStyle w:val="Spistreci3"/>
        <w:rPr>
          <w:rFonts w:asciiTheme="minorHAnsi" w:eastAsiaTheme="minorEastAsia" w:hAnsiTheme="minorHAnsi" w:cstheme="minorBidi"/>
          <w:i w:val="0"/>
          <w:sz w:val="22"/>
          <w:szCs w:val="22"/>
        </w:rPr>
      </w:pPr>
      <w:hyperlink w:anchor="_Toc117635676" w:history="1">
        <w:r w:rsidR="00012319" w:rsidRPr="00407366">
          <w:rPr>
            <w:rStyle w:val="Hipercze"/>
          </w:rPr>
          <w:t>1.4.1.</w:t>
        </w:r>
        <w:r w:rsidR="00012319">
          <w:rPr>
            <w:rFonts w:asciiTheme="minorHAnsi" w:eastAsiaTheme="minorEastAsia" w:hAnsiTheme="minorHAnsi" w:cstheme="minorBidi"/>
            <w:i w:val="0"/>
            <w:sz w:val="22"/>
            <w:szCs w:val="22"/>
          </w:rPr>
          <w:tab/>
        </w:r>
        <w:r w:rsidR="00012319" w:rsidRPr="00407366">
          <w:rPr>
            <w:rStyle w:val="Hipercze"/>
          </w:rPr>
          <w:t>Dokumenty pomocnicze</w:t>
        </w:r>
        <w:r w:rsidR="00012319">
          <w:rPr>
            <w:webHidden/>
          </w:rPr>
          <w:tab/>
        </w:r>
        <w:r w:rsidR="00012319">
          <w:rPr>
            <w:webHidden/>
          </w:rPr>
          <w:fldChar w:fldCharType="begin"/>
        </w:r>
        <w:r w:rsidR="00012319">
          <w:rPr>
            <w:webHidden/>
          </w:rPr>
          <w:instrText xml:space="preserve"> PAGEREF _Toc117635676 \h </w:instrText>
        </w:r>
        <w:r w:rsidR="00012319">
          <w:rPr>
            <w:webHidden/>
          </w:rPr>
        </w:r>
        <w:r w:rsidR="00012319">
          <w:rPr>
            <w:webHidden/>
          </w:rPr>
          <w:fldChar w:fldCharType="separate"/>
        </w:r>
        <w:r w:rsidR="00012319">
          <w:rPr>
            <w:webHidden/>
          </w:rPr>
          <w:t>6</w:t>
        </w:r>
        <w:r w:rsidR="00012319">
          <w:rPr>
            <w:webHidden/>
          </w:rPr>
          <w:fldChar w:fldCharType="end"/>
        </w:r>
      </w:hyperlink>
    </w:p>
    <w:p w14:paraId="4FD42630" w14:textId="3B5080C7" w:rsidR="00012319" w:rsidRDefault="00226525">
      <w:pPr>
        <w:pStyle w:val="Spistreci1"/>
        <w:rPr>
          <w:rFonts w:asciiTheme="minorHAnsi" w:eastAsiaTheme="minorEastAsia" w:hAnsiTheme="minorHAnsi" w:cstheme="minorBidi"/>
          <w:b w:val="0"/>
          <w:bCs w:val="0"/>
          <w:noProof/>
          <w:sz w:val="22"/>
          <w:szCs w:val="22"/>
        </w:rPr>
      </w:pPr>
      <w:hyperlink w:anchor="_Toc117635677" w:history="1">
        <w:r w:rsidR="00012319" w:rsidRPr="00407366">
          <w:rPr>
            <w:rStyle w:val="Hipercze"/>
            <w:noProof/>
          </w:rPr>
          <w:t>2.</w:t>
        </w:r>
        <w:r w:rsidR="00012319">
          <w:rPr>
            <w:rFonts w:asciiTheme="minorHAnsi" w:eastAsiaTheme="minorEastAsia" w:hAnsiTheme="minorHAnsi" w:cstheme="minorBidi"/>
            <w:b w:val="0"/>
            <w:bCs w:val="0"/>
            <w:noProof/>
            <w:sz w:val="22"/>
            <w:szCs w:val="22"/>
          </w:rPr>
          <w:tab/>
        </w:r>
        <w:r w:rsidR="00012319" w:rsidRPr="00407366">
          <w:rPr>
            <w:rStyle w:val="Hipercze"/>
            <w:noProof/>
          </w:rPr>
          <w:t>Opis komunikacji</w:t>
        </w:r>
        <w:r w:rsidR="00012319">
          <w:rPr>
            <w:noProof/>
            <w:webHidden/>
          </w:rPr>
          <w:tab/>
        </w:r>
        <w:r w:rsidR="00012319">
          <w:rPr>
            <w:noProof/>
            <w:webHidden/>
          </w:rPr>
          <w:fldChar w:fldCharType="begin"/>
        </w:r>
        <w:r w:rsidR="00012319">
          <w:rPr>
            <w:noProof/>
            <w:webHidden/>
          </w:rPr>
          <w:instrText xml:space="preserve"> PAGEREF _Toc117635677 \h </w:instrText>
        </w:r>
        <w:r w:rsidR="00012319">
          <w:rPr>
            <w:noProof/>
            <w:webHidden/>
          </w:rPr>
        </w:r>
        <w:r w:rsidR="00012319">
          <w:rPr>
            <w:noProof/>
            <w:webHidden/>
          </w:rPr>
          <w:fldChar w:fldCharType="separate"/>
        </w:r>
        <w:r w:rsidR="00012319">
          <w:rPr>
            <w:noProof/>
            <w:webHidden/>
          </w:rPr>
          <w:t>7</w:t>
        </w:r>
        <w:r w:rsidR="00012319">
          <w:rPr>
            <w:noProof/>
            <w:webHidden/>
          </w:rPr>
          <w:fldChar w:fldCharType="end"/>
        </w:r>
      </w:hyperlink>
    </w:p>
    <w:p w14:paraId="18C9DB87" w14:textId="30407A5C" w:rsidR="00012319" w:rsidRDefault="00226525">
      <w:pPr>
        <w:pStyle w:val="Spistreci1"/>
        <w:rPr>
          <w:rFonts w:asciiTheme="minorHAnsi" w:eastAsiaTheme="minorEastAsia" w:hAnsiTheme="minorHAnsi" w:cstheme="minorBidi"/>
          <w:b w:val="0"/>
          <w:bCs w:val="0"/>
          <w:noProof/>
          <w:sz w:val="22"/>
          <w:szCs w:val="22"/>
        </w:rPr>
      </w:pPr>
      <w:hyperlink w:anchor="_Toc117635678" w:history="1">
        <w:r w:rsidR="00012319" w:rsidRPr="00407366">
          <w:rPr>
            <w:rStyle w:val="Hipercze"/>
            <w:noProof/>
          </w:rPr>
          <w:t>3.</w:t>
        </w:r>
        <w:r w:rsidR="00012319">
          <w:rPr>
            <w:rFonts w:asciiTheme="minorHAnsi" w:eastAsiaTheme="minorEastAsia" w:hAnsiTheme="minorHAnsi" w:cstheme="minorBidi"/>
            <w:b w:val="0"/>
            <w:bCs w:val="0"/>
            <w:noProof/>
            <w:sz w:val="22"/>
            <w:szCs w:val="22"/>
          </w:rPr>
          <w:tab/>
        </w:r>
        <w:r w:rsidR="00012319" w:rsidRPr="00407366">
          <w:rPr>
            <w:rStyle w:val="Hipercze"/>
            <w:noProof/>
          </w:rPr>
          <w:t>Specyfikacja komunikatów</w:t>
        </w:r>
        <w:r w:rsidR="00012319">
          <w:rPr>
            <w:noProof/>
            <w:webHidden/>
          </w:rPr>
          <w:tab/>
        </w:r>
        <w:r w:rsidR="00012319">
          <w:rPr>
            <w:noProof/>
            <w:webHidden/>
          </w:rPr>
          <w:fldChar w:fldCharType="begin"/>
        </w:r>
        <w:r w:rsidR="00012319">
          <w:rPr>
            <w:noProof/>
            <w:webHidden/>
          </w:rPr>
          <w:instrText xml:space="preserve"> PAGEREF _Toc117635678 \h </w:instrText>
        </w:r>
        <w:r w:rsidR="00012319">
          <w:rPr>
            <w:noProof/>
            <w:webHidden/>
          </w:rPr>
        </w:r>
        <w:r w:rsidR="00012319">
          <w:rPr>
            <w:noProof/>
            <w:webHidden/>
          </w:rPr>
          <w:fldChar w:fldCharType="separate"/>
        </w:r>
        <w:r w:rsidR="00012319">
          <w:rPr>
            <w:noProof/>
            <w:webHidden/>
          </w:rPr>
          <w:t>8</w:t>
        </w:r>
        <w:r w:rsidR="00012319">
          <w:rPr>
            <w:noProof/>
            <w:webHidden/>
          </w:rPr>
          <w:fldChar w:fldCharType="end"/>
        </w:r>
      </w:hyperlink>
    </w:p>
    <w:p w14:paraId="12F78697" w14:textId="545FD8E2" w:rsidR="00012319" w:rsidRDefault="00226525">
      <w:pPr>
        <w:pStyle w:val="Spistreci2"/>
        <w:rPr>
          <w:rFonts w:asciiTheme="minorHAnsi" w:eastAsiaTheme="minorEastAsia" w:hAnsiTheme="minorHAnsi" w:cstheme="minorBidi"/>
          <w:bCs w:val="0"/>
          <w:noProof/>
          <w:sz w:val="22"/>
          <w:szCs w:val="22"/>
        </w:rPr>
      </w:pPr>
      <w:hyperlink w:anchor="_Toc117635679" w:history="1">
        <w:r w:rsidR="00012319" w:rsidRPr="00407366">
          <w:rPr>
            <w:rStyle w:val="Hipercze"/>
            <w:noProof/>
          </w:rPr>
          <w:t>3.1.</w:t>
        </w:r>
        <w:r w:rsidR="00012319">
          <w:rPr>
            <w:rFonts w:asciiTheme="minorHAnsi" w:eastAsiaTheme="minorEastAsia" w:hAnsiTheme="minorHAnsi" w:cstheme="minorBidi"/>
            <w:bCs w:val="0"/>
            <w:noProof/>
            <w:sz w:val="22"/>
            <w:szCs w:val="22"/>
          </w:rPr>
          <w:tab/>
        </w:r>
        <w:r w:rsidR="00012319" w:rsidRPr="00407366">
          <w:rPr>
            <w:rStyle w:val="Hipercze"/>
            <w:noProof/>
          </w:rPr>
          <w:t>Opis kolumn</w:t>
        </w:r>
        <w:r w:rsidR="00012319">
          <w:rPr>
            <w:noProof/>
            <w:webHidden/>
          </w:rPr>
          <w:tab/>
        </w:r>
        <w:r w:rsidR="00012319">
          <w:rPr>
            <w:noProof/>
            <w:webHidden/>
          </w:rPr>
          <w:fldChar w:fldCharType="begin"/>
        </w:r>
        <w:r w:rsidR="00012319">
          <w:rPr>
            <w:noProof/>
            <w:webHidden/>
          </w:rPr>
          <w:instrText xml:space="preserve"> PAGEREF _Toc117635679 \h </w:instrText>
        </w:r>
        <w:r w:rsidR="00012319">
          <w:rPr>
            <w:noProof/>
            <w:webHidden/>
          </w:rPr>
        </w:r>
        <w:r w:rsidR="00012319">
          <w:rPr>
            <w:noProof/>
            <w:webHidden/>
          </w:rPr>
          <w:fldChar w:fldCharType="separate"/>
        </w:r>
        <w:r w:rsidR="00012319">
          <w:rPr>
            <w:noProof/>
            <w:webHidden/>
          </w:rPr>
          <w:t>8</w:t>
        </w:r>
        <w:r w:rsidR="00012319">
          <w:rPr>
            <w:noProof/>
            <w:webHidden/>
          </w:rPr>
          <w:fldChar w:fldCharType="end"/>
        </w:r>
      </w:hyperlink>
    </w:p>
    <w:p w14:paraId="3CF2F957" w14:textId="43303D53" w:rsidR="00012319" w:rsidRDefault="00226525">
      <w:pPr>
        <w:pStyle w:val="Spistreci2"/>
        <w:rPr>
          <w:rFonts w:asciiTheme="minorHAnsi" w:eastAsiaTheme="minorEastAsia" w:hAnsiTheme="minorHAnsi" w:cstheme="minorBidi"/>
          <w:bCs w:val="0"/>
          <w:noProof/>
          <w:sz w:val="22"/>
          <w:szCs w:val="22"/>
        </w:rPr>
      </w:pPr>
      <w:hyperlink w:anchor="_Toc117635680" w:history="1">
        <w:r w:rsidR="00012319" w:rsidRPr="00407366">
          <w:rPr>
            <w:rStyle w:val="Hipercze"/>
            <w:noProof/>
          </w:rPr>
          <w:t>3.2.</w:t>
        </w:r>
        <w:r w:rsidR="00012319">
          <w:rPr>
            <w:rFonts w:asciiTheme="minorHAnsi" w:eastAsiaTheme="minorEastAsia" w:hAnsiTheme="minorHAnsi" w:cstheme="minorBidi"/>
            <w:bCs w:val="0"/>
            <w:noProof/>
            <w:sz w:val="22"/>
            <w:szCs w:val="22"/>
          </w:rPr>
          <w:tab/>
        </w:r>
        <w:r w:rsidR="00012319" w:rsidRPr="00407366">
          <w:rPr>
            <w:rStyle w:val="Hipercze"/>
            <w:noProof/>
          </w:rPr>
          <w:t>Struktura kod urzędu celnego</w:t>
        </w:r>
        <w:r w:rsidR="00012319">
          <w:rPr>
            <w:noProof/>
            <w:webHidden/>
          </w:rPr>
          <w:tab/>
        </w:r>
        <w:r w:rsidR="00012319">
          <w:rPr>
            <w:noProof/>
            <w:webHidden/>
          </w:rPr>
          <w:fldChar w:fldCharType="begin"/>
        </w:r>
        <w:r w:rsidR="00012319">
          <w:rPr>
            <w:noProof/>
            <w:webHidden/>
          </w:rPr>
          <w:instrText xml:space="preserve"> PAGEREF _Toc117635680 \h </w:instrText>
        </w:r>
        <w:r w:rsidR="00012319">
          <w:rPr>
            <w:noProof/>
            <w:webHidden/>
          </w:rPr>
        </w:r>
        <w:r w:rsidR="00012319">
          <w:rPr>
            <w:noProof/>
            <w:webHidden/>
          </w:rPr>
          <w:fldChar w:fldCharType="separate"/>
        </w:r>
        <w:r w:rsidR="00012319">
          <w:rPr>
            <w:noProof/>
            <w:webHidden/>
          </w:rPr>
          <w:t>10</w:t>
        </w:r>
        <w:r w:rsidR="00012319">
          <w:rPr>
            <w:noProof/>
            <w:webHidden/>
          </w:rPr>
          <w:fldChar w:fldCharType="end"/>
        </w:r>
      </w:hyperlink>
    </w:p>
    <w:p w14:paraId="50545812" w14:textId="7EF272C2" w:rsidR="00012319" w:rsidRDefault="00226525">
      <w:pPr>
        <w:pStyle w:val="Spistreci2"/>
        <w:rPr>
          <w:rFonts w:asciiTheme="minorHAnsi" w:eastAsiaTheme="minorEastAsia" w:hAnsiTheme="minorHAnsi" w:cstheme="minorBidi"/>
          <w:bCs w:val="0"/>
          <w:noProof/>
          <w:sz w:val="22"/>
          <w:szCs w:val="22"/>
        </w:rPr>
      </w:pPr>
      <w:hyperlink w:anchor="_Toc117635681" w:history="1">
        <w:r w:rsidR="00012319" w:rsidRPr="00407366">
          <w:rPr>
            <w:rStyle w:val="Hipercze"/>
            <w:noProof/>
          </w:rPr>
          <w:t>3.3.</w:t>
        </w:r>
        <w:r w:rsidR="00012319">
          <w:rPr>
            <w:rFonts w:asciiTheme="minorHAnsi" w:eastAsiaTheme="minorEastAsia" w:hAnsiTheme="minorHAnsi" w:cstheme="minorBidi"/>
            <w:bCs w:val="0"/>
            <w:noProof/>
            <w:sz w:val="22"/>
            <w:szCs w:val="22"/>
          </w:rPr>
          <w:tab/>
        </w:r>
        <w:r w:rsidR="00012319" w:rsidRPr="00407366">
          <w:rPr>
            <w:rStyle w:val="Hipercze"/>
            <w:noProof/>
          </w:rPr>
          <w:t>Struktura numeru akcyzowego podmiotu</w:t>
        </w:r>
        <w:r w:rsidR="00012319">
          <w:rPr>
            <w:noProof/>
            <w:webHidden/>
          </w:rPr>
          <w:tab/>
        </w:r>
        <w:r w:rsidR="00012319">
          <w:rPr>
            <w:noProof/>
            <w:webHidden/>
          </w:rPr>
          <w:fldChar w:fldCharType="begin"/>
        </w:r>
        <w:r w:rsidR="00012319">
          <w:rPr>
            <w:noProof/>
            <w:webHidden/>
          </w:rPr>
          <w:instrText xml:space="preserve"> PAGEREF _Toc117635681 \h </w:instrText>
        </w:r>
        <w:r w:rsidR="00012319">
          <w:rPr>
            <w:noProof/>
            <w:webHidden/>
          </w:rPr>
        </w:r>
        <w:r w:rsidR="00012319">
          <w:rPr>
            <w:noProof/>
            <w:webHidden/>
          </w:rPr>
          <w:fldChar w:fldCharType="separate"/>
        </w:r>
        <w:r w:rsidR="00012319">
          <w:rPr>
            <w:noProof/>
            <w:webHidden/>
          </w:rPr>
          <w:t>10</w:t>
        </w:r>
        <w:r w:rsidR="00012319">
          <w:rPr>
            <w:noProof/>
            <w:webHidden/>
          </w:rPr>
          <w:fldChar w:fldCharType="end"/>
        </w:r>
      </w:hyperlink>
    </w:p>
    <w:p w14:paraId="4EC37FBB" w14:textId="0FD79C5E" w:rsidR="00012319" w:rsidRDefault="00226525">
      <w:pPr>
        <w:pStyle w:val="Spistreci2"/>
        <w:rPr>
          <w:rFonts w:asciiTheme="minorHAnsi" w:eastAsiaTheme="minorEastAsia" w:hAnsiTheme="minorHAnsi" w:cstheme="minorBidi"/>
          <w:bCs w:val="0"/>
          <w:noProof/>
          <w:sz w:val="22"/>
          <w:szCs w:val="22"/>
        </w:rPr>
      </w:pPr>
      <w:hyperlink w:anchor="_Toc117635682" w:history="1">
        <w:r w:rsidR="00012319" w:rsidRPr="00407366">
          <w:rPr>
            <w:rStyle w:val="Hipercze"/>
            <w:noProof/>
          </w:rPr>
          <w:t>3.4.</w:t>
        </w:r>
        <w:r w:rsidR="00012319">
          <w:rPr>
            <w:rFonts w:asciiTheme="minorHAnsi" w:eastAsiaTheme="minorEastAsia" w:hAnsiTheme="minorHAnsi" w:cstheme="minorBidi"/>
            <w:bCs w:val="0"/>
            <w:noProof/>
            <w:sz w:val="22"/>
            <w:szCs w:val="22"/>
          </w:rPr>
          <w:tab/>
        </w:r>
        <w:r w:rsidR="00012319" w:rsidRPr="00407366">
          <w:rPr>
            <w:rStyle w:val="Hipercze"/>
            <w:noProof/>
          </w:rPr>
          <w:t>Struktura numeru LRN</w:t>
        </w:r>
        <w:r w:rsidR="00012319">
          <w:rPr>
            <w:noProof/>
            <w:webHidden/>
          </w:rPr>
          <w:tab/>
        </w:r>
        <w:r w:rsidR="00012319">
          <w:rPr>
            <w:noProof/>
            <w:webHidden/>
          </w:rPr>
          <w:fldChar w:fldCharType="begin"/>
        </w:r>
        <w:r w:rsidR="00012319">
          <w:rPr>
            <w:noProof/>
            <w:webHidden/>
          </w:rPr>
          <w:instrText xml:space="preserve"> PAGEREF _Toc117635682 \h </w:instrText>
        </w:r>
        <w:r w:rsidR="00012319">
          <w:rPr>
            <w:noProof/>
            <w:webHidden/>
          </w:rPr>
        </w:r>
        <w:r w:rsidR="00012319">
          <w:rPr>
            <w:noProof/>
            <w:webHidden/>
          </w:rPr>
          <w:fldChar w:fldCharType="separate"/>
        </w:r>
        <w:r w:rsidR="00012319">
          <w:rPr>
            <w:noProof/>
            <w:webHidden/>
          </w:rPr>
          <w:t>11</w:t>
        </w:r>
        <w:r w:rsidR="00012319">
          <w:rPr>
            <w:noProof/>
            <w:webHidden/>
          </w:rPr>
          <w:fldChar w:fldCharType="end"/>
        </w:r>
      </w:hyperlink>
    </w:p>
    <w:p w14:paraId="3D0816EE" w14:textId="00E06E4F" w:rsidR="00012319" w:rsidRDefault="00226525">
      <w:pPr>
        <w:pStyle w:val="Spistreci2"/>
        <w:rPr>
          <w:rFonts w:asciiTheme="minorHAnsi" w:eastAsiaTheme="minorEastAsia" w:hAnsiTheme="minorHAnsi" w:cstheme="minorBidi"/>
          <w:bCs w:val="0"/>
          <w:noProof/>
          <w:sz w:val="22"/>
          <w:szCs w:val="22"/>
        </w:rPr>
      </w:pPr>
      <w:hyperlink w:anchor="_Toc117635683" w:history="1">
        <w:r w:rsidR="00012319" w:rsidRPr="00407366">
          <w:rPr>
            <w:rStyle w:val="Hipercze"/>
            <w:noProof/>
          </w:rPr>
          <w:t>3.5.</w:t>
        </w:r>
        <w:r w:rsidR="00012319">
          <w:rPr>
            <w:rFonts w:asciiTheme="minorHAnsi" w:eastAsiaTheme="minorEastAsia" w:hAnsiTheme="minorHAnsi" w:cstheme="minorBidi"/>
            <w:bCs w:val="0"/>
            <w:noProof/>
            <w:sz w:val="22"/>
            <w:szCs w:val="22"/>
          </w:rPr>
          <w:tab/>
        </w:r>
        <w:r w:rsidR="00012319" w:rsidRPr="00407366">
          <w:rPr>
            <w:rStyle w:val="Hipercze"/>
            <w:noProof/>
          </w:rPr>
          <w:t>Struktura numeru ARC</w:t>
        </w:r>
        <w:r w:rsidR="00012319">
          <w:rPr>
            <w:noProof/>
            <w:webHidden/>
          </w:rPr>
          <w:tab/>
        </w:r>
        <w:r w:rsidR="00012319">
          <w:rPr>
            <w:noProof/>
            <w:webHidden/>
          </w:rPr>
          <w:fldChar w:fldCharType="begin"/>
        </w:r>
        <w:r w:rsidR="00012319">
          <w:rPr>
            <w:noProof/>
            <w:webHidden/>
          </w:rPr>
          <w:instrText xml:space="preserve"> PAGEREF _Toc117635683 \h </w:instrText>
        </w:r>
        <w:r w:rsidR="00012319">
          <w:rPr>
            <w:noProof/>
            <w:webHidden/>
          </w:rPr>
        </w:r>
        <w:r w:rsidR="00012319">
          <w:rPr>
            <w:noProof/>
            <w:webHidden/>
          </w:rPr>
          <w:fldChar w:fldCharType="separate"/>
        </w:r>
        <w:r w:rsidR="00012319">
          <w:rPr>
            <w:noProof/>
            <w:webHidden/>
          </w:rPr>
          <w:t>11</w:t>
        </w:r>
        <w:r w:rsidR="00012319">
          <w:rPr>
            <w:noProof/>
            <w:webHidden/>
          </w:rPr>
          <w:fldChar w:fldCharType="end"/>
        </w:r>
      </w:hyperlink>
    </w:p>
    <w:p w14:paraId="7A6474CF" w14:textId="1C988F8F" w:rsidR="00012319" w:rsidRDefault="00226525">
      <w:pPr>
        <w:pStyle w:val="Spistreci2"/>
        <w:rPr>
          <w:rFonts w:asciiTheme="minorHAnsi" w:eastAsiaTheme="minorEastAsia" w:hAnsiTheme="minorHAnsi" w:cstheme="minorBidi"/>
          <w:bCs w:val="0"/>
          <w:noProof/>
          <w:sz w:val="22"/>
          <w:szCs w:val="22"/>
        </w:rPr>
      </w:pPr>
      <w:hyperlink w:anchor="_Toc117635684" w:history="1">
        <w:r w:rsidR="00012319" w:rsidRPr="00407366">
          <w:rPr>
            <w:rStyle w:val="Hipercze"/>
            <w:noProof/>
          </w:rPr>
          <w:t>3.6.</w:t>
        </w:r>
        <w:r w:rsidR="00012319">
          <w:rPr>
            <w:rFonts w:asciiTheme="minorHAnsi" w:eastAsiaTheme="minorEastAsia" w:hAnsiTheme="minorHAnsi" w:cstheme="minorBidi"/>
            <w:bCs w:val="0"/>
            <w:noProof/>
            <w:sz w:val="22"/>
            <w:szCs w:val="22"/>
          </w:rPr>
          <w:tab/>
        </w:r>
        <w:r w:rsidR="00012319" w:rsidRPr="00407366">
          <w:rPr>
            <w:rStyle w:val="Hipercze"/>
            <w:noProof/>
          </w:rPr>
          <w:t>Struktura numeru GRN</w:t>
        </w:r>
        <w:r w:rsidR="00012319">
          <w:rPr>
            <w:noProof/>
            <w:webHidden/>
          </w:rPr>
          <w:tab/>
        </w:r>
        <w:r w:rsidR="00012319">
          <w:rPr>
            <w:noProof/>
            <w:webHidden/>
          </w:rPr>
          <w:fldChar w:fldCharType="begin"/>
        </w:r>
        <w:r w:rsidR="00012319">
          <w:rPr>
            <w:noProof/>
            <w:webHidden/>
          </w:rPr>
          <w:instrText xml:space="preserve"> PAGEREF _Toc117635684 \h </w:instrText>
        </w:r>
        <w:r w:rsidR="00012319">
          <w:rPr>
            <w:noProof/>
            <w:webHidden/>
          </w:rPr>
        </w:r>
        <w:r w:rsidR="00012319">
          <w:rPr>
            <w:noProof/>
            <w:webHidden/>
          </w:rPr>
          <w:fldChar w:fldCharType="separate"/>
        </w:r>
        <w:r w:rsidR="00012319">
          <w:rPr>
            <w:noProof/>
            <w:webHidden/>
          </w:rPr>
          <w:t>12</w:t>
        </w:r>
        <w:r w:rsidR="00012319">
          <w:rPr>
            <w:noProof/>
            <w:webHidden/>
          </w:rPr>
          <w:fldChar w:fldCharType="end"/>
        </w:r>
      </w:hyperlink>
    </w:p>
    <w:p w14:paraId="7AE22CEB" w14:textId="6046856C" w:rsidR="00012319" w:rsidRDefault="00226525">
      <w:pPr>
        <w:pStyle w:val="Spistreci2"/>
        <w:rPr>
          <w:rFonts w:asciiTheme="minorHAnsi" w:eastAsiaTheme="minorEastAsia" w:hAnsiTheme="minorHAnsi" w:cstheme="minorBidi"/>
          <w:bCs w:val="0"/>
          <w:noProof/>
          <w:sz w:val="22"/>
          <w:szCs w:val="22"/>
        </w:rPr>
      </w:pPr>
      <w:hyperlink w:anchor="_Toc117635685" w:history="1">
        <w:r w:rsidR="00012319" w:rsidRPr="00407366">
          <w:rPr>
            <w:rStyle w:val="Hipercze"/>
            <w:noProof/>
          </w:rPr>
          <w:t>3.7.</w:t>
        </w:r>
        <w:r w:rsidR="00012319">
          <w:rPr>
            <w:rFonts w:asciiTheme="minorHAnsi" w:eastAsiaTheme="minorEastAsia" w:hAnsiTheme="minorHAnsi" w:cstheme="minorBidi"/>
            <w:bCs w:val="0"/>
            <w:noProof/>
            <w:sz w:val="22"/>
            <w:szCs w:val="22"/>
          </w:rPr>
          <w:tab/>
        </w:r>
        <w:r w:rsidR="00012319" w:rsidRPr="00407366">
          <w:rPr>
            <w:rStyle w:val="Hipercze"/>
            <w:noProof/>
          </w:rPr>
          <w:t>Użycie zabezpieczenia/zwolnienia ze złożenia zabezpieczenia</w:t>
        </w:r>
        <w:r w:rsidR="00012319">
          <w:rPr>
            <w:noProof/>
            <w:webHidden/>
          </w:rPr>
          <w:tab/>
        </w:r>
        <w:r w:rsidR="00012319">
          <w:rPr>
            <w:noProof/>
            <w:webHidden/>
          </w:rPr>
          <w:fldChar w:fldCharType="begin"/>
        </w:r>
        <w:r w:rsidR="00012319">
          <w:rPr>
            <w:noProof/>
            <w:webHidden/>
          </w:rPr>
          <w:instrText xml:space="preserve"> PAGEREF _Toc117635685 \h </w:instrText>
        </w:r>
        <w:r w:rsidR="00012319">
          <w:rPr>
            <w:noProof/>
            <w:webHidden/>
          </w:rPr>
        </w:r>
        <w:r w:rsidR="00012319">
          <w:rPr>
            <w:noProof/>
            <w:webHidden/>
          </w:rPr>
          <w:fldChar w:fldCharType="separate"/>
        </w:r>
        <w:r w:rsidR="00012319">
          <w:rPr>
            <w:noProof/>
            <w:webHidden/>
          </w:rPr>
          <w:t>13</w:t>
        </w:r>
        <w:r w:rsidR="00012319">
          <w:rPr>
            <w:noProof/>
            <w:webHidden/>
          </w:rPr>
          <w:fldChar w:fldCharType="end"/>
        </w:r>
      </w:hyperlink>
    </w:p>
    <w:p w14:paraId="51E24029" w14:textId="32179EDA" w:rsidR="00012319" w:rsidRDefault="00226525">
      <w:pPr>
        <w:pStyle w:val="Spistreci2"/>
        <w:rPr>
          <w:rFonts w:asciiTheme="minorHAnsi" w:eastAsiaTheme="minorEastAsia" w:hAnsiTheme="minorHAnsi" w:cstheme="minorBidi"/>
          <w:bCs w:val="0"/>
          <w:noProof/>
          <w:sz w:val="22"/>
          <w:szCs w:val="22"/>
        </w:rPr>
      </w:pPr>
      <w:hyperlink w:anchor="_Toc117635686" w:history="1">
        <w:r w:rsidR="00012319" w:rsidRPr="00407366">
          <w:rPr>
            <w:rStyle w:val="Hipercze"/>
            <w:noProof/>
          </w:rPr>
          <w:t>3.8.</w:t>
        </w:r>
        <w:r w:rsidR="00012319">
          <w:rPr>
            <w:rFonts w:asciiTheme="minorHAnsi" w:eastAsiaTheme="minorEastAsia" w:hAnsiTheme="minorHAnsi" w:cstheme="minorBidi"/>
            <w:bCs w:val="0"/>
            <w:noProof/>
            <w:sz w:val="22"/>
            <w:szCs w:val="22"/>
          </w:rPr>
          <w:tab/>
        </w:r>
        <w:r w:rsidR="00012319" w:rsidRPr="00407366">
          <w:rPr>
            <w:rStyle w:val="Hipercze"/>
            <w:noProof/>
          </w:rPr>
          <w:t>Algorytm wyliczenia cyfry kontrolnej numerów ARC i GRN</w:t>
        </w:r>
        <w:r w:rsidR="00012319">
          <w:rPr>
            <w:noProof/>
            <w:webHidden/>
          </w:rPr>
          <w:tab/>
        </w:r>
        <w:r w:rsidR="00012319">
          <w:rPr>
            <w:noProof/>
            <w:webHidden/>
          </w:rPr>
          <w:fldChar w:fldCharType="begin"/>
        </w:r>
        <w:r w:rsidR="00012319">
          <w:rPr>
            <w:noProof/>
            <w:webHidden/>
          </w:rPr>
          <w:instrText xml:space="preserve"> PAGEREF _Toc117635686 \h </w:instrText>
        </w:r>
        <w:r w:rsidR="00012319">
          <w:rPr>
            <w:noProof/>
            <w:webHidden/>
          </w:rPr>
        </w:r>
        <w:r w:rsidR="00012319">
          <w:rPr>
            <w:noProof/>
            <w:webHidden/>
          </w:rPr>
          <w:fldChar w:fldCharType="separate"/>
        </w:r>
        <w:r w:rsidR="00012319">
          <w:rPr>
            <w:noProof/>
            <w:webHidden/>
          </w:rPr>
          <w:t>16</w:t>
        </w:r>
        <w:r w:rsidR="00012319">
          <w:rPr>
            <w:noProof/>
            <w:webHidden/>
          </w:rPr>
          <w:fldChar w:fldCharType="end"/>
        </w:r>
      </w:hyperlink>
    </w:p>
    <w:p w14:paraId="6FC44A6B" w14:textId="760D6D58" w:rsidR="00012319" w:rsidRDefault="00226525">
      <w:pPr>
        <w:pStyle w:val="Spistreci2"/>
        <w:rPr>
          <w:rFonts w:asciiTheme="minorHAnsi" w:eastAsiaTheme="minorEastAsia" w:hAnsiTheme="minorHAnsi" w:cstheme="minorBidi"/>
          <w:bCs w:val="0"/>
          <w:noProof/>
          <w:sz w:val="22"/>
          <w:szCs w:val="22"/>
        </w:rPr>
      </w:pPr>
      <w:hyperlink w:anchor="_Toc117635687" w:history="1">
        <w:r w:rsidR="00012319" w:rsidRPr="00407366">
          <w:rPr>
            <w:rStyle w:val="Hipercze"/>
            <w:noProof/>
          </w:rPr>
          <w:t>3.9.</w:t>
        </w:r>
        <w:r w:rsidR="00012319">
          <w:rPr>
            <w:rFonts w:asciiTheme="minorHAnsi" w:eastAsiaTheme="minorEastAsia" w:hAnsiTheme="minorHAnsi" w:cstheme="minorBidi"/>
            <w:bCs w:val="0"/>
            <w:noProof/>
            <w:sz w:val="22"/>
            <w:szCs w:val="22"/>
          </w:rPr>
          <w:tab/>
        </w:r>
        <w:r w:rsidR="00012319" w:rsidRPr="00407366">
          <w:rPr>
            <w:rStyle w:val="Hipercze"/>
            <w:noProof/>
          </w:rPr>
          <w:t>Lista komunikatów</w:t>
        </w:r>
        <w:r w:rsidR="00012319">
          <w:rPr>
            <w:noProof/>
            <w:webHidden/>
          </w:rPr>
          <w:tab/>
        </w:r>
        <w:r w:rsidR="00012319">
          <w:rPr>
            <w:noProof/>
            <w:webHidden/>
          </w:rPr>
          <w:fldChar w:fldCharType="begin"/>
        </w:r>
        <w:r w:rsidR="00012319">
          <w:rPr>
            <w:noProof/>
            <w:webHidden/>
          </w:rPr>
          <w:instrText xml:space="preserve"> PAGEREF _Toc117635687 \h </w:instrText>
        </w:r>
        <w:r w:rsidR="00012319">
          <w:rPr>
            <w:noProof/>
            <w:webHidden/>
          </w:rPr>
        </w:r>
        <w:r w:rsidR="00012319">
          <w:rPr>
            <w:noProof/>
            <w:webHidden/>
          </w:rPr>
          <w:fldChar w:fldCharType="separate"/>
        </w:r>
        <w:r w:rsidR="00012319">
          <w:rPr>
            <w:noProof/>
            <w:webHidden/>
          </w:rPr>
          <w:t>18</w:t>
        </w:r>
        <w:r w:rsidR="00012319">
          <w:rPr>
            <w:noProof/>
            <w:webHidden/>
          </w:rPr>
          <w:fldChar w:fldCharType="end"/>
        </w:r>
      </w:hyperlink>
    </w:p>
    <w:p w14:paraId="5867EFCB" w14:textId="2F6DDBE5" w:rsidR="00012319" w:rsidRDefault="00226525">
      <w:pPr>
        <w:pStyle w:val="Spistreci2"/>
        <w:rPr>
          <w:rFonts w:asciiTheme="minorHAnsi" w:eastAsiaTheme="minorEastAsia" w:hAnsiTheme="minorHAnsi" w:cstheme="minorBidi"/>
          <w:bCs w:val="0"/>
          <w:noProof/>
          <w:sz w:val="22"/>
          <w:szCs w:val="22"/>
        </w:rPr>
      </w:pPr>
      <w:hyperlink w:anchor="_Toc117635688" w:history="1">
        <w:r w:rsidR="00012319" w:rsidRPr="00407366">
          <w:rPr>
            <w:rStyle w:val="Hipercze"/>
            <w:noProof/>
          </w:rPr>
          <w:t>3.10.</w:t>
        </w:r>
        <w:r w:rsidR="00012319">
          <w:rPr>
            <w:rFonts w:asciiTheme="minorHAnsi" w:eastAsiaTheme="minorEastAsia" w:hAnsiTheme="minorHAnsi" w:cstheme="minorBidi"/>
            <w:bCs w:val="0"/>
            <w:noProof/>
            <w:sz w:val="22"/>
            <w:szCs w:val="22"/>
          </w:rPr>
          <w:tab/>
        </w:r>
        <w:r w:rsidR="00012319" w:rsidRPr="00407366">
          <w:rPr>
            <w:rStyle w:val="Hipercze"/>
            <w:noProof/>
          </w:rPr>
          <w:t>Standardowy nagłówek komunikatu</w:t>
        </w:r>
        <w:r w:rsidR="00012319">
          <w:rPr>
            <w:noProof/>
            <w:webHidden/>
          </w:rPr>
          <w:tab/>
        </w:r>
        <w:r w:rsidR="00012319">
          <w:rPr>
            <w:noProof/>
            <w:webHidden/>
          </w:rPr>
          <w:fldChar w:fldCharType="begin"/>
        </w:r>
        <w:r w:rsidR="00012319">
          <w:rPr>
            <w:noProof/>
            <w:webHidden/>
          </w:rPr>
          <w:instrText xml:space="preserve"> PAGEREF _Toc117635688 \h </w:instrText>
        </w:r>
        <w:r w:rsidR="00012319">
          <w:rPr>
            <w:noProof/>
            <w:webHidden/>
          </w:rPr>
        </w:r>
        <w:r w:rsidR="00012319">
          <w:rPr>
            <w:noProof/>
            <w:webHidden/>
          </w:rPr>
          <w:fldChar w:fldCharType="separate"/>
        </w:r>
        <w:r w:rsidR="00012319">
          <w:rPr>
            <w:noProof/>
            <w:webHidden/>
          </w:rPr>
          <w:t>19</w:t>
        </w:r>
        <w:r w:rsidR="00012319">
          <w:rPr>
            <w:noProof/>
            <w:webHidden/>
          </w:rPr>
          <w:fldChar w:fldCharType="end"/>
        </w:r>
      </w:hyperlink>
    </w:p>
    <w:p w14:paraId="26672194" w14:textId="008039DF" w:rsidR="00012319" w:rsidRDefault="00226525">
      <w:pPr>
        <w:pStyle w:val="Spistreci2"/>
        <w:rPr>
          <w:rFonts w:asciiTheme="minorHAnsi" w:eastAsiaTheme="minorEastAsia" w:hAnsiTheme="minorHAnsi" w:cstheme="minorBidi"/>
          <w:bCs w:val="0"/>
          <w:noProof/>
          <w:sz w:val="22"/>
          <w:szCs w:val="22"/>
        </w:rPr>
      </w:pPr>
      <w:hyperlink w:anchor="_Toc117635689" w:history="1">
        <w:r w:rsidR="00012319" w:rsidRPr="00407366">
          <w:rPr>
            <w:rStyle w:val="Hipercze"/>
            <w:noProof/>
          </w:rPr>
          <w:t>3.11.</w:t>
        </w:r>
        <w:r w:rsidR="00012319">
          <w:rPr>
            <w:rFonts w:asciiTheme="minorHAnsi" w:eastAsiaTheme="minorEastAsia" w:hAnsiTheme="minorHAnsi" w:cstheme="minorBidi"/>
            <w:bCs w:val="0"/>
            <w:noProof/>
            <w:sz w:val="22"/>
            <w:szCs w:val="22"/>
          </w:rPr>
          <w:tab/>
        </w:r>
        <w:r w:rsidR="00012319" w:rsidRPr="00407366">
          <w:rPr>
            <w:rStyle w:val="Hipercze"/>
            <w:noProof/>
          </w:rPr>
          <w:t>PL000 – Komunikat testowy</w:t>
        </w:r>
        <w:r w:rsidR="00012319">
          <w:rPr>
            <w:noProof/>
            <w:webHidden/>
          </w:rPr>
          <w:tab/>
        </w:r>
        <w:r w:rsidR="00012319">
          <w:rPr>
            <w:noProof/>
            <w:webHidden/>
          </w:rPr>
          <w:fldChar w:fldCharType="begin"/>
        </w:r>
        <w:r w:rsidR="00012319">
          <w:rPr>
            <w:noProof/>
            <w:webHidden/>
          </w:rPr>
          <w:instrText xml:space="preserve"> PAGEREF _Toc117635689 \h </w:instrText>
        </w:r>
        <w:r w:rsidR="00012319">
          <w:rPr>
            <w:noProof/>
            <w:webHidden/>
          </w:rPr>
        </w:r>
        <w:r w:rsidR="00012319">
          <w:rPr>
            <w:noProof/>
            <w:webHidden/>
          </w:rPr>
          <w:fldChar w:fldCharType="separate"/>
        </w:r>
        <w:r w:rsidR="00012319">
          <w:rPr>
            <w:noProof/>
            <w:webHidden/>
          </w:rPr>
          <w:t>21</w:t>
        </w:r>
        <w:r w:rsidR="00012319">
          <w:rPr>
            <w:noProof/>
            <w:webHidden/>
          </w:rPr>
          <w:fldChar w:fldCharType="end"/>
        </w:r>
      </w:hyperlink>
    </w:p>
    <w:p w14:paraId="5D7FF4A5" w14:textId="5BF63782" w:rsidR="00012319" w:rsidRDefault="00226525">
      <w:pPr>
        <w:pStyle w:val="Spistreci2"/>
        <w:rPr>
          <w:rFonts w:asciiTheme="minorHAnsi" w:eastAsiaTheme="minorEastAsia" w:hAnsiTheme="minorHAnsi" w:cstheme="minorBidi"/>
          <w:bCs w:val="0"/>
          <w:noProof/>
          <w:sz w:val="22"/>
          <w:szCs w:val="22"/>
        </w:rPr>
      </w:pPr>
      <w:hyperlink w:anchor="_Toc117635690" w:history="1">
        <w:r w:rsidR="00012319" w:rsidRPr="00407366">
          <w:rPr>
            <w:rStyle w:val="Hipercze"/>
            <w:noProof/>
          </w:rPr>
          <w:t>3.12.</w:t>
        </w:r>
        <w:r w:rsidR="00012319">
          <w:rPr>
            <w:rFonts w:asciiTheme="minorHAnsi" w:eastAsiaTheme="minorEastAsia" w:hAnsiTheme="minorHAnsi" w:cstheme="minorBidi"/>
            <w:bCs w:val="0"/>
            <w:noProof/>
            <w:sz w:val="22"/>
            <w:szCs w:val="22"/>
          </w:rPr>
          <w:tab/>
        </w:r>
        <w:r w:rsidR="00012319" w:rsidRPr="00407366">
          <w:rPr>
            <w:rStyle w:val="Hipercze"/>
            <w:noProof/>
          </w:rPr>
          <w:t>PL704 –  Komunikat informujący o błędach walidacji np. przy raporcie odbioru.</w:t>
        </w:r>
        <w:r w:rsidR="00012319">
          <w:rPr>
            <w:noProof/>
            <w:webHidden/>
          </w:rPr>
          <w:tab/>
        </w:r>
        <w:r w:rsidR="00012319">
          <w:rPr>
            <w:noProof/>
            <w:webHidden/>
          </w:rPr>
          <w:fldChar w:fldCharType="begin"/>
        </w:r>
        <w:r w:rsidR="00012319">
          <w:rPr>
            <w:noProof/>
            <w:webHidden/>
          </w:rPr>
          <w:instrText xml:space="preserve"> PAGEREF _Toc117635690 \h </w:instrText>
        </w:r>
        <w:r w:rsidR="00012319">
          <w:rPr>
            <w:noProof/>
            <w:webHidden/>
          </w:rPr>
        </w:r>
        <w:r w:rsidR="00012319">
          <w:rPr>
            <w:noProof/>
            <w:webHidden/>
          </w:rPr>
          <w:fldChar w:fldCharType="separate"/>
        </w:r>
        <w:r w:rsidR="00012319">
          <w:rPr>
            <w:noProof/>
            <w:webHidden/>
          </w:rPr>
          <w:t>21</w:t>
        </w:r>
        <w:r w:rsidR="00012319">
          <w:rPr>
            <w:noProof/>
            <w:webHidden/>
          </w:rPr>
          <w:fldChar w:fldCharType="end"/>
        </w:r>
      </w:hyperlink>
    </w:p>
    <w:p w14:paraId="10D93B88" w14:textId="613AE5C8" w:rsidR="00012319" w:rsidRDefault="00226525">
      <w:pPr>
        <w:pStyle w:val="Spistreci2"/>
        <w:rPr>
          <w:rFonts w:asciiTheme="minorHAnsi" w:eastAsiaTheme="minorEastAsia" w:hAnsiTheme="minorHAnsi" w:cstheme="minorBidi"/>
          <w:bCs w:val="0"/>
          <w:noProof/>
          <w:sz w:val="22"/>
          <w:szCs w:val="22"/>
        </w:rPr>
      </w:pPr>
      <w:hyperlink w:anchor="_Toc117635691" w:history="1">
        <w:r w:rsidR="00012319" w:rsidRPr="00407366">
          <w:rPr>
            <w:rStyle w:val="Hipercze"/>
            <w:noProof/>
          </w:rPr>
          <w:t>3.13.</w:t>
        </w:r>
        <w:r w:rsidR="00012319">
          <w:rPr>
            <w:rFonts w:asciiTheme="minorHAnsi" w:eastAsiaTheme="minorEastAsia" w:hAnsiTheme="minorHAnsi" w:cstheme="minorBidi"/>
            <w:bCs w:val="0"/>
            <w:noProof/>
            <w:sz w:val="22"/>
            <w:szCs w:val="22"/>
          </w:rPr>
          <w:tab/>
        </w:r>
        <w:r w:rsidR="00012319" w:rsidRPr="00407366">
          <w:rPr>
            <w:rStyle w:val="Hipercze"/>
            <w:noProof/>
          </w:rPr>
          <w:t>PL705 – Prośba o wartości słowników</w:t>
        </w:r>
        <w:r w:rsidR="00012319">
          <w:rPr>
            <w:noProof/>
            <w:webHidden/>
          </w:rPr>
          <w:tab/>
        </w:r>
        <w:r w:rsidR="00012319">
          <w:rPr>
            <w:noProof/>
            <w:webHidden/>
          </w:rPr>
          <w:fldChar w:fldCharType="begin"/>
        </w:r>
        <w:r w:rsidR="00012319">
          <w:rPr>
            <w:noProof/>
            <w:webHidden/>
          </w:rPr>
          <w:instrText xml:space="preserve"> PAGEREF _Toc117635691 \h </w:instrText>
        </w:r>
        <w:r w:rsidR="00012319">
          <w:rPr>
            <w:noProof/>
            <w:webHidden/>
          </w:rPr>
        </w:r>
        <w:r w:rsidR="00012319">
          <w:rPr>
            <w:noProof/>
            <w:webHidden/>
          </w:rPr>
          <w:fldChar w:fldCharType="separate"/>
        </w:r>
        <w:r w:rsidR="00012319">
          <w:rPr>
            <w:noProof/>
            <w:webHidden/>
          </w:rPr>
          <w:t>24</w:t>
        </w:r>
        <w:r w:rsidR="00012319">
          <w:rPr>
            <w:noProof/>
            <w:webHidden/>
          </w:rPr>
          <w:fldChar w:fldCharType="end"/>
        </w:r>
      </w:hyperlink>
    </w:p>
    <w:p w14:paraId="78CD7EDC" w14:textId="527B96B1" w:rsidR="00012319" w:rsidRDefault="00226525">
      <w:pPr>
        <w:pStyle w:val="Spistreci2"/>
        <w:rPr>
          <w:rFonts w:asciiTheme="minorHAnsi" w:eastAsiaTheme="minorEastAsia" w:hAnsiTheme="minorHAnsi" w:cstheme="minorBidi"/>
          <w:bCs w:val="0"/>
          <w:noProof/>
          <w:sz w:val="22"/>
          <w:szCs w:val="22"/>
        </w:rPr>
      </w:pPr>
      <w:hyperlink w:anchor="_Toc117635692" w:history="1">
        <w:r w:rsidR="00012319" w:rsidRPr="00407366">
          <w:rPr>
            <w:rStyle w:val="Hipercze"/>
            <w:noProof/>
          </w:rPr>
          <w:t>3.14.</w:t>
        </w:r>
        <w:r w:rsidR="00012319">
          <w:rPr>
            <w:rFonts w:asciiTheme="minorHAnsi" w:eastAsiaTheme="minorEastAsia" w:hAnsiTheme="minorHAnsi" w:cstheme="minorBidi"/>
            <w:bCs w:val="0"/>
            <w:noProof/>
            <w:sz w:val="22"/>
            <w:szCs w:val="22"/>
          </w:rPr>
          <w:tab/>
        </w:r>
        <w:r w:rsidR="00012319" w:rsidRPr="00407366">
          <w:rPr>
            <w:rStyle w:val="Hipercze"/>
            <w:noProof/>
          </w:rPr>
          <w:t>PL716 – Powiadomienie o kontroli</w:t>
        </w:r>
        <w:r w:rsidR="00012319">
          <w:rPr>
            <w:noProof/>
            <w:webHidden/>
          </w:rPr>
          <w:tab/>
        </w:r>
        <w:r w:rsidR="00012319">
          <w:rPr>
            <w:noProof/>
            <w:webHidden/>
          </w:rPr>
          <w:fldChar w:fldCharType="begin"/>
        </w:r>
        <w:r w:rsidR="00012319">
          <w:rPr>
            <w:noProof/>
            <w:webHidden/>
          </w:rPr>
          <w:instrText xml:space="preserve"> PAGEREF _Toc117635692 \h </w:instrText>
        </w:r>
        <w:r w:rsidR="00012319">
          <w:rPr>
            <w:noProof/>
            <w:webHidden/>
          </w:rPr>
        </w:r>
        <w:r w:rsidR="00012319">
          <w:rPr>
            <w:noProof/>
            <w:webHidden/>
          </w:rPr>
          <w:fldChar w:fldCharType="separate"/>
        </w:r>
        <w:r w:rsidR="00012319">
          <w:rPr>
            <w:noProof/>
            <w:webHidden/>
          </w:rPr>
          <w:t>25</w:t>
        </w:r>
        <w:r w:rsidR="00012319">
          <w:rPr>
            <w:noProof/>
            <w:webHidden/>
          </w:rPr>
          <w:fldChar w:fldCharType="end"/>
        </w:r>
      </w:hyperlink>
    </w:p>
    <w:p w14:paraId="7E88AF6F" w14:textId="242770D7" w:rsidR="00012319" w:rsidRDefault="00226525">
      <w:pPr>
        <w:pStyle w:val="Spistreci2"/>
        <w:rPr>
          <w:rFonts w:asciiTheme="minorHAnsi" w:eastAsiaTheme="minorEastAsia" w:hAnsiTheme="minorHAnsi" w:cstheme="minorBidi"/>
          <w:bCs w:val="0"/>
          <w:noProof/>
          <w:sz w:val="22"/>
          <w:szCs w:val="22"/>
        </w:rPr>
      </w:pPr>
      <w:hyperlink w:anchor="_Toc117635693" w:history="1">
        <w:r w:rsidR="00012319" w:rsidRPr="00407366">
          <w:rPr>
            <w:rStyle w:val="Hipercze"/>
            <w:noProof/>
          </w:rPr>
          <w:t>3.15.</w:t>
        </w:r>
        <w:r w:rsidR="00012319">
          <w:rPr>
            <w:rFonts w:asciiTheme="minorHAnsi" w:eastAsiaTheme="minorEastAsia" w:hAnsiTheme="minorHAnsi" w:cstheme="minorBidi"/>
            <w:bCs w:val="0"/>
            <w:noProof/>
            <w:sz w:val="22"/>
            <w:szCs w:val="22"/>
          </w:rPr>
          <w:tab/>
        </w:r>
        <w:r w:rsidR="00012319" w:rsidRPr="00407366">
          <w:rPr>
            <w:rStyle w:val="Hipercze"/>
            <w:noProof/>
          </w:rPr>
          <w:t>PL733 – Wartości słowników</w:t>
        </w:r>
        <w:r w:rsidR="00012319">
          <w:rPr>
            <w:noProof/>
            <w:webHidden/>
          </w:rPr>
          <w:tab/>
        </w:r>
        <w:r w:rsidR="00012319">
          <w:rPr>
            <w:noProof/>
            <w:webHidden/>
          </w:rPr>
          <w:fldChar w:fldCharType="begin"/>
        </w:r>
        <w:r w:rsidR="00012319">
          <w:rPr>
            <w:noProof/>
            <w:webHidden/>
          </w:rPr>
          <w:instrText xml:space="preserve"> PAGEREF _Toc117635693 \h </w:instrText>
        </w:r>
        <w:r w:rsidR="00012319">
          <w:rPr>
            <w:noProof/>
            <w:webHidden/>
          </w:rPr>
        </w:r>
        <w:r w:rsidR="00012319">
          <w:rPr>
            <w:noProof/>
            <w:webHidden/>
          </w:rPr>
          <w:fldChar w:fldCharType="separate"/>
        </w:r>
        <w:r w:rsidR="00012319">
          <w:rPr>
            <w:noProof/>
            <w:webHidden/>
          </w:rPr>
          <w:t>27</w:t>
        </w:r>
        <w:r w:rsidR="00012319">
          <w:rPr>
            <w:noProof/>
            <w:webHidden/>
          </w:rPr>
          <w:fldChar w:fldCharType="end"/>
        </w:r>
      </w:hyperlink>
    </w:p>
    <w:p w14:paraId="5CBF3CB8" w14:textId="6C57164D" w:rsidR="00012319" w:rsidRDefault="00226525">
      <w:pPr>
        <w:pStyle w:val="Spistreci2"/>
        <w:rPr>
          <w:rFonts w:asciiTheme="minorHAnsi" w:eastAsiaTheme="minorEastAsia" w:hAnsiTheme="minorHAnsi" w:cstheme="minorBidi"/>
          <w:bCs w:val="0"/>
          <w:noProof/>
          <w:sz w:val="22"/>
          <w:szCs w:val="22"/>
        </w:rPr>
      </w:pPr>
      <w:hyperlink w:anchor="_Toc117635694" w:history="1">
        <w:r w:rsidR="00012319" w:rsidRPr="00407366">
          <w:rPr>
            <w:rStyle w:val="Hipercze"/>
            <w:noProof/>
          </w:rPr>
          <w:t>3.16.</w:t>
        </w:r>
        <w:r w:rsidR="00012319">
          <w:rPr>
            <w:rFonts w:asciiTheme="minorHAnsi" w:eastAsiaTheme="minorEastAsia" w:hAnsiTheme="minorHAnsi" w:cstheme="minorBidi"/>
            <w:bCs w:val="0"/>
            <w:noProof/>
            <w:sz w:val="22"/>
            <w:szCs w:val="22"/>
          </w:rPr>
          <w:tab/>
        </w:r>
        <w:r w:rsidR="00012319" w:rsidRPr="00407366">
          <w:rPr>
            <w:rStyle w:val="Hipercze"/>
            <w:noProof/>
          </w:rPr>
          <w:t>IE801 – Dokument e-SAD</w:t>
        </w:r>
        <w:r w:rsidR="00012319">
          <w:rPr>
            <w:noProof/>
            <w:webHidden/>
          </w:rPr>
          <w:tab/>
        </w:r>
        <w:r w:rsidR="00012319">
          <w:rPr>
            <w:noProof/>
            <w:webHidden/>
          </w:rPr>
          <w:fldChar w:fldCharType="begin"/>
        </w:r>
        <w:r w:rsidR="00012319">
          <w:rPr>
            <w:noProof/>
            <w:webHidden/>
          </w:rPr>
          <w:instrText xml:space="preserve"> PAGEREF _Toc117635694 \h </w:instrText>
        </w:r>
        <w:r w:rsidR="00012319">
          <w:rPr>
            <w:noProof/>
            <w:webHidden/>
          </w:rPr>
        </w:r>
        <w:r w:rsidR="00012319">
          <w:rPr>
            <w:noProof/>
            <w:webHidden/>
          </w:rPr>
          <w:fldChar w:fldCharType="separate"/>
        </w:r>
        <w:r w:rsidR="00012319">
          <w:rPr>
            <w:noProof/>
            <w:webHidden/>
          </w:rPr>
          <w:t>36</w:t>
        </w:r>
        <w:r w:rsidR="00012319">
          <w:rPr>
            <w:noProof/>
            <w:webHidden/>
          </w:rPr>
          <w:fldChar w:fldCharType="end"/>
        </w:r>
      </w:hyperlink>
    </w:p>
    <w:p w14:paraId="2F894160" w14:textId="43A2D1DB" w:rsidR="00012319" w:rsidRDefault="00226525">
      <w:pPr>
        <w:pStyle w:val="Spistreci2"/>
        <w:rPr>
          <w:rFonts w:asciiTheme="minorHAnsi" w:eastAsiaTheme="minorEastAsia" w:hAnsiTheme="minorHAnsi" w:cstheme="minorBidi"/>
          <w:bCs w:val="0"/>
          <w:noProof/>
          <w:sz w:val="22"/>
          <w:szCs w:val="22"/>
        </w:rPr>
      </w:pPr>
      <w:hyperlink w:anchor="_Toc117635695" w:history="1">
        <w:r w:rsidR="00012319" w:rsidRPr="00407366">
          <w:rPr>
            <w:rStyle w:val="Hipercze"/>
            <w:noProof/>
            <w:lang w:eastAsia="en-GB"/>
          </w:rPr>
          <w:t>3.17.</w:t>
        </w:r>
        <w:r w:rsidR="00012319">
          <w:rPr>
            <w:rFonts w:asciiTheme="minorHAnsi" w:eastAsiaTheme="minorEastAsia" w:hAnsiTheme="minorHAnsi" w:cstheme="minorBidi"/>
            <w:bCs w:val="0"/>
            <w:noProof/>
            <w:sz w:val="22"/>
            <w:szCs w:val="22"/>
          </w:rPr>
          <w:tab/>
        </w:r>
        <w:r w:rsidR="00012319" w:rsidRPr="00407366">
          <w:rPr>
            <w:rStyle w:val="Hipercze"/>
            <w:noProof/>
            <w:lang w:eastAsia="en-GB"/>
          </w:rPr>
          <w:t xml:space="preserve">PL802 – </w:t>
        </w:r>
        <w:r w:rsidR="00012319" w:rsidRPr="00407366">
          <w:rPr>
            <w:rStyle w:val="Hipercze"/>
            <w:noProof/>
          </w:rPr>
          <w:t>Komunikat przypomnienia dla przemieszczeń akcyzowych</w:t>
        </w:r>
        <w:r w:rsidR="00012319">
          <w:rPr>
            <w:noProof/>
            <w:webHidden/>
          </w:rPr>
          <w:tab/>
        </w:r>
        <w:r w:rsidR="00012319">
          <w:rPr>
            <w:noProof/>
            <w:webHidden/>
          </w:rPr>
          <w:fldChar w:fldCharType="begin"/>
        </w:r>
        <w:r w:rsidR="00012319">
          <w:rPr>
            <w:noProof/>
            <w:webHidden/>
          </w:rPr>
          <w:instrText xml:space="preserve"> PAGEREF _Toc117635695 \h </w:instrText>
        </w:r>
        <w:r w:rsidR="00012319">
          <w:rPr>
            <w:noProof/>
            <w:webHidden/>
          </w:rPr>
        </w:r>
        <w:r w:rsidR="00012319">
          <w:rPr>
            <w:noProof/>
            <w:webHidden/>
          </w:rPr>
          <w:fldChar w:fldCharType="separate"/>
        </w:r>
        <w:r w:rsidR="00012319">
          <w:rPr>
            <w:noProof/>
            <w:webHidden/>
          </w:rPr>
          <w:t>71</w:t>
        </w:r>
        <w:r w:rsidR="00012319">
          <w:rPr>
            <w:noProof/>
            <w:webHidden/>
          </w:rPr>
          <w:fldChar w:fldCharType="end"/>
        </w:r>
      </w:hyperlink>
    </w:p>
    <w:p w14:paraId="3F9DD43F" w14:textId="78963D66" w:rsidR="00012319" w:rsidRDefault="00226525">
      <w:pPr>
        <w:pStyle w:val="Spistreci2"/>
        <w:rPr>
          <w:rFonts w:asciiTheme="minorHAnsi" w:eastAsiaTheme="minorEastAsia" w:hAnsiTheme="minorHAnsi" w:cstheme="minorBidi"/>
          <w:bCs w:val="0"/>
          <w:noProof/>
          <w:sz w:val="22"/>
          <w:szCs w:val="22"/>
        </w:rPr>
      </w:pPr>
      <w:hyperlink w:anchor="_Toc117635696" w:history="1">
        <w:r w:rsidR="00012319" w:rsidRPr="00407366">
          <w:rPr>
            <w:rStyle w:val="Hipercze"/>
            <w:noProof/>
            <w:lang w:eastAsia="en-GB"/>
          </w:rPr>
          <w:t>3.18.</w:t>
        </w:r>
        <w:r w:rsidR="00012319">
          <w:rPr>
            <w:rFonts w:asciiTheme="minorHAnsi" w:eastAsiaTheme="minorEastAsia" w:hAnsiTheme="minorHAnsi" w:cstheme="minorBidi"/>
            <w:bCs w:val="0"/>
            <w:noProof/>
            <w:sz w:val="22"/>
            <w:szCs w:val="22"/>
          </w:rPr>
          <w:tab/>
        </w:r>
        <w:r w:rsidR="00012319" w:rsidRPr="00407366">
          <w:rPr>
            <w:rStyle w:val="Hipercze"/>
            <w:noProof/>
          </w:rPr>
          <w:t>IE803 – Powiadomienie o zmianie miejsca przeznaczenia wysyłany do pierwotnego odbiorcy e-SAD / Powiadomienie o podziale</w:t>
        </w:r>
        <w:r w:rsidR="00012319">
          <w:rPr>
            <w:noProof/>
            <w:webHidden/>
          </w:rPr>
          <w:tab/>
        </w:r>
        <w:r w:rsidR="00012319">
          <w:rPr>
            <w:noProof/>
            <w:webHidden/>
          </w:rPr>
          <w:fldChar w:fldCharType="begin"/>
        </w:r>
        <w:r w:rsidR="00012319">
          <w:rPr>
            <w:noProof/>
            <w:webHidden/>
          </w:rPr>
          <w:instrText xml:space="preserve"> PAGEREF _Toc117635696 \h </w:instrText>
        </w:r>
        <w:r w:rsidR="00012319">
          <w:rPr>
            <w:noProof/>
            <w:webHidden/>
          </w:rPr>
        </w:r>
        <w:r w:rsidR="00012319">
          <w:rPr>
            <w:noProof/>
            <w:webHidden/>
          </w:rPr>
          <w:fldChar w:fldCharType="separate"/>
        </w:r>
        <w:r w:rsidR="00012319">
          <w:rPr>
            <w:noProof/>
            <w:webHidden/>
          </w:rPr>
          <w:t>73</w:t>
        </w:r>
        <w:r w:rsidR="00012319">
          <w:rPr>
            <w:noProof/>
            <w:webHidden/>
          </w:rPr>
          <w:fldChar w:fldCharType="end"/>
        </w:r>
      </w:hyperlink>
    </w:p>
    <w:p w14:paraId="24E43C98" w14:textId="08713F34" w:rsidR="00012319" w:rsidRDefault="00226525">
      <w:pPr>
        <w:pStyle w:val="Spistreci2"/>
        <w:rPr>
          <w:rFonts w:asciiTheme="minorHAnsi" w:eastAsiaTheme="minorEastAsia" w:hAnsiTheme="minorHAnsi" w:cstheme="minorBidi"/>
          <w:bCs w:val="0"/>
          <w:noProof/>
          <w:sz w:val="22"/>
          <w:szCs w:val="22"/>
        </w:rPr>
      </w:pPr>
      <w:hyperlink w:anchor="_Toc117635697" w:history="1">
        <w:r w:rsidR="00012319" w:rsidRPr="00407366">
          <w:rPr>
            <w:rStyle w:val="Hipercze"/>
            <w:noProof/>
            <w:lang w:eastAsia="en-GB"/>
          </w:rPr>
          <w:t>3.19.</w:t>
        </w:r>
        <w:r w:rsidR="00012319">
          <w:rPr>
            <w:rFonts w:asciiTheme="minorHAnsi" w:eastAsiaTheme="minorEastAsia" w:hAnsiTheme="minorHAnsi" w:cstheme="minorBidi"/>
            <w:bCs w:val="0"/>
            <w:noProof/>
            <w:sz w:val="22"/>
            <w:szCs w:val="22"/>
          </w:rPr>
          <w:tab/>
        </w:r>
        <w:r w:rsidR="00012319" w:rsidRPr="00407366">
          <w:rPr>
            <w:rStyle w:val="Hipercze"/>
            <w:noProof/>
            <w:lang w:eastAsia="en-GB"/>
          </w:rPr>
          <w:t>IE807 – Powiadomienie o przerwaniu przemieszczenia</w:t>
        </w:r>
        <w:r w:rsidR="00012319">
          <w:rPr>
            <w:noProof/>
            <w:webHidden/>
          </w:rPr>
          <w:tab/>
        </w:r>
        <w:r w:rsidR="00012319">
          <w:rPr>
            <w:noProof/>
            <w:webHidden/>
          </w:rPr>
          <w:fldChar w:fldCharType="begin"/>
        </w:r>
        <w:r w:rsidR="00012319">
          <w:rPr>
            <w:noProof/>
            <w:webHidden/>
          </w:rPr>
          <w:instrText xml:space="preserve"> PAGEREF _Toc117635697 \h </w:instrText>
        </w:r>
        <w:r w:rsidR="00012319">
          <w:rPr>
            <w:noProof/>
            <w:webHidden/>
          </w:rPr>
        </w:r>
        <w:r w:rsidR="00012319">
          <w:rPr>
            <w:noProof/>
            <w:webHidden/>
          </w:rPr>
          <w:fldChar w:fldCharType="separate"/>
        </w:r>
        <w:r w:rsidR="00012319">
          <w:rPr>
            <w:noProof/>
            <w:webHidden/>
          </w:rPr>
          <w:t>75</w:t>
        </w:r>
        <w:r w:rsidR="00012319">
          <w:rPr>
            <w:noProof/>
            <w:webHidden/>
          </w:rPr>
          <w:fldChar w:fldCharType="end"/>
        </w:r>
      </w:hyperlink>
    </w:p>
    <w:p w14:paraId="62F5668A" w14:textId="35154079" w:rsidR="00012319" w:rsidRDefault="00226525">
      <w:pPr>
        <w:pStyle w:val="Spistreci2"/>
        <w:rPr>
          <w:rFonts w:asciiTheme="minorHAnsi" w:eastAsiaTheme="minorEastAsia" w:hAnsiTheme="minorHAnsi" w:cstheme="minorBidi"/>
          <w:bCs w:val="0"/>
          <w:noProof/>
          <w:sz w:val="22"/>
          <w:szCs w:val="22"/>
        </w:rPr>
      </w:pPr>
      <w:hyperlink w:anchor="_Toc117635698" w:history="1">
        <w:r w:rsidR="00012319" w:rsidRPr="00407366">
          <w:rPr>
            <w:rStyle w:val="Hipercze"/>
            <w:noProof/>
          </w:rPr>
          <w:t>3.20.</w:t>
        </w:r>
        <w:r w:rsidR="00012319">
          <w:rPr>
            <w:rFonts w:asciiTheme="minorHAnsi" w:eastAsiaTheme="minorEastAsia" w:hAnsiTheme="minorHAnsi" w:cstheme="minorBidi"/>
            <w:bCs w:val="0"/>
            <w:noProof/>
            <w:sz w:val="22"/>
            <w:szCs w:val="22"/>
          </w:rPr>
          <w:tab/>
        </w:r>
        <w:r w:rsidR="00012319" w:rsidRPr="00407366">
          <w:rPr>
            <w:rStyle w:val="Hipercze"/>
            <w:noProof/>
          </w:rPr>
          <w:t>IE813 – Zmiana miejsca przeznaczenia</w:t>
        </w:r>
        <w:r w:rsidR="00012319">
          <w:rPr>
            <w:noProof/>
            <w:webHidden/>
          </w:rPr>
          <w:tab/>
        </w:r>
        <w:r w:rsidR="00012319">
          <w:rPr>
            <w:noProof/>
            <w:webHidden/>
          </w:rPr>
          <w:fldChar w:fldCharType="begin"/>
        </w:r>
        <w:r w:rsidR="00012319">
          <w:rPr>
            <w:noProof/>
            <w:webHidden/>
          </w:rPr>
          <w:instrText xml:space="preserve"> PAGEREF _Toc117635698 \h </w:instrText>
        </w:r>
        <w:r w:rsidR="00012319">
          <w:rPr>
            <w:noProof/>
            <w:webHidden/>
          </w:rPr>
        </w:r>
        <w:r w:rsidR="00012319">
          <w:rPr>
            <w:noProof/>
            <w:webHidden/>
          </w:rPr>
          <w:fldChar w:fldCharType="separate"/>
        </w:r>
        <w:r w:rsidR="00012319">
          <w:rPr>
            <w:noProof/>
            <w:webHidden/>
          </w:rPr>
          <w:t>77</w:t>
        </w:r>
        <w:r w:rsidR="00012319">
          <w:rPr>
            <w:noProof/>
            <w:webHidden/>
          </w:rPr>
          <w:fldChar w:fldCharType="end"/>
        </w:r>
      </w:hyperlink>
    </w:p>
    <w:p w14:paraId="7B6B955E" w14:textId="5C53D9C5" w:rsidR="00012319" w:rsidRDefault="00226525">
      <w:pPr>
        <w:pStyle w:val="Spistreci2"/>
        <w:rPr>
          <w:rFonts w:asciiTheme="minorHAnsi" w:eastAsiaTheme="minorEastAsia" w:hAnsiTheme="minorHAnsi" w:cstheme="minorBidi"/>
          <w:bCs w:val="0"/>
          <w:noProof/>
          <w:sz w:val="22"/>
          <w:szCs w:val="22"/>
        </w:rPr>
      </w:pPr>
      <w:hyperlink w:anchor="_Toc117635699" w:history="1">
        <w:r w:rsidR="00012319" w:rsidRPr="00407366">
          <w:rPr>
            <w:rStyle w:val="Hipercze"/>
            <w:noProof/>
          </w:rPr>
          <w:t>3.21.</w:t>
        </w:r>
        <w:r w:rsidR="00012319">
          <w:rPr>
            <w:rFonts w:asciiTheme="minorHAnsi" w:eastAsiaTheme="minorEastAsia" w:hAnsiTheme="minorHAnsi" w:cstheme="minorBidi"/>
            <w:bCs w:val="0"/>
            <w:noProof/>
            <w:sz w:val="22"/>
            <w:szCs w:val="22"/>
          </w:rPr>
          <w:tab/>
        </w:r>
        <w:r w:rsidR="00012319" w:rsidRPr="00407366">
          <w:rPr>
            <w:rStyle w:val="Hipercze"/>
            <w:noProof/>
          </w:rPr>
          <w:t>PL815 – Projekt e-SAD</w:t>
        </w:r>
        <w:r w:rsidR="00012319">
          <w:rPr>
            <w:noProof/>
            <w:webHidden/>
          </w:rPr>
          <w:tab/>
        </w:r>
        <w:r w:rsidR="00012319">
          <w:rPr>
            <w:noProof/>
            <w:webHidden/>
          </w:rPr>
          <w:fldChar w:fldCharType="begin"/>
        </w:r>
        <w:r w:rsidR="00012319">
          <w:rPr>
            <w:noProof/>
            <w:webHidden/>
          </w:rPr>
          <w:instrText xml:space="preserve"> PAGEREF _Toc117635699 \h </w:instrText>
        </w:r>
        <w:r w:rsidR="00012319">
          <w:rPr>
            <w:noProof/>
            <w:webHidden/>
          </w:rPr>
        </w:r>
        <w:r w:rsidR="00012319">
          <w:rPr>
            <w:noProof/>
            <w:webHidden/>
          </w:rPr>
          <w:fldChar w:fldCharType="separate"/>
        </w:r>
        <w:r w:rsidR="00012319">
          <w:rPr>
            <w:noProof/>
            <w:webHidden/>
          </w:rPr>
          <w:t>94</w:t>
        </w:r>
        <w:r w:rsidR="00012319">
          <w:rPr>
            <w:noProof/>
            <w:webHidden/>
          </w:rPr>
          <w:fldChar w:fldCharType="end"/>
        </w:r>
      </w:hyperlink>
    </w:p>
    <w:p w14:paraId="694E4429" w14:textId="54DF008C" w:rsidR="00012319" w:rsidRDefault="00226525">
      <w:pPr>
        <w:pStyle w:val="Spistreci2"/>
        <w:rPr>
          <w:rFonts w:asciiTheme="minorHAnsi" w:eastAsiaTheme="minorEastAsia" w:hAnsiTheme="minorHAnsi" w:cstheme="minorBidi"/>
          <w:bCs w:val="0"/>
          <w:noProof/>
          <w:sz w:val="22"/>
          <w:szCs w:val="22"/>
        </w:rPr>
      </w:pPr>
      <w:hyperlink w:anchor="_Toc117635700" w:history="1">
        <w:r w:rsidR="00012319" w:rsidRPr="00407366">
          <w:rPr>
            <w:rStyle w:val="Hipercze"/>
            <w:noProof/>
          </w:rPr>
          <w:t>3.22.</w:t>
        </w:r>
        <w:r w:rsidR="00012319">
          <w:rPr>
            <w:rFonts w:asciiTheme="minorHAnsi" w:eastAsiaTheme="minorEastAsia" w:hAnsiTheme="minorHAnsi" w:cstheme="minorBidi"/>
            <w:bCs w:val="0"/>
            <w:noProof/>
            <w:sz w:val="22"/>
            <w:szCs w:val="22"/>
          </w:rPr>
          <w:tab/>
        </w:r>
        <w:r w:rsidR="00012319" w:rsidRPr="00407366">
          <w:rPr>
            <w:rStyle w:val="Hipercze"/>
            <w:noProof/>
          </w:rPr>
          <w:t>PL816 - Informacje do zabezpieczenia na transport</w:t>
        </w:r>
        <w:r w:rsidR="00012319">
          <w:rPr>
            <w:noProof/>
            <w:webHidden/>
          </w:rPr>
          <w:tab/>
        </w:r>
        <w:r w:rsidR="00012319">
          <w:rPr>
            <w:noProof/>
            <w:webHidden/>
          </w:rPr>
          <w:fldChar w:fldCharType="begin"/>
        </w:r>
        <w:r w:rsidR="00012319">
          <w:rPr>
            <w:noProof/>
            <w:webHidden/>
          </w:rPr>
          <w:instrText xml:space="preserve"> PAGEREF _Toc117635700 \h </w:instrText>
        </w:r>
        <w:r w:rsidR="00012319">
          <w:rPr>
            <w:noProof/>
            <w:webHidden/>
          </w:rPr>
        </w:r>
        <w:r w:rsidR="00012319">
          <w:rPr>
            <w:noProof/>
            <w:webHidden/>
          </w:rPr>
          <w:fldChar w:fldCharType="separate"/>
        </w:r>
        <w:r w:rsidR="00012319">
          <w:rPr>
            <w:noProof/>
            <w:webHidden/>
          </w:rPr>
          <w:t>133</w:t>
        </w:r>
        <w:r w:rsidR="00012319">
          <w:rPr>
            <w:noProof/>
            <w:webHidden/>
          </w:rPr>
          <w:fldChar w:fldCharType="end"/>
        </w:r>
      </w:hyperlink>
    </w:p>
    <w:p w14:paraId="7A99D366" w14:textId="6509167F" w:rsidR="00012319" w:rsidRDefault="00226525">
      <w:pPr>
        <w:pStyle w:val="Spistreci2"/>
        <w:rPr>
          <w:rFonts w:asciiTheme="minorHAnsi" w:eastAsiaTheme="minorEastAsia" w:hAnsiTheme="minorHAnsi" w:cstheme="minorBidi"/>
          <w:bCs w:val="0"/>
          <w:noProof/>
          <w:sz w:val="22"/>
          <w:szCs w:val="22"/>
        </w:rPr>
      </w:pPr>
      <w:hyperlink w:anchor="_Toc117635701" w:history="1">
        <w:r w:rsidR="00012319" w:rsidRPr="00407366">
          <w:rPr>
            <w:rStyle w:val="Hipercze"/>
            <w:noProof/>
          </w:rPr>
          <w:t>3.23.</w:t>
        </w:r>
        <w:r w:rsidR="00012319">
          <w:rPr>
            <w:rFonts w:asciiTheme="minorHAnsi" w:eastAsiaTheme="minorEastAsia" w:hAnsiTheme="minorHAnsi" w:cstheme="minorBidi"/>
            <w:bCs w:val="0"/>
            <w:noProof/>
            <w:sz w:val="22"/>
            <w:szCs w:val="22"/>
          </w:rPr>
          <w:tab/>
        </w:r>
        <w:r w:rsidR="00012319" w:rsidRPr="00407366">
          <w:rPr>
            <w:rStyle w:val="Hipercze"/>
            <w:noProof/>
          </w:rPr>
          <w:t>PL817 – Powiadomienie o przybyciu wyrobów</w:t>
        </w:r>
        <w:r w:rsidR="00012319">
          <w:rPr>
            <w:noProof/>
            <w:webHidden/>
          </w:rPr>
          <w:tab/>
        </w:r>
        <w:r w:rsidR="00012319">
          <w:rPr>
            <w:noProof/>
            <w:webHidden/>
          </w:rPr>
          <w:fldChar w:fldCharType="begin"/>
        </w:r>
        <w:r w:rsidR="00012319">
          <w:rPr>
            <w:noProof/>
            <w:webHidden/>
          </w:rPr>
          <w:instrText xml:space="preserve"> PAGEREF _Toc117635701 \h </w:instrText>
        </w:r>
        <w:r w:rsidR="00012319">
          <w:rPr>
            <w:noProof/>
            <w:webHidden/>
          </w:rPr>
        </w:r>
        <w:r w:rsidR="00012319">
          <w:rPr>
            <w:noProof/>
            <w:webHidden/>
          </w:rPr>
          <w:fldChar w:fldCharType="separate"/>
        </w:r>
        <w:r w:rsidR="00012319">
          <w:rPr>
            <w:noProof/>
            <w:webHidden/>
          </w:rPr>
          <w:t>149</w:t>
        </w:r>
        <w:r w:rsidR="00012319">
          <w:rPr>
            <w:noProof/>
            <w:webHidden/>
          </w:rPr>
          <w:fldChar w:fldCharType="end"/>
        </w:r>
      </w:hyperlink>
    </w:p>
    <w:p w14:paraId="7A4FEF94" w14:textId="5D6A32C6" w:rsidR="00012319" w:rsidRDefault="00226525">
      <w:pPr>
        <w:pStyle w:val="Spistreci2"/>
        <w:rPr>
          <w:rFonts w:asciiTheme="minorHAnsi" w:eastAsiaTheme="minorEastAsia" w:hAnsiTheme="minorHAnsi" w:cstheme="minorBidi"/>
          <w:bCs w:val="0"/>
          <w:noProof/>
          <w:sz w:val="22"/>
          <w:szCs w:val="22"/>
        </w:rPr>
      </w:pPr>
      <w:hyperlink w:anchor="_Toc117635702" w:history="1">
        <w:r w:rsidR="00012319" w:rsidRPr="00407366">
          <w:rPr>
            <w:rStyle w:val="Hipercze"/>
            <w:noProof/>
          </w:rPr>
          <w:t>3.24.</w:t>
        </w:r>
        <w:r w:rsidR="00012319">
          <w:rPr>
            <w:rFonts w:asciiTheme="minorHAnsi" w:eastAsiaTheme="minorEastAsia" w:hAnsiTheme="minorHAnsi" w:cstheme="minorBidi"/>
            <w:bCs w:val="0"/>
            <w:noProof/>
            <w:sz w:val="22"/>
            <w:szCs w:val="22"/>
          </w:rPr>
          <w:tab/>
        </w:r>
        <w:r w:rsidR="00012319" w:rsidRPr="00407366">
          <w:rPr>
            <w:rStyle w:val="Hipercze"/>
            <w:noProof/>
          </w:rPr>
          <w:t>IE818 – Raport odbioru</w:t>
        </w:r>
        <w:r w:rsidR="00012319">
          <w:rPr>
            <w:noProof/>
            <w:webHidden/>
          </w:rPr>
          <w:tab/>
        </w:r>
        <w:r w:rsidR="00012319">
          <w:rPr>
            <w:noProof/>
            <w:webHidden/>
          </w:rPr>
          <w:fldChar w:fldCharType="begin"/>
        </w:r>
        <w:r w:rsidR="00012319">
          <w:rPr>
            <w:noProof/>
            <w:webHidden/>
          </w:rPr>
          <w:instrText xml:space="preserve"> PAGEREF _Toc117635702 \h </w:instrText>
        </w:r>
        <w:r w:rsidR="00012319">
          <w:rPr>
            <w:noProof/>
            <w:webHidden/>
          </w:rPr>
        </w:r>
        <w:r w:rsidR="00012319">
          <w:rPr>
            <w:noProof/>
            <w:webHidden/>
          </w:rPr>
          <w:fldChar w:fldCharType="separate"/>
        </w:r>
        <w:r w:rsidR="00012319">
          <w:rPr>
            <w:noProof/>
            <w:webHidden/>
          </w:rPr>
          <w:t>153</w:t>
        </w:r>
        <w:r w:rsidR="00012319">
          <w:rPr>
            <w:noProof/>
            <w:webHidden/>
          </w:rPr>
          <w:fldChar w:fldCharType="end"/>
        </w:r>
      </w:hyperlink>
    </w:p>
    <w:p w14:paraId="67A706F6" w14:textId="5286A12B" w:rsidR="00012319" w:rsidRDefault="00226525">
      <w:pPr>
        <w:pStyle w:val="Spistreci2"/>
        <w:rPr>
          <w:rFonts w:asciiTheme="minorHAnsi" w:eastAsiaTheme="minorEastAsia" w:hAnsiTheme="minorHAnsi" w:cstheme="minorBidi"/>
          <w:bCs w:val="0"/>
          <w:noProof/>
          <w:sz w:val="22"/>
          <w:szCs w:val="22"/>
        </w:rPr>
      </w:pPr>
      <w:hyperlink w:anchor="_Toc117635703" w:history="1">
        <w:r w:rsidR="00012319" w:rsidRPr="00407366">
          <w:rPr>
            <w:rStyle w:val="Hipercze"/>
            <w:noProof/>
          </w:rPr>
          <w:t>3.26.</w:t>
        </w:r>
        <w:r w:rsidR="00012319">
          <w:rPr>
            <w:rFonts w:asciiTheme="minorHAnsi" w:eastAsiaTheme="minorEastAsia" w:hAnsiTheme="minorHAnsi" w:cstheme="minorBidi"/>
            <w:bCs w:val="0"/>
            <w:noProof/>
            <w:sz w:val="22"/>
            <w:szCs w:val="22"/>
          </w:rPr>
          <w:tab/>
        </w:r>
        <w:r w:rsidR="00012319" w:rsidRPr="00407366">
          <w:rPr>
            <w:rStyle w:val="Hipercze"/>
            <w:noProof/>
          </w:rPr>
          <w:t>IE819 – Ostrzeżenie lub odrzucenie przemieszczenia</w:t>
        </w:r>
        <w:r w:rsidR="00012319">
          <w:rPr>
            <w:noProof/>
            <w:webHidden/>
          </w:rPr>
          <w:tab/>
        </w:r>
        <w:r w:rsidR="00012319">
          <w:rPr>
            <w:noProof/>
            <w:webHidden/>
          </w:rPr>
          <w:fldChar w:fldCharType="begin"/>
        </w:r>
        <w:r w:rsidR="00012319">
          <w:rPr>
            <w:noProof/>
            <w:webHidden/>
          </w:rPr>
          <w:instrText xml:space="preserve"> PAGEREF _Toc117635703 \h </w:instrText>
        </w:r>
        <w:r w:rsidR="00012319">
          <w:rPr>
            <w:noProof/>
            <w:webHidden/>
          </w:rPr>
        </w:r>
        <w:r w:rsidR="00012319">
          <w:rPr>
            <w:noProof/>
            <w:webHidden/>
          </w:rPr>
          <w:fldChar w:fldCharType="separate"/>
        </w:r>
        <w:r w:rsidR="00012319">
          <w:rPr>
            <w:noProof/>
            <w:webHidden/>
          </w:rPr>
          <w:t>168</w:t>
        </w:r>
        <w:r w:rsidR="00012319">
          <w:rPr>
            <w:noProof/>
            <w:webHidden/>
          </w:rPr>
          <w:fldChar w:fldCharType="end"/>
        </w:r>
      </w:hyperlink>
    </w:p>
    <w:p w14:paraId="0DC2F17F" w14:textId="436F59EA" w:rsidR="00012319" w:rsidRDefault="00226525">
      <w:pPr>
        <w:pStyle w:val="Spistreci2"/>
        <w:rPr>
          <w:rFonts w:asciiTheme="minorHAnsi" w:eastAsiaTheme="minorEastAsia" w:hAnsiTheme="minorHAnsi" w:cstheme="minorBidi"/>
          <w:bCs w:val="0"/>
          <w:noProof/>
          <w:sz w:val="22"/>
          <w:szCs w:val="22"/>
        </w:rPr>
      </w:pPr>
      <w:hyperlink w:anchor="_Toc117635704" w:history="1">
        <w:r w:rsidR="00012319" w:rsidRPr="00407366">
          <w:rPr>
            <w:rStyle w:val="Hipercze"/>
            <w:noProof/>
          </w:rPr>
          <w:t>3.27.</w:t>
        </w:r>
        <w:r w:rsidR="00012319">
          <w:rPr>
            <w:rFonts w:asciiTheme="minorHAnsi" w:eastAsiaTheme="minorEastAsia" w:hAnsiTheme="minorHAnsi" w:cstheme="minorBidi"/>
            <w:bCs w:val="0"/>
            <w:noProof/>
            <w:sz w:val="22"/>
            <w:szCs w:val="22"/>
          </w:rPr>
          <w:tab/>
        </w:r>
        <w:r w:rsidR="00012319" w:rsidRPr="00407366">
          <w:rPr>
            <w:rStyle w:val="Hipercze"/>
            <w:noProof/>
          </w:rPr>
          <w:t>IE837 – Wyjaśnienia dotyczące zwłoki w dostawie</w:t>
        </w:r>
        <w:r w:rsidR="00012319">
          <w:rPr>
            <w:noProof/>
            <w:webHidden/>
          </w:rPr>
          <w:tab/>
        </w:r>
        <w:r w:rsidR="00012319">
          <w:rPr>
            <w:noProof/>
            <w:webHidden/>
          </w:rPr>
          <w:fldChar w:fldCharType="begin"/>
        </w:r>
        <w:r w:rsidR="00012319">
          <w:rPr>
            <w:noProof/>
            <w:webHidden/>
          </w:rPr>
          <w:instrText xml:space="preserve"> PAGEREF _Toc117635704 \h </w:instrText>
        </w:r>
        <w:r w:rsidR="00012319">
          <w:rPr>
            <w:noProof/>
            <w:webHidden/>
          </w:rPr>
        </w:r>
        <w:r w:rsidR="00012319">
          <w:rPr>
            <w:noProof/>
            <w:webHidden/>
          </w:rPr>
          <w:fldChar w:fldCharType="separate"/>
        </w:r>
        <w:r w:rsidR="00012319">
          <w:rPr>
            <w:noProof/>
            <w:webHidden/>
          </w:rPr>
          <w:t>173</w:t>
        </w:r>
        <w:r w:rsidR="00012319">
          <w:rPr>
            <w:noProof/>
            <w:webHidden/>
          </w:rPr>
          <w:fldChar w:fldCharType="end"/>
        </w:r>
      </w:hyperlink>
    </w:p>
    <w:p w14:paraId="0AB75EB8" w14:textId="6D828D52" w:rsidR="00012319" w:rsidRDefault="00226525">
      <w:pPr>
        <w:pStyle w:val="Spistreci2"/>
        <w:rPr>
          <w:rFonts w:asciiTheme="minorHAnsi" w:eastAsiaTheme="minorEastAsia" w:hAnsiTheme="minorHAnsi" w:cstheme="minorBidi"/>
          <w:bCs w:val="0"/>
          <w:noProof/>
          <w:sz w:val="22"/>
          <w:szCs w:val="22"/>
        </w:rPr>
      </w:pPr>
      <w:hyperlink w:anchor="_Toc117635705" w:history="1">
        <w:r w:rsidR="00012319" w:rsidRPr="00407366">
          <w:rPr>
            <w:rStyle w:val="Hipercze"/>
            <w:noProof/>
          </w:rPr>
          <w:t>3.29.</w:t>
        </w:r>
        <w:r w:rsidR="00012319">
          <w:rPr>
            <w:rFonts w:asciiTheme="minorHAnsi" w:eastAsiaTheme="minorEastAsia" w:hAnsiTheme="minorHAnsi" w:cstheme="minorBidi"/>
            <w:bCs w:val="0"/>
            <w:noProof/>
            <w:sz w:val="22"/>
            <w:szCs w:val="22"/>
          </w:rPr>
          <w:tab/>
        </w:r>
        <w:r w:rsidR="00012319" w:rsidRPr="00407366">
          <w:rPr>
            <w:rStyle w:val="Hipercze"/>
            <w:noProof/>
          </w:rPr>
          <w:t>IE840 – Raport ze zdarzenia</w:t>
        </w:r>
        <w:r w:rsidR="00012319">
          <w:rPr>
            <w:noProof/>
            <w:webHidden/>
          </w:rPr>
          <w:tab/>
        </w:r>
        <w:r w:rsidR="00012319">
          <w:rPr>
            <w:noProof/>
            <w:webHidden/>
          </w:rPr>
          <w:fldChar w:fldCharType="begin"/>
        </w:r>
        <w:r w:rsidR="00012319">
          <w:rPr>
            <w:noProof/>
            <w:webHidden/>
          </w:rPr>
          <w:instrText xml:space="preserve"> PAGEREF _Toc117635705 \h </w:instrText>
        </w:r>
        <w:r w:rsidR="00012319">
          <w:rPr>
            <w:noProof/>
            <w:webHidden/>
          </w:rPr>
        </w:r>
        <w:r w:rsidR="00012319">
          <w:rPr>
            <w:noProof/>
            <w:webHidden/>
          </w:rPr>
          <w:fldChar w:fldCharType="separate"/>
        </w:r>
        <w:r w:rsidR="00012319">
          <w:rPr>
            <w:noProof/>
            <w:webHidden/>
          </w:rPr>
          <w:t>176</w:t>
        </w:r>
        <w:r w:rsidR="00012319">
          <w:rPr>
            <w:noProof/>
            <w:webHidden/>
          </w:rPr>
          <w:fldChar w:fldCharType="end"/>
        </w:r>
      </w:hyperlink>
    </w:p>
    <w:p w14:paraId="37B97A8F" w14:textId="6AA9637C" w:rsidR="00012319" w:rsidRDefault="00226525">
      <w:pPr>
        <w:pStyle w:val="Spistreci2"/>
        <w:rPr>
          <w:rFonts w:asciiTheme="minorHAnsi" w:eastAsiaTheme="minorEastAsia" w:hAnsiTheme="minorHAnsi" w:cstheme="minorBidi"/>
          <w:bCs w:val="0"/>
          <w:noProof/>
          <w:sz w:val="22"/>
          <w:szCs w:val="22"/>
        </w:rPr>
      </w:pPr>
      <w:hyperlink w:anchor="_Toc117635706" w:history="1">
        <w:r w:rsidR="00012319" w:rsidRPr="00407366">
          <w:rPr>
            <w:rStyle w:val="Hipercze"/>
            <w:noProof/>
          </w:rPr>
          <w:t>3.30.</w:t>
        </w:r>
        <w:r w:rsidR="00012319">
          <w:rPr>
            <w:rFonts w:asciiTheme="minorHAnsi" w:eastAsiaTheme="minorEastAsia" w:hAnsiTheme="minorHAnsi" w:cstheme="minorBidi"/>
            <w:bCs w:val="0"/>
            <w:noProof/>
            <w:sz w:val="22"/>
            <w:szCs w:val="22"/>
          </w:rPr>
          <w:tab/>
        </w:r>
        <w:r w:rsidR="00012319" w:rsidRPr="00407366">
          <w:rPr>
            <w:rStyle w:val="Hipercze"/>
            <w:noProof/>
          </w:rPr>
          <w:t>IE871 – Wyjaśnienie przyczyny niedoborów lub nadwyżek</w:t>
        </w:r>
        <w:r w:rsidR="00012319">
          <w:rPr>
            <w:noProof/>
            <w:webHidden/>
          </w:rPr>
          <w:tab/>
        </w:r>
        <w:r w:rsidR="00012319">
          <w:rPr>
            <w:noProof/>
            <w:webHidden/>
          </w:rPr>
          <w:fldChar w:fldCharType="begin"/>
        </w:r>
        <w:r w:rsidR="00012319">
          <w:rPr>
            <w:noProof/>
            <w:webHidden/>
          </w:rPr>
          <w:instrText xml:space="preserve"> PAGEREF _Toc117635706 \h </w:instrText>
        </w:r>
        <w:r w:rsidR="00012319">
          <w:rPr>
            <w:noProof/>
            <w:webHidden/>
          </w:rPr>
        </w:r>
        <w:r w:rsidR="00012319">
          <w:rPr>
            <w:noProof/>
            <w:webHidden/>
          </w:rPr>
          <w:fldChar w:fldCharType="separate"/>
        </w:r>
        <w:r w:rsidR="00012319">
          <w:rPr>
            <w:noProof/>
            <w:webHidden/>
          </w:rPr>
          <w:t>197</w:t>
        </w:r>
        <w:r w:rsidR="00012319">
          <w:rPr>
            <w:noProof/>
            <w:webHidden/>
          </w:rPr>
          <w:fldChar w:fldCharType="end"/>
        </w:r>
      </w:hyperlink>
    </w:p>
    <w:p w14:paraId="619F7EE3" w14:textId="28AACF2D" w:rsidR="00012319" w:rsidRDefault="00226525">
      <w:pPr>
        <w:pStyle w:val="Spistreci2"/>
        <w:rPr>
          <w:rFonts w:asciiTheme="minorHAnsi" w:eastAsiaTheme="minorEastAsia" w:hAnsiTheme="minorHAnsi" w:cstheme="minorBidi"/>
          <w:bCs w:val="0"/>
          <w:noProof/>
          <w:sz w:val="22"/>
          <w:szCs w:val="22"/>
        </w:rPr>
      </w:pPr>
      <w:hyperlink w:anchor="_Toc117635707" w:history="1">
        <w:r w:rsidR="00012319" w:rsidRPr="00407366">
          <w:rPr>
            <w:rStyle w:val="Hipercze"/>
            <w:noProof/>
          </w:rPr>
          <w:t>3.31.</w:t>
        </w:r>
        <w:r w:rsidR="00012319">
          <w:rPr>
            <w:rFonts w:asciiTheme="minorHAnsi" w:eastAsiaTheme="minorEastAsia" w:hAnsiTheme="minorHAnsi" w:cstheme="minorBidi"/>
            <w:bCs w:val="0"/>
            <w:noProof/>
            <w:sz w:val="22"/>
            <w:szCs w:val="22"/>
          </w:rPr>
          <w:tab/>
        </w:r>
        <w:r w:rsidR="00012319" w:rsidRPr="00407366">
          <w:rPr>
            <w:rStyle w:val="Hipercze"/>
            <w:noProof/>
          </w:rPr>
          <w:t>IE881 – Odpowiedź na manualne zamknięcie</w:t>
        </w:r>
        <w:r w:rsidR="00012319">
          <w:rPr>
            <w:noProof/>
            <w:webHidden/>
          </w:rPr>
          <w:tab/>
        </w:r>
        <w:r w:rsidR="00012319">
          <w:rPr>
            <w:noProof/>
            <w:webHidden/>
          </w:rPr>
          <w:fldChar w:fldCharType="begin"/>
        </w:r>
        <w:r w:rsidR="00012319">
          <w:rPr>
            <w:noProof/>
            <w:webHidden/>
          </w:rPr>
          <w:instrText xml:space="preserve"> PAGEREF _Toc117635707 \h </w:instrText>
        </w:r>
        <w:r w:rsidR="00012319">
          <w:rPr>
            <w:noProof/>
            <w:webHidden/>
          </w:rPr>
        </w:r>
        <w:r w:rsidR="00012319">
          <w:rPr>
            <w:noProof/>
            <w:webHidden/>
          </w:rPr>
          <w:fldChar w:fldCharType="separate"/>
        </w:r>
        <w:r w:rsidR="00012319">
          <w:rPr>
            <w:noProof/>
            <w:webHidden/>
          </w:rPr>
          <w:t>203</w:t>
        </w:r>
        <w:r w:rsidR="00012319">
          <w:rPr>
            <w:noProof/>
            <w:webHidden/>
          </w:rPr>
          <w:fldChar w:fldCharType="end"/>
        </w:r>
      </w:hyperlink>
    </w:p>
    <w:p w14:paraId="3ED3BA7C" w14:textId="08455445" w:rsidR="00012319" w:rsidRDefault="00226525">
      <w:pPr>
        <w:pStyle w:val="Spistreci2"/>
        <w:rPr>
          <w:rFonts w:asciiTheme="minorHAnsi" w:eastAsiaTheme="minorEastAsia" w:hAnsiTheme="minorHAnsi" w:cstheme="minorBidi"/>
          <w:bCs w:val="0"/>
          <w:noProof/>
          <w:sz w:val="22"/>
          <w:szCs w:val="22"/>
        </w:rPr>
      </w:pPr>
      <w:hyperlink w:anchor="_Toc117635708" w:history="1">
        <w:r w:rsidR="00012319" w:rsidRPr="00407366">
          <w:rPr>
            <w:rStyle w:val="Hipercze"/>
            <w:noProof/>
          </w:rPr>
          <w:t>3.32.</w:t>
        </w:r>
        <w:r w:rsidR="00012319">
          <w:rPr>
            <w:rFonts w:asciiTheme="minorHAnsi" w:eastAsiaTheme="minorEastAsia" w:hAnsiTheme="minorHAnsi" w:cstheme="minorBidi"/>
            <w:bCs w:val="0"/>
            <w:noProof/>
            <w:sz w:val="22"/>
            <w:szCs w:val="22"/>
          </w:rPr>
          <w:tab/>
        </w:r>
        <w:r w:rsidR="00012319" w:rsidRPr="00407366">
          <w:rPr>
            <w:rStyle w:val="Hipercze"/>
            <w:noProof/>
          </w:rPr>
          <w:t>PZ – Potwierdzenie zarejestrowania</w:t>
        </w:r>
        <w:r w:rsidR="00012319">
          <w:rPr>
            <w:noProof/>
            <w:webHidden/>
          </w:rPr>
          <w:tab/>
        </w:r>
        <w:r w:rsidR="00012319">
          <w:rPr>
            <w:noProof/>
            <w:webHidden/>
          </w:rPr>
          <w:fldChar w:fldCharType="begin"/>
        </w:r>
        <w:r w:rsidR="00012319">
          <w:rPr>
            <w:noProof/>
            <w:webHidden/>
          </w:rPr>
          <w:instrText xml:space="preserve"> PAGEREF _Toc117635708 \h </w:instrText>
        </w:r>
        <w:r w:rsidR="00012319">
          <w:rPr>
            <w:noProof/>
            <w:webHidden/>
          </w:rPr>
        </w:r>
        <w:r w:rsidR="00012319">
          <w:rPr>
            <w:noProof/>
            <w:webHidden/>
          </w:rPr>
          <w:fldChar w:fldCharType="separate"/>
        </w:r>
        <w:r w:rsidR="00012319">
          <w:rPr>
            <w:noProof/>
            <w:webHidden/>
          </w:rPr>
          <w:t>208</w:t>
        </w:r>
        <w:r w:rsidR="00012319">
          <w:rPr>
            <w:noProof/>
            <w:webHidden/>
          </w:rPr>
          <w:fldChar w:fldCharType="end"/>
        </w:r>
      </w:hyperlink>
    </w:p>
    <w:p w14:paraId="5BA5EFBA" w14:textId="5FB64AE7" w:rsidR="00012319" w:rsidRDefault="00226525">
      <w:pPr>
        <w:pStyle w:val="Spistreci2"/>
        <w:rPr>
          <w:rFonts w:asciiTheme="minorHAnsi" w:eastAsiaTheme="minorEastAsia" w:hAnsiTheme="minorHAnsi" w:cstheme="minorBidi"/>
          <w:bCs w:val="0"/>
          <w:noProof/>
          <w:sz w:val="22"/>
          <w:szCs w:val="22"/>
        </w:rPr>
      </w:pPr>
      <w:hyperlink w:anchor="_Toc117635709" w:history="1">
        <w:r w:rsidR="00012319" w:rsidRPr="00407366">
          <w:rPr>
            <w:rStyle w:val="Hipercze"/>
            <w:noProof/>
          </w:rPr>
          <w:t>3.33.</w:t>
        </w:r>
        <w:r w:rsidR="00012319">
          <w:rPr>
            <w:rFonts w:asciiTheme="minorHAnsi" w:eastAsiaTheme="minorEastAsia" w:hAnsiTheme="minorHAnsi" w:cstheme="minorBidi"/>
            <w:bCs w:val="0"/>
            <w:noProof/>
            <w:sz w:val="22"/>
            <w:szCs w:val="22"/>
          </w:rPr>
          <w:tab/>
        </w:r>
        <w:r w:rsidR="00012319" w:rsidRPr="00407366">
          <w:rPr>
            <w:rStyle w:val="Hipercze"/>
            <w:noProof/>
          </w:rPr>
          <w:t>TraderToAED– Koperta z komunikatem od podmiotu</w:t>
        </w:r>
        <w:r w:rsidR="00012319">
          <w:rPr>
            <w:noProof/>
            <w:webHidden/>
          </w:rPr>
          <w:tab/>
        </w:r>
        <w:r w:rsidR="00012319">
          <w:rPr>
            <w:noProof/>
            <w:webHidden/>
          </w:rPr>
          <w:fldChar w:fldCharType="begin"/>
        </w:r>
        <w:r w:rsidR="00012319">
          <w:rPr>
            <w:noProof/>
            <w:webHidden/>
          </w:rPr>
          <w:instrText xml:space="preserve"> PAGEREF _Toc117635709 \h </w:instrText>
        </w:r>
        <w:r w:rsidR="00012319">
          <w:rPr>
            <w:noProof/>
            <w:webHidden/>
          </w:rPr>
        </w:r>
        <w:r w:rsidR="00012319">
          <w:rPr>
            <w:noProof/>
            <w:webHidden/>
          </w:rPr>
          <w:fldChar w:fldCharType="separate"/>
        </w:r>
        <w:r w:rsidR="00012319">
          <w:rPr>
            <w:noProof/>
            <w:webHidden/>
          </w:rPr>
          <w:t>210</w:t>
        </w:r>
        <w:r w:rsidR="00012319">
          <w:rPr>
            <w:noProof/>
            <w:webHidden/>
          </w:rPr>
          <w:fldChar w:fldCharType="end"/>
        </w:r>
      </w:hyperlink>
    </w:p>
    <w:p w14:paraId="07EA93C2" w14:textId="13BE0E8B" w:rsidR="00012319" w:rsidRDefault="00226525">
      <w:pPr>
        <w:pStyle w:val="Spistreci2"/>
        <w:rPr>
          <w:rFonts w:asciiTheme="minorHAnsi" w:eastAsiaTheme="minorEastAsia" w:hAnsiTheme="minorHAnsi" w:cstheme="minorBidi"/>
          <w:bCs w:val="0"/>
          <w:noProof/>
          <w:sz w:val="22"/>
          <w:szCs w:val="22"/>
        </w:rPr>
      </w:pPr>
      <w:hyperlink w:anchor="_Toc117635710" w:history="1">
        <w:r w:rsidR="00012319" w:rsidRPr="00407366">
          <w:rPr>
            <w:rStyle w:val="Hipercze"/>
            <w:noProof/>
          </w:rPr>
          <w:t>3.34.</w:t>
        </w:r>
        <w:r w:rsidR="00012319">
          <w:rPr>
            <w:rFonts w:asciiTheme="minorHAnsi" w:eastAsiaTheme="minorEastAsia" w:hAnsiTheme="minorHAnsi" w:cstheme="minorBidi"/>
            <w:bCs w:val="0"/>
            <w:noProof/>
            <w:sz w:val="22"/>
            <w:szCs w:val="22"/>
          </w:rPr>
          <w:tab/>
        </w:r>
        <w:r w:rsidR="00012319" w:rsidRPr="00407366">
          <w:rPr>
            <w:rStyle w:val="Hipercze"/>
            <w:noProof/>
          </w:rPr>
          <w:t>EADToTrader – Koperta z komunikatem do podmiotu</w:t>
        </w:r>
        <w:r w:rsidR="00012319">
          <w:rPr>
            <w:noProof/>
            <w:webHidden/>
          </w:rPr>
          <w:tab/>
        </w:r>
        <w:r w:rsidR="00012319">
          <w:rPr>
            <w:noProof/>
            <w:webHidden/>
          </w:rPr>
          <w:fldChar w:fldCharType="begin"/>
        </w:r>
        <w:r w:rsidR="00012319">
          <w:rPr>
            <w:noProof/>
            <w:webHidden/>
          </w:rPr>
          <w:instrText xml:space="preserve"> PAGEREF _Toc117635710 \h </w:instrText>
        </w:r>
        <w:r w:rsidR="00012319">
          <w:rPr>
            <w:noProof/>
            <w:webHidden/>
          </w:rPr>
        </w:r>
        <w:r w:rsidR="00012319">
          <w:rPr>
            <w:noProof/>
            <w:webHidden/>
          </w:rPr>
          <w:fldChar w:fldCharType="separate"/>
        </w:r>
        <w:r w:rsidR="00012319">
          <w:rPr>
            <w:noProof/>
            <w:webHidden/>
          </w:rPr>
          <w:t>211</w:t>
        </w:r>
        <w:r w:rsidR="00012319">
          <w:rPr>
            <w:noProof/>
            <w:webHidden/>
          </w:rPr>
          <w:fldChar w:fldCharType="end"/>
        </w:r>
      </w:hyperlink>
    </w:p>
    <w:p w14:paraId="4D331D24" w14:textId="69C5F4DA" w:rsidR="00012319" w:rsidRDefault="00226525">
      <w:pPr>
        <w:pStyle w:val="Spistreci2"/>
        <w:rPr>
          <w:rFonts w:asciiTheme="minorHAnsi" w:eastAsiaTheme="minorEastAsia" w:hAnsiTheme="minorHAnsi" w:cstheme="minorBidi"/>
          <w:bCs w:val="0"/>
          <w:noProof/>
          <w:sz w:val="22"/>
          <w:szCs w:val="22"/>
        </w:rPr>
      </w:pPr>
      <w:hyperlink w:anchor="_Toc117635711" w:history="1">
        <w:r w:rsidR="00012319" w:rsidRPr="00407366">
          <w:rPr>
            <w:rStyle w:val="Hipercze"/>
            <w:noProof/>
          </w:rPr>
          <w:t>3.35.</w:t>
        </w:r>
        <w:r w:rsidR="00012319">
          <w:rPr>
            <w:rFonts w:asciiTheme="minorHAnsi" w:eastAsiaTheme="minorEastAsia" w:hAnsiTheme="minorHAnsi" w:cstheme="minorBidi"/>
            <w:bCs w:val="0"/>
            <w:noProof/>
            <w:sz w:val="22"/>
            <w:szCs w:val="22"/>
          </w:rPr>
          <w:tab/>
        </w:r>
        <w:r w:rsidR="00012319" w:rsidRPr="00407366">
          <w:rPr>
            <w:rStyle w:val="Hipercze"/>
            <w:noProof/>
          </w:rPr>
          <w:t>PLMIPS– Powiadomienie systemowe dla podmiotu</w:t>
        </w:r>
        <w:r w:rsidR="00012319">
          <w:rPr>
            <w:noProof/>
            <w:webHidden/>
          </w:rPr>
          <w:tab/>
        </w:r>
        <w:r w:rsidR="00012319">
          <w:rPr>
            <w:noProof/>
            <w:webHidden/>
          </w:rPr>
          <w:fldChar w:fldCharType="begin"/>
        </w:r>
        <w:r w:rsidR="00012319">
          <w:rPr>
            <w:noProof/>
            <w:webHidden/>
          </w:rPr>
          <w:instrText xml:space="preserve"> PAGEREF _Toc117635711 \h </w:instrText>
        </w:r>
        <w:r w:rsidR="00012319">
          <w:rPr>
            <w:noProof/>
            <w:webHidden/>
          </w:rPr>
        </w:r>
        <w:r w:rsidR="00012319">
          <w:rPr>
            <w:noProof/>
            <w:webHidden/>
          </w:rPr>
          <w:fldChar w:fldCharType="separate"/>
        </w:r>
        <w:r w:rsidR="00012319">
          <w:rPr>
            <w:noProof/>
            <w:webHidden/>
          </w:rPr>
          <w:t>212</w:t>
        </w:r>
        <w:r w:rsidR="00012319">
          <w:rPr>
            <w:noProof/>
            <w:webHidden/>
          </w:rPr>
          <w:fldChar w:fldCharType="end"/>
        </w:r>
      </w:hyperlink>
    </w:p>
    <w:p w14:paraId="3CF1D99A" w14:textId="2169C459" w:rsidR="00012319" w:rsidRDefault="00226525">
      <w:pPr>
        <w:pStyle w:val="Spistreci1"/>
        <w:rPr>
          <w:rFonts w:asciiTheme="minorHAnsi" w:eastAsiaTheme="minorEastAsia" w:hAnsiTheme="minorHAnsi" w:cstheme="minorBidi"/>
          <w:b w:val="0"/>
          <w:bCs w:val="0"/>
          <w:noProof/>
          <w:sz w:val="22"/>
          <w:szCs w:val="22"/>
        </w:rPr>
      </w:pPr>
      <w:hyperlink w:anchor="_Toc117635712" w:history="1">
        <w:r w:rsidR="00012319" w:rsidRPr="00407366">
          <w:rPr>
            <w:rStyle w:val="Hipercze"/>
            <w:noProof/>
          </w:rPr>
          <w:t>4.</w:t>
        </w:r>
        <w:r w:rsidR="00012319">
          <w:rPr>
            <w:rFonts w:asciiTheme="minorHAnsi" w:eastAsiaTheme="minorEastAsia" w:hAnsiTheme="minorHAnsi" w:cstheme="minorBidi"/>
            <w:b w:val="0"/>
            <w:bCs w:val="0"/>
            <w:noProof/>
            <w:sz w:val="22"/>
            <w:szCs w:val="22"/>
          </w:rPr>
          <w:tab/>
        </w:r>
        <w:r w:rsidR="00012319" w:rsidRPr="00407366">
          <w:rPr>
            <w:rStyle w:val="Hipercze"/>
            <w:noProof/>
          </w:rPr>
          <w:t>Enumeracje</w:t>
        </w:r>
        <w:r w:rsidR="00012319">
          <w:rPr>
            <w:noProof/>
            <w:webHidden/>
          </w:rPr>
          <w:tab/>
        </w:r>
        <w:r w:rsidR="00012319">
          <w:rPr>
            <w:noProof/>
            <w:webHidden/>
          </w:rPr>
          <w:fldChar w:fldCharType="begin"/>
        </w:r>
        <w:r w:rsidR="00012319">
          <w:rPr>
            <w:noProof/>
            <w:webHidden/>
          </w:rPr>
          <w:instrText xml:space="preserve"> PAGEREF _Toc117635712 \h </w:instrText>
        </w:r>
        <w:r w:rsidR="00012319">
          <w:rPr>
            <w:noProof/>
            <w:webHidden/>
          </w:rPr>
        </w:r>
        <w:r w:rsidR="00012319">
          <w:rPr>
            <w:noProof/>
            <w:webHidden/>
          </w:rPr>
          <w:fldChar w:fldCharType="separate"/>
        </w:r>
        <w:r w:rsidR="00012319">
          <w:rPr>
            <w:noProof/>
            <w:webHidden/>
          </w:rPr>
          <w:t>213</w:t>
        </w:r>
        <w:r w:rsidR="00012319">
          <w:rPr>
            <w:noProof/>
            <w:webHidden/>
          </w:rPr>
          <w:fldChar w:fldCharType="end"/>
        </w:r>
      </w:hyperlink>
    </w:p>
    <w:p w14:paraId="2535B586" w14:textId="04F08B94" w:rsidR="00012319" w:rsidRDefault="00226525">
      <w:pPr>
        <w:pStyle w:val="Spistreci2"/>
        <w:rPr>
          <w:rFonts w:asciiTheme="minorHAnsi" w:eastAsiaTheme="minorEastAsia" w:hAnsiTheme="minorHAnsi" w:cstheme="minorBidi"/>
          <w:bCs w:val="0"/>
          <w:noProof/>
          <w:sz w:val="22"/>
          <w:szCs w:val="22"/>
        </w:rPr>
      </w:pPr>
      <w:hyperlink w:anchor="_Toc117635713" w:history="1">
        <w:r w:rsidR="00012319" w:rsidRPr="00407366">
          <w:rPr>
            <w:rStyle w:val="Hipercze"/>
            <w:noProof/>
          </w:rPr>
          <w:t>4.1.</w:t>
        </w:r>
        <w:r w:rsidR="00012319">
          <w:rPr>
            <w:rFonts w:asciiTheme="minorHAnsi" w:eastAsiaTheme="minorEastAsia" w:hAnsiTheme="minorHAnsi" w:cstheme="minorBidi"/>
            <w:bCs w:val="0"/>
            <w:noProof/>
            <w:sz w:val="22"/>
            <w:szCs w:val="22"/>
          </w:rPr>
          <w:tab/>
        </w:r>
        <w:r w:rsidR="00012319" w:rsidRPr="00407366">
          <w:rPr>
            <w:rStyle w:val="Hipercze"/>
            <w:noProof/>
          </w:rPr>
          <w:t>Kategorie wyrobu winiarskiego (Categories of Wine Product)</w:t>
        </w:r>
        <w:r w:rsidR="00012319">
          <w:rPr>
            <w:noProof/>
            <w:webHidden/>
          </w:rPr>
          <w:tab/>
        </w:r>
        <w:r w:rsidR="00012319">
          <w:rPr>
            <w:noProof/>
            <w:webHidden/>
          </w:rPr>
          <w:fldChar w:fldCharType="begin"/>
        </w:r>
        <w:r w:rsidR="00012319">
          <w:rPr>
            <w:noProof/>
            <w:webHidden/>
          </w:rPr>
          <w:instrText xml:space="preserve"> PAGEREF _Toc117635713 \h </w:instrText>
        </w:r>
        <w:r w:rsidR="00012319">
          <w:rPr>
            <w:noProof/>
            <w:webHidden/>
          </w:rPr>
        </w:r>
        <w:r w:rsidR="00012319">
          <w:rPr>
            <w:noProof/>
            <w:webHidden/>
          </w:rPr>
          <w:fldChar w:fldCharType="separate"/>
        </w:r>
        <w:r w:rsidR="00012319">
          <w:rPr>
            <w:noProof/>
            <w:webHidden/>
          </w:rPr>
          <w:t>213</w:t>
        </w:r>
        <w:r w:rsidR="00012319">
          <w:rPr>
            <w:noProof/>
            <w:webHidden/>
          </w:rPr>
          <w:fldChar w:fldCharType="end"/>
        </w:r>
      </w:hyperlink>
    </w:p>
    <w:p w14:paraId="1881A196" w14:textId="2256D84B" w:rsidR="00012319" w:rsidRDefault="00226525">
      <w:pPr>
        <w:pStyle w:val="Spistreci2"/>
        <w:rPr>
          <w:rFonts w:asciiTheme="minorHAnsi" w:eastAsiaTheme="minorEastAsia" w:hAnsiTheme="minorHAnsi" w:cstheme="minorBidi"/>
          <w:bCs w:val="0"/>
          <w:noProof/>
          <w:sz w:val="22"/>
          <w:szCs w:val="22"/>
        </w:rPr>
      </w:pPr>
      <w:hyperlink w:anchor="_Toc117635714" w:history="1">
        <w:r w:rsidR="00012319" w:rsidRPr="00407366">
          <w:rPr>
            <w:rStyle w:val="Hipercze"/>
            <w:noProof/>
          </w:rPr>
          <w:t>4.2.</w:t>
        </w:r>
        <w:r w:rsidR="00012319">
          <w:rPr>
            <w:rFonts w:asciiTheme="minorHAnsi" w:eastAsiaTheme="minorEastAsia" w:hAnsiTheme="minorHAnsi" w:cstheme="minorBidi"/>
            <w:bCs w:val="0"/>
            <w:noProof/>
            <w:sz w:val="22"/>
            <w:szCs w:val="22"/>
          </w:rPr>
          <w:tab/>
        </w:r>
        <w:r w:rsidR="00012319" w:rsidRPr="00407366">
          <w:rPr>
            <w:rStyle w:val="Hipercze"/>
            <w:noProof/>
          </w:rPr>
          <w:t>Kody rodzaju gwaranta (Guarantor type codes)</w:t>
        </w:r>
        <w:r w:rsidR="00012319">
          <w:rPr>
            <w:noProof/>
            <w:webHidden/>
          </w:rPr>
          <w:tab/>
        </w:r>
        <w:r w:rsidR="00012319">
          <w:rPr>
            <w:noProof/>
            <w:webHidden/>
          </w:rPr>
          <w:fldChar w:fldCharType="begin"/>
        </w:r>
        <w:r w:rsidR="00012319">
          <w:rPr>
            <w:noProof/>
            <w:webHidden/>
          </w:rPr>
          <w:instrText xml:space="preserve"> PAGEREF _Toc117635714 \h </w:instrText>
        </w:r>
        <w:r w:rsidR="00012319">
          <w:rPr>
            <w:noProof/>
            <w:webHidden/>
          </w:rPr>
        </w:r>
        <w:r w:rsidR="00012319">
          <w:rPr>
            <w:noProof/>
            <w:webHidden/>
          </w:rPr>
          <w:fldChar w:fldCharType="separate"/>
        </w:r>
        <w:r w:rsidR="00012319">
          <w:rPr>
            <w:noProof/>
            <w:webHidden/>
          </w:rPr>
          <w:t>213</w:t>
        </w:r>
        <w:r w:rsidR="00012319">
          <w:rPr>
            <w:noProof/>
            <w:webHidden/>
          </w:rPr>
          <w:fldChar w:fldCharType="end"/>
        </w:r>
      </w:hyperlink>
    </w:p>
    <w:p w14:paraId="4020AB0B" w14:textId="70411180" w:rsidR="00012319" w:rsidRDefault="00226525">
      <w:pPr>
        <w:pStyle w:val="Spistreci2"/>
        <w:rPr>
          <w:rFonts w:asciiTheme="minorHAnsi" w:eastAsiaTheme="minorEastAsia" w:hAnsiTheme="minorHAnsi" w:cstheme="minorBidi"/>
          <w:bCs w:val="0"/>
          <w:noProof/>
          <w:sz w:val="22"/>
          <w:szCs w:val="22"/>
        </w:rPr>
      </w:pPr>
      <w:hyperlink w:anchor="_Toc117635715" w:history="1">
        <w:r w:rsidR="00012319" w:rsidRPr="00407366">
          <w:rPr>
            <w:rStyle w:val="Hipercze"/>
            <w:noProof/>
          </w:rPr>
          <w:t>4.3.</w:t>
        </w:r>
        <w:r w:rsidR="00012319">
          <w:rPr>
            <w:rFonts w:asciiTheme="minorHAnsi" w:eastAsiaTheme="minorEastAsia" w:hAnsiTheme="minorHAnsi" w:cstheme="minorBidi"/>
            <w:bCs w:val="0"/>
            <w:noProof/>
            <w:sz w:val="22"/>
            <w:szCs w:val="22"/>
          </w:rPr>
          <w:tab/>
        </w:r>
        <w:r w:rsidR="00012319" w:rsidRPr="00407366">
          <w:rPr>
            <w:rStyle w:val="Hipercze"/>
            <w:noProof/>
          </w:rPr>
          <w:t>Kody rodzaju miejsca rozpoczęcia przemieszczenia (Origin Type Code)</w:t>
        </w:r>
        <w:r w:rsidR="00012319">
          <w:rPr>
            <w:noProof/>
            <w:webHidden/>
          </w:rPr>
          <w:tab/>
        </w:r>
        <w:r w:rsidR="00012319">
          <w:rPr>
            <w:noProof/>
            <w:webHidden/>
          </w:rPr>
          <w:fldChar w:fldCharType="begin"/>
        </w:r>
        <w:r w:rsidR="00012319">
          <w:rPr>
            <w:noProof/>
            <w:webHidden/>
          </w:rPr>
          <w:instrText xml:space="preserve"> PAGEREF _Toc117635715 \h </w:instrText>
        </w:r>
        <w:r w:rsidR="00012319">
          <w:rPr>
            <w:noProof/>
            <w:webHidden/>
          </w:rPr>
        </w:r>
        <w:r w:rsidR="00012319">
          <w:rPr>
            <w:noProof/>
            <w:webHidden/>
          </w:rPr>
          <w:fldChar w:fldCharType="separate"/>
        </w:r>
        <w:r w:rsidR="00012319">
          <w:rPr>
            <w:noProof/>
            <w:webHidden/>
          </w:rPr>
          <w:t>214</w:t>
        </w:r>
        <w:r w:rsidR="00012319">
          <w:rPr>
            <w:noProof/>
            <w:webHidden/>
          </w:rPr>
          <w:fldChar w:fldCharType="end"/>
        </w:r>
      </w:hyperlink>
    </w:p>
    <w:p w14:paraId="404E9DA3" w14:textId="5A92F0A8" w:rsidR="00012319" w:rsidRDefault="00226525">
      <w:pPr>
        <w:pStyle w:val="Spistreci2"/>
        <w:rPr>
          <w:rFonts w:asciiTheme="minorHAnsi" w:eastAsiaTheme="minorEastAsia" w:hAnsiTheme="minorHAnsi" w:cstheme="minorBidi"/>
          <w:bCs w:val="0"/>
          <w:noProof/>
          <w:sz w:val="22"/>
          <w:szCs w:val="22"/>
        </w:rPr>
      </w:pPr>
      <w:hyperlink w:anchor="_Toc117635716" w:history="1">
        <w:r w:rsidR="00012319" w:rsidRPr="00407366">
          <w:rPr>
            <w:rStyle w:val="Hipercze"/>
            <w:noProof/>
          </w:rPr>
          <w:t>4.4.</w:t>
        </w:r>
        <w:r w:rsidR="00012319">
          <w:rPr>
            <w:rFonts w:asciiTheme="minorHAnsi" w:eastAsiaTheme="minorEastAsia" w:hAnsiTheme="minorHAnsi" w:cstheme="minorBidi"/>
            <w:bCs w:val="0"/>
            <w:noProof/>
            <w:sz w:val="22"/>
            <w:szCs w:val="22"/>
          </w:rPr>
          <w:tab/>
        </w:r>
        <w:r w:rsidR="00012319" w:rsidRPr="00407366">
          <w:rPr>
            <w:rStyle w:val="Hipercze"/>
            <w:noProof/>
          </w:rPr>
          <w:t>Kody rodzaju miejsca przeznaczenia (Destination Type Codes)</w:t>
        </w:r>
        <w:r w:rsidR="00012319">
          <w:rPr>
            <w:noProof/>
            <w:webHidden/>
          </w:rPr>
          <w:tab/>
        </w:r>
        <w:r w:rsidR="00012319">
          <w:rPr>
            <w:noProof/>
            <w:webHidden/>
          </w:rPr>
          <w:fldChar w:fldCharType="begin"/>
        </w:r>
        <w:r w:rsidR="00012319">
          <w:rPr>
            <w:noProof/>
            <w:webHidden/>
          </w:rPr>
          <w:instrText xml:space="preserve"> PAGEREF _Toc117635716 \h </w:instrText>
        </w:r>
        <w:r w:rsidR="00012319">
          <w:rPr>
            <w:noProof/>
            <w:webHidden/>
          </w:rPr>
        </w:r>
        <w:r w:rsidR="00012319">
          <w:rPr>
            <w:noProof/>
            <w:webHidden/>
          </w:rPr>
          <w:fldChar w:fldCharType="separate"/>
        </w:r>
        <w:r w:rsidR="00012319">
          <w:rPr>
            <w:noProof/>
            <w:webHidden/>
          </w:rPr>
          <w:t>214</w:t>
        </w:r>
        <w:r w:rsidR="00012319">
          <w:rPr>
            <w:noProof/>
            <w:webHidden/>
          </w:rPr>
          <w:fldChar w:fldCharType="end"/>
        </w:r>
      </w:hyperlink>
    </w:p>
    <w:p w14:paraId="23024B7C" w14:textId="51526ECC" w:rsidR="00012319" w:rsidRDefault="00226525">
      <w:pPr>
        <w:pStyle w:val="Spistreci2"/>
        <w:rPr>
          <w:rFonts w:asciiTheme="minorHAnsi" w:eastAsiaTheme="minorEastAsia" w:hAnsiTheme="minorHAnsi" w:cstheme="minorBidi"/>
          <w:bCs w:val="0"/>
          <w:noProof/>
          <w:sz w:val="22"/>
          <w:szCs w:val="22"/>
        </w:rPr>
      </w:pPr>
      <w:hyperlink w:anchor="_Toc117635717" w:history="1">
        <w:r w:rsidR="00012319" w:rsidRPr="00407366">
          <w:rPr>
            <w:rStyle w:val="Hipercze"/>
            <w:noProof/>
          </w:rPr>
          <w:t>4.5.</w:t>
        </w:r>
        <w:r w:rsidR="00012319">
          <w:rPr>
            <w:rFonts w:asciiTheme="minorHAnsi" w:eastAsiaTheme="minorEastAsia" w:hAnsiTheme="minorHAnsi" w:cstheme="minorBidi"/>
            <w:bCs w:val="0"/>
            <w:noProof/>
            <w:sz w:val="22"/>
            <w:szCs w:val="22"/>
          </w:rPr>
          <w:tab/>
        </w:r>
        <w:r w:rsidR="00012319" w:rsidRPr="00407366">
          <w:rPr>
            <w:rStyle w:val="Hipercze"/>
            <w:noProof/>
          </w:rPr>
          <w:t>Kody rodzaju zmiany miejsca przeznaczenia (Change of Destination Type Codes)</w:t>
        </w:r>
        <w:r w:rsidR="00012319">
          <w:rPr>
            <w:noProof/>
            <w:webHidden/>
          </w:rPr>
          <w:tab/>
        </w:r>
        <w:r w:rsidR="00012319">
          <w:rPr>
            <w:noProof/>
            <w:webHidden/>
          </w:rPr>
          <w:fldChar w:fldCharType="begin"/>
        </w:r>
        <w:r w:rsidR="00012319">
          <w:rPr>
            <w:noProof/>
            <w:webHidden/>
          </w:rPr>
          <w:instrText xml:space="preserve"> PAGEREF _Toc117635717 \h </w:instrText>
        </w:r>
        <w:r w:rsidR="00012319">
          <w:rPr>
            <w:noProof/>
            <w:webHidden/>
          </w:rPr>
        </w:r>
        <w:r w:rsidR="00012319">
          <w:rPr>
            <w:noProof/>
            <w:webHidden/>
          </w:rPr>
          <w:fldChar w:fldCharType="separate"/>
        </w:r>
        <w:r w:rsidR="00012319">
          <w:rPr>
            <w:noProof/>
            <w:webHidden/>
          </w:rPr>
          <w:t>215</w:t>
        </w:r>
        <w:r w:rsidR="00012319">
          <w:rPr>
            <w:noProof/>
            <w:webHidden/>
          </w:rPr>
          <w:fldChar w:fldCharType="end"/>
        </w:r>
      </w:hyperlink>
    </w:p>
    <w:p w14:paraId="2A16A2A6" w14:textId="1D2E0B16" w:rsidR="00012319" w:rsidRDefault="00226525">
      <w:pPr>
        <w:pStyle w:val="Spistreci2"/>
        <w:rPr>
          <w:rFonts w:asciiTheme="minorHAnsi" w:eastAsiaTheme="minorEastAsia" w:hAnsiTheme="minorHAnsi" w:cstheme="minorBidi"/>
          <w:bCs w:val="0"/>
          <w:noProof/>
          <w:sz w:val="22"/>
          <w:szCs w:val="22"/>
        </w:rPr>
      </w:pPr>
      <w:hyperlink w:anchor="_Toc117635718" w:history="1">
        <w:r w:rsidR="00012319" w:rsidRPr="00407366">
          <w:rPr>
            <w:rStyle w:val="Hipercze"/>
            <w:noProof/>
            <w:lang w:val="en-US"/>
          </w:rPr>
          <w:t>4.6.</w:t>
        </w:r>
        <w:r w:rsidR="00012319">
          <w:rPr>
            <w:rFonts w:asciiTheme="minorHAnsi" w:eastAsiaTheme="minorEastAsia" w:hAnsiTheme="minorHAnsi" w:cstheme="minorBidi"/>
            <w:bCs w:val="0"/>
            <w:noProof/>
            <w:sz w:val="22"/>
            <w:szCs w:val="22"/>
          </w:rPr>
          <w:tab/>
        </w:r>
        <w:r w:rsidR="00012319" w:rsidRPr="00407366">
          <w:rPr>
            <w:rStyle w:val="Hipercze"/>
            <w:noProof/>
            <w:lang w:val="en-US"/>
          </w:rPr>
          <w:t>Ogólne wyniki odbioru (Global Conclusion of Receipt)</w:t>
        </w:r>
        <w:r w:rsidR="00012319">
          <w:rPr>
            <w:noProof/>
            <w:webHidden/>
          </w:rPr>
          <w:tab/>
        </w:r>
        <w:r w:rsidR="00012319">
          <w:rPr>
            <w:noProof/>
            <w:webHidden/>
          </w:rPr>
          <w:fldChar w:fldCharType="begin"/>
        </w:r>
        <w:r w:rsidR="00012319">
          <w:rPr>
            <w:noProof/>
            <w:webHidden/>
          </w:rPr>
          <w:instrText xml:space="preserve"> PAGEREF _Toc117635718 \h </w:instrText>
        </w:r>
        <w:r w:rsidR="00012319">
          <w:rPr>
            <w:noProof/>
            <w:webHidden/>
          </w:rPr>
        </w:r>
        <w:r w:rsidR="00012319">
          <w:rPr>
            <w:noProof/>
            <w:webHidden/>
          </w:rPr>
          <w:fldChar w:fldCharType="separate"/>
        </w:r>
        <w:r w:rsidR="00012319">
          <w:rPr>
            <w:noProof/>
            <w:webHidden/>
          </w:rPr>
          <w:t>215</w:t>
        </w:r>
        <w:r w:rsidR="00012319">
          <w:rPr>
            <w:noProof/>
            <w:webHidden/>
          </w:rPr>
          <w:fldChar w:fldCharType="end"/>
        </w:r>
      </w:hyperlink>
    </w:p>
    <w:p w14:paraId="416A8289" w14:textId="5EF82791" w:rsidR="00012319" w:rsidRDefault="00226525">
      <w:pPr>
        <w:pStyle w:val="Spistreci2"/>
        <w:rPr>
          <w:rFonts w:asciiTheme="minorHAnsi" w:eastAsiaTheme="minorEastAsia" w:hAnsiTheme="minorHAnsi" w:cstheme="minorBidi"/>
          <w:bCs w:val="0"/>
          <w:noProof/>
          <w:sz w:val="22"/>
          <w:szCs w:val="22"/>
        </w:rPr>
      </w:pPr>
      <w:hyperlink w:anchor="_Toc117635719" w:history="1">
        <w:r w:rsidR="00012319" w:rsidRPr="00407366">
          <w:rPr>
            <w:rStyle w:val="Hipercze"/>
            <w:noProof/>
          </w:rPr>
          <w:t>4.7.</w:t>
        </w:r>
        <w:r w:rsidR="00012319">
          <w:rPr>
            <w:rFonts w:asciiTheme="minorHAnsi" w:eastAsiaTheme="minorEastAsia" w:hAnsiTheme="minorHAnsi" w:cstheme="minorBidi"/>
            <w:bCs w:val="0"/>
            <w:noProof/>
            <w:sz w:val="22"/>
            <w:szCs w:val="22"/>
          </w:rPr>
          <w:tab/>
        </w:r>
        <w:r w:rsidR="00012319" w:rsidRPr="00407366">
          <w:rPr>
            <w:rStyle w:val="Hipercze"/>
            <w:noProof/>
          </w:rPr>
          <w:t>Organizacja przewozu (Transport Arrangement)</w:t>
        </w:r>
        <w:r w:rsidR="00012319">
          <w:rPr>
            <w:noProof/>
            <w:webHidden/>
          </w:rPr>
          <w:tab/>
        </w:r>
        <w:r w:rsidR="00012319">
          <w:rPr>
            <w:noProof/>
            <w:webHidden/>
          </w:rPr>
          <w:fldChar w:fldCharType="begin"/>
        </w:r>
        <w:r w:rsidR="00012319">
          <w:rPr>
            <w:noProof/>
            <w:webHidden/>
          </w:rPr>
          <w:instrText xml:space="preserve"> PAGEREF _Toc117635719 \h </w:instrText>
        </w:r>
        <w:r w:rsidR="00012319">
          <w:rPr>
            <w:noProof/>
            <w:webHidden/>
          </w:rPr>
        </w:r>
        <w:r w:rsidR="00012319">
          <w:rPr>
            <w:noProof/>
            <w:webHidden/>
          </w:rPr>
          <w:fldChar w:fldCharType="separate"/>
        </w:r>
        <w:r w:rsidR="00012319">
          <w:rPr>
            <w:noProof/>
            <w:webHidden/>
          </w:rPr>
          <w:t>215</w:t>
        </w:r>
        <w:r w:rsidR="00012319">
          <w:rPr>
            <w:noProof/>
            <w:webHidden/>
          </w:rPr>
          <w:fldChar w:fldCharType="end"/>
        </w:r>
      </w:hyperlink>
    </w:p>
    <w:p w14:paraId="2E1E9F82" w14:textId="2E5B4503" w:rsidR="00012319" w:rsidRDefault="00226525">
      <w:pPr>
        <w:pStyle w:val="Spistreci2"/>
        <w:rPr>
          <w:rFonts w:asciiTheme="minorHAnsi" w:eastAsiaTheme="minorEastAsia" w:hAnsiTheme="minorHAnsi" w:cstheme="minorBidi"/>
          <w:bCs w:val="0"/>
          <w:noProof/>
          <w:sz w:val="22"/>
          <w:szCs w:val="22"/>
        </w:rPr>
      </w:pPr>
      <w:hyperlink w:anchor="_Toc117635720" w:history="1">
        <w:r w:rsidR="00012319" w:rsidRPr="00407366">
          <w:rPr>
            <w:rStyle w:val="Hipercze"/>
            <w:noProof/>
          </w:rPr>
          <w:t>4.8.</w:t>
        </w:r>
        <w:r w:rsidR="00012319">
          <w:rPr>
            <w:rFonts w:asciiTheme="minorHAnsi" w:eastAsiaTheme="minorEastAsia" w:hAnsiTheme="minorHAnsi" w:cstheme="minorBidi"/>
            <w:bCs w:val="0"/>
            <w:noProof/>
            <w:sz w:val="22"/>
            <w:szCs w:val="22"/>
          </w:rPr>
          <w:tab/>
        </w:r>
        <w:r w:rsidR="00012319" w:rsidRPr="00407366">
          <w:rPr>
            <w:rStyle w:val="Hipercze"/>
            <w:noProof/>
          </w:rPr>
          <w:t>Maksymalny czas przewozu dla danego kodu transportu</w:t>
        </w:r>
        <w:r w:rsidR="00012319">
          <w:rPr>
            <w:noProof/>
            <w:webHidden/>
          </w:rPr>
          <w:tab/>
        </w:r>
        <w:r w:rsidR="00012319">
          <w:rPr>
            <w:noProof/>
            <w:webHidden/>
          </w:rPr>
          <w:fldChar w:fldCharType="begin"/>
        </w:r>
        <w:r w:rsidR="00012319">
          <w:rPr>
            <w:noProof/>
            <w:webHidden/>
          </w:rPr>
          <w:instrText xml:space="preserve"> PAGEREF _Toc117635720 \h </w:instrText>
        </w:r>
        <w:r w:rsidR="00012319">
          <w:rPr>
            <w:noProof/>
            <w:webHidden/>
          </w:rPr>
        </w:r>
        <w:r w:rsidR="00012319">
          <w:rPr>
            <w:noProof/>
            <w:webHidden/>
          </w:rPr>
          <w:fldChar w:fldCharType="separate"/>
        </w:r>
        <w:r w:rsidR="00012319">
          <w:rPr>
            <w:noProof/>
            <w:webHidden/>
          </w:rPr>
          <w:t>215</w:t>
        </w:r>
        <w:r w:rsidR="00012319">
          <w:rPr>
            <w:noProof/>
            <w:webHidden/>
          </w:rPr>
          <w:fldChar w:fldCharType="end"/>
        </w:r>
      </w:hyperlink>
    </w:p>
    <w:p w14:paraId="67D9FA9E" w14:textId="1ED7499C" w:rsidR="00012319" w:rsidRDefault="00226525">
      <w:pPr>
        <w:pStyle w:val="Spistreci2"/>
        <w:rPr>
          <w:rFonts w:asciiTheme="minorHAnsi" w:eastAsiaTheme="minorEastAsia" w:hAnsiTheme="minorHAnsi" w:cstheme="minorBidi"/>
          <w:bCs w:val="0"/>
          <w:noProof/>
          <w:sz w:val="22"/>
          <w:szCs w:val="22"/>
        </w:rPr>
      </w:pPr>
      <w:hyperlink w:anchor="_Toc117635721" w:history="1">
        <w:r w:rsidR="00012319" w:rsidRPr="00407366">
          <w:rPr>
            <w:rStyle w:val="Hipercze"/>
            <w:noProof/>
          </w:rPr>
          <w:t>4.9.</w:t>
        </w:r>
        <w:r w:rsidR="00012319">
          <w:rPr>
            <w:rFonts w:asciiTheme="minorHAnsi" w:eastAsiaTheme="minorEastAsia" w:hAnsiTheme="minorHAnsi" w:cstheme="minorBidi"/>
            <w:bCs w:val="0"/>
            <w:noProof/>
            <w:sz w:val="22"/>
            <w:szCs w:val="22"/>
          </w:rPr>
          <w:tab/>
        </w:r>
        <w:r w:rsidR="00012319" w:rsidRPr="00407366">
          <w:rPr>
            <w:rStyle w:val="Hipercze"/>
            <w:noProof/>
          </w:rPr>
          <w:t>Wartości logiczne (Flags)</w:t>
        </w:r>
        <w:r w:rsidR="00012319">
          <w:rPr>
            <w:noProof/>
            <w:webHidden/>
          </w:rPr>
          <w:tab/>
        </w:r>
        <w:r w:rsidR="00012319">
          <w:rPr>
            <w:noProof/>
            <w:webHidden/>
          </w:rPr>
          <w:fldChar w:fldCharType="begin"/>
        </w:r>
        <w:r w:rsidR="00012319">
          <w:rPr>
            <w:noProof/>
            <w:webHidden/>
          </w:rPr>
          <w:instrText xml:space="preserve"> PAGEREF _Toc117635721 \h </w:instrText>
        </w:r>
        <w:r w:rsidR="00012319">
          <w:rPr>
            <w:noProof/>
            <w:webHidden/>
          </w:rPr>
        </w:r>
        <w:r w:rsidR="00012319">
          <w:rPr>
            <w:noProof/>
            <w:webHidden/>
          </w:rPr>
          <w:fldChar w:fldCharType="separate"/>
        </w:r>
        <w:r w:rsidR="00012319">
          <w:rPr>
            <w:noProof/>
            <w:webHidden/>
          </w:rPr>
          <w:t>216</w:t>
        </w:r>
        <w:r w:rsidR="00012319">
          <w:rPr>
            <w:noProof/>
            <w:webHidden/>
          </w:rPr>
          <w:fldChar w:fldCharType="end"/>
        </w:r>
      </w:hyperlink>
    </w:p>
    <w:p w14:paraId="307068AD" w14:textId="020CD620" w:rsidR="00012319" w:rsidRDefault="00226525">
      <w:pPr>
        <w:pStyle w:val="Spistreci2"/>
        <w:rPr>
          <w:rFonts w:asciiTheme="minorHAnsi" w:eastAsiaTheme="minorEastAsia" w:hAnsiTheme="minorHAnsi" w:cstheme="minorBidi"/>
          <w:bCs w:val="0"/>
          <w:noProof/>
          <w:sz w:val="22"/>
          <w:szCs w:val="22"/>
        </w:rPr>
      </w:pPr>
      <w:hyperlink w:anchor="_Toc117635722" w:history="1">
        <w:r w:rsidR="00012319" w:rsidRPr="00407366">
          <w:rPr>
            <w:rStyle w:val="Hipercze"/>
            <w:noProof/>
          </w:rPr>
          <w:t>4.10.</w:t>
        </w:r>
        <w:r w:rsidR="00012319">
          <w:rPr>
            <w:rFonts w:asciiTheme="minorHAnsi" w:eastAsiaTheme="minorEastAsia" w:hAnsiTheme="minorHAnsi" w:cstheme="minorBidi"/>
            <w:bCs w:val="0"/>
            <w:noProof/>
            <w:sz w:val="22"/>
            <w:szCs w:val="22"/>
          </w:rPr>
          <w:tab/>
        </w:r>
        <w:r w:rsidR="00012319" w:rsidRPr="00407366">
          <w:rPr>
            <w:rStyle w:val="Hipercze"/>
            <w:noProof/>
            <w:lang w:val="en-US"/>
          </w:rPr>
          <w:t>Kody błędów (Error Codes)</w:t>
        </w:r>
        <w:r w:rsidR="00012319">
          <w:rPr>
            <w:noProof/>
            <w:webHidden/>
          </w:rPr>
          <w:tab/>
        </w:r>
        <w:r w:rsidR="00012319">
          <w:rPr>
            <w:noProof/>
            <w:webHidden/>
          </w:rPr>
          <w:fldChar w:fldCharType="begin"/>
        </w:r>
        <w:r w:rsidR="00012319">
          <w:rPr>
            <w:noProof/>
            <w:webHidden/>
          </w:rPr>
          <w:instrText xml:space="preserve"> PAGEREF _Toc117635722 \h </w:instrText>
        </w:r>
        <w:r w:rsidR="00012319">
          <w:rPr>
            <w:noProof/>
            <w:webHidden/>
          </w:rPr>
        </w:r>
        <w:r w:rsidR="00012319">
          <w:rPr>
            <w:noProof/>
            <w:webHidden/>
          </w:rPr>
          <w:fldChar w:fldCharType="separate"/>
        </w:r>
        <w:r w:rsidR="00012319">
          <w:rPr>
            <w:noProof/>
            <w:webHidden/>
          </w:rPr>
          <w:t>216</w:t>
        </w:r>
        <w:r w:rsidR="00012319">
          <w:rPr>
            <w:noProof/>
            <w:webHidden/>
          </w:rPr>
          <w:fldChar w:fldCharType="end"/>
        </w:r>
      </w:hyperlink>
    </w:p>
    <w:p w14:paraId="636C7030" w14:textId="42AC9EA1" w:rsidR="00012319" w:rsidRDefault="00226525">
      <w:pPr>
        <w:pStyle w:val="Spistreci2"/>
        <w:rPr>
          <w:rFonts w:asciiTheme="minorHAnsi" w:eastAsiaTheme="minorEastAsia" w:hAnsiTheme="minorHAnsi" w:cstheme="minorBidi"/>
          <w:bCs w:val="0"/>
          <w:noProof/>
          <w:sz w:val="22"/>
          <w:szCs w:val="22"/>
        </w:rPr>
      </w:pPr>
      <w:hyperlink w:anchor="_Toc117635723" w:history="1">
        <w:r w:rsidR="00012319" w:rsidRPr="00407366">
          <w:rPr>
            <w:rStyle w:val="Hipercze"/>
            <w:noProof/>
          </w:rPr>
          <w:t>4.11.</w:t>
        </w:r>
        <w:r w:rsidR="00012319">
          <w:rPr>
            <w:rFonts w:asciiTheme="minorHAnsi" w:eastAsiaTheme="minorEastAsia" w:hAnsiTheme="minorHAnsi" w:cstheme="minorBidi"/>
            <w:bCs w:val="0"/>
            <w:noProof/>
            <w:sz w:val="22"/>
            <w:szCs w:val="22"/>
          </w:rPr>
          <w:tab/>
        </w:r>
        <w:r w:rsidR="00012319" w:rsidRPr="00407366">
          <w:rPr>
            <w:rStyle w:val="Hipercze"/>
            <w:noProof/>
            <w:lang w:val="en-US"/>
          </w:rPr>
          <w:t>Lista kodów słowników (Requested List of Codes)</w:t>
        </w:r>
        <w:r w:rsidR="00012319">
          <w:rPr>
            <w:noProof/>
            <w:webHidden/>
          </w:rPr>
          <w:tab/>
        </w:r>
        <w:r w:rsidR="00012319">
          <w:rPr>
            <w:noProof/>
            <w:webHidden/>
          </w:rPr>
          <w:fldChar w:fldCharType="begin"/>
        </w:r>
        <w:r w:rsidR="00012319">
          <w:rPr>
            <w:noProof/>
            <w:webHidden/>
          </w:rPr>
          <w:instrText xml:space="preserve"> PAGEREF _Toc117635723 \h </w:instrText>
        </w:r>
        <w:r w:rsidR="00012319">
          <w:rPr>
            <w:noProof/>
            <w:webHidden/>
          </w:rPr>
        </w:r>
        <w:r w:rsidR="00012319">
          <w:rPr>
            <w:noProof/>
            <w:webHidden/>
          </w:rPr>
          <w:fldChar w:fldCharType="separate"/>
        </w:r>
        <w:r w:rsidR="00012319">
          <w:rPr>
            <w:noProof/>
            <w:webHidden/>
          </w:rPr>
          <w:t>217</w:t>
        </w:r>
        <w:r w:rsidR="00012319">
          <w:rPr>
            <w:noProof/>
            <w:webHidden/>
          </w:rPr>
          <w:fldChar w:fldCharType="end"/>
        </w:r>
      </w:hyperlink>
    </w:p>
    <w:p w14:paraId="5218DC3F" w14:textId="038804BB" w:rsidR="00012319" w:rsidRDefault="00226525">
      <w:pPr>
        <w:pStyle w:val="Spistreci2"/>
        <w:rPr>
          <w:rFonts w:asciiTheme="minorHAnsi" w:eastAsiaTheme="minorEastAsia" w:hAnsiTheme="minorHAnsi" w:cstheme="minorBidi"/>
          <w:bCs w:val="0"/>
          <w:noProof/>
          <w:sz w:val="22"/>
          <w:szCs w:val="22"/>
        </w:rPr>
      </w:pPr>
      <w:hyperlink w:anchor="_Toc117635724" w:history="1">
        <w:r w:rsidR="00012319" w:rsidRPr="00407366">
          <w:rPr>
            <w:rStyle w:val="Hipercze"/>
            <w:noProof/>
          </w:rPr>
          <w:t>4.12.</w:t>
        </w:r>
        <w:r w:rsidR="00012319">
          <w:rPr>
            <w:rFonts w:asciiTheme="minorHAnsi" w:eastAsiaTheme="minorEastAsia" w:hAnsiTheme="minorHAnsi" w:cstheme="minorBidi"/>
            <w:bCs w:val="0"/>
            <w:noProof/>
            <w:sz w:val="22"/>
            <w:szCs w:val="22"/>
          </w:rPr>
          <w:tab/>
        </w:r>
        <w:r w:rsidR="00012319" w:rsidRPr="00407366">
          <w:rPr>
            <w:rStyle w:val="Hipercze"/>
            <w:noProof/>
          </w:rPr>
          <w:t>Typ podmiotu przekazującego komunikat (Submitter Type)</w:t>
        </w:r>
        <w:r w:rsidR="00012319">
          <w:rPr>
            <w:noProof/>
            <w:webHidden/>
          </w:rPr>
          <w:tab/>
        </w:r>
        <w:r w:rsidR="00012319">
          <w:rPr>
            <w:noProof/>
            <w:webHidden/>
          </w:rPr>
          <w:fldChar w:fldCharType="begin"/>
        </w:r>
        <w:r w:rsidR="00012319">
          <w:rPr>
            <w:noProof/>
            <w:webHidden/>
          </w:rPr>
          <w:instrText xml:space="preserve"> PAGEREF _Toc117635724 \h </w:instrText>
        </w:r>
        <w:r w:rsidR="00012319">
          <w:rPr>
            <w:noProof/>
            <w:webHidden/>
          </w:rPr>
        </w:r>
        <w:r w:rsidR="00012319">
          <w:rPr>
            <w:noProof/>
            <w:webHidden/>
          </w:rPr>
          <w:fldChar w:fldCharType="separate"/>
        </w:r>
        <w:r w:rsidR="00012319">
          <w:rPr>
            <w:noProof/>
            <w:webHidden/>
          </w:rPr>
          <w:t>218</w:t>
        </w:r>
        <w:r w:rsidR="00012319">
          <w:rPr>
            <w:noProof/>
            <w:webHidden/>
          </w:rPr>
          <w:fldChar w:fldCharType="end"/>
        </w:r>
      </w:hyperlink>
    </w:p>
    <w:p w14:paraId="1EC62B90" w14:textId="45463A4D" w:rsidR="00012319" w:rsidRDefault="00226525">
      <w:pPr>
        <w:pStyle w:val="Spistreci2"/>
        <w:rPr>
          <w:rFonts w:asciiTheme="minorHAnsi" w:eastAsiaTheme="minorEastAsia" w:hAnsiTheme="minorHAnsi" w:cstheme="minorBidi"/>
          <w:bCs w:val="0"/>
          <w:noProof/>
          <w:sz w:val="22"/>
          <w:szCs w:val="22"/>
        </w:rPr>
      </w:pPr>
      <w:hyperlink w:anchor="_Toc117635725" w:history="1">
        <w:r w:rsidR="00012319" w:rsidRPr="00407366">
          <w:rPr>
            <w:rStyle w:val="Hipercze"/>
            <w:noProof/>
          </w:rPr>
          <w:t>4.13.</w:t>
        </w:r>
        <w:r w:rsidR="00012319">
          <w:rPr>
            <w:rFonts w:asciiTheme="minorHAnsi" w:eastAsiaTheme="minorEastAsia" w:hAnsiTheme="minorHAnsi" w:cstheme="minorBidi"/>
            <w:bCs w:val="0"/>
            <w:noProof/>
            <w:sz w:val="22"/>
            <w:szCs w:val="22"/>
          </w:rPr>
          <w:tab/>
        </w:r>
        <w:r w:rsidR="00012319" w:rsidRPr="00407366">
          <w:rPr>
            <w:rStyle w:val="Hipercze"/>
            <w:noProof/>
          </w:rPr>
          <w:t>Typ żądanego komunikatu (Requested Message Type)</w:t>
        </w:r>
        <w:r w:rsidR="00012319">
          <w:rPr>
            <w:noProof/>
            <w:webHidden/>
          </w:rPr>
          <w:tab/>
        </w:r>
        <w:r w:rsidR="00012319">
          <w:rPr>
            <w:noProof/>
            <w:webHidden/>
          </w:rPr>
          <w:fldChar w:fldCharType="begin"/>
        </w:r>
        <w:r w:rsidR="00012319">
          <w:rPr>
            <w:noProof/>
            <w:webHidden/>
          </w:rPr>
          <w:instrText xml:space="preserve"> PAGEREF _Toc117635725 \h </w:instrText>
        </w:r>
        <w:r w:rsidR="00012319">
          <w:rPr>
            <w:noProof/>
            <w:webHidden/>
          </w:rPr>
        </w:r>
        <w:r w:rsidR="00012319">
          <w:rPr>
            <w:noProof/>
            <w:webHidden/>
          </w:rPr>
          <w:fldChar w:fldCharType="separate"/>
        </w:r>
        <w:r w:rsidR="00012319">
          <w:rPr>
            <w:noProof/>
            <w:webHidden/>
          </w:rPr>
          <w:t>218</w:t>
        </w:r>
        <w:r w:rsidR="00012319">
          <w:rPr>
            <w:noProof/>
            <w:webHidden/>
          </w:rPr>
          <w:fldChar w:fldCharType="end"/>
        </w:r>
      </w:hyperlink>
    </w:p>
    <w:p w14:paraId="33820283" w14:textId="07414E2B" w:rsidR="00012319" w:rsidRDefault="00226525">
      <w:pPr>
        <w:pStyle w:val="Spistreci2"/>
        <w:rPr>
          <w:rFonts w:asciiTheme="minorHAnsi" w:eastAsiaTheme="minorEastAsia" w:hAnsiTheme="minorHAnsi" w:cstheme="minorBidi"/>
          <w:bCs w:val="0"/>
          <w:noProof/>
          <w:sz w:val="22"/>
          <w:szCs w:val="22"/>
        </w:rPr>
      </w:pPr>
      <w:hyperlink w:anchor="_Toc117635726" w:history="1">
        <w:r w:rsidR="00012319" w:rsidRPr="00407366">
          <w:rPr>
            <w:rStyle w:val="Hipercze"/>
            <w:noProof/>
            <w:lang w:val="en-US"/>
          </w:rPr>
          <w:t>4.14.</w:t>
        </w:r>
        <w:r w:rsidR="00012319">
          <w:rPr>
            <w:rFonts w:asciiTheme="minorHAnsi" w:eastAsiaTheme="minorEastAsia" w:hAnsiTheme="minorHAnsi" w:cstheme="minorBidi"/>
            <w:bCs w:val="0"/>
            <w:noProof/>
            <w:sz w:val="22"/>
            <w:szCs w:val="22"/>
          </w:rPr>
          <w:tab/>
        </w:r>
        <w:r w:rsidR="00012319" w:rsidRPr="00407366">
          <w:rPr>
            <w:rStyle w:val="Hipercze"/>
            <w:noProof/>
            <w:lang w:val="en-US"/>
          </w:rPr>
          <w:t>Rodzaje paliwa (Fuel Types)</w:t>
        </w:r>
        <w:r w:rsidR="00012319">
          <w:rPr>
            <w:noProof/>
            <w:webHidden/>
          </w:rPr>
          <w:tab/>
        </w:r>
        <w:r w:rsidR="00012319">
          <w:rPr>
            <w:noProof/>
            <w:webHidden/>
          </w:rPr>
          <w:fldChar w:fldCharType="begin"/>
        </w:r>
        <w:r w:rsidR="00012319">
          <w:rPr>
            <w:noProof/>
            <w:webHidden/>
          </w:rPr>
          <w:instrText xml:space="preserve"> PAGEREF _Toc117635726 \h </w:instrText>
        </w:r>
        <w:r w:rsidR="00012319">
          <w:rPr>
            <w:noProof/>
            <w:webHidden/>
          </w:rPr>
        </w:r>
        <w:r w:rsidR="00012319">
          <w:rPr>
            <w:noProof/>
            <w:webHidden/>
          </w:rPr>
          <w:fldChar w:fldCharType="separate"/>
        </w:r>
        <w:r w:rsidR="00012319">
          <w:rPr>
            <w:noProof/>
            <w:webHidden/>
          </w:rPr>
          <w:t>219</w:t>
        </w:r>
        <w:r w:rsidR="00012319">
          <w:rPr>
            <w:noProof/>
            <w:webHidden/>
          </w:rPr>
          <w:fldChar w:fldCharType="end"/>
        </w:r>
      </w:hyperlink>
    </w:p>
    <w:p w14:paraId="1DA73535" w14:textId="6867BC9C" w:rsidR="00012319" w:rsidRDefault="00226525">
      <w:pPr>
        <w:pStyle w:val="Spistreci2"/>
        <w:rPr>
          <w:rFonts w:asciiTheme="minorHAnsi" w:eastAsiaTheme="minorEastAsia" w:hAnsiTheme="minorHAnsi" w:cstheme="minorBidi"/>
          <w:bCs w:val="0"/>
          <w:noProof/>
          <w:sz w:val="22"/>
          <w:szCs w:val="22"/>
        </w:rPr>
      </w:pPr>
      <w:hyperlink w:anchor="_Toc117635727" w:history="1">
        <w:r w:rsidR="00012319" w:rsidRPr="00407366">
          <w:rPr>
            <w:rStyle w:val="Hipercze"/>
            <w:noProof/>
          </w:rPr>
          <w:t>4.15.</w:t>
        </w:r>
        <w:r w:rsidR="00012319">
          <w:rPr>
            <w:rFonts w:asciiTheme="minorHAnsi" w:eastAsiaTheme="minorEastAsia" w:hAnsiTheme="minorHAnsi" w:cstheme="minorBidi"/>
            <w:bCs w:val="0"/>
            <w:noProof/>
            <w:sz w:val="22"/>
            <w:szCs w:val="22"/>
          </w:rPr>
          <w:tab/>
        </w:r>
        <w:r w:rsidR="00012319" w:rsidRPr="00407366">
          <w:rPr>
            <w:rStyle w:val="Hipercze"/>
            <w:noProof/>
          </w:rPr>
          <w:t>Typ innego dokumentu towarzyszącego (Other Accompanying Document Type)</w:t>
        </w:r>
        <w:r w:rsidR="00012319">
          <w:rPr>
            <w:noProof/>
            <w:webHidden/>
          </w:rPr>
          <w:tab/>
        </w:r>
        <w:r w:rsidR="00012319">
          <w:rPr>
            <w:noProof/>
            <w:webHidden/>
          </w:rPr>
          <w:fldChar w:fldCharType="begin"/>
        </w:r>
        <w:r w:rsidR="00012319">
          <w:rPr>
            <w:noProof/>
            <w:webHidden/>
          </w:rPr>
          <w:instrText xml:space="preserve"> PAGEREF _Toc117635727 \h </w:instrText>
        </w:r>
        <w:r w:rsidR="00012319">
          <w:rPr>
            <w:noProof/>
            <w:webHidden/>
          </w:rPr>
        </w:r>
        <w:r w:rsidR="00012319">
          <w:rPr>
            <w:noProof/>
            <w:webHidden/>
          </w:rPr>
          <w:fldChar w:fldCharType="separate"/>
        </w:r>
        <w:r w:rsidR="00012319">
          <w:rPr>
            <w:noProof/>
            <w:webHidden/>
          </w:rPr>
          <w:t>219</w:t>
        </w:r>
        <w:r w:rsidR="00012319">
          <w:rPr>
            <w:noProof/>
            <w:webHidden/>
          </w:rPr>
          <w:fldChar w:fldCharType="end"/>
        </w:r>
      </w:hyperlink>
    </w:p>
    <w:p w14:paraId="32B0EF06" w14:textId="54DCA00C" w:rsidR="00012319" w:rsidRDefault="00226525">
      <w:pPr>
        <w:pStyle w:val="Spistreci2"/>
        <w:rPr>
          <w:rFonts w:asciiTheme="minorHAnsi" w:eastAsiaTheme="minorEastAsia" w:hAnsiTheme="minorHAnsi" w:cstheme="minorBidi"/>
          <w:bCs w:val="0"/>
          <w:noProof/>
          <w:sz w:val="22"/>
          <w:szCs w:val="22"/>
        </w:rPr>
      </w:pPr>
      <w:hyperlink w:anchor="_Toc117635728" w:history="1">
        <w:r w:rsidR="00012319" w:rsidRPr="00407366">
          <w:rPr>
            <w:rStyle w:val="Hipercze"/>
            <w:noProof/>
          </w:rPr>
          <w:t>4.16.</w:t>
        </w:r>
        <w:r w:rsidR="00012319">
          <w:rPr>
            <w:rFonts w:asciiTheme="minorHAnsi" w:eastAsiaTheme="minorEastAsia" w:hAnsiTheme="minorHAnsi" w:cstheme="minorBidi"/>
            <w:bCs w:val="0"/>
            <w:noProof/>
            <w:sz w:val="22"/>
            <w:szCs w:val="22"/>
          </w:rPr>
          <w:tab/>
        </w:r>
        <w:r w:rsidR="00012319" w:rsidRPr="00407366">
          <w:rPr>
            <w:rStyle w:val="Hipercze"/>
            <w:noProof/>
          </w:rPr>
          <w:t>Kod rodzaju osoby (Trader Person Type)</w:t>
        </w:r>
        <w:r w:rsidR="00012319">
          <w:rPr>
            <w:noProof/>
            <w:webHidden/>
          </w:rPr>
          <w:tab/>
        </w:r>
        <w:r w:rsidR="00012319">
          <w:rPr>
            <w:noProof/>
            <w:webHidden/>
          </w:rPr>
          <w:fldChar w:fldCharType="begin"/>
        </w:r>
        <w:r w:rsidR="00012319">
          <w:rPr>
            <w:noProof/>
            <w:webHidden/>
          </w:rPr>
          <w:instrText xml:space="preserve"> PAGEREF _Toc117635728 \h </w:instrText>
        </w:r>
        <w:r w:rsidR="00012319">
          <w:rPr>
            <w:noProof/>
            <w:webHidden/>
          </w:rPr>
        </w:r>
        <w:r w:rsidR="00012319">
          <w:rPr>
            <w:noProof/>
            <w:webHidden/>
          </w:rPr>
          <w:fldChar w:fldCharType="separate"/>
        </w:r>
        <w:r w:rsidR="00012319">
          <w:rPr>
            <w:noProof/>
            <w:webHidden/>
          </w:rPr>
          <w:t>219</w:t>
        </w:r>
        <w:r w:rsidR="00012319">
          <w:rPr>
            <w:noProof/>
            <w:webHidden/>
          </w:rPr>
          <w:fldChar w:fldCharType="end"/>
        </w:r>
      </w:hyperlink>
    </w:p>
    <w:p w14:paraId="48CE7892" w14:textId="0C3A3536" w:rsidR="00012319" w:rsidRDefault="00226525">
      <w:pPr>
        <w:pStyle w:val="Spistreci2"/>
        <w:rPr>
          <w:rFonts w:asciiTheme="minorHAnsi" w:eastAsiaTheme="minorEastAsia" w:hAnsiTheme="minorHAnsi" w:cstheme="minorBidi"/>
          <w:bCs w:val="0"/>
          <w:noProof/>
          <w:sz w:val="22"/>
          <w:szCs w:val="22"/>
        </w:rPr>
      </w:pPr>
      <w:hyperlink w:anchor="_Toc117635729" w:history="1">
        <w:r w:rsidR="00012319" w:rsidRPr="00407366">
          <w:rPr>
            <w:rStyle w:val="Hipercze"/>
            <w:noProof/>
          </w:rPr>
          <w:t>4.17.</w:t>
        </w:r>
        <w:r w:rsidR="00012319">
          <w:rPr>
            <w:rFonts w:asciiTheme="minorHAnsi" w:eastAsiaTheme="minorEastAsia" w:hAnsiTheme="minorHAnsi" w:cstheme="minorBidi"/>
            <w:bCs w:val="0"/>
            <w:noProof/>
            <w:sz w:val="22"/>
            <w:szCs w:val="22"/>
          </w:rPr>
          <w:tab/>
        </w:r>
        <w:r w:rsidR="00012319" w:rsidRPr="00407366">
          <w:rPr>
            <w:rStyle w:val="Hipercze"/>
            <w:noProof/>
          </w:rPr>
          <w:t>Typy dokumentów towarzyszących (Type of document)</w:t>
        </w:r>
        <w:r w:rsidR="00012319">
          <w:rPr>
            <w:noProof/>
            <w:webHidden/>
          </w:rPr>
          <w:tab/>
        </w:r>
        <w:r w:rsidR="00012319">
          <w:rPr>
            <w:noProof/>
            <w:webHidden/>
          </w:rPr>
          <w:fldChar w:fldCharType="begin"/>
        </w:r>
        <w:r w:rsidR="00012319">
          <w:rPr>
            <w:noProof/>
            <w:webHidden/>
          </w:rPr>
          <w:instrText xml:space="preserve"> PAGEREF _Toc117635729 \h </w:instrText>
        </w:r>
        <w:r w:rsidR="00012319">
          <w:rPr>
            <w:noProof/>
            <w:webHidden/>
          </w:rPr>
        </w:r>
        <w:r w:rsidR="00012319">
          <w:rPr>
            <w:noProof/>
            <w:webHidden/>
          </w:rPr>
          <w:fldChar w:fldCharType="separate"/>
        </w:r>
        <w:r w:rsidR="00012319">
          <w:rPr>
            <w:noProof/>
            <w:webHidden/>
          </w:rPr>
          <w:t>219</w:t>
        </w:r>
        <w:r w:rsidR="00012319">
          <w:rPr>
            <w:noProof/>
            <w:webHidden/>
          </w:rPr>
          <w:fldChar w:fldCharType="end"/>
        </w:r>
      </w:hyperlink>
    </w:p>
    <w:p w14:paraId="33F44624" w14:textId="65464079" w:rsidR="00012319" w:rsidRDefault="00226525">
      <w:pPr>
        <w:pStyle w:val="Spistreci2"/>
        <w:rPr>
          <w:rFonts w:asciiTheme="minorHAnsi" w:eastAsiaTheme="minorEastAsia" w:hAnsiTheme="minorHAnsi" w:cstheme="minorBidi"/>
          <w:bCs w:val="0"/>
          <w:noProof/>
          <w:sz w:val="22"/>
          <w:szCs w:val="22"/>
        </w:rPr>
      </w:pPr>
      <w:hyperlink w:anchor="_Toc117635730" w:history="1">
        <w:r w:rsidR="00012319" w:rsidRPr="00407366">
          <w:rPr>
            <w:rStyle w:val="Hipercze"/>
            <w:noProof/>
          </w:rPr>
          <w:t>4.18.</w:t>
        </w:r>
        <w:r w:rsidR="00012319">
          <w:rPr>
            <w:rFonts w:asciiTheme="minorHAnsi" w:eastAsiaTheme="minorEastAsia" w:hAnsiTheme="minorHAnsi" w:cstheme="minorBidi"/>
            <w:bCs w:val="0"/>
            <w:noProof/>
            <w:sz w:val="22"/>
            <w:szCs w:val="22"/>
          </w:rPr>
          <w:tab/>
        </w:r>
        <w:r w:rsidR="00012319" w:rsidRPr="00407366">
          <w:rPr>
            <w:rStyle w:val="Hipercze"/>
            <w:noProof/>
          </w:rPr>
          <w:t>Powody żądania manualnego zamknięcia (Manual closure request reason)</w:t>
        </w:r>
        <w:r w:rsidR="00012319">
          <w:rPr>
            <w:noProof/>
            <w:webHidden/>
          </w:rPr>
          <w:tab/>
        </w:r>
        <w:r w:rsidR="00012319">
          <w:rPr>
            <w:noProof/>
            <w:webHidden/>
          </w:rPr>
          <w:fldChar w:fldCharType="begin"/>
        </w:r>
        <w:r w:rsidR="00012319">
          <w:rPr>
            <w:noProof/>
            <w:webHidden/>
          </w:rPr>
          <w:instrText xml:space="preserve"> PAGEREF _Toc117635730 \h </w:instrText>
        </w:r>
        <w:r w:rsidR="00012319">
          <w:rPr>
            <w:noProof/>
            <w:webHidden/>
          </w:rPr>
        </w:r>
        <w:r w:rsidR="00012319">
          <w:rPr>
            <w:noProof/>
            <w:webHidden/>
          </w:rPr>
          <w:fldChar w:fldCharType="separate"/>
        </w:r>
        <w:r w:rsidR="00012319">
          <w:rPr>
            <w:noProof/>
            <w:webHidden/>
          </w:rPr>
          <w:t>221</w:t>
        </w:r>
        <w:r w:rsidR="00012319">
          <w:rPr>
            <w:noProof/>
            <w:webHidden/>
          </w:rPr>
          <w:fldChar w:fldCharType="end"/>
        </w:r>
      </w:hyperlink>
    </w:p>
    <w:p w14:paraId="3D33A965" w14:textId="6CD71D1F" w:rsidR="00012319" w:rsidRDefault="00226525">
      <w:pPr>
        <w:pStyle w:val="Spistreci1"/>
        <w:rPr>
          <w:rFonts w:asciiTheme="minorHAnsi" w:eastAsiaTheme="minorEastAsia" w:hAnsiTheme="minorHAnsi" w:cstheme="minorBidi"/>
          <w:b w:val="0"/>
          <w:bCs w:val="0"/>
          <w:noProof/>
          <w:sz w:val="22"/>
          <w:szCs w:val="22"/>
        </w:rPr>
      </w:pPr>
      <w:hyperlink w:anchor="_Toc117635731" w:history="1">
        <w:r w:rsidR="00012319" w:rsidRPr="00407366">
          <w:rPr>
            <w:rStyle w:val="Hipercze"/>
            <w:noProof/>
          </w:rPr>
          <w:t>5.</w:t>
        </w:r>
        <w:r w:rsidR="00012319">
          <w:rPr>
            <w:rFonts w:asciiTheme="minorHAnsi" w:eastAsiaTheme="minorEastAsia" w:hAnsiTheme="minorHAnsi" w:cstheme="minorBidi"/>
            <w:b w:val="0"/>
            <w:bCs w:val="0"/>
            <w:noProof/>
            <w:sz w:val="22"/>
            <w:szCs w:val="22"/>
          </w:rPr>
          <w:tab/>
        </w:r>
        <w:r w:rsidR="00012319" w:rsidRPr="00407366">
          <w:rPr>
            <w:rStyle w:val="Hipercze"/>
            <w:noProof/>
          </w:rPr>
          <w:t>Załączniki</w:t>
        </w:r>
        <w:r w:rsidR="00012319">
          <w:rPr>
            <w:noProof/>
            <w:webHidden/>
          </w:rPr>
          <w:tab/>
        </w:r>
        <w:r w:rsidR="00012319">
          <w:rPr>
            <w:noProof/>
            <w:webHidden/>
          </w:rPr>
          <w:fldChar w:fldCharType="begin"/>
        </w:r>
        <w:r w:rsidR="00012319">
          <w:rPr>
            <w:noProof/>
            <w:webHidden/>
          </w:rPr>
          <w:instrText xml:space="preserve"> PAGEREF _Toc117635731 \h </w:instrText>
        </w:r>
        <w:r w:rsidR="00012319">
          <w:rPr>
            <w:noProof/>
            <w:webHidden/>
          </w:rPr>
        </w:r>
        <w:r w:rsidR="00012319">
          <w:rPr>
            <w:noProof/>
            <w:webHidden/>
          </w:rPr>
          <w:fldChar w:fldCharType="separate"/>
        </w:r>
        <w:r w:rsidR="00012319">
          <w:rPr>
            <w:noProof/>
            <w:webHidden/>
          </w:rPr>
          <w:t>222</w:t>
        </w:r>
        <w:r w:rsidR="00012319">
          <w:rPr>
            <w:noProof/>
            <w:webHidden/>
          </w:rPr>
          <w:fldChar w:fldCharType="end"/>
        </w:r>
      </w:hyperlink>
    </w:p>
    <w:p w14:paraId="01F66B20" w14:textId="61404E63" w:rsidR="00012319" w:rsidRDefault="00226525">
      <w:pPr>
        <w:pStyle w:val="Spistreci1"/>
        <w:tabs>
          <w:tab w:val="left" w:pos="1320"/>
        </w:tabs>
        <w:rPr>
          <w:rFonts w:asciiTheme="minorHAnsi" w:eastAsiaTheme="minorEastAsia" w:hAnsiTheme="minorHAnsi" w:cstheme="minorBidi"/>
          <w:b w:val="0"/>
          <w:bCs w:val="0"/>
          <w:noProof/>
          <w:sz w:val="22"/>
          <w:szCs w:val="22"/>
        </w:rPr>
      </w:pPr>
      <w:hyperlink w:anchor="_Toc117635732" w:history="1">
        <w:r w:rsidR="00012319" w:rsidRPr="00407366">
          <w:rPr>
            <w:rStyle w:val="Hipercze"/>
            <w:noProof/>
          </w:rPr>
          <w:t>Załącznik A</w:t>
        </w:r>
        <w:r w:rsidR="00012319">
          <w:rPr>
            <w:rFonts w:asciiTheme="minorHAnsi" w:eastAsiaTheme="minorEastAsia" w:hAnsiTheme="minorHAnsi" w:cstheme="minorBidi"/>
            <w:b w:val="0"/>
            <w:bCs w:val="0"/>
            <w:noProof/>
            <w:sz w:val="22"/>
            <w:szCs w:val="22"/>
          </w:rPr>
          <w:tab/>
        </w:r>
        <w:r w:rsidR="00012319" w:rsidRPr="00407366">
          <w:rPr>
            <w:rStyle w:val="Hipercze"/>
            <w:noProof/>
          </w:rPr>
          <w:t>Folder z definicjami XSD oraz WSDL</w:t>
        </w:r>
        <w:r w:rsidR="00012319">
          <w:rPr>
            <w:noProof/>
            <w:webHidden/>
          </w:rPr>
          <w:tab/>
        </w:r>
        <w:r w:rsidR="00012319">
          <w:rPr>
            <w:noProof/>
            <w:webHidden/>
          </w:rPr>
          <w:fldChar w:fldCharType="begin"/>
        </w:r>
        <w:r w:rsidR="00012319">
          <w:rPr>
            <w:noProof/>
            <w:webHidden/>
          </w:rPr>
          <w:instrText xml:space="preserve"> PAGEREF _Toc117635732 \h </w:instrText>
        </w:r>
        <w:r w:rsidR="00012319">
          <w:rPr>
            <w:noProof/>
            <w:webHidden/>
          </w:rPr>
        </w:r>
        <w:r w:rsidR="00012319">
          <w:rPr>
            <w:noProof/>
            <w:webHidden/>
          </w:rPr>
          <w:fldChar w:fldCharType="separate"/>
        </w:r>
        <w:r w:rsidR="00012319">
          <w:rPr>
            <w:noProof/>
            <w:webHidden/>
          </w:rPr>
          <w:t>222</w:t>
        </w:r>
        <w:r w:rsidR="00012319">
          <w:rPr>
            <w:noProof/>
            <w:webHidden/>
          </w:rPr>
          <w:fldChar w:fldCharType="end"/>
        </w:r>
      </w:hyperlink>
    </w:p>
    <w:p w14:paraId="2AF5FBFE" w14:textId="65785F86" w:rsidR="003C005A" w:rsidRPr="00E8517B" w:rsidRDefault="00F31B8B" w:rsidP="00E8517B">
      <w:pPr>
        <w:pStyle w:val="pqiListOfConentsNew"/>
        <w:rPr>
          <w:rFonts w:ascii="Times New Roman" w:hAnsi="Times New Roman"/>
        </w:rPr>
      </w:pPr>
      <w:r>
        <w:fldChar w:fldCharType="end"/>
      </w:r>
    </w:p>
    <w:p w14:paraId="39D1093B" w14:textId="77777777" w:rsidR="003C005A" w:rsidRDefault="003C005A" w:rsidP="000C2102">
      <w:pPr>
        <w:pStyle w:val="pqiChpHeadNum1"/>
      </w:pPr>
      <w:r>
        <w:br w:type="page"/>
      </w:r>
      <w:bookmarkStart w:id="29" w:name="_Toc113719184"/>
      <w:bookmarkStart w:id="30" w:name="_Toc115841574"/>
      <w:bookmarkStart w:id="31" w:name="_Toc123717640"/>
      <w:bookmarkStart w:id="32" w:name="_Toc126920817"/>
      <w:bookmarkStart w:id="33" w:name="_Toc226943573"/>
      <w:bookmarkStart w:id="34" w:name="_Toc227826242"/>
      <w:bookmarkStart w:id="35" w:name="_Ref391981852"/>
      <w:bookmarkStart w:id="36" w:name="_Toc117635671"/>
      <w:bookmarkStart w:id="37" w:name="_Toc71025831"/>
      <w:r w:rsidRPr="000C2102">
        <w:lastRenderedPageBreak/>
        <w:t>Informacje</w:t>
      </w:r>
      <w:r>
        <w:t xml:space="preserve"> wstępne</w:t>
      </w:r>
      <w:bookmarkEnd w:id="29"/>
      <w:bookmarkEnd w:id="30"/>
      <w:bookmarkEnd w:id="31"/>
      <w:bookmarkEnd w:id="32"/>
      <w:bookmarkEnd w:id="33"/>
      <w:bookmarkEnd w:id="34"/>
      <w:bookmarkEnd w:id="35"/>
      <w:bookmarkEnd w:id="36"/>
      <w:bookmarkEnd w:id="37"/>
    </w:p>
    <w:p w14:paraId="235BE86A" w14:textId="77777777" w:rsidR="003C005A" w:rsidRDefault="003C005A" w:rsidP="000C2102">
      <w:pPr>
        <w:pStyle w:val="pqiChpHeadNum2"/>
      </w:pPr>
      <w:bookmarkStart w:id="38" w:name="_Toc113719185"/>
      <w:bookmarkStart w:id="39" w:name="_Toc115841575"/>
      <w:bookmarkStart w:id="40" w:name="_Toc123717641"/>
      <w:bookmarkStart w:id="41" w:name="_Toc126920818"/>
      <w:bookmarkStart w:id="42" w:name="_Toc226943574"/>
      <w:bookmarkStart w:id="43" w:name="_Toc227826243"/>
      <w:bookmarkStart w:id="44" w:name="_Toc117635672"/>
      <w:bookmarkStart w:id="45" w:name="_Toc71025832"/>
      <w:r>
        <w:t xml:space="preserve">Cel </w:t>
      </w:r>
      <w:r w:rsidRPr="000C2102">
        <w:t>dokumentu</w:t>
      </w:r>
      <w:bookmarkEnd w:id="38"/>
      <w:bookmarkEnd w:id="39"/>
      <w:bookmarkEnd w:id="40"/>
      <w:bookmarkEnd w:id="41"/>
      <w:bookmarkEnd w:id="42"/>
      <w:bookmarkEnd w:id="43"/>
      <w:bookmarkEnd w:id="44"/>
      <w:bookmarkEnd w:id="45"/>
    </w:p>
    <w:p w14:paraId="17EFE508" w14:textId="77777777" w:rsidR="007A5D22" w:rsidRDefault="007A5D22" w:rsidP="00F000C5">
      <w:pPr>
        <w:pStyle w:val="pqiText"/>
        <w:rPr>
          <w:rFonts w:eastAsia="ArialNarrow"/>
        </w:rPr>
      </w:pPr>
      <w:r>
        <w:rPr>
          <w:rFonts w:eastAsia="ArialNarrow"/>
        </w:rPr>
        <w:t xml:space="preserve">Celem specyfikacji jest zdefiniowanie </w:t>
      </w:r>
      <w:r w:rsidR="00B84E16">
        <w:rPr>
          <w:rFonts w:eastAsia="ArialNarrow"/>
        </w:rPr>
        <w:t xml:space="preserve">struktury komunikatów XML </w:t>
      </w:r>
      <w:r>
        <w:rPr>
          <w:rFonts w:eastAsia="ArialNarrow"/>
        </w:rPr>
        <w:t>wymi</w:t>
      </w:r>
      <w:r w:rsidR="00B84E16">
        <w:rPr>
          <w:rFonts w:eastAsia="ArialNarrow"/>
        </w:rPr>
        <w:t>enianych</w:t>
      </w:r>
      <w:r>
        <w:rPr>
          <w:rFonts w:eastAsia="ArialNarrow"/>
        </w:rPr>
        <w:t xml:space="preserve"> pomi</w:t>
      </w:r>
      <w:r>
        <w:rPr>
          <w:rFonts w:eastAsia="ArialNarrow" w:hint="eastAsia"/>
        </w:rPr>
        <w:t>ę</w:t>
      </w:r>
      <w:r>
        <w:rPr>
          <w:rFonts w:eastAsia="ArialNarrow"/>
        </w:rPr>
        <w:t>dzy podmiotami</w:t>
      </w:r>
      <w:r w:rsidR="00F000C5">
        <w:rPr>
          <w:rFonts w:eastAsia="ArialNarrow"/>
        </w:rPr>
        <w:t xml:space="preserve"> gospodarczymi</w:t>
      </w:r>
      <w:r>
        <w:rPr>
          <w:rFonts w:eastAsia="ArialNarrow"/>
        </w:rPr>
        <w:t xml:space="preserve">, a </w:t>
      </w:r>
      <w:r w:rsidR="00F000C5">
        <w:rPr>
          <w:rFonts w:eastAsia="ArialNarrow"/>
        </w:rPr>
        <w:t>systemem EMCS PL</w:t>
      </w:r>
      <w:r>
        <w:rPr>
          <w:rFonts w:eastAsia="ArialNarrow"/>
        </w:rPr>
        <w:t xml:space="preserve"> </w:t>
      </w:r>
      <w:r w:rsidR="00040920">
        <w:rPr>
          <w:rFonts w:eastAsia="ArialNarrow"/>
        </w:rPr>
        <w:t>2</w:t>
      </w:r>
      <w:r w:rsidR="00D974E4">
        <w:rPr>
          <w:rFonts w:eastAsia="ArialNarrow"/>
        </w:rPr>
        <w:t>.</w:t>
      </w:r>
    </w:p>
    <w:p w14:paraId="6932120F" w14:textId="77777777" w:rsidR="00C11AAF" w:rsidRDefault="00C11AAF" w:rsidP="00F000C5">
      <w:pPr>
        <w:pStyle w:val="pqiText"/>
        <w:rPr>
          <w:rFonts w:eastAsia="ArialNarrow"/>
        </w:rPr>
      </w:pPr>
      <w:r>
        <w:rPr>
          <w:rFonts w:eastAsia="ArialNarrow"/>
        </w:rPr>
        <w:t>Dokument definiuje strukturę komunikatów XML wymienianych pomiędzy systemem EMCS PL 2, a podmiotami gospodarczymi.</w:t>
      </w:r>
    </w:p>
    <w:p w14:paraId="40EBC575" w14:textId="77777777" w:rsidR="00C11AAF" w:rsidRDefault="00C11AAF" w:rsidP="00C11AAF">
      <w:pPr>
        <w:pStyle w:val="pqiChpHeadNum2"/>
      </w:pPr>
      <w:bookmarkStart w:id="46" w:name="_Toc379453936"/>
      <w:bookmarkStart w:id="47" w:name="_Toc117635673"/>
      <w:bookmarkStart w:id="48" w:name="_Toc71025833"/>
      <w:bookmarkStart w:id="49" w:name="_Toc9661642"/>
      <w:bookmarkStart w:id="50" w:name="_Toc9662167"/>
      <w:bookmarkStart w:id="51" w:name="_Toc104278470"/>
      <w:bookmarkStart w:id="52" w:name="_Toc113719188"/>
      <w:bookmarkStart w:id="53" w:name="_Toc114206064"/>
      <w:bookmarkStart w:id="54" w:name="_Toc114212425"/>
      <w:bookmarkStart w:id="55" w:name="_Toc114241018"/>
      <w:bookmarkStart w:id="56" w:name="_Toc114243202"/>
      <w:bookmarkStart w:id="57" w:name="_Toc115692422"/>
      <w:bookmarkStart w:id="58" w:name="_Toc122493558"/>
      <w:bookmarkStart w:id="59" w:name="_Toc122493730"/>
      <w:bookmarkStart w:id="60" w:name="_Toc122753931"/>
      <w:bookmarkStart w:id="61" w:name="_Toc123717643"/>
      <w:bookmarkStart w:id="62" w:name="_Toc126920820"/>
      <w:bookmarkStart w:id="63" w:name="_Toc226943576"/>
      <w:bookmarkStart w:id="64" w:name="_Toc227826245"/>
      <w:bookmarkStart w:id="65" w:name="_Toc9661643"/>
      <w:bookmarkStart w:id="66" w:name="_Toc9662168"/>
      <w:bookmarkStart w:id="67" w:name="_Toc104278471"/>
      <w:bookmarkStart w:id="68" w:name="_Toc113719662"/>
      <w:bookmarkStart w:id="69" w:name="_Toc114211631"/>
      <w:bookmarkStart w:id="70" w:name="_Toc115841578"/>
      <w:bookmarkStart w:id="71" w:name="_Toc114241019"/>
      <w:bookmarkStart w:id="72" w:name="_Toc114243203"/>
      <w:bookmarkStart w:id="73" w:name="_Toc115692423"/>
      <w:bookmarkStart w:id="74" w:name="_Toc122493559"/>
      <w:bookmarkStart w:id="75" w:name="_Toc122493731"/>
      <w:bookmarkStart w:id="76" w:name="_Toc122753932"/>
      <w:r>
        <w:t>Przeznaczenie dokumentu</w:t>
      </w:r>
      <w:bookmarkEnd w:id="46"/>
      <w:bookmarkEnd w:id="47"/>
      <w:bookmarkEnd w:id="48"/>
    </w:p>
    <w:p w14:paraId="3002E495" w14:textId="77777777" w:rsidR="00C11AAF" w:rsidRPr="009F5818" w:rsidRDefault="00C11AAF" w:rsidP="00C11AAF">
      <w:pPr>
        <w:pStyle w:val="pqiText"/>
      </w:pPr>
      <w:r>
        <w:t>Dokument przeznaczony jest dla specjalistów implementujących wymianę pomiędzy systemem EMCS PL 2, a podmiotami gospodarczymi.</w:t>
      </w:r>
    </w:p>
    <w:p w14:paraId="7A08021D" w14:textId="77777777" w:rsidR="003C005A" w:rsidRDefault="003C005A" w:rsidP="000C2102">
      <w:pPr>
        <w:pStyle w:val="pqiChpHeadNum2"/>
      </w:pPr>
      <w:bookmarkStart w:id="77" w:name="_Toc117635674"/>
      <w:bookmarkStart w:id="78" w:name="_Toc71025834"/>
      <w:r w:rsidRPr="000C2102">
        <w:t>Definicje</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77"/>
      <w:bookmarkEnd w:id="78"/>
    </w:p>
    <w:tbl>
      <w:tblPr>
        <w:tblW w:w="9308" w:type="dxa"/>
        <w:tblInd w:w="39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1836"/>
        <w:gridCol w:w="7472"/>
      </w:tblGrid>
      <w:tr w:rsidR="007A5D22" w14:paraId="3FDFA5DA" w14:textId="77777777">
        <w:trPr>
          <w:trHeight w:val="340"/>
          <w:tblHeader/>
        </w:trPr>
        <w:tc>
          <w:tcPr>
            <w:tcW w:w="1836" w:type="dxa"/>
            <w:shd w:val="clear" w:color="auto" w:fill="999999"/>
          </w:tcPr>
          <w:p w14:paraId="20461882" w14:textId="77777777" w:rsidR="007A5D22" w:rsidRPr="00751CFB" w:rsidRDefault="007A5D22" w:rsidP="00D6213D">
            <w:pPr>
              <w:pStyle w:val="pqiTabHeadSmall"/>
            </w:pPr>
            <w:r w:rsidRPr="00751CFB">
              <w:t>Skrót/Termin</w:t>
            </w:r>
          </w:p>
        </w:tc>
        <w:tc>
          <w:tcPr>
            <w:tcW w:w="7472" w:type="dxa"/>
            <w:shd w:val="clear" w:color="auto" w:fill="999999"/>
          </w:tcPr>
          <w:p w14:paraId="3C270460" w14:textId="77777777" w:rsidR="007A5D22" w:rsidRPr="00751CFB" w:rsidRDefault="007A5D22" w:rsidP="00D6213D">
            <w:pPr>
              <w:pStyle w:val="pqiTabHeadSmall"/>
            </w:pPr>
            <w:r w:rsidRPr="00751CFB">
              <w:t>Wyjaśnienie</w:t>
            </w:r>
          </w:p>
        </w:tc>
      </w:tr>
      <w:tr w:rsidR="00C11AAF" w:rsidRPr="004A4EC2" w14:paraId="343639C7" w14:textId="77777777" w:rsidTr="00C11AAF">
        <w:trPr>
          <w:trHeight w:val="340"/>
        </w:trPr>
        <w:tc>
          <w:tcPr>
            <w:tcW w:w="1836" w:type="dxa"/>
            <w:tcBorders>
              <w:top w:val="single" w:sz="4" w:space="0" w:color="808080"/>
              <w:left w:val="single" w:sz="4" w:space="0" w:color="808080"/>
              <w:bottom w:val="single" w:sz="4" w:space="0" w:color="808080"/>
              <w:right w:val="single" w:sz="4" w:space="0" w:color="808080"/>
            </w:tcBorders>
          </w:tcPr>
          <w:p w14:paraId="01EA60E9" w14:textId="77777777" w:rsidR="00C11AAF" w:rsidRPr="00C11AAF" w:rsidRDefault="00C11AAF" w:rsidP="00C11AAF">
            <w:pPr>
              <w:pStyle w:val="pqiTabBodySmall"/>
              <w:rPr>
                <w:sz w:val="20"/>
              </w:rPr>
            </w:pPr>
            <w:r w:rsidRPr="00C11AAF">
              <w:rPr>
                <w:sz w:val="20"/>
              </w:rPr>
              <w:t>ARC</w:t>
            </w:r>
          </w:p>
        </w:tc>
        <w:tc>
          <w:tcPr>
            <w:tcW w:w="7472" w:type="dxa"/>
            <w:tcBorders>
              <w:top w:val="single" w:sz="4" w:space="0" w:color="808080"/>
              <w:left w:val="single" w:sz="4" w:space="0" w:color="808080"/>
              <w:bottom w:val="single" w:sz="4" w:space="0" w:color="808080"/>
              <w:right w:val="single" w:sz="4" w:space="0" w:color="808080"/>
            </w:tcBorders>
          </w:tcPr>
          <w:p w14:paraId="17946D6A" w14:textId="77777777" w:rsidR="00C11AAF" w:rsidRPr="00C11AAF" w:rsidRDefault="00C11AAF" w:rsidP="00C11AAF">
            <w:pPr>
              <w:pStyle w:val="pqiTabBodySmall"/>
              <w:rPr>
                <w:sz w:val="20"/>
              </w:rPr>
            </w:pPr>
            <w:r w:rsidRPr="00C11AAF">
              <w:rPr>
                <w:sz w:val="20"/>
              </w:rPr>
              <w:t>Administracyjny numer referencyjny. Unikalny numer referencyjny nadawany</w:t>
            </w:r>
            <w:r w:rsidR="00E94BE8">
              <w:rPr>
                <w:sz w:val="20"/>
              </w:rPr>
              <w:br/>
            </w:r>
            <w:r w:rsidRPr="00C11AAF">
              <w:rPr>
                <w:sz w:val="20"/>
              </w:rPr>
              <w:t>e-AD przez system</w:t>
            </w:r>
          </w:p>
        </w:tc>
      </w:tr>
      <w:tr w:rsidR="00C11AAF" w:rsidRPr="004A4EC2" w14:paraId="53032027" w14:textId="77777777" w:rsidTr="00C11AAF">
        <w:trPr>
          <w:trHeight w:val="340"/>
        </w:trPr>
        <w:tc>
          <w:tcPr>
            <w:tcW w:w="1836" w:type="dxa"/>
            <w:tcBorders>
              <w:top w:val="single" w:sz="4" w:space="0" w:color="808080"/>
              <w:left w:val="single" w:sz="4" w:space="0" w:color="808080"/>
              <w:bottom w:val="single" w:sz="4" w:space="0" w:color="808080"/>
              <w:right w:val="single" w:sz="4" w:space="0" w:color="808080"/>
            </w:tcBorders>
          </w:tcPr>
          <w:p w14:paraId="1F534F9A" w14:textId="77777777" w:rsidR="00C11AAF" w:rsidRPr="00C11AAF" w:rsidRDefault="00C11AAF" w:rsidP="00C11AAF">
            <w:pPr>
              <w:pStyle w:val="pqiTabBodySmall"/>
              <w:rPr>
                <w:sz w:val="20"/>
              </w:rPr>
            </w:pPr>
            <w:r w:rsidRPr="00C11AAF">
              <w:rPr>
                <w:sz w:val="20"/>
              </w:rPr>
              <w:t>COR</w:t>
            </w:r>
          </w:p>
        </w:tc>
        <w:tc>
          <w:tcPr>
            <w:tcW w:w="7472" w:type="dxa"/>
            <w:tcBorders>
              <w:top w:val="single" w:sz="4" w:space="0" w:color="808080"/>
              <w:left w:val="single" w:sz="4" w:space="0" w:color="808080"/>
              <w:bottom w:val="single" w:sz="4" w:space="0" w:color="808080"/>
              <w:right w:val="single" w:sz="4" w:space="0" w:color="808080"/>
            </w:tcBorders>
          </w:tcPr>
          <w:p w14:paraId="5A218549" w14:textId="77777777" w:rsidR="00C11AAF" w:rsidRPr="00C11AAF" w:rsidRDefault="00C11AAF" w:rsidP="00C11AAF">
            <w:pPr>
              <w:pStyle w:val="pqiTabBodySmall"/>
              <w:rPr>
                <w:sz w:val="20"/>
              </w:rPr>
            </w:pPr>
            <w:r w:rsidRPr="00C11AAF">
              <w:rPr>
                <w:sz w:val="20"/>
              </w:rPr>
              <w:t>Numer referencyjny urzędu celnego. COR składa się z kodu identyfikacyjnego państwa członkowskiego, poprzedzającego 6-znakowy krajowy numer alfanumeryczny, np. IT0830AB.</w:t>
            </w:r>
          </w:p>
        </w:tc>
      </w:tr>
      <w:tr w:rsidR="00C11AAF" w:rsidRPr="004A4EC2" w14:paraId="1284B161" w14:textId="581E20BF" w:rsidTr="00C11AAF">
        <w:trPr>
          <w:trHeight w:val="340"/>
        </w:trPr>
        <w:tc>
          <w:tcPr>
            <w:tcW w:w="1836" w:type="dxa"/>
            <w:tcBorders>
              <w:top w:val="single" w:sz="4" w:space="0" w:color="808080"/>
              <w:left w:val="single" w:sz="4" w:space="0" w:color="808080"/>
              <w:bottom w:val="single" w:sz="4" w:space="0" w:color="808080"/>
              <w:right w:val="single" w:sz="4" w:space="0" w:color="808080"/>
            </w:tcBorders>
          </w:tcPr>
          <w:p w14:paraId="39F561D1" w14:textId="726DAE82" w:rsidR="00C11AAF" w:rsidRPr="00C11AAF" w:rsidRDefault="00C11AAF" w:rsidP="00C11AAF">
            <w:pPr>
              <w:pStyle w:val="pqiTabBodySmall"/>
              <w:rPr>
                <w:sz w:val="20"/>
              </w:rPr>
            </w:pPr>
            <w:r w:rsidRPr="00C11AAF">
              <w:rPr>
                <w:sz w:val="20"/>
              </w:rPr>
              <w:t>e-AD</w:t>
            </w:r>
          </w:p>
        </w:tc>
        <w:tc>
          <w:tcPr>
            <w:tcW w:w="7472" w:type="dxa"/>
            <w:tcBorders>
              <w:top w:val="single" w:sz="4" w:space="0" w:color="808080"/>
              <w:left w:val="single" w:sz="4" w:space="0" w:color="808080"/>
              <w:bottom w:val="single" w:sz="4" w:space="0" w:color="808080"/>
              <w:right w:val="single" w:sz="4" w:space="0" w:color="808080"/>
            </w:tcBorders>
          </w:tcPr>
          <w:p w14:paraId="15B66D1D" w14:textId="6B132277" w:rsidR="00C11AAF" w:rsidRPr="00C11AAF" w:rsidRDefault="00C11AAF" w:rsidP="00C11AAF">
            <w:pPr>
              <w:pStyle w:val="pqiTabBodySmall"/>
              <w:rPr>
                <w:sz w:val="20"/>
              </w:rPr>
            </w:pPr>
            <w:r w:rsidRPr="00C11AAF">
              <w:rPr>
                <w:sz w:val="20"/>
              </w:rPr>
              <w:t xml:space="preserve">Elektroniczny administracyjny dokument </w:t>
            </w:r>
          </w:p>
        </w:tc>
      </w:tr>
      <w:tr w:rsidR="00C11AAF" w:rsidRPr="004A4EC2" w14:paraId="19577E1E" w14:textId="77777777" w:rsidTr="00C11AAF">
        <w:trPr>
          <w:trHeight w:val="340"/>
        </w:trPr>
        <w:tc>
          <w:tcPr>
            <w:tcW w:w="1836" w:type="dxa"/>
            <w:tcBorders>
              <w:top w:val="single" w:sz="4" w:space="0" w:color="808080"/>
              <w:left w:val="single" w:sz="4" w:space="0" w:color="808080"/>
              <w:bottom w:val="single" w:sz="4" w:space="0" w:color="808080"/>
              <w:right w:val="single" w:sz="4" w:space="0" w:color="808080"/>
            </w:tcBorders>
          </w:tcPr>
          <w:p w14:paraId="0795806D" w14:textId="77777777" w:rsidR="00C11AAF" w:rsidRPr="004A4EC2" w:rsidRDefault="00C11AAF" w:rsidP="00C11AAF">
            <w:pPr>
              <w:pStyle w:val="pqiTabBodySmall"/>
              <w:rPr>
                <w:sz w:val="20"/>
              </w:rPr>
            </w:pPr>
            <w:r w:rsidRPr="004A4EC2">
              <w:rPr>
                <w:sz w:val="20"/>
              </w:rPr>
              <w:t>EMCS PL</w:t>
            </w:r>
          </w:p>
        </w:tc>
        <w:tc>
          <w:tcPr>
            <w:tcW w:w="7472" w:type="dxa"/>
            <w:tcBorders>
              <w:top w:val="single" w:sz="4" w:space="0" w:color="808080"/>
              <w:left w:val="single" w:sz="4" w:space="0" w:color="808080"/>
              <w:bottom w:val="single" w:sz="4" w:space="0" w:color="808080"/>
              <w:right w:val="single" w:sz="4" w:space="0" w:color="808080"/>
            </w:tcBorders>
          </w:tcPr>
          <w:p w14:paraId="0D6C9331" w14:textId="77777777" w:rsidR="00C11AAF" w:rsidRPr="00424AEC" w:rsidRDefault="00C11AAF" w:rsidP="00C11AAF">
            <w:pPr>
              <w:pStyle w:val="pqiTabBodySmall"/>
              <w:rPr>
                <w:sz w:val="20"/>
              </w:rPr>
            </w:pPr>
            <w:r w:rsidRPr="00424AEC">
              <w:rPr>
                <w:sz w:val="20"/>
              </w:rPr>
              <w:t>Krajowy System Przemieszczania oraz Nadzoru Wyrobów Akcyzowych – działający od 1 stycznia 2011 r. system informatyczny, do obsługi przemieszczeń wyrobów akcyzowych realizowanych w procedurze zawieszenia poboru akcyzy zarówno krajowych jak i wewnątrzwspólnotowych a także przemieszczeń po imporcie oraz z przeznaczeniem na eksport. Pod pojęciem systemu EMCS PL rozumie się również generator komunikatów używany przez podmioty do tworzenia komunikatów.</w:t>
            </w:r>
          </w:p>
        </w:tc>
      </w:tr>
      <w:tr w:rsidR="00C11AAF" w:rsidRPr="004A4EC2" w14:paraId="33C86F06" w14:textId="77777777" w:rsidTr="00C11AAF">
        <w:trPr>
          <w:trHeight w:val="340"/>
        </w:trPr>
        <w:tc>
          <w:tcPr>
            <w:tcW w:w="1836" w:type="dxa"/>
            <w:tcBorders>
              <w:top w:val="single" w:sz="4" w:space="0" w:color="808080"/>
              <w:left w:val="single" w:sz="4" w:space="0" w:color="808080"/>
              <w:bottom w:val="single" w:sz="4" w:space="0" w:color="808080"/>
              <w:right w:val="single" w:sz="4" w:space="0" w:color="808080"/>
            </w:tcBorders>
          </w:tcPr>
          <w:p w14:paraId="4C8E0B08" w14:textId="77777777" w:rsidR="00C11AAF" w:rsidRPr="004A4EC2" w:rsidRDefault="00C11AAF" w:rsidP="00C11AAF">
            <w:pPr>
              <w:pStyle w:val="pqiTabBodySmall"/>
              <w:rPr>
                <w:sz w:val="20"/>
              </w:rPr>
            </w:pPr>
            <w:r>
              <w:rPr>
                <w:sz w:val="20"/>
              </w:rPr>
              <w:t>EMCS PL 2</w:t>
            </w:r>
          </w:p>
        </w:tc>
        <w:tc>
          <w:tcPr>
            <w:tcW w:w="7472" w:type="dxa"/>
            <w:tcBorders>
              <w:top w:val="single" w:sz="4" w:space="0" w:color="808080"/>
              <w:left w:val="single" w:sz="4" w:space="0" w:color="808080"/>
              <w:bottom w:val="single" w:sz="4" w:space="0" w:color="808080"/>
              <w:right w:val="single" w:sz="4" w:space="0" w:color="808080"/>
            </w:tcBorders>
          </w:tcPr>
          <w:p w14:paraId="004A0C59" w14:textId="77777777" w:rsidR="00C11AAF" w:rsidRPr="00424AEC" w:rsidRDefault="00C11AAF" w:rsidP="00C11AAF">
            <w:pPr>
              <w:pStyle w:val="pqiTabBodySmall"/>
              <w:rPr>
                <w:sz w:val="20"/>
              </w:rPr>
            </w:pPr>
            <w:r w:rsidRPr="00424AEC">
              <w:rPr>
                <w:sz w:val="20"/>
              </w:rPr>
              <w:t>Krajowy System Przemieszczania oraz Nadzoru Wyrobów Akcyzowych powstały na skutek realizacji umowy nr R/83/13/SC/B/597.</w:t>
            </w:r>
          </w:p>
        </w:tc>
      </w:tr>
      <w:tr w:rsidR="00374438" w:rsidRPr="004A4EC2" w14:paraId="693318EE" w14:textId="77777777" w:rsidTr="00C11AAF">
        <w:trPr>
          <w:trHeight w:val="340"/>
          <w:ins w:id="79" w:author="Jurkowska Monika" w:date="2022-11-14T21:27:00Z"/>
        </w:trPr>
        <w:tc>
          <w:tcPr>
            <w:tcW w:w="1836" w:type="dxa"/>
            <w:tcBorders>
              <w:top w:val="single" w:sz="4" w:space="0" w:color="808080"/>
              <w:left w:val="single" w:sz="4" w:space="0" w:color="808080"/>
              <w:bottom w:val="single" w:sz="4" w:space="0" w:color="808080"/>
              <w:right w:val="single" w:sz="4" w:space="0" w:color="808080"/>
            </w:tcBorders>
          </w:tcPr>
          <w:p w14:paraId="56549DA4" w14:textId="1F71658B" w:rsidR="00374438" w:rsidRDefault="00374438" w:rsidP="00C11AAF">
            <w:pPr>
              <w:pStyle w:val="pqiTabBodySmall"/>
              <w:rPr>
                <w:ins w:id="80" w:author="Jurkowska Monika" w:date="2022-11-14T21:27:00Z"/>
                <w:sz w:val="20"/>
              </w:rPr>
            </w:pPr>
            <w:ins w:id="81" w:author="Jurkowska Monika" w:date="2022-11-14T21:27:00Z">
              <w:r>
                <w:rPr>
                  <w:sz w:val="20"/>
                </w:rPr>
                <w:t>e-SAD</w:t>
              </w:r>
            </w:ins>
          </w:p>
        </w:tc>
        <w:tc>
          <w:tcPr>
            <w:tcW w:w="7472" w:type="dxa"/>
            <w:tcBorders>
              <w:top w:val="single" w:sz="4" w:space="0" w:color="808080"/>
              <w:left w:val="single" w:sz="4" w:space="0" w:color="808080"/>
              <w:bottom w:val="single" w:sz="4" w:space="0" w:color="808080"/>
              <w:right w:val="single" w:sz="4" w:space="0" w:color="808080"/>
            </w:tcBorders>
          </w:tcPr>
          <w:p w14:paraId="07307632" w14:textId="207DF76A" w:rsidR="00374438" w:rsidRPr="00424AEC" w:rsidRDefault="00374438" w:rsidP="00C11AAF">
            <w:pPr>
              <w:pStyle w:val="pqiTabBodySmall"/>
              <w:rPr>
                <w:ins w:id="82" w:author="Jurkowska Monika" w:date="2022-11-14T21:27:00Z"/>
                <w:sz w:val="20"/>
              </w:rPr>
            </w:pPr>
            <w:ins w:id="83" w:author="Jurkowska Monika" w:date="2022-11-14T21:27:00Z">
              <w:r>
                <w:rPr>
                  <w:sz w:val="20"/>
                </w:rPr>
                <w:t>Elektroniczny uproszczony dokument administracyjny.</w:t>
              </w:r>
            </w:ins>
          </w:p>
        </w:tc>
      </w:tr>
      <w:tr w:rsidR="00C11AAF" w:rsidRPr="004A4EC2" w14:paraId="1E1060C1" w14:textId="77777777" w:rsidTr="00C11AAF">
        <w:trPr>
          <w:trHeight w:val="340"/>
        </w:trPr>
        <w:tc>
          <w:tcPr>
            <w:tcW w:w="1836" w:type="dxa"/>
            <w:tcBorders>
              <w:top w:val="single" w:sz="4" w:space="0" w:color="808080"/>
              <w:left w:val="single" w:sz="4" w:space="0" w:color="808080"/>
              <w:bottom w:val="single" w:sz="4" w:space="0" w:color="808080"/>
              <w:right w:val="single" w:sz="4" w:space="0" w:color="808080"/>
            </w:tcBorders>
          </w:tcPr>
          <w:p w14:paraId="2B5817F8" w14:textId="77777777" w:rsidR="00C11AAF" w:rsidRPr="004A4EC2" w:rsidRDefault="00C11AAF" w:rsidP="00C11AAF">
            <w:pPr>
              <w:pStyle w:val="pqiTabBodySmall"/>
              <w:rPr>
                <w:sz w:val="20"/>
              </w:rPr>
            </w:pPr>
            <w:r w:rsidRPr="004A4EC2">
              <w:rPr>
                <w:sz w:val="20"/>
              </w:rPr>
              <w:t>GRN</w:t>
            </w:r>
          </w:p>
        </w:tc>
        <w:tc>
          <w:tcPr>
            <w:tcW w:w="7472" w:type="dxa"/>
            <w:tcBorders>
              <w:top w:val="single" w:sz="4" w:space="0" w:color="808080"/>
              <w:left w:val="single" w:sz="4" w:space="0" w:color="808080"/>
              <w:bottom w:val="single" w:sz="4" w:space="0" w:color="808080"/>
              <w:right w:val="single" w:sz="4" w:space="0" w:color="808080"/>
            </w:tcBorders>
          </w:tcPr>
          <w:p w14:paraId="6D9C3E56" w14:textId="77777777" w:rsidR="00C11AAF" w:rsidRPr="00B90F10" w:rsidRDefault="00C11AAF" w:rsidP="00C11AAF">
            <w:pPr>
              <w:pStyle w:val="pqiTabBodySmall"/>
              <w:rPr>
                <w:sz w:val="20"/>
              </w:rPr>
            </w:pPr>
            <w:r w:rsidRPr="004A4EC2">
              <w:rPr>
                <w:sz w:val="20"/>
              </w:rPr>
              <w:t xml:space="preserve">Numer </w:t>
            </w:r>
            <w:r w:rsidRPr="00B90F10">
              <w:rPr>
                <w:sz w:val="20"/>
              </w:rPr>
              <w:t xml:space="preserve">referencyjny </w:t>
            </w:r>
            <w:r>
              <w:rPr>
                <w:sz w:val="20"/>
              </w:rPr>
              <w:t>zabezpieczenia</w:t>
            </w:r>
            <w:r w:rsidRPr="00B90F10">
              <w:rPr>
                <w:sz w:val="20"/>
              </w:rPr>
              <w:t xml:space="preserve"> nadawany w systemie OSOZ</w:t>
            </w:r>
            <w:r>
              <w:rPr>
                <w:sz w:val="20"/>
              </w:rPr>
              <w:t>2.</w:t>
            </w:r>
          </w:p>
        </w:tc>
      </w:tr>
      <w:tr w:rsidR="00C11AAF" w:rsidRPr="004A4EC2" w14:paraId="6F886D58" w14:textId="77777777" w:rsidTr="00C11AAF">
        <w:trPr>
          <w:trHeight w:val="340"/>
        </w:trPr>
        <w:tc>
          <w:tcPr>
            <w:tcW w:w="1836" w:type="dxa"/>
            <w:tcBorders>
              <w:top w:val="single" w:sz="4" w:space="0" w:color="808080"/>
              <w:left w:val="single" w:sz="4" w:space="0" w:color="808080"/>
              <w:bottom w:val="single" w:sz="4" w:space="0" w:color="808080"/>
              <w:right w:val="single" w:sz="4" w:space="0" w:color="808080"/>
            </w:tcBorders>
          </w:tcPr>
          <w:p w14:paraId="755C9B29" w14:textId="77777777" w:rsidR="00C11AAF" w:rsidRPr="00C11AAF" w:rsidRDefault="00C11AAF" w:rsidP="00C11AAF">
            <w:pPr>
              <w:pStyle w:val="pqiTabBodySmall"/>
              <w:rPr>
                <w:sz w:val="20"/>
              </w:rPr>
            </w:pPr>
            <w:r w:rsidRPr="00C11AAF">
              <w:rPr>
                <w:sz w:val="20"/>
              </w:rPr>
              <w:t>LRN</w:t>
            </w:r>
          </w:p>
        </w:tc>
        <w:tc>
          <w:tcPr>
            <w:tcW w:w="7472" w:type="dxa"/>
            <w:tcBorders>
              <w:top w:val="single" w:sz="4" w:space="0" w:color="808080"/>
              <w:left w:val="single" w:sz="4" w:space="0" w:color="808080"/>
              <w:bottom w:val="single" w:sz="4" w:space="0" w:color="808080"/>
              <w:right w:val="single" w:sz="4" w:space="0" w:color="808080"/>
            </w:tcBorders>
          </w:tcPr>
          <w:p w14:paraId="7CB965EF" w14:textId="77777777" w:rsidR="00C11AAF" w:rsidRPr="00C11AAF" w:rsidRDefault="00C11AAF" w:rsidP="00C11AAF">
            <w:pPr>
              <w:pStyle w:val="pqiTabBodySmall"/>
              <w:rPr>
                <w:sz w:val="20"/>
              </w:rPr>
            </w:pPr>
            <w:r w:rsidRPr="00C11AAF">
              <w:rPr>
                <w:sz w:val="20"/>
              </w:rPr>
              <w:t>Unikalny numer nadawany przez podmiot każdej przesyłce wyrobów akcyzowych</w:t>
            </w:r>
          </w:p>
        </w:tc>
      </w:tr>
      <w:tr w:rsidR="00C11AAF" w:rsidRPr="004A4EC2" w14:paraId="09350F8A" w14:textId="77777777" w:rsidTr="00C11AAF">
        <w:trPr>
          <w:trHeight w:val="340"/>
        </w:trPr>
        <w:tc>
          <w:tcPr>
            <w:tcW w:w="1836" w:type="dxa"/>
            <w:tcBorders>
              <w:top w:val="single" w:sz="4" w:space="0" w:color="808080"/>
              <w:left w:val="single" w:sz="4" w:space="0" w:color="808080"/>
              <w:bottom w:val="single" w:sz="4" w:space="0" w:color="808080"/>
              <w:right w:val="single" w:sz="4" w:space="0" w:color="808080"/>
            </w:tcBorders>
          </w:tcPr>
          <w:p w14:paraId="5FD7BBFB" w14:textId="77777777" w:rsidR="00C11AAF" w:rsidRPr="004A4EC2" w:rsidRDefault="00C11AAF" w:rsidP="00C11AAF">
            <w:pPr>
              <w:pStyle w:val="pqiTabBodySmall"/>
              <w:rPr>
                <w:sz w:val="20"/>
              </w:rPr>
            </w:pPr>
            <w:r w:rsidRPr="004A4EC2">
              <w:rPr>
                <w:sz w:val="20"/>
              </w:rPr>
              <w:t>Numer sekwencyjny</w:t>
            </w:r>
          </w:p>
        </w:tc>
        <w:tc>
          <w:tcPr>
            <w:tcW w:w="7472" w:type="dxa"/>
            <w:tcBorders>
              <w:top w:val="single" w:sz="4" w:space="0" w:color="808080"/>
              <w:left w:val="single" w:sz="4" w:space="0" w:color="808080"/>
              <w:bottom w:val="single" w:sz="4" w:space="0" w:color="808080"/>
              <w:right w:val="single" w:sz="4" w:space="0" w:color="808080"/>
            </w:tcBorders>
          </w:tcPr>
          <w:p w14:paraId="7253857D" w14:textId="715F302E" w:rsidR="00C11AAF" w:rsidRPr="004A4EC2" w:rsidRDefault="00C11AAF" w:rsidP="00A9017D">
            <w:pPr>
              <w:pStyle w:val="pqiTabBodySmall"/>
              <w:rPr>
                <w:sz w:val="20"/>
              </w:rPr>
            </w:pPr>
            <w:r w:rsidRPr="004A4EC2">
              <w:rPr>
                <w:sz w:val="20"/>
              </w:rPr>
              <w:t xml:space="preserve">Automatycznie generowany i nadawany przez system EMCS PL </w:t>
            </w:r>
            <w:r>
              <w:rPr>
                <w:sz w:val="20"/>
              </w:rPr>
              <w:t xml:space="preserve">2 </w:t>
            </w:r>
            <w:r w:rsidRPr="004A4EC2">
              <w:rPr>
                <w:sz w:val="20"/>
              </w:rPr>
              <w:t>numer rozpoczynający się od 1 z chwilą przedłożen</w:t>
            </w:r>
            <w:r>
              <w:rPr>
                <w:sz w:val="20"/>
              </w:rPr>
              <w:t xml:space="preserve">ia e-AD z kolejnym przyrostem </w:t>
            </w:r>
            <w:r w:rsidR="003256EC">
              <w:rPr>
                <w:sz w:val="20"/>
              </w:rPr>
              <w:br/>
            </w:r>
            <w:r>
              <w:rPr>
                <w:sz w:val="20"/>
              </w:rPr>
              <w:t>o </w:t>
            </w:r>
            <w:r w:rsidR="00E94BE8">
              <w:rPr>
                <w:sz w:val="20"/>
              </w:rPr>
              <w:t xml:space="preserve">1 </w:t>
            </w:r>
            <w:r w:rsidRPr="004A4EC2">
              <w:rPr>
                <w:sz w:val="20"/>
              </w:rPr>
              <w:t>podczas wystąpienia kolejnego zdarzenia (operacji) na komunikacie.</w:t>
            </w:r>
          </w:p>
        </w:tc>
      </w:tr>
      <w:tr w:rsidR="00C11AAF" w:rsidRPr="004A4EC2" w14:paraId="14A52E5C" w14:textId="77777777" w:rsidTr="00C11AAF">
        <w:trPr>
          <w:trHeight w:val="340"/>
        </w:trPr>
        <w:tc>
          <w:tcPr>
            <w:tcW w:w="1836" w:type="dxa"/>
            <w:tcBorders>
              <w:top w:val="single" w:sz="4" w:space="0" w:color="808080"/>
              <w:left w:val="single" w:sz="4" w:space="0" w:color="808080"/>
              <w:bottom w:val="single" w:sz="4" w:space="0" w:color="808080"/>
              <w:right w:val="single" w:sz="4" w:space="0" w:color="808080"/>
            </w:tcBorders>
          </w:tcPr>
          <w:p w14:paraId="53A1CFD0" w14:textId="77777777" w:rsidR="00C11AAF" w:rsidRPr="004A4EC2" w:rsidRDefault="00C11AAF" w:rsidP="00C11AAF">
            <w:pPr>
              <w:pStyle w:val="pqiTabBodySmall"/>
              <w:rPr>
                <w:sz w:val="20"/>
              </w:rPr>
            </w:pPr>
            <w:r>
              <w:rPr>
                <w:sz w:val="20"/>
              </w:rPr>
              <w:t>OSOZ2</w:t>
            </w:r>
          </w:p>
        </w:tc>
        <w:tc>
          <w:tcPr>
            <w:tcW w:w="7472" w:type="dxa"/>
            <w:tcBorders>
              <w:top w:val="single" w:sz="4" w:space="0" w:color="808080"/>
              <w:left w:val="single" w:sz="4" w:space="0" w:color="808080"/>
              <w:bottom w:val="single" w:sz="4" w:space="0" w:color="808080"/>
              <w:right w:val="single" w:sz="4" w:space="0" w:color="808080"/>
            </w:tcBorders>
          </w:tcPr>
          <w:p w14:paraId="01AE3EA0" w14:textId="77777777" w:rsidR="00C11AAF" w:rsidRPr="00B90F10" w:rsidRDefault="00C11AAF" w:rsidP="00C11AAF">
            <w:pPr>
              <w:pStyle w:val="pqiTabBodySmall"/>
              <w:rPr>
                <w:sz w:val="20"/>
              </w:rPr>
            </w:pPr>
            <w:r w:rsidRPr="00B90F10">
              <w:rPr>
                <w:sz w:val="20"/>
              </w:rPr>
              <w:t>Ogólnopolski System Obsługi Zabezpieczeń i Pozwoleń</w:t>
            </w:r>
            <w:r>
              <w:rPr>
                <w:sz w:val="20"/>
              </w:rPr>
              <w:t>.</w:t>
            </w:r>
          </w:p>
        </w:tc>
      </w:tr>
      <w:tr w:rsidR="00C11AAF" w14:paraId="3C19EDC1" w14:textId="77777777" w:rsidTr="00F23355">
        <w:trPr>
          <w:trHeight w:val="340"/>
        </w:trPr>
        <w:tc>
          <w:tcPr>
            <w:tcW w:w="1836" w:type="dxa"/>
          </w:tcPr>
          <w:p w14:paraId="11AC7E08" w14:textId="77777777" w:rsidR="00C11AAF" w:rsidRPr="00751CFB" w:rsidRDefault="00C11AAF" w:rsidP="00F23355">
            <w:pPr>
              <w:pStyle w:val="pqiTabBodySmall"/>
            </w:pPr>
            <w:r w:rsidRPr="004A4EC2">
              <w:rPr>
                <w:sz w:val="20"/>
              </w:rPr>
              <w:t>XML</w:t>
            </w:r>
          </w:p>
        </w:tc>
        <w:tc>
          <w:tcPr>
            <w:tcW w:w="7472" w:type="dxa"/>
          </w:tcPr>
          <w:p w14:paraId="216BB560" w14:textId="77777777" w:rsidR="00C11AAF" w:rsidRPr="00751CFB" w:rsidRDefault="00C11AAF" w:rsidP="00F23355">
            <w:pPr>
              <w:pStyle w:val="pqiTabBodySmall"/>
            </w:pPr>
            <w:r w:rsidRPr="004A4EC2">
              <w:rPr>
                <w:sz w:val="20"/>
              </w:rPr>
              <w:t>Rozszerzalny język znaczników (</w:t>
            </w:r>
            <w:proofErr w:type="spellStart"/>
            <w:r>
              <w:rPr>
                <w:sz w:val="20"/>
              </w:rPr>
              <w:t>eX</w:t>
            </w:r>
            <w:r w:rsidRPr="004A4EC2">
              <w:rPr>
                <w:sz w:val="20"/>
              </w:rPr>
              <w:t>tensible</w:t>
            </w:r>
            <w:proofErr w:type="spellEnd"/>
            <w:r w:rsidRPr="004A4EC2">
              <w:rPr>
                <w:sz w:val="20"/>
              </w:rPr>
              <w:t xml:space="preserve"> </w:t>
            </w:r>
            <w:proofErr w:type="spellStart"/>
            <w:r w:rsidRPr="004A4EC2">
              <w:rPr>
                <w:sz w:val="20"/>
              </w:rPr>
              <w:t>Markup</w:t>
            </w:r>
            <w:proofErr w:type="spellEnd"/>
            <w:r w:rsidRPr="004A4EC2">
              <w:rPr>
                <w:sz w:val="20"/>
              </w:rPr>
              <w:t xml:space="preserve"> Language), uproszczony podzbiór SGML (standardowego uogólnionego języka znaczników wg standardu ISO 8879/86), opisujący schemat znakowania, który pozwala zaznaczyć logiczną strukturę dokumentów</w:t>
            </w:r>
          </w:p>
        </w:tc>
      </w:tr>
      <w:tr w:rsidR="00C0426A" w14:paraId="5D2DE081" w14:textId="77777777">
        <w:trPr>
          <w:trHeight w:val="340"/>
        </w:trPr>
        <w:tc>
          <w:tcPr>
            <w:tcW w:w="1836" w:type="dxa"/>
          </w:tcPr>
          <w:p w14:paraId="49C2E2B3" w14:textId="77777777" w:rsidR="00C0426A" w:rsidRPr="004A4EC2" w:rsidRDefault="00C0426A" w:rsidP="00D6213D">
            <w:pPr>
              <w:pStyle w:val="pqiTabBodySmall"/>
              <w:rPr>
                <w:sz w:val="20"/>
              </w:rPr>
            </w:pPr>
            <w:r w:rsidRPr="004A4EC2">
              <w:rPr>
                <w:sz w:val="20"/>
              </w:rPr>
              <w:lastRenderedPageBreak/>
              <w:t>XSD</w:t>
            </w:r>
          </w:p>
        </w:tc>
        <w:tc>
          <w:tcPr>
            <w:tcW w:w="7472" w:type="dxa"/>
          </w:tcPr>
          <w:p w14:paraId="547FC1D8" w14:textId="77777777" w:rsidR="00C0426A" w:rsidRPr="004A4EC2" w:rsidRDefault="00C0426A" w:rsidP="00B45FF6">
            <w:pPr>
              <w:pStyle w:val="Tekstpodstawowy"/>
              <w:rPr>
                <w:sz w:val="20"/>
                <w:szCs w:val="20"/>
              </w:rPr>
            </w:pPr>
            <w:r w:rsidRPr="004A4EC2">
              <w:rPr>
                <w:sz w:val="20"/>
                <w:szCs w:val="20"/>
              </w:rPr>
              <w:t>Schemat XML</w:t>
            </w:r>
            <w:r w:rsidRPr="004A4EC2">
              <w:rPr>
                <w:b/>
                <w:bCs/>
                <w:sz w:val="20"/>
                <w:szCs w:val="20"/>
              </w:rPr>
              <w:t xml:space="preserve"> </w:t>
            </w:r>
            <w:r w:rsidRPr="004A4EC2">
              <w:rPr>
                <w:bCs/>
                <w:sz w:val="20"/>
                <w:szCs w:val="20"/>
              </w:rPr>
              <w:t xml:space="preserve">(XML </w:t>
            </w:r>
            <w:proofErr w:type="spellStart"/>
            <w:r w:rsidRPr="004A4EC2">
              <w:rPr>
                <w:bCs/>
                <w:sz w:val="20"/>
                <w:szCs w:val="20"/>
              </w:rPr>
              <w:t>Schema</w:t>
            </w:r>
            <w:proofErr w:type="spellEnd"/>
            <w:r w:rsidRPr="004A4EC2">
              <w:rPr>
                <w:bCs/>
                <w:sz w:val="20"/>
                <w:szCs w:val="20"/>
              </w:rPr>
              <w:t xml:space="preserve"> Definition)</w:t>
            </w:r>
            <w:r w:rsidRPr="004A4EC2">
              <w:rPr>
                <w:b/>
                <w:bCs/>
                <w:sz w:val="20"/>
                <w:szCs w:val="20"/>
              </w:rPr>
              <w:t xml:space="preserve"> </w:t>
            </w:r>
            <w:r w:rsidRPr="004A4EC2">
              <w:rPr>
                <w:sz w:val="20"/>
                <w:szCs w:val="20"/>
              </w:rPr>
              <w:t>jest definicją opisującą strukturę dokumentu XML</w:t>
            </w:r>
          </w:p>
          <w:p w14:paraId="443C6CFC" w14:textId="77777777" w:rsidR="00C0426A" w:rsidRPr="004A4EC2" w:rsidRDefault="00C0426A" w:rsidP="00D6213D">
            <w:pPr>
              <w:pStyle w:val="pqiTabBodySmall"/>
              <w:rPr>
                <w:sz w:val="20"/>
              </w:rPr>
            </w:pPr>
            <w:r w:rsidRPr="004A4EC2">
              <w:rPr>
                <w:sz w:val="20"/>
              </w:rPr>
              <w:t xml:space="preserve">XML </w:t>
            </w:r>
            <w:proofErr w:type="spellStart"/>
            <w:r w:rsidRPr="004A4EC2">
              <w:rPr>
                <w:sz w:val="20"/>
              </w:rPr>
              <w:t>Schema</w:t>
            </w:r>
            <w:proofErr w:type="spellEnd"/>
            <w:r w:rsidRPr="004A4EC2">
              <w:rPr>
                <w:sz w:val="20"/>
              </w:rPr>
              <w:t xml:space="preserve"> </w:t>
            </w:r>
            <w:r>
              <w:rPr>
                <w:sz w:val="20"/>
              </w:rPr>
              <w:t>–</w:t>
            </w:r>
            <w:r w:rsidRPr="004A4EC2">
              <w:rPr>
                <w:sz w:val="20"/>
              </w:rPr>
              <w:t xml:space="preserve"> to standard służący do opisu struktury dokumentów XML.</w:t>
            </w:r>
          </w:p>
        </w:tc>
      </w:tr>
    </w:tbl>
    <w:p w14:paraId="440A905A" w14:textId="77777777" w:rsidR="003C005A" w:rsidRPr="00C0426A" w:rsidRDefault="003C005A" w:rsidP="003B007A">
      <w:pPr>
        <w:pStyle w:val="pqiTabBody"/>
      </w:pPr>
    </w:p>
    <w:p w14:paraId="64509E37" w14:textId="77777777" w:rsidR="003C005A" w:rsidRDefault="003C005A" w:rsidP="000C2102">
      <w:pPr>
        <w:pStyle w:val="pqiChpHeadNum2"/>
      </w:pPr>
      <w:bookmarkStart w:id="84" w:name="_Toc220987366"/>
      <w:bookmarkStart w:id="85" w:name="_Toc226874927"/>
      <w:bookmarkStart w:id="86" w:name="_Toc226943577"/>
      <w:bookmarkStart w:id="87" w:name="_Toc227826246"/>
      <w:bookmarkStart w:id="88" w:name="_Toc117635675"/>
      <w:bookmarkStart w:id="89" w:name="_Toc71025835"/>
      <w:bookmarkEnd w:id="65"/>
      <w:bookmarkEnd w:id="66"/>
      <w:bookmarkEnd w:id="67"/>
      <w:bookmarkEnd w:id="68"/>
      <w:bookmarkEnd w:id="69"/>
      <w:bookmarkEnd w:id="70"/>
      <w:bookmarkEnd w:id="71"/>
      <w:bookmarkEnd w:id="72"/>
      <w:bookmarkEnd w:id="73"/>
      <w:bookmarkEnd w:id="74"/>
      <w:bookmarkEnd w:id="75"/>
      <w:bookmarkEnd w:id="76"/>
      <w:r w:rsidRPr="000C2102">
        <w:t>Dokumenty</w:t>
      </w:r>
      <w:r>
        <w:t xml:space="preserve"> referencyjne</w:t>
      </w:r>
      <w:bookmarkEnd w:id="84"/>
      <w:bookmarkEnd w:id="85"/>
      <w:bookmarkEnd w:id="86"/>
      <w:bookmarkEnd w:id="87"/>
      <w:bookmarkEnd w:id="88"/>
      <w:bookmarkEnd w:id="89"/>
    </w:p>
    <w:p w14:paraId="03D295CD" w14:textId="77777777" w:rsidR="008401E5" w:rsidRDefault="008401E5" w:rsidP="008401E5">
      <w:pPr>
        <w:pStyle w:val="pqiChpHeadNum3"/>
      </w:pPr>
      <w:bookmarkStart w:id="90" w:name="_Toc117635676"/>
      <w:bookmarkStart w:id="91" w:name="_Toc71025836"/>
      <w:r w:rsidRPr="000C2102">
        <w:t>Dokumenty</w:t>
      </w:r>
      <w:r>
        <w:t xml:space="preserve"> pomocnicze</w:t>
      </w:r>
      <w:bookmarkEnd w:id="90"/>
      <w:bookmarkEnd w:id="91"/>
    </w:p>
    <w:tbl>
      <w:tblPr>
        <w:tblW w:w="8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5400"/>
        <w:gridCol w:w="2340"/>
      </w:tblGrid>
      <w:tr w:rsidR="008401E5" w:rsidRPr="003B007A" w14:paraId="0C19BB3A" w14:textId="77777777">
        <w:tc>
          <w:tcPr>
            <w:tcW w:w="720" w:type="dxa"/>
            <w:tcBorders>
              <w:top w:val="single" w:sz="4" w:space="0" w:color="auto"/>
              <w:left w:val="single" w:sz="4" w:space="0" w:color="auto"/>
              <w:bottom w:val="single" w:sz="4" w:space="0" w:color="auto"/>
              <w:right w:val="single" w:sz="4" w:space="0" w:color="auto"/>
            </w:tcBorders>
          </w:tcPr>
          <w:p w14:paraId="40C98994" w14:textId="77777777" w:rsidR="008401E5" w:rsidRPr="003B007A" w:rsidRDefault="008401E5" w:rsidP="003B007A">
            <w:pPr>
              <w:pStyle w:val="pqiTabHead"/>
            </w:pPr>
            <w:r w:rsidRPr="003B007A">
              <w:t>LP</w:t>
            </w:r>
          </w:p>
        </w:tc>
        <w:tc>
          <w:tcPr>
            <w:tcW w:w="5400" w:type="dxa"/>
            <w:tcBorders>
              <w:top w:val="single" w:sz="4" w:space="0" w:color="auto"/>
              <w:left w:val="single" w:sz="4" w:space="0" w:color="auto"/>
              <w:bottom w:val="single" w:sz="4" w:space="0" w:color="auto"/>
              <w:right w:val="single" w:sz="4" w:space="0" w:color="auto"/>
            </w:tcBorders>
          </w:tcPr>
          <w:p w14:paraId="0EAFBDC6" w14:textId="77777777" w:rsidR="008401E5" w:rsidRPr="003B007A" w:rsidRDefault="008401E5" w:rsidP="003B007A">
            <w:pPr>
              <w:pStyle w:val="pqiTabHead"/>
            </w:pPr>
            <w:r w:rsidRPr="003B007A">
              <w:t>Nazwa dokumentu</w:t>
            </w:r>
          </w:p>
        </w:tc>
        <w:tc>
          <w:tcPr>
            <w:tcW w:w="2340" w:type="dxa"/>
            <w:tcBorders>
              <w:top w:val="single" w:sz="4" w:space="0" w:color="auto"/>
              <w:left w:val="single" w:sz="4" w:space="0" w:color="auto"/>
              <w:bottom w:val="single" w:sz="4" w:space="0" w:color="auto"/>
              <w:right w:val="single" w:sz="4" w:space="0" w:color="auto"/>
            </w:tcBorders>
          </w:tcPr>
          <w:p w14:paraId="07100197" w14:textId="77777777" w:rsidR="008401E5" w:rsidRPr="003B007A" w:rsidRDefault="008401E5" w:rsidP="003B007A">
            <w:pPr>
              <w:pStyle w:val="pqiTabHead"/>
            </w:pPr>
            <w:r w:rsidRPr="003B007A">
              <w:t>Wersja, data wydania/zatwierdzenia</w:t>
            </w:r>
          </w:p>
        </w:tc>
      </w:tr>
      <w:tr w:rsidR="003B007A" w14:paraId="0FB654CE" w14:textId="77777777">
        <w:tc>
          <w:tcPr>
            <w:tcW w:w="720" w:type="dxa"/>
            <w:tcBorders>
              <w:top w:val="single" w:sz="4" w:space="0" w:color="auto"/>
              <w:left w:val="single" w:sz="4" w:space="0" w:color="auto"/>
              <w:bottom w:val="single" w:sz="4" w:space="0" w:color="auto"/>
              <w:right w:val="single" w:sz="4" w:space="0" w:color="auto"/>
            </w:tcBorders>
          </w:tcPr>
          <w:p w14:paraId="52304A7B" w14:textId="77777777" w:rsidR="003B007A" w:rsidRDefault="003B007A">
            <w:pPr>
              <w:pStyle w:val="pqiTabListNum1"/>
              <w:numPr>
                <w:ilvl w:val="0"/>
                <w:numId w:val="24"/>
              </w:numPr>
              <w:pPrChange w:id="92" w:author="Jurkowska Monika" w:date="2022-11-14T21:27:00Z">
                <w:pPr>
                  <w:pStyle w:val="pqiTabListNum1"/>
                </w:pPr>
              </w:pPrChange>
            </w:pPr>
          </w:p>
        </w:tc>
        <w:tc>
          <w:tcPr>
            <w:tcW w:w="5400" w:type="dxa"/>
            <w:tcBorders>
              <w:top w:val="single" w:sz="4" w:space="0" w:color="auto"/>
              <w:left w:val="single" w:sz="4" w:space="0" w:color="auto"/>
              <w:bottom w:val="single" w:sz="4" w:space="0" w:color="auto"/>
              <w:right w:val="single" w:sz="4" w:space="0" w:color="auto"/>
            </w:tcBorders>
          </w:tcPr>
          <w:p w14:paraId="21A6232F" w14:textId="77777777" w:rsidR="003B007A" w:rsidRPr="001A0DD3" w:rsidRDefault="001A0DD3" w:rsidP="003B007A">
            <w:pPr>
              <w:pStyle w:val="pqiTabBody"/>
              <w:rPr>
                <w:lang w:val="en-US"/>
              </w:rPr>
            </w:pPr>
            <w:r w:rsidRPr="00ED5F64">
              <w:rPr>
                <w:lang w:val="en-GB"/>
              </w:rPr>
              <w:t xml:space="preserve">XML Advanced Electronic </w:t>
            </w:r>
            <w:r w:rsidRPr="00637F0E">
              <w:rPr>
                <w:lang w:val="en-US"/>
              </w:rPr>
              <w:t>Signatures (</w:t>
            </w:r>
            <w:proofErr w:type="spellStart"/>
            <w:r w:rsidRPr="00637F0E">
              <w:rPr>
                <w:lang w:val="en-US"/>
              </w:rPr>
              <w:t>XAdES</w:t>
            </w:r>
            <w:proofErr w:type="spellEnd"/>
            <w:r w:rsidRPr="00637F0E">
              <w:rPr>
                <w:lang w:val="en-US"/>
              </w:rPr>
              <w:t>)</w:t>
            </w:r>
          </w:p>
        </w:tc>
        <w:tc>
          <w:tcPr>
            <w:tcW w:w="2340" w:type="dxa"/>
            <w:tcBorders>
              <w:top w:val="single" w:sz="4" w:space="0" w:color="auto"/>
              <w:left w:val="single" w:sz="4" w:space="0" w:color="auto"/>
              <w:bottom w:val="single" w:sz="4" w:space="0" w:color="auto"/>
              <w:right w:val="single" w:sz="4" w:space="0" w:color="auto"/>
            </w:tcBorders>
          </w:tcPr>
          <w:p w14:paraId="7DA07506" w14:textId="77777777" w:rsidR="003B007A" w:rsidRDefault="001A0DD3" w:rsidP="003B007A">
            <w:pPr>
              <w:pStyle w:val="pqiTabBody"/>
            </w:pPr>
            <w:r>
              <w:t>Wersja 1.3.2 r</w:t>
            </w:r>
            <w:r w:rsidRPr="00637F0E">
              <w:t>ekomendacj</w:t>
            </w:r>
            <w:r>
              <w:t>i</w:t>
            </w:r>
            <w:r w:rsidRPr="00637F0E">
              <w:t xml:space="preserve"> </w:t>
            </w:r>
            <w:r>
              <w:t>ETSI z marca 2006</w:t>
            </w:r>
            <w:r w:rsidRPr="00637F0E">
              <w:t xml:space="preserve"> r. – </w:t>
            </w:r>
            <w:r w:rsidRPr="008A7959">
              <w:t>http://uri.etsi.org/01903/v1.3.2</w:t>
            </w:r>
            <w:r>
              <w:t>.</w:t>
            </w:r>
          </w:p>
        </w:tc>
      </w:tr>
    </w:tbl>
    <w:p w14:paraId="60E00C6B" w14:textId="77777777" w:rsidR="00083D62" w:rsidRDefault="004C3B44" w:rsidP="000B4891">
      <w:pPr>
        <w:pStyle w:val="pqiChpHeadNum1"/>
        <w:pageBreakBefore/>
      </w:pPr>
      <w:bookmarkStart w:id="93" w:name="_Toc117635677"/>
      <w:bookmarkStart w:id="94" w:name="_Toc71025837"/>
      <w:bookmarkStart w:id="95" w:name="_Toc266108223"/>
      <w:bookmarkStart w:id="96" w:name="_Toc266108226"/>
      <w:r>
        <w:lastRenderedPageBreak/>
        <w:t>Opis komunikacji</w:t>
      </w:r>
      <w:bookmarkEnd w:id="93"/>
      <w:bookmarkEnd w:id="94"/>
    </w:p>
    <w:p w14:paraId="0E495DCF" w14:textId="77777777" w:rsidR="00326C63" w:rsidRDefault="00A21344" w:rsidP="003C1323">
      <w:pPr>
        <w:pStyle w:val="pqiText"/>
      </w:pPr>
      <w:r>
        <w:t xml:space="preserve">Każdy komunikat przesyłany przez podmiot do systemu </w:t>
      </w:r>
      <w:r w:rsidR="00B84E16">
        <w:t>EMCS PL 2</w:t>
      </w:r>
      <w:r>
        <w:t>, a także przez system EMCS</w:t>
      </w:r>
      <w:r w:rsidR="00ED5D5B">
        <w:t> </w:t>
      </w:r>
      <w:r>
        <w:t>PL</w:t>
      </w:r>
      <w:r w:rsidR="00ED5D5B">
        <w:t> </w:t>
      </w:r>
      <w:r>
        <w:t xml:space="preserve">2 do podmiotu musi być podpisany elektronicznie zgodnie ze standardem </w:t>
      </w:r>
      <w:proofErr w:type="spellStart"/>
      <w:r>
        <w:t>XAdES</w:t>
      </w:r>
      <w:proofErr w:type="spellEnd"/>
      <w:r>
        <w:t>-BES, będącym rozwinięciem XML-</w:t>
      </w:r>
      <w:proofErr w:type="spellStart"/>
      <w:r>
        <w:t>DSig</w:t>
      </w:r>
      <w:proofErr w:type="spellEnd"/>
      <w:r>
        <w:t xml:space="preserve">. Należy zastosować podpis otaczający (ang. ENVELOPED). </w:t>
      </w:r>
      <w:r w:rsidR="00326C63">
        <w:t xml:space="preserve">Struktura </w:t>
      </w:r>
      <w:r w:rsidR="00E94BE8">
        <w:t>komunikatów zawierających komunikaty biznesowe</w:t>
      </w:r>
      <w:r w:rsidR="00326C63">
        <w:t xml:space="preserve"> i podpis </w:t>
      </w:r>
      <w:r w:rsidR="00E94BE8">
        <w:t xml:space="preserve">elektroniczny </w:t>
      </w:r>
      <w:r w:rsidR="00E01983">
        <w:t>jest opisana w rozdziałach:</w:t>
      </w:r>
    </w:p>
    <w:p w14:paraId="2FA0881F" w14:textId="7E04DBCB" w:rsidR="00326C63" w:rsidRDefault="00326C63" w:rsidP="00DC2ADB">
      <w:pPr>
        <w:pStyle w:val="pqiText"/>
        <w:numPr>
          <w:ilvl w:val="0"/>
          <w:numId w:val="50"/>
        </w:numPr>
      </w:pPr>
      <w:r>
        <w:fldChar w:fldCharType="begin"/>
      </w:r>
      <w:r>
        <w:instrText xml:space="preserve"> REF _Ref391981862 \r \h </w:instrText>
      </w:r>
      <w:r>
        <w:fldChar w:fldCharType="separate"/>
      </w:r>
      <w:r w:rsidR="002B6F91">
        <w:t>3.38</w:t>
      </w:r>
      <w:r>
        <w:fldChar w:fldCharType="end"/>
      </w:r>
      <w:r>
        <w:t xml:space="preserve"> </w:t>
      </w:r>
      <w:r>
        <w:fldChar w:fldCharType="begin"/>
      </w:r>
      <w:r>
        <w:instrText xml:space="preserve"> REF _Ref391981862 \h </w:instrText>
      </w:r>
      <w:r w:rsidR="00E94BE8">
        <w:instrText xml:space="preserve"> \* MERGEFORMAT </w:instrText>
      </w:r>
      <w:r>
        <w:fldChar w:fldCharType="separate"/>
      </w:r>
      <w:proofErr w:type="spellStart"/>
      <w:r w:rsidR="00DC2ADB" w:rsidRPr="00DC2ADB">
        <w:t>TraderToEAD</w:t>
      </w:r>
      <w:proofErr w:type="spellEnd"/>
      <w:r w:rsidR="002B6F91">
        <w:t>– Koperta z komunikatem od podmiotu</w:t>
      </w:r>
      <w:r>
        <w:fldChar w:fldCharType="end"/>
      </w:r>
      <w:r w:rsidR="00E94BE8">
        <w:t>,</w:t>
      </w:r>
    </w:p>
    <w:p w14:paraId="3C92D066" w14:textId="560AC89C" w:rsidR="00A21344" w:rsidRDefault="00326C63" w:rsidP="00DC2ADB">
      <w:pPr>
        <w:pStyle w:val="pqiText"/>
        <w:numPr>
          <w:ilvl w:val="0"/>
          <w:numId w:val="50"/>
        </w:numPr>
      </w:pPr>
      <w:r>
        <w:fldChar w:fldCharType="begin"/>
      </w:r>
      <w:r>
        <w:instrText xml:space="preserve"> REF _Ref391981872 \r \h </w:instrText>
      </w:r>
      <w:r>
        <w:fldChar w:fldCharType="separate"/>
      </w:r>
      <w:r w:rsidR="002B6F91">
        <w:t>3.39</w:t>
      </w:r>
      <w:r>
        <w:fldChar w:fldCharType="end"/>
      </w:r>
      <w:r>
        <w:t xml:space="preserve"> </w:t>
      </w:r>
      <w:r>
        <w:fldChar w:fldCharType="begin"/>
      </w:r>
      <w:r>
        <w:instrText xml:space="preserve"> REF _Ref391981872 \h </w:instrText>
      </w:r>
      <w:r w:rsidR="00E94BE8">
        <w:instrText xml:space="preserve"> \* MERGEFORMAT </w:instrText>
      </w:r>
      <w:r>
        <w:fldChar w:fldCharType="separate"/>
      </w:r>
      <w:proofErr w:type="spellStart"/>
      <w:r w:rsidR="00DC2ADB" w:rsidRPr="00DC2ADB">
        <w:t>EADToTrader</w:t>
      </w:r>
      <w:proofErr w:type="spellEnd"/>
      <w:r w:rsidR="00DC2ADB" w:rsidRPr="00DC2ADB">
        <w:t xml:space="preserve"> </w:t>
      </w:r>
      <w:r w:rsidR="002B6F91">
        <w:t>– Koperta z komunikatem do podmiotu</w:t>
      </w:r>
      <w:r>
        <w:fldChar w:fldCharType="end"/>
      </w:r>
      <w:r w:rsidR="00E94BE8">
        <w:t>.</w:t>
      </w:r>
    </w:p>
    <w:p w14:paraId="6751A94D" w14:textId="0539A166" w:rsidR="00E01983" w:rsidRDefault="00E01983" w:rsidP="00E01983">
      <w:pPr>
        <w:pStyle w:val="pqiText"/>
      </w:pPr>
      <w:r>
        <w:t>Komunikaty te będą wymieniane z podmiotem za pośrednictwem systemu ECIP/SEAP PL.</w:t>
      </w:r>
      <w:r w:rsidR="008468E5">
        <w:t xml:space="preserve"> System ten udostępnia własną specyfikację komunikatów z podmiotami określającą sposób przesyłania komunikatów biznesowych do EMCS PL 2.</w:t>
      </w:r>
    </w:p>
    <w:p w14:paraId="0EF16AFF" w14:textId="5454CE2D" w:rsidR="00111BA6" w:rsidRDefault="00111BA6" w:rsidP="00E01983">
      <w:pPr>
        <w:pStyle w:val="pqiText"/>
      </w:pPr>
      <w:r>
        <w:t>Planowane jest również uruchomienie możliwości wymiany komunikatów z podmiotami za pośrednictwem systemu BCP. System ten udostępnia własną specyfikację komunikatów z podmiotami określającą sposób przesyłania komunikatów biznesowych do EMCS PL 2.</w:t>
      </w:r>
    </w:p>
    <w:p w14:paraId="42D8DD6B" w14:textId="77777777" w:rsidR="00693EB0" w:rsidRDefault="0016732A" w:rsidP="00E01983">
      <w:pPr>
        <w:pStyle w:val="pqiText"/>
      </w:pPr>
      <w:r>
        <w:t>W przypadku gdy nadesłany przez podmiot komunikat nie przejdzie walidacji biznesowej, to komunikat błędu PL704 zostanie wysłany na ten sam adres e-mail, z którego nadesłano błędny komunikat (ten adres e-mail nie musi być zarejestrowany w SZPROT</w:t>
      </w:r>
      <w:r w:rsidR="00B452E2">
        <w:t>/SEED</w:t>
      </w:r>
      <w:r>
        <w:t>), lub jeśli komunikat został nadesłany innym kanałem</w:t>
      </w:r>
      <w:r w:rsidR="00F400D6">
        <w:t>,</w:t>
      </w:r>
      <w:r>
        <w:t xml:space="preserve"> to na domyślny kanał</w:t>
      </w:r>
      <w:r w:rsidR="00693EB0">
        <w:t xml:space="preserve"> podmiot</w:t>
      </w:r>
      <w:r>
        <w:t>u zarejestrowany w SZPROT</w:t>
      </w:r>
      <w:r w:rsidR="00B452E2">
        <w:t>/SEED</w:t>
      </w:r>
      <w:r>
        <w:t>.</w:t>
      </w:r>
    </w:p>
    <w:p w14:paraId="14B321AC" w14:textId="77777777" w:rsidR="0016732A" w:rsidRDefault="00693EB0" w:rsidP="00E01983">
      <w:pPr>
        <w:pStyle w:val="pqiText"/>
      </w:pPr>
      <w:r>
        <w:t>Na ten sam kanał co w przypadku komunikatu PL704 zostanie wysłany komunikat potwierdzenia zarejestrowania PZ.</w:t>
      </w:r>
    </w:p>
    <w:p w14:paraId="371F881F" w14:textId="5F427FFF" w:rsidR="000E560F" w:rsidRDefault="00E01983" w:rsidP="00E01983">
      <w:pPr>
        <w:pStyle w:val="pqiText"/>
      </w:pPr>
      <w:r>
        <w:t xml:space="preserve">System EMCS PL 2 po odebraniu od podmiotu </w:t>
      </w:r>
      <w:r w:rsidR="000E560F">
        <w:t xml:space="preserve">wysyłającego </w:t>
      </w:r>
      <w:r>
        <w:t xml:space="preserve">komunikatu inicjującego </w:t>
      </w:r>
      <w:r w:rsidR="0016732A">
        <w:t>przemieszczenie</w:t>
      </w:r>
      <w:r>
        <w:t xml:space="preserve"> (PL814, PL815</w:t>
      </w:r>
      <w:r w:rsidR="003074F7">
        <w:t xml:space="preserve"> lub PL825</w:t>
      </w:r>
      <w:r>
        <w:t>)</w:t>
      </w:r>
      <w:r w:rsidR="003074F7">
        <w:t xml:space="preserve"> za pomocą </w:t>
      </w:r>
      <w:r w:rsidR="00693EB0">
        <w:t>adresu e-mail</w:t>
      </w:r>
      <w:r w:rsidR="000E560F">
        <w:t xml:space="preserve">, ustawia </w:t>
      </w:r>
      <w:r w:rsidR="00693EB0">
        <w:t>go</w:t>
      </w:r>
      <w:r w:rsidR="000E560F">
        <w:t xml:space="preserve"> jako domyślny dla dalszej komunikacji z podmiotem wysyłającym. System dopuszcza przesyłanie kolejnych komunikatów innym kanałem, jednakże odpowiedź na niego będzie wysyłana na </w:t>
      </w:r>
      <w:r w:rsidR="00693EB0">
        <w:t>adres e-mail</w:t>
      </w:r>
      <w:r w:rsidR="000E560F">
        <w:t xml:space="preserve"> ustalony podczas inicjacji przemieszczenia, np. wysyłka będzie przebiegała w następujący sposób:</w:t>
      </w:r>
    </w:p>
    <w:p w14:paraId="4FB5CF6C" w14:textId="77777777" w:rsidR="00CC296A" w:rsidRDefault="000E560F" w:rsidP="003B2518">
      <w:pPr>
        <w:pStyle w:val="pqiText"/>
        <w:numPr>
          <w:ilvl w:val="0"/>
          <w:numId w:val="50"/>
        </w:numPr>
      </w:pPr>
      <w:r>
        <w:t>Podmiot wysyłający wysyła komunikat PL815 za pomocą e-mail,</w:t>
      </w:r>
    </w:p>
    <w:p w14:paraId="0CE34AFD" w14:textId="77777777" w:rsidR="00E01983" w:rsidRDefault="00CC296A" w:rsidP="003B2518">
      <w:pPr>
        <w:pStyle w:val="pqiText"/>
        <w:numPr>
          <w:ilvl w:val="0"/>
          <w:numId w:val="50"/>
        </w:numPr>
      </w:pPr>
      <w:r>
        <w:t>W odpowiedzi na PL815 system EMCS PL 2 wysyła komunikat PZ oraz IE801 na adres</w:t>
      </w:r>
      <w:r>
        <w:br/>
        <w:t>e-mail z którego został wysłany komunikat PL815,</w:t>
      </w:r>
    </w:p>
    <w:p w14:paraId="06C07CD8" w14:textId="77777777" w:rsidR="00CC296A" w:rsidRDefault="00CC296A" w:rsidP="003B2518">
      <w:pPr>
        <w:pStyle w:val="pqiText"/>
        <w:numPr>
          <w:ilvl w:val="0"/>
          <w:numId w:val="50"/>
        </w:numPr>
      </w:pPr>
      <w:r>
        <w:lastRenderedPageBreak/>
        <w:t>Podmiot wysyłający przeprowadza zmianę miejsca przeznaczenia za pomocą komunikatu IE813 nadesłanego za pomocą kanału Web Service,</w:t>
      </w:r>
    </w:p>
    <w:p w14:paraId="21820F09" w14:textId="77777777" w:rsidR="00CC296A" w:rsidRDefault="00CC296A" w:rsidP="003B2518">
      <w:pPr>
        <w:pStyle w:val="pqiText"/>
        <w:numPr>
          <w:ilvl w:val="0"/>
          <w:numId w:val="50"/>
        </w:numPr>
      </w:pPr>
      <w:r>
        <w:t>W odpowiedzi na IE813 od podmiotu system EMCS PL 2 wysyła komunikat PZ oraz komunikat IE813 z zatwierdzoną zmianą miejsca przeznaczenia na adres e-mail z którego został wysłany komunikat PL815.</w:t>
      </w:r>
    </w:p>
    <w:p w14:paraId="15879853" w14:textId="7D35405C" w:rsidR="00220E49" w:rsidRDefault="008468E5" w:rsidP="00CC296A">
      <w:pPr>
        <w:pStyle w:val="pqiText"/>
      </w:pPr>
      <w:r>
        <w:t>W komunikacji z podmiotem odbierającym inicjowanej przez system EMCS PL 2, komunikat ten jest zawsze przesyłany na domyślny kanał komunikacyjny podmiotu określony w SZPROT</w:t>
      </w:r>
      <w:r w:rsidR="00B452E2">
        <w:t>/SEED</w:t>
      </w:r>
      <w:r>
        <w:t>.</w:t>
      </w:r>
      <w:r w:rsidR="003F42D7">
        <w:t xml:space="preserve"> Dotyczy to komunikatów IE801, </w:t>
      </w:r>
      <w:ins w:id="97" w:author="Jurkowska Monika" w:date="2022-11-14T21:27:00Z">
        <w:r w:rsidR="00151E50">
          <w:t>PL</w:t>
        </w:r>
        <w:r w:rsidR="003F42D7">
          <w:t>802</w:t>
        </w:r>
      </w:ins>
      <w:r w:rsidR="003F42D7">
        <w:t>, IE803, IE807, IE810, IE813, IE840, IE</w:t>
      </w:r>
      <w:r w:rsidR="001B33CD">
        <w:t>881</w:t>
      </w:r>
      <w:r w:rsidR="00220E49">
        <w:t xml:space="preserve">. Odpowiedzi na komunikaty nadesłane przez podmiot odbierający, system EMCS PL 2 przesyła na </w:t>
      </w:r>
      <w:r w:rsidR="005F2C86">
        <w:t xml:space="preserve">domyślny </w:t>
      </w:r>
      <w:r w:rsidR="00220E49">
        <w:t>kanał</w:t>
      </w:r>
      <w:r w:rsidR="005F2C86">
        <w:t xml:space="preserve"> komunikacji</w:t>
      </w:r>
      <w:r w:rsidR="00A7722E">
        <w:t xml:space="preserve"> podmiotu</w:t>
      </w:r>
      <w:r w:rsidR="00220E49">
        <w:t>. Dotyczy to komunikatów PL817, IE818, IE819</w:t>
      </w:r>
      <w:r w:rsidR="006A500C">
        <w:t>, IE837 i IE871.</w:t>
      </w:r>
    </w:p>
    <w:p w14:paraId="0DEB69A5" w14:textId="5E591B7E" w:rsidR="00F400D6" w:rsidRDefault="00693EB0" w:rsidP="00CC296A">
      <w:pPr>
        <w:pStyle w:val="pqiText"/>
      </w:pPr>
      <w:r>
        <w:t xml:space="preserve">W sytuacji gdy podmiot nie posiada zdefiniowanego kanału komunikacyjnego, to </w:t>
      </w:r>
      <w:r w:rsidR="006E5EBB">
        <w:t xml:space="preserve">System EMCS PL 2 </w:t>
      </w:r>
      <w:r>
        <w:t xml:space="preserve"> </w:t>
      </w:r>
      <w:r w:rsidR="006E5EBB">
        <w:t xml:space="preserve">przekazuje </w:t>
      </w:r>
      <w:r>
        <w:t xml:space="preserve">go </w:t>
      </w:r>
      <w:r w:rsidR="006E5EBB">
        <w:t>do systemu ECIP/SEAP</w:t>
      </w:r>
      <w:r w:rsidR="000B071C">
        <w:t xml:space="preserve"> i jest on widoczny dla podmiotu po zalogowaniu do PUESC</w:t>
      </w:r>
      <w:r w:rsidR="006E5EBB">
        <w:t xml:space="preserve">. </w:t>
      </w:r>
    </w:p>
    <w:p w14:paraId="1B4088FB" w14:textId="77777777" w:rsidR="00C11AAF" w:rsidRDefault="00C11AAF" w:rsidP="00C11AAF">
      <w:pPr>
        <w:pStyle w:val="pqiChpHeadNum1"/>
      </w:pPr>
      <w:bookmarkStart w:id="98" w:name="_Toc391650807"/>
      <w:bookmarkStart w:id="99" w:name="_Toc391650983"/>
      <w:bookmarkStart w:id="100" w:name="_Toc391915193"/>
      <w:bookmarkStart w:id="101" w:name="_Toc391650809"/>
      <w:bookmarkStart w:id="102" w:name="_Toc391650985"/>
      <w:bookmarkStart w:id="103" w:name="_Toc391915195"/>
      <w:bookmarkStart w:id="104" w:name="_Toc391650810"/>
      <w:bookmarkStart w:id="105" w:name="_Toc391650986"/>
      <w:bookmarkStart w:id="106" w:name="_Toc391915196"/>
      <w:bookmarkStart w:id="107" w:name="_Toc391650811"/>
      <w:bookmarkStart w:id="108" w:name="_Toc391650987"/>
      <w:bookmarkStart w:id="109" w:name="_Toc391915197"/>
      <w:bookmarkStart w:id="110" w:name="_Toc391650841"/>
      <w:bookmarkStart w:id="111" w:name="_Toc391651017"/>
      <w:bookmarkStart w:id="112" w:name="_Toc391915227"/>
      <w:bookmarkStart w:id="113" w:name="_Toc391650842"/>
      <w:bookmarkStart w:id="114" w:name="_Toc391651018"/>
      <w:bookmarkStart w:id="115" w:name="_Toc391915228"/>
      <w:bookmarkStart w:id="116" w:name="_Toc391650843"/>
      <w:bookmarkStart w:id="117" w:name="_Toc391651019"/>
      <w:bookmarkStart w:id="118" w:name="_Toc391915229"/>
      <w:bookmarkStart w:id="119" w:name="_Toc379453938"/>
      <w:bookmarkStart w:id="120" w:name="_Toc117635678"/>
      <w:bookmarkStart w:id="121" w:name="_Toc71025838"/>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t>Specyfikacja komunikatów</w:t>
      </w:r>
      <w:bookmarkEnd w:id="119"/>
      <w:bookmarkEnd w:id="120"/>
      <w:bookmarkEnd w:id="121"/>
    </w:p>
    <w:p w14:paraId="15D3B4D7" w14:textId="77777777" w:rsidR="00C11AAF" w:rsidRDefault="00C11AAF" w:rsidP="00C11AAF">
      <w:pPr>
        <w:pStyle w:val="pqiText"/>
      </w:pPr>
      <w:r>
        <w:t>Dokument definiuje strukturę komunikatów XML w formie tabel. Wiersze tabeli to kolejne elementy / atrybuty dokumentu XML.</w:t>
      </w:r>
    </w:p>
    <w:p w14:paraId="75CD63A9" w14:textId="77777777" w:rsidR="00C11AAF" w:rsidRDefault="00C11AAF" w:rsidP="00C11AAF">
      <w:pPr>
        <w:pStyle w:val="pqiText"/>
      </w:pPr>
      <w:r>
        <w:t xml:space="preserve">Pod każdą grupą / elementem niebieskim kolorem przedstawiona jest odpowiadająca nazwa elementu w strukturze XML. Jeśli dana grupa jest podgrupą, podany element zawiera się w elemencie nadrzędnym (nie jest to zaznaczone w nazwie elementu, tzn. nazwa elementu nie jest wyrażeniem </w:t>
      </w:r>
      <w:proofErr w:type="spellStart"/>
      <w:r>
        <w:t>XPath</w:t>
      </w:r>
      <w:proofErr w:type="spellEnd"/>
      <w:r>
        <w:t>, chyba że bieżąca grupa to nagłówek / główny element ciała wiadomości).</w:t>
      </w:r>
    </w:p>
    <w:p w14:paraId="63753624" w14:textId="77777777" w:rsidR="00C11AAF" w:rsidRDefault="00C11AAF" w:rsidP="00C11AAF">
      <w:pPr>
        <w:pStyle w:val="pqiText"/>
      </w:pPr>
      <w:r>
        <w:t>Niektóre nazwy poprzedzone są znakiem „@” – są to atrybuty elementu XML (jest to zaznaczone także w opisie). Atrybut zawsze dotyczy elementu poprzedzającego.</w:t>
      </w:r>
    </w:p>
    <w:p w14:paraId="22AAE4B6" w14:textId="77777777" w:rsidR="00C11AAF" w:rsidRDefault="00C11AAF" w:rsidP="00C11AAF">
      <w:pPr>
        <w:pStyle w:val="pqiText"/>
      </w:pPr>
      <w:r>
        <w:t>Definicja komunikatów (w postaci plików XSD) znajduje się w załącznikach.</w:t>
      </w:r>
    </w:p>
    <w:p w14:paraId="1114E799" w14:textId="77777777" w:rsidR="00C11AAF" w:rsidRPr="001E48EC" w:rsidRDefault="00C11AAF" w:rsidP="00C11AAF">
      <w:pPr>
        <w:pStyle w:val="pqiText"/>
      </w:pPr>
      <w:r w:rsidRPr="00C81B1A">
        <w:rPr>
          <w:b/>
        </w:rPr>
        <w:t>UWAGA:</w:t>
      </w:r>
      <w:r>
        <w:t xml:space="preserve"> przesyłane komunikaty opakowywane są w komunikat zbiorczy, definiujący struktury wspólne dla wszystkich komunikatów (np. podpis elektroniczny). </w:t>
      </w:r>
      <w:r>
        <w:rPr>
          <w:b/>
        </w:rPr>
        <w:t>UWAGA:</w:t>
      </w:r>
      <w:r>
        <w:t xml:space="preserve"> W przypadku rozbieżności pomiędzy SPC-</w:t>
      </w:r>
      <w:r w:rsidR="00820D1E">
        <w:t>POD</w:t>
      </w:r>
      <w:r>
        <w:t xml:space="preserve"> a dokumentem XSD należy przyjąć, że w dokument XSD jest poprawny, a SPC-</w:t>
      </w:r>
      <w:r w:rsidR="00820D1E">
        <w:t>POD</w:t>
      </w:r>
      <w:r>
        <w:t xml:space="preserve"> zawiera błąd.</w:t>
      </w:r>
    </w:p>
    <w:p w14:paraId="6A058503" w14:textId="77777777" w:rsidR="00C11AAF" w:rsidRDefault="00C11AAF" w:rsidP="00C11AAF">
      <w:pPr>
        <w:pStyle w:val="pqiChpHeadNum2"/>
      </w:pPr>
      <w:bookmarkStart w:id="122" w:name="_Toc379453939"/>
      <w:bookmarkStart w:id="123" w:name="_Toc117635679"/>
      <w:bookmarkStart w:id="124" w:name="_Toc71025839"/>
      <w:r>
        <w:t>Opis kolumn</w:t>
      </w:r>
      <w:bookmarkEnd w:id="122"/>
      <w:bookmarkEnd w:id="123"/>
      <w:bookmarkEnd w:id="124"/>
    </w:p>
    <w:p w14:paraId="70CCB946" w14:textId="77777777" w:rsidR="00C11AAF" w:rsidRPr="00B35B41" w:rsidRDefault="00C11AAF" w:rsidP="003B2518">
      <w:pPr>
        <w:pStyle w:val="pqiText"/>
        <w:numPr>
          <w:ilvl w:val="0"/>
          <w:numId w:val="50"/>
        </w:numPr>
      </w:pPr>
      <w:r w:rsidRPr="00B35B41">
        <w:t xml:space="preserve">w kolumnie A podaje się kod numeryczny (numer) przypisany do każdej grupy i podgrupy danych; każdą podgrupę poprzedza numer porządkowy (pod)grupy danych, której jest </w:t>
      </w:r>
      <w:r w:rsidRPr="00B35B41">
        <w:lastRenderedPageBreak/>
        <w:t xml:space="preserve">częścią (na przykład: jeżeli grupa danych jest oznaczona numerem 1, to podgrupa danych tej grupy numerem 1.1, a podgrupa danych tej podgrupy numerem 1.1.1); </w:t>
      </w:r>
    </w:p>
    <w:p w14:paraId="78ECB5ED" w14:textId="77777777" w:rsidR="00C11AAF" w:rsidRPr="00B35B41" w:rsidRDefault="00C11AAF" w:rsidP="003B2518">
      <w:pPr>
        <w:pStyle w:val="pqiText"/>
        <w:numPr>
          <w:ilvl w:val="0"/>
          <w:numId w:val="50"/>
        </w:numPr>
      </w:pPr>
      <w:r w:rsidRPr="00B35B41">
        <w:t xml:space="preserve">w kolumnie B podaje się kod alfabetyczny (literę) przypisany do każdego elementu (pod)grupy danych; </w:t>
      </w:r>
    </w:p>
    <w:p w14:paraId="2C0C3CE9" w14:textId="77777777" w:rsidR="00C11AAF" w:rsidRPr="00B35B41" w:rsidRDefault="00C11AAF" w:rsidP="003B2518">
      <w:pPr>
        <w:pStyle w:val="pqiText"/>
        <w:numPr>
          <w:ilvl w:val="0"/>
          <w:numId w:val="50"/>
        </w:numPr>
      </w:pPr>
      <w:r w:rsidRPr="00B35B41">
        <w:t>w kolumnie C określa się (pod)grupę danych lub element danych;</w:t>
      </w:r>
    </w:p>
    <w:p w14:paraId="6C897B34" w14:textId="77777777" w:rsidR="00C11AAF" w:rsidRPr="00B35B41" w:rsidRDefault="00C11AAF" w:rsidP="003B2518">
      <w:pPr>
        <w:pStyle w:val="pqiText"/>
        <w:numPr>
          <w:ilvl w:val="0"/>
          <w:numId w:val="50"/>
        </w:numPr>
      </w:pPr>
      <w:r w:rsidRPr="00B35B41">
        <w:t xml:space="preserve">w kolumnie D podaje się każdą (pod)grupę danych lub element danych wraz z wartością wskazującą, czy wprowadzenie odpowiednich danych jest: </w:t>
      </w:r>
    </w:p>
    <w:p w14:paraId="71485B72" w14:textId="77777777" w:rsidR="00C11AAF" w:rsidRPr="00B35B41" w:rsidRDefault="00C11AAF" w:rsidP="003B2518">
      <w:pPr>
        <w:pStyle w:val="pqiText"/>
        <w:numPr>
          <w:ilvl w:val="1"/>
          <w:numId w:val="50"/>
        </w:numPr>
      </w:pPr>
      <w:r w:rsidRPr="00B35B41">
        <w:t>„R” (</w:t>
      </w:r>
      <w:proofErr w:type="spellStart"/>
      <w:r w:rsidRPr="00B35B41">
        <w:t>required</w:t>
      </w:r>
      <w:proofErr w:type="spellEnd"/>
      <w:r w:rsidRPr="00B35B41">
        <w:t xml:space="preserve"> – obowiązkowe), co oznacza, że dane muszą być wprowadzone. Jeżeli (pod)grupa danych jest „O” (</w:t>
      </w:r>
      <w:proofErr w:type="spellStart"/>
      <w:r w:rsidRPr="00B35B41">
        <w:t>optional</w:t>
      </w:r>
      <w:proofErr w:type="spellEnd"/>
      <w:r w:rsidRPr="00B35B41">
        <w:t xml:space="preserve"> – fakul</w:t>
      </w:r>
      <w:r>
        <w:t>tatywna) lub „C” (</w:t>
      </w:r>
      <w:proofErr w:type="spellStart"/>
      <w:r>
        <w:t>conditional</w:t>
      </w:r>
      <w:proofErr w:type="spellEnd"/>
      <w:r>
        <w:t xml:space="preserve"> – </w:t>
      </w:r>
      <w:r w:rsidRPr="00B35B41">
        <w:t>warunkowa), wprowadzenie elementów danych z tej grupy nadal może być „R” (</w:t>
      </w:r>
      <w:proofErr w:type="spellStart"/>
      <w:r w:rsidRPr="00B35B41">
        <w:t>required</w:t>
      </w:r>
      <w:proofErr w:type="spellEnd"/>
      <w:r w:rsidRPr="00B35B41">
        <w:t xml:space="preserve"> – obowiązkowe), jeżeli właściwe organy państwa członkowskiego zdecydowały, że dane z tej (pod)grupy muszą zostać wypełnione lub jeżeli warunek ma zastosowanie; </w:t>
      </w:r>
    </w:p>
    <w:p w14:paraId="7FE9116E" w14:textId="77777777" w:rsidR="00C11AAF" w:rsidRPr="00B35B41" w:rsidRDefault="00C11AAF" w:rsidP="003B2518">
      <w:pPr>
        <w:pStyle w:val="pqiText"/>
        <w:numPr>
          <w:ilvl w:val="1"/>
          <w:numId w:val="50"/>
        </w:numPr>
      </w:pPr>
      <w:r w:rsidRPr="00B35B41">
        <w:t>„O” (</w:t>
      </w:r>
      <w:proofErr w:type="spellStart"/>
      <w:r w:rsidRPr="00B35B41">
        <w:t>optional</w:t>
      </w:r>
      <w:proofErr w:type="spellEnd"/>
      <w:r w:rsidRPr="00B35B41">
        <w:t xml:space="preserve"> – fakultatywne), co oznacza, że wprowadzenie danych jest fakultatywne dla osoby, która przekazuje komunikat (wysyłający </w:t>
      </w:r>
      <w:r>
        <w:t>lub odbiorca), poza sytuacją, w </w:t>
      </w:r>
      <w:r w:rsidRPr="00B35B41">
        <w:t xml:space="preserve">której państwo członkowskie postanowiło, że dane są obowiązkowe zgodnie z opcją podaną w kolumnie E dla niektórych fakultatywnych (pod)grup danych lub elementów danych; </w:t>
      </w:r>
    </w:p>
    <w:p w14:paraId="2B4EB441" w14:textId="77777777" w:rsidR="00C11AAF" w:rsidRPr="00B35B41" w:rsidRDefault="00C11AAF" w:rsidP="003B2518">
      <w:pPr>
        <w:pStyle w:val="pqiText"/>
        <w:numPr>
          <w:ilvl w:val="1"/>
          <w:numId w:val="50"/>
        </w:numPr>
      </w:pPr>
      <w:r w:rsidRPr="00B35B41">
        <w:t>„C” (</w:t>
      </w:r>
      <w:proofErr w:type="spellStart"/>
      <w:r w:rsidRPr="00B35B41">
        <w:t>conditional</w:t>
      </w:r>
      <w:proofErr w:type="spellEnd"/>
      <w:r w:rsidRPr="00B35B41">
        <w:t xml:space="preserve"> – warunkowe), co oznacza, że użycie (pod)grupy danych lub elementu danych zależy od innych (pod)grup danych lub elementów danych zawartych w tym samym komunikacie;</w:t>
      </w:r>
    </w:p>
    <w:p w14:paraId="0565EEDE" w14:textId="77777777" w:rsidR="00C11AAF" w:rsidRPr="00B35B41" w:rsidRDefault="00C11AAF" w:rsidP="003B2518">
      <w:pPr>
        <w:pStyle w:val="pqiText"/>
        <w:numPr>
          <w:ilvl w:val="1"/>
          <w:numId w:val="50"/>
        </w:numPr>
      </w:pPr>
      <w:r w:rsidRPr="00B35B41">
        <w:t xml:space="preserve">„D” (dependent – zależne), co oznacza, że zastosowanie (pod)grupy danych lub elementu danych zależy od warunku, którego nie może sprawdzić system komputerowy, jak przewidziano w kolumnach E i F. </w:t>
      </w:r>
    </w:p>
    <w:p w14:paraId="3289788A" w14:textId="77777777" w:rsidR="00C11AAF" w:rsidRPr="00B35B41" w:rsidRDefault="00C11AAF" w:rsidP="003B2518">
      <w:pPr>
        <w:pStyle w:val="pqiText"/>
        <w:numPr>
          <w:ilvl w:val="0"/>
          <w:numId w:val="50"/>
        </w:numPr>
      </w:pPr>
      <w:r w:rsidRPr="00B35B41">
        <w:t>w kolumnie E podaje się warunek (warunki) w odniesieniu do danych, których wprowadzenie jest warunkowe, określa się zastosowanie w stosownych przypadkach danych fakultatywnych lub zależnych oraz wskazuje się, jakie dane muszą być dostarczone przez właściwe organy;</w:t>
      </w:r>
    </w:p>
    <w:p w14:paraId="5EE22152" w14:textId="77777777" w:rsidR="00C11AAF" w:rsidRPr="00B35B41" w:rsidRDefault="00C11AAF" w:rsidP="003B2518">
      <w:pPr>
        <w:pStyle w:val="pqiText"/>
        <w:numPr>
          <w:ilvl w:val="0"/>
          <w:numId w:val="50"/>
        </w:numPr>
      </w:pPr>
      <w:r w:rsidRPr="00B35B41">
        <w:t xml:space="preserve">w kolumnie F jeśli to konieczne podaje się wyjaśnienia dotyczące wypełnienia komunikatu; </w:t>
      </w:r>
    </w:p>
    <w:p w14:paraId="242522CE" w14:textId="77777777" w:rsidR="00C11AAF" w:rsidRDefault="00C11AAF" w:rsidP="003B2518">
      <w:pPr>
        <w:pStyle w:val="pqiText"/>
        <w:numPr>
          <w:ilvl w:val="0"/>
          <w:numId w:val="50"/>
        </w:numPr>
      </w:pPr>
      <w:r w:rsidRPr="00B35B41">
        <w:t xml:space="preserve">w kolumnie G podaje się: </w:t>
      </w:r>
    </w:p>
    <w:p w14:paraId="3FB4EE69" w14:textId="77777777" w:rsidR="00C11AAF" w:rsidRPr="00B35B41" w:rsidRDefault="00C11AAF" w:rsidP="003B2518">
      <w:pPr>
        <w:pStyle w:val="pqiText"/>
        <w:numPr>
          <w:ilvl w:val="1"/>
          <w:numId w:val="50"/>
        </w:numPr>
      </w:pPr>
      <w:r w:rsidRPr="00B35B41">
        <w:t xml:space="preserve">w odniesieniu do niektórych (pod)grup – liczbę poprzedzającą znak „x” wskazującą ile razy (pod)grupę danych można powtórzyć w komunikacie (wartość domyślna – 1) </w:t>
      </w:r>
    </w:p>
    <w:p w14:paraId="1B2B071E" w14:textId="77777777" w:rsidR="00C11AAF" w:rsidRPr="00B35B41" w:rsidRDefault="00C11AAF" w:rsidP="003B2518">
      <w:pPr>
        <w:pStyle w:val="pqiText"/>
        <w:numPr>
          <w:ilvl w:val="1"/>
          <w:numId w:val="50"/>
        </w:numPr>
      </w:pPr>
      <w:r w:rsidRPr="00B35B41">
        <w:lastRenderedPageBreak/>
        <w:t>w odniesieniu do wszystkich elementów danych poza elementami danych wskazującymi czas lub datę – cechy określające rodzaj i długość danych. Kody rodzajów danych są następujące:</w:t>
      </w:r>
      <w:r w:rsidRPr="00B35B41">
        <w:br/>
        <w:t>- a alfabetyczny</w:t>
      </w:r>
      <w:r w:rsidRPr="00B35B41">
        <w:tab/>
      </w:r>
      <w:r w:rsidRPr="00B35B41">
        <w:br/>
        <w:t>- n numeryczny</w:t>
      </w:r>
      <w:r w:rsidRPr="00B35B41">
        <w:tab/>
      </w:r>
      <w:r w:rsidRPr="00B35B41">
        <w:br/>
        <w:t xml:space="preserve">- </w:t>
      </w:r>
      <w:proofErr w:type="spellStart"/>
      <w:r w:rsidRPr="00B35B41">
        <w:t>an</w:t>
      </w:r>
      <w:proofErr w:type="spellEnd"/>
      <w:r w:rsidRPr="00B35B41">
        <w:t xml:space="preserve"> alfanumeryczny</w:t>
      </w:r>
    </w:p>
    <w:p w14:paraId="5CBCBCA0" w14:textId="77777777" w:rsidR="00C11AAF" w:rsidRPr="00B35B41" w:rsidRDefault="00C11AAF" w:rsidP="00C11AAF">
      <w:pPr>
        <w:pStyle w:val="pqiText"/>
      </w:pPr>
      <w:r w:rsidRPr="00B35B41">
        <w:t>Cyfra następująca po kodzie wskazuje dopuszczalną długość danego elementu danych. Fakultatywne dwie kropki przed wskaźnikiem długości oznaczają, że dane nie mają ustalonej długości, ale mogą zawierać maksymalnie liczbę cyfr określoną wskaźnikiem długości. Przecinek w długości danych oznacza, że dane mogą zawierać liczby dziesiętne, cyfra przed przecinkiem oznacza całkowitą długość atrybutu, a cyfra po przecinku oznacza maksymalną liczbę cyfr dziesiętnych po przecinku.</w:t>
      </w:r>
    </w:p>
    <w:p w14:paraId="4F9D1ED7" w14:textId="77777777" w:rsidR="00C11AAF" w:rsidRDefault="00C11AAF" w:rsidP="00C11AAF">
      <w:pPr>
        <w:pStyle w:val="pqiText"/>
      </w:pPr>
      <w:r>
        <w:t>W</w:t>
      </w:r>
      <w:r w:rsidRPr="00B35B41">
        <w:t xml:space="preserve"> odniesieniu do danych wskazujących czas lub datę „</w:t>
      </w:r>
      <w:proofErr w:type="spellStart"/>
      <w:r w:rsidRPr="00B35B41">
        <w:t>date</w:t>
      </w:r>
      <w:proofErr w:type="spellEnd"/>
      <w:r w:rsidRPr="00B35B41">
        <w:t>”, „</w:t>
      </w:r>
      <w:proofErr w:type="spellStart"/>
      <w:r w:rsidRPr="00B35B41">
        <w:t>time</w:t>
      </w:r>
      <w:proofErr w:type="spellEnd"/>
      <w:r w:rsidRPr="00B35B41">
        <w:t>” lub „</w:t>
      </w:r>
      <w:proofErr w:type="spellStart"/>
      <w:r w:rsidRPr="00B35B41">
        <w:t>dateTime</w:t>
      </w:r>
      <w:proofErr w:type="spellEnd"/>
      <w:r w:rsidRPr="00B35B41">
        <w:t>” oznaczające datę, czas lub datę i czas, muszą być podane przy zastosowaniu</w:t>
      </w:r>
      <w:r>
        <w:t xml:space="preserve"> normy ISO </w:t>
      </w:r>
      <w:r w:rsidRPr="00B35B41">
        <w:t>8601 określającej zapisywanie daty i czasu dnia</w:t>
      </w:r>
      <w:r>
        <w:t xml:space="preserve"> </w:t>
      </w:r>
      <w:r w:rsidRPr="009079F8">
        <w:t xml:space="preserve">według </w:t>
      </w:r>
      <w:r>
        <w:t>uniwersalnego</w:t>
      </w:r>
      <w:r w:rsidRPr="005F2E5A">
        <w:t xml:space="preserve"> czas</w:t>
      </w:r>
      <w:r>
        <w:t>u</w:t>
      </w:r>
      <w:r w:rsidRPr="005F2E5A">
        <w:t xml:space="preserve"> </w:t>
      </w:r>
      <w:r>
        <w:t>koordynowanego (UTC)</w:t>
      </w:r>
      <w:r w:rsidRPr="00B35B41">
        <w:t>.</w:t>
      </w:r>
    </w:p>
    <w:p w14:paraId="59B4FA57" w14:textId="77777777" w:rsidR="00C11AAF" w:rsidRDefault="00C11AAF" w:rsidP="00C11AAF">
      <w:pPr>
        <w:pStyle w:val="pqiChpHeadNum2"/>
      </w:pPr>
      <w:bookmarkStart w:id="125" w:name="_Toc379453940"/>
      <w:bookmarkStart w:id="126" w:name="_Toc117635680"/>
      <w:bookmarkStart w:id="127" w:name="_Toc71025840"/>
      <w:r>
        <w:t xml:space="preserve">Struktura </w:t>
      </w:r>
      <w:r w:rsidRPr="009079F8">
        <w:t>kod urzędu celnego</w:t>
      </w:r>
      <w:bookmarkEnd w:id="125"/>
      <w:bookmarkEnd w:id="126"/>
      <w:bookmarkEnd w:id="127"/>
    </w:p>
    <w:p w14:paraId="0EF4CC73" w14:textId="77777777" w:rsidR="00C11AAF" w:rsidRDefault="00C11AAF" w:rsidP="00C11AAF">
      <w:pPr>
        <w:pStyle w:val="pqiText"/>
      </w:pPr>
      <w:r>
        <w:t>Kod urzędu celnego składa się z następujących pól:</w:t>
      </w:r>
    </w:p>
    <w:tbl>
      <w:tblPr>
        <w:tblW w:w="9214" w:type="dxa"/>
        <w:tblCellSpacing w:w="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134"/>
        <w:gridCol w:w="4676"/>
        <w:gridCol w:w="1844"/>
        <w:gridCol w:w="1560"/>
      </w:tblGrid>
      <w:tr w:rsidR="00C11AAF" w:rsidRPr="009079F8" w14:paraId="0345E3D3" w14:textId="77777777" w:rsidTr="00F23355">
        <w:trPr>
          <w:tblHeader/>
          <w:tblCellSpacing w:w="0" w:type="dxa"/>
        </w:trPr>
        <w:tc>
          <w:tcPr>
            <w:tcW w:w="1134" w:type="dxa"/>
            <w:shd w:val="clear" w:color="auto" w:fill="C0C0C0"/>
            <w:vAlign w:val="center"/>
          </w:tcPr>
          <w:p w14:paraId="60542062" w14:textId="77777777" w:rsidR="00C11AAF" w:rsidRPr="009079F8" w:rsidRDefault="00C11AAF" w:rsidP="00F23355">
            <w:pPr>
              <w:pStyle w:val="pqiTabHead"/>
            </w:pPr>
            <w:r w:rsidRPr="009079F8">
              <w:t>Pole</w:t>
            </w:r>
          </w:p>
        </w:tc>
        <w:tc>
          <w:tcPr>
            <w:tcW w:w="4676" w:type="dxa"/>
            <w:shd w:val="clear" w:color="auto" w:fill="C0C0C0"/>
            <w:vAlign w:val="center"/>
          </w:tcPr>
          <w:p w14:paraId="166B29D1" w14:textId="77777777" w:rsidR="00C11AAF" w:rsidRPr="009079F8" w:rsidRDefault="00C11AAF" w:rsidP="00F23355">
            <w:pPr>
              <w:pStyle w:val="pqiTabHead"/>
            </w:pPr>
            <w:r w:rsidRPr="009079F8">
              <w:t>Zawartość</w:t>
            </w:r>
          </w:p>
        </w:tc>
        <w:tc>
          <w:tcPr>
            <w:tcW w:w="1844" w:type="dxa"/>
            <w:shd w:val="clear" w:color="auto" w:fill="C0C0C0"/>
            <w:vAlign w:val="center"/>
          </w:tcPr>
          <w:p w14:paraId="28300514" w14:textId="77777777" w:rsidR="00C11AAF" w:rsidRPr="009079F8" w:rsidRDefault="00C11AAF" w:rsidP="00F23355">
            <w:pPr>
              <w:pStyle w:val="pqiTabHead"/>
            </w:pPr>
            <w:r w:rsidRPr="009079F8">
              <w:t>Rodzaj pola</w:t>
            </w:r>
          </w:p>
        </w:tc>
        <w:tc>
          <w:tcPr>
            <w:tcW w:w="1560" w:type="dxa"/>
            <w:shd w:val="clear" w:color="auto" w:fill="C0C0C0"/>
            <w:vAlign w:val="center"/>
          </w:tcPr>
          <w:p w14:paraId="553F950D" w14:textId="77777777" w:rsidR="00C11AAF" w:rsidRPr="009079F8" w:rsidRDefault="00C11AAF" w:rsidP="00F23355">
            <w:pPr>
              <w:pStyle w:val="pqiTabHead"/>
            </w:pPr>
            <w:r w:rsidRPr="009079F8">
              <w:t>Przykłady</w:t>
            </w:r>
          </w:p>
        </w:tc>
      </w:tr>
      <w:tr w:rsidR="00C11AAF" w:rsidRPr="009079F8" w14:paraId="6E76D57A"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2B41CFCC" w14:textId="77777777" w:rsidR="00C11AAF" w:rsidRPr="009079F8" w:rsidRDefault="00C11AAF" w:rsidP="00F23355">
            <w:pPr>
              <w:pStyle w:val="pqiTabBody"/>
            </w:pPr>
            <w:r w:rsidRPr="009079F8">
              <w:t>1</w:t>
            </w:r>
          </w:p>
        </w:tc>
        <w:tc>
          <w:tcPr>
            <w:tcW w:w="4676" w:type="dxa"/>
            <w:vAlign w:val="center"/>
          </w:tcPr>
          <w:p w14:paraId="16CD9D28" w14:textId="77777777" w:rsidR="00C11AAF" w:rsidRPr="003D136C" w:rsidRDefault="00C11AAF" w:rsidP="00F23355">
            <w:pPr>
              <w:pStyle w:val="pqiTabBody"/>
            </w:pPr>
            <w:r w:rsidRPr="004E3FD2">
              <w:t xml:space="preserve">Identyfikator kraju, </w:t>
            </w:r>
            <w:r>
              <w:t>do którego należy urząd celnym</w:t>
            </w:r>
            <w:r w:rsidRPr="004E3FD2">
              <w:t>.</w:t>
            </w:r>
          </w:p>
        </w:tc>
        <w:tc>
          <w:tcPr>
            <w:tcW w:w="1844" w:type="dxa"/>
            <w:vAlign w:val="center"/>
          </w:tcPr>
          <w:p w14:paraId="6912BC0E" w14:textId="77777777" w:rsidR="00C11AAF" w:rsidRPr="002F0387" w:rsidRDefault="00C11AAF" w:rsidP="00F23355">
            <w:pPr>
              <w:pStyle w:val="pqiTabBody"/>
            </w:pPr>
            <w:r w:rsidRPr="004E3FD2">
              <w:t>Alfabetyczne</w:t>
            </w:r>
            <w:r>
              <w:t xml:space="preserve"> </w:t>
            </w:r>
            <w:r w:rsidRPr="004E3FD2">
              <w:t>2</w:t>
            </w:r>
            <w:r>
              <w:t> </w:t>
            </w:r>
            <w:r w:rsidRPr="004E3FD2">
              <w:t>znaki</w:t>
            </w:r>
          </w:p>
        </w:tc>
        <w:tc>
          <w:tcPr>
            <w:tcW w:w="1560" w:type="dxa"/>
            <w:vAlign w:val="center"/>
          </w:tcPr>
          <w:p w14:paraId="0EC54B97" w14:textId="77777777" w:rsidR="00C11AAF" w:rsidRDefault="00C11AAF" w:rsidP="00F23355">
            <w:pPr>
              <w:pStyle w:val="pqiTabBody"/>
            </w:pPr>
            <w:r w:rsidRPr="004E3FD2">
              <w:t>PL</w:t>
            </w:r>
            <w:r>
              <w:t xml:space="preserve"> – Polska</w:t>
            </w:r>
          </w:p>
          <w:p w14:paraId="41F1A5EA" w14:textId="1B80A8E3" w:rsidR="00C11AAF" w:rsidRPr="009079F8" w:rsidRDefault="000B071C" w:rsidP="00F23355">
            <w:pPr>
              <w:pStyle w:val="pqiTabBody"/>
            </w:pPr>
            <w:r>
              <w:t>EL</w:t>
            </w:r>
            <w:r w:rsidR="00C11AAF">
              <w:t xml:space="preserve"> – Grecja</w:t>
            </w:r>
          </w:p>
        </w:tc>
      </w:tr>
      <w:tr w:rsidR="00C11AAF" w:rsidRPr="009079F8" w14:paraId="6AAEF20D"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5FE8907F" w14:textId="77777777" w:rsidR="00C11AAF" w:rsidRPr="009079F8" w:rsidRDefault="00C11AAF" w:rsidP="00F23355">
            <w:pPr>
              <w:pStyle w:val="pqiTabBody"/>
            </w:pPr>
            <w:r w:rsidRPr="009079F8">
              <w:t>2</w:t>
            </w:r>
          </w:p>
        </w:tc>
        <w:tc>
          <w:tcPr>
            <w:tcW w:w="4676" w:type="dxa"/>
          </w:tcPr>
          <w:p w14:paraId="77FC369E" w14:textId="77777777" w:rsidR="00C11AAF" w:rsidRPr="003D136C" w:rsidRDefault="00C11AAF" w:rsidP="00F23355">
            <w:pPr>
              <w:pStyle w:val="pqiTabBody"/>
            </w:pPr>
            <w:r>
              <w:t>Numer urzędu celnego</w:t>
            </w:r>
          </w:p>
        </w:tc>
        <w:tc>
          <w:tcPr>
            <w:tcW w:w="1844" w:type="dxa"/>
          </w:tcPr>
          <w:p w14:paraId="21C84D7A" w14:textId="77777777" w:rsidR="00C11AAF" w:rsidRPr="009079F8" w:rsidRDefault="00C11AAF" w:rsidP="00F23355">
            <w:pPr>
              <w:pStyle w:val="pqiTabBody"/>
            </w:pPr>
            <w:r w:rsidRPr="009079F8">
              <w:t xml:space="preserve">Alfanumeryczne </w:t>
            </w:r>
            <w:r>
              <w:t>6 </w:t>
            </w:r>
            <w:r w:rsidRPr="00F27AEB">
              <w:t>znak</w:t>
            </w:r>
            <w:r>
              <w:t>ów</w:t>
            </w:r>
          </w:p>
        </w:tc>
        <w:tc>
          <w:tcPr>
            <w:tcW w:w="1560" w:type="dxa"/>
          </w:tcPr>
          <w:p w14:paraId="1C510163" w14:textId="77777777" w:rsidR="00C11AAF" w:rsidRPr="009079F8" w:rsidRDefault="00C11AAF" w:rsidP="00F23355">
            <w:pPr>
              <w:pStyle w:val="pqiTabBody"/>
            </w:pPr>
            <w:r>
              <w:t>411000</w:t>
            </w:r>
          </w:p>
        </w:tc>
      </w:tr>
    </w:tbl>
    <w:p w14:paraId="5488DAAD" w14:textId="77777777" w:rsidR="00C11AAF" w:rsidRDefault="00C11AAF" w:rsidP="00C11AAF">
      <w:pPr>
        <w:pStyle w:val="pqiText"/>
      </w:pPr>
      <w:r>
        <w:t xml:space="preserve">Pole 1 zawiera kod państwa członkowskiego ze słownika kodów krajów (Country </w:t>
      </w:r>
      <w:proofErr w:type="spellStart"/>
      <w:r>
        <w:t>codes</w:t>
      </w:r>
      <w:proofErr w:type="spellEnd"/>
      <w:r>
        <w:t>).</w:t>
      </w:r>
    </w:p>
    <w:p w14:paraId="213A05A7" w14:textId="77777777" w:rsidR="00C11AAF" w:rsidRDefault="00C11AAF" w:rsidP="00C11AAF">
      <w:pPr>
        <w:pStyle w:val="pqiText"/>
      </w:pPr>
      <w:r>
        <w:t>W polu 2</w:t>
      </w:r>
      <w:r w:rsidRPr="009079F8">
        <w:t xml:space="preserve"> </w:t>
      </w:r>
      <w:r>
        <w:t>znajduje się</w:t>
      </w:r>
      <w:r w:rsidRPr="009079F8">
        <w:t xml:space="preserve"> </w:t>
      </w:r>
      <w:r>
        <w:t>niepowtarzalny</w:t>
      </w:r>
      <w:r w:rsidRPr="009079F8">
        <w:t xml:space="preserve"> </w:t>
      </w:r>
      <w:r>
        <w:t>w ramach danego państwa członkowskiego identyfikator urzędu celnego</w:t>
      </w:r>
      <w:r w:rsidRPr="009079F8">
        <w:t>.</w:t>
      </w:r>
    </w:p>
    <w:p w14:paraId="49F7933C" w14:textId="77777777" w:rsidR="00C11AAF" w:rsidRDefault="00C11AAF" w:rsidP="00C11AAF">
      <w:pPr>
        <w:pStyle w:val="pqiChpHeadNum2"/>
      </w:pPr>
      <w:bookmarkStart w:id="128" w:name="_Toc379453941"/>
      <w:bookmarkStart w:id="129" w:name="_Toc117635681"/>
      <w:bookmarkStart w:id="130" w:name="_Toc71025841"/>
      <w:r>
        <w:t>Struktura numeru akcyzowego podmiotu</w:t>
      </w:r>
      <w:bookmarkEnd w:id="128"/>
      <w:bookmarkEnd w:id="129"/>
      <w:bookmarkEnd w:id="130"/>
    </w:p>
    <w:p w14:paraId="39D84E26" w14:textId="77777777" w:rsidR="00C11AAF" w:rsidRDefault="00C11AAF" w:rsidP="00C11AAF">
      <w:pPr>
        <w:pStyle w:val="pqiText"/>
      </w:pPr>
      <w:r>
        <w:t>Numer akcyzowy podmiotu składa się z następujących pól:</w:t>
      </w:r>
    </w:p>
    <w:tbl>
      <w:tblPr>
        <w:tblW w:w="9214" w:type="dxa"/>
        <w:tblCellSpacing w:w="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134"/>
        <w:gridCol w:w="4676"/>
        <w:gridCol w:w="1844"/>
        <w:gridCol w:w="1560"/>
      </w:tblGrid>
      <w:tr w:rsidR="00C11AAF" w:rsidRPr="009079F8" w14:paraId="390A9F69" w14:textId="77777777" w:rsidTr="00F23355">
        <w:trPr>
          <w:tblHeader/>
          <w:tblCellSpacing w:w="0" w:type="dxa"/>
        </w:trPr>
        <w:tc>
          <w:tcPr>
            <w:tcW w:w="1134" w:type="dxa"/>
            <w:shd w:val="clear" w:color="auto" w:fill="C0C0C0"/>
            <w:vAlign w:val="center"/>
          </w:tcPr>
          <w:p w14:paraId="3A3ACA1E" w14:textId="77777777" w:rsidR="00C11AAF" w:rsidRPr="009079F8" w:rsidRDefault="00C11AAF" w:rsidP="00F23355">
            <w:pPr>
              <w:pStyle w:val="pqiTabHead"/>
            </w:pPr>
            <w:r w:rsidRPr="009079F8">
              <w:t>Pole</w:t>
            </w:r>
          </w:p>
        </w:tc>
        <w:tc>
          <w:tcPr>
            <w:tcW w:w="4676" w:type="dxa"/>
            <w:shd w:val="clear" w:color="auto" w:fill="C0C0C0"/>
            <w:vAlign w:val="center"/>
          </w:tcPr>
          <w:p w14:paraId="7C68B138" w14:textId="77777777" w:rsidR="00C11AAF" w:rsidRPr="009079F8" w:rsidRDefault="00C11AAF" w:rsidP="00F23355">
            <w:pPr>
              <w:pStyle w:val="pqiTabHead"/>
            </w:pPr>
            <w:r w:rsidRPr="009079F8">
              <w:t>Zawartość</w:t>
            </w:r>
          </w:p>
        </w:tc>
        <w:tc>
          <w:tcPr>
            <w:tcW w:w="1844" w:type="dxa"/>
            <w:shd w:val="clear" w:color="auto" w:fill="C0C0C0"/>
            <w:vAlign w:val="center"/>
          </w:tcPr>
          <w:p w14:paraId="5763A6C1" w14:textId="77777777" w:rsidR="00C11AAF" w:rsidRPr="009079F8" w:rsidRDefault="00C11AAF" w:rsidP="00F23355">
            <w:pPr>
              <w:pStyle w:val="pqiTabHead"/>
            </w:pPr>
            <w:r w:rsidRPr="009079F8">
              <w:t>Rodzaj pola</w:t>
            </w:r>
          </w:p>
        </w:tc>
        <w:tc>
          <w:tcPr>
            <w:tcW w:w="1560" w:type="dxa"/>
            <w:shd w:val="clear" w:color="auto" w:fill="C0C0C0"/>
            <w:vAlign w:val="center"/>
          </w:tcPr>
          <w:p w14:paraId="25012C3B" w14:textId="77777777" w:rsidR="00C11AAF" w:rsidRPr="009079F8" w:rsidRDefault="00C11AAF" w:rsidP="00F23355">
            <w:pPr>
              <w:pStyle w:val="pqiTabHead"/>
            </w:pPr>
            <w:r w:rsidRPr="009079F8">
              <w:t>Przykłady</w:t>
            </w:r>
          </w:p>
        </w:tc>
      </w:tr>
      <w:tr w:rsidR="00C11AAF" w:rsidRPr="009079F8" w14:paraId="344C6CE6"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67926006" w14:textId="77777777" w:rsidR="00C11AAF" w:rsidRPr="009079F8" w:rsidRDefault="00C11AAF" w:rsidP="00F23355">
            <w:pPr>
              <w:pStyle w:val="pqiTabBody"/>
            </w:pPr>
            <w:r w:rsidRPr="009079F8">
              <w:t>1</w:t>
            </w:r>
          </w:p>
        </w:tc>
        <w:tc>
          <w:tcPr>
            <w:tcW w:w="4676" w:type="dxa"/>
            <w:vAlign w:val="center"/>
          </w:tcPr>
          <w:p w14:paraId="757AC10F" w14:textId="77777777" w:rsidR="00C11AAF" w:rsidRPr="003D136C" w:rsidRDefault="00C11AAF" w:rsidP="00F23355">
            <w:pPr>
              <w:pStyle w:val="pqiTabBody"/>
            </w:pPr>
            <w:r w:rsidRPr="004E3FD2">
              <w:t xml:space="preserve">Identyfikator kraju, </w:t>
            </w:r>
            <w:r>
              <w:t>w którym podmiot jest zarejestrowany</w:t>
            </w:r>
            <w:r w:rsidRPr="004E3FD2">
              <w:t>.</w:t>
            </w:r>
          </w:p>
        </w:tc>
        <w:tc>
          <w:tcPr>
            <w:tcW w:w="1844" w:type="dxa"/>
            <w:vAlign w:val="center"/>
          </w:tcPr>
          <w:p w14:paraId="014D5876" w14:textId="77777777" w:rsidR="00C11AAF" w:rsidRPr="002F0387" w:rsidRDefault="00C11AAF" w:rsidP="00F23355">
            <w:pPr>
              <w:pStyle w:val="pqiTabBody"/>
            </w:pPr>
            <w:r w:rsidRPr="004E3FD2">
              <w:t>Alfabetyczne</w:t>
            </w:r>
            <w:r>
              <w:t xml:space="preserve"> </w:t>
            </w:r>
            <w:r w:rsidRPr="004E3FD2">
              <w:t>2</w:t>
            </w:r>
            <w:r>
              <w:t> </w:t>
            </w:r>
            <w:r w:rsidRPr="004E3FD2">
              <w:t>znaki</w:t>
            </w:r>
          </w:p>
        </w:tc>
        <w:tc>
          <w:tcPr>
            <w:tcW w:w="1560" w:type="dxa"/>
            <w:vAlign w:val="center"/>
          </w:tcPr>
          <w:p w14:paraId="0F474BA9" w14:textId="77777777" w:rsidR="00C11AAF" w:rsidRDefault="00C11AAF" w:rsidP="00F23355">
            <w:pPr>
              <w:pStyle w:val="pqiTabBody"/>
            </w:pPr>
            <w:r w:rsidRPr="004E3FD2">
              <w:t>PL</w:t>
            </w:r>
            <w:r>
              <w:t xml:space="preserve"> – Polska</w:t>
            </w:r>
          </w:p>
          <w:p w14:paraId="3D2E4CFD" w14:textId="77777777" w:rsidR="00C11AAF" w:rsidRPr="009079F8" w:rsidRDefault="00C11AAF" w:rsidP="00F23355">
            <w:pPr>
              <w:pStyle w:val="pqiTabBody"/>
            </w:pPr>
            <w:r>
              <w:t>EL – Grecja</w:t>
            </w:r>
          </w:p>
        </w:tc>
      </w:tr>
      <w:tr w:rsidR="00C11AAF" w:rsidRPr="009079F8" w14:paraId="46934D69"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72FA93C3" w14:textId="77777777" w:rsidR="00C11AAF" w:rsidRPr="009079F8" w:rsidRDefault="00C11AAF" w:rsidP="00F23355">
            <w:pPr>
              <w:pStyle w:val="pqiTabBody"/>
            </w:pPr>
            <w:r w:rsidRPr="009079F8">
              <w:t>2</w:t>
            </w:r>
          </w:p>
        </w:tc>
        <w:tc>
          <w:tcPr>
            <w:tcW w:w="4676" w:type="dxa"/>
          </w:tcPr>
          <w:p w14:paraId="12038260" w14:textId="77777777" w:rsidR="00C11AAF" w:rsidRPr="003D136C" w:rsidRDefault="00C11AAF" w:rsidP="00F23355">
            <w:pPr>
              <w:pStyle w:val="pqiTabBody"/>
            </w:pPr>
            <w:r>
              <w:t>Niepowtarzalny identyfikator podmiotu.</w:t>
            </w:r>
          </w:p>
        </w:tc>
        <w:tc>
          <w:tcPr>
            <w:tcW w:w="1844" w:type="dxa"/>
          </w:tcPr>
          <w:p w14:paraId="2BAD4AF5" w14:textId="77777777" w:rsidR="00C11AAF" w:rsidRPr="009079F8" w:rsidRDefault="00C11AAF" w:rsidP="00F23355">
            <w:pPr>
              <w:pStyle w:val="pqiTabBody"/>
            </w:pPr>
            <w:r w:rsidRPr="009079F8">
              <w:t xml:space="preserve">Alfanumeryczne </w:t>
            </w:r>
            <w:r>
              <w:t>11 </w:t>
            </w:r>
            <w:r w:rsidRPr="00F27AEB">
              <w:t>znak</w:t>
            </w:r>
            <w:r>
              <w:t>ów</w:t>
            </w:r>
          </w:p>
        </w:tc>
        <w:tc>
          <w:tcPr>
            <w:tcW w:w="1560" w:type="dxa"/>
          </w:tcPr>
          <w:p w14:paraId="322167AE" w14:textId="77777777" w:rsidR="00C11AAF" w:rsidRPr="009079F8" w:rsidRDefault="00C11AAF" w:rsidP="00F23355">
            <w:pPr>
              <w:pStyle w:val="pqiTabBody"/>
            </w:pPr>
            <w:r w:rsidRPr="008F3B72">
              <w:t>2005764CL78</w:t>
            </w:r>
          </w:p>
        </w:tc>
      </w:tr>
    </w:tbl>
    <w:p w14:paraId="1C0D8EC3" w14:textId="77777777" w:rsidR="00C11AAF" w:rsidRDefault="00C11AAF" w:rsidP="00C11AAF">
      <w:pPr>
        <w:pStyle w:val="pqiText"/>
      </w:pPr>
      <w:r>
        <w:lastRenderedPageBreak/>
        <w:t>Pole 1 zawiera kod państwa członkowskiego ze słownika państw członkowskich (</w:t>
      </w:r>
      <w:proofErr w:type="spellStart"/>
      <w:r>
        <w:t>Member</w:t>
      </w:r>
      <w:proofErr w:type="spellEnd"/>
      <w:r>
        <w:t xml:space="preserve"> </w:t>
      </w:r>
      <w:proofErr w:type="spellStart"/>
      <w:r>
        <w:t>States</w:t>
      </w:r>
      <w:proofErr w:type="spellEnd"/>
      <w:r>
        <w:t>).</w:t>
      </w:r>
    </w:p>
    <w:p w14:paraId="4F2A8B9B" w14:textId="77777777" w:rsidR="00C11AAF" w:rsidRDefault="00C11AAF" w:rsidP="00C11AAF">
      <w:pPr>
        <w:pStyle w:val="pqiText"/>
      </w:pPr>
      <w:r>
        <w:t>W polu 2</w:t>
      </w:r>
      <w:r w:rsidRPr="009079F8">
        <w:t xml:space="preserve"> </w:t>
      </w:r>
      <w:r>
        <w:t>znajduje się</w:t>
      </w:r>
      <w:r w:rsidRPr="009079F8">
        <w:t xml:space="preserve"> </w:t>
      </w:r>
      <w:r>
        <w:t>niepowtarzalny</w:t>
      </w:r>
      <w:r w:rsidRPr="009079F8">
        <w:t xml:space="preserve"> </w:t>
      </w:r>
      <w:r>
        <w:t>w ramach danego państwa członkowskiego identyfikator podmiotu</w:t>
      </w:r>
      <w:r w:rsidRPr="009079F8">
        <w:t>.</w:t>
      </w:r>
    </w:p>
    <w:p w14:paraId="2E3A9F10" w14:textId="77777777" w:rsidR="00C11AAF" w:rsidRDefault="00C11AAF" w:rsidP="00C11AAF">
      <w:pPr>
        <w:pStyle w:val="pqiChpHeadNum2"/>
      </w:pPr>
      <w:bookmarkStart w:id="131" w:name="_Ref275519578"/>
      <w:bookmarkStart w:id="132" w:name="_Toc379453942"/>
      <w:bookmarkStart w:id="133" w:name="_Toc117635682"/>
      <w:bookmarkStart w:id="134" w:name="_Toc71025842"/>
      <w:r>
        <w:t>Struktura numeru LRN</w:t>
      </w:r>
      <w:bookmarkEnd w:id="131"/>
      <w:bookmarkEnd w:id="132"/>
      <w:bookmarkEnd w:id="133"/>
      <w:bookmarkEnd w:id="134"/>
    </w:p>
    <w:p w14:paraId="19F4F5EB" w14:textId="77777777" w:rsidR="00C11AAF" w:rsidRDefault="00C11AAF" w:rsidP="00C11AAF">
      <w:pPr>
        <w:pStyle w:val="pqiText"/>
      </w:pPr>
      <w:r>
        <w:t>Lokalny</w:t>
      </w:r>
      <w:r w:rsidRPr="00B35B41">
        <w:t xml:space="preserve"> numer referencyjny</w:t>
      </w:r>
      <w:r>
        <w:t xml:space="preserve"> (LRN) składa się z następujących pól:</w:t>
      </w:r>
    </w:p>
    <w:tbl>
      <w:tblPr>
        <w:tblW w:w="9214" w:type="dxa"/>
        <w:tblCellSpacing w:w="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134"/>
        <w:gridCol w:w="4676"/>
        <w:gridCol w:w="1844"/>
        <w:gridCol w:w="1560"/>
      </w:tblGrid>
      <w:tr w:rsidR="00C11AAF" w:rsidRPr="009079F8" w14:paraId="73BB9F83" w14:textId="77777777" w:rsidTr="00F23355">
        <w:trPr>
          <w:tblHeader/>
          <w:tblCellSpacing w:w="0" w:type="dxa"/>
        </w:trPr>
        <w:tc>
          <w:tcPr>
            <w:tcW w:w="1134" w:type="dxa"/>
            <w:shd w:val="clear" w:color="auto" w:fill="C0C0C0"/>
            <w:vAlign w:val="center"/>
          </w:tcPr>
          <w:p w14:paraId="658AE853" w14:textId="77777777" w:rsidR="00C11AAF" w:rsidRPr="009079F8" w:rsidRDefault="00C11AAF" w:rsidP="00F23355">
            <w:pPr>
              <w:pStyle w:val="pqiTabHead"/>
            </w:pPr>
            <w:r w:rsidRPr="009079F8">
              <w:t>Pole</w:t>
            </w:r>
          </w:p>
        </w:tc>
        <w:tc>
          <w:tcPr>
            <w:tcW w:w="4676" w:type="dxa"/>
            <w:shd w:val="clear" w:color="auto" w:fill="C0C0C0"/>
            <w:vAlign w:val="center"/>
          </w:tcPr>
          <w:p w14:paraId="1CFF9B96" w14:textId="77777777" w:rsidR="00C11AAF" w:rsidRPr="009079F8" w:rsidRDefault="00C11AAF" w:rsidP="00F23355">
            <w:pPr>
              <w:pStyle w:val="pqiTabHead"/>
            </w:pPr>
            <w:r w:rsidRPr="009079F8">
              <w:t>Zawartość</w:t>
            </w:r>
          </w:p>
        </w:tc>
        <w:tc>
          <w:tcPr>
            <w:tcW w:w="1844" w:type="dxa"/>
            <w:shd w:val="clear" w:color="auto" w:fill="C0C0C0"/>
            <w:vAlign w:val="center"/>
          </w:tcPr>
          <w:p w14:paraId="15007E65" w14:textId="77777777" w:rsidR="00C11AAF" w:rsidRPr="009079F8" w:rsidRDefault="00C11AAF" w:rsidP="00F23355">
            <w:pPr>
              <w:pStyle w:val="pqiTabHead"/>
            </w:pPr>
            <w:r w:rsidRPr="009079F8">
              <w:t>Rodzaj pola</w:t>
            </w:r>
          </w:p>
        </w:tc>
        <w:tc>
          <w:tcPr>
            <w:tcW w:w="1560" w:type="dxa"/>
            <w:shd w:val="clear" w:color="auto" w:fill="C0C0C0"/>
            <w:vAlign w:val="center"/>
          </w:tcPr>
          <w:p w14:paraId="4EFDA54F" w14:textId="77777777" w:rsidR="00C11AAF" w:rsidRPr="009079F8" w:rsidRDefault="00C11AAF" w:rsidP="00F23355">
            <w:pPr>
              <w:pStyle w:val="pqiTabHead"/>
            </w:pPr>
            <w:r w:rsidRPr="009079F8">
              <w:t>Przykłady</w:t>
            </w:r>
          </w:p>
        </w:tc>
      </w:tr>
      <w:tr w:rsidR="00C11AAF" w:rsidRPr="009079F8" w14:paraId="71478587"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7FE3604B" w14:textId="77777777" w:rsidR="00C11AAF" w:rsidRPr="009079F8" w:rsidRDefault="00C11AAF" w:rsidP="00F23355">
            <w:pPr>
              <w:pStyle w:val="pqiTabBody"/>
            </w:pPr>
            <w:r w:rsidRPr="009079F8">
              <w:t>1</w:t>
            </w:r>
          </w:p>
        </w:tc>
        <w:tc>
          <w:tcPr>
            <w:tcW w:w="4676" w:type="dxa"/>
          </w:tcPr>
          <w:p w14:paraId="50F21940" w14:textId="77777777" w:rsidR="00C11AAF" w:rsidRPr="003D136C" w:rsidRDefault="00C11AAF" w:rsidP="00F23355">
            <w:pPr>
              <w:pStyle w:val="pqiTabBody"/>
            </w:pPr>
            <w:r>
              <w:t>Numer akcyzowy</w:t>
            </w:r>
            <w:r w:rsidRPr="003D136C">
              <w:t xml:space="preserve"> miejsca wysyłki bez dwuliterowego kodu języka</w:t>
            </w:r>
          </w:p>
        </w:tc>
        <w:tc>
          <w:tcPr>
            <w:tcW w:w="1844" w:type="dxa"/>
          </w:tcPr>
          <w:p w14:paraId="72BF9DC3" w14:textId="77777777" w:rsidR="00C11AAF" w:rsidRPr="002F0387" w:rsidRDefault="00C11AAF" w:rsidP="00F23355">
            <w:pPr>
              <w:pStyle w:val="pqiTabBody"/>
            </w:pPr>
            <w:r>
              <w:t>Alfanumeryczne 11 </w:t>
            </w:r>
            <w:r w:rsidRPr="00F27AEB">
              <w:t>znak</w:t>
            </w:r>
            <w:r>
              <w:t>ów</w:t>
            </w:r>
          </w:p>
        </w:tc>
        <w:tc>
          <w:tcPr>
            <w:tcW w:w="1560" w:type="dxa"/>
          </w:tcPr>
          <w:p w14:paraId="3C144929" w14:textId="77777777" w:rsidR="00C11AAF" w:rsidRPr="009079F8" w:rsidRDefault="00C11AAF" w:rsidP="00F23355">
            <w:pPr>
              <w:pStyle w:val="pqiTabBody"/>
            </w:pPr>
            <w:r>
              <w:t>12345678901</w:t>
            </w:r>
          </w:p>
        </w:tc>
      </w:tr>
      <w:tr w:rsidR="00C11AAF" w:rsidRPr="009079F8" w14:paraId="5745E036"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Pr>
          <w:p w14:paraId="5FDA91DD" w14:textId="77777777" w:rsidR="00C11AAF" w:rsidRPr="009079F8" w:rsidRDefault="00C11AAF" w:rsidP="00F23355">
            <w:pPr>
              <w:pStyle w:val="pqiTabBody"/>
            </w:pPr>
            <w:r w:rsidRPr="009079F8">
              <w:t>2</w:t>
            </w:r>
          </w:p>
        </w:tc>
        <w:tc>
          <w:tcPr>
            <w:tcW w:w="4676" w:type="dxa"/>
          </w:tcPr>
          <w:p w14:paraId="5F1AB502" w14:textId="77777777" w:rsidR="00C11AAF" w:rsidRPr="003D136C" w:rsidRDefault="00C11AAF" w:rsidP="00F23355">
            <w:pPr>
              <w:pStyle w:val="pqiTabBody"/>
            </w:pPr>
            <w:r>
              <w:t xml:space="preserve">Numer </w:t>
            </w:r>
            <w:r w:rsidRPr="003D136C">
              <w:t>przemieszczenia z ewidencji prowadzonej przez wysyłającego</w:t>
            </w:r>
          </w:p>
        </w:tc>
        <w:tc>
          <w:tcPr>
            <w:tcW w:w="1844" w:type="dxa"/>
          </w:tcPr>
          <w:p w14:paraId="1E9EF2E2" w14:textId="77777777" w:rsidR="00C11AAF" w:rsidRPr="009079F8" w:rsidRDefault="00C11AAF" w:rsidP="00F23355">
            <w:pPr>
              <w:pStyle w:val="pqiTabBody"/>
            </w:pPr>
            <w:r>
              <w:t>Numeryczne 5 </w:t>
            </w:r>
            <w:r w:rsidRPr="00F27AEB">
              <w:t>znak</w:t>
            </w:r>
            <w:r>
              <w:t>ów</w:t>
            </w:r>
          </w:p>
        </w:tc>
        <w:tc>
          <w:tcPr>
            <w:tcW w:w="1560" w:type="dxa"/>
          </w:tcPr>
          <w:p w14:paraId="52D883D2" w14:textId="77777777" w:rsidR="00C11AAF" w:rsidRPr="009079F8" w:rsidRDefault="00C11AAF" w:rsidP="00F23355">
            <w:pPr>
              <w:pStyle w:val="pqiTabBody"/>
            </w:pPr>
            <w:r>
              <w:t>00001</w:t>
            </w:r>
          </w:p>
        </w:tc>
      </w:tr>
      <w:tr w:rsidR="00C11AAF" w:rsidRPr="009079F8" w14:paraId="2E2DEAB1"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1134" w:type="dxa"/>
            <w:tcBorders>
              <w:top w:val="nil"/>
            </w:tcBorders>
          </w:tcPr>
          <w:p w14:paraId="2EB7580D" w14:textId="77777777" w:rsidR="00C11AAF" w:rsidRPr="009079F8" w:rsidRDefault="00C11AAF" w:rsidP="00F23355">
            <w:pPr>
              <w:pStyle w:val="pqiTabBody"/>
            </w:pPr>
            <w:r w:rsidRPr="009079F8">
              <w:t>3</w:t>
            </w:r>
          </w:p>
        </w:tc>
        <w:tc>
          <w:tcPr>
            <w:tcW w:w="4676" w:type="dxa"/>
            <w:tcBorders>
              <w:top w:val="nil"/>
            </w:tcBorders>
          </w:tcPr>
          <w:p w14:paraId="4AB9BBCB" w14:textId="77777777" w:rsidR="00C11AAF" w:rsidRPr="009079F8" w:rsidRDefault="00C11AAF" w:rsidP="00F23355">
            <w:pPr>
              <w:pStyle w:val="pqiTabBody"/>
            </w:pPr>
            <w:r>
              <w:t>Rok</w:t>
            </w:r>
          </w:p>
        </w:tc>
        <w:tc>
          <w:tcPr>
            <w:tcW w:w="1844" w:type="dxa"/>
            <w:tcBorders>
              <w:top w:val="nil"/>
            </w:tcBorders>
          </w:tcPr>
          <w:p w14:paraId="5266491D" w14:textId="77777777" w:rsidR="00C11AAF" w:rsidRPr="009079F8" w:rsidRDefault="00C11AAF" w:rsidP="00F23355">
            <w:pPr>
              <w:pStyle w:val="pqiTabBody"/>
            </w:pPr>
            <w:r>
              <w:t>Numeryczne 4 </w:t>
            </w:r>
            <w:r w:rsidRPr="00F27AEB">
              <w:t>znaki</w:t>
            </w:r>
          </w:p>
        </w:tc>
        <w:tc>
          <w:tcPr>
            <w:tcW w:w="1560" w:type="dxa"/>
            <w:tcBorders>
              <w:top w:val="nil"/>
            </w:tcBorders>
          </w:tcPr>
          <w:p w14:paraId="390FCCBB" w14:textId="77777777" w:rsidR="00C11AAF" w:rsidRPr="009079F8" w:rsidRDefault="00C11AAF" w:rsidP="00F23355">
            <w:pPr>
              <w:pStyle w:val="pqiTabBody"/>
            </w:pPr>
            <w:r>
              <w:t>2010</w:t>
            </w:r>
          </w:p>
        </w:tc>
      </w:tr>
    </w:tbl>
    <w:p w14:paraId="32914A17" w14:textId="77777777" w:rsidR="00C11AAF" w:rsidRDefault="00C11AAF" w:rsidP="00C11AAF">
      <w:pPr>
        <w:pStyle w:val="pqiText"/>
      </w:pPr>
      <w:r>
        <w:t>W polu 2</w:t>
      </w:r>
      <w:r w:rsidRPr="009079F8">
        <w:t xml:space="preserve"> </w:t>
      </w:r>
      <w:r>
        <w:t>znajduje się</w:t>
      </w:r>
      <w:r w:rsidRPr="009079F8">
        <w:t xml:space="preserve"> </w:t>
      </w:r>
      <w:r>
        <w:t>niepowtarzalny</w:t>
      </w:r>
      <w:r w:rsidRPr="009079F8">
        <w:t xml:space="preserve"> </w:t>
      </w:r>
      <w:r>
        <w:t xml:space="preserve">w ramach danego roku identyfikowanego przez pole 3 numer </w:t>
      </w:r>
      <w:r w:rsidRPr="003D136C">
        <w:t xml:space="preserve">przemieszczenia </w:t>
      </w:r>
      <w:r>
        <w:t xml:space="preserve">nadawany przez </w:t>
      </w:r>
      <w:r w:rsidRPr="003D136C">
        <w:t>wysyłającego</w:t>
      </w:r>
      <w:r w:rsidRPr="009079F8">
        <w:t>.</w:t>
      </w:r>
    </w:p>
    <w:p w14:paraId="0AD41A44" w14:textId="77777777" w:rsidR="00C11AAF" w:rsidRDefault="00C11AAF" w:rsidP="00C11AAF">
      <w:pPr>
        <w:pStyle w:val="pqiText"/>
      </w:pPr>
      <w:r>
        <w:t>Pole 3 zawiera rok</w:t>
      </w:r>
      <w:r w:rsidRPr="002A1402">
        <w:t>, w którym rozpoczęte będzie przemieszczenie</w:t>
      </w:r>
      <w:r>
        <w:t>.</w:t>
      </w:r>
    </w:p>
    <w:p w14:paraId="0600683E" w14:textId="77777777" w:rsidR="00C11AAF" w:rsidRDefault="00C11AAF" w:rsidP="00C11AAF">
      <w:pPr>
        <w:pStyle w:val="pqiChpHeadNum2"/>
      </w:pPr>
      <w:bookmarkStart w:id="135" w:name="_Ref275519601"/>
      <w:bookmarkStart w:id="136" w:name="_Toc379453943"/>
      <w:bookmarkStart w:id="137" w:name="_Toc117635683"/>
      <w:bookmarkStart w:id="138" w:name="_Toc71025843"/>
      <w:r>
        <w:t>Struktura numeru ARC</w:t>
      </w:r>
      <w:bookmarkEnd w:id="135"/>
      <w:bookmarkEnd w:id="136"/>
      <w:bookmarkEnd w:id="137"/>
      <w:bookmarkEnd w:id="138"/>
    </w:p>
    <w:p w14:paraId="58ABB537" w14:textId="77777777" w:rsidR="00C11AAF" w:rsidRDefault="00C11AAF" w:rsidP="00C11AAF">
      <w:pPr>
        <w:pStyle w:val="pqiText"/>
      </w:pPr>
      <w:r>
        <w:t>A</w:t>
      </w:r>
      <w:r w:rsidRPr="00B35B41">
        <w:t>dministracyjny numer referencyjny</w:t>
      </w:r>
      <w:r>
        <w:t xml:space="preserve"> (ARC) składa się z następujących pól:</w:t>
      </w:r>
    </w:p>
    <w:tbl>
      <w:tblPr>
        <w:tblW w:w="9214" w:type="dxa"/>
        <w:tblCellSpacing w:w="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133"/>
        <w:gridCol w:w="4672"/>
        <w:gridCol w:w="1843"/>
        <w:gridCol w:w="1559"/>
        <w:gridCol w:w="7"/>
      </w:tblGrid>
      <w:tr w:rsidR="00C11AAF" w:rsidRPr="009079F8" w14:paraId="544FCEF7" w14:textId="77777777" w:rsidTr="00F23355">
        <w:trPr>
          <w:gridAfter w:val="1"/>
          <w:wAfter w:w="7" w:type="dxa"/>
          <w:tblHeader/>
          <w:tblCellSpacing w:w="0" w:type="dxa"/>
        </w:trPr>
        <w:tc>
          <w:tcPr>
            <w:tcW w:w="1134" w:type="dxa"/>
            <w:shd w:val="clear" w:color="auto" w:fill="C0C0C0"/>
            <w:vAlign w:val="center"/>
          </w:tcPr>
          <w:p w14:paraId="4E53DCA4" w14:textId="77777777" w:rsidR="00C11AAF" w:rsidRPr="009079F8" w:rsidRDefault="00C11AAF" w:rsidP="00F23355">
            <w:pPr>
              <w:pStyle w:val="pqiTabHead"/>
            </w:pPr>
            <w:bookmarkStart w:id="139" w:name="_Toc127611145"/>
            <w:bookmarkStart w:id="140" w:name="_Toc168472215"/>
            <w:r w:rsidRPr="009079F8">
              <w:t>Pole</w:t>
            </w:r>
          </w:p>
        </w:tc>
        <w:tc>
          <w:tcPr>
            <w:tcW w:w="4676" w:type="dxa"/>
            <w:shd w:val="clear" w:color="auto" w:fill="C0C0C0"/>
            <w:vAlign w:val="center"/>
          </w:tcPr>
          <w:p w14:paraId="02445B5F" w14:textId="77777777" w:rsidR="00C11AAF" w:rsidRPr="009079F8" w:rsidRDefault="00C11AAF" w:rsidP="00F23355">
            <w:pPr>
              <w:pStyle w:val="pqiTabHead"/>
            </w:pPr>
            <w:r w:rsidRPr="009079F8">
              <w:t>Zawartość</w:t>
            </w:r>
          </w:p>
        </w:tc>
        <w:tc>
          <w:tcPr>
            <w:tcW w:w="1844" w:type="dxa"/>
            <w:shd w:val="clear" w:color="auto" w:fill="C0C0C0"/>
            <w:vAlign w:val="center"/>
          </w:tcPr>
          <w:p w14:paraId="1371EC2F" w14:textId="77777777" w:rsidR="00C11AAF" w:rsidRPr="009079F8" w:rsidRDefault="00C11AAF" w:rsidP="00F23355">
            <w:pPr>
              <w:pStyle w:val="pqiTabHead"/>
            </w:pPr>
            <w:r w:rsidRPr="009079F8">
              <w:t>Rodzaj pola</w:t>
            </w:r>
          </w:p>
        </w:tc>
        <w:tc>
          <w:tcPr>
            <w:tcW w:w="1560" w:type="dxa"/>
            <w:shd w:val="clear" w:color="auto" w:fill="C0C0C0"/>
            <w:vAlign w:val="center"/>
          </w:tcPr>
          <w:p w14:paraId="147E820C" w14:textId="77777777" w:rsidR="00C11AAF" w:rsidRPr="009079F8" w:rsidRDefault="00C11AAF" w:rsidP="00F23355">
            <w:pPr>
              <w:pStyle w:val="pqiTabHead"/>
            </w:pPr>
            <w:r w:rsidRPr="009079F8">
              <w:t>Przykłady</w:t>
            </w:r>
          </w:p>
        </w:tc>
      </w:tr>
      <w:tr w:rsidR="00C11AAF" w:rsidRPr="009079F8" w14:paraId="5DBDDBBD"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rPr>
          <w:gridAfter w:val="1"/>
          <w:wAfter w:w="7" w:type="dxa"/>
        </w:trPr>
        <w:tc>
          <w:tcPr>
            <w:tcW w:w="1134" w:type="dxa"/>
          </w:tcPr>
          <w:p w14:paraId="14C3B3F2" w14:textId="77777777" w:rsidR="00C11AAF" w:rsidRPr="009079F8" w:rsidRDefault="00C11AAF" w:rsidP="00F23355">
            <w:pPr>
              <w:pStyle w:val="pqiTabBody"/>
            </w:pPr>
            <w:r w:rsidRPr="009079F8">
              <w:t>1</w:t>
            </w:r>
          </w:p>
        </w:tc>
        <w:tc>
          <w:tcPr>
            <w:tcW w:w="4676" w:type="dxa"/>
          </w:tcPr>
          <w:p w14:paraId="32DB1911" w14:textId="77777777" w:rsidR="00C11AAF" w:rsidRPr="009079F8" w:rsidRDefault="00C11AAF" w:rsidP="00F23355">
            <w:pPr>
              <w:pStyle w:val="pqiTabBody"/>
            </w:pPr>
            <w:r w:rsidRPr="009079F8">
              <w:t>Rok</w:t>
            </w:r>
          </w:p>
        </w:tc>
        <w:tc>
          <w:tcPr>
            <w:tcW w:w="1844" w:type="dxa"/>
          </w:tcPr>
          <w:p w14:paraId="1A5D65F6" w14:textId="77777777" w:rsidR="00C11AAF" w:rsidRPr="002F0387" w:rsidRDefault="00C11AAF" w:rsidP="00F23355">
            <w:pPr>
              <w:pStyle w:val="pqiTabBody"/>
            </w:pPr>
            <w:r w:rsidRPr="009079F8">
              <w:t>Numeryczne 2</w:t>
            </w:r>
            <w:r>
              <w:t> </w:t>
            </w:r>
            <w:r w:rsidRPr="00F27AEB">
              <w:t>znaki</w:t>
            </w:r>
          </w:p>
        </w:tc>
        <w:tc>
          <w:tcPr>
            <w:tcW w:w="1560" w:type="dxa"/>
          </w:tcPr>
          <w:p w14:paraId="0C1D5E78" w14:textId="77777777" w:rsidR="00C11AAF" w:rsidRPr="009079F8" w:rsidRDefault="00C11AAF" w:rsidP="00F23355">
            <w:pPr>
              <w:pStyle w:val="pqiTabBody"/>
            </w:pPr>
            <w:r w:rsidRPr="009079F8">
              <w:t>05</w:t>
            </w:r>
          </w:p>
        </w:tc>
      </w:tr>
      <w:tr w:rsidR="00C11AAF" w:rsidRPr="009079F8" w14:paraId="650C44C0"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rPr>
          <w:gridAfter w:val="1"/>
          <w:wAfter w:w="7" w:type="dxa"/>
        </w:trPr>
        <w:tc>
          <w:tcPr>
            <w:tcW w:w="1134" w:type="dxa"/>
          </w:tcPr>
          <w:p w14:paraId="57A3B9B3" w14:textId="77777777" w:rsidR="00C11AAF" w:rsidRPr="009079F8" w:rsidRDefault="00C11AAF" w:rsidP="00F23355">
            <w:pPr>
              <w:pStyle w:val="pqiTabBody"/>
            </w:pPr>
            <w:r w:rsidRPr="009079F8">
              <w:t>2</w:t>
            </w:r>
          </w:p>
        </w:tc>
        <w:tc>
          <w:tcPr>
            <w:tcW w:w="4676" w:type="dxa"/>
          </w:tcPr>
          <w:p w14:paraId="3F17F247" w14:textId="77777777" w:rsidR="00C11AAF" w:rsidRPr="009079F8" w:rsidRDefault="00C11AAF" w:rsidP="00F23355">
            <w:pPr>
              <w:pStyle w:val="pqiTabBody"/>
            </w:pPr>
            <w:r w:rsidRPr="009079F8">
              <w:t>Kod identyfikacyjny państwa członkowskiego, w którym pierwotnie przedstawiono dokument e-AD</w:t>
            </w:r>
          </w:p>
        </w:tc>
        <w:tc>
          <w:tcPr>
            <w:tcW w:w="1844" w:type="dxa"/>
          </w:tcPr>
          <w:p w14:paraId="14B65700" w14:textId="77777777" w:rsidR="00C11AAF" w:rsidRPr="009079F8" w:rsidRDefault="00C11AAF" w:rsidP="00F23355">
            <w:pPr>
              <w:pStyle w:val="pqiTabBody"/>
            </w:pPr>
            <w:r w:rsidRPr="009079F8">
              <w:t>Alfabetyczne 2</w:t>
            </w:r>
            <w:r>
              <w:t> </w:t>
            </w:r>
            <w:r w:rsidRPr="00F27AEB">
              <w:t>znaki</w:t>
            </w:r>
          </w:p>
        </w:tc>
        <w:tc>
          <w:tcPr>
            <w:tcW w:w="1560" w:type="dxa"/>
          </w:tcPr>
          <w:p w14:paraId="3234603C" w14:textId="77777777" w:rsidR="00C11AAF" w:rsidRDefault="00C11AAF" w:rsidP="00F23355">
            <w:pPr>
              <w:pStyle w:val="pqiTabBody"/>
            </w:pPr>
            <w:r w:rsidRPr="004E3FD2">
              <w:t>PL</w:t>
            </w:r>
            <w:r>
              <w:t xml:space="preserve"> – Polska</w:t>
            </w:r>
          </w:p>
          <w:p w14:paraId="1E5CB158" w14:textId="77777777" w:rsidR="00C11AAF" w:rsidRPr="009079F8" w:rsidRDefault="00C11AAF" w:rsidP="00F23355">
            <w:pPr>
              <w:pStyle w:val="pqiTabBody"/>
            </w:pPr>
            <w:r>
              <w:t>EL – Grecja</w:t>
            </w:r>
          </w:p>
        </w:tc>
      </w:tr>
      <w:tr w:rsidR="00C11AAF" w:rsidRPr="009079F8" w14:paraId="60F55A30"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rPr>
          <w:gridAfter w:val="1"/>
          <w:wAfter w:w="7" w:type="dxa"/>
        </w:trPr>
        <w:tc>
          <w:tcPr>
            <w:tcW w:w="1134" w:type="dxa"/>
            <w:tcBorders>
              <w:top w:val="nil"/>
            </w:tcBorders>
          </w:tcPr>
          <w:p w14:paraId="22B6540A" w14:textId="77777777" w:rsidR="00C11AAF" w:rsidRPr="009079F8" w:rsidRDefault="00C11AAF" w:rsidP="00F23355">
            <w:pPr>
              <w:pStyle w:val="pqiTabBody"/>
            </w:pPr>
            <w:r w:rsidRPr="009079F8">
              <w:t>3</w:t>
            </w:r>
          </w:p>
        </w:tc>
        <w:tc>
          <w:tcPr>
            <w:tcW w:w="4676" w:type="dxa"/>
            <w:tcBorders>
              <w:top w:val="nil"/>
            </w:tcBorders>
          </w:tcPr>
          <w:p w14:paraId="47C2D8C0" w14:textId="77777777" w:rsidR="00C11AAF" w:rsidRPr="009079F8" w:rsidRDefault="00C11AAF" w:rsidP="00F23355">
            <w:pPr>
              <w:pStyle w:val="pqiTabBody"/>
            </w:pPr>
            <w:r>
              <w:t>Niepowtarzalny</w:t>
            </w:r>
            <w:r w:rsidRPr="009079F8">
              <w:t xml:space="preserve"> kod nadany na szczeblu krajowym</w:t>
            </w:r>
          </w:p>
        </w:tc>
        <w:tc>
          <w:tcPr>
            <w:tcW w:w="1844" w:type="dxa"/>
            <w:tcBorders>
              <w:top w:val="nil"/>
            </w:tcBorders>
          </w:tcPr>
          <w:p w14:paraId="190224C7" w14:textId="32E78DA7" w:rsidR="00C11AAF" w:rsidRPr="009079F8" w:rsidRDefault="00C11AAF" w:rsidP="00F23355">
            <w:pPr>
              <w:pStyle w:val="pqiTabBody"/>
            </w:pPr>
            <w:r w:rsidRPr="009079F8">
              <w:t xml:space="preserve">Alfanumeryczne </w:t>
            </w:r>
            <w:del w:id="141" w:author="Jurkowska Monika" w:date="2022-11-14T21:27:00Z">
              <w:r w:rsidRPr="009079F8">
                <w:delText>16</w:delText>
              </w:r>
            </w:del>
            <w:ins w:id="142" w:author="Jurkowska Monika" w:date="2022-11-14T21:27:00Z">
              <w:r w:rsidRPr="009079F8">
                <w:t>1</w:t>
              </w:r>
              <w:r w:rsidR="000F67EA">
                <w:t>5</w:t>
              </w:r>
            </w:ins>
            <w:r>
              <w:t> </w:t>
            </w:r>
            <w:r w:rsidRPr="00F27AEB">
              <w:t>znak</w:t>
            </w:r>
            <w:r>
              <w:t>ów w tym jedynie wielkie litery.</w:t>
            </w:r>
          </w:p>
        </w:tc>
        <w:tc>
          <w:tcPr>
            <w:tcW w:w="1560" w:type="dxa"/>
            <w:tcBorders>
              <w:top w:val="nil"/>
            </w:tcBorders>
          </w:tcPr>
          <w:p w14:paraId="0249B6C5" w14:textId="78321F0C" w:rsidR="00C11AAF" w:rsidRPr="009079F8" w:rsidRDefault="00C11AAF" w:rsidP="00F23355">
            <w:pPr>
              <w:pStyle w:val="pqiTabBody"/>
            </w:pPr>
            <w:del w:id="143" w:author="Jurkowska Monika" w:date="2022-11-14T21:27:00Z">
              <w:r w:rsidRPr="009079F8">
                <w:delText>7R19YTE17UIC8J45</w:delText>
              </w:r>
            </w:del>
            <w:ins w:id="144" w:author="Jurkowska Monika" w:date="2022-11-14T21:27:00Z">
              <w:r w:rsidRPr="009079F8">
                <w:t>7R19YTE17UIC8J4</w:t>
              </w:r>
            </w:ins>
          </w:p>
        </w:tc>
      </w:tr>
      <w:tr w:rsidR="00A12522" w:rsidRPr="009079F8" w14:paraId="2D7743F0"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rPr>
          <w:ins w:id="145" w:author="Jurkowska Monika" w:date="2022-11-14T21:27:00Z"/>
        </w:trPr>
        <w:tc>
          <w:tcPr>
            <w:tcW w:w="1134" w:type="dxa"/>
            <w:tcBorders>
              <w:top w:val="nil"/>
            </w:tcBorders>
          </w:tcPr>
          <w:p w14:paraId="2C6F11B3" w14:textId="2F462549" w:rsidR="000F67EA" w:rsidRPr="009079F8" w:rsidRDefault="000F67EA" w:rsidP="00F23355">
            <w:pPr>
              <w:pStyle w:val="pqiTabBody"/>
              <w:rPr>
                <w:ins w:id="146" w:author="Jurkowska Monika" w:date="2022-11-14T21:27:00Z"/>
              </w:rPr>
            </w:pPr>
            <w:ins w:id="147" w:author="Jurkowska Monika" w:date="2022-11-14T21:27:00Z">
              <w:r>
                <w:t>4</w:t>
              </w:r>
            </w:ins>
          </w:p>
        </w:tc>
        <w:tc>
          <w:tcPr>
            <w:tcW w:w="4676" w:type="dxa"/>
            <w:tcBorders>
              <w:top w:val="nil"/>
            </w:tcBorders>
          </w:tcPr>
          <w:p w14:paraId="3C06C6E9" w14:textId="358444D0" w:rsidR="000F67EA" w:rsidRDefault="000F67EA" w:rsidP="00F23355">
            <w:pPr>
              <w:pStyle w:val="pqiTabBody"/>
              <w:rPr>
                <w:ins w:id="148" w:author="Jurkowska Monika" w:date="2022-11-14T21:27:00Z"/>
              </w:rPr>
            </w:pPr>
            <w:ins w:id="149" w:author="Jurkowska Monika" w:date="2022-11-14T21:27:00Z">
              <w:r>
                <w:t>W przypadku przemieszczeń z zapłaconą akcyzą wartość w tym miejscu zawsze ma oznaczenie P</w:t>
              </w:r>
            </w:ins>
          </w:p>
        </w:tc>
        <w:tc>
          <w:tcPr>
            <w:tcW w:w="1844" w:type="dxa"/>
            <w:tcBorders>
              <w:top w:val="nil"/>
            </w:tcBorders>
          </w:tcPr>
          <w:p w14:paraId="6B09AC0A" w14:textId="53733F7C" w:rsidR="000F67EA" w:rsidRPr="009079F8" w:rsidRDefault="000F67EA" w:rsidP="00F23355">
            <w:pPr>
              <w:pStyle w:val="pqiTabBody"/>
              <w:rPr>
                <w:ins w:id="150" w:author="Jurkowska Monika" w:date="2022-11-14T21:27:00Z"/>
              </w:rPr>
            </w:pPr>
            <w:ins w:id="151" w:author="Jurkowska Monika" w:date="2022-11-14T21:27:00Z">
              <w:r>
                <w:t>Alfanumeryczne 1 znak</w:t>
              </w:r>
            </w:ins>
          </w:p>
        </w:tc>
        <w:tc>
          <w:tcPr>
            <w:tcW w:w="1560" w:type="dxa"/>
            <w:gridSpan w:val="2"/>
            <w:tcBorders>
              <w:top w:val="nil"/>
            </w:tcBorders>
          </w:tcPr>
          <w:p w14:paraId="6D19DBD7" w14:textId="0EADC84C" w:rsidR="000F67EA" w:rsidRPr="009079F8" w:rsidRDefault="000F67EA" w:rsidP="00F23355">
            <w:pPr>
              <w:pStyle w:val="pqiTabBody"/>
              <w:rPr>
                <w:ins w:id="152" w:author="Jurkowska Monika" w:date="2022-11-14T21:27:00Z"/>
              </w:rPr>
            </w:pPr>
            <w:ins w:id="153" w:author="Jurkowska Monika" w:date="2022-11-14T21:27:00Z">
              <w:r>
                <w:t>P</w:t>
              </w:r>
            </w:ins>
          </w:p>
        </w:tc>
      </w:tr>
      <w:tr w:rsidR="00C11AAF" w:rsidRPr="009079F8" w14:paraId="162EC683"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rPr>
          <w:gridAfter w:val="1"/>
          <w:wAfter w:w="7" w:type="dxa"/>
        </w:trPr>
        <w:tc>
          <w:tcPr>
            <w:tcW w:w="1134" w:type="dxa"/>
            <w:tcBorders>
              <w:bottom w:val="single" w:sz="12" w:space="0" w:color="auto"/>
            </w:tcBorders>
          </w:tcPr>
          <w:p w14:paraId="3F91CD3D" w14:textId="35DE1854" w:rsidR="00C11AAF" w:rsidRPr="009079F8" w:rsidRDefault="00C11AAF" w:rsidP="00F23355">
            <w:pPr>
              <w:pStyle w:val="pqiTabBody"/>
            </w:pPr>
            <w:del w:id="154" w:author="Jurkowska Monika" w:date="2022-11-14T21:27:00Z">
              <w:r w:rsidRPr="009079F8">
                <w:delText>4</w:delText>
              </w:r>
            </w:del>
            <w:ins w:id="155" w:author="Jurkowska Monika" w:date="2022-11-14T21:27:00Z">
              <w:r w:rsidR="000F67EA">
                <w:t>5</w:t>
              </w:r>
            </w:ins>
          </w:p>
        </w:tc>
        <w:tc>
          <w:tcPr>
            <w:tcW w:w="4676" w:type="dxa"/>
            <w:tcBorders>
              <w:bottom w:val="single" w:sz="12" w:space="0" w:color="auto"/>
            </w:tcBorders>
          </w:tcPr>
          <w:p w14:paraId="577B79EC" w14:textId="77777777" w:rsidR="00C11AAF" w:rsidRPr="009079F8" w:rsidRDefault="00C11AAF" w:rsidP="00F23355">
            <w:pPr>
              <w:pStyle w:val="pqiTabBody"/>
            </w:pPr>
            <w:r w:rsidRPr="009079F8">
              <w:t>Cyfra kontrolna</w:t>
            </w:r>
          </w:p>
        </w:tc>
        <w:tc>
          <w:tcPr>
            <w:tcW w:w="1844" w:type="dxa"/>
            <w:tcBorders>
              <w:bottom w:val="single" w:sz="12" w:space="0" w:color="auto"/>
            </w:tcBorders>
          </w:tcPr>
          <w:p w14:paraId="370127A1" w14:textId="77777777" w:rsidR="00C11AAF" w:rsidRPr="009079F8" w:rsidRDefault="00C11AAF" w:rsidP="00F23355">
            <w:pPr>
              <w:pStyle w:val="pqiTabBody"/>
            </w:pPr>
            <w:r w:rsidRPr="009079F8">
              <w:t>Numeryczne 1</w:t>
            </w:r>
            <w:r>
              <w:t> </w:t>
            </w:r>
            <w:r w:rsidRPr="00F27AEB">
              <w:t>znak</w:t>
            </w:r>
          </w:p>
        </w:tc>
        <w:tc>
          <w:tcPr>
            <w:tcW w:w="1560" w:type="dxa"/>
            <w:tcBorders>
              <w:bottom w:val="single" w:sz="12" w:space="0" w:color="auto"/>
            </w:tcBorders>
          </w:tcPr>
          <w:p w14:paraId="425A1D9C" w14:textId="77777777" w:rsidR="00C11AAF" w:rsidRPr="009079F8" w:rsidRDefault="00C11AAF" w:rsidP="00F23355">
            <w:pPr>
              <w:pStyle w:val="pqiTabBody"/>
            </w:pPr>
            <w:r w:rsidRPr="009079F8">
              <w:t>9</w:t>
            </w:r>
          </w:p>
        </w:tc>
      </w:tr>
    </w:tbl>
    <w:p w14:paraId="1B824517" w14:textId="77777777" w:rsidR="00C11AAF" w:rsidRDefault="00C11AAF" w:rsidP="00C11AAF">
      <w:pPr>
        <w:pStyle w:val="pqiText"/>
      </w:pPr>
      <w:r w:rsidRPr="009079F8">
        <w:t xml:space="preserve">Pole 1 zawiera dwie ostatnie cyfry roku formalnego </w:t>
      </w:r>
      <w:r>
        <w:t>zatwierdzenia</w:t>
      </w:r>
      <w:r w:rsidRPr="009079F8">
        <w:t xml:space="preserve"> przemieszczenia.</w:t>
      </w:r>
    </w:p>
    <w:p w14:paraId="6FA1515A" w14:textId="77777777" w:rsidR="00C11AAF" w:rsidRPr="009079F8" w:rsidRDefault="00C11AAF" w:rsidP="00C11AAF">
      <w:pPr>
        <w:pStyle w:val="pqiText"/>
      </w:pPr>
      <w:r>
        <w:t>Pole 2 zawiera kod państwa członkowskiego ze słownika państw członkowskich (</w:t>
      </w:r>
      <w:proofErr w:type="spellStart"/>
      <w:r>
        <w:t>Member</w:t>
      </w:r>
      <w:proofErr w:type="spellEnd"/>
      <w:r>
        <w:t xml:space="preserve"> </w:t>
      </w:r>
      <w:proofErr w:type="spellStart"/>
      <w:r>
        <w:t>States</w:t>
      </w:r>
      <w:proofErr w:type="spellEnd"/>
      <w:r>
        <w:t>).</w:t>
      </w:r>
    </w:p>
    <w:p w14:paraId="1ABAED46" w14:textId="0170AC7A" w:rsidR="00C11AAF" w:rsidRDefault="00C11AAF" w:rsidP="00C11AAF">
      <w:pPr>
        <w:pStyle w:val="pqiText"/>
      </w:pPr>
      <w:r w:rsidRPr="009079F8">
        <w:lastRenderedPageBreak/>
        <w:t xml:space="preserve">W polu 3 </w:t>
      </w:r>
      <w:r>
        <w:t>znajduje się</w:t>
      </w:r>
      <w:r w:rsidRPr="009079F8">
        <w:t xml:space="preserve"> </w:t>
      </w:r>
      <w:r>
        <w:t>niepowtarzalny</w:t>
      </w:r>
      <w:r w:rsidRPr="009079F8">
        <w:t xml:space="preserve"> kod identyfikacyjny dla </w:t>
      </w:r>
      <w:r>
        <w:t xml:space="preserve">każdego </w:t>
      </w:r>
      <w:r w:rsidRPr="009079F8">
        <w:t>przemieszczenia w ramach Systemu Przemieszczania Wyrobów Akcyzowych (EMCS). Za sposób wykorzystania tego pola odpowiadają organy państw członkowski</w:t>
      </w:r>
      <w:r>
        <w:t>ch</w:t>
      </w:r>
      <w:r w:rsidRPr="009079F8">
        <w:t>, ale każde przemieszczenie</w:t>
      </w:r>
      <w:r>
        <w:t xml:space="preserve"> w ramach</w:t>
      </w:r>
      <w:r w:rsidRPr="009079F8">
        <w:t xml:space="preserve"> EMCS musi posiadać </w:t>
      </w:r>
      <w:r>
        <w:t>niepowtarzalny</w:t>
      </w:r>
      <w:r w:rsidRPr="009079F8">
        <w:t xml:space="preserve"> numer.</w:t>
      </w:r>
      <w:r>
        <w:t xml:space="preserve"> Może składać się wyłącznie z wielkich liter i cyfr.</w:t>
      </w:r>
    </w:p>
    <w:p w14:paraId="5A956CB5" w14:textId="28505FFB" w:rsidR="000F67EA" w:rsidRPr="009079F8" w:rsidRDefault="00C11AAF" w:rsidP="00C11AAF">
      <w:pPr>
        <w:pStyle w:val="pqiText"/>
        <w:rPr>
          <w:ins w:id="156" w:author="Jurkowska Monika" w:date="2022-11-14T21:27:00Z"/>
        </w:rPr>
      </w:pPr>
      <w:del w:id="157" w:author="Jurkowska Monika" w:date="2022-11-14T21:27:00Z">
        <w:r w:rsidRPr="009079F8">
          <w:delText>W polu 4</w:delText>
        </w:r>
      </w:del>
      <w:ins w:id="158" w:author="Jurkowska Monika" w:date="2022-11-14T21:27:00Z">
        <w:r w:rsidR="000F67EA" w:rsidRPr="009079F8">
          <w:t xml:space="preserve">W polu 4 podaje się </w:t>
        </w:r>
        <w:r w:rsidR="000F67EA">
          <w:t xml:space="preserve">oznaczenie odróżniające przemieszczenia na </w:t>
        </w:r>
        <w:proofErr w:type="spellStart"/>
        <w:r w:rsidR="000F67EA">
          <w:t>eAD</w:t>
        </w:r>
        <w:proofErr w:type="spellEnd"/>
        <w:r w:rsidR="000F67EA">
          <w:t xml:space="preserve"> od przemieszczenia na </w:t>
        </w:r>
        <w:proofErr w:type="spellStart"/>
        <w:r w:rsidR="000F67EA">
          <w:t>eSAD</w:t>
        </w:r>
        <w:proofErr w:type="spellEnd"/>
        <w:r w:rsidR="000F67EA">
          <w:t xml:space="preserve">. Oznaczenie „P” jest zawsze stosowane </w:t>
        </w:r>
      </w:ins>
      <w:r w:rsidR="00B30D3E">
        <w:t xml:space="preserve">tylko </w:t>
      </w:r>
      <w:ins w:id="159" w:author="Jurkowska Monika" w:date="2022-11-14T21:27:00Z">
        <w:r w:rsidR="000F67EA">
          <w:t xml:space="preserve">przy przemieszczeniach na e-SAD. </w:t>
        </w:r>
      </w:ins>
    </w:p>
    <w:p w14:paraId="102D4869" w14:textId="104A3300" w:rsidR="00C11AAF" w:rsidRDefault="00C11AAF" w:rsidP="00C11AAF">
      <w:pPr>
        <w:pStyle w:val="pqiText"/>
      </w:pPr>
      <w:ins w:id="160" w:author="Jurkowska Monika" w:date="2022-11-14T21:27:00Z">
        <w:r w:rsidRPr="009079F8">
          <w:t xml:space="preserve">W polu </w:t>
        </w:r>
        <w:r w:rsidR="000F67EA">
          <w:t>5</w:t>
        </w:r>
      </w:ins>
      <w:r w:rsidRPr="009079F8">
        <w:t xml:space="preserve"> podaje się cyfrę kontrolną dla całego ARC, która pomaga w wykryciu błędu przy wprowadzaniu ARC.</w:t>
      </w:r>
    </w:p>
    <w:p w14:paraId="343F9D8A" w14:textId="77777777" w:rsidR="00C11AAF" w:rsidRDefault="00C11AAF" w:rsidP="00C11AAF">
      <w:pPr>
        <w:pStyle w:val="pqiChpHeadNum2"/>
      </w:pPr>
      <w:bookmarkStart w:id="161" w:name="_Hlt263776711"/>
      <w:bookmarkStart w:id="162" w:name="_Toc268701067"/>
      <w:bookmarkStart w:id="163" w:name="_Toc268701068"/>
      <w:bookmarkStart w:id="164" w:name="_Toc268701170"/>
      <w:bookmarkStart w:id="165" w:name="_Toc379453944"/>
      <w:bookmarkStart w:id="166" w:name="_Toc117635684"/>
      <w:bookmarkStart w:id="167" w:name="_Toc71025844"/>
      <w:bookmarkEnd w:id="161"/>
      <w:bookmarkEnd w:id="162"/>
      <w:bookmarkEnd w:id="163"/>
      <w:bookmarkEnd w:id="164"/>
      <w:r>
        <w:t>Struktura numeru GRN</w:t>
      </w:r>
      <w:bookmarkEnd w:id="165"/>
      <w:bookmarkEnd w:id="166"/>
      <w:bookmarkEnd w:id="167"/>
    </w:p>
    <w:p w14:paraId="078B9638" w14:textId="77777777" w:rsidR="00C11AAF" w:rsidRPr="002F0387" w:rsidRDefault="00C11AAF" w:rsidP="00C11AAF">
      <w:pPr>
        <w:pStyle w:val="pqiText"/>
      </w:pPr>
      <w:r>
        <w:t>Numer GRN ma długość 17 znaków i składa się z następujących pól:</w:t>
      </w:r>
    </w:p>
    <w:tbl>
      <w:tblPr>
        <w:tblW w:w="9214" w:type="dxa"/>
        <w:tblCellSpacing w:w="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600"/>
        <w:gridCol w:w="4400"/>
        <w:gridCol w:w="2200"/>
        <w:gridCol w:w="2014"/>
      </w:tblGrid>
      <w:tr w:rsidR="00C11AAF" w:rsidRPr="009079F8" w14:paraId="664212B7" w14:textId="77777777" w:rsidTr="00F23355">
        <w:trPr>
          <w:tblHeader/>
          <w:tblCellSpacing w:w="0" w:type="dxa"/>
        </w:trPr>
        <w:tc>
          <w:tcPr>
            <w:tcW w:w="600" w:type="dxa"/>
            <w:shd w:val="clear" w:color="auto" w:fill="C0C0C0"/>
            <w:vAlign w:val="center"/>
          </w:tcPr>
          <w:p w14:paraId="110EA914" w14:textId="77777777" w:rsidR="00C11AAF" w:rsidRPr="009079F8" w:rsidRDefault="00C11AAF" w:rsidP="00F23355">
            <w:pPr>
              <w:pStyle w:val="pqiTabHead"/>
            </w:pPr>
            <w:r w:rsidRPr="009079F8">
              <w:t>Pole</w:t>
            </w:r>
          </w:p>
        </w:tc>
        <w:tc>
          <w:tcPr>
            <w:tcW w:w="4400" w:type="dxa"/>
            <w:shd w:val="clear" w:color="auto" w:fill="C0C0C0"/>
            <w:vAlign w:val="center"/>
          </w:tcPr>
          <w:p w14:paraId="7A7929B9" w14:textId="77777777" w:rsidR="00C11AAF" w:rsidRPr="009079F8" w:rsidRDefault="00C11AAF" w:rsidP="00F23355">
            <w:pPr>
              <w:pStyle w:val="pqiTabHead"/>
            </w:pPr>
            <w:r w:rsidRPr="009079F8">
              <w:t>Zawartość</w:t>
            </w:r>
          </w:p>
        </w:tc>
        <w:tc>
          <w:tcPr>
            <w:tcW w:w="2200" w:type="dxa"/>
            <w:shd w:val="clear" w:color="auto" w:fill="C0C0C0"/>
            <w:vAlign w:val="center"/>
          </w:tcPr>
          <w:p w14:paraId="154286A9" w14:textId="77777777" w:rsidR="00C11AAF" w:rsidRPr="009079F8" w:rsidRDefault="00C11AAF" w:rsidP="00F23355">
            <w:pPr>
              <w:pStyle w:val="pqiTabHead"/>
            </w:pPr>
            <w:r w:rsidRPr="009079F8">
              <w:t>Rodzaj pola</w:t>
            </w:r>
          </w:p>
        </w:tc>
        <w:tc>
          <w:tcPr>
            <w:tcW w:w="2014" w:type="dxa"/>
            <w:shd w:val="clear" w:color="auto" w:fill="C0C0C0"/>
            <w:vAlign w:val="center"/>
          </w:tcPr>
          <w:p w14:paraId="3434BCF7" w14:textId="77777777" w:rsidR="00C11AAF" w:rsidRPr="009079F8" w:rsidRDefault="00C11AAF" w:rsidP="00F23355">
            <w:pPr>
              <w:pStyle w:val="pqiTabHead"/>
            </w:pPr>
            <w:r w:rsidRPr="009079F8">
              <w:t>Przykłady</w:t>
            </w:r>
          </w:p>
        </w:tc>
      </w:tr>
      <w:tr w:rsidR="00C11AAF" w:rsidRPr="009079F8" w14:paraId="308CD294"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600" w:type="dxa"/>
            <w:vAlign w:val="center"/>
          </w:tcPr>
          <w:p w14:paraId="0FD4DF29" w14:textId="77777777" w:rsidR="00C11AAF" w:rsidRPr="007A1A89" w:rsidRDefault="00C11AAF" w:rsidP="00F23355">
            <w:pPr>
              <w:pStyle w:val="pqiTabBody"/>
            </w:pPr>
            <w:r w:rsidRPr="007A1A89">
              <w:t>1</w:t>
            </w:r>
          </w:p>
        </w:tc>
        <w:tc>
          <w:tcPr>
            <w:tcW w:w="4400" w:type="dxa"/>
            <w:vAlign w:val="center"/>
          </w:tcPr>
          <w:p w14:paraId="7481D1DA" w14:textId="77777777" w:rsidR="00C11AAF" w:rsidRPr="007A1A89" w:rsidRDefault="00C11AAF" w:rsidP="00F23355">
            <w:pPr>
              <w:pStyle w:val="pqiTabBody"/>
            </w:pPr>
            <w:r>
              <w:t>Rok</w:t>
            </w:r>
          </w:p>
        </w:tc>
        <w:tc>
          <w:tcPr>
            <w:tcW w:w="2200" w:type="dxa"/>
            <w:vAlign w:val="center"/>
          </w:tcPr>
          <w:p w14:paraId="335C8D9C" w14:textId="77777777" w:rsidR="00C11AAF" w:rsidRPr="007A1A89" w:rsidRDefault="00C11AAF" w:rsidP="00F23355">
            <w:pPr>
              <w:pStyle w:val="pqiTabBody"/>
            </w:pPr>
            <w:r w:rsidRPr="00F27AEB">
              <w:t>Numeryczne</w:t>
            </w:r>
            <w:r>
              <w:t xml:space="preserve"> </w:t>
            </w:r>
            <w:r w:rsidRPr="00F27AEB">
              <w:t>2</w:t>
            </w:r>
            <w:r>
              <w:t> </w:t>
            </w:r>
            <w:r w:rsidRPr="00F27AEB">
              <w:t>znaki</w:t>
            </w:r>
          </w:p>
        </w:tc>
        <w:tc>
          <w:tcPr>
            <w:tcW w:w="2014" w:type="dxa"/>
            <w:vAlign w:val="center"/>
          </w:tcPr>
          <w:p w14:paraId="00B1656E" w14:textId="77777777" w:rsidR="00C11AAF" w:rsidRPr="007A1A89" w:rsidRDefault="00C11AAF" w:rsidP="00F23355">
            <w:pPr>
              <w:pStyle w:val="pqiTabBody"/>
            </w:pPr>
            <w:r w:rsidRPr="007A1A89">
              <w:t>10</w:t>
            </w:r>
          </w:p>
        </w:tc>
      </w:tr>
      <w:tr w:rsidR="00C11AAF" w:rsidRPr="009079F8" w14:paraId="29172A10"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600" w:type="dxa"/>
            <w:vAlign w:val="center"/>
          </w:tcPr>
          <w:p w14:paraId="2577324A" w14:textId="77777777" w:rsidR="00C11AAF" w:rsidRPr="004E3FD2" w:rsidRDefault="00C11AAF" w:rsidP="00F23355">
            <w:pPr>
              <w:pStyle w:val="pqiTabBody"/>
            </w:pPr>
            <w:r w:rsidRPr="004E3FD2">
              <w:t>2</w:t>
            </w:r>
          </w:p>
        </w:tc>
        <w:tc>
          <w:tcPr>
            <w:tcW w:w="4400" w:type="dxa"/>
            <w:vAlign w:val="center"/>
          </w:tcPr>
          <w:p w14:paraId="68D0FA8A" w14:textId="77777777" w:rsidR="00C11AAF" w:rsidRPr="004E3FD2" w:rsidRDefault="00C11AAF" w:rsidP="00F23355">
            <w:pPr>
              <w:pStyle w:val="pqiTabBody"/>
            </w:pPr>
            <w:r w:rsidRPr="004E3FD2">
              <w:t xml:space="preserve">Identyfikator kraju, </w:t>
            </w:r>
            <w:r w:rsidRPr="006F4716">
              <w:t xml:space="preserve">w którym </w:t>
            </w:r>
            <w:r>
              <w:t>zabezpieczenie została złożone</w:t>
            </w:r>
            <w:r w:rsidRPr="004E3FD2">
              <w:t>.</w:t>
            </w:r>
          </w:p>
        </w:tc>
        <w:tc>
          <w:tcPr>
            <w:tcW w:w="2200" w:type="dxa"/>
            <w:vAlign w:val="center"/>
          </w:tcPr>
          <w:p w14:paraId="3428646D" w14:textId="77777777" w:rsidR="00C11AAF" w:rsidRPr="004E3FD2" w:rsidRDefault="00C11AAF" w:rsidP="00F23355">
            <w:pPr>
              <w:pStyle w:val="pqiTabBody"/>
            </w:pPr>
            <w:r w:rsidRPr="004E3FD2">
              <w:t>Alfabetyczne</w:t>
            </w:r>
            <w:r>
              <w:t xml:space="preserve"> </w:t>
            </w:r>
            <w:r w:rsidRPr="004E3FD2">
              <w:t>2</w:t>
            </w:r>
            <w:r>
              <w:t> </w:t>
            </w:r>
            <w:r w:rsidRPr="004E3FD2">
              <w:t>znaki</w:t>
            </w:r>
          </w:p>
        </w:tc>
        <w:tc>
          <w:tcPr>
            <w:tcW w:w="2014" w:type="dxa"/>
            <w:vAlign w:val="center"/>
          </w:tcPr>
          <w:p w14:paraId="0CA17521" w14:textId="77777777" w:rsidR="00C11AAF" w:rsidRPr="004E3FD2" w:rsidRDefault="00C11AAF" w:rsidP="00F23355">
            <w:pPr>
              <w:pStyle w:val="pqiTabBody"/>
            </w:pPr>
            <w:r w:rsidRPr="004E3FD2">
              <w:t>PL</w:t>
            </w:r>
          </w:p>
        </w:tc>
      </w:tr>
      <w:tr w:rsidR="00C11AAF" w:rsidRPr="009079F8" w14:paraId="455EEA93"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rPr>
          <w:trHeight w:val="469"/>
        </w:trPr>
        <w:tc>
          <w:tcPr>
            <w:tcW w:w="600" w:type="dxa"/>
            <w:tcBorders>
              <w:top w:val="nil"/>
            </w:tcBorders>
            <w:vAlign w:val="center"/>
          </w:tcPr>
          <w:p w14:paraId="78B56EB1" w14:textId="77777777" w:rsidR="00C11AAF" w:rsidRPr="007A1A89" w:rsidRDefault="00C11AAF" w:rsidP="00F23355">
            <w:pPr>
              <w:pStyle w:val="pqiTabBody"/>
            </w:pPr>
            <w:r w:rsidRPr="007A1A89">
              <w:t>3</w:t>
            </w:r>
          </w:p>
        </w:tc>
        <w:tc>
          <w:tcPr>
            <w:tcW w:w="4400" w:type="dxa"/>
            <w:tcBorders>
              <w:top w:val="nil"/>
            </w:tcBorders>
            <w:vAlign w:val="center"/>
          </w:tcPr>
          <w:p w14:paraId="6364760F" w14:textId="77777777" w:rsidR="00C11AAF" w:rsidRPr="007A1A89" w:rsidRDefault="00C11AAF" w:rsidP="00F23355">
            <w:pPr>
              <w:pStyle w:val="pqiTabBody"/>
            </w:pPr>
            <w:r>
              <w:t>K</w:t>
            </w:r>
            <w:r w:rsidRPr="009079F8">
              <w:t>od identyfikacyjny</w:t>
            </w:r>
            <w:r>
              <w:t xml:space="preserve"> zabezpieczenia</w:t>
            </w:r>
          </w:p>
        </w:tc>
        <w:tc>
          <w:tcPr>
            <w:tcW w:w="2200" w:type="dxa"/>
            <w:tcBorders>
              <w:top w:val="nil"/>
            </w:tcBorders>
            <w:vAlign w:val="center"/>
          </w:tcPr>
          <w:p w14:paraId="2011FDBC" w14:textId="77777777" w:rsidR="00C11AAF" w:rsidRPr="007A1A89" w:rsidRDefault="00C11AAF" w:rsidP="00F23355">
            <w:pPr>
              <w:pStyle w:val="pqiTabBody"/>
            </w:pPr>
            <w:r w:rsidRPr="007A1A89">
              <w:t>Alfanumeryczne</w:t>
            </w:r>
            <w:r>
              <w:t xml:space="preserve"> </w:t>
            </w:r>
            <w:r w:rsidRPr="007A1A89">
              <w:t>1</w:t>
            </w:r>
            <w:r>
              <w:t>1 znaków</w:t>
            </w:r>
          </w:p>
        </w:tc>
        <w:tc>
          <w:tcPr>
            <w:tcW w:w="2014" w:type="dxa"/>
            <w:tcBorders>
              <w:top w:val="nil"/>
            </w:tcBorders>
            <w:vAlign w:val="center"/>
          </w:tcPr>
          <w:p w14:paraId="6D3FD86E" w14:textId="77777777" w:rsidR="00C11AAF" w:rsidRPr="007A1A89" w:rsidRDefault="00C11AAF" w:rsidP="00F23355">
            <w:pPr>
              <w:pStyle w:val="pqiTabBody"/>
            </w:pPr>
            <w:r>
              <w:t>4100GT00001</w:t>
            </w:r>
          </w:p>
        </w:tc>
      </w:tr>
      <w:tr w:rsidR="00C11AAF" w:rsidRPr="009079F8" w14:paraId="439E3B3B"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c>
          <w:tcPr>
            <w:tcW w:w="600" w:type="dxa"/>
            <w:vAlign w:val="center"/>
          </w:tcPr>
          <w:p w14:paraId="6559D18E" w14:textId="77777777" w:rsidR="00C11AAF" w:rsidRPr="007A1A89" w:rsidRDefault="00C11AAF" w:rsidP="00F23355">
            <w:pPr>
              <w:pStyle w:val="pqiTabBody"/>
            </w:pPr>
            <w:r w:rsidRPr="007A1A89">
              <w:t>4</w:t>
            </w:r>
          </w:p>
        </w:tc>
        <w:tc>
          <w:tcPr>
            <w:tcW w:w="4400" w:type="dxa"/>
            <w:vAlign w:val="center"/>
          </w:tcPr>
          <w:p w14:paraId="41C931B7" w14:textId="77777777" w:rsidR="00C11AAF" w:rsidRPr="007A1A89" w:rsidRDefault="00C11AAF" w:rsidP="00F23355">
            <w:pPr>
              <w:pStyle w:val="pqiTabBody"/>
            </w:pPr>
            <w:r w:rsidRPr="007A1A89">
              <w:t>Cyfra kontrolna.</w:t>
            </w:r>
          </w:p>
        </w:tc>
        <w:tc>
          <w:tcPr>
            <w:tcW w:w="2200" w:type="dxa"/>
            <w:vAlign w:val="center"/>
          </w:tcPr>
          <w:p w14:paraId="5E85205B" w14:textId="77777777" w:rsidR="00C11AAF" w:rsidRPr="007A1A89" w:rsidRDefault="00C11AAF" w:rsidP="00F23355">
            <w:pPr>
              <w:pStyle w:val="pqiTabBody"/>
            </w:pPr>
            <w:r w:rsidRPr="00F27AEB">
              <w:t>Numeryczne</w:t>
            </w:r>
            <w:r w:rsidRPr="007A1A89">
              <w:t xml:space="preserve"> 1</w:t>
            </w:r>
            <w:r>
              <w:t> znak</w:t>
            </w:r>
          </w:p>
        </w:tc>
        <w:tc>
          <w:tcPr>
            <w:tcW w:w="2014" w:type="dxa"/>
            <w:vAlign w:val="center"/>
          </w:tcPr>
          <w:p w14:paraId="34372BF6" w14:textId="77777777" w:rsidR="00C11AAF" w:rsidRPr="007A1A89" w:rsidRDefault="00C11AAF" w:rsidP="00F23355">
            <w:pPr>
              <w:pStyle w:val="pqiTabBody"/>
            </w:pPr>
            <w:r w:rsidRPr="007A1A89">
              <w:t>2</w:t>
            </w:r>
          </w:p>
        </w:tc>
      </w:tr>
      <w:tr w:rsidR="00C11AAF" w:rsidRPr="009079F8" w14:paraId="7B7899C0" w14:textId="77777777" w:rsidTr="00F23355">
        <w:tblPrEx>
          <w:tblCellSpacing w:w="0" w:type="nil"/>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Ex>
        <w:trPr>
          <w:trHeight w:val="381"/>
        </w:trPr>
        <w:tc>
          <w:tcPr>
            <w:tcW w:w="600" w:type="dxa"/>
            <w:tcBorders>
              <w:bottom w:val="single" w:sz="12" w:space="0" w:color="auto"/>
            </w:tcBorders>
            <w:vAlign w:val="center"/>
          </w:tcPr>
          <w:p w14:paraId="28532F7C" w14:textId="77777777" w:rsidR="00C11AAF" w:rsidRPr="007A1A89" w:rsidRDefault="00C11AAF" w:rsidP="00F23355">
            <w:pPr>
              <w:pStyle w:val="pqiTabBody"/>
            </w:pPr>
            <w:r>
              <w:t>5</w:t>
            </w:r>
          </w:p>
        </w:tc>
        <w:tc>
          <w:tcPr>
            <w:tcW w:w="4400" w:type="dxa"/>
            <w:tcBorders>
              <w:bottom w:val="single" w:sz="12" w:space="0" w:color="auto"/>
            </w:tcBorders>
            <w:vAlign w:val="center"/>
          </w:tcPr>
          <w:p w14:paraId="1A5174DA" w14:textId="77777777" w:rsidR="00C11AAF" w:rsidRPr="007A1A89" w:rsidRDefault="00C11AAF" w:rsidP="00F23355">
            <w:pPr>
              <w:pStyle w:val="pqiTabBody"/>
            </w:pPr>
            <w:r>
              <w:t>Dowolna cyfra</w:t>
            </w:r>
          </w:p>
        </w:tc>
        <w:tc>
          <w:tcPr>
            <w:tcW w:w="2200" w:type="dxa"/>
            <w:tcBorders>
              <w:bottom w:val="single" w:sz="12" w:space="0" w:color="auto"/>
            </w:tcBorders>
            <w:vAlign w:val="center"/>
          </w:tcPr>
          <w:p w14:paraId="41FC89A4" w14:textId="77777777" w:rsidR="00C11AAF" w:rsidRPr="00F27AEB" w:rsidRDefault="00C11AAF" w:rsidP="00F23355">
            <w:pPr>
              <w:pStyle w:val="pqiTabBody"/>
            </w:pPr>
            <w:r w:rsidRPr="00F27AEB">
              <w:t>Numeryczne</w:t>
            </w:r>
            <w:r w:rsidRPr="007A1A89">
              <w:t xml:space="preserve"> 1</w:t>
            </w:r>
            <w:r>
              <w:t> znak</w:t>
            </w:r>
          </w:p>
        </w:tc>
        <w:tc>
          <w:tcPr>
            <w:tcW w:w="2014" w:type="dxa"/>
            <w:tcBorders>
              <w:bottom w:val="single" w:sz="12" w:space="0" w:color="auto"/>
            </w:tcBorders>
            <w:vAlign w:val="center"/>
          </w:tcPr>
          <w:p w14:paraId="10392622" w14:textId="77777777" w:rsidR="00C11AAF" w:rsidRPr="007A1A89" w:rsidRDefault="00C11AAF" w:rsidP="00F23355">
            <w:pPr>
              <w:pStyle w:val="pqiTabBody"/>
            </w:pPr>
            <w:r>
              <w:t>0</w:t>
            </w:r>
          </w:p>
        </w:tc>
      </w:tr>
    </w:tbl>
    <w:p w14:paraId="5CAF4BD1" w14:textId="77777777" w:rsidR="00C11AAF" w:rsidRPr="009079F8" w:rsidRDefault="00C11AAF" w:rsidP="00C11AAF">
      <w:pPr>
        <w:pStyle w:val="pqiText"/>
      </w:pPr>
      <w:r w:rsidRPr="009079F8">
        <w:t>Pole 1 zawiera dw</w:t>
      </w:r>
      <w:r>
        <w:t>ie ostatnie cyfry roku</w:t>
      </w:r>
      <w:r w:rsidRPr="007A1A89">
        <w:t xml:space="preserve">, w którym </w:t>
      </w:r>
      <w:r>
        <w:t>z</w:t>
      </w:r>
      <w:r w:rsidRPr="007A1A89">
        <w:t>abezpieczenie</w:t>
      </w:r>
      <w:r>
        <w:t xml:space="preserve"> / zwolnienie</w:t>
      </w:r>
      <w:r w:rsidRPr="007A1A89">
        <w:t xml:space="preserve"> </w:t>
      </w:r>
      <w:r>
        <w:t xml:space="preserve">ze złożenia zabezpieczenia </w:t>
      </w:r>
      <w:r w:rsidRPr="007A1A89">
        <w:t>zostało przyjęte</w:t>
      </w:r>
      <w:r>
        <w:t xml:space="preserve"> / udzielone</w:t>
      </w:r>
      <w:r w:rsidRPr="009079F8">
        <w:t>.</w:t>
      </w:r>
    </w:p>
    <w:p w14:paraId="4BFC6E83" w14:textId="77777777" w:rsidR="00C11AAF" w:rsidRDefault="00C11AAF" w:rsidP="00C11AAF">
      <w:pPr>
        <w:pStyle w:val="pqiText"/>
      </w:pPr>
      <w:r w:rsidRPr="009079F8">
        <w:t xml:space="preserve">W polu 3 </w:t>
      </w:r>
      <w:r>
        <w:t>znajduje się</w:t>
      </w:r>
      <w:r w:rsidRPr="009079F8">
        <w:t xml:space="preserve"> </w:t>
      </w:r>
      <w:r>
        <w:t>niepowtarzalny</w:t>
      </w:r>
      <w:r w:rsidRPr="009079F8">
        <w:t xml:space="preserve"> kod identyfikacyjny dla </w:t>
      </w:r>
      <w:r>
        <w:t>każdego zabezpieczenia</w:t>
      </w:r>
      <w:r w:rsidRPr="009079F8">
        <w:t xml:space="preserve"> w ramach </w:t>
      </w:r>
      <w:r w:rsidRPr="00CC17DE">
        <w:t>Ogólnopolski</w:t>
      </w:r>
      <w:r>
        <w:t>ego</w:t>
      </w:r>
      <w:r w:rsidRPr="00CC17DE">
        <w:t xml:space="preserve"> System</w:t>
      </w:r>
      <w:r>
        <w:t>u</w:t>
      </w:r>
      <w:r w:rsidRPr="00CC17DE">
        <w:t xml:space="preserve"> Obsługi Zabezpieczeń i Pozwoleń </w:t>
      </w:r>
      <w:r w:rsidRPr="009079F8">
        <w:t>(</w:t>
      </w:r>
      <w:r>
        <w:t>OSOZ2</w:t>
      </w:r>
      <w:r w:rsidRPr="009079F8">
        <w:t xml:space="preserve">). </w:t>
      </w:r>
      <w:r>
        <w:t>Pole to jest zbudowane w następujący sposób:</w:t>
      </w:r>
    </w:p>
    <w:p w14:paraId="2E286C69" w14:textId="77777777" w:rsidR="00C11AAF" w:rsidRDefault="00C11AAF" w:rsidP="003B2518">
      <w:pPr>
        <w:pStyle w:val="pqiText"/>
        <w:numPr>
          <w:ilvl w:val="0"/>
          <w:numId w:val="57"/>
        </w:numPr>
      </w:pPr>
      <w:r>
        <w:t>Pierwsze cztery znaki to pierwsze cztery cyfry kodu urzędu celnego</w:t>
      </w:r>
    </w:p>
    <w:p w14:paraId="5FD3C34C" w14:textId="77777777" w:rsidR="00C11AAF" w:rsidRDefault="00C11AAF" w:rsidP="003B2518">
      <w:pPr>
        <w:pStyle w:val="pqiText"/>
        <w:numPr>
          <w:ilvl w:val="0"/>
          <w:numId w:val="57"/>
        </w:numPr>
      </w:pPr>
      <w:r>
        <w:t>W znaku 5 pola (9 numeru GRN) znajduje się zakodowana informacja o rodzaju zabezpieczenia:</w:t>
      </w:r>
    </w:p>
    <w:p w14:paraId="59F81B91" w14:textId="77777777" w:rsidR="00C11AAF" w:rsidRDefault="00C11AAF" w:rsidP="003B2518">
      <w:pPr>
        <w:pStyle w:val="pqiText"/>
        <w:numPr>
          <w:ilvl w:val="1"/>
          <w:numId w:val="57"/>
        </w:numPr>
      </w:pPr>
      <w:r>
        <w:t>„G” – zabezpieczenie generalne,</w:t>
      </w:r>
    </w:p>
    <w:p w14:paraId="1E46652A" w14:textId="77777777" w:rsidR="00C11AAF" w:rsidRDefault="00C11AAF" w:rsidP="003B2518">
      <w:pPr>
        <w:pStyle w:val="pqiText"/>
        <w:numPr>
          <w:ilvl w:val="1"/>
          <w:numId w:val="57"/>
        </w:numPr>
      </w:pPr>
      <w:r>
        <w:t>„X” – zabezpieczenie ryczałtowe 15%,</w:t>
      </w:r>
    </w:p>
    <w:p w14:paraId="0DA3CDC8" w14:textId="77777777" w:rsidR="00C11AAF" w:rsidRDefault="00C11AAF" w:rsidP="003B2518">
      <w:pPr>
        <w:pStyle w:val="pqiText"/>
        <w:numPr>
          <w:ilvl w:val="1"/>
          <w:numId w:val="57"/>
        </w:numPr>
      </w:pPr>
      <w:r>
        <w:t>„Y” – zabezpieczenie ryczałtowe 30%,</w:t>
      </w:r>
    </w:p>
    <w:p w14:paraId="601A3D1B" w14:textId="77777777" w:rsidR="00C11AAF" w:rsidRDefault="00C11AAF" w:rsidP="003B2518">
      <w:pPr>
        <w:pStyle w:val="pqiText"/>
        <w:numPr>
          <w:ilvl w:val="1"/>
          <w:numId w:val="57"/>
        </w:numPr>
      </w:pPr>
      <w:r>
        <w:lastRenderedPageBreak/>
        <w:t>„Z” – zwolnienie z obowiązku złożenia zabezpieczenia.</w:t>
      </w:r>
    </w:p>
    <w:p w14:paraId="69A731A3" w14:textId="77777777" w:rsidR="00C11AAF" w:rsidRDefault="00C11AAF" w:rsidP="003B2518">
      <w:pPr>
        <w:pStyle w:val="pqiText"/>
        <w:numPr>
          <w:ilvl w:val="0"/>
          <w:numId w:val="57"/>
        </w:numPr>
      </w:pPr>
      <w:r>
        <w:t>W znaku 6 pola (10 numeru GRN) znajduje się zakodowana informacja o rodzaju podmiotów uprawnionych do zastosowania tego zabezpieczenia:</w:t>
      </w:r>
    </w:p>
    <w:p w14:paraId="4E282B95" w14:textId="77777777" w:rsidR="00C11AAF" w:rsidRDefault="00C11AAF" w:rsidP="003B2518">
      <w:pPr>
        <w:pStyle w:val="pqiText"/>
        <w:numPr>
          <w:ilvl w:val="1"/>
          <w:numId w:val="57"/>
        </w:numPr>
      </w:pPr>
      <w:r>
        <w:t>„D” – Dysponent zabezpieczenia/zwolnienia ze złożenia zabezpieczenia  (zabezpieczenie/zwolnienie może być użyte wyłącznie przez Dysponenta zabezpieczenia i tylko w stosunku do jego własnych zobowiązań podatkowych),</w:t>
      </w:r>
    </w:p>
    <w:p w14:paraId="761CC625" w14:textId="77777777" w:rsidR="00C11AAF" w:rsidRDefault="00C11AAF" w:rsidP="003B2518">
      <w:pPr>
        <w:pStyle w:val="pqiText"/>
        <w:numPr>
          <w:ilvl w:val="1"/>
          <w:numId w:val="57"/>
        </w:numPr>
      </w:pPr>
      <w:r>
        <w:t>„T” – (zabezpieczenie może być użyte do zabezpieczenia własnych zobowiązań podatkowych Dysponenta zabezpieczenia, a także za jego zgodą do zabezpieczenia zobowiązań podatkowych innych podmiotów).</w:t>
      </w:r>
    </w:p>
    <w:p w14:paraId="48EA8389" w14:textId="77777777" w:rsidR="00C11AAF" w:rsidRDefault="00C11AAF" w:rsidP="00C11AAF">
      <w:pPr>
        <w:pStyle w:val="pqiText"/>
        <w:ind w:left="360"/>
      </w:pPr>
      <w:r>
        <w:t>Reguły kodowania znaku 6 pola:</w:t>
      </w:r>
    </w:p>
    <w:p w14:paraId="67C4EF9D" w14:textId="77777777" w:rsidR="00C11AAF" w:rsidRDefault="00C11AAF" w:rsidP="00C11AAF">
      <w:pPr>
        <w:pStyle w:val="pqiListNomNum1"/>
      </w:pPr>
      <w:r>
        <w:t>W przypadku zarejestrowanego wysyłającego - tylko „D”,</w:t>
      </w:r>
    </w:p>
    <w:p w14:paraId="092959DE" w14:textId="77777777" w:rsidR="00C11AAF" w:rsidRDefault="00C11AAF" w:rsidP="00C11AAF">
      <w:pPr>
        <w:pStyle w:val="pqiListNomNum1"/>
      </w:pPr>
      <w:r>
        <w:t>W przypadku przewoźnika/spedytora - tylko „T”,</w:t>
      </w:r>
    </w:p>
    <w:p w14:paraId="1269487B" w14:textId="77777777" w:rsidR="00C11AAF" w:rsidRDefault="00C11AAF" w:rsidP="00C11AAF">
      <w:pPr>
        <w:pStyle w:val="pqiListNomNum1"/>
      </w:pPr>
      <w:r>
        <w:t>W przypadku podmiotu prowadzącego skład podatkowy, który złożył zabezpieczenie generalne (tzn. znak 5 pola jest oznaczony jako „G”)</w:t>
      </w:r>
      <w:r w:rsidRPr="008A7574">
        <w:t xml:space="preserve"> </w:t>
      </w:r>
      <w:r>
        <w:t xml:space="preserve">w formie weksla lub </w:t>
      </w:r>
      <w:r w:rsidRPr="00C92D56">
        <w:t>innego dokumentu mającego wartość płatniczą</w:t>
      </w:r>
      <w:r>
        <w:t xml:space="preserve"> lub gwarancji bankowej/ubezpieczeniowej, </w:t>
      </w:r>
      <w:r>
        <w:rPr>
          <w:rFonts w:cs="Arial"/>
          <w:szCs w:val="22"/>
        </w:rPr>
        <w:t xml:space="preserve">która </w:t>
      </w:r>
      <w:r w:rsidRPr="006F4716">
        <w:rPr>
          <w:rFonts w:cs="Arial"/>
          <w:szCs w:val="22"/>
        </w:rPr>
        <w:t>gwarantuje pokryci</w:t>
      </w:r>
      <w:r>
        <w:rPr>
          <w:rFonts w:cs="Arial"/>
          <w:szCs w:val="22"/>
        </w:rPr>
        <w:t>e</w:t>
      </w:r>
      <w:r w:rsidRPr="006F4716">
        <w:rPr>
          <w:rFonts w:cs="Arial"/>
          <w:szCs w:val="22"/>
        </w:rPr>
        <w:t xml:space="preserve"> </w:t>
      </w:r>
      <w:r>
        <w:rPr>
          <w:rFonts w:cs="Arial"/>
          <w:szCs w:val="22"/>
        </w:rPr>
        <w:t xml:space="preserve">wyłącznie </w:t>
      </w:r>
      <w:r w:rsidRPr="006F4716">
        <w:rPr>
          <w:rFonts w:cs="Arial"/>
          <w:szCs w:val="22"/>
        </w:rPr>
        <w:t xml:space="preserve">zobowiązań </w:t>
      </w:r>
      <w:r>
        <w:rPr>
          <w:rFonts w:cs="Arial"/>
          <w:szCs w:val="22"/>
        </w:rPr>
        <w:t xml:space="preserve">podatkowych tego podmiotu (tzn. nie gwarantuje pokrycia zobowiązań podatkowych </w:t>
      </w:r>
      <w:r w:rsidRPr="006F4716">
        <w:rPr>
          <w:rFonts w:cs="Arial"/>
          <w:szCs w:val="22"/>
        </w:rPr>
        <w:t>osób trzecich</w:t>
      </w:r>
      <w:r>
        <w:t>)– tylko „D”,</w:t>
      </w:r>
    </w:p>
    <w:p w14:paraId="6C0E5E50" w14:textId="77777777" w:rsidR="00C11AAF" w:rsidRDefault="00C11AAF" w:rsidP="00C11AAF">
      <w:pPr>
        <w:pStyle w:val="pqiListNomNum1"/>
      </w:pPr>
      <w:r w:rsidRPr="001D7406">
        <w:t xml:space="preserve">W przypadku podmiotu prowadzącego skład podatkowy, który złożył zabezpieczenie generalne (tzn. znak 5 pola jest oznaczony jako „G”) w formie gotówki, czeku potwierdzonego lub gwarancji bankowej/ubezpieczeniowej, </w:t>
      </w:r>
      <w:r w:rsidRPr="001D7406">
        <w:rPr>
          <w:rFonts w:cs="Arial"/>
          <w:szCs w:val="22"/>
        </w:rPr>
        <w:t>która gwarantuje pokrycie zobowiązań podatkowych zarówno tego podmiotu</w:t>
      </w:r>
      <w:r>
        <w:rPr>
          <w:rFonts w:cs="Arial"/>
          <w:szCs w:val="22"/>
        </w:rPr>
        <w:t>,</w:t>
      </w:r>
      <w:r w:rsidRPr="001D7406">
        <w:rPr>
          <w:rFonts w:cs="Arial"/>
          <w:szCs w:val="22"/>
        </w:rPr>
        <w:t xml:space="preserve"> jak również osób trzecich </w:t>
      </w:r>
      <w:r w:rsidRPr="001D7406">
        <w:t>–</w:t>
      </w:r>
      <w:r>
        <w:t xml:space="preserve"> kod </w:t>
      </w:r>
      <w:r w:rsidRPr="001D7406">
        <w:t>„T</w:t>
      </w:r>
      <w:r>
        <w:t>”,</w:t>
      </w:r>
    </w:p>
    <w:p w14:paraId="7E4515C6" w14:textId="77777777" w:rsidR="00C11AAF" w:rsidRDefault="00C11AAF" w:rsidP="00C11AAF">
      <w:pPr>
        <w:pStyle w:val="pqiListNomNum1"/>
      </w:pPr>
      <w:r>
        <w:t>W przypadku gdy znak 5 pola jest oznaczony jako „Z” lub „X” – tylko „D”.</w:t>
      </w:r>
    </w:p>
    <w:p w14:paraId="3B6150BB" w14:textId="77777777" w:rsidR="00C11AAF" w:rsidRDefault="00C11AAF" w:rsidP="003B2518">
      <w:pPr>
        <w:pStyle w:val="pqiText"/>
        <w:numPr>
          <w:ilvl w:val="0"/>
          <w:numId w:val="57"/>
        </w:numPr>
      </w:pPr>
      <w:r>
        <w:t>Znaki 7-11 (11-15 numeru GRN) zawierają numer kolejny zabezpieczenia nadany przez OSOZ2</w:t>
      </w:r>
      <w:r w:rsidRPr="009079F8">
        <w:t>.</w:t>
      </w:r>
    </w:p>
    <w:p w14:paraId="1F62DCE5" w14:textId="77777777" w:rsidR="00C11AAF" w:rsidRDefault="00C11AAF" w:rsidP="00C11AAF">
      <w:pPr>
        <w:pStyle w:val="pqiText"/>
      </w:pPr>
      <w:r w:rsidRPr="009079F8">
        <w:t xml:space="preserve">W polu 4 </w:t>
      </w:r>
      <w:r>
        <w:t>znajduje się cyfra kontrolna</w:t>
      </w:r>
      <w:r w:rsidRPr="009079F8">
        <w:t xml:space="preserve"> dla całego </w:t>
      </w:r>
      <w:r>
        <w:t>GRN</w:t>
      </w:r>
      <w:r w:rsidRPr="009079F8">
        <w:t xml:space="preserve">, która pomaga w wykryciu błędu przy wprowadzaniu </w:t>
      </w:r>
      <w:r>
        <w:t>GRN</w:t>
      </w:r>
      <w:r w:rsidRPr="009079F8">
        <w:t>.</w:t>
      </w:r>
    </w:p>
    <w:p w14:paraId="2EC0F131" w14:textId="77777777" w:rsidR="00C11AAF" w:rsidRDefault="00C11AAF" w:rsidP="00C11AAF">
      <w:pPr>
        <w:pStyle w:val="pqiText"/>
      </w:pPr>
      <w:r>
        <w:t>W polu 5 znajduje się zawsze cyfra zero.</w:t>
      </w:r>
    </w:p>
    <w:p w14:paraId="3AF1C0E3" w14:textId="77777777" w:rsidR="00C11AAF" w:rsidRPr="00497329" w:rsidRDefault="00C11AAF" w:rsidP="00C11AAF">
      <w:pPr>
        <w:pStyle w:val="pqiChpHeadNum2"/>
      </w:pPr>
      <w:bookmarkStart w:id="168" w:name="_Toc379453945"/>
      <w:bookmarkStart w:id="169" w:name="_Toc117635685"/>
      <w:bookmarkStart w:id="170" w:name="_Toc71025845"/>
      <w:r>
        <w:lastRenderedPageBreak/>
        <w:t>U</w:t>
      </w:r>
      <w:r w:rsidRPr="00497329">
        <w:t>życie zabezpieczenia/zwolnienia ze złożenia zabezpieczeni</w:t>
      </w:r>
      <w:r>
        <w:t>a</w:t>
      </w:r>
      <w:bookmarkEnd w:id="168"/>
      <w:bookmarkEnd w:id="169"/>
      <w:bookmarkEnd w:id="170"/>
    </w:p>
    <w:p w14:paraId="6781A75E" w14:textId="77777777" w:rsidR="00C11AAF" w:rsidRDefault="00C11AAF" w:rsidP="00C11AAF">
      <w:pPr>
        <w:pStyle w:val="pqiText"/>
      </w:pPr>
      <w:r>
        <w:t>Zabezpieczenie generalne (G)</w:t>
      </w:r>
      <w:r w:rsidRPr="00EF378F">
        <w:t xml:space="preserve"> może być użyte przez Dysponenta zabezpieczenia do zabezpieczenia jego zobowiązań podatkowych (z wyjątkiem przewoźnika lub spedytora) oraz, za jego zgodą przez</w:t>
      </w:r>
      <w:r>
        <w:t>:</w:t>
      </w:r>
    </w:p>
    <w:p w14:paraId="73FEB85B" w14:textId="77777777" w:rsidR="00C11AAF" w:rsidRDefault="00C11AAF" w:rsidP="00C11AAF">
      <w:pPr>
        <w:pStyle w:val="pqiListNomNum1"/>
      </w:pPr>
      <w:r w:rsidRPr="00EF378F">
        <w:t xml:space="preserve">podmiot wysyłający, który jest podmiotem prowadzącym skład podatkowy – </w:t>
      </w:r>
      <w:bookmarkStart w:id="171" w:name="OLE_LINK13"/>
      <w:r>
        <w:t>w </w:t>
      </w:r>
      <w:r w:rsidRPr="00EF378F">
        <w:t>przypadku przemieszczania na terytorium kraju wyrobów akcyzowych między składami podatkowymi, gdy Dysponent zabezpieczenia jest podmiotem prowadzącym skład podatkowy odbierający przemieszczane wyroby</w:t>
      </w:r>
      <w:bookmarkEnd w:id="171"/>
      <w:r w:rsidRPr="00EF378F">
        <w:t>,</w:t>
      </w:r>
    </w:p>
    <w:p w14:paraId="0DF37AE4" w14:textId="77777777" w:rsidR="00C11AAF" w:rsidRPr="00EF378F" w:rsidRDefault="00C11AAF" w:rsidP="00C11AAF">
      <w:pPr>
        <w:pStyle w:val="pqiListNomNum1"/>
      </w:pPr>
      <w:r w:rsidRPr="00EF378F">
        <w:t>podmiot wysyłający, który jest podmiotem prowadzącym skład podatkowy lub zarejestrowanym wysyłającym – w przypadku gdy Dysponent zabezpieczenia jest przewoźnikiem lub spedytorem, który przemieszcza (transportuje) wyroby akcyzowe podmiotu wysyłającego.</w:t>
      </w:r>
    </w:p>
    <w:p w14:paraId="50BE2BCF" w14:textId="77777777" w:rsidR="00C11AAF" w:rsidRPr="00EF378F" w:rsidRDefault="00C11AAF" w:rsidP="00C11AAF">
      <w:pPr>
        <w:pStyle w:val="pqiText"/>
      </w:pPr>
      <w:r>
        <w:t>Zabezpieczenie ryczałtowe (Y)</w:t>
      </w:r>
      <w:r w:rsidRPr="00EF378F">
        <w:t xml:space="preserve"> (przewoźnik i spedytor nie składają zabezpieczenia ryczałtowego) może być użyte przez Dysponenta zabezpieczenia do zabezpieczenia jego zobowiązań podatkowych oraz, za jego zgodą przez podmiot wysyłający, który jest podmiotem prowadzącym skład podatkowy – w przypadku przemieszczania na terytorium kraju wyrobów akcyzowych między składami podatkowymi, gdy Dysponent zabezpieczenia jest podmiotem prowadzącym skład podatkowy odbierający przemieszczane wyroby</w:t>
      </w:r>
      <w:r>
        <w:t>.</w:t>
      </w:r>
    </w:p>
    <w:p w14:paraId="2AA379C5" w14:textId="55060F7C" w:rsidR="00C11AAF" w:rsidRDefault="00C11AAF" w:rsidP="00C11AAF">
      <w:pPr>
        <w:pStyle w:val="pqiText"/>
      </w:pPr>
      <w:r>
        <w:t>Zabezpieczenie ryczałtowe 15% (X) może być użyte wyłącznie przez Dysponenta tego zabezpieczenia i tylko w przypadku przemieszczania przez ten podmiot, nieoczyszczonego alkoholu etylowego z surowców rolniczych, alkoholu etylowego odwodnionego skażonego benzyną oraz ropopochodnych wyrobów akcyzowych przemieszczanych rurociągiem pomiędzy składami podatkowymi, o których mowa w § 2 pkt 1 rozporządzenia Ministra Finansów z dnia 23 sierpnia 2010 r. w sprawie określenia przypadków, w których stosuje się niższy poziom zabezpieczenia akcyzowego, przypadków i warunków, w których obciążenie zabezpieczenia generalnego lub zwolnienie go z tego obciążenia odnotowuje podmiot obowiązany do jego złożenia, oraz przypadków, w których nie odnotowuje się obciążenia zabezpieczenia generalnego (Dz. U. Nr 157, poz. 1059).</w:t>
      </w:r>
    </w:p>
    <w:p w14:paraId="753CB122" w14:textId="77777777" w:rsidR="00C11AAF" w:rsidRDefault="00C11AAF" w:rsidP="00C11AAF">
      <w:pPr>
        <w:pStyle w:val="pqiText"/>
      </w:pPr>
      <w:r>
        <w:t>Zwolnienie ze złożenia zabezpieczenia (Z) może być użyte tylko przez Dysponenta zwolnienia i tylko w przypadku przemieszczania rurociągiem ropopochodnych wyrobów akcyzowych pomiędzy składami podatkowymi prowadzonymi przez ten podmiot na terytorium kraju.</w:t>
      </w:r>
    </w:p>
    <w:p w14:paraId="320850F5" w14:textId="77777777" w:rsidR="00C11AAF" w:rsidRDefault="00C11AAF" w:rsidP="00C11AAF">
      <w:pPr>
        <w:pStyle w:val="pqiText"/>
      </w:pPr>
      <w:r>
        <w:t>Podmioty, które mogą być uprawnione do użycia zabezpieczenia/zwolnienia ze złożenia zabezpieczenia zarejestrowanego w OSOZ przedstawia poniższa tabela.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5"/>
        <w:gridCol w:w="1696"/>
        <w:gridCol w:w="2741"/>
        <w:gridCol w:w="1662"/>
        <w:gridCol w:w="1684"/>
        <w:gridCol w:w="17"/>
      </w:tblGrid>
      <w:tr w:rsidR="00C11AAF" w14:paraId="37C5AE7E" w14:textId="77777777" w:rsidTr="00B30D3E">
        <w:tc>
          <w:tcPr>
            <w:tcW w:w="1715" w:type="dxa"/>
            <w:vMerge w:val="restart"/>
            <w:vAlign w:val="center"/>
          </w:tcPr>
          <w:p w14:paraId="0416A63E" w14:textId="77777777" w:rsidR="00C11AAF" w:rsidRPr="00EA6D76" w:rsidRDefault="00C11AAF" w:rsidP="00F23355">
            <w:pPr>
              <w:pStyle w:val="pqiTabHead"/>
            </w:pPr>
            <w:r>
              <w:lastRenderedPageBreak/>
              <w:t>Rodzaj podmiotu, który złożył zabezpieczenie lub uzyskał zwolnienie (Dysponent)</w:t>
            </w:r>
          </w:p>
        </w:tc>
        <w:tc>
          <w:tcPr>
            <w:tcW w:w="1696" w:type="dxa"/>
            <w:vMerge w:val="restart"/>
            <w:vAlign w:val="center"/>
          </w:tcPr>
          <w:p w14:paraId="73F446D4" w14:textId="77777777" w:rsidR="00C11AAF" w:rsidRPr="00EA6D76" w:rsidRDefault="00C11AAF" w:rsidP="00F23355">
            <w:pPr>
              <w:pStyle w:val="pqiTabHead"/>
            </w:pPr>
            <w:r w:rsidRPr="00EA6D76">
              <w:t>Rodzaj zabezpieczenia akcyzowego lub zwolnienie z</w:t>
            </w:r>
            <w:r>
              <w:t>e złożenia</w:t>
            </w:r>
            <w:r w:rsidRPr="00EA6D76">
              <w:t xml:space="preserve"> zabezpieczenia</w:t>
            </w:r>
          </w:p>
        </w:tc>
        <w:tc>
          <w:tcPr>
            <w:tcW w:w="6104" w:type="dxa"/>
            <w:gridSpan w:val="4"/>
          </w:tcPr>
          <w:p w14:paraId="7D4E1698" w14:textId="77777777" w:rsidR="00C11AAF" w:rsidRDefault="00C11AAF" w:rsidP="00F23355">
            <w:pPr>
              <w:pStyle w:val="pqiTabHead"/>
            </w:pPr>
            <w:r w:rsidRPr="00EA6D76">
              <w:t>Podmiot</w:t>
            </w:r>
            <w:r>
              <w:t>, który może być uprawniony do użycia z</w:t>
            </w:r>
            <w:r w:rsidRPr="00EA6D76">
              <w:t>abezpieczenia</w:t>
            </w:r>
            <w:r>
              <w:t>/</w:t>
            </w:r>
            <w:r w:rsidRPr="00EA6D76">
              <w:t xml:space="preserve">zwolnienia </w:t>
            </w:r>
            <w:r>
              <w:t>ze złożenia zabezpieczenia w celu zabezpieczenia swoich zobowiązań podatkowych</w:t>
            </w:r>
          </w:p>
        </w:tc>
      </w:tr>
      <w:tr w:rsidR="00C11AAF" w14:paraId="193FA370" w14:textId="77777777" w:rsidTr="00B30D3E">
        <w:trPr>
          <w:gridAfter w:val="1"/>
          <w:wAfter w:w="17" w:type="dxa"/>
        </w:trPr>
        <w:tc>
          <w:tcPr>
            <w:tcW w:w="1715" w:type="dxa"/>
            <w:vMerge/>
            <w:vAlign w:val="center"/>
          </w:tcPr>
          <w:p w14:paraId="35C3F98E" w14:textId="77777777" w:rsidR="00C11AAF" w:rsidRDefault="00C11AAF" w:rsidP="00F23355">
            <w:pPr>
              <w:pStyle w:val="pqiTabHead"/>
            </w:pPr>
          </w:p>
        </w:tc>
        <w:tc>
          <w:tcPr>
            <w:tcW w:w="1696" w:type="dxa"/>
            <w:vMerge/>
            <w:vAlign w:val="center"/>
          </w:tcPr>
          <w:p w14:paraId="3A499800" w14:textId="77777777" w:rsidR="00C11AAF" w:rsidRDefault="00C11AAF" w:rsidP="00F23355">
            <w:pPr>
              <w:pStyle w:val="pqiTabHead"/>
            </w:pPr>
          </w:p>
        </w:tc>
        <w:tc>
          <w:tcPr>
            <w:tcW w:w="2741" w:type="dxa"/>
          </w:tcPr>
          <w:p w14:paraId="3459028E" w14:textId="77777777" w:rsidR="00C11AAF" w:rsidRDefault="00C11AAF" w:rsidP="00F23355">
            <w:pPr>
              <w:pStyle w:val="pqiTabHead"/>
            </w:pPr>
            <w:r w:rsidRPr="00EA6D76">
              <w:t>Dysponent zabezpieczenia</w:t>
            </w:r>
            <w:r>
              <w:t>/zwolnienia ze złożenia zabezpieczenia</w:t>
            </w:r>
          </w:p>
        </w:tc>
        <w:tc>
          <w:tcPr>
            <w:tcW w:w="1662" w:type="dxa"/>
          </w:tcPr>
          <w:p w14:paraId="55C3D129" w14:textId="77777777" w:rsidR="00C11AAF" w:rsidRPr="00DB35A9" w:rsidRDefault="00C11AAF" w:rsidP="00F23355">
            <w:pPr>
              <w:pStyle w:val="pqiTabHead"/>
              <w:rPr>
                <w:iCs/>
              </w:rPr>
            </w:pPr>
            <w:r w:rsidRPr="00DB35A9">
              <w:rPr>
                <w:iCs/>
              </w:rPr>
              <w:t>Podmiot prowadzący skład podatkowy, inny niż Dysponent zabezpieczenia</w:t>
            </w:r>
          </w:p>
        </w:tc>
        <w:tc>
          <w:tcPr>
            <w:tcW w:w="1684" w:type="dxa"/>
          </w:tcPr>
          <w:p w14:paraId="543BE7FC" w14:textId="77777777" w:rsidR="00C11AAF" w:rsidRDefault="00C11AAF" w:rsidP="00F23355">
            <w:pPr>
              <w:pStyle w:val="pqiTabHead"/>
            </w:pPr>
            <w:r>
              <w:t>Zarejestrowany wysyłający</w:t>
            </w:r>
          </w:p>
        </w:tc>
      </w:tr>
      <w:tr w:rsidR="00C11AAF" w14:paraId="1189C1AD" w14:textId="77777777" w:rsidTr="00B30D3E">
        <w:trPr>
          <w:gridAfter w:val="1"/>
          <w:wAfter w:w="17" w:type="dxa"/>
        </w:trPr>
        <w:tc>
          <w:tcPr>
            <w:tcW w:w="1715" w:type="dxa"/>
            <w:vMerge w:val="restart"/>
            <w:vAlign w:val="center"/>
          </w:tcPr>
          <w:p w14:paraId="396DC0F3" w14:textId="77777777" w:rsidR="00C11AAF" w:rsidRPr="00EA6D76" w:rsidRDefault="00C11AAF" w:rsidP="00F23355">
            <w:pPr>
              <w:pStyle w:val="pqiTabHead"/>
            </w:pPr>
            <w:r w:rsidRPr="00EA6D76">
              <w:t>Podmiot prowadzący skład podatkowy</w:t>
            </w:r>
          </w:p>
        </w:tc>
        <w:tc>
          <w:tcPr>
            <w:tcW w:w="1696" w:type="dxa"/>
            <w:vAlign w:val="center"/>
          </w:tcPr>
          <w:p w14:paraId="42900C22" w14:textId="77777777" w:rsidR="00C11AAF" w:rsidRPr="00EA6D76" w:rsidRDefault="00C11AAF" w:rsidP="00F23355">
            <w:pPr>
              <w:pStyle w:val="pqiTabHead"/>
            </w:pPr>
            <w:r>
              <w:t>z</w:t>
            </w:r>
            <w:r w:rsidRPr="00EA6D76">
              <w:t>wolnienie</w:t>
            </w:r>
            <w:r>
              <w:t xml:space="preserve"> (Z)</w:t>
            </w:r>
          </w:p>
        </w:tc>
        <w:tc>
          <w:tcPr>
            <w:tcW w:w="2741" w:type="dxa"/>
            <w:vAlign w:val="center"/>
          </w:tcPr>
          <w:p w14:paraId="2B2E56BC" w14:textId="77777777" w:rsidR="00C11AAF" w:rsidRPr="00EA6D76" w:rsidRDefault="00C11AAF" w:rsidP="00F23355">
            <w:pPr>
              <w:pStyle w:val="pqiTabBody"/>
              <w:jc w:val="center"/>
            </w:pPr>
            <w:r w:rsidRPr="00EA6D76">
              <w:t>X</w:t>
            </w:r>
          </w:p>
        </w:tc>
        <w:tc>
          <w:tcPr>
            <w:tcW w:w="1662" w:type="dxa"/>
            <w:vAlign w:val="center"/>
          </w:tcPr>
          <w:p w14:paraId="2BC230BB" w14:textId="77777777" w:rsidR="00C11AAF" w:rsidRPr="00EA6D76" w:rsidRDefault="00C11AAF" w:rsidP="00F23355">
            <w:pPr>
              <w:pStyle w:val="pqiTabBody"/>
              <w:jc w:val="center"/>
            </w:pPr>
          </w:p>
        </w:tc>
        <w:tc>
          <w:tcPr>
            <w:tcW w:w="1684" w:type="dxa"/>
            <w:vAlign w:val="center"/>
          </w:tcPr>
          <w:p w14:paraId="53D445E2" w14:textId="77777777" w:rsidR="00C11AAF" w:rsidRPr="00EA6D76" w:rsidRDefault="00C11AAF" w:rsidP="00F23355">
            <w:pPr>
              <w:pStyle w:val="pqiTabBody"/>
              <w:jc w:val="center"/>
            </w:pPr>
          </w:p>
        </w:tc>
      </w:tr>
      <w:tr w:rsidR="00C11AAF" w14:paraId="23E9688B" w14:textId="77777777" w:rsidTr="00B30D3E">
        <w:trPr>
          <w:gridAfter w:val="1"/>
          <w:wAfter w:w="17" w:type="dxa"/>
        </w:trPr>
        <w:tc>
          <w:tcPr>
            <w:tcW w:w="1715" w:type="dxa"/>
            <w:vMerge/>
            <w:vAlign w:val="center"/>
          </w:tcPr>
          <w:p w14:paraId="6CD7C3C4" w14:textId="77777777" w:rsidR="00C11AAF" w:rsidRDefault="00C11AAF" w:rsidP="00F23355">
            <w:pPr>
              <w:pStyle w:val="pqiTabHead"/>
            </w:pPr>
          </w:p>
        </w:tc>
        <w:tc>
          <w:tcPr>
            <w:tcW w:w="1696" w:type="dxa"/>
            <w:vAlign w:val="center"/>
          </w:tcPr>
          <w:p w14:paraId="2C7E1FB4" w14:textId="77777777" w:rsidR="00C11AAF" w:rsidRPr="00EA6D76" w:rsidRDefault="00C11AAF" w:rsidP="00F23355">
            <w:pPr>
              <w:pStyle w:val="pqiTabHead"/>
            </w:pPr>
            <w:r>
              <w:t>g</w:t>
            </w:r>
            <w:r w:rsidRPr="00EA6D76">
              <w:t>eneralne</w:t>
            </w:r>
            <w:r>
              <w:t xml:space="preserve"> (G)</w:t>
            </w:r>
          </w:p>
        </w:tc>
        <w:tc>
          <w:tcPr>
            <w:tcW w:w="2741" w:type="dxa"/>
            <w:vAlign w:val="center"/>
          </w:tcPr>
          <w:p w14:paraId="7D930CA3" w14:textId="77777777" w:rsidR="00C11AAF" w:rsidRPr="00EA6D76" w:rsidRDefault="00C11AAF" w:rsidP="00F23355">
            <w:pPr>
              <w:pStyle w:val="pqiTabBody"/>
              <w:jc w:val="center"/>
            </w:pPr>
            <w:r w:rsidRPr="00EA6D76">
              <w:t>X</w:t>
            </w:r>
          </w:p>
        </w:tc>
        <w:tc>
          <w:tcPr>
            <w:tcW w:w="1662" w:type="dxa"/>
            <w:vAlign w:val="center"/>
          </w:tcPr>
          <w:p w14:paraId="0D58B7AA" w14:textId="77777777" w:rsidR="00C11AAF" w:rsidRPr="00EA6D76" w:rsidRDefault="00C11AAF" w:rsidP="00F23355">
            <w:pPr>
              <w:pStyle w:val="pqiTabBody"/>
              <w:jc w:val="center"/>
            </w:pPr>
            <w:r w:rsidRPr="00EA6D76">
              <w:t>X</w:t>
            </w:r>
          </w:p>
        </w:tc>
        <w:tc>
          <w:tcPr>
            <w:tcW w:w="1684" w:type="dxa"/>
            <w:vAlign w:val="center"/>
          </w:tcPr>
          <w:p w14:paraId="1F8A9E58" w14:textId="77777777" w:rsidR="00C11AAF" w:rsidRPr="00EA6D76" w:rsidRDefault="00C11AAF" w:rsidP="00F23355">
            <w:pPr>
              <w:pStyle w:val="pqiTabBody"/>
              <w:jc w:val="center"/>
            </w:pPr>
          </w:p>
        </w:tc>
      </w:tr>
      <w:tr w:rsidR="00C11AAF" w14:paraId="4025547A" w14:textId="77777777" w:rsidTr="00B30D3E">
        <w:trPr>
          <w:gridAfter w:val="1"/>
          <w:wAfter w:w="17" w:type="dxa"/>
        </w:trPr>
        <w:tc>
          <w:tcPr>
            <w:tcW w:w="1715" w:type="dxa"/>
            <w:vMerge/>
            <w:vAlign w:val="center"/>
          </w:tcPr>
          <w:p w14:paraId="4C5C566A" w14:textId="77777777" w:rsidR="00C11AAF" w:rsidRDefault="00C11AAF" w:rsidP="00F23355">
            <w:pPr>
              <w:pStyle w:val="pqiTabHead"/>
            </w:pPr>
          </w:p>
        </w:tc>
        <w:tc>
          <w:tcPr>
            <w:tcW w:w="1696" w:type="dxa"/>
            <w:vAlign w:val="center"/>
          </w:tcPr>
          <w:p w14:paraId="0D6C0A03" w14:textId="77777777" w:rsidR="00C11AAF" w:rsidRDefault="00C11AAF" w:rsidP="00F23355">
            <w:pPr>
              <w:pStyle w:val="pqiTabHead"/>
            </w:pPr>
            <w:r>
              <w:t>ryczałtowe (Y)</w:t>
            </w:r>
          </w:p>
        </w:tc>
        <w:tc>
          <w:tcPr>
            <w:tcW w:w="2741" w:type="dxa"/>
            <w:vAlign w:val="center"/>
          </w:tcPr>
          <w:p w14:paraId="04C8BEFB" w14:textId="77777777" w:rsidR="00C11AAF" w:rsidRPr="00EA6D76" w:rsidRDefault="00C11AAF" w:rsidP="00F23355">
            <w:pPr>
              <w:pStyle w:val="pqiTabBody"/>
              <w:jc w:val="center"/>
            </w:pPr>
            <w:r>
              <w:t>X</w:t>
            </w:r>
          </w:p>
        </w:tc>
        <w:tc>
          <w:tcPr>
            <w:tcW w:w="1662" w:type="dxa"/>
            <w:vAlign w:val="center"/>
          </w:tcPr>
          <w:p w14:paraId="245344E7" w14:textId="77777777" w:rsidR="00C11AAF" w:rsidRDefault="00C11AAF" w:rsidP="00F23355">
            <w:pPr>
              <w:pStyle w:val="pqiTabBody"/>
              <w:jc w:val="center"/>
            </w:pPr>
            <w:r>
              <w:t>X</w:t>
            </w:r>
          </w:p>
        </w:tc>
        <w:tc>
          <w:tcPr>
            <w:tcW w:w="1684" w:type="dxa"/>
            <w:vAlign w:val="center"/>
          </w:tcPr>
          <w:p w14:paraId="298721B8" w14:textId="77777777" w:rsidR="00C11AAF" w:rsidRPr="00EA6D76" w:rsidRDefault="00C11AAF" w:rsidP="00F23355">
            <w:pPr>
              <w:pStyle w:val="pqiTabBody"/>
              <w:jc w:val="center"/>
            </w:pPr>
          </w:p>
        </w:tc>
      </w:tr>
      <w:tr w:rsidR="00C11AAF" w14:paraId="27F17EC6" w14:textId="77777777" w:rsidTr="00B30D3E">
        <w:trPr>
          <w:gridAfter w:val="1"/>
          <w:wAfter w:w="17" w:type="dxa"/>
        </w:trPr>
        <w:tc>
          <w:tcPr>
            <w:tcW w:w="1715" w:type="dxa"/>
            <w:vMerge/>
            <w:vAlign w:val="center"/>
          </w:tcPr>
          <w:p w14:paraId="7326B4D8" w14:textId="77777777" w:rsidR="00C11AAF" w:rsidRDefault="00C11AAF" w:rsidP="00F23355">
            <w:pPr>
              <w:pStyle w:val="pqiTabHead"/>
            </w:pPr>
          </w:p>
        </w:tc>
        <w:tc>
          <w:tcPr>
            <w:tcW w:w="1696" w:type="dxa"/>
            <w:vAlign w:val="center"/>
          </w:tcPr>
          <w:p w14:paraId="2EF4AB38" w14:textId="77777777" w:rsidR="00C11AAF" w:rsidRPr="00EA6D76" w:rsidRDefault="00C11AAF" w:rsidP="00F23355">
            <w:pPr>
              <w:pStyle w:val="pqiTabHead"/>
            </w:pPr>
            <w:r>
              <w:t>r</w:t>
            </w:r>
            <w:r w:rsidRPr="00EA6D76">
              <w:t>yczałtowe</w:t>
            </w:r>
            <w:r>
              <w:t xml:space="preserve"> (X)</w:t>
            </w:r>
          </w:p>
        </w:tc>
        <w:tc>
          <w:tcPr>
            <w:tcW w:w="2741" w:type="dxa"/>
            <w:vAlign w:val="center"/>
          </w:tcPr>
          <w:p w14:paraId="7B595AC8" w14:textId="77777777" w:rsidR="00C11AAF" w:rsidRPr="00EA6D76" w:rsidRDefault="00C11AAF" w:rsidP="00F23355">
            <w:pPr>
              <w:pStyle w:val="pqiTabBody"/>
              <w:jc w:val="center"/>
            </w:pPr>
            <w:r w:rsidRPr="00EA6D76">
              <w:t>X</w:t>
            </w:r>
          </w:p>
        </w:tc>
        <w:tc>
          <w:tcPr>
            <w:tcW w:w="1662" w:type="dxa"/>
            <w:vAlign w:val="center"/>
          </w:tcPr>
          <w:p w14:paraId="2DFCA9E3" w14:textId="77777777" w:rsidR="00C11AAF" w:rsidRPr="00EA6D76" w:rsidRDefault="00C11AAF" w:rsidP="00F23355">
            <w:pPr>
              <w:pStyle w:val="pqiTabBody"/>
              <w:jc w:val="center"/>
            </w:pPr>
          </w:p>
        </w:tc>
        <w:tc>
          <w:tcPr>
            <w:tcW w:w="1684" w:type="dxa"/>
            <w:vAlign w:val="center"/>
          </w:tcPr>
          <w:p w14:paraId="510E2D6D" w14:textId="77777777" w:rsidR="00C11AAF" w:rsidRPr="00EA6D76" w:rsidRDefault="00C11AAF" w:rsidP="00F23355">
            <w:pPr>
              <w:pStyle w:val="pqiTabBody"/>
              <w:jc w:val="center"/>
            </w:pPr>
          </w:p>
        </w:tc>
      </w:tr>
      <w:tr w:rsidR="00C11AAF" w14:paraId="5C45F126" w14:textId="77777777" w:rsidTr="00B30D3E">
        <w:trPr>
          <w:gridAfter w:val="1"/>
          <w:wAfter w:w="17" w:type="dxa"/>
        </w:trPr>
        <w:tc>
          <w:tcPr>
            <w:tcW w:w="1715" w:type="dxa"/>
            <w:vMerge w:val="restart"/>
            <w:vAlign w:val="center"/>
          </w:tcPr>
          <w:p w14:paraId="7699330A" w14:textId="77777777" w:rsidR="00C11AAF" w:rsidRPr="00EA6D76" w:rsidRDefault="00C11AAF" w:rsidP="00F23355">
            <w:pPr>
              <w:pStyle w:val="pqiTabHead"/>
            </w:pPr>
            <w:r w:rsidRPr="00EA6D76">
              <w:t>Zarejestrowany wysyłający</w:t>
            </w:r>
          </w:p>
        </w:tc>
        <w:tc>
          <w:tcPr>
            <w:tcW w:w="1696" w:type="dxa"/>
            <w:vAlign w:val="center"/>
          </w:tcPr>
          <w:p w14:paraId="6E4800EA" w14:textId="77777777" w:rsidR="00C11AAF" w:rsidRPr="00EA6D76" w:rsidRDefault="00C11AAF" w:rsidP="00F23355">
            <w:pPr>
              <w:pStyle w:val="pqiTabHead"/>
            </w:pPr>
            <w:r>
              <w:t>g</w:t>
            </w:r>
            <w:r w:rsidRPr="00EA6D76">
              <w:t>eneralne</w:t>
            </w:r>
            <w:r>
              <w:t xml:space="preserve"> (G)</w:t>
            </w:r>
          </w:p>
        </w:tc>
        <w:tc>
          <w:tcPr>
            <w:tcW w:w="2741" w:type="dxa"/>
            <w:vAlign w:val="center"/>
          </w:tcPr>
          <w:p w14:paraId="5B57FBA1" w14:textId="77777777" w:rsidR="00C11AAF" w:rsidRPr="00EA6D76" w:rsidRDefault="00C11AAF" w:rsidP="00F23355">
            <w:pPr>
              <w:pStyle w:val="pqiTabBody"/>
              <w:jc w:val="center"/>
            </w:pPr>
            <w:r w:rsidRPr="00EA6D76">
              <w:t>X</w:t>
            </w:r>
          </w:p>
        </w:tc>
        <w:tc>
          <w:tcPr>
            <w:tcW w:w="1662" w:type="dxa"/>
            <w:vAlign w:val="center"/>
          </w:tcPr>
          <w:p w14:paraId="595D3B9C" w14:textId="77777777" w:rsidR="00C11AAF" w:rsidRPr="00EA6D76" w:rsidRDefault="00C11AAF" w:rsidP="00F23355">
            <w:pPr>
              <w:pStyle w:val="pqiTabBody"/>
              <w:jc w:val="center"/>
            </w:pPr>
          </w:p>
        </w:tc>
        <w:tc>
          <w:tcPr>
            <w:tcW w:w="1684" w:type="dxa"/>
            <w:vAlign w:val="center"/>
          </w:tcPr>
          <w:p w14:paraId="68C4ADA1" w14:textId="77777777" w:rsidR="00C11AAF" w:rsidRPr="00EA6D76" w:rsidRDefault="00C11AAF" w:rsidP="00F23355">
            <w:pPr>
              <w:pStyle w:val="pqiTabBody"/>
              <w:jc w:val="center"/>
            </w:pPr>
          </w:p>
        </w:tc>
      </w:tr>
      <w:tr w:rsidR="00C11AAF" w14:paraId="3DB0A55B" w14:textId="77777777" w:rsidTr="00B30D3E">
        <w:trPr>
          <w:gridAfter w:val="1"/>
          <w:wAfter w:w="17" w:type="dxa"/>
        </w:trPr>
        <w:tc>
          <w:tcPr>
            <w:tcW w:w="1715" w:type="dxa"/>
            <w:vMerge/>
            <w:vAlign w:val="center"/>
          </w:tcPr>
          <w:p w14:paraId="02411BB8" w14:textId="77777777" w:rsidR="00C11AAF" w:rsidRDefault="00C11AAF" w:rsidP="00F23355">
            <w:pPr>
              <w:pStyle w:val="pqiTabHead"/>
            </w:pPr>
          </w:p>
        </w:tc>
        <w:tc>
          <w:tcPr>
            <w:tcW w:w="1696" w:type="dxa"/>
            <w:vAlign w:val="center"/>
          </w:tcPr>
          <w:p w14:paraId="16D11E50" w14:textId="77777777" w:rsidR="00C11AAF" w:rsidRPr="00EA6D76" w:rsidRDefault="00C11AAF" w:rsidP="00F23355">
            <w:pPr>
              <w:pStyle w:val="pqiTabHead"/>
            </w:pPr>
            <w:r>
              <w:t>r</w:t>
            </w:r>
            <w:r w:rsidRPr="00EA6D76">
              <w:t>yczałtowe</w:t>
            </w:r>
            <w:r>
              <w:t xml:space="preserve"> (Y)</w:t>
            </w:r>
          </w:p>
        </w:tc>
        <w:tc>
          <w:tcPr>
            <w:tcW w:w="2741" w:type="dxa"/>
            <w:vAlign w:val="center"/>
          </w:tcPr>
          <w:p w14:paraId="6F84ACF1" w14:textId="77777777" w:rsidR="00C11AAF" w:rsidRPr="00EA6D76" w:rsidRDefault="00C11AAF" w:rsidP="00F23355">
            <w:pPr>
              <w:pStyle w:val="pqiTabBody"/>
              <w:jc w:val="center"/>
            </w:pPr>
            <w:r w:rsidRPr="00EA6D76">
              <w:t>X</w:t>
            </w:r>
          </w:p>
        </w:tc>
        <w:tc>
          <w:tcPr>
            <w:tcW w:w="1662" w:type="dxa"/>
            <w:vAlign w:val="center"/>
          </w:tcPr>
          <w:p w14:paraId="4FEB8E23" w14:textId="77777777" w:rsidR="00C11AAF" w:rsidRPr="00EA6D76" w:rsidRDefault="00C11AAF" w:rsidP="00F23355">
            <w:pPr>
              <w:pStyle w:val="pqiTabBody"/>
              <w:jc w:val="center"/>
            </w:pPr>
          </w:p>
        </w:tc>
        <w:tc>
          <w:tcPr>
            <w:tcW w:w="1684" w:type="dxa"/>
            <w:vAlign w:val="center"/>
          </w:tcPr>
          <w:p w14:paraId="1AB8C6D5" w14:textId="77777777" w:rsidR="00C11AAF" w:rsidRPr="00EA6D76" w:rsidRDefault="00C11AAF" w:rsidP="00F23355">
            <w:pPr>
              <w:pStyle w:val="pqiTabBody"/>
              <w:jc w:val="center"/>
            </w:pPr>
          </w:p>
        </w:tc>
      </w:tr>
      <w:tr w:rsidR="00C11AAF" w14:paraId="0DCB2C25" w14:textId="77777777" w:rsidTr="00B30D3E">
        <w:trPr>
          <w:gridAfter w:val="1"/>
          <w:wAfter w:w="17" w:type="dxa"/>
        </w:trPr>
        <w:tc>
          <w:tcPr>
            <w:tcW w:w="1715" w:type="dxa"/>
            <w:vAlign w:val="center"/>
          </w:tcPr>
          <w:p w14:paraId="3CC474F1" w14:textId="77777777" w:rsidR="00C11AAF" w:rsidRPr="00EA6D76" w:rsidRDefault="00C11AAF" w:rsidP="00F23355">
            <w:pPr>
              <w:pStyle w:val="pqiTabHead"/>
            </w:pPr>
            <w:r>
              <w:t>Przewoźnik i </w:t>
            </w:r>
            <w:r w:rsidRPr="00EA6D76">
              <w:t>spedytor</w:t>
            </w:r>
          </w:p>
        </w:tc>
        <w:tc>
          <w:tcPr>
            <w:tcW w:w="1696" w:type="dxa"/>
            <w:vAlign w:val="center"/>
          </w:tcPr>
          <w:p w14:paraId="57C71612" w14:textId="77777777" w:rsidR="00C11AAF" w:rsidRPr="00EA6D76" w:rsidRDefault="00C11AAF" w:rsidP="00F23355">
            <w:pPr>
              <w:pStyle w:val="pqiTabHead"/>
            </w:pPr>
            <w:r>
              <w:t>g</w:t>
            </w:r>
            <w:r w:rsidRPr="00EA6D76">
              <w:t>eneralne</w:t>
            </w:r>
            <w:r>
              <w:t xml:space="preserve"> (G)</w:t>
            </w:r>
          </w:p>
        </w:tc>
        <w:tc>
          <w:tcPr>
            <w:tcW w:w="2741" w:type="dxa"/>
            <w:vAlign w:val="center"/>
          </w:tcPr>
          <w:p w14:paraId="0BA68630" w14:textId="77777777" w:rsidR="00C11AAF" w:rsidRPr="00EA6D76" w:rsidRDefault="00C11AAF" w:rsidP="00F23355">
            <w:pPr>
              <w:pStyle w:val="pqiTabBody"/>
              <w:jc w:val="center"/>
            </w:pPr>
          </w:p>
        </w:tc>
        <w:tc>
          <w:tcPr>
            <w:tcW w:w="1662" w:type="dxa"/>
            <w:vAlign w:val="center"/>
          </w:tcPr>
          <w:p w14:paraId="0E768428" w14:textId="77777777" w:rsidR="00C11AAF" w:rsidRPr="00EA6D76" w:rsidRDefault="00C11AAF" w:rsidP="00F23355">
            <w:pPr>
              <w:pStyle w:val="pqiTabBody"/>
              <w:jc w:val="center"/>
            </w:pPr>
            <w:r w:rsidRPr="00EA6D76">
              <w:t>X</w:t>
            </w:r>
          </w:p>
        </w:tc>
        <w:tc>
          <w:tcPr>
            <w:tcW w:w="1684" w:type="dxa"/>
            <w:vAlign w:val="center"/>
          </w:tcPr>
          <w:p w14:paraId="73B8A627" w14:textId="77777777" w:rsidR="00C11AAF" w:rsidRPr="00EA6D76" w:rsidRDefault="00C11AAF" w:rsidP="00F23355">
            <w:pPr>
              <w:pStyle w:val="pqiTabBody"/>
              <w:jc w:val="center"/>
            </w:pPr>
            <w:r>
              <w:t>X</w:t>
            </w:r>
          </w:p>
        </w:tc>
      </w:tr>
    </w:tbl>
    <w:p w14:paraId="4669323A" w14:textId="77777777" w:rsidR="00C11AAF" w:rsidRDefault="00C11AAF" w:rsidP="00C11AAF">
      <w:pPr>
        <w:pStyle w:val="pqiText"/>
      </w:pPr>
      <w:r>
        <w:t>Zabezpieczenie generalne (G)</w:t>
      </w:r>
      <w:r w:rsidRPr="008E107C">
        <w:t xml:space="preserve"> </w:t>
      </w:r>
      <w:r>
        <w:t>i zabezpieczenie ryczałtowe 30% (Y) mogą być użyte do przemieszczeń o dowolnym kodzie przemieszczenia, tzn. „A”, „R”, „K” lub „U”.</w:t>
      </w:r>
    </w:p>
    <w:p w14:paraId="4CB8AA0B" w14:textId="77777777" w:rsidR="00C11AAF" w:rsidRDefault="00C11AAF" w:rsidP="00C11AAF">
      <w:pPr>
        <w:pStyle w:val="pqiText"/>
      </w:pPr>
      <w:r>
        <w:t>Zabezpieczenie ryczałtowe 15% (X) może być użyte wyłącznie do przemieszczeń o kodzie „A”</w:t>
      </w:r>
      <w:r w:rsidRPr="00C60ABA">
        <w:t xml:space="preserve"> </w:t>
      </w:r>
      <w:r>
        <w:t>lub „R”.</w:t>
      </w:r>
    </w:p>
    <w:p w14:paraId="63605311" w14:textId="77777777" w:rsidR="00C11AAF" w:rsidRDefault="00C11AAF" w:rsidP="00C11AAF">
      <w:pPr>
        <w:pStyle w:val="pqiText"/>
      </w:pPr>
      <w:r>
        <w:t>Zwolnienie ze złożenia zabezpieczenia (Z) może być użyte wyłącznie do przemieszczeń o kodzie „R”.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1898"/>
        <w:gridCol w:w="1897"/>
        <w:gridCol w:w="1897"/>
        <w:gridCol w:w="1897"/>
      </w:tblGrid>
      <w:tr w:rsidR="00C11AAF" w14:paraId="3C6FC36B" w14:textId="77777777" w:rsidTr="00F23355">
        <w:tc>
          <w:tcPr>
            <w:tcW w:w="1933" w:type="dxa"/>
            <w:vMerge w:val="restart"/>
            <w:shd w:val="clear" w:color="auto" w:fill="auto"/>
            <w:vAlign w:val="center"/>
          </w:tcPr>
          <w:p w14:paraId="015FA2AC" w14:textId="77777777" w:rsidR="00C11AAF" w:rsidRDefault="00C11AAF" w:rsidP="00F23355">
            <w:pPr>
              <w:pStyle w:val="pqiTabHead"/>
            </w:pPr>
            <w:r w:rsidRPr="00EA6D76">
              <w:t>Rodzaj zabezpieczenia akcyzowego lub zwolnienie z</w:t>
            </w:r>
            <w:r>
              <w:t>e złożenia</w:t>
            </w:r>
            <w:r w:rsidRPr="00EA6D76">
              <w:t xml:space="preserve"> zabezpieczenia</w:t>
            </w:r>
          </w:p>
        </w:tc>
        <w:tc>
          <w:tcPr>
            <w:tcW w:w="7732" w:type="dxa"/>
            <w:gridSpan w:val="4"/>
            <w:shd w:val="clear" w:color="auto" w:fill="auto"/>
          </w:tcPr>
          <w:p w14:paraId="4CF05EC0" w14:textId="77777777" w:rsidR="00C11AAF" w:rsidRDefault="00C11AAF" w:rsidP="00F23355">
            <w:pPr>
              <w:pStyle w:val="pqiTabHead"/>
            </w:pPr>
            <w:r>
              <w:t>Kod przemieszczenia</w:t>
            </w:r>
          </w:p>
        </w:tc>
      </w:tr>
      <w:tr w:rsidR="00C11AAF" w14:paraId="327F3C33" w14:textId="77777777" w:rsidTr="00F23355">
        <w:tc>
          <w:tcPr>
            <w:tcW w:w="1933" w:type="dxa"/>
            <w:vMerge/>
            <w:shd w:val="clear" w:color="auto" w:fill="auto"/>
            <w:vAlign w:val="center"/>
          </w:tcPr>
          <w:p w14:paraId="26A8B2BE" w14:textId="77777777" w:rsidR="00C11AAF" w:rsidRDefault="00C11AAF" w:rsidP="00F23355">
            <w:pPr>
              <w:pStyle w:val="pqiTabHead"/>
            </w:pPr>
          </w:p>
        </w:tc>
        <w:tc>
          <w:tcPr>
            <w:tcW w:w="1933" w:type="dxa"/>
            <w:shd w:val="clear" w:color="auto" w:fill="auto"/>
          </w:tcPr>
          <w:p w14:paraId="30DDF8D1" w14:textId="77777777" w:rsidR="00C11AAF" w:rsidRDefault="00C11AAF" w:rsidP="00F23355">
            <w:pPr>
              <w:pStyle w:val="pqiTabHead"/>
            </w:pPr>
            <w:r>
              <w:t>A</w:t>
            </w:r>
          </w:p>
        </w:tc>
        <w:tc>
          <w:tcPr>
            <w:tcW w:w="1933" w:type="dxa"/>
            <w:shd w:val="clear" w:color="auto" w:fill="auto"/>
          </w:tcPr>
          <w:p w14:paraId="4E9F42F1" w14:textId="77777777" w:rsidR="00C11AAF" w:rsidRDefault="00C11AAF" w:rsidP="00F23355">
            <w:pPr>
              <w:pStyle w:val="pqiTabHead"/>
            </w:pPr>
            <w:r>
              <w:t>R</w:t>
            </w:r>
          </w:p>
        </w:tc>
        <w:tc>
          <w:tcPr>
            <w:tcW w:w="1933" w:type="dxa"/>
            <w:shd w:val="clear" w:color="auto" w:fill="auto"/>
          </w:tcPr>
          <w:p w14:paraId="4ED7E94C" w14:textId="77777777" w:rsidR="00C11AAF" w:rsidRDefault="00C11AAF" w:rsidP="00F23355">
            <w:pPr>
              <w:pStyle w:val="pqiTabHead"/>
            </w:pPr>
            <w:r>
              <w:t>K</w:t>
            </w:r>
          </w:p>
        </w:tc>
        <w:tc>
          <w:tcPr>
            <w:tcW w:w="1933" w:type="dxa"/>
            <w:shd w:val="clear" w:color="auto" w:fill="auto"/>
          </w:tcPr>
          <w:p w14:paraId="4C1DE8F7" w14:textId="77777777" w:rsidR="00C11AAF" w:rsidRDefault="00C11AAF" w:rsidP="00F23355">
            <w:pPr>
              <w:pStyle w:val="pqiTabHead"/>
            </w:pPr>
            <w:r>
              <w:t>U</w:t>
            </w:r>
          </w:p>
        </w:tc>
      </w:tr>
      <w:tr w:rsidR="00C11AAF" w14:paraId="78190225" w14:textId="77777777" w:rsidTr="00F23355">
        <w:tc>
          <w:tcPr>
            <w:tcW w:w="1933" w:type="dxa"/>
            <w:shd w:val="clear" w:color="auto" w:fill="auto"/>
            <w:vAlign w:val="center"/>
          </w:tcPr>
          <w:p w14:paraId="56353CA7" w14:textId="77777777" w:rsidR="00C11AAF" w:rsidRDefault="00C11AAF" w:rsidP="00F23355">
            <w:pPr>
              <w:pStyle w:val="pqiTabHead"/>
            </w:pPr>
            <w:r>
              <w:t>z</w:t>
            </w:r>
            <w:r w:rsidRPr="00EA6D76">
              <w:t>wolnienie</w:t>
            </w:r>
            <w:r>
              <w:t xml:space="preserve"> (Z)</w:t>
            </w:r>
          </w:p>
        </w:tc>
        <w:tc>
          <w:tcPr>
            <w:tcW w:w="1933" w:type="dxa"/>
            <w:shd w:val="clear" w:color="auto" w:fill="auto"/>
          </w:tcPr>
          <w:p w14:paraId="5364C17C" w14:textId="77777777" w:rsidR="00C11AAF" w:rsidRDefault="00C11AAF" w:rsidP="00F23355">
            <w:pPr>
              <w:pStyle w:val="pqiTabBody"/>
            </w:pPr>
          </w:p>
        </w:tc>
        <w:tc>
          <w:tcPr>
            <w:tcW w:w="1933" w:type="dxa"/>
            <w:shd w:val="clear" w:color="auto" w:fill="auto"/>
          </w:tcPr>
          <w:p w14:paraId="5B5FA4B0" w14:textId="77777777" w:rsidR="00C11AAF" w:rsidRDefault="00C11AAF" w:rsidP="00F23355">
            <w:pPr>
              <w:pStyle w:val="pqiTabBody"/>
            </w:pPr>
            <w:r>
              <w:t>X</w:t>
            </w:r>
          </w:p>
        </w:tc>
        <w:tc>
          <w:tcPr>
            <w:tcW w:w="1933" w:type="dxa"/>
            <w:shd w:val="clear" w:color="auto" w:fill="auto"/>
          </w:tcPr>
          <w:p w14:paraId="7F3DCA54" w14:textId="77777777" w:rsidR="00C11AAF" w:rsidRDefault="00C11AAF" w:rsidP="00F23355">
            <w:pPr>
              <w:pStyle w:val="pqiTabBody"/>
            </w:pPr>
          </w:p>
        </w:tc>
        <w:tc>
          <w:tcPr>
            <w:tcW w:w="1933" w:type="dxa"/>
            <w:shd w:val="clear" w:color="auto" w:fill="auto"/>
          </w:tcPr>
          <w:p w14:paraId="0087E2EB" w14:textId="77777777" w:rsidR="00C11AAF" w:rsidRDefault="00C11AAF" w:rsidP="00F23355">
            <w:pPr>
              <w:pStyle w:val="pqiTabBody"/>
            </w:pPr>
          </w:p>
        </w:tc>
      </w:tr>
      <w:tr w:rsidR="00C11AAF" w14:paraId="4A5DF4AA" w14:textId="77777777" w:rsidTr="00F23355">
        <w:tc>
          <w:tcPr>
            <w:tcW w:w="1933" w:type="dxa"/>
            <w:shd w:val="clear" w:color="auto" w:fill="auto"/>
            <w:vAlign w:val="center"/>
          </w:tcPr>
          <w:p w14:paraId="72744F28" w14:textId="77777777" w:rsidR="00C11AAF" w:rsidRDefault="00C11AAF" w:rsidP="00F23355">
            <w:pPr>
              <w:pStyle w:val="pqiTabHead"/>
            </w:pPr>
            <w:r>
              <w:t>g</w:t>
            </w:r>
            <w:r w:rsidRPr="00EA6D76">
              <w:t>eneralne</w:t>
            </w:r>
            <w:r>
              <w:t xml:space="preserve"> (G)</w:t>
            </w:r>
          </w:p>
        </w:tc>
        <w:tc>
          <w:tcPr>
            <w:tcW w:w="1933" w:type="dxa"/>
            <w:shd w:val="clear" w:color="auto" w:fill="auto"/>
          </w:tcPr>
          <w:p w14:paraId="730DB7BA" w14:textId="77777777" w:rsidR="00C11AAF" w:rsidRDefault="00C11AAF" w:rsidP="00F23355">
            <w:pPr>
              <w:pStyle w:val="pqiTabBody"/>
            </w:pPr>
            <w:r>
              <w:t>X</w:t>
            </w:r>
          </w:p>
        </w:tc>
        <w:tc>
          <w:tcPr>
            <w:tcW w:w="1933" w:type="dxa"/>
            <w:shd w:val="clear" w:color="auto" w:fill="auto"/>
          </w:tcPr>
          <w:p w14:paraId="704E40B2" w14:textId="77777777" w:rsidR="00C11AAF" w:rsidRDefault="00C11AAF" w:rsidP="00F23355">
            <w:pPr>
              <w:pStyle w:val="pqiTabBody"/>
            </w:pPr>
            <w:r>
              <w:t>X</w:t>
            </w:r>
          </w:p>
        </w:tc>
        <w:tc>
          <w:tcPr>
            <w:tcW w:w="1933" w:type="dxa"/>
            <w:shd w:val="clear" w:color="auto" w:fill="auto"/>
          </w:tcPr>
          <w:p w14:paraId="0514DCB0" w14:textId="77777777" w:rsidR="00C11AAF" w:rsidRDefault="00C11AAF" w:rsidP="00F23355">
            <w:pPr>
              <w:pStyle w:val="pqiTabBody"/>
            </w:pPr>
            <w:r>
              <w:t>X</w:t>
            </w:r>
          </w:p>
        </w:tc>
        <w:tc>
          <w:tcPr>
            <w:tcW w:w="1933" w:type="dxa"/>
            <w:shd w:val="clear" w:color="auto" w:fill="auto"/>
          </w:tcPr>
          <w:p w14:paraId="0C62EE55" w14:textId="77777777" w:rsidR="00C11AAF" w:rsidRDefault="00C11AAF" w:rsidP="00F23355">
            <w:pPr>
              <w:pStyle w:val="pqiTabBody"/>
            </w:pPr>
            <w:r>
              <w:t>X</w:t>
            </w:r>
          </w:p>
        </w:tc>
      </w:tr>
      <w:tr w:rsidR="00C11AAF" w14:paraId="2E313E87" w14:textId="77777777" w:rsidTr="00F23355">
        <w:tc>
          <w:tcPr>
            <w:tcW w:w="1933" w:type="dxa"/>
            <w:shd w:val="clear" w:color="auto" w:fill="auto"/>
            <w:vAlign w:val="center"/>
          </w:tcPr>
          <w:p w14:paraId="11800A08" w14:textId="77777777" w:rsidR="00C11AAF" w:rsidRDefault="00C11AAF" w:rsidP="00F23355">
            <w:pPr>
              <w:pStyle w:val="pqiTabHead"/>
            </w:pPr>
            <w:r>
              <w:t>ryczałtowe (Y)</w:t>
            </w:r>
          </w:p>
        </w:tc>
        <w:tc>
          <w:tcPr>
            <w:tcW w:w="1933" w:type="dxa"/>
            <w:shd w:val="clear" w:color="auto" w:fill="auto"/>
          </w:tcPr>
          <w:p w14:paraId="780D9A70" w14:textId="77777777" w:rsidR="00C11AAF" w:rsidRDefault="00C11AAF" w:rsidP="00F23355">
            <w:pPr>
              <w:pStyle w:val="pqiTabBody"/>
            </w:pPr>
            <w:r>
              <w:t>X</w:t>
            </w:r>
          </w:p>
        </w:tc>
        <w:tc>
          <w:tcPr>
            <w:tcW w:w="1933" w:type="dxa"/>
            <w:shd w:val="clear" w:color="auto" w:fill="auto"/>
          </w:tcPr>
          <w:p w14:paraId="3CEAAA1B" w14:textId="77777777" w:rsidR="00C11AAF" w:rsidRDefault="00C11AAF" w:rsidP="00F23355">
            <w:pPr>
              <w:pStyle w:val="pqiTabBody"/>
            </w:pPr>
            <w:r>
              <w:t>X</w:t>
            </w:r>
          </w:p>
        </w:tc>
        <w:tc>
          <w:tcPr>
            <w:tcW w:w="1933" w:type="dxa"/>
            <w:shd w:val="clear" w:color="auto" w:fill="auto"/>
          </w:tcPr>
          <w:p w14:paraId="118CAB8C" w14:textId="77777777" w:rsidR="00C11AAF" w:rsidRDefault="00C11AAF" w:rsidP="00F23355">
            <w:pPr>
              <w:pStyle w:val="pqiTabBody"/>
            </w:pPr>
            <w:r>
              <w:t>X</w:t>
            </w:r>
          </w:p>
        </w:tc>
        <w:tc>
          <w:tcPr>
            <w:tcW w:w="1933" w:type="dxa"/>
            <w:shd w:val="clear" w:color="auto" w:fill="auto"/>
          </w:tcPr>
          <w:p w14:paraId="5C9DD640" w14:textId="77777777" w:rsidR="00C11AAF" w:rsidRDefault="00C11AAF" w:rsidP="00F23355">
            <w:pPr>
              <w:pStyle w:val="pqiTabBody"/>
            </w:pPr>
            <w:r>
              <w:t>X</w:t>
            </w:r>
          </w:p>
        </w:tc>
      </w:tr>
      <w:tr w:rsidR="00C11AAF" w14:paraId="7A88F14E" w14:textId="77777777" w:rsidTr="00F23355">
        <w:tc>
          <w:tcPr>
            <w:tcW w:w="1933" w:type="dxa"/>
            <w:shd w:val="clear" w:color="auto" w:fill="auto"/>
            <w:vAlign w:val="center"/>
          </w:tcPr>
          <w:p w14:paraId="32387C63" w14:textId="77777777" w:rsidR="00C11AAF" w:rsidRDefault="00C11AAF" w:rsidP="00F23355">
            <w:pPr>
              <w:pStyle w:val="pqiTabHead"/>
            </w:pPr>
            <w:r>
              <w:t>r</w:t>
            </w:r>
            <w:r w:rsidRPr="00EA6D76">
              <w:t>yczałtowe</w:t>
            </w:r>
            <w:r>
              <w:t xml:space="preserve"> (X)</w:t>
            </w:r>
          </w:p>
        </w:tc>
        <w:tc>
          <w:tcPr>
            <w:tcW w:w="1933" w:type="dxa"/>
            <w:shd w:val="clear" w:color="auto" w:fill="auto"/>
          </w:tcPr>
          <w:p w14:paraId="3C08B669" w14:textId="77777777" w:rsidR="00C11AAF" w:rsidRDefault="00C11AAF" w:rsidP="00F23355">
            <w:pPr>
              <w:pStyle w:val="pqiTabBody"/>
            </w:pPr>
            <w:r>
              <w:t>X</w:t>
            </w:r>
          </w:p>
        </w:tc>
        <w:tc>
          <w:tcPr>
            <w:tcW w:w="1933" w:type="dxa"/>
            <w:shd w:val="clear" w:color="auto" w:fill="auto"/>
          </w:tcPr>
          <w:p w14:paraId="354AA8D2" w14:textId="77777777" w:rsidR="00C11AAF" w:rsidRDefault="00C11AAF" w:rsidP="00F23355">
            <w:pPr>
              <w:pStyle w:val="pqiTabBody"/>
            </w:pPr>
            <w:r>
              <w:t>X</w:t>
            </w:r>
          </w:p>
        </w:tc>
        <w:tc>
          <w:tcPr>
            <w:tcW w:w="1933" w:type="dxa"/>
            <w:shd w:val="clear" w:color="auto" w:fill="auto"/>
          </w:tcPr>
          <w:p w14:paraId="0C3B4F7E" w14:textId="77777777" w:rsidR="00C11AAF" w:rsidRDefault="00C11AAF" w:rsidP="00F23355">
            <w:pPr>
              <w:pStyle w:val="pqiTabBody"/>
            </w:pPr>
          </w:p>
        </w:tc>
        <w:tc>
          <w:tcPr>
            <w:tcW w:w="1933" w:type="dxa"/>
            <w:shd w:val="clear" w:color="auto" w:fill="auto"/>
          </w:tcPr>
          <w:p w14:paraId="5A654806" w14:textId="77777777" w:rsidR="00C11AAF" w:rsidRDefault="00C11AAF" w:rsidP="00F23355">
            <w:pPr>
              <w:pStyle w:val="pqiTabBody"/>
            </w:pPr>
          </w:p>
        </w:tc>
      </w:tr>
    </w:tbl>
    <w:p w14:paraId="3464616F" w14:textId="77777777" w:rsidR="00C11AAF" w:rsidRDefault="00C11AAF" w:rsidP="00C11AAF">
      <w:pPr>
        <w:pStyle w:val="pqiText"/>
      </w:pPr>
      <w:r>
        <w:t>Przemieszczenie rurociągiem ropopochodnych wyrobów akcyzowych z zastosowaniem procedury zawieszenia poboru akcyzy może się odbywać:</w:t>
      </w:r>
    </w:p>
    <w:p w14:paraId="09FAB160" w14:textId="77777777" w:rsidR="00C11AAF" w:rsidRDefault="00C11AAF" w:rsidP="00C11AAF">
      <w:pPr>
        <w:pStyle w:val="pqiText"/>
      </w:pPr>
      <w:r>
        <w:lastRenderedPageBreak/>
        <w:t>1) z użyciem zabezpieczenia „G” – ze składu podatkowego podmiotu wysyłającego do składu podatkowego dowolnego odbiorcy na terytorium UE; Dysponentem zabezpieczenia może być podmiot wysyłający oraz przewoźnik i spedytor (jeżeli to oni przemieszczają wyroby rurą i jeżeli wyrażą zgodę na objęcie wyrobów ich zabezpieczeniem), a w przypadku przemieszczenia do składu podatkowego na terytorium kraju także podmiot odbierający (za jego zgodą);</w:t>
      </w:r>
    </w:p>
    <w:p w14:paraId="71735F60" w14:textId="77777777" w:rsidR="00C11AAF" w:rsidRDefault="00C11AAF" w:rsidP="00C11AAF">
      <w:pPr>
        <w:pStyle w:val="pqiText"/>
      </w:pPr>
      <w:r>
        <w:t>2) z użyciem zabezpieczenia „Y” – ze składu podatkowego podmiotu wysyłającego do składu podatkowego dowolnego odbiorcy na terytorium UE; Dysponentem zabezpieczenia może być podmiot wysyłający, a w przypadku przemieszczenia do składu podatkowego na terytorium kraju także podmiot odbierający (za jego zgodą);</w:t>
      </w:r>
    </w:p>
    <w:p w14:paraId="721EEC38" w14:textId="77777777" w:rsidR="00C11AAF" w:rsidRDefault="00C11AAF" w:rsidP="00C11AAF">
      <w:pPr>
        <w:pStyle w:val="pqiText"/>
      </w:pPr>
      <w:r>
        <w:t>3) z użyciem zabezpieczenia „X” – ze składu podatkowego podmiotu wysyłającego do składu podatkowego dowolnego podmiotu prowadzącego skład podatkowy na terytorium UE; Dysponentem zabezpieczenia może być wyłącznie podmiot wysyłający;</w:t>
      </w:r>
    </w:p>
    <w:p w14:paraId="27591469" w14:textId="77777777" w:rsidR="00C11AAF" w:rsidRDefault="00C11AAF" w:rsidP="00C11AAF">
      <w:pPr>
        <w:pStyle w:val="pqiText"/>
      </w:pPr>
      <w:r>
        <w:t>4) z użyciem tzw. zabezpieczenia „Z” (zwolnienie z obowiązku złożenia zabezpieczenia) – wyłącznie pomiędzy składami podatkowymi do składu podatkowego prowadzonymi przez podmiot wysyłający na terytorium kraju; Dysponentem może być wyłącznie podmiot wysyłający.</w:t>
      </w:r>
    </w:p>
    <w:p w14:paraId="1F70C18F" w14:textId="77777777" w:rsidR="00C11AAF" w:rsidRDefault="00C11AAF" w:rsidP="00C11AAF">
      <w:pPr>
        <w:pStyle w:val="pqiText"/>
      </w:pPr>
      <w:r>
        <w:t>W przypadku importu mogą być stosowane tylko zabezpieczenia oznaczone w GRN kodem „G” i „Y”.</w:t>
      </w:r>
    </w:p>
    <w:p w14:paraId="43BE5461" w14:textId="77777777" w:rsidR="00C11AAF" w:rsidRDefault="00C11AAF" w:rsidP="00C11AAF">
      <w:pPr>
        <w:pStyle w:val="pqiText"/>
      </w:pPr>
      <w:r>
        <w:t>W przypadku importu, jeżeli w GRN występuje kod „Y”, to znak 10 w GRN nie może być oznaczony jako „T”.</w:t>
      </w:r>
    </w:p>
    <w:p w14:paraId="77B7E760" w14:textId="77777777" w:rsidR="00C11AAF" w:rsidRDefault="00C11AAF" w:rsidP="00C11AAF">
      <w:pPr>
        <w:pStyle w:val="pqiText"/>
      </w:pPr>
      <w:r>
        <w:t>Jeżeli w przypadku importu TIN podmiotu wysyłającego i TIN Dysponenta są różne, to zabezpieczenie oznaczone w GRN kodami „G” (znak 9) i „T” (znak 10) może być stosowane wyłącznie w przypadku, gdy jego dysponentem jest przewoźnik lub spedytor.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8"/>
        <w:gridCol w:w="2500"/>
        <w:gridCol w:w="2200"/>
      </w:tblGrid>
      <w:tr w:rsidR="00C11AAF" w:rsidRPr="00F66258" w14:paraId="4BFF5F8B" w14:textId="77777777" w:rsidTr="00F23355">
        <w:tc>
          <w:tcPr>
            <w:tcW w:w="4108" w:type="dxa"/>
            <w:vMerge w:val="restart"/>
            <w:shd w:val="clear" w:color="auto" w:fill="auto"/>
            <w:vAlign w:val="center"/>
          </w:tcPr>
          <w:p w14:paraId="65343B6B" w14:textId="77777777" w:rsidR="00C11AAF" w:rsidRDefault="00C11AAF" w:rsidP="00F23355">
            <w:pPr>
              <w:pStyle w:val="pqiTabHead"/>
            </w:pPr>
            <w:r w:rsidRPr="00EA6D76">
              <w:t>Rodzaj zabezpieczenia akcyzowego lub zwolnienie z</w:t>
            </w:r>
            <w:r>
              <w:t>e złożenia</w:t>
            </w:r>
            <w:r w:rsidRPr="00EA6D76">
              <w:t xml:space="preserve"> zabezpieczenia</w:t>
            </w:r>
          </w:p>
        </w:tc>
        <w:tc>
          <w:tcPr>
            <w:tcW w:w="4700" w:type="dxa"/>
            <w:gridSpan w:val="2"/>
            <w:shd w:val="clear" w:color="auto" w:fill="auto"/>
          </w:tcPr>
          <w:p w14:paraId="1FD8674B" w14:textId="77777777" w:rsidR="00C11AAF" w:rsidRPr="005850D3" w:rsidRDefault="00C11AAF" w:rsidP="00F23355">
            <w:pPr>
              <w:pStyle w:val="pqiTabHead"/>
            </w:pPr>
            <w:r w:rsidRPr="005850D3">
              <w:t>Kod rodzaju miejsca pochodzenia rozpoczęcia przemieszczenia</w:t>
            </w:r>
          </w:p>
        </w:tc>
      </w:tr>
      <w:tr w:rsidR="00C11AAF" w14:paraId="6760878D" w14:textId="77777777" w:rsidTr="00F23355">
        <w:tc>
          <w:tcPr>
            <w:tcW w:w="4108" w:type="dxa"/>
            <w:vMerge/>
            <w:shd w:val="clear" w:color="auto" w:fill="auto"/>
            <w:vAlign w:val="center"/>
          </w:tcPr>
          <w:p w14:paraId="1F013349" w14:textId="77777777" w:rsidR="00C11AAF" w:rsidRDefault="00C11AAF" w:rsidP="00F23355">
            <w:pPr>
              <w:pStyle w:val="pqiTabHead"/>
            </w:pPr>
          </w:p>
        </w:tc>
        <w:tc>
          <w:tcPr>
            <w:tcW w:w="2500" w:type="dxa"/>
            <w:shd w:val="clear" w:color="auto" w:fill="auto"/>
          </w:tcPr>
          <w:p w14:paraId="0C193E8E" w14:textId="77777777" w:rsidR="00C11AAF" w:rsidRDefault="00C11AAF" w:rsidP="00F23355">
            <w:pPr>
              <w:pStyle w:val="pqiTabHead"/>
            </w:pPr>
            <w:r>
              <w:t>1</w:t>
            </w:r>
          </w:p>
        </w:tc>
        <w:tc>
          <w:tcPr>
            <w:tcW w:w="2200" w:type="dxa"/>
            <w:shd w:val="clear" w:color="auto" w:fill="auto"/>
          </w:tcPr>
          <w:p w14:paraId="3F81888E" w14:textId="77777777" w:rsidR="00C11AAF" w:rsidRDefault="00C11AAF" w:rsidP="00F23355">
            <w:pPr>
              <w:pStyle w:val="pqiTabHead"/>
            </w:pPr>
            <w:r>
              <w:t>2</w:t>
            </w:r>
          </w:p>
        </w:tc>
      </w:tr>
      <w:tr w:rsidR="00C11AAF" w14:paraId="53DA5376" w14:textId="77777777" w:rsidTr="00F23355">
        <w:tc>
          <w:tcPr>
            <w:tcW w:w="4108" w:type="dxa"/>
            <w:shd w:val="clear" w:color="auto" w:fill="auto"/>
            <w:vAlign w:val="center"/>
          </w:tcPr>
          <w:p w14:paraId="7D3D0F80" w14:textId="77777777" w:rsidR="00C11AAF" w:rsidRDefault="00C11AAF" w:rsidP="00F23355">
            <w:pPr>
              <w:pStyle w:val="pqiTabHead"/>
            </w:pPr>
            <w:r>
              <w:t>z</w:t>
            </w:r>
            <w:r w:rsidRPr="00EA6D76">
              <w:t>wolnienie</w:t>
            </w:r>
            <w:r>
              <w:t xml:space="preserve"> (Z)</w:t>
            </w:r>
          </w:p>
        </w:tc>
        <w:tc>
          <w:tcPr>
            <w:tcW w:w="2500" w:type="dxa"/>
            <w:shd w:val="clear" w:color="auto" w:fill="auto"/>
          </w:tcPr>
          <w:p w14:paraId="2A889531" w14:textId="77777777" w:rsidR="00C11AAF" w:rsidRDefault="00C11AAF" w:rsidP="00F23355">
            <w:pPr>
              <w:pStyle w:val="pqiTabBody"/>
            </w:pPr>
            <w:r>
              <w:t>X</w:t>
            </w:r>
          </w:p>
        </w:tc>
        <w:tc>
          <w:tcPr>
            <w:tcW w:w="2200" w:type="dxa"/>
            <w:shd w:val="clear" w:color="auto" w:fill="auto"/>
          </w:tcPr>
          <w:p w14:paraId="54D03DA9" w14:textId="77777777" w:rsidR="00C11AAF" w:rsidRDefault="00C11AAF" w:rsidP="00F23355">
            <w:pPr>
              <w:pStyle w:val="pqiTabBody"/>
            </w:pPr>
          </w:p>
        </w:tc>
      </w:tr>
      <w:tr w:rsidR="00C11AAF" w14:paraId="7E87B91A" w14:textId="77777777" w:rsidTr="00F23355">
        <w:tc>
          <w:tcPr>
            <w:tcW w:w="4108" w:type="dxa"/>
            <w:shd w:val="clear" w:color="auto" w:fill="auto"/>
            <w:vAlign w:val="center"/>
          </w:tcPr>
          <w:p w14:paraId="79C0B240" w14:textId="77777777" w:rsidR="00C11AAF" w:rsidRDefault="00C11AAF" w:rsidP="00F23355">
            <w:pPr>
              <w:pStyle w:val="pqiTabHead"/>
            </w:pPr>
            <w:r>
              <w:t>g</w:t>
            </w:r>
            <w:r w:rsidRPr="00EA6D76">
              <w:t>eneralne</w:t>
            </w:r>
            <w:r>
              <w:t xml:space="preserve"> (G)</w:t>
            </w:r>
          </w:p>
        </w:tc>
        <w:tc>
          <w:tcPr>
            <w:tcW w:w="2500" w:type="dxa"/>
            <w:shd w:val="clear" w:color="auto" w:fill="auto"/>
          </w:tcPr>
          <w:p w14:paraId="70834007" w14:textId="77777777" w:rsidR="00C11AAF" w:rsidRDefault="00C11AAF" w:rsidP="00F23355">
            <w:pPr>
              <w:pStyle w:val="pqiTabBody"/>
            </w:pPr>
            <w:r>
              <w:t>X</w:t>
            </w:r>
          </w:p>
        </w:tc>
        <w:tc>
          <w:tcPr>
            <w:tcW w:w="2200" w:type="dxa"/>
            <w:shd w:val="clear" w:color="auto" w:fill="auto"/>
          </w:tcPr>
          <w:p w14:paraId="763C3344" w14:textId="77777777" w:rsidR="00C11AAF" w:rsidRDefault="00C11AAF" w:rsidP="00F23355">
            <w:pPr>
              <w:pStyle w:val="pqiTabBody"/>
            </w:pPr>
            <w:r>
              <w:t>X</w:t>
            </w:r>
          </w:p>
        </w:tc>
      </w:tr>
      <w:tr w:rsidR="00C11AAF" w14:paraId="14BFFB1B" w14:textId="77777777" w:rsidTr="00F23355">
        <w:tc>
          <w:tcPr>
            <w:tcW w:w="4108" w:type="dxa"/>
            <w:shd w:val="clear" w:color="auto" w:fill="auto"/>
            <w:vAlign w:val="center"/>
          </w:tcPr>
          <w:p w14:paraId="37D50EF6" w14:textId="77777777" w:rsidR="00C11AAF" w:rsidRDefault="00C11AAF" w:rsidP="00F23355">
            <w:pPr>
              <w:pStyle w:val="pqiTabHead"/>
            </w:pPr>
            <w:r>
              <w:t>ryczałtowe (Y)</w:t>
            </w:r>
          </w:p>
        </w:tc>
        <w:tc>
          <w:tcPr>
            <w:tcW w:w="2500" w:type="dxa"/>
            <w:shd w:val="clear" w:color="auto" w:fill="auto"/>
          </w:tcPr>
          <w:p w14:paraId="03ABB83B" w14:textId="77777777" w:rsidR="00C11AAF" w:rsidRDefault="00C11AAF" w:rsidP="00F23355">
            <w:pPr>
              <w:pStyle w:val="pqiTabBody"/>
            </w:pPr>
            <w:r>
              <w:t>X</w:t>
            </w:r>
          </w:p>
        </w:tc>
        <w:tc>
          <w:tcPr>
            <w:tcW w:w="2200" w:type="dxa"/>
            <w:shd w:val="clear" w:color="auto" w:fill="auto"/>
          </w:tcPr>
          <w:p w14:paraId="6DC76022" w14:textId="77777777" w:rsidR="00C11AAF" w:rsidRDefault="00C11AAF" w:rsidP="00F23355">
            <w:pPr>
              <w:pStyle w:val="pqiTabBody"/>
            </w:pPr>
            <w:r>
              <w:t>X</w:t>
            </w:r>
          </w:p>
        </w:tc>
      </w:tr>
      <w:tr w:rsidR="00C11AAF" w14:paraId="5B784760" w14:textId="77777777" w:rsidTr="00F23355">
        <w:tc>
          <w:tcPr>
            <w:tcW w:w="4108" w:type="dxa"/>
            <w:shd w:val="clear" w:color="auto" w:fill="auto"/>
            <w:vAlign w:val="center"/>
          </w:tcPr>
          <w:p w14:paraId="2410ECF0" w14:textId="77777777" w:rsidR="00C11AAF" w:rsidRDefault="00C11AAF" w:rsidP="00F23355">
            <w:pPr>
              <w:pStyle w:val="pqiTabHead"/>
            </w:pPr>
            <w:r>
              <w:t>r</w:t>
            </w:r>
            <w:r w:rsidRPr="00EA6D76">
              <w:t>yczałtowe</w:t>
            </w:r>
            <w:r>
              <w:t xml:space="preserve"> (X)</w:t>
            </w:r>
          </w:p>
        </w:tc>
        <w:tc>
          <w:tcPr>
            <w:tcW w:w="2500" w:type="dxa"/>
            <w:shd w:val="clear" w:color="auto" w:fill="auto"/>
          </w:tcPr>
          <w:p w14:paraId="385E7A85" w14:textId="77777777" w:rsidR="00C11AAF" w:rsidRDefault="00C11AAF" w:rsidP="00F23355">
            <w:pPr>
              <w:pStyle w:val="pqiTabBody"/>
            </w:pPr>
            <w:r>
              <w:t>X</w:t>
            </w:r>
          </w:p>
        </w:tc>
        <w:tc>
          <w:tcPr>
            <w:tcW w:w="2200" w:type="dxa"/>
            <w:shd w:val="clear" w:color="auto" w:fill="auto"/>
          </w:tcPr>
          <w:p w14:paraId="1B8F1729" w14:textId="77777777" w:rsidR="00C11AAF" w:rsidRDefault="00C11AAF" w:rsidP="00F23355">
            <w:pPr>
              <w:pStyle w:val="pqiTabBody"/>
            </w:pPr>
          </w:p>
        </w:tc>
      </w:tr>
    </w:tbl>
    <w:p w14:paraId="4B0A1FF6" w14:textId="77777777" w:rsidR="00C11AAF" w:rsidRDefault="00C11AAF" w:rsidP="00C11AAF">
      <w:pPr>
        <w:pStyle w:val="pqiText"/>
      </w:pPr>
      <w:r>
        <w:t>Poniższa tabela zawiera zależność pomiędzy kodem rodzaju gwaranta a dysponentem zabezpieczenia.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62"/>
        <w:gridCol w:w="7053"/>
      </w:tblGrid>
      <w:tr w:rsidR="00C11AAF" w14:paraId="682B8202" w14:textId="77777777" w:rsidTr="00F23355">
        <w:trPr>
          <w:tblHeader/>
        </w:trPr>
        <w:tc>
          <w:tcPr>
            <w:tcW w:w="2508" w:type="dxa"/>
          </w:tcPr>
          <w:p w14:paraId="5E790BAA" w14:textId="77777777" w:rsidR="00C11AAF" w:rsidRDefault="00C11AAF" w:rsidP="00F23355">
            <w:pPr>
              <w:pStyle w:val="pqiTabHead"/>
            </w:pPr>
            <w:r>
              <w:lastRenderedPageBreak/>
              <w:t>Kody rodzaju gwaranta</w:t>
            </w:r>
          </w:p>
        </w:tc>
        <w:tc>
          <w:tcPr>
            <w:tcW w:w="7233" w:type="dxa"/>
          </w:tcPr>
          <w:p w14:paraId="64C156CA" w14:textId="77777777" w:rsidR="00C11AAF" w:rsidRDefault="00C11AAF" w:rsidP="00F23355">
            <w:pPr>
              <w:pStyle w:val="pqiTabHead"/>
            </w:pPr>
            <w:r>
              <w:t>Dysponent zabezpieczenia</w:t>
            </w:r>
          </w:p>
        </w:tc>
      </w:tr>
      <w:tr w:rsidR="00C11AAF" w14:paraId="15336946" w14:textId="77777777" w:rsidTr="00F23355">
        <w:tc>
          <w:tcPr>
            <w:tcW w:w="2508" w:type="dxa"/>
          </w:tcPr>
          <w:p w14:paraId="682785E1" w14:textId="77777777" w:rsidR="00C11AAF" w:rsidRDefault="00C11AAF" w:rsidP="00F23355">
            <w:pPr>
              <w:pStyle w:val="pqiTabBody"/>
            </w:pPr>
            <w:r>
              <w:t>1</w:t>
            </w:r>
          </w:p>
        </w:tc>
        <w:tc>
          <w:tcPr>
            <w:tcW w:w="7233" w:type="dxa"/>
          </w:tcPr>
          <w:p w14:paraId="4F47EBF1" w14:textId="77777777" w:rsidR="00C11AAF" w:rsidRPr="000C20AF" w:rsidRDefault="00C11AAF" w:rsidP="00F23355">
            <w:pPr>
              <w:pStyle w:val="pqiTabBody"/>
            </w:pPr>
            <w:r w:rsidRPr="000C20AF">
              <w:t>Wysyłający</w:t>
            </w:r>
          </w:p>
        </w:tc>
      </w:tr>
      <w:tr w:rsidR="00C11AAF" w14:paraId="7F36FEB9" w14:textId="77777777" w:rsidTr="00F23355">
        <w:tc>
          <w:tcPr>
            <w:tcW w:w="2508" w:type="dxa"/>
          </w:tcPr>
          <w:p w14:paraId="705A6B68" w14:textId="77777777" w:rsidR="00C11AAF" w:rsidRDefault="00C11AAF" w:rsidP="00F23355">
            <w:pPr>
              <w:pStyle w:val="pqiTabBody"/>
            </w:pPr>
            <w:r>
              <w:t>2</w:t>
            </w:r>
          </w:p>
        </w:tc>
        <w:tc>
          <w:tcPr>
            <w:tcW w:w="7233" w:type="dxa"/>
          </w:tcPr>
          <w:p w14:paraId="57D771D6" w14:textId="77777777" w:rsidR="00C11AAF" w:rsidRDefault="00C11AAF" w:rsidP="00F23355">
            <w:pPr>
              <w:pStyle w:val="pqiTabBody"/>
            </w:pPr>
            <w:r>
              <w:t xml:space="preserve">Wysyłający lub </w:t>
            </w:r>
            <w:r w:rsidRPr="000C20AF">
              <w:t>Przewoźnik</w:t>
            </w:r>
            <w:r>
              <w:t>, a zabezpieczenie jest oznaczone kodami G i T</w:t>
            </w:r>
          </w:p>
        </w:tc>
      </w:tr>
      <w:tr w:rsidR="00C11AAF" w14:paraId="31B52F37" w14:textId="77777777" w:rsidTr="00F23355">
        <w:tc>
          <w:tcPr>
            <w:tcW w:w="2508" w:type="dxa"/>
          </w:tcPr>
          <w:p w14:paraId="7BD6F331" w14:textId="77777777" w:rsidR="00C11AAF" w:rsidRDefault="00C11AAF" w:rsidP="00F23355">
            <w:pPr>
              <w:pStyle w:val="pqiTabBody"/>
            </w:pPr>
            <w:r>
              <w:t>3</w:t>
            </w:r>
          </w:p>
        </w:tc>
        <w:tc>
          <w:tcPr>
            <w:tcW w:w="7233" w:type="dxa"/>
          </w:tcPr>
          <w:p w14:paraId="003CA5E7" w14:textId="77777777" w:rsidR="00C11AAF" w:rsidRDefault="00C11AAF" w:rsidP="00F23355">
            <w:pPr>
              <w:pStyle w:val="pqiTabBody"/>
            </w:pPr>
            <w:r w:rsidRPr="000C20AF">
              <w:t>Wysyłający</w:t>
            </w:r>
          </w:p>
        </w:tc>
      </w:tr>
      <w:tr w:rsidR="00C11AAF" w14:paraId="15AD22D6" w14:textId="77777777" w:rsidTr="00F23355">
        <w:tc>
          <w:tcPr>
            <w:tcW w:w="2508" w:type="dxa"/>
          </w:tcPr>
          <w:p w14:paraId="0EE10F7A" w14:textId="77777777" w:rsidR="00C11AAF" w:rsidRDefault="00C11AAF" w:rsidP="00F23355">
            <w:pPr>
              <w:pStyle w:val="pqiTabBody"/>
            </w:pPr>
            <w:r>
              <w:t>4</w:t>
            </w:r>
          </w:p>
        </w:tc>
        <w:tc>
          <w:tcPr>
            <w:tcW w:w="7233" w:type="dxa"/>
          </w:tcPr>
          <w:p w14:paraId="6B1B698C" w14:textId="77777777" w:rsidR="00C11AAF" w:rsidRDefault="00C11AAF" w:rsidP="00F23355">
            <w:pPr>
              <w:pStyle w:val="pqiTabBody"/>
            </w:pPr>
            <w:r w:rsidRPr="000C20AF">
              <w:t xml:space="preserve">Wysyłający </w:t>
            </w:r>
            <w:r>
              <w:t xml:space="preserve">lub </w:t>
            </w:r>
            <w:r w:rsidRPr="000C20AF">
              <w:t>Odbierający</w:t>
            </w:r>
            <w:r>
              <w:t xml:space="preserve"> gdy kod przemieszczenie jest inny niż „U”</w:t>
            </w:r>
            <w:r w:rsidRPr="006B2AAD">
              <w:t xml:space="preserve">, </w:t>
            </w:r>
            <w:r>
              <w:t>a </w:t>
            </w:r>
            <w:r w:rsidRPr="006B2AAD">
              <w:t xml:space="preserve">zabezpieczenie jest oznaczone </w:t>
            </w:r>
            <w:r>
              <w:t xml:space="preserve">kodami </w:t>
            </w:r>
            <w:r w:rsidRPr="006B2AAD">
              <w:t>G lub Y oraz T</w:t>
            </w:r>
          </w:p>
        </w:tc>
      </w:tr>
      <w:tr w:rsidR="00152B6B" w14:paraId="65D2B0E1" w14:textId="77777777" w:rsidTr="00F23355">
        <w:tc>
          <w:tcPr>
            <w:tcW w:w="2508" w:type="dxa"/>
          </w:tcPr>
          <w:p w14:paraId="2713051B" w14:textId="5ED89DF9" w:rsidR="00152B6B" w:rsidRDefault="00152B6B" w:rsidP="00F23355">
            <w:pPr>
              <w:pStyle w:val="pqiTabBody"/>
            </w:pPr>
            <w:r>
              <w:t>5</w:t>
            </w:r>
          </w:p>
        </w:tc>
        <w:tc>
          <w:tcPr>
            <w:tcW w:w="7233" w:type="dxa"/>
          </w:tcPr>
          <w:p w14:paraId="1FB7B620" w14:textId="36614A1C" w:rsidR="00152B6B" w:rsidRPr="00BB01F2" w:rsidRDefault="00BB01F2" w:rsidP="00BB01F2">
            <w:pPr>
              <w:pStyle w:val="Default"/>
              <w:rPr>
                <w:rFonts w:ascii="Arial" w:hAnsi="Arial" w:cs="Arial"/>
                <w:sz w:val="20"/>
                <w:szCs w:val="20"/>
              </w:rPr>
            </w:pPr>
            <w:r w:rsidRPr="00BB01F2">
              <w:rPr>
                <w:rFonts w:ascii="Arial" w:hAnsi="Arial" w:cs="Arial"/>
                <w:sz w:val="20"/>
                <w:szCs w:val="20"/>
              </w:rPr>
              <w:t xml:space="preserve">Nie złożono gwarancji zgodnie z art. 17 ust. 2 i art. 17 ust. 5 lit. b) dyrektywy (UE) 2020/262 </w:t>
            </w:r>
          </w:p>
        </w:tc>
      </w:tr>
      <w:tr w:rsidR="00C11AAF" w14:paraId="2AD2F36B" w14:textId="77777777" w:rsidTr="00F23355">
        <w:tc>
          <w:tcPr>
            <w:tcW w:w="2508" w:type="dxa"/>
          </w:tcPr>
          <w:p w14:paraId="2E1E32B3" w14:textId="77777777" w:rsidR="00C11AAF" w:rsidRDefault="00C11AAF" w:rsidP="00F23355">
            <w:pPr>
              <w:pStyle w:val="pqiTabBody"/>
            </w:pPr>
            <w:r>
              <w:t>12</w:t>
            </w:r>
          </w:p>
        </w:tc>
        <w:tc>
          <w:tcPr>
            <w:tcW w:w="7233" w:type="dxa"/>
          </w:tcPr>
          <w:p w14:paraId="578BD764" w14:textId="77777777" w:rsidR="00C11AAF" w:rsidRDefault="00C11AAF" w:rsidP="00F23355">
            <w:pPr>
              <w:pStyle w:val="pqiTabBody"/>
            </w:pPr>
            <w:r w:rsidRPr="000C20AF">
              <w:t>Wysyłający</w:t>
            </w:r>
          </w:p>
        </w:tc>
      </w:tr>
      <w:tr w:rsidR="00C11AAF" w14:paraId="2617EF9A" w14:textId="77777777" w:rsidTr="00F23355">
        <w:tc>
          <w:tcPr>
            <w:tcW w:w="2508" w:type="dxa"/>
          </w:tcPr>
          <w:p w14:paraId="79D10C69" w14:textId="77777777" w:rsidR="00C11AAF" w:rsidRDefault="00C11AAF" w:rsidP="00F23355">
            <w:pPr>
              <w:pStyle w:val="pqiTabBody"/>
            </w:pPr>
            <w:r>
              <w:t>13</w:t>
            </w:r>
          </w:p>
        </w:tc>
        <w:tc>
          <w:tcPr>
            <w:tcW w:w="7233" w:type="dxa"/>
          </w:tcPr>
          <w:p w14:paraId="63D60F5B" w14:textId="77777777" w:rsidR="00C11AAF" w:rsidRDefault="00C11AAF" w:rsidP="00F23355">
            <w:pPr>
              <w:pStyle w:val="pqiTabBody"/>
            </w:pPr>
            <w:r w:rsidRPr="000C20AF">
              <w:t>Wysyłający</w:t>
            </w:r>
          </w:p>
        </w:tc>
      </w:tr>
      <w:tr w:rsidR="00C11AAF" w14:paraId="3D715A5B" w14:textId="77777777" w:rsidTr="00F23355">
        <w:tc>
          <w:tcPr>
            <w:tcW w:w="2508" w:type="dxa"/>
          </w:tcPr>
          <w:p w14:paraId="7F4F9CBE" w14:textId="77777777" w:rsidR="00C11AAF" w:rsidRDefault="00C11AAF" w:rsidP="00F23355">
            <w:pPr>
              <w:pStyle w:val="pqiTabBody"/>
            </w:pPr>
            <w:r>
              <w:t>14</w:t>
            </w:r>
          </w:p>
        </w:tc>
        <w:tc>
          <w:tcPr>
            <w:tcW w:w="7233" w:type="dxa"/>
          </w:tcPr>
          <w:p w14:paraId="2C3D0EE6" w14:textId="77777777" w:rsidR="00C11AAF" w:rsidRDefault="00C11AAF" w:rsidP="00F23355">
            <w:pPr>
              <w:pStyle w:val="pqiTabBody"/>
            </w:pPr>
            <w:r w:rsidRPr="000C20AF">
              <w:t>Wysyłający</w:t>
            </w:r>
          </w:p>
        </w:tc>
      </w:tr>
      <w:tr w:rsidR="00C11AAF" w14:paraId="588BA54A" w14:textId="77777777" w:rsidTr="00F23355">
        <w:tc>
          <w:tcPr>
            <w:tcW w:w="2508" w:type="dxa"/>
          </w:tcPr>
          <w:p w14:paraId="40A435DE" w14:textId="77777777" w:rsidR="00C11AAF" w:rsidRDefault="00C11AAF" w:rsidP="00F23355">
            <w:pPr>
              <w:pStyle w:val="pqiTabBody"/>
            </w:pPr>
            <w:r>
              <w:t>23</w:t>
            </w:r>
          </w:p>
        </w:tc>
        <w:tc>
          <w:tcPr>
            <w:tcW w:w="7233" w:type="dxa"/>
          </w:tcPr>
          <w:p w14:paraId="76B35332" w14:textId="77777777" w:rsidR="00C11AAF" w:rsidRDefault="00C11AAF" w:rsidP="00F23355">
            <w:pPr>
              <w:pStyle w:val="pqiTabBody"/>
            </w:pPr>
            <w:r w:rsidRPr="000C20AF">
              <w:t>Wysyłający</w:t>
            </w:r>
          </w:p>
        </w:tc>
      </w:tr>
      <w:tr w:rsidR="00C11AAF" w14:paraId="37D36A04" w14:textId="77777777" w:rsidTr="00F23355">
        <w:tc>
          <w:tcPr>
            <w:tcW w:w="2508" w:type="dxa"/>
          </w:tcPr>
          <w:p w14:paraId="0050F91B" w14:textId="77777777" w:rsidR="00C11AAF" w:rsidRDefault="00C11AAF" w:rsidP="00F23355">
            <w:pPr>
              <w:pStyle w:val="pqiTabBody"/>
            </w:pPr>
            <w:r>
              <w:t>24</w:t>
            </w:r>
          </w:p>
        </w:tc>
        <w:tc>
          <w:tcPr>
            <w:tcW w:w="7233" w:type="dxa"/>
          </w:tcPr>
          <w:p w14:paraId="3D711F88" w14:textId="77777777" w:rsidR="00C11AAF" w:rsidRDefault="00C11AAF" w:rsidP="00F23355">
            <w:pPr>
              <w:pStyle w:val="pqiTabBody"/>
            </w:pPr>
            <w:r w:rsidRPr="000C20AF">
              <w:t>Wysyłający</w:t>
            </w:r>
          </w:p>
        </w:tc>
      </w:tr>
      <w:tr w:rsidR="00C11AAF" w14:paraId="642FBF17" w14:textId="77777777" w:rsidTr="00F23355">
        <w:tc>
          <w:tcPr>
            <w:tcW w:w="2508" w:type="dxa"/>
          </w:tcPr>
          <w:p w14:paraId="4496F9DD" w14:textId="77777777" w:rsidR="00C11AAF" w:rsidRDefault="00C11AAF" w:rsidP="00F23355">
            <w:pPr>
              <w:pStyle w:val="pqiTabBody"/>
            </w:pPr>
            <w:r>
              <w:t>34</w:t>
            </w:r>
          </w:p>
        </w:tc>
        <w:tc>
          <w:tcPr>
            <w:tcW w:w="7233" w:type="dxa"/>
          </w:tcPr>
          <w:p w14:paraId="6EFC6807" w14:textId="77777777" w:rsidR="00C11AAF" w:rsidRPr="000C20AF" w:rsidRDefault="00C11AAF" w:rsidP="00F23355">
            <w:pPr>
              <w:pStyle w:val="pqiTabBody"/>
            </w:pPr>
            <w:r w:rsidRPr="000C20AF">
              <w:t>Wysyłający</w:t>
            </w:r>
          </w:p>
        </w:tc>
      </w:tr>
      <w:tr w:rsidR="00C11AAF" w14:paraId="1A24E484" w14:textId="77777777" w:rsidTr="00F23355">
        <w:tc>
          <w:tcPr>
            <w:tcW w:w="2508" w:type="dxa"/>
          </w:tcPr>
          <w:p w14:paraId="16C2BA96" w14:textId="77777777" w:rsidR="00C11AAF" w:rsidRDefault="00C11AAF" w:rsidP="00F23355">
            <w:pPr>
              <w:pStyle w:val="pqiTabBody"/>
            </w:pPr>
            <w:r>
              <w:t>123</w:t>
            </w:r>
          </w:p>
        </w:tc>
        <w:tc>
          <w:tcPr>
            <w:tcW w:w="7233" w:type="dxa"/>
          </w:tcPr>
          <w:p w14:paraId="477CCF2E" w14:textId="77777777" w:rsidR="00C11AAF" w:rsidRDefault="00C11AAF" w:rsidP="00F23355">
            <w:pPr>
              <w:pStyle w:val="pqiTabBody"/>
            </w:pPr>
            <w:r w:rsidRPr="000C20AF">
              <w:t>Wysyłający</w:t>
            </w:r>
          </w:p>
        </w:tc>
      </w:tr>
      <w:tr w:rsidR="00C11AAF" w14:paraId="2AF49813" w14:textId="77777777" w:rsidTr="00F23355">
        <w:tc>
          <w:tcPr>
            <w:tcW w:w="2508" w:type="dxa"/>
          </w:tcPr>
          <w:p w14:paraId="145F5666" w14:textId="77777777" w:rsidR="00C11AAF" w:rsidRDefault="00C11AAF" w:rsidP="00F23355">
            <w:pPr>
              <w:pStyle w:val="pqiTabBody"/>
            </w:pPr>
            <w:r>
              <w:t>124</w:t>
            </w:r>
          </w:p>
        </w:tc>
        <w:tc>
          <w:tcPr>
            <w:tcW w:w="7233" w:type="dxa"/>
          </w:tcPr>
          <w:p w14:paraId="2882549B" w14:textId="77777777" w:rsidR="00C11AAF" w:rsidRDefault="00C11AAF" w:rsidP="00F23355">
            <w:pPr>
              <w:pStyle w:val="pqiTabBody"/>
            </w:pPr>
            <w:r w:rsidRPr="000C20AF">
              <w:t>Wysyłający</w:t>
            </w:r>
          </w:p>
        </w:tc>
      </w:tr>
      <w:tr w:rsidR="00C11AAF" w14:paraId="6FD79423" w14:textId="77777777" w:rsidTr="00F23355">
        <w:tc>
          <w:tcPr>
            <w:tcW w:w="2508" w:type="dxa"/>
          </w:tcPr>
          <w:p w14:paraId="047ADB9C" w14:textId="77777777" w:rsidR="00C11AAF" w:rsidRDefault="00C11AAF" w:rsidP="00F23355">
            <w:pPr>
              <w:pStyle w:val="pqiTabBody"/>
            </w:pPr>
            <w:r>
              <w:t>134</w:t>
            </w:r>
          </w:p>
        </w:tc>
        <w:tc>
          <w:tcPr>
            <w:tcW w:w="7233" w:type="dxa"/>
          </w:tcPr>
          <w:p w14:paraId="7847A6D1" w14:textId="77777777" w:rsidR="00C11AAF" w:rsidRDefault="00C11AAF" w:rsidP="00F23355">
            <w:pPr>
              <w:pStyle w:val="pqiTabBody"/>
            </w:pPr>
            <w:r w:rsidRPr="000C20AF">
              <w:t>Wysyłający</w:t>
            </w:r>
          </w:p>
        </w:tc>
      </w:tr>
      <w:tr w:rsidR="00C11AAF" w14:paraId="60474D90" w14:textId="77777777" w:rsidTr="00F23355">
        <w:tc>
          <w:tcPr>
            <w:tcW w:w="2508" w:type="dxa"/>
          </w:tcPr>
          <w:p w14:paraId="3C5AF86E" w14:textId="77777777" w:rsidR="00C11AAF" w:rsidRDefault="00C11AAF" w:rsidP="00F23355">
            <w:pPr>
              <w:pStyle w:val="pqiTabBody"/>
            </w:pPr>
            <w:r>
              <w:t>234</w:t>
            </w:r>
          </w:p>
        </w:tc>
        <w:tc>
          <w:tcPr>
            <w:tcW w:w="7233" w:type="dxa"/>
          </w:tcPr>
          <w:p w14:paraId="08F9553A" w14:textId="77777777" w:rsidR="00C11AAF" w:rsidRDefault="00C11AAF" w:rsidP="00F23355">
            <w:pPr>
              <w:pStyle w:val="pqiTabBody"/>
            </w:pPr>
            <w:r w:rsidRPr="000C20AF">
              <w:t>Wysyłający</w:t>
            </w:r>
          </w:p>
        </w:tc>
      </w:tr>
      <w:tr w:rsidR="00C11AAF" w14:paraId="29307D08" w14:textId="77777777" w:rsidTr="00F23355">
        <w:tc>
          <w:tcPr>
            <w:tcW w:w="2508" w:type="dxa"/>
          </w:tcPr>
          <w:p w14:paraId="2A776FB2" w14:textId="77777777" w:rsidR="00C11AAF" w:rsidRDefault="00C11AAF" w:rsidP="00F23355">
            <w:pPr>
              <w:pStyle w:val="pqiTabBody"/>
            </w:pPr>
            <w:r>
              <w:t>1234</w:t>
            </w:r>
          </w:p>
        </w:tc>
        <w:tc>
          <w:tcPr>
            <w:tcW w:w="7233" w:type="dxa"/>
          </w:tcPr>
          <w:p w14:paraId="4304C619" w14:textId="77777777" w:rsidR="00C11AAF" w:rsidRDefault="00C11AAF" w:rsidP="00F23355">
            <w:pPr>
              <w:pStyle w:val="pqiTabBody"/>
            </w:pPr>
            <w:r w:rsidRPr="000C20AF">
              <w:t>Wysyłający</w:t>
            </w:r>
          </w:p>
        </w:tc>
      </w:tr>
    </w:tbl>
    <w:p w14:paraId="44396E7A" w14:textId="77777777" w:rsidR="00C11AAF" w:rsidRPr="00FF79E9" w:rsidRDefault="00C11AAF" w:rsidP="00C11AAF">
      <w:pPr>
        <w:pStyle w:val="pqiChpHeadNum2"/>
      </w:pPr>
      <w:bookmarkStart w:id="172" w:name="_Toc379453946"/>
      <w:bookmarkStart w:id="173" w:name="_Toc117635686"/>
      <w:bookmarkStart w:id="174" w:name="_Toc71025846"/>
      <w:r w:rsidRPr="00FF79E9">
        <w:t>Algorytm wyliczenia cyfry kontrolnej</w:t>
      </w:r>
      <w:r>
        <w:t xml:space="preserve"> numerów ARC i GRN</w:t>
      </w:r>
      <w:bookmarkEnd w:id="172"/>
      <w:bookmarkEnd w:id="173"/>
      <w:bookmarkEnd w:id="174"/>
    </w:p>
    <w:p w14:paraId="6A501E9A" w14:textId="77777777" w:rsidR="00C11AAF" w:rsidRPr="005268D3" w:rsidRDefault="00C11AAF" w:rsidP="00C11AAF">
      <w:pPr>
        <w:pStyle w:val="pqiText"/>
        <w:rPr>
          <w:highlight w:val="yellow"/>
        </w:rPr>
      </w:pPr>
      <w:r w:rsidRPr="005268D3">
        <w:t>Mając</w:t>
      </w:r>
      <w:r>
        <w:t xml:space="preserve"> N-znakowy napis gdzie A</w:t>
      </w:r>
      <w:r w:rsidRPr="005268D3">
        <w:rPr>
          <w:rFonts w:ascii="Arial (W1)" w:hAnsi="Arial (W1)"/>
          <w:vertAlign w:val="subscript"/>
        </w:rPr>
        <w:t>N</w:t>
      </w:r>
      <w:r>
        <w:t xml:space="preserve"> jest cyfrą pierwszą od lewej, a A</w:t>
      </w:r>
      <w:r w:rsidRPr="005268D3">
        <w:rPr>
          <w:rFonts w:ascii="Arial (W1)" w:hAnsi="Arial (W1)"/>
          <w:vertAlign w:val="subscript"/>
        </w:rPr>
        <w:t>1</w:t>
      </w:r>
      <w:r>
        <w:t xml:space="preserve"> cyfrą pierwszą od prawej, cyfrę kontrolną CK można wyliczyć ze wzoru:</w:t>
      </w:r>
    </w:p>
    <w:p w14:paraId="1EB2E372" w14:textId="77777777" w:rsidR="00C11AAF" w:rsidRDefault="00C11AAF" w:rsidP="00C11AAF">
      <w:pPr>
        <w:pStyle w:val="pqiText"/>
      </w:pPr>
      <w:r>
        <w:t>CK = reszta( (W(A</w:t>
      </w:r>
      <w:r w:rsidRPr="005268D3">
        <w:rPr>
          <w:rFonts w:ascii="Arial (W1)" w:hAnsi="Arial (W1)"/>
          <w:vertAlign w:val="subscript"/>
        </w:rPr>
        <w:t>N</w:t>
      </w:r>
      <w:r>
        <w:t>) * 2</w:t>
      </w:r>
      <w:r w:rsidRPr="005268D3">
        <w:rPr>
          <w:rFonts w:ascii="Arial (W1)" w:hAnsi="Arial (W1)"/>
          <w:vertAlign w:val="superscript"/>
        </w:rPr>
        <w:t>0</w:t>
      </w:r>
      <w:r>
        <w:t xml:space="preserve"> + W(A</w:t>
      </w:r>
      <w:r w:rsidRPr="005268D3">
        <w:rPr>
          <w:rFonts w:ascii="Arial (W1)" w:hAnsi="Arial (W1)"/>
          <w:vertAlign w:val="subscript"/>
        </w:rPr>
        <w:t>N-1</w:t>
      </w:r>
      <w:r>
        <w:t>) * 2</w:t>
      </w:r>
      <w:r w:rsidRPr="005268D3">
        <w:rPr>
          <w:rFonts w:ascii="Arial (W1)" w:hAnsi="Arial (W1)"/>
          <w:vertAlign w:val="superscript"/>
        </w:rPr>
        <w:t>1</w:t>
      </w:r>
      <w:r>
        <w:t xml:space="preserve"> + W(A</w:t>
      </w:r>
      <w:r w:rsidRPr="005268D3">
        <w:rPr>
          <w:rFonts w:ascii="Arial (W1)" w:hAnsi="Arial (W1)"/>
          <w:vertAlign w:val="subscript"/>
        </w:rPr>
        <w:t>N-2</w:t>
      </w:r>
      <w:r>
        <w:t>) * 2</w:t>
      </w:r>
      <w:r w:rsidRPr="005268D3">
        <w:rPr>
          <w:rFonts w:ascii="Arial (W1)" w:hAnsi="Arial (W1)"/>
          <w:vertAlign w:val="superscript"/>
        </w:rPr>
        <w:t>2</w:t>
      </w:r>
      <w:r>
        <w:t xml:space="preserve"> + ….. + W(A</w:t>
      </w:r>
      <w:r w:rsidRPr="005268D3">
        <w:rPr>
          <w:rFonts w:ascii="Arial (W1)" w:hAnsi="Arial (W1)"/>
          <w:vertAlign w:val="subscript"/>
        </w:rPr>
        <w:t>2</w:t>
      </w:r>
      <w:r>
        <w:t>) * 2</w:t>
      </w:r>
      <w:r w:rsidRPr="005268D3">
        <w:rPr>
          <w:rFonts w:ascii="Arial (W1)" w:hAnsi="Arial (W1)"/>
          <w:vertAlign w:val="superscript"/>
        </w:rPr>
        <w:t>N-</w:t>
      </w:r>
      <w:r>
        <w:rPr>
          <w:rFonts w:ascii="Arial (W1)" w:hAnsi="Arial (W1)"/>
          <w:vertAlign w:val="superscript"/>
        </w:rPr>
        <w:t>2</w:t>
      </w:r>
      <w:r w:rsidRPr="005268D3">
        <w:rPr>
          <w:rFonts w:ascii="Arial (W1)" w:hAnsi="Arial (W1)"/>
          <w:vertAlign w:val="superscript"/>
        </w:rPr>
        <w:t xml:space="preserve"> </w:t>
      </w:r>
      <w:r>
        <w:t>+ W(A</w:t>
      </w:r>
      <w:r w:rsidRPr="005268D3">
        <w:rPr>
          <w:rFonts w:ascii="Arial (W1)" w:hAnsi="Arial (W1)"/>
          <w:vertAlign w:val="subscript"/>
        </w:rPr>
        <w:t>1</w:t>
      </w:r>
      <w:r>
        <w:t>) * 2</w:t>
      </w:r>
      <w:r w:rsidRPr="005268D3">
        <w:rPr>
          <w:rFonts w:ascii="Arial (W1)" w:hAnsi="Arial (W1)"/>
          <w:vertAlign w:val="superscript"/>
        </w:rPr>
        <w:t>N-1</w:t>
      </w:r>
      <w:r>
        <w:t>) / 11)</w:t>
      </w:r>
    </w:p>
    <w:p w14:paraId="4FCC5CA9" w14:textId="77777777" w:rsidR="00C11AAF" w:rsidRDefault="00C11AAF" w:rsidP="00C11AAF">
      <w:pPr>
        <w:pStyle w:val="pqiText"/>
      </w:pPr>
      <w:r>
        <w:t>Gdzie W(A</w:t>
      </w:r>
      <w:r w:rsidRPr="005268D3">
        <w:rPr>
          <w:rFonts w:ascii="Arial (W1)" w:hAnsi="Arial (W1)"/>
          <w:vertAlign w:val="subscript"/>
        </w:rPr>
        <w:t>N</w:t>
      </w:r>
      <w:r>
        <w:t>) pochodzi z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4"/>
        <w:gridCol w:w="964"/>
        <w:gridCol w:w="964"/>
        <w:gridCol w:w="964"/>
        <w:gridCol w:w="964"/>
        <w:gridCol w:w="964"/>
        <w:gridCol w:w="964"/>
        <w:gridCol w:w="964"/>
      </w:tblGrid>
      <w:tr w:rsidR="00C11AAF" w:rsidRPr="00244B8B" w14:paraId="1D5F3D97" w14:textId="77777777" w:rsidTr="00F23355">
        <w:trPr>
          <w:jc w:val="center"/>
        </w:trPr>
        <w:tc>
          <w:tcPr>
            <w:tcW w:w="964" w:type="dxa"/>
            <w:shd w:val="clear" w:color="auto" w:fill="A6A6A6"/>
          </w:tcPr>
          <w:p w14:paraId="6E0BADD6" w14:textId="77777777" w:rsidR="00C11AAF" w:rsidRPr="00244B8B" w:rsidRDefault="00C11AAF" w:rsidP="00F23355">
            <w:pPr>
              <w:pStyle w:val="emcstable"/>
              <w:jc w:val="center"/>
              <w:rPr>
                <w:color w:val="808080"/>
              </w:rPr>
            </w:pPr>
            <w:r w:rsidRPr="00244B8B">
              <w:t>A</w:t>
            </w:r>
            <w:r w:rsidRPr="00244B8B">
              <w:rPr>
                <w:vertAlign w:val="subscript"/>
              </w:rPr>
              <w:t>N</w:t>
            </w:r>
          </w:p>
        </w:tc>
        <w:tc>
          <w:tcPr>
            <w:tcW w:w="964" w:type="dxa"/>
            <w:tcBorders>
              <w:right w:val="double" w:sz="4" w:space="0" w:color="auto"/>
            </w:tcBorders>
            <w:shd w:val="clear" w:color="auto" w:fill="A6A6A6"/>
          </w:tcPr>
          <w:p w14:paraId="5118E0E7" w14:textId="77777777" w:rsidR="00C11AAF" w:rsidRPr="00244B8B" w:rsidRDefault="00C11AAF" w:rsidP="00F23355">
            <w:pPr>
              <w:pStyle w:val="emcstable"/>
              <w:jc w:val="center"/>
              <w:rPr>
                <w:color w:val="808080"/>
              </w:rPr>
            </w:pPr>
            <w:r w:rsidRPr="00244B8B">
              <w:t>W(A</w:t>
            </w:r>
            <w:r w:rsidRPr="00244B8B">
              <w:rPr>
                <w:vertAlign w:val="subscript"/>
              </w:rPr>
              <w:t>N</w:t>
            </w:r>
            <w:r w:rsidRPr="00244B8B">
              <w:t>)</w:t>
            </w:r>
          </w:p>
        </w:tc>
        <w:tc>
          <w:tcPr>
            <w:tcW w:w="964" w:type="dxa"/>
            <w:tcBorders>
              <w:left w:val="double" w:sz="4" w:space="0" w:color="auto"/>
            </w:tcBorders>
            <w:shd w:val="clear" w:color="auto" w:fill="A6A6A6"/>
          </w:tcPr>
          <w:p w14:paraId="4278E8FE" w14:textId="77777777" w:rsidR="00C11AAF" w:rsidRPr="00244B8B" w:rsidRDefault="00C11AAF" w:rsidP="00F23355">
            <w:pPr>
              <w:pStyle w:val="emcstable"/>
              <w:jc w:val="center"/>
            </w:pPr>
            <w:r w:rsidRPr="00244B8B">
              <w:t>A</w:t>
            </w:r>
            <w:r w:rsidRPr="00244B8B">
              <w:rPr>
                <w:vertAlign w:val="subscript"/>
              </w:rPr>
              <w:t>N</w:t>
            </w:r>
          </w:p>
        </w:tc>
        <w:tc>
          <w:tcPr>
            <w:tcW w:w="964" w:type="dxa"/>
            <w:tcBorders>
              <w:right w:val="double" w:sz="4" w:space="0" w:color="auto"/>
            </w:tcBorders>
            <w:shd w:val="clear" w:color="auto" w:fill="A6A6A6"/>
          </w:tcPr>
          <w:p w14:paraId="338F2168" w14:textId="77777777" w:rsidR="00C11AAF" w:rsidRPr="00244B8B" w:rsidRDefault="00C11AAF" w:rsidP="00F23355">
            <w:pPr>
              <w:pStyle w:val="emcstable"/>
              <w:jc w:val="center"/>
            </w:pPr>
            <w:r w:rsidRPr="00244B8B">
              <w:t>W(A</w:t>
            </w:r>
            <w:r w:rsidRPr="00244B8B">
              <w:rPr>
                <w:vertAlign w:val="subscript"/>
              </w:rPr>
              <w:t>N</w:t>
            </w:r>
            <w:r w:rsidRPr="00244B8B">
              <w:t>)</w:t>
            </w:r>
          </w:p>
        </w:tc>
        <w:tc>
          <w:tcPr>
            <w:tcW w:w="964" w:type="dxa"/>
            <w:tcBorders>
              <w:left w:val="double" w:sz="4" w:space="0" w:color="auto"/>
            </w:tcBorders>
            <w:shd w:val="clear" w:color="auto" w:fill="A6A6A6"/>
          </w:tcPr>
          <w:p w14:paraId="1501510D" w14:textId="77777777" w:rsidR="00C11AAF" w:rsidRPr="00244B8B" w:rsidRDefault="00C11AAF" w:rsidP="00F23355">
            <w:pPr>
              <w:pStyle w:val="emcstable"/>
              <w:jc w:val="center"/>
            </w:pPr>
            <w:r w:rsidRPr="00244B8B">
              <w:t>A</w:t>
            </w:r>
            <w:r w:rsidRPr="00244B8B">
              <w:rPr>
                <w:vertAlign w:val="subscript"/>
              </w:rPr>
              <w:t>N</w:t>
            </w:r>
          </w:p>
        </w:tc>
        <w:tc>
          <w:tcPr>
            <w:tcW w:w="964" w:type="dxa"/>
            <w:tcBorders>
              <w:right w:val="double" w:sz="4" w:space="0" w:color="auto"/>
            </w:tcBorders>
            <w:shd w:val="clear" w:color="auto" w:fill="A6A6A6"/>
          </w:tcPr>
          <w:p w14:paraId="6E8F1106" w14:textId="77777777" w:rsidR="00C11AAF" w:rsidRPr="00244B8B" w:rsidRDefault="00C11AAF" w:rsidP="00F23355">
            <w:pPr>
              <w:pStyle w:val="emcstable"/>
              <w:jc w:val="center"/>
            </w:pPr>
            <w:r w:rsidRPr="00244B8B">
              <w:t>W(A</w:t>
            </w:r>
            <w:r w:rsidRPr="00244B8B">
              <w:rPr>
                <w:vertAlign w:val="subscript"/>
              </w:rPr>
              <w:t>N</w:t>
            </w:r>
            <w:r w:rsidRPr="00244B8B">
              <w:t>)</w:t>
            </w:r>
          </w:p>
        </w:tc>
        <w:tc>
          <w:tcPr>
            <w:tcW w:w="964" w:type="dxa"/>
            <w:tcBorders>
              <w:left w:val="double" w:sz="4" w:space="0" w:color="auto"/>
            </w:tcBorders>
            <w:shd w:val="clear" w:color="auto" w:fill="A6A6A6"/>
          </w:tcPr>
          <w:p w14:paraId="018D00F4" w14:textId="77777777" w:rsidR="00C11AAF" w:rsidRPr="00244B8B" w:rsidRDefault="00C11AAF" w:rsidP="00F23355">
            <w:pPr>
              <w:pStyle w:val="emcstable"/>
              <w:jc w:val="center"/>
            </w:pPr>
            <w:r w:rsidRPr="00244B8B">
              <w:t>A</w:t>
            </w:r>
            <w:r w:rsidRPr="00244B8B">
              <w:rPr>
                <w:vertAlign w:val="subscript"/>
              </w:rPr>
              <w:t>N</w:t>
            </w:r>
          </w:p>
        </w:tc>
        <w:tc>
          <w:tcPr>
            <w:tcW w:w="964" w:type="dxa"/>
            <w:shd w:val="clear" w:color="auto" w:fill="A6A6A6"/>
          </w:tcPr>
          <w:p w14:paraId="196A482A" w14:textId="77777777" w:rsidR="00C11AAF" w:rsidRPr="00244B8B" w:rsidRDefault="00C11AAF" w:rsidP="00F23355">
            <w:pPr>
              <w:pStyle w:val="emcstable"/>
              <w:jc w:val="center"/>
            </w:pPr>
            <w:r w:rsidRPr="00244B8B">
              <w:t>W(A</w:t>
            </w:r>
            <w:r w:rsidRPr="00244B8B">
              <w:rPr>
                <w:vertAlign w:val="subscript"/>
              </w:rPr>
              <w:t>N</w:t>
            </w:r>
            <w:r w:rsidRPr="00244B8B">
              <w:t>)</w:t>
            </w:r>
          </w:p>
        </w:tc>
      </w:tr>
      <w:tr w:rsidR="00C11AAF" w:rsidRPr="00244B8B" w14:paraId="32225DA9" w14:textId="77777777" w:rsidTr="00F23355">
        <w:trPr>
          <w:jc w:val="center"/>
        </w:trPr>
        <w:tc>
          <w:tcPr>
            <w:tcW w:w="964" w:type="dxa"/>
          </w:tcPr>
          <w:p w14:paraId="69CA9006" w14:textId="77777777" w:rsidR="00C11AAF" w:rsidRPr="00244B8B" w:rsidRDefault="00C11AAF" w:rsidP="00F23355">
            <w:pPr>
              <w:pStyle w:val="emcstable"/>
              <w:jc w:val="center"/>
            </w:pPr>
            <w:r w:rsidRPr="00244B8B">
              <w:t>0</w:t>
            </w:r>
          </w:p>
        </w:tc>
        <w:tc>
          <w:tcPr>
            <w:tcW w:w="964" w:type="dxa"/>
            <w:tcBorders>
              <w:right w:val="double" w:sz="4" w:space="0" w:color="auto"/>
            </w:tcBorders>
          </w:tcPr>
          <w:p w14:paraId="1B042749" w14:textId="77777777" w:rsidR="00C11AAF" w:rsidRPr="00244B8B" w:rsidRDefault="00C11AAF" w:rsidP="00F23355">
            <w:pPr>
              <w:pStyle w:val="emcstable"/>
              <w:jc w:val="center"/>
            </w:pPr>
            <w:r w:rsidRPr="00244B8B">
              <w:t>0</w:t>
            </w:r>
          </w:p>
        </w:tc>
        <w:tc>
          <w:tcPr>
            <w:tcW w:w="964" w:type="dxa"/>
            <w:tcBorders>
              <w:left w:val="double" w:sz="4" w:space="0" w:color="auto"/>
            </w:tcBorders>
          </w:tcPr>
          <w:p w14:paraId="0963E94C" w14:textId="77777777" w:rsidR="00C11AAF" w:rsidRPr="00244B8B" w:rsidRDefault="00C11AAF" w:rsidP="00F23355">
            <w:pPr>
              <w:pStyle w:val="emcstable"/>
              <w:jc w:val="center"/>
            </w:pPr>
            <w:r w:rsidRPr="00244B8B">
              <w:t>A</w:t>
            </w:r>
          </w:p>
        </w:tc>
        <w:tc>
          <w:tcPr>
            <w:tcW w:w="964" w:type="dxa"/>
            <w:tcBorders>
              <w:right w:val="double" w:sz="4" w:space="0" w:color="auto"/>
            </w:tcBorders>
          </w:tcPr>
          <w:p w14:paraId="58F9D0EA" w14:textId="77777777" w:rsidR="00C11AAF" w:rsidRPr="00244B8B" w:rsidRDefault="00C11AAF" w:rsidP="00F23355">
            <w:pPr>
              <w:pStyle w:val="emcstable"/>
              <w:jc w:val="center"/>
            </w:pPr>
            <w:r w:rsidRPr="00244B8B">
              <w:t>10</w:t>
            </w:r>
          </w:p>
        </w:tc>
        <w:tc>
          <w:tcPr>
            <w:tcW w:w="964" w:type="dxa"/>
            <w:tcBorders>
              <w:left w:val="double" w:sz="4" w:space="0" w:color="auto"/>
            </w:tcBorders>
          </w:tcPr>
          <w:p w14:paraId="02D085B7" w14:textId="77777777" w:rsidR="00C11AAF" w:rsidRPr="00244B8B" w:rsidRDefault="00C11AAF" w:rsidP="00F23355">
            <w:pPr>
              <w:pStyle w:val="emcstable"/>
              <w:jc w:val="center"/>
            </w:pPr>
            <w:r w:rsidRPr="00244B8B">
              <w:t>K</w:t>
            </w:r>
          </w:p>
        </w:tc>
        <w:tc>
          <w:tcPr>
            <w:tcW w:w="964" w:type="dxa"/>
            <w:tcBorders>
              <w:right w:val="double" w:sz="4" w:space="0" w:color="auto"/>
            </w:tcBorders>
          </w:tcPr>
          <w:p w14:paraId="14A675C1" w14:textId="77777777" w:rsidR="00C11AAF" w:rsidRPr="00244B8B" w:rsidRDefault="00C11AAF" w:rsidP="00F23355">
            <w:pPr>
              <w:pStyle w:val="emcstable"/>
              <w:jc w:val="center"/>
            </w:pPr>
            <w:r w:rsidRPr="00244B8B">
              <w:t>21</w:t>
            </w:r>
          </w:p>
        </w:tc>
        <w:tc>
          <w:tcPr>
            <w:tcW w:w="964" w:type="dxa"/>
            <w:tcBorders>
              <w:left w:val="double" w:sz="4" w:space="0" w:color="auto"/>
            </w:tcBorders>
          </w:tcPr>
          <w:p w14:paraId="51003067" w14:textId="77777777" w:rsidR="00C11AAF" w:rsidRPr="00244B8B" w:rsidRDefault="00C11AAF" w:rsidP="00F23355">
            <w:pPr>
              <w:pStyle w:val="emcstable"/>
              <w:jc w:val="center"/>
            </w:pPr>
            <w:r w:rsidRPr="00244B8B">
              <w:t>U</w:t>
            </w:r>
          </w:p>
        </w:tc>
        <w:tc>
          <w:tcPr>
            <w:tcW w:w="964" w:type="dxa"/>
          </w:tcPr>
          <w:p w14:paraId="0F4DAE3F" w14:textId="77777777" w:rsidR="00C11AAF" w:rsidRPr="00244B8B" w:rsidRDefault="00C11AAF" w:rsidP="00F23355">
            <w:pPr>
              <w:pStyle w:val="emcstable"/>
              <w:jc w:val="center"/>
            </w:pPr>
            <w:r w:rsidRPr="00244B8B">
              <w:t>32</w:t>
            </w:r>
          </w:p>
        </w:tc>
      </w:tr>
      <w:tr w:rsidR="00C11AAF" w:rsidRPr="00244B8B" w14:paraId="10269129" w14:textId="77777777" w:rsidTr="00F23355">
        <w:trPr>
          <w:jc w:val="center"/>
        </w:trPr>
        <w:tc>
          <w:tcPr>
            <w:tcW w:w="964" w:type="dxa"/>
          </w:tcPr>
          <w:p w14:paraId="6B6FEDC4" w14:textId="77777777" w:rsidR="00C11AAF" w:rsidRPr="00244B8B" w:rsidRDefault="00C11AAF" w:rsidP="00F23355">
            <w:pPr>
              <w:pStyle w:val="emcstable"/>
              <w:jc w:val="center"/>
            </w:pPr>
            <w:r w:rsidRPr="00244B8B">
              <w:t>1</w:t>
            </w:r>
          </w:p>
        </w:tc>
        <w:tc>
          <w:tcPr>
            <w:tcW w:w="964" w:type="dxa"/>
            <w:tcBorders>
              <w:right w:val="double" w:sz="4" w:space="0" w:color="auto"/>
            </w:tcBorders>
          </w:tcPr>
          <w:p w14:paraId="40015C15" w14:textId="77777777" w:rsidR="00C11AAF" w:rsidRPr="00244B8B" w:rsidRDefault="00C11AAF" w:rsidP="00F23355">
            <w:pPr>
              <w:pStyle w:val="emcstable"/>
              <w:jc w:val="center"/>
            </w:pPr>
            <w:r w:rsidRPr="00244B8B">
              <w:t>1</w:t>
            </w:r>
          </w:p>
        </w:tc>
        <w:tc>
          <w:tcPr>
            <w:tcW w:w="964" w:type="dxa"/>
            <w:tcBorders>
              <w:left w:val="double" w:sz="4" w:space="0" w:color="auto"/>
            </w:tcBorders>
          </w:tcPr>
          <w:p w14:paraId="0F36706B" w14:textId="77777777" w:rsidR="00C11AAF" w:rsidRPr="00244B8B" w:rsidRDefault="00C11AAF" w:rsidP="00F23355">
            <w:pPr>
              <w:pStyle w:val="emcstable"/>
              <w:jc w:val="center"/>
            </w:pPr>
            <w:r w:rsidRPr="00244B8B">
              <w:t>B</w:t>
            </w:r>
          </w:p>
        </w:tc>
        <w:tc>
          <w:tcPr>
            <w:tcW w:w="964" w:type="dxa"/>
            <w:tcBorders>
              <w:right w:val="double" w:sz="4" w:space="0" w:color="auto"/>
            </w:tcBorders>
          </w:tcPr>
          <w:p w14:paraId="368363BB" w14:textId="77777777" w:rsidR="00C11AAF" w:rsidRPr="00244B8B" w:rsidRDefault="00C11AAF" w:rsidP="00F23355">
            <w:pPr>
              <w:pStyle w:val="emcstable"/>
              <w:jc w:val="center"/>
            </w:pPr>
            <w:r w:rsidRPr="00244B8B">
              <w:t>12</w:t>
            </w:r>
          </w:p>
        </w:tc>
        <w:tc>
          <w:tcPr>
            <w:tcW w:w="964" w:type="dxa"/>
            <w:tcBorders>
              <w:left w:val="double" w:sz="4" w:space="0" w:color="auto"/>
            </w:tcBorders>
          </w:tcPr>
          <w:p w14:paraId="6995D2E0" w14:textId="77777777" w:rsidR="00C11AAF" w:rsidRPr="00244B8B" w:rsidRDefault="00C11AAF" w:rsidP="00F23355">
            <w:pPr>
              <w:pStyle w:val="emcstable"/>
              <w:jc w:val="center"/>
            </w:pPr>
            <w:r w:rsidRPr="00244B8B">
              <w:t>L</w:t>
            </w:r>
          </w:p>
        </w:tc>
        <w:tc>
          <w:tcPr>
            <w:tcW w:w="964" w:type="dxa"/>
            <w:tcBorders>
              <w:right w:val="double" w:sz="4" w:space="0" w:color="auto"/>
            </w:tcBorders>
          </w:tcPr>
          <w:p w14:paraId="33C7C254" w14:textId="77777777" w:rsidR="00C11AAF" w:rsidRPr="00244B8B" w:rsidRDefault="00C11AAF" w:rsidP="00F23355">
            <w:pPr>
              <w:pStyle w:val="emcstable"/>
              <w:jc w:val="center"/>
            </w:pPr>
            <w:r w:rsidRPr="00244B8B">
              <w:t>23</w:t>
            </w:r>
          </w:p>
        </w:tc>
        <w:tc>
          <w:tcPr>
            <w:tcW w:w="964" w:type="dxa"/>
            <w:tcBorders>
              <w:left w:val="double" w:sz="4" w:space="0" w:color="auto"/>
            </w:tcBorders>
          </w:tcPr>
          <w:p w14:paraId="1176DA06" w14:textId="77777777" w:rsidR="00C11AAF" w:rsidRPr="00244B8B" w:rsidRDefault="00C11AAF" w:rsidP="00F23355">
            <w:pPr>
              <w:pStyle w:val="emcstable"/>
              <w:jc w:val="center"/>
            </w:pPr>
            <w:r w:rsidRPr="00244B8B">
              <w:t>V</w:t>
            </w:r>
          </w:p>
        </w:tc>
        <w:tc>
          <w:tcPr>
            <w:tcW w:w="964" w:type="dxa"/>
          </w:tcPr>
          <w:p w14:paraId="1796D2ED" w14:textId="77777777" w:rsidR="00C11AAF" w:rsidRPr="00244B8B" w:rsidRDefault="00C11AAF" w:rsidP="00F23355">
            <w:pPr>
              <w:pStyle w:val="emcstable"/>
              <w:jc w:val="center"/>
            </w:pPr>
            <w:r w:rsidRPr="00244B8B">
              <w:t>34</w:t>
            </w:r>
          </w:p>
        </w:tc>
      </w:tr>
      <w:tr w:rsidR="00C11AAF" w:rsidRPr="00244B8B" w14:paraId="11A0647D" w14:textId="77777777" w:rsidTr="00F23355">
        <w:trPr>
          <w:jc w:val="center"/>
        </w:trPr>
        <w:tc>
          <w:tcPr>
            <w:tcW w:w="964" w:type="dxa"/>
          </w:tcPr>
          <w:p w14:paraId="329B9B2D" w14:textId="77777777" w:rsidR="00C11AAF" w:rsidRPr="00244B8B" w:rsidRDefault="00C11AAF" w:rsidP="00F23355">
            <w:pPr>
              <w:pStyle w:val="emcstable"/>
              <w:jc w:val="center"/>
            </w:pPr>
            <w:r w:rsidRPr="00244B8B">
              <w:t>2</w:t>
            </w:r>
          </w:p>
        </w:tc>
        <w:tc>
          <w:tcPr>
            <w:tcW w:w="964" w:type="dxa"/>
            <w:tcBorders>
              <w:right w:val="double" w:sz="4" w:space="0" w:color="auto"/>
            </w:tcBorders>
          </w:tcPr>
          <w:p w14:paraId="169CD98D" w14:textId="77777777" w:rsidR="00C11AAF" w:rsidRPr="00244B8B" w:rsidRDefault="00C11AAF" w:rsidP="00F23355">
            <w:pPr>
              <w:pStyle w:val="emcstable"/>
              <w:jc w:val="center"/>
            </w:pPr>
            <w:r w:rsidRPr="00244B8B">
              <w:t>2</w:t>
            </w:r>
          </w:p>
        </w:tc>
        <w:tc>
          <w:tcPr>
            <w:tcW w:w="964" w:type="dxa"/>
            <w:tcBorders>
              <w:left w:val="double" w:sz="4" w:space="0" w:color="auto"/>
            </w:tcBorders>
          </w:tcPr>
          <w:p w14:paraId="1A52C5A6" w14:textId="77777777" w:rsidR="00C11AAF" w:rsidRPr="00244B8B" w:rsidRDefault="00C11AAF" w:rsidP="00F23355">
            <w:pPr>
              <w:pStyle w:val="emcstable"/>
              <w:jc w:val="center"/>
            </w:pPr>
            <w:r w:rsidRPr="00244B8B">
              <w:t>C</w:t>
            </w:r>
          </w:p>
        </w:tc>
        <w:tc>
          <w:tcPr>
            <w:tcW w:w="964" w:type="dxa"/>
            <w:tcBorders>
              <w:right w:val="double" w:sz="4" w:space="0" w:color="auto"/>
            </w:tcBorders>
          </w:tcPr>
          <w:p w14:paraId="74753975" w14:textId="77777777" w:rsidR="00C11AAF" w:rsidRPr="00244B8B" w:rsidRDefault="00C11AAF" w:rsidP="00F23355">
            <w:pPr>
              <w:pStyle w:val="emcstable"/>
              <w:jc w:val="center"/>
            </w:pPr>
            <w:r w:rsidRPr="00244B8B">
              <w:t>13</w:t>
            </w:r>
          </w:p>
        </w:tc>
        <w:tc>
          <w:tcPr>
            <w:tcW w:w="964" w:type="dxa"/>
            <w:tcBorders>
              <w:left w:val="double" w:sz="4" w:space="0" w:color="auto"/>
            </w:tcBorders>
          </w:tcPr>
          <w:p w14:paraId="502A3AA2" w14:textId="77777777" w:rsidR="00C11AAF" w:rsidRPr="00244B8B" w:rsidRDefault="00C11AAF" w:rsidP="00F23355">
            <w:pPr>
              <w:pStyle w:val="emcstable"/>
              <w:jc w:val="center"/>
            </w:pPr>
            <w:r w:rsidRPr="00244B8B">
              <w:t>M</w:t>
            </w:r>
          </w:p>
        </w:tc>
        <w:tc>
          <w:tcPr>
            <w:tcW w:w="964" w:type="dxa"/>
            <w:tcBorders>
              <w:right w:val="double" w:sz="4" w:space="0" w:color="auto"/>
            </w:tcBorders>
          </w:tcPr>
          <w:p w14:paraId="7F183FE0" w14:textId="77777777" w:rsidR="00C11AAF" w:rsidRPr="00244B8B" w:rsidRDefault="00C11AAF" w:rsidP="00F23355">
            <w:pPr>
              <w:pStyle w:val="emcstable"/>
              <w:jc w:val="center"/>
            </w:pPr>
            <w:r w:rsidRPr="00244B8B">
              <w:t>24</w:t>
            </w:r>
          </w:p>
        </w:tc>
        <w:tc>
          <w:tcPr>
            <w:tcW w:w="964" w:type="dxa"/>
            <w:tcBorders>
              <w:left w:val="double" w:sz="4" w:space="0" w:color="auto"/>
            </w:tcBorders>
          </w:tcPr>
          <w:p w14:paraId="60576B36" w14:textId="77777777" w:rsidR="00C11AAF" w:rsidRPr="00244B8B" w:rsidRDefault="00C11AAF" w:rsidP="00F23355">
            <w:pPr>
              <w:pStyle w:val="emcstable"/>
              <w:jc w:val="center"/>
            </w:pPr>
            <w:r w:rsidRPr="00244B8B">
              <w:t>W</w:t>
            </w:r>
          </w:p>
        </w:tc>
        <w:tc>
          <w:tcPr>
            <w:tcW w:w="964" w:type="dxa"/>
          </w:tcPr>
          <w:p w14:paraId="14B8D3C2" w14:textId="77777777" w:rsidR="00C11AAF" w:rsidRPr="00244B8B" w:rsidRDefault="00C11AAF" w:rsidP="00F23355">
            <w:pPr>
              <w:pStyle w:val="emcstable"/>
              <w:jc w:val="center"/>
            </w:pPr>
            <w:r w:rsidRPr="00244B8B">
              <w:t>35</w:t>
            </w:r>
          </w:p>
        </w:tc>
      </w:tr>
      <w:tr w:rsidR="00C11AAF" w:rsidRPr="00244B8B" w14:paraId="38016901" w14:textId="77777777" w:rsidTr="00F23355">
        <w:trPr>
          <w:jc w:val="center"/>
        </w:trPr>
        <w:tc>
          <w:tcPr>
            <w:tcW w:w="964" w:type="dxa"/>
          </w:tcPr>
          <w:p w14:paraId="513BCCED" w14:textId="77777777" w:rsidR="00C11AAF" w:rsidRPr="00244B8B" w:rsidRDefault="00C11AAF" w:rsidP="00F23355">
            <w:pPr>
              <w:pStyle w:val="emcstable"/>
              <w:jc w:val="center"/>
            </w:pPr>
            <w:r w:rsidRPr="00244B8B">
              <w:t>3</w:t>
            </w:r>
          </w:p>
        </w:tc>
        <w:tc>
          <w:tcPr>
            <w:tcW w:w="964" w:type="dxa"/>
            <w:tcBorders>
              <w:right w:val="double" w:sz="4" w:space="0" w:color="auto"/>
            </w:tcBorders>
          </w:tcPr>
          <w:p w14:paraId="7E317ECE" w14:textId="77777777" w:rsidR="00C11AAF" w:rsidRPr="00244B8B" w:rsidRDefault="00C11AAF" w:rsidP="00F23355">
            <w:pPr>
              <w:pStyle w:val="emcstable"/>
              <w:jc w:val="center"/>
            </w:pPr>
            <w:r w:rsidRPr="00244B8B">
              <w:t>3</w:t>
            </w:r>
          </w:p>
        </w:tc>
        <w:tc>
          <w:tcPr>
            <w:tcW w:w="964" w:type="dxa"/>
            <w:tcBorders>
              <w:left w:val="double" w:sz="4" w:space="0" w:color="auto"/>
            </w:tcBorders>
          </w:tcPr>
          <w:p w14:paraId="4BDA9574" w14:textId="77777777" w:rsidR="00C11AAF" w:rsidRPr="00244B8B" w:rsidRDefault="00C11AAF" w:rsidP="00F23355">
            <w:pPr>
              <w:pStyle w:val="emcstable"/>
              <w:jc w:val="center"/>
            </w:pPr>
            <w:r w:rsidRPr="00244B8B">
              <w:t>D</w:t>
            </w:r>
          </w:p>
        </w:tc>
        <w:tc>
          <w:tcPr>
            <w:tcW w:w="964" w:type="dxa"/>
            <w:tcBorders>
              <w:right w:val="double" w:sz="4" w:space="0" w:color="auto"/>
            </w:tcBorders>
          </w:tcPr>
          <w:p w14:paraId="1BA45D48" w14:textId="77777777" w:rsidR="00C11AAF" w:rsidRPr="00244B8B" w:rsidRDefault="00C11AAF" w:rsidP="00F23355">
            <w:pPr>
              <w:pStyle w:val="emcstable"/>
              <w:jc w:val="center"/>
            </w:pPr>
            <w:r w:rsidRPr="00244B8B">
              <w:t>14</w:t>
            </w:r>
          </w:p>
        </w:tc>
        <w:tc>
          <w:tcPr>
            <w:tcW w:w="964" w:type="dxa"/>
            <w:tcBorders>
              <w:left w:val="double" w:sz="4" w:space="0" w:color="auto"/>
            </w:tcBorders>
          </w:tcPr>
          <w:p w14:paraId="0B9B5A57" w14:textId="77777777" w:rsidR="00C11AAF" w:rsidRPr="00244B8B" w:rsidRDefault="00C11AAF" w:rsidP="00F23355">
            <w:pPr>
              <w:pStyle w:val="emcstable"/>
              <w:jc w:val="center"/>
            </w:pPr>
            <w:r w:rsidRPr="00244B8B">
              <w:t>N</w:t>
            </w:r>
          </w:p>
        </w:tc>
        <w:tc>
          <w:tcPr>
            <w:tcW w:w="964" w:type="dxa"/>
            <w:tcBorders>
              <w:right w:val="double" w:sz="4" w:space="0" w:color="auto"/>
            </w:tcBorders>
          </w:tcPr>
          <w:p w14:paraId="61E58482" w14:textId="77777777" w:rsidR="00C11AAF" w:rsidRPr="00244B8B" w:rsidRDefault="00C11AAF" w:rsidP="00F23355">
            <w:pPr>
              <w:pStyle w:val="emcstable"/>
              <w:jc w:val="center"/>
            </w:pPr>
            <w:r w:rsidRPr="00244B8B">
              <w:t>25</w:t>
            </w:r>
          </w:p>
        </w:tc>
        <w:tc>
          <w:tcPr>
            <w:tcW w:w="964" w:type="dxa"/>
            <w:tcBorders>
              <w:left w:val="double" w:sz="4" w:space="0" w:color="auto"/>
            </w:tcBorders>
          </w:tcPr>
          <w:p w14:paraId="3D196550" w14:textId="77777777" w:rsidR="00C11AAF" w:rsidRPr="00244B8B" w:rsidRDefault="00C11AAF" w:rsidP="00F23355">
            <w:pPr>
              <w:pStyle w:val="emcstable"/>
              <w:jc w:val="center"/>
            </w:pPr>
            <w:r w:rsidRPr="00244B8B">
              <w:t>X</w:t>
            </w:r>
          </w:p>
        </w:tc>
        <w:tc>
          <w:tcPr>
            <w:tcW w:w="964" w:type="dxa"/>
          </w:tcPr>
          <w:p w14:paraId="12509218" w14:textId="77777777" w:rsidR="00C11AAF" w:rsidRPr="00244B8B" w:rsidRDefault="00C11AAF" w:rsidP="00F23355">
            <w:pPr>
              <w:pStyle w:val="emcstable"/>
              <w:jc w:val="center"/>
            </w:pPr>
            <w:r w:rsidRPr="00244B8B">
              <w:t>36</w:t>
            </w:r>
          </w:p>
        </w:tc>
      </w:tr>
      <w:tr w:rsidR="00C11AAF" w:rsidRPr="00244B8B" w14:paraId="67AD5082" w14:textId="77777777" w:rsidTr="00F23355">
        <w:trPr>
          <w:jc w:val="center"/>
        </w:trPr>
        <w:tc>
          <w:tcPr>
            <w:tcW w:w="964" w:type="dxa"/>
          </w:tcPr>
          <w:p w14:paraId="29260D60" w14:textId="77777777" w:rsidR="00C11AAF" w:rsidRPr="00244B8B" w:rsidRDefault="00C11AAF" w:rsidP="00F23355">
            <w:pPr>
              <w:pStyle w:val="emcstable"/>
              <w:jc w:val="center"/>
            </w:pPr>
            <w:r w:rsidRPr="00244B8B">
              <w:t>4</w:t>
            </w:r>
          </w:p>
        </w:tc>
        <w:tc>
          <w:tcPr>
            <w:tcW w:w="964" w:type="dxa"/>
            <w:tcBorders>
              <w:right w:val="double" w:sz="4" w:space="0" w:color="auto"/>
            </w:tcBorders>
          </w:tcPr>
          <w:p w14:paraId="33DBF6B0" w14:textId="77777777" w:rsidR="00C11AAF" w:rsidRPr="00244B8B" w:rsidRDefault="00C11AAF" w:rsidP="00F23355">
            <w:pPr>
              <w:pStyle w:val="emcstable"/>
              <w:jc w:val="center"/>
            </w:pPr>
            <w:r w:rsidRPr="00244B8B">
              <w:t>4</w:t>
            </w:r>
          </w:p>
        </w:tc>
        <w:tc>
          <w:tcPr>
            <w:tcW w:w="964" w:type="dxa"/>
            <w:tcBorders>
              <w:left w:val="double" w:sz="4" w:space="0" w:color="auto"/>
            </w:tcBorders>
          </w:tcPr>
          <w:p w14:paraId="18939D79" w14:textId="77777777" w:rsidR="00C11AAF" w:rsidRPr="00244B8B" w:rsidRDefault="00C11AAF" w:rsidP="00F23355">
            <w:pPr>
              <w:pStyle w:val="emcstable"/>
              <w:jc w:val="center"/>
            </w:pPr>
            <w:r w:rsidRPr="00244B8B">
              <w:t>E</w:t>
            </w:r>
          </w:p>
        </w:tc>
        <w:tc>
          <w:tcPr>
            <w:tcW w:w="964" w:type="dxa"/>
            <w:tcBorders>
              <w:right w:val="double" w:sz="4" w:space="0" w:color="auto"/>
            </w:tcBorders>
          </w:tcPr>
          <w:p w14:paraId="720CF522" w14:textId="77777777" w:rsidR="00C11AAF" w:rsidRPr="00244B8B" w:rsidRDefault="00C11AAF" w:rsidP="00F23355">
            <w:pPr>
              <w:pStyle w:val="emcstable"/>
              <w:jc w:val="center"/>
            </w:pPr>
            <w:r w:rsidRPr="00244B8B">
              <w:t>15</w:t>
            </w:r>
          </w:p>
        </w:tc>
        <w:tc>
          <w:tcPr>
            <w:tcW w:w="964" w:type="dxa"/>
            <w:tcBorders>
              <w:left w:val="double" w:sz="4" w:space="0" w:color="auto"/>
            </w:tcBorders>
          </w:tcPr>
          <w:p w14:paraId="762512CF" w14:textId="77777777" w:rsidR="00C11AAF" w:rsidRPr="00244B8B" w:rsidRDefault="00C11AAF" w:rsidP="00F23355">
            <w:pPr>
              <w:pStyle w:val="emcstable"/>
              <w:jc w:val="center"/>
            </w:pPr>
            <w:r w:rsidRPr="00244B8B">
              <w:t>O</w:t>
            </w:r>
          </w:p>
        </w:tc>
        <w:tc>
          <w:tcPr>
            <w:tcW w:w="964" w:type="dxa"/>
            <w:tcBorders>
              <w:right w:val="double" w:sz="4" w:space="0" w:color="auto"/>
            </w:tcBorders>
          </w:tcPr>
          <w:p w14:paraId="074F79FA" w14:textId="77777777" w:rsidR="00C11AAF" w:rsidRPr="00244B8B" w:rsidRDefault="00C11AAF" w:rsidP="00F23355">
            <w:pPr>
              <w:pStyle w:val="emcstable"/>
              <w:jc w:val="center"/>
            </w:pPr>
            <w:r w:rsidRPr="00244B8B">
              <w:t>26</w:t>
            </w:r>
          </w:p>
        </w:tc>
        <w:tc>
          <w:tcPr>
            <w:tcW w:w="964" w:type="dxa"/>
            <w:tcBorders>
              <w:left w:val="double" w:sz="4" w:space="0" w:color="auto"/>
            </w:tcBorders>
          </w:tcPr>
          <w:p w14:paraId="0F071928" w14:textId="77777777" w:rsidR="00C11AAF" w:rsidRPr="00244B8B" w:rsidRDefault="00C11AAF" w:rsidP="00F23355">
            <w:pPr>
              <w:pStyle w:val="emcstable"/>
              <w:jc w:val="center"/>
            </w:pPr>
            <w:r w:rsidRPr="00244B8B">
              <w:t>Y</w:t>
            </w:r>
          </w:p>
        </w:tc>
        <w:tc>
          <w:tcPr>
            <w:tcW w:w="964" w:type="dxa"/>
          </w:tcPr>
          <w:p w14:paraId="1E5CC2E3" w14:textId="77777777" w:rsidR="00C11AAF" w:rsidRPr="00244B8B" w:rsidRDefault="00C11AAF" w:rsidP="00F23355">
            <w:pPr>
              <w:pStyle w:val="emcstable"/>
              <w:jc w:val="center"/>
            </w:pPr>
            <w:r w:rsidRPr="00244B8B">
              <w:t>37</w:t>
            </w:r>
          </w:p>
        </w:tc>
      </w:tr>
      <w:tr w:rsidR="00C11AAF" w:rsidRPr="00244B8B" w14:paraId="64614541" w14:textId="77777777" w:rsidTr="00F23355">
        <w:trPr>
          <w:jc w:val="center"/>
        </w:trPr>
        <w:tc>
          <w:tcPr>
            <w:tcW w:w="964" w:type="dxa"/>
          </w:tcPr>
          <w:p w14:paraId="7EF68774" w14:textId="77777777" w:rsidR="00C11AAF" w:rsidRPr="00244B8B" w:rsidRDefault="00C11AAF" w:rsidP="00F23355">
            <w:pPr>
              <w:pStyle w:val="emcstable"/>
              <w:jc w:val="center"/>
            </w:pPr>
            <w:r w:rsidRPr="00244B8B">
              <w:t>5</w:t>
            </w:r>
          </w:p>
        </w:tc>
        <w:tc>
          <w:tcPr>
            <w:tcW w:w="964" w:type="dxa"/>
            <w:tcBorders>
              <w:right w:val="double" w:sz="4" w:space="0" w:color="auto"/>
            </w:tcBorders>
          </w:tcPr>
          <w:p w14:paraId="52B7737C" w14:textId="77777777" w:rsidR="00C11AAF" w:rsidRPr="00244B8B" w:rsidRDefault="00C11AAF" w:rsidP="00F23355">
            <w:pPr>
              <w:pStyle w:val="emcstable"/>
              <w:jc w:val="center"/>
            </w:pPr>
            <w:r w:rsidRPr="00244B8B">
              <w:t>5</w:t>
            </w:r>
          </w:p>
        </w:tc>
        <w:tc>
          <w:tcPr>
            <w:tcW w:w="964" w:type="dxa"/>
            <w:tcBorders>
              <w:left w:val="double" w:sz="4" w:space="0" w:color="auto"/>
            </w:tcBorders>
          </w:tcPr>
          <w:p w14:paraId="62D6501C" w14:textId="77777777" w:rsidR="00C11AAF" w:rsidRPr="00244B8B" w:rsidRDefault="00C11AAF" w:rsidP="00F23355">
            <w:pPr>
              <w:pStyle w:val="emcstable"/>
              <w:jc w:val="center"/>
            </w:pPr>
            <w:r w:rsidRPr="00244B8B">
              <w:t>F</w:t>
            </w:r>
          </w:p>
        </w:tc>
        <w:tc>
          <w:tcPr>
            <w:tcW w:w="964" w:type="dxa"/>
            <w:tcBorders>
              <w:right w:val="double" w:sz="4" w:space="0" w:color="auto"/>
            </w:tcBorders>
          </w:tcPr>
          <w:p w14:paraId="52CC29DF" w14:textId="77777777" w:rsidR="00C11AAF" w:rsidRPr="00244B8B" w:rsidRDefault="00C11AAF" w:rsidP="00F23355">
            <w:pPr>
              <w:pStyle w:val="emcstable"/>
              <w:jc w:val="center"/>
            </w:pPr>
            <w:r w:rsidRPr="00244B8B">
              <w:t>16</w:t>
            </w:r>
          </w:p>
        </w:tc>
        <w:tc>
          <w:tcPr>
            <w:tcW w:w="964" w:type="dxa"/>
            <w:tcBorders>
              <w:left w:val="double" w:sz="4" w:space="0" w:color="auto"/>
            </w:tcBorders>
          </w:tcPr>
          <w:p w14:paraId="7D6F38D5" w14:textId="77777777" w:rsidR="00C11AAF" w:rsidRPr="00244B8B" w:rsidRDefault="00C11AAF" w:rsidP="00F23355">
            <w:pPr>
              <w:pStyle w:val="emcstable"/>
              <w:jc w:val="center"/>
            </w:pPr>
            <w:r w:rsidRPr="00244B8B">
              <w:t>P</w:t>
            </w:r>
          </w:p>
        </w:tc>
        <w:tc>
          <w:tcPr>
            <w:tcW w:w="964" w:type="dxa"/>
            <w:tcBorders>
              <w:right w:val="double" w:sz="4" w:space="0" w:color="auto"/>
            </w:tcBorders>
          </w:tcPr>
          <w:p w14:paraId="2EE44801" w14:textId="77777777" w:rsidR="00C11AAF" w:rsidRPr="00244B8B" w:rsidRDefault="00C11AAF" w:rsidP="00F23355">
            <w:pPr>
              <w:pStyle w:val="emcstable"/>
              <w:jc w:val="center"/>
            </w:pPr>
            <w:r w:rsidRPr="00244B8B">
              <w:t>27</w:t>
            </w:r>
          </w:p>
        </w:tc>
        <w:tc>
          <w:tcPr>
            <w:tcW w:w="964" w:type="dxa"/>
            <w:tcBorders>
              <w:left w:val="double" w:sz="4" w:space="0" w:color="auto"/>
              <w:bottom w:val="single" w:sz="4" w:space="0" w:color="auto"/>
            </w:tcBorders>
          </w:tcPr>
          <w:p w14:paraId="06AB1553" w14:textId="77777777" w:rsidR="00C11AAF" w:rsidRPr="00244B8B" w:rsidRDefault="00C11AAF" w:rsidP="00F23355">
            <w:pPr>
              <w:pStyle w:val="emcstable"/>
              <w:jc w:val="center"/>
            </w:pPr>
            <w:r w:rsidRPr="00244B8B">
              <w:t>Z</w:t>
            </w:r>
          </w:p>
        </w:tc>
        <w:tc>
          <w:tcPr>
            <w:tcW w:w="964" w:type="dxa"/>
            <w:tcBorders>
              <w:bottom w:val="single" w:sz="4" w:space="0" w:color="auto"/>
            </w:tcBorders>
          </w:tcPr>
          <w:p w14:paraId="6C5DC526" w14:textId="77777777" w:rsidR="00C11AAF" w:rsidRPr="00244B8B" w:rsidRDefault="00C11AAF" w:rsidP="00F23355">
            <w:pPr>
              <w:pStyle w:val="emcstable"/>
              <w:jc w:val="center"/>
            </w:pPr>
            <w:r w:rsidRPr="00244B8B">
              <w:t>38</w:t>
            </w:r>
          </w:p>
        </w:tc>
      </w:tr>
      <w:tr w:rsidR="00C11AAF" w:rsidRPr="00244B8B" w14:paraId="2B5D2C5C" w14:textId="77777777" w:rsidTr="00F23355">
        <w:trPr>
          <w:jc w:val="center"/>
        </w:trPr>
        <w:tc>
          <w:tcPr>
            <w:tcW w:w="964" w:type="dxa"/>
          </w:tcPr>
          <w:p w14:paraId="02AAB199" w14:textId="77777777" w:rsidR="00C11AAF" w:rsidRPr="00244B8B" w:rsidRDefault="00C11AAF" w:rsidP="00F23355">
            <w:pPr>
              <w:pStyle w:val="emcstable"/>
              <w:jc w:val="center"/>
            </w:pPr>
            <w:r w:rsidRPr="00244B8B">
              <w:t>6</w:t>
            </w:r>
          </w:p>
        </w:tc>
        <w:tc>
          <w:tcPr>
            <w:tcW w:w="964" w:type="dxa"/>
            <w:tcBorders>
              <w:right w:val="double" w:sz="4" w:space="0" w:color="auto"/>
            </w:tcBorders>
          </w:tcPr>
          <w:p w14:paraId="696BEC08" w14:textId="77777777" w:rsidR="00C11AAF" w:rsidRPr="00244B8B" w:rsidRDefault="00C11AAF" w:rsidP="00F23355">
            <w:pPr>
              <w:pStyle w:val="emcstable"/>
              <w:jc w:val="center"/>
            </w:pPr>
            <w:r w:rsidRPr="00244B8B">
              <w:t>6</w:t>
            </w:r>
          </w:p>
        </w:tc>
        <w:tc>
          <w:tcPr>
            <w:tcW w:w="964" w:type="dxa"/>
            <w:tcBorders>
              <w:left w:val="double" w:sz="4" w:space="0" w:color="auto"/>
            </w:tcBorders>
          </w:tcPr>
          <w:p w14:paraId="6C4AEA9D" w14:textId="77777777" w:rsidR="00C11AAF" w:rsidRPr="00244B8B" w:rsidRDefault="00C11AAF" w:rsidP="00F23355">
            <w:pPr>
              <w:pStyle w:val="emcstable"/>
              <w:jc w:val="center"/>
            </w:pPr>
            <w:r w:rsidRPr="00244B8B">
              <w:t>G</w:t>
            </w:r>
          </w:p>
        </w:tc>
        <w:tc>
          <w:tcPr>
            <w:tcW w:w="964" w:type="dxa"/>
            <w:tcBorders>
              <w:right w:val="double" w:sz="4" w:space="0" w:color="auto"/>
            </w:tcBorders>
          </w:tcPr>
          <w:p w14:paraId="1117759C" w14:textId="77777777" w:rsidR="00C11AAF" w:rsidRPr="00244B8B" w:rsidRDefault="00C11AAF" w:rsidP="00F23355">
            <w:pPr>
              <w:pStyle w:val="emcstable"/>
              <w:jc w:val="center"/>
            </w:pPr>
            <w:r w:rsidRPr="00244B8B">
              <w:t>17</w:t>
            </w:r>
          </w:p>
        </w:tc>
        <w:tc>
          <w:tcPr>
            <w:tcW w:w="964" w:type="dxa"/>
            <w:tcBorders>
              <w:left w:val="double" w:sz="4" w:space="0" w:color="auto"/>
            </w:tcBorders>
          </w:tcPr>
          <w:p w14:paraId="4C079CCA" w14:textId="77777777" w:rsidR="00C11AAF" w:rsidRPr="00244B8B" w:rsidRDefault="00C11AAF" w:rsidP="00F23355">
            <w:pPr>
              <w:pStyle w:val="emcstable"/>
              <w:jc w:val="center"/>
            </w:pPr>
            <w:r w:rsidRPr="00244B8B">
              <w:t>Q</w:t>
            </w:r>
          </w:p>
        </w:tc>
        <w:tc>
          <w:tcPr>
            <w:tcW w:w="964" w:type="dxa"/>
            <w:tcBorders>
              <w:right w:val="double" w:sz="4" w:space="0" w:color="auto"/>
            </w:tcBorders>
          </w:tcPr>
          <w:p w14:paraId="5B16D749" w14:textId="77777777" w:rsidR="00C11AAF" w:rsidRPr="00244B8B" w:rsidRDefault="00C11AAF" w:rsidP="00F23355">
            <w:pPr>
              <w:pStyle w:val="emcstable"/>
              <w:jc w:val="center"/>
            </w:pPr>
            <w:r>
              <w:t>28</w:t>
            </w:r>
          </w:p>
        </w:tc>
        <w:tc>
          <w:tcPr>
            <w:tcW w:w="964" w:type="dxa"/>
            <w:tcBorders>
              <w:left w:val="double" w:sz="4" w:space="0" w:color="auto"/>
            </w:tcBorders>
            <w:shd w:val="clear" w:color="auto" w:fill="A6A6A6"/>
          </w:tcPr>
          <w:p w14:paraId="164DE68F" w14:textId="77777777" w:rsidR="00C11AAF" w:rsidRPr="00244B8B" w:rsidRDefault="00C11AAF" w:rsidP="00F23355">
            <w:pPr>
              <w:pStyle w:val="emcstable"/>
              <w:jc w:val="center"/>
            </w:pPr>
          </w:p>
        </w:tc>
        <w:tc>
          <w:tcPr>
            <w:tcW w:w="964" w:type="dxa"/>
            <w:shd w:val="clear" w:color="auto" w:fill="A6A6A6"/>
          </w:tcPr>
          <w:p w14:paraId="4592CA06" w14:textId="77777777" w:rsidR="00C11AAF" w:rsidRPr="00244B8B" w:rsidRDefault="00C11AAF" w:rsidP="00F23355">
            <w:pPr>
              <w:pStyle w:val="emcstable"/>
              <w:jc w:val="center"/>
            </w:pPr>
          </w:p>
        </w:tc>
      </w:tr>
      <w:tr w:rsidR="00C11AAF" w:rsidRPr="00244B8B" w14:paraId="18DEFA18" w14:textId="77777777" w:rsidTr="00F23355">
        <w:trPr>
          <w:jc w:val="center"/>
        </w:trPr>
        <w:tc>
          <w:tcPr>
            <w:tcW w:w="964" w:type="dxa"/>
          </w:tcPr>
          <w:p w14:paraId="307B99A4" w14:textId="77777777" w:rsidR="00C11AAF" w:rsidRPr="00244B8B" w:rsidRDefault="00C11AAF" w:rsidP="00F23355">
            <w:pPr>
              <w:pStyle w:val="emcstable"/>
              <w:jc w:val="center"/>
            </w:pPr>
            <w:r w:rsidRPr="00244B8B">
              <w:t>7</w:t>
            </w:r>
          </w:p>
        </w:tc>
        <w:tc>
          <w:tcPr>
            <w:tcW w:w="964" w:type="dxa"/>
            <w:tcBorders>
              <w:right w:val="double" w:sz="4" w:space="0" w:color="auto"/>
            </w:tcBorders>
          </w:tcPr>
          <w:p w14:paraId="10C208B7" w14:textId="77777777" w:rsidR="00C11AAF" w:rsidRPr="00244B8B" w:rsidRDefault="00C11AAF" w:rsidP="00F23355">
            <w:pPr>
              <w:pStyle w:val="emcstable"/>
              <w:jc w:val="center"/>
            </w:pPr>
            <w:r w:rsidRPr="00244B8B">
              <w:t>7</w:t>
            </w:r>
          </w:p>
        </w:tc>
        <w:tc>
          <w:tcPr>
            <w:tcW w:w="964" w:type="dxa"/>
            <w:tcBorders>
              <w:left w:val="double" w:sz="4" w:space="0" w:color="auto"/>
            </w:tcBorders>
          </w:tcPr>
          <w:p w14:paraId="7ED509AD" w14:textId="77777777" w:rsidR="00C11AAF" w:rsidRPr="00244B8B" w:rsidRDefault="00C11AAF" w:rsidP="00F23355">
            <w:pPr>
              <w:pStyle w:val="emcstable"/>
              <w:jc w:val="center"/>
            </w:pPr>
            <w:r w:rsidRPr="00244B8B">
              <w:t>H</w:t>
            </w:r>
          </w:p>
        </w:tc>
        <w:tc>
          <w:tcPr>
            <w:tcW w:w="964" w:type="dxa"/>
            <w:tcBorders>
              <w:right w:val="double" w:sz="4" w:space="0" w:color="auto"/>
            </w:tcBorders>
          </w:tcPr>
          <w:p w14:paraId="4DE130B3" w14:textId="77777777" w:rsidR="00C11AAF" w:rsidRPr="00244B8B" w:rsidRDefault="00C11AAF" w:rsidP="00F23355">
            <w:pPr>
              <w:pStyle w:val="emcstable"/>
              <w:jc w:val="center"/>
            </w:pPr>
            <w:r w:rsidRPr="00244B8B">
              <w:t>18</w:t>
            </w:r>
          </w:p>
        </w:tc>
        <w:tc>
          <w:tcPr>
            <w:tcW w:w="964" w:type="dxa"/>
            <w:tcBorders>
              <w:left w:val="double" w:sz="4" w:space="0" w:color="auto"/>
            </w:tcBorders>
          </w:tcPr>
          <w:p w14:paraId="531630CC" w14:textId="77777777" w:rsidR="00C11AAF" w:rsidRPr="00244B8B" w:rsidRDefault="00C11AAF" w:rsidP="00F23355">
            <w:pPr>
              <w:pStyle w:val="emcstable"/>
              <w:jc w:val="center"/>
            </w:pPr>
            <w:r w:rsidRPr="00244B8B">
              <w:t>R</w:t>
            </w:r>
          </w:p>
        </w:tc>
        <w:tc>
          <w:tcPr>
            <w:tcW w:w="964" w:type="dxa"/>
            <w:tcBorders>
              <w:right w:val="double" w:sz="4" w:space="0" w:color="auto"/>
            </w:tcBorders>
          </w:tcPr>
          <w:p w14:paraId="155ADFEC" w14:textId="77777777" w:rsidR="00C11AAF" w:rsidRPr="00244B8B" w:rsidRDefault="00C11AAF" w:rsidP="00F23355">
            <w:pPr>
              <w:pStyle w:val="emcstable"/>
              <w:jc w:val="center"/>
            </w:pPr>
            <w:r>
              <w:t>29</w:t>
            </w:r>
          </w:p>
        </w:tc>
        <w:tc>
          <w:tcPr>
            <w:tcW w:w="964" w:type="dxa"/>
            <w:tcBorders>
              <w:left w:val="double" w:sz="4" w:space="0" w:color="auto"/>
            </w:tcBorders>
            <w:shd w:val="clear" w:color="auto" w:fill="A6A6A6"/>
          </w:tcPr>
          <w:p w14:paraId="5A4D2418" w14:textId="77777777" w:rsidR="00C11AAF" w:rsidRPr="00244B8B" w:rsidRDefault="00C11AAF" w:rsidP="00F23355">
            <w:pPr>
              <w:pStyle w:val="emcstable"/>
              <w:jc w:val="center"/>
            </w:pPr>
          </w:p>
        </w:tc>
        <w:tc>
          <w:tcPr>
            <w:tcW w:w="964" w:type="dxa"/>
            <w:shd w:val="clear" w:color="auto" w:fill="A6A6A6"/>
          </w:tcPr>
          <w:p w14:paraId="5C6E91DF" w14:textId="77777777" w:rsidR="00C11AAF" w:rsidRPr="00244B8B" w:rsidRDefault="00C11AAF" w:rsidP="00F23355">
            <w:pPr>
              <w:pStyle w:val="emcstable"/>
              <w:jc w:val="center"/>
            </w:pPr>
          </w:p>
        </w:tc>
      </w:tr>
      <w:tr w:rsidR="00C11AAF" w:rsidRPr="00244B8B" w14:paraId="73876FA7" w14:textId="77777777" w:rsidTr="00F23355">
        <w:trPr>
          <w:jc w:val="center"/>
        </w:trPr>
        <w:tc>
          <w:tcPr>
            <w:tcW w:w="964" w:type="dxa"/>
          </w:tcPr>
          <w:p w14:paraId="3D2D3BA4" w14:textId="77777777" w:rsidR="00C11AAF" w:rsidRPr="00244B8B" w:rsidRDefault="00C11AAF" w:rsidP="00F23355">
            <w:pPr>
              <w:pStyle w:val="emcstable"/>
              <w:jc w:val="center"/>
            </w:pPr>
            <w:r w:rsidRPr="00244B8B">
              <w:t>8</w:t>
            </w:r>
          </w:p>
        </w:tc>
        <w:tc>
          <w:tcPr>
            <w:tcW w:w="964" w:type="dxa"/>
            <w:tcBorders>
              <w:right w:val="double" w:sz="4" w:space="0" w:color="auto"/>
            </w:tcBorders>
          </w:tcPr>
          <w:p w14:paraId="0B55E304" w14:textId="77777777" w:rsidR="00C11AAF" w:rsidRPr="00244B8B" w:rsidRDefault="00C11AAF" w:rsidP="00F23355">
            <w:pPr>
              <w:pStyle w:val="emcstable"/>
              <w:jc w:val="center"/>
            </w:pPr>
            <w:r w:rsidRPr="00244B8B">
              <w:t>8</w:t>
            </w:r>
          </w:p>
        </w:tc>
        <w:tc>
          <w:tcPr>
            <w:tcW w:w="964" w:type="dxa"/>
            <w:tcBorders>
              <w:left w:val="double" w:sz="4" w:space="0" w:color="auto"/>
            </w:tcBorders>
          </w:tcPr>
          <w:p w14:paraId="78F2BB29" w14:textId="77777777" w:rsidR="00C11AAF" w:rsidRPr="00244B8B" w:rsidRDefault="00C11AAF" w:rsidP="00F23355">
            <w:pPr>
              <w:pStyle w:val="emcstable"/>
              <w:jc w:val="center"/>
            </w:pPr>
            <w:r w:rsidRPr="00244B8B">
              <w:t>I</w:t>
            </w:r>
          </w:p>
        </w:tc>
        <w:tc>
          <w:tcPr>
            <w:tcW w:w="964" w:type="dxa"/>
            <w:tcBorders>
              <w:right w:val="double" w:sz="4" w:space="0" w:color="auto"/>
            </w:tcBorders>
          </w:tcPr>
          <w:p w14:paraId="13030244" w14:textId="77777777" w:rsidR="00C11AAF" w:rsidRPr="00244B8B" w:rsidRDefault="00C11AAF" w:rsidP="00F23355">
            <w:pPr>
              <w:pStyle w:val="emcstable"/>
              <w:jc w:val="center"/>
            </w:pPr>
            <w:r w:rsidRPr="00244B8B">
              <w:t>19</w:t>
            </w:r>
          </w:p>
        </w:tc>
        <w:tc>
          <w:tcPr>
            <w:tcW w:w="964" w:type="dxa"/>
            <w:tcBorders>
              <w:left w:val="double" w:sz="4" w:space="0" w:color="auto"/>
            </w:tcBorders>
          </w:tcPr>
          <w:p w14:paraId="757AB39B" w14:textId="77777777" w:rsidR="00C11AAF" w:rsidRPr="00244B8B" w:rsidRDefault="00C11AAF" w:rsidP="00F23355">
            <w:pPr>
              <w:pStyle w:val="emcstable"/>
              <w:jc w:val="center"/>
            </w:pPr>
            <w:r w:rsidRPr="00244B8B">
              <w:t>S</w:t>
            </w:r>
          </w:p>
        </w:tc>
        <w:tc>
          <w:tcPr>
            <w:tcW w:w="964" w:type="dxa"/>
            <w:tcBorders>
              <w:right w:val="double" w:sz="4" w:space="0" w:color="auto"/>
            </w:tcBorders>
          </w:tcPr>
          <w:p w14:paraId="7F493764" w14:textId="77777777" w:rsidR="00C11AAF" w:rsidRPr="00244B8B" w:rsidRDefault="00C11AAF" w:rsidP="00F23355">
            <w:pPr>
              <w:pStyle w:val="emcstable"/>
              <w:jc w:val="center"/>
            </w:pPr>
            <w:r>
              <w:t>30</w:t>
            </w:r>
          </w:p>
        </w:tc>
        <w:tc>
          <w:tcPr>
            <w:tcW w:w="964" w:type="dxa"/>
            <w:tcBorders>
              <w:left w:val="double" w:sz="4" w:space="0" w:color="auto"/>
            </w:tcBorders>
            <w:shd w:val="clear" w:color="auto" w:fill="A6A6A6"/>
          </w:tcPr>
          <w:p w14:paraId="36DF01B9" w14:textId="77777777" w:rsidR="00C11AAF" w:rsidRPr="00244B8B" w:rsidRDefault="00C11AAF" w:rsidP="00F23355">
            <w:pPr>
              <w:pStyle w:val="emcstable"/>
              <w:jc w:val="center"/>
            </w:pPr>
          </w:p>
        </w:tc>
        <w:tc>
          <w:tcPr>
            <w:tcW w:w="964" w:type="dxa"/>
            <w:shd w:val="clear" w:color="auto" w:fill="A6A6A6"/>
          </w:tcPr>
          <w:p w14:paraId="2451DC91" w14:textId="77777777" w:rsidR="00C11AAF" w:rsidRPr="00244B8B" w:rsidRDefault="00C11AAF" w:rsidP="00F23355">
            <w:pPr>
              <w:pStyle w:val="emcstable"/>
              <w:jc w:val="center"/>
            </w:pPr>
          </w:p>
        </w:tc>
      </w:tr>
      <w:tr w:rsidR="00C11AAF" w:rsidRPr="00244B8B" w14:paraId="1F236B16" w14:textId="77777777" w:rsidTr="00F23355">
        <w:trPr>
          <w:jc w:val="center"/>
        </w:trPr>
        <w:tc>
          <w:tcPr>
            <w:tcW w:w="964" w:type="dxa"/>
          </w:tcPr>
          <w:p w14:paraId="2DD356BA" w14:textId="77777777" w:rsidR="00C11AAF" w:rsidRPr="00244B8B" w:rsidRDefault="00C11AAF" w:rsidP="00F23355">
            <w:pPr>
              <w:pStyle w:val="emcstable"/>
              <w:jc w:val="center"/>
            </w:pPr>
            <w:r w:rsidRPr="00244B8B">
              <w:lastRenderedPageBreak/>
              <w:t>9</w:t>
            </w:r>
          </w:p>
        </w:tc>
        <w:tc>
          <w:tcPr>
            <w:tcW w:w="964" w:type="dxa"/>
            <w:tcBorders>
              <w:right w:val="double" w:sz="4" w:space="0" w:color="auto"/>
            </w:tcBorders>
          </w:tcPr>
          <w:p w14:paraId="1FB2D731" w14:textId="77777777" w:rsidR="00C11AAF" w:rsidRPr="00244B8B" w:rsidRDefault="00C11AAF" w:rsidP="00F23355">
            <w:pPr>
              <w:pStyle w:val="emcstable"/>
              <w:jc w:val="center"/>
            </w:pPr>
            <w:r w:rsidRPr="00244B8B">
              <w:t>9</w:t>
            </w:r>
          </w:p>
        </w:tc>
        <w:tc>
          <w:tcPr>
            <w:tcW w:w="964" w:type="dxa"/>
            <w:tcBorders>
              <w:left w:val="double" w:sz="4" w:space="0" w:color="auto"/>
            </w:tcBorders>
          </w:tcPr>
          <w:p w14:paraId="2AF6406E" w14:textId="77777777" w:rsidR="00C11AAF" w:rsidRPr="00244B8B" w:rsidRDefault="00C11AAF" w:rsidP="00F23355">
            <w:pPr>
              <w:pStyle w:val="emcstable"/>
              <w:jc w:val="center"/>
            </w:pPr>
            <w:r w:rsidRPr="00244B8B">
              <w:t>J</w:t>
            </w:r>
          </w:p>
        </w:tc>
        <w:tc>
          <w:tcPr>
            <w:tcW w:w="964" w:type="dxa"/>
            <w:tcBorders>
              <w:right w:val="double" w:sz="4" w:space="0" w:color="auto"/>
            </w:tcBorders>
          </w:tcPr>
          <w:p w14:paraId="44127655" w14:textId="77777777" w:rsidR="00C11AAF" w:rsidRPr="00244B8B" w:rsidRDefault="00C11AAF" w:rsidP="00F23355">
            <w:pPr>
              <w:pStyle w:val="emcstable"/>
              <w:jc w:val="center"/>
            </w:pPr>
            <w:r w:rsidRPr="00244B8B">
              <w:t>20</w:t>
            </w:r>
          </w:p>
        </w:tc>
        <w:tc>
          <w:tcPr>
            <w:tcW w:w="964" w:type="dxa"/>
            <w:tcBorders>
              <w:left w:val="double" w:sz="4" w:space="0" w:color="auto"/>
            </w:tcBorders>
          </w:tcPr>
          <w:p w14:paraId="13526177" w14:textId="77777777" w:rsidR="00C11AAF" w:rsidRPr="00244B8B" w:rsidRDefault="00C11AAF" w:rsidP="00F23355">
            <w:pPr>
              <w:pStyle w:val="emcstable"/>
              <w:jc w:val="center"/>
            </w:pPr>
            <w:r w:rsidRPr="00244B8B">
              <w:t>T</w:t>
            </w:r>
          </w:p>
        </w:tc>
        <w:tc>
          <w:tcPr>
            <w:tcW w:w="964" w:type="dxa"/>
            <w:tcBorders>
              <w:right w:val="double" w:sz="4" w:space="0" w:color="auto"/>
            </w:tcBorders>
          </w:tcPr>
          <w:p w14:paraId="5A71C9C0" w14:textId="77777777" w:rsidR="00C11AAF" w:rsidRPr="00244B8B" w:rsidRDefault="00C11AAF" w:rsidP="00F23355">
            <w:pPr>
              <w:pStyle w:val="emcstable"/>
              <w:jc w:val="center"/>
            </w:pPr>
            <w:r>
              <w:t>31</w:t>
            </w:r>
          </w:p>
        </w:tc>
        <w:tc>
          <w:tcPr>
            <w:tcW w:w="964" w:type="dxa"/>
            <w:tcBorders>
              <w:left w:val="double" w:sz="4" w:space="0" w:color="auto"/>
            </w:tcBorders>
            <w:shd w:val="clear" w:color="auto" w:fill="A6A6A6"/>
          </w:tcPr>
          <w:p w14:paraId="5A55BB71" w14:textId="77777777" w:rsidR="00C11AAF" w:rsidRPr="00244B8B" w:rsidRDefault="00C11AAF" w:rsidP="00F23355">
            <w:pPr>
              <w:pStyle w:val="emcstable"/>
              <w:jc w:val="center"/>
            </w:pPr>
          </w:p>
        </w:tc>
        <w:tc>
          <w:tcPr>
            <w:tcW w:w="964" w:type="dxa"/>
            <w:shd w:val="clear" w:color="auto" w:fill="A6A6A6"/>
          </w:tcPr>
          <w:p w14:paraId="2604BF16" w14:textId="77777777" w:rsidR="00C11AAF" w:rsidRPr="00244B8B" w:rsidRDefault="00C11AAF" w:rsidP="00F23355">
            <w:pPr>
              <w:pStyle w:val="emcstable"/>
              <w:jc w:val="center"/>
            </w:pPr>
          </w:p>
        </w:tc>
      </w:tr>
    </w:tbl>
    <w:p w14:paraId="2CCFF865" w14:textId="77777777" w:rsidR="00C11AAF" w:rsidRDefault="00C11AAF" w:rsidP="00C11AAF">
      <w:pPr>
        <w:pStyle w:val="pqiText"/>
      </w:pPr>
    </w:p>
    <w:p w14:paraId="41790685" w14:textId="77777777" w:rsidR="00C11AAF" w:rsidRPr="00AE02FE" w:rsidRDefault="00C11AAF" w:rsidP="00C11AAF">
      <w:pPr>
        <w:pStyle w:val="pqiText"/>
        <w:rPr>
          <w:i/>
        </w:rPr>
      </w:pPr>
      <w:r w:rsidRPr="00AE02FE">
        <w:rPr>
          <w:i/>
        </w:rPr>
        <w:t>Uwaga: Wynik wyliczenia cyfry kontrolne</w:t>
      </w:r>
      <w:r>
        <w:rPr>
          <w:i/>
        </w:rPr>
        <w:t>j</w:t>
      </w:r>
      <w:r w:rsidRPr="00AE02FE">
        <w:rPr>
          <w:i/>
        </w:rPr>
        <w:t xml:space="preserve"> przyjmuje wartości od 1 do 10. W przypadku wyniku równego 10 wartość ta jest zamieniana na 0.</w:t>
      </w:r>
    </w:p>
    <w:p w14:paraId="5AFBEF43" w14:textId="77777777" w:rsidR="00C11AAF" w:rsidRDefault="00C11AAF" w:rsidP="00C11AAF">
      <w:pPr>
        <w:pStyle w:val="pqiText"/>
      </w:pPr>
      <w:r>
        <w:t>Przykład: Cyfrę kontrolną dla „D537Q7” (N=6) można wyliczyć następująco:</w:t>
      </w:r>
    </w:p>
    <w:p w14:paraId="0E16BA1B" w14:textId="77777777" w:rsidR="00C11AAF" w:rsidRDefault="00C11AAF" w:rsidP="00C11AAF">
      <w:pPr>
        <w:pStyle w:val="pqiText"/>
      </w:pPr>
      <w:r>
        <w:tab/>
        <w:t xml:space="preserve">   CK</w:t>
      </w:r>
      <w:r>
        <w:tab/>
        <w:t>= reszta( (14 * 2</w:t>
      </w:r>
      <w:r w:rsidRPr="00A030F1">
        <w:rPr>
          <w:rFonts w:ascii="Arial (W1)" w:hAnsi="Arial (W1)"/>
          <w:vertAlign w:val="superscript"/>
        </w:rPr>
        <w:t>0</w:t>
      </w:r>
      <w:r>
        <w:t xml:space="preserve"> + 5 * 2</w:t>
      </w:r>
      <w:r w:rsidRPr="00A030F1">
        <w:rPr>
          <w:rFonts w:ascii="Arial (W1)" w:hAnsi="Arial (W1)"/>
          <w:vertAlign w:val="superscript"/>
        </w:rPr>
        <w:t>1</w:t>
      </w:r>
      <w:r>
        <w:t xml:space="preserve"> + 3 * 2</w:t>
      </w:r>
      <w:r w:rsidRPr="00A030F1">
        <w:rPr>
          <w:rFonts w:ascii="Arial (W1)" w:hAnsi="Arial (W1)"/>
          <w:vertAlign w:val="superscript"/>
        </w:rPr>
        <w:t>2</w:t>
      </w:r>
      <w:r>
        <w:t xml:space="preserve"> + 7 * 2</w:t>
      </w:r>
      <w:r w:rsidRPr="00A030F1">
        <w:rPr>
          <w:rFonts w:ascii="Arial (W1)" w:hAnsi="Arial (W1)"/>
          <w:vertAlign w:val="superscript"/>
        </w:rPr>
        <w:t>3</w:t>
      </w:r>
      <w:r>
        <w:t xml:space="preserve"> + 28 * 2</w:t>
      </w:r>
      <w:r w:rsidRPr="00A030F1">
        <w:rPr>
          <w:rFonts w:ascii="Arial (W1)" w:hAnsi="Arial (W1)"/>
          <w:vertAlign w:val="superscript"/>
        </w:rPr>
        <w:t>4</w:t>
      </w:r>
      <w:r>
        <w:t xml:space="preserve"> + 7 * 2</w:t>
      </w:r>
      <w:r w:rsidRPr="00A030F1">
        <w:rPr>
          <w:rFonts w:ascii="Arial (W1)" w:hAnsi="Arial (W1)"/>
          <w:vertAlign w:val="superscript"/>
        </w:rPr>
        <w:t>5</w:t>
      </w:r>
      <w:r>
        <w:t xml:space="preserve"> ) / 11 )</w:t>
      </w:r>
    </w:p>
    <w:p w14:paraId="18EE4C57" w14:textId="77777777" w:rsidR="00C11AAF" w:rsidRDefault="00C11AAF" w:rsidP="00C11AAF">
      <w:pPr>
        <w:pStyle w:val="pqiText"/>
      </w:pPr>
      <w:r>
        <w:tab/>
      </w:r>
      <w:r>
        <w:tab/>
        <w:t>= reszta( (14 * 1 + 5 * 2 + 3 * 4 + 7 * 8 + 28 * 16 + 7 * 32 ) / 11 )</w:t>
      </w:r>
    </w:p>
    <w:p w14:paraId="08F377BB" w14:textId="77777777" w:rsidR="00C11AAF" w:rsidRDefault="00C11AAF" w:rsidP="00C11AAF">
      <w:pPr>
        <w:pStyle w:val="pqiText"/>
      </w:pPr>
      <w:r>
        <w:tab/>
      </w:r>
      <w:r>
        <w:tab/>
        <w:t>= reszta( (14 + 10 + 12 + 56 + 448 + 224 ) / 11 )</w:t>
      </w:r>
    </w:p>
    <w:p w14:paraId="7F44F767" w14:textId="77777777" w:rsidR="00C11AAF" w:rsidRDefault="00C11AAF" w:rsidP="00C11AAF">
      <w:pPr>
        <w:pStyle w:val="pqiText"/>
      </w:pPr>
      <w:r>
        <w:tab/>
      </w:r>
      <w:r>
        <w:tab/>
        <w:t>= reszta(  (764 / 11 )</w:t>
      </w:r>
    </w:p>
    <w:p w14:paraId="13D42CA5" w14:textId="77777777" w:rsidR="00C11AAF" w:rsidRDefault="00C11AAF" w:rsidP="00C11AAF">
      <w:pPr>
        <w:pStyle w:val="pqiText"/>
      </w:pPr>
      <w:r>
        <w:tab/>
      </w:r>
      <w:r>
        <w:tab/>
        <w:t>= 5</w:t>
      </w:r>
    </w:p>
    <w:p w14:paraId="4DC18417" w14:textId="77777777" w:rsidR="00C11AAF" w:rsidRDefault="00C11AAF" w:rsidP="00C11AAF">
      <w:pPr>
        <w:pStyle w:val="pqiText"/>
      </w:pPr>
      <w:r>
        <w:t>Po dodaniu cyfry kontrolnej pełny kod równy jest „D537Q75”.</w:t>
      </w:r>
    </w:p>
    <w:p w14:paraId="13F55182" w14:textId="77777777" w:rsidR="00C11AAF" w:rsidRDefault="00C11AAF" w:rsidP="00C11AAF">
      <w:pPr>
        <w:pStyle w:val="pqiText"/>
      </w:pPr>
      <w:r>
        <w:t>W przypadku ARC do wyliczenia cyfry kontrolnej wykorzystywane jest pierwsze 20 znaków. Znaki te po dodaniu (na końcu) cyfry kontrolnej tworzą pełny kod ARC.</w:t>
      </w:r>
    </w:p>
    <w:p w14:paraId="454491F6" w14:textId="77777777" w:rsidR="00C11AAF" w:rsidRDefault="00C11AAF" w:rsidP="00C11AAF">
      <w:pPr>
        <w:pStyle w:val="pqiText"/>
      </w:pPr>
      <w:r>
        <w:t>W przypadku GRN do wyliczenia cyfry kontrolnej wykorzystywane jest pierwsze 16 znaków. Znaki te po dodaniu (na końcu) cyfry kontrolnej tworzą pełny kod GRN.</w:t>
      </w:r>
    </w:p>
    <w:bookmarkEnd w:id="139"/>
    <w:bookmarkEnd w:id="140"/>
    <w:p w14:paraId="72A06ADF" w14:textId="77777777" w:rsidR="00C11AAF" w:rsidRPr="00552B51" w:rsidRDefault="00C11AAF" w:rsidP="00C11AAF">
      <w:pPr>
        <w:pStyle w:val="pqiChpHeadNum2"/>
      </w:pPr>
      <w:r>
        <w:br w:type="page"/>
      </w:r>
      <w:bookmarkStart w:id="175" w:name="_Toc379453947"/>
      <w:bookmarkStart w:id="176" w:name="_Toc117635687"/>
      <w:bookmarkStart w:id="177" w:name="_Toc71025847"/>
      <w:r>
        <w:lastRenderedPageBreak/>
        <w:t>Lista komunikatów</w:t>
      </w:r>
      <w:bookmarkEnd w:id="175"/>
      <w:bookmarkEnd w:id="176"/>
      <w:bookmarkEnd w:id="17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47"/>
        <w:gridCol w:w="66"/>
        <w:gridCol w:w="2011"/>
        <w:gridCol w:w="1865"/>
        <w:gridCol w:w="2126"/>
        <w:gridCol w:w="2100"/>
      </w:tblGrid>
      <w:tr w:rsidR="00B30D3E" w14:paraId="4B488689" w14:textId="77777777" w:rsidTr="00B30D3E">
        <w:trPr>
          <w:tblHeader/>
        </w:trPr>
        <w:tc>
          <w:tcPr>
            <w:tcW w:w="1347" w:type="dxa"/>
          </w:tcPr>
          <w:p w14:paraId="0F30EB6B" w14:textId="77777777" w:rsidR="00322549" w:rsidRPr="00260C82" w:rsidRDefault="00322549" w:rsidP="00F23355">
            <w:pPr>
              <w:pStyle w:val="pqiTabHead"/>
            </w:pPr>
            <w:r w:rsidRPr="00260C82">
              <w:t>Kod</w:t>
            </w:r>
          </w:p>
        </w:tc>
        <w:tc>
          <w:tcPr>
            <w:tcW w:w="2077" w:type="dxa"/>
            <w:gridSpan w:val="2"/>
          </w:tcPr>
          <w:p w14:paraId="62C42BD4" w14:textId="77777777" w:rsidR="00322549" w:rsidRDefault="00322549" w:rsidP="00F23355">
            <w:pPr>
              <w:pStyle w:val="pqiTabHead"/>
            </w:pPr>
            <w:r>
              <w:t>Wysyłany przez podmiot wysyłający</w:t>
            </w:r>
            <w:r w:rsidR="00CD36C9">
              <w:t xml:space="preserve"> wyroby</w:t>
            </w:r>
          </w:p>
        </w:tc>
        <w:tc>
          <w:tcPr>
            <w:tcW w:w="1865" w:type="dxa"/>
          </w:tcPr>
          <w:p w14:paraId="1AD25A8E" w14:textId="77777777" w:rsidR="00322549" w:rsidRDefault="00322549" w:rsidP="00322549">
            <w:pPr>
              <w:pStyle w:val="pqiTabHead"/>
            </w:pPr>
            <w:r>
              <w:t>Wysyłany przez podmiot odbierający</w:t>
            </w:r>
            <w:r w:rsidR="00CD36C9">
              <w:t xml:space="preserve"> wyroby</w:t>
            </w:r>
          </w:p>
        </w:tc>
        <w:tc>
          <w:tcPr>
            <w:tcW w:w="2126" w:type="dxa"/>
          </w:tcPr>
          <w:p w14:paraId="12E8BAB4" w14:textId="77777777" w:rsidR="00322549" w:rsidRDefault="00322549" w:rsidP="00F23355">
            <w:pPr>
              <w:pStyle w:val="pqiTabHead"/>
            </w:pPr>
            <w:r>
              <w:t>Wysyłany do podmiotu wysyłającego</w:t>
            </w:r>
            <w:r w:rsidR="00CD36C9">
              <w:t xml:space="preserve"> wyroby</w:t>
            </w:r>
          </w:p>
        </w:tc>
        <w:tc>
          <w:tcPr>
            <w:tcW w:w="2100" w:type="dxa"/>
          </w:tcPr>
          <w:p w14:paraId="054F38F3" w14:textId="77777777" w:rsidR="00322549" w:rsidRDefault="00322549" w:rsidP="00322549">
            <w:pPr>
              <w:pStyle w:val="pqiTabHead"/>
            </w:pPr>
            <w:r>
              <w:t>Wysyłany do podmiotu odbierającego</w:t>
            </w:r>
            <w:r w:rsidR="00CD36C9">
              <w:t xml:space="preserve"> wyroby</w:t>
            </w:r>
          </w:p>
        </w:tc>
      </w:tr>
      <w:tr w:rsidR="00B30D3E" w14:paraId="11007AB2" w14:textId="77777777" w:rsidTr="00B30D3E">
        <w:tc>
          <w:tcPr>
            <w:tcW w:w="1347" w:type="dxa"/>
          </w:tcPr>
          <w:p w14:paraId="385E21D1" w14:textId="77777777" w:rsidR="00322549" w:rsidRPr="00260C82" w:rsidRDefault="00322549" w:rsidP="00F23355">
            <w:pPr>
              <w:pStyle w:val="pqiTabBody"/>
            </w:pPr>
            <w:r>
              <w:t>PL0</w:t>
            </w:r>
            <w:r w:rsidRPr="00260C82">
              <w:t>0</w:t>
            </w:r>
            <w:r>
              <w:t>0</w:t>
            </w:r>
          </w:p>
        </w:tc>
        <w:tc>
          <w:tcPr>
            <w:tcW w:w="2077" w:type="dxa"/>
            <w:gridSpan w:val="2"/>
          </w:tcPr>
          <w:p w14:paraId="0E4425EC" w14:textId="77777777" w:rsidR="00322549" w:rsidRDefault="00322549" w:rsidP="00F23355">
            <w:pPr>
              <w:pStyle w:val="pqiTabBody"/>
            </w:pPr>
            <w:r>
              <w:t>Nie</w:t>
            </w:r>
          </w:p>
        </w:tc>
        <w:tc>
          <w:tcPr>
            <w:tcW w:w="1865" w:type="dxa"/>
          </w:tcPr>
          <w:p w14:paraId="676F7DCA" w14:textId="77777777" w:rsidR="00322549" w:rsidRDefault="00322549" w:rsidP="00F23355">
            <w:pPr>
              <w:pStyle w:val="pqiTabBody"/>
            </w:pPr>
            <w:r>
              <w:t>Nie</w:t>
            </w:r>
          </w:p>
        </w:tc>
        <w:tc>
          <w:tcPr>
            <w:tcW w:w="2126" w:type="dxa"/>
          </w:tcPr>
          <w:p w14:paraId="3B398AEB" w14:textId="77777777" w:rsidR="00322549" w:rsidRDefault="00322549" w:rsidP="00F23355">
            <w:pPr>
              <w:pStyle w:val="pqiTabBody"/>
            </w:pPr>
            <w:r>
              <w:t>Tak</w:t>
            </w:r>
          </w:p>
        </w:tc>
        <w:tc>
          <w:tcPr>
            <w:tcW w:w="2100" w:type="dxa"/>
          </w:tcPr>
          <w:p w14:paraId="29933FBA" w14:textId="77777777" w:rsidR="00322549" w:rsidRDefault="00322549" w:rsidP="00F23355">
            <w:pPr>
              <w:pStyle w:val="pqiTabBody"/>
            </w:pPr>
            <w:r>
              <w:t>Tak</w:t>
            </w:r>
          </w:p>
        </w:tc>
      </w:tr>
      <w:tr w:rsidR="00B30D3E" w14:paraId="680AD8FE" w14:textId="77777777" w:rsidTr="00B30D3E">
        <w:tc>
          <w:tcPr>
            <w:tcW w:w="1347" w:type="dxa"/>
          </w:tcPr>
          <w:p w14:paraId="5A6FB403" w14:textId="77777777" w:rsidR="00322549" w:rsidRPr="00260C82" w:rsidRDefault="00322549" w:rsidP="00F23355">
            <w:pPr>
              <w:pStyle w:val="pqiTabBody"/>
            </w:pPr>
            <w:r>
              <w:t>PL</w:t>
            </w:r>
            <w:r w:rsidRPr="00260C82">
              <w:t>70</w:t>
            </w:r>
            <w:r>
              <w:t>4</w:t>
            </w:r>
          </w:p>
        </w:tc>
        <w:tc>
          <w:tcPr>
            <w:tcW w:w="2077" w:type="dxa"/>
            <w:gridSpan w:val="2"/>
          </w:tcPr>
          <w:p w14:paraId="0A59BD85" w14:textId="77777777" w:rsidR="00322549" w:rsidRDefault="00322549" w:rsidP="00F23355">
            <w:pPr>
              <w:pStyle w:val="pqiTabBody"/>
            </w:pPr>
            <w:r>
              <w:t>Nie</w:t>
            </w:r>
          </w:p>
        </w:tc>
        <w:tc>
          <w:tcPr>
            <w:tcW w:w="1865" w:type="dxa"/>
          </w:tcPr>
          <w:p w14:paraId="2FC85668" w14:textId="77777777" w:rsidR="00322549" w:rsidRDefault="00322549" w:rsidP="00F23355">
            <w:pPr>
              <w:pStyle w:val="pqiTabBody"/>
            </w:pPr>
            <w:r>
              <w:t>Nie</w:t>
            </w:r>
          </w:p>
        </w:tc>
        <w:tc>
          <w:tcPr>
            <w:tcW w:w="2126" w:type="dxa"/>
          </w:tcPr>
          <w:p w14:paraId="33A7AB60" w14:textId="77777777" w:rsidR="00322549" w:rsidRDefault="00322549" w:rsidP="00F23355">
            <w:pPr>
              <w:pStyle w:val="pqiTabBody"/>
            </w:pPr>
            <w:r>
              <w:t>Tak</w:t>
            </w:r>
          </w:p>
        </w:tc>
        <w:tc>
          <w:tcPr>
            <w:tcW w:w="2100" w:type="dxa"/>
          </w:tcPr>
          <w:p w14:paraId="42664250" w14:textId="77777777" w:rsidR="00322549" w:rsidRDefault="00322549" w:rsidP="00F23355">
            <w:pPr>
              <w:pStyle w:val="pqiTabBody"/>
            </w:pPr>
            <w:r>
              <w:t>Tak</w:t>
            </w:r>
          </w:p>
        </w:tc>
      </w:tr>
      <w:tr w:rsidR="00B30D3E" w14:paraId="65D22BFE" w14:textId="77777777" w:rsidTr="00B30D3E">
        <w:tc>
          <w:tcPr>
            <w:tcW w:w="1347" w:type="dxa"/>
          </w:tcPr>
          <w:p w14:paraId="033371A0" w14:textId="77777777" w:rsidR="00322549" w:rsidRPr="00260C82" w:rsidRDefault="00322549" w:rsidP="00F23355">
            <w:pPr>
              <w:pStyle w:val="pqiTabBody"/>
            </w:pPr>
            <w:r>
              <w:t>PL705</w:t>
            </w:r>
          </w:p>
        </w:tc>
        <w:tc>
          <w:tcPr>
            <w:tcW w:w="2077" w:type="dxa"/>
            <w:gridSpan w:val="2"/>
          </w:tcPr>
          <w:p w14:paraId="679AC96F" w14:textId="77777777" w:rsidR="00322549" w:rsidRDefault="00322549" w:rsidP="00F23355">
            <w:pPr>
              <w:pStyle w:val="pqiTabBody"/>
            </w:pPr>
            <w:r>
              <w:t>Tak</w:t>
            </w:r>
          </w:p>
        </w:tc>
        <w:tc>
          <w:tcPr>
            <w:tcW w:w="1865" w:type="dxa"/>
          </w:tcPr>
          <w:p w14:paraId="382E9E04" w14:textId="77777777" w:rsidR="00322549" w:rsidRDefault="00322549" w:rsidP="00F23355">
            <w:pPr>
              <w:pStyle w:val="pqiTabBody"/>
            </w:pPr>
            <w:r>
              <w:t>Tak</w:t>
            </w:r>
          </w:p>
        </w:tc>
        <w:tc>
          <w:tcPr>
            <w:tcW w:w="2126" w:type="dxa"/>
          </w:tcPr>
          <w:p w14:paraId="6F70BF24" w14:textId="77777777" w:rsidR="00322549" w:rsidRDefault="00322549" w:rsidP="00F23355">
            <w:pPr>
              <w:pStyle w:val="pqiTabBody"/>
            </w:pPr>
            <w:r>
              <w:t>Nie</w:t>
            </w:r>
          </w:p>
        </w:tc>
        <w:tc>
          <w:tcPr>
            <w:tcW w:w="2100" w:type="dxa"/>
          </w:tcPr>
          <w:p w14:paraId="5361B10D" w14:textId="77777777" w:rsidR="00322549" w:rsidRDefault="00322549" w:rsidP="00F23355">
            <w:pPr>
              <w:pStyle w:val="pqiTabBody"/>
            </w:pPr>
            <w:r>
              <w:t>Nie</w:t>
            </w:r>
          </w:p>
        </w:tc>
      </w:tr>
      <w:tr w:rsidR="00B30D3E" w14:paraId="1FE00D2D" w14:textId="77777777" w:rsidTr="00B30D3E">
        <w:tc>
          <w:tcPr>
            <w:tcW w:w="1347" w:type="dxa"/>
          </w:tcPr>
          <w:p w14:paraId="4AEE9B2B" w14:textId="77777777" w:rsidR="00322549" w:rsidRDefault="00322549" w:rsidP="00F23355">
            <w:pPr>
              <w:pStyle w:val="pqiTabBody"/>
            </w:pPr>
            <w:r>
              <w:t>PL716</w:t>
            </w:r>
          </w:p>
        </w:tc>
        <w:tc>
          <w:tcPr>
            <w:tcW w:w="2077" w:type="dxa"/>
            <w:gridSpan w:val="2"/>
          </w:tcPr>
          <w:p w14:paraId="3EC3B00A" w14:textId="77777777" w:rsidR="00322549" w:rsidRDefault="00322549" w:rsidP="00F23355">
            <w:pPr>
              <w:pStyle w:val="pqiTabBody"/>
            </w:pPr>
            <w:r>
              <w:t>Nie</w:t>
            </w:r>
          </w:p>
        </w:tc>
        <w:tc>
          <w:tcPr>
            <w:tcW w:w="1865" w:type="dxa"/>
          </w:tcPr>
          <w:p w14:paraId="74454D4A" w14:textId="77777777" w:rsidR="00322549" w:rsidRDefault="00322549" w:rsidP="00F23355">
            <w:pPr>
              <w:pStyle w:val="pqiTabBody"/>
            </w:pPr>
            <w:r>
              <w:t>Nie</w:t>
            </w:r>
          </w:p>
        </w:tc>
        <w:tc>
          <w:tcPr>
            <w:tcW w:w="2126" w:type="dxa"/>
          </w:tcPr>
          <w:p w14:paraId="21B31209" w14:textId="77777777" w:rsidR="00322549" w:rsidRDefault="00322549" w:rsidP="00F23355">
            <w:pPr>
              <w:pStyle w:val="pqiTabBody"/>
            </w:pPr>
            <w:r>
              <w:t>Tak</w:t>
            </w:r>
          </w:p>
        </w:tc>
        <w:tc>
          <w:tcPr>
            <w:tcW w:w="2100" w:type="dxa"/>
          </w:tcPr>
          <w:p w14:paraId="6DC7AA60" w14:textId="77777777" w:rsidR="00322549" w:rsidRDefault="00322549" w:rsidP="00F23355">
            <w:pPr>
              <w:pStyle w:val="pqiTabBody"/>
            </w:pPr>
            <w:r>
              <w:t>Tak</w:t>
            </w:r>
          </w:p>
        </w:tc>
      </w:tr>
      <w:tr w:rsidR="00B30D3E" w14:paraId="30416018" w14:textId="77777777" w:rsidTr="00B30D3E">
        <w:tc>
          <w:tcPr>
            <w:tcW w:w="1347" w:type="dxa"/>
          </w:tcPr>
          <w:p w14:paraId="71664B31" w14:textId="77777777" w:rsidR="00322549" w:rsidRPr="00260C82" w:rsidRDefault="00322549" w:rsidP="00F23355">
            <w:pPr>
              <w:pStyle w:val="pqiTabBody"/>
            </w:pPr>
            <w:r>
              <w:t>PL733</w:t>
            </w:r>
          </w:p>
        </w:tc>
        <w:tc>
          <w:tcPr>
            <w:tcW w:w="2077" w:type="dxa"/>
            <w:gridSpan w:val="2"/>
          </w:tcPr>
          <w:p w14:paraId="7C5F7A74" w14:textId="77777777" w:rsidR="00322549" w:rsidRDefault="00322549" w:rsidP="00F23355">
            <w:pPr>
              <w:pStyle w:val="pqiTabBody"/>
            </w:pPr>
            <w:r>
              <w:t>Nie</w:t>
            </w:r>
          </w:p>
        </w:tc>
        <w:tc>
          <w:tcPr>
            <w:tcW w:w="1865" w:type="dxa"/>
          </w:tcPr>
          <w:p w14:paraId="75E9A475" w14:textId="77777777" w:rsidR="00322549" w:rsidRDefault="00322549" w:rsidP="00F23355">
            <w:pPr>
              <w:pStyle w:val="pqiTabBody"/>
            </w:pPr>
            <w:r>
              <w:t>Nie</w:t>
            </w:r>
          </w:p>
        </w:tc>
        <w:tc>
          <w:tcPr>
            <w:tcW w:w="2126" w:type="dxa"/>
          </w:tcPr>
          <w:p w14:paraId="1F570123" w14:textId="77777777" w:rsidR="00322549" w:rsidRDefault="00322549" w:rsidP="00F23355">
            <w:pPr>
              <w:pStyle w:val="pqiTabBody"/>
            </w:pPr>
            <w:r>
              <w:t>Tak</w:t>
            </w:r>
          </w:p>
        </w:tc>
        <w:tc>
          <w:tcPr>
            <w:tcW w:w="2100" w:type="dxa"/>
          </w:tcPr>
          <w:p w14:paraId="67D34D17" w14:textId="77777777" w:rsidR="00322549" w:rsidRDefault="00322549" w:rsidP="00F23355">
            <w:pPr>
              <w:pStyle w:val="pqiTabBody"/>
            </w:pPr>
            <w:r>
              <w:t>Tak</w:t>
            </w:r>
          </w:p>
        </w:tc>
      </w:tr>
      <w:tr w:rsidR="00B30D3E" w14:paraId="4F7EE195" w14:textId="77777777" w:rsidTr="00B30D3E">
        <w:tc>
          <w:tcPr>
            <w:tcW w:w="1347" w:type="dxa"/>
          </w:tcPr>
          <w:p w14:paraId="57105268" w14:textId="77777777" w:rsidR="00322549" w:rsidRPr="00260C82" w:rsidRDefault="00322549" w:rsidP="00F23355">
            <w:pPr>
              <w:pStyle w:val="pqiTabBody"/>
            </w:pPr>
            <w:r w:rsidRPr="00260C82">
              <w:t>IE80</w:t>
            </w:r>
            <w:r>
              <w:t>1</w:t>
            </w:r>
          </w:p>
        </w:tc>
        <w:tc>
          <w:tcPr>
            <w:tcW w:w="2077" w:type="dxa"/>
            <w:gridSpan w:val="2"/>
          </w:tcPr>
          <w:p w14:paraId="283649E2" w14:textId="77777777" w:rsidR="00322549" w:rsidRDefault="00322549" w:rsidP="00F23355">
            <w:pPr>
              <w:pStyle w:val="pqiTabBody"/>
            </w:pPr>
            <w:r>
              <w:t>Nie</w:t>
            </w:r>
          </w:p>
        </w:tc>
        <w:tc>
          <w:tcPr>
            <w:tcW w:w="1865" w:type="dxa"/>
          </w:tcPr>
          <w:p w14:paraId="45BD1E5F" w14:textId="77777777" w:rsidR="00322549" w:rsidRDefault="00322549" w:rsidP="00F23355">
            <w:pPr>
              <w:pStyle w:val="pqiTabBody"/>
            </w:pPr>
            <w:r>
              <w:t>Nie</w:t>
            </w:r>
          </w:p>
        </w:tc>
        <w:tc>
          <w:tcPr>
            <w:tcW w:w="2126" w:type="dxa"/>
          </w:tcPr>
          <w:p w14:paraId="0342EFFE" w14:textId="77777777" w:rsidR="00322549" w:rsidRDefault="00322549" w:rsidP="00F23355">
            <w:pPr>
              <w:pStyle w:val="pqiTabBody"/>
            </w:pPr>
            <w:r>
              <w:t>Tak</w:t>
            </w:r>
          </w:p>
        </w:tc>
        <w:tc>
          <w:tcPr>
            <w:tcW w:w="2100" w:type="dxa"/>
          </w:tcPr>
          <w:p w14:paraId="39FD8FB5" w14:textId="77777777" w:rsidR="00322549" w:rsidRDefault="00322549" w:rsidP="00F23355">
            <w:pPr>
              <w:pStyle w:val="pqiTabBody"/>
            </w:pPr>
            <w:r>
              <w:t>Tak</w:t>
            </w:r>
          </w:p>
        </w:tc>
      </w:tr>
      <w:tr w:rsidR="00B30D3E" w14:paraId="402388A9" w14:textId="77777777" w:rsidTr="00B30D3E">
        <w:tc>
          <w:tcPr>
            <w:tcW w:w="1347" w:type="dxa"/>
          </w:tcPr>
          <w:p w14:paraId="51A0DEE7" w14:textId="305712A8" w:rsidR="00322549" w:rsidRPr="00260C82" w:rsidRDefault="00322549" w:rsidP="00F23355">
            <w:pPr>
              <w:pStyle w:val="pqiTabBody"/>
            </w:pPr>
            <w:del w:id="178" w:author="Jurkowska Monika" w:date="2022-11-14T21:27:00Z">
              <w:r w:rsidRPr="00260C82">
                <w:delText>IE80</w:delText>
              </w:r>
              <w:r>
                <w:delText>2</w:delText>
              </w:r>
            </w:del>
            <w:ins w:id="179" w:author="Jurkowska Monika" w:date="2022-11-14T21:27:00Z">
              <w:r w:rsidR="000F67EA">
                <w:t>PL</w:t>
              </w:r>
              <w:r w:rsidRPr="00260C82">
                <w:t>80</w:t>
              </w:r>
              <w:r>
                <w:t>2</w:t>
              </w:r>
            </w:ins>
          </w:p>
        </w:tc>
        <w:tc>
          <w:tcPr>
            <w:tcW w:w="2077" w:type="dxa"/>
            <w:gridSpan w:val="2"/>
          </w:tcPr>
          <w:p w14:paraId="23943297" w14:textId="77777777" w:rsidR="00322549" w:rsidRDefault="00322549" w:rsidP="00F23355">
            <w:pPr>
              <w:pStyle w:val="pqiTabBody"/>
            </w:pPr>
            <w:r>
              <w:t>Nie</w:t>
            </w:r>
          </w:p>
        </w:tc>
        <w:tc>
          <w:tcPr>
            <w:tcW w:w="1865" w:type="dxa"/>
          </w:tcPr>
          <w:p w14:paraId="07658933" w14:textId="77777777" w:rsidR="00322549" w:rsidRDefault="00322549" w:rsidP="00F23355">
            <w:pPr>
              <w:pStyle w:val="pqiTabBody"/>
            </w:pPr>
            <w:r>
              <w:t>Nie</w:t>
            </w:r>
          </w:p>
        </w:tc>
        <w:tc>
          <w:tcPr>
            <w:tcW w:w="2126" w:type="dxa"/>
          </w:tcPr>
          <w:p w14:paraId="5D4D21CC" w14:textId="77777777" w:rsidR="00322549" w:rsidRDefault="00322549" w:rsidP="00F23355">
            <w:pPr>
              <w:pStyle w:val="pqiTabBody"/>
            </w:pPr>
            <w:r>
              <w:t>Tak</w:t>
            </w:r>
          </w:p>
        </w:tc>
        <w:tc>
          <w:tcPr>
            <w:tcW w:w="2100" w:type="dxa"/>
          </w:tcPr>
          <w:p w14:paraId="731678C1" w14:textId="77777777" w:rsidR="00322549" w:rsidRDefault="00322549" w:rsidP="00F23355">
            <w:pPr>
              <w:pStyle w:val="pqiTabBody"/>
            </w:pPr>
            <w:r>
              <w:t>Tak</w:t>
            </w:r>
          </w:p>
        </w:tc>
      </w:tr>
      <w:tr w:rsidR="00B30D3E" w14:paraId="3FFB9005" w14:textId="77777777" w:rsidTr="00B30D3E">
        <w:tc>
          <w:tcPr>
            <w:tcW w:w="1347" w:type="dxa"/>
          </w:tcPr>
          <w:p w14:paraId="2E3EA1AC" w14:textId="77777777" w:rsidR="00322549" w:rsidRPr="00260C82" w:rsidRDefault="00322549" w:rsidP="00F23355">
            <w:pPr>
              <w:pStyle w:val="pqiTabBody"/>
            </w:pPr>
            <w:r w:rsidRPr="00260C82">
              <w:t>IE803</w:t>
            </w:r>
          </w:p>
        </w:tc>
        <w:tc>
          <w:tcPr>
            <w:tcW w:w="2077" w:type="dxa"/>
            <w:gridSpan w:val="2"/>
          </w:tcPr>
          <w:p w14:paraId="33CD1B00" w14:textId="77777777" w:rsidR="00322549" w:rsidRDefault="00322549" w:rsidP="00F23355">
            <w:pPr>
              <w:pStyle w:val="pqiTabBody"/>
            </w:pPr>
            <w:r>
              <w:t>Nie</w:t>
            </w:r>
          </w:p>
        </w:tc>
        <w:tc>
          <w:tcPr>
            <w:tcW w:w="1865" w:type="dxa"/>
          </w:tcPr>
          <w:p w14:paraId="5E91AED5" w14:textId="77777777" w:rsidR="00322549" w:rsidRDefault="00322549" w:rsidP="00F23355">
            <w:pPr>
              <w:pStyle w:val="pqiTabBody"/>
            </w:pPr>
            <w:r>
              <w:t>Nie</w:t>
            </w:r>
          </w:p>
        </w:tc>
        <w:tc>
          <w:tcPr>
            <w:tcW w:w="2126" w:type="dxa"/>
          </w:tcPr>
          <w:p w14:paraId="15ED076F" w14:textId="77777777" w:rsidR="00322549" w:rsidRDefault="00322549" w:rsidP="00F23355">
            <w:pPr>
              <w:pStyle w:val="pqiTabBody"/>
            </w:pPr>
            <w:r>
              <w:t>Nie</w:t>
            </w:r>
          </w:p>
        </w:tc>
        <w:tc>
          <w:tcPr>
            <w:tcW w:w="2100" w:type="dxa"/>
          </w:tcPr>
          <w:p w14:paraId="4142EFF0" w14:textId="77777777" w:rsidR="00322549" w:rsidRDefault="00322549" w:rsidP="00F23355">
            <w:pPr>
              <w:pStyle w:val="pqiTabBody"/>
            </w:pPr>
            <w:r>
              <w:t>Tak</w:t>
            </w:r>
          </w:p>
        </w:tc>
      </w:tr>
      <w:tr w:rsidR="00B30D3E" w14:paraId="4DAA53B0" w14:textId="77777777" w:rsidTr="00B30D3E">
        <w:tc>
          <w:tcPr>
            <w:tcW w:w="1347" w:type="dxa"/>
          </w:tcPr>
          <w:p w14:paraId="30D0F4BF" w14:textId="77777777" w:rsidR="00322549" w:rsidRPr="00260C82" w:rsidRDefault="00322549" w:rsidP="00F23355">
            <w:pPr>
              <w:pStyle w:val="pqiTabBody"/>
            </w:pPr>
            <w:r>
              <w:t>IE807</w:t>
            </w:r>
          </w:p>
        </w:tc>
        <w:tc>
          <w:tcPr>
            <w:tcW w:w="2077" w:type="dxa"/>
            <w:gridSpan w:val="2"/>
          </w:tcPr>
          <w:p w14:paraId="5B4A1090" w14:textId="77777777" w:rsidR="00322549" w:rsidRDefault="00322549" w:rsidP="00F23355">
            <w:pPr>
              <w:pStyle w:val="pqiTabBody"/>
            </w:pPr>
            <w:r>
              <w:t>Nie</w:t>
            </w:r>
          </w:p>
        </w:tc>
        <w:tc>
          <w:tcPr>
            <w:tcW w:w="1865" w:type="dxa"/>
          </w:tcPr>
          <w:p w14:paraId="436A4199" w14:textId="77777777" w:rsidR="00322549" w:rsidRDefault="00322549" w:rsidP="00F23355">
            <w:pPr>
              <w:pStyle w:val="pqiTabBody"/>
            </w:pPr>
            <w:r>
              <w:t>Nie</w:t>
            </w:r>
          </w:p>
        </w:tc>
        <w:tc>
          <w:tcPr>
            <w:tcW w:w="2126" w:type="dxa"/>
          </w:tcPr>
          <w:p w14:paraId="5E6369E4" w14:textId="77777777" w:rsidR="00322549" w:rsidRDefault="00322549" w:rsidP="00F23355">
            <w:pPr>
              <w:pStyle w:val="pqiTabBody"/>
            </w:pPr>
            <w:r>
              <w:t>Tak</w:t>
            </w:r>
          </w:p>
        </w:tc>
        <w:tc>
          <w:tcPr>
            <w:tcW w:w="2100" w:type="dxa"/>
          </w:tcPr>
          <w:p w14:paraId="26E22B78" w14:textId="77777777" w:rsidR="00322549" w:rsidRDefault="00322549" w:rsidP="00F23355">
            <w:pPr>
              <w:pStyle w:val="pqiTabBody"/>
            </w:pPr>
            <w:r>
              <w:t>Tak</w:t>
            </w:r>
          </w:p>
        </w:tc>
      </w:tr>
      <w:tr w:rsidR="00322549" w14:paraId="22800FAB" w14:textId="77777777" w:rsidTr="00B30D3E">
        <w:tc>
          <w:tcPr>
            <w:tcW w:w="1347" w:type="dxa"/>
          </w:tcPr>
          <w:p w14:paraId="17737646" w14:textId="77777777" w:rsidR="00322549" w:rsidRPr="00260C82" w:rsidRDefault="00322549" w:rsidP="00F23355">
            <w:pPr>
              <w:pStyle w:val="pqiTabBody"/>
            </w:pPr>
            <w:r>
              <w:t>PL809</w:t>
            </w:r>
          </w:p>
        </w:tc>
        <w:tc>
          <w:tcPr>
            <w:tcW w:w="2077" w:type="dxa"/>
            <w:gridSpan w:val="2"/>
          </w:tcPr>
          <w:p w14:paraId="438D1A98" w14:textId="77777777" w:rsidR="00322549" w:rsidRDefault="00322549" w:rsidP="00F23355">
            <w:pPr>
              <w:pStyle w:val="pqiTabBody"/>
            </w:pPr>
            <w:r>
              <w:t>Tak</w:t>
            </w:r>
          </w:p>
        </w:tc>
        <w:tc>
          <w:tcPr>
            <w:tcW w:w="1865" w:type="dxa"/>
          </w:tcPr>
          <w:p w14:paraId="174217C8" w14:textId="77777777" w:rsidR="00322549" w:rsidRDefault="00322549" w:rsidP="00F23355">
            <w:pPr>
              <w:pStyle w:val="pqiTabBody"/>
            </w:pPr>
            <w:r>
              <w:t>Nie</w:t>
            </w:r>
          </w:p>
        </w:tc>
        <w:tc>
          <w:tcPr>
            <w:tcW w:w="2126" w:type="dxa"/>
          </w:tcPr>
          <w:p w14:paraId="5D970FF9" w14:textId="77777777" w:rsidR="00322549" w:rsidRDefault="00322549" w:rsidP="00F23355">
            <w:pPr>
              <w:pStyle w:val="pqiTabBody"/>
            </w:pPr>
            <w:r>
              <w:t>Tak</w:t>
            </w:r>
          </w:p>
        </w:tc>
        <w:tc>
          <w:tcPr>
            <w:tcW w:w="2100" w:type="dxa"/>
          </w:tcPr>
          <w:p w14:paraId="074CA5C4" w14:textId="77777777" w:rsidR="00322549" w:rsidRDefault="00322549" w:rsidP="00F23355">
            <w:pPr>
              <w:pStyle w:val="pqiTabBody"/>
            </w:pPr>
            <w:r>
              <w:t>Nie</w:t>
            </w:r>
          </w:p>
        </w:tc>
      </w:tr>
      <w:tr w:rsidR="00322549" w14:paraId="0BAEDCF4" w14:textId="77777777" w:rsidTr="00B30D3E">
        <w:tc>
          <w:tcPr>
            <w:tcW w:w="1347" w:type="dxa"/>
          </w:tcPr>
          <w:p w14:paraId="25E5E731" w14:textId="77777777" w:rsidR="00322549" w:rsidRPr="00260C82" w:rsidRDefault="00322549" w:rsidP="00F23355">
            <w:pPr>
              <w:pStyle w:val="pqiTabBody"/>
            </w:pPr>
            <w:r w:rsidRPr="00260C82">
              <w:t>IE810</w:t>
            </w:r>
          </w:p>
        </w:tc>
        <w:tc>
          <w:tcPr>
            <w:tcW w:w="2077" w:type="dxa"/>
            <w:gridSpan w:val="2"/>
          </w:tcPr>
          <w:p w14:paraId="7FE314FE" w14:textId="77777777" w:rsidR="00322549" w:rsidRDefault="00322549" w:rsidP="00F23355">
            <w:pPr>
              <w:pStyle w:val="pqiTabBody"/>
            </w:pPr>
            <w:r>
              <w:t>Tak</w:t>
            </w:r>
          </w:p>
        </w:tc>
        <w:tc>
          <w:tcPr>
            <w:tcW w:w="1865" w:type="dxa"/>
          </w:tcPr>
          <w:p w14:paraId="45A95E71" w14:textId="77777777" w:rsidR="00322549" w:rsidRDefault="00322549" w:rsidP="00F23355">
            <w:pPr>
              <w:pStyle w:val="pqiTabBody"/>
            </w:pPr>
            <w:r>
              <w:t>Nie</w:t>
            </w:r>
          </w:p>
        </w:tc>
        <w:tc>
          <w:tcPr>
            <w:tcW w:w="2126" w:type="dxa"/>
          </w:tcPr>
          <w:p w14:paraId="0D98ECCC" w14:textId="77777777" w:rsidR="00322549" w:rsidRDefault="00322549" w:rsidP="00F23355">
            <w:pPr>
              <w:pStyle w:val="pqiTabBody"/>
            </w:pPr>
            <w:r>
              <w:t>Tak</w:t>
            </w:r>
          </w:p>
        </w:tc>
        <w:tc>
          <w:tcPr>
            <w:tcW w:w="2100" w:type="dxa"/>
          </w:tcPr>
          <w:p w14:paraId="3EC0F61F" w14:textId="77777777" w:rsidR="00322549" w:rsidRDefault="00322549" w:rsidP="00F23355">
            <w:pPr>
              <w:pStyle w:val="pqiTabBody"/>
            </w:pPr>
            <w:r>
              <w:t>Tak</w:t>
            </w:r>
          </w:p>
        </w:tc>
      </w:tr>
      <w:tr w:rsidR="00B30D3E" w14:paraId="3C7647A4" w14:textId="77777777" w:rsidTr="00B30D3E">
        <w:tc>
          <w:tcPr>
            <w:tcW w:w="1347" w:type="dxa"/>
          </w:tcPr>
          <w:p w14:paraId="036C165C" w14:textId="77777777" w:rsidR="00322549" w:rsidRDefault="00322549" w:rsidP="00F23355">
            <w:pPr>
              <w:pStyle w:val="pqiTabBody"/>
            </w:pPr>
            <w:r>
              <w:t>PL812</w:t>
            </w:r>
          </w:p>
        </w:tc>
        <w:tc>
          <w:tcPr>
            <w:tcW w:w="2077" w:type="dxa"/>
            <w:gridSpan w:val="2"/>
          </w:tcPr>
          <w:p w14:paraId="64A289F5" w14:textId="77777777" w:rsidR="00322549" w:rsidRDefault="00322549" w:rsidP="00F23355">
            <w:pPr>
              <w:pStyle w:val="pqiTabBody"/>
            </w:pPr>
            <w:r>
              <w:t>Tak</w:t>
            </w:r>
          </w:p>
        </w:tc>
        <w:tc>
          <w:tcPr>
            <w:tcW w:w="1865" w:type="dxa"/>
          </w:tcPr>
          <w:p w14:paraId="4A93613B" w14:textId="77777777" w:rsidR="00322549" w:rsidRDefault="00322549" w:rsidP="00F23355">
            <w:pPr>
              <w:pStyle w:val="pqiTabBody"/>
            </w:pPr>
            <w:r>
              <w:t>Nie</w:t>
            </w:r>
          </w:p>
        </w:tc>
        <w:tc>
          <w:tcPr>
            <w:tcW w:w="2126" w:type="dxa"/>
          </w:tcPr>
          <w:p w14:paraId="1305FD7C" w14:textId="77777777" w:rsidR="00322549" w:rsidRDefault="00322549" w:rsidP="00F23355">
            <w:pPr>
              <w:pStyle w:val="pqiTabBody"/>
            </w:pPr>
            <w:r>
              <w:t>Nie</w:t>
            </w:r>
          </w:p>
        </w:tc>
        <w:tc>
          <w:tcPr>
            <w:tcW w:w="2100" w:type="dxa"/>
          </w:tcPr>
          <w:p w14:paraId="67DA4AD9" w14:textId="77777777" w:rsidR="00322549" w:rsidRDefault="00322549" w:rsidP="00F23355">
            <w:pPr>
              <w:pStyle w:val="pqiTabBody"/>
            </w:pPr>
            <w:r>
              <w:t>Nie</w:t>
            </w:r>
          </w:p>
        </w:tc>
      </w:tr>
      <w:tr w:rsidR="00B30D3E" w14:paraId="07D0E769" w14:textId="77777777" w:rsidTr="00B30D3E">
        <w:tc>
          <w:tcPr>
            <w:tcW w:w="1347" w:type="dxa"/>
          </w:tcPr>
          <w:p w14:paraId="20A72C22" w14:textId="77777777" w:rsidR="00322549" w:rsidRPr="00260C82" w:rsidRDefault="00322549" w:rsidP="00F23355">
            <w:pPr>
              <w:pStyle w:val="pqiTabBody"/>
            </w:pPr>
            <w:r>
              <w:t>IE</w:t>
            </w:r>
            <w:r w:rsidRPr="00260C82">
              <w:t>813</w:t>
            </w:r>
          </w:p>
        </w:tc>
        <w:tc>
          <w:tcPr>
            <w:tcW w:w="2077" w:type="dxa"/>
            <w:gridSpan w:val="2"/>
          </w:tcPr>
          <w:p w14:paraId="4854C7C1" w14:textId="77777777" w:rsidR="00322549" w:rsidRDefault="00322549" w:rsidP="00F23355">
            <w:pPr>
              <w:pStyle w:val="pqiTabBody"/>
            </w:pPr>
            <w:r>
              <w:t>Tak</w:t>
            </w:r>
          </w:p>
        </w:tc>
        <w:tc>
          <w:tcPr>
            <w:tcW w:w="1865" w:type="dxa"/>
          </w:tcPr>
          <w:p w14:paraId="778001D0" w14:textId="77777777" w:rsidR="00322549" w:rsidRDefault="00322549" w:rsidP="00F23355">
            <w:pPr>
              <w:pStyle w:val="pqiTabBody"/>
            </w:pPr>
            <w:r>
              <w:t>Nie</w:t>
            </w:r>
          </w:p>
        </w:tc>
        <w:tc>
          <w:tcPr>
            <w:tcW w:w="2126" w:type="dxa"/>
          </w:tcPr>
          <w:p w14:paraId="04D28C71" w14:textId="77777777" w:rsidR="00322549" w:rsidRDefault="00322549" w:rsidP="00F23355">
            <w:pPr>
              <w:pStyle w:val="pqiTabBody"/>
            </w:pPr>
            <w:r>
              <w:t>Tak</w:t>
            </w:r>
          </w:p>
        </w:tc>
        <w:tc>
          <w:tcPr>
            <w:tcW w:w="2100" w:type="dxa"/>
          </w:tcPr>
          <w:p w14:paraId="1C62728A" w14:textId="77777777" w:rsidR="00322549" w:rsidRDefault="00322549" w:rsidP="00F23355">
            <w:pPr>
              <w:pStyle w:val="pqiTabBody"/>
            </w:pPr>
            <w:r>
              <w:t>Tak</w:t>
            </w:r>
          </w:p>
        </w:tc>
      </w:tr>
      <w:tr w:rsidR="00B30D3E" w14:paraId="067A26A1" w14:textId="77777777" w:rsidTr="00B30D3E">
        <w:tc>
          <w:tcPr>
            <w:tcW w:w="1413" w:type="dxa"/>
            <w:gridSpan w:val="2"/>
          </w:tcPr>
          <w:p w14:paraId="7E9DAE0F" w14:textId="2E29E5D7" w:rsidR="00322549" w:rsidRPr="00410E8A" w:rsidRDefault="00322549" w:rsidP="00F23355">
            <w:pPr>
              <w:pStyle w:val="pqiTabBody"/>
              <w:rPr>
                <w:lang w:val="en-US"/>
              </w:rPr>
            </w:pPr>
            <w:r>
              <w:rPr>
                <w:lang w:val="en-US"/>
              </w:rPr>
              <w:t>PL814</w:t>
            </w:r>
          </w:p>
        </w:tc>
        <w:tc>
          <w:tcPr>
            <w:tcW w:w="2011" w:type="dxa"/>
          </w:tcPr>
          <w:p w14:paraId="022B5FB4" w14:textId="77777777" w:rsidR="00322549" w:rsidRDefault="00322549" w:rsidP="00F23355">
            <w:pPr>
              <w:pStyle w:val="pqiTabBody"/>
            </w:pPr>
            <w:r>
              <w:t>Tak</w:t>
            </w:r>
          </w:p>
        </w:tc>
        <w:tc>
          <w:tcPr>
            <w:tcW w:w="1865" w:type="dxa"/>
          </w:tcPr>
          <w:p w14:paraId="55031F62" w14:textId="77777777" w:rsidR="00322549" w:rsidRDefault="00322549" w:rsidP="00F23355">
            <w:pPr>
              <w:pStyle w:val="pqiTabBody"/>
            </w:pPr>
            <w:r>
              <w:t>Nie</w:t>
            </w:r>
          </w:p>
        </w:tc>
        <w:tc>
          <w:tcPr>
            <w:tcW w:w="2126" w:type="dxa"/>
          </w:tcPr>
          <w:p w14:paraId="73D7C5C5" w14:textId="77777777" w:rsidR="00322549" w:rsidRDefault="00322549" w:rsidP="00F23355">
            <w:pPr>
              <w:pStyle w:val="pqiTabBody"/>
            </w:pPr>
            <w:r>
              <w:t>Nie</w:t>
            </w:r>
          </w:p>
        </w:tc>
        <w:tc>
          <w:tcPr>
            <w:tcW w:w="2100" w:type="dxa"/>
          </w:tcPr>
          <w:p w14:paraId="37CB1F3D" w14:textId="77777777" w:rsidR="00322549" w:rsidRDefault="00322549" w:rsidP="00F23355">
            <w:pPr>
              <w:pStyle w:val="pqiTabBody"/>
            </w:pPr>
            <w:r>
              <w:t>Nie</w:t>
            </w:r>
          </w:p>
        </w:tc>
      </w:tr>
      <w:tr w:rsidR="00B30D3E" w14:paraId="2CF978C2" w14:textId="77777777" w:rsidTr="00B30D3E">
        <w:tc>
          <w:tcPr>
            <w:tcW w:w="1413" w:type="dxa"/>
            <w:gridSpan w:val="2"/>
          </w:tcPr>
          <w:p w14:paraId="02DA646C" w14:textId="48F2121E" w:rsidR="00C33379" w:rsidRPr="00410E8A" w:rsidRDefault="00322549" w:rsidP="00F23355">
            <w:pPr>
              <w:pStyle w:val="pqiTabBody"/>
              <w:rPr>
                <w:lang w:val="en-US"/>
              </w:rPr>
            </w:pPr>
            <w:r w:rsidRPr="00410E8A">
              <w:rPr>
                <w:lang w:val="en-US"/>
              </w:rPr>
              <w:t>PL815</w:t>
            </w:r>
          </w:p>
        </w:tc>
        <w:tc>
          <w:tcPr>
            <w:tcW w:w="2011" w:type="dxa"/>
          </w:tcPr>
          <w:p w14:paraId="0F4B34B1" w14:textId="09ADD88D" w:rsidR="00C33379" w:rsidRDefault="00322549" w:rsidP="00F23355">
            <w:pPr>
              <w:pStyle w:val="pqiTabBody"/>
            </w:pPr>
            <w:r>
              <w:t>Tak</w:t>
            </w:r>
          </w:p>
        </w:tc>
        <w:tc>
          <w:tcPr>
            <w:tcW w:w="1865" w:type="dxa"/>
          </w:tcPr>
          <w:p w14:paraId="53311948" w14:textId="6D594FEB" w:rsidR="00C33379" w:rsidRDefault="00322549" w:rsidP="00F23355">
            <w:pPr>
              <w:pStyle w:val="pqiTabBody"/>
            </w:pPr>
            <w:r>
              <w:t>Nie</w:t>
            </w:r>
          </w:p>
        </w:tc>
        <w:tc>
          <w:tcPr>
            <w:tcW w:w="2126" w:type="dxa"/>
          </w:tcPr>
          <w:p w14:paraId="1DA3CBBB" w14:textId="077CF30D" w:rsidR="00C33379" w:rsidRDefault="000F67EA" w:rsidP="00F23355">
            <w:pPr>
              <w:pStyle w:val="pqiTabBody"/>
            </w:pPr>
            <w:r>
              <w:t>Nie</w:t>
            </w:r>
          </w:p>
        </w:tc>
        <w:tc>
          <w:tcPr>
            <w:tcW w:w="2100" w:type="dxa"/>
          </w:tcPr>
          <w:p w14:paraId="2FCB7FFA" w14:textId="4CF66C9D" w:rsidR="00C33379" w:rsidRDefault="000F67EA" w:rsidP="00F23355">
            <w:pPr>
              <w:pStyle w:val="pqiTabBody"/>
            </w:pPr>
            <w:r>
              <w:t>Nie</w:t>
            </w:r>
          </w:p>
        </w:tc>
      </w:tr>
      <w:tr w:rsidR="00B30D3E" w14:paraId="2B0B2AE1" w14:textId="77777777" w:rsidTr="00B30D3E">
        <w:tc>
          <w:tcPr>
            <w:tcW w:w="1347" w:type="dxa"/>
          </w:tcPr>
          <w:p w14:paraId="17289C33" w14:textId="77777777" w:rsidR="00322549" w:rsidRPr="00410E8A" w:rsidRDefault="00322549" w:rsidP="00F23355">
            <w:pPr>
              <w:pStyle w:val="pqiTabBody"/>
              <w:rPr>
                <w:lang w:val="en-US"/>
              </w:rPr>
            </w:pPr>
            <w:r w:rsidRPr="00410E8A">
              <w:rPr>
                <w:lang w:val="en-US"/>
              </w:rPr>
              <w:t>PL817</w:t>
            </w:r>
          </w:p>
        </w:tc>
        <w:tc>
          <w:tcPr>
            <w:tcW w:w="2077" w:type="dxa"/>
            <w:gridSpan w:val="2"/>
          </w:tcPr>
          <w:p w14:paraId="0BFCFC5D" w14:textId="77777777" w:rsidR="00322549" w:rsidRDefault="00CD36C9" w:rsidP="00F23355">
            <w:pPr>
              <w:pStyle w:val="pqiTabBody"/>
            </w:pPr>
            <w:r>
              <w:t>Nie</w:t>
            </w:r>
          </w:p>
        </w:tc>
        <w:tc>
          <w:tcPr>
            <w:tcW w:w="1865" w:type="dxa"/>
          </w:tcPr>
          <w:p w14:paraId="036A393B" w14:textId="77777777" w:rsidR="00322549" w:rsidRDefault="00CD36C9" w:rsidP="00F23355">
            <w:pPr>
              <w:pStyle w:val="pqiTabBody"/>
            </w:pPr>
            <w:r>
              <w:t>Tak</w:t>
            </w:r>
          </w:p>
        </w:tc>
        <w:tc>
          <w:tcPr>
            <w:tcW w:w="2126" w:type="dxa"/>
          </w:tcPr>
          <w:p w14:paraId="1D223DD0" w14:textId="77777777" w:rsidR="00322549" w:rsidRDefault="00322549" w:rsidP="00F23355">
            <w:pPr>
              <w:pStyle w:val="pqiTabBody"/>
            </w:pPr>
            <w:r>
              <w:t>Nie</w:t>
            </w:r>
          </w:p>
        </w:tc>
        <w:tc>
          <w:tcPr>
            <w:tcW w:w="2100" w:type="dxa"/>
          </w:tcPr>
          <w:p w14:paraId="45AA22F0" w14:textId="77777777" w:rsidR="00322549" w:rsidRDefault="00322549" w:rsidP="00F23355">
            <w:pPr>
              <w:pStyle w:val="pqiTabBody"/>
            </w:pPr>
            <w:r>
              <w:t>Nie</w:t>
            </w:r>
          </w:p>
        </w:tc>
      </w:tr>
      <w:tr w:rsidR="00B30D3E" w14:paraId="6B596B9E" w14:textId="77777777" w:rsidTr="00B30D3E">
        <w:tc>
          <w:tcPr>
            <w:tcW w:w="1347" w:type="dxa"/>
          </w:tcPr>
          <w:p w14:paraId="6678BD79" w14:textId="77777777" w:rsidR="00322549" w:rsidRPr="00410E8A" w:rsidRDefault="00322549" w:rsidP="00F23355">
            <w:pPr>
              <w:pStyle w:val="pqiTabBody"/>
              <w:rPr>
                <w:lang w:val="en-US"/>
              </w:rPr>
            </w:pPr>
            <w:r w:rsidRPr="00410E8A">
              <w:rPr>
                <w:lang w:val="en-US"/>
              </w:rPr>
              <w:t>IE818</w:t>
            </w:r>
          </w:p>
        </w:tc>
        <w:tc>
          <w:tcPr>
            <w:tcW w:w="2077" w:type="dxa"/>
            <w:gridSpan w:val="2"/>
          </w:tcPr>
          <w:p w14:paraId="4109AC97" w14:textId="77777777" w:rsidR="00322549" w:rsidRDefault="00322549" w:rsidP="00F23355">
            <w:pPr>
              <w:pStyle w:val="pqiTabBody"/>
            </w:pPr>
            <w:r>
              <w:t>Nie</w:t>
            </w:r>
          </w:p>
        </w:tc>
        <w:tc>
          <w:tcPr>
            <w:tcW w:w="1865" w:type="dxa"/>
          </w:tcPr>
          <w:p w14:paraId="2B2EEA55" w14:textId="746BC631" w:rsidR="00322549" w:rsidRDefault="00500760" w:rsidP="00F23355">
            <w:pPr>
              <w:pStyle w:val="pqiTabBody"/>
            </w:pPr>
            <w:r>
              <w:t>Nie</w:t>
            </w:r>
          </w:p>
        </w:tc>
        <w:tc>
          <w:tcPr>
            <w:tcW w:w="2126" w:type="dxa"/>
          </w:tcPr>
          <w:p w14:paraId="41E091AD" w14:textId="77777777" w:rsidR="00322549" w:rsidRDefault="00322549" w:rsidP="00F23355">
            <w:pPr>
              <w:pStyle w:val="pqiTabBody"/>
            </w:pPr>
            <w:r>
              <w:t>Tak</w:t>
            </w:r>
          </w:p>
        </w:tc>
        <w:tc>
          <w:tcPr>
            <w:tcW w:w="2100" w:type="dxa"/>
          </w:tcPr>
          <w:p w14:paraId="5F4168AC" w14:textId="77777777" w:rsidR="00322549" w:rsidRDefault="00322549" w:rsidP="00F23355">
            <w:pPr>
              <w:pStyle w:val="pqiTabBody"/>
            </w:pPr>
            <w:r>
              <w:t>Tak</w:t>
            </w:r>
          </w:p>
        </w:tc>
      </w:tr>
      <w:tr w:rsidR="00B30D3E" w14:paraId="58435DE2" w14:textId="77777777" w:rsidTr="00B30D3E">
        <w:tc>
          <w:tcPr>
            <w:tcW w:w="1347" w:type="dxa"/>
          </w:tcPr>
          <w:p w14:paraId="60828422" w14:textId="77777777" w:rsidR="00322549" w:rsidRPr="00410E8A" w:rsidRDefault="00322549" w:rsidP="00F23355">
            <w:pPr>
              <w:pStyle w:val="pqiTabBody"/>
              <w:rPr>
                <w:lang w:val="en-US"/>
              </w:rPr>
            </w:pPr>
            <w:r>
              <w:rPr>
                <w:lang w:val="en-US"/>
              </w:rPr>
              <w:t>IE819</w:t>
            </w:r>
          </w:p>
        </w:tc>
        <w:tc>
          <w:tcPr>
            <w:tcW w:w="2077" w:type="dxa"/>
            <w:gridSpan w:val="2"/>
          </w:tcPr>
          <w:p w14:paraId="0A13F062" w14:textId="77777777" w:rsidR="00322549" w:rsidRDefault="005420EA" w:rsidP="00F23355">
            <w:pPr>
              <w:pStyle w:val="pqiTabBody"/>
            </w:pPr>
            <w:r>
              <w:t>Nie</w:t>
            </w:r>
          </w:p>
        </w:tc>
        <w:tc>
          <w:tcPr>
            <w:tcW w:w="1865" w:type="dxa"/>
          </w:tcPr>
          <w:p w14:paraId="39F9A5E3" w14:textId="77777777" w:rsidR="00322549" w:rsidRDefault="005420EA" w:rsidP="00F23355">
            <w:pPr>
              <w:pStyle w:val="pqiTabBody"/>
            </w:pPr>
            <w:r>
              <w:t>Tak</w:t>
            </w:r>
          </w:p>
        </w:tc>
        <w:tc>
          <w:tcPr>
            <w:tcW w:w="2126" w:type="dxa"/>
          </w:tcPr>
          <w:p w14:paraId="395DB77A" w14:textId="77777777" w:rsidR="00322549" w:rsidRDefault="00322549" w:rsidP="00F23355">
            <w:pPr>
              <w:pStyle w:val="pqiTabBody"/>
            </w:pPr>
            <w:r>
              <w:t>Tak</w:t>
            </w:r>
          </w:p>
        </w:tc>
        <w:tc>
          <w:tcPr>
            <w:tcW w:w="2100" w:type="dxa"/>
          </w:tcPr>
          <w:p w14:paraId="5B549E22" w14:textId="77777777" w:rsidR="00322549" w:rsidRDefault="005420EA" w:rsidP="00F23355">
            <w:pPr>
              <w:pStyle w:val="pqiTabBody"/>
            </w:pPr>
            <w:r>
              <w:t>Tak</w:t>
            </w:r>
          </w:p>
        </w:tc>
      </w:tr>
      <w:tr w:rsidR="00B30D3E" w14:paraId="69AC80EB" w14:textId="77777777" w:rsidTr="00B30D3E">
        <w:tc>
          <w:tcPr>
            <w:tcW w:w="1347" w:type="dxa"/>
          </w:tcPr>
          <w:p w14:paraId="2B7597A5" w14:textId="77777777" w:rsidR="007B56E6" w:rsidRDefault="007B56E6" w:rsidP="00F23355">
            <w:pPr>
              <w:pStyle w:val="pqiTabBody"/>
              <w:rPr>
                <w:lang w:val="en-US"/>
              </w:rPr>
            </w:pPr>
            <w:r>
              <w:rPr>
                <w:lang w:val="en-US"/>
              </w:rPr>
              <w:t>PL818</w:t>
            </w:r>
          </w:p>
        </w:tc>
        <w:tc>
          <w:tcPr>
            <w:tcW w:w="2077" w:type="dxa"/>
            <w:gridSpan w:val="2"/>
          </w:tcPr>
          <w:p w14:paraId="59476809" w14:textId="77777777" w:rsidR="007B56E6" w:rsidRDefault="007B56E6" w:rsidP="00F23355">
            <w:pPr>
              <w:pStyle w:val="pqiTabBody"/>
            </w:pPr>
            <w:r>
              <w:t>Nie</w:t>
            </w:r>
          </w:p>
        </w:tc>
        <w:tc>
          <w:tcPr>
            <w:tcW w:w="1865" w:type="dxa"/>
          </w:tcPr>
          <w:p w14:paraId="236F0BF8" w14:textId="77777777" w:rsidR="007B56E6" w:rsidRDefault="007B56E6" w:rsidP="00F23355">
            <w:pPr>
              <w:pStyle w:val="pqiTabBody"/>
            </w:pPr>
            <w:r>
              <w:t>Tak</w:t>
            </w:r>
          </w:p>
        </w:tc>
        <w:tc>
          <w:tcPr>
            <w:tcW w:w="2126" w:type="dxa"/>
          </w:tcPr>
          <w:p w14:paraId="762AF5BE" w14:textId="77777777" w:rsidR="007B56E6" w:rsidRDefault="007B56E6" w:rsidP="00F23355">
            <w:pPr>
              <w:pStyle w:val="pqiTabBody"/>
            </w:pPr>
            <w:r>
              <w:t>Nie</w:t>
            </w:r>
          </w:p>
        </w:tc>
        <w:tc>
          <w:tcPr>
            <w:tcW w:w="2100" w:type="dxa"/>
          </w:tcPr>
          <w:p w14:paraId="69227341" w14:textId="77777777" w:rsidR="007B56E6" w:rsidRDefault="007B56E6" w:rsidP="00F23355">
            <w:pPr>
              <w:pStyle w:val="pqiTabBody"/>
            </w:pPr>
            <w:r>
              <w:t>Nie</w:t>
            </w:r>
          </w:p>
        </w:tc>
      </w:tr>
      <w:tr w:rsidR="00322549" w14:paraId="3244F67D" w14:textId="77777777" w:rsidTr="00B30D3E">
        <w:tc>
          <w:tcPr>
            <w:tcW w:w="1347" w:type="dxa"/>
          </w:tcPr>
          <w:p w14:paraId="697D3843" w14:textId="77777777" w:rsidR="00322549" w:rsidRPr="00410E8A" w:rsidRDefault="00322549" w:rsidP="00F23355">
            <w:pPr>
              <w:pStyle w:val="pqiTabBody"/>
              <w:rPr>
                <w:lang w:val="en-US"/>
              </w:rPr>
            </w:pPr>
            <w:r>
              <w:rPr>
                <w:lang w:val="en-US"/>
              </w:rPr>
              <w:t>PL825</w:t>
            </w:r>
          </w:p>
        </w:tc>
        <w:tc>
          <w:tcPr>
            <w:tcW w:w="2077" w:type="dxa"/>
            <w:gridSpan w:val="2"/>
          </w:tcPr>
          <w:p w14:paraId="03E43F7B" w14:textId="77777777" w:rsidR="00322549" w:rsidRDefault="00322549" w:rsidP="00F23355">
            <w:pPr>
              <w:pStyle w:val="pqiTabBody"/>
            </w:pPr>
            <w:r>
              <w:t>Tak</w:t>
            </w:r>
          </w:p>
        </w:tc>
        <w:tc>
          <w:tcPr>
            <w:tcW w:w="1865" w:type="dxa"/>
          </w:tcPr>
          <w:p w14:paraId="6663FCB1" w14:textId="77777777" w:rsidR="00322549" w:rsidRDefault="005420EA" w:rsidP="00F23355">
            <w:pPr>
              <w:pStyle w:val="pqiTabBody"/>
            </w:pPr>
            <w:r>
              <w:t>Nie</w:t>
            </w:r>
          </w:p>
        </w:tc>
        <w:tc>
          <w:tcPr>
            <w:tcW w:w="2126" w:type="dxa"/>
          </w:tcPr>
          <w:p w14:paraId="24E1F62F" w14:textId="77777777" w:rsidR="00322549" w:rsidRDefault="00322549" w:rsidP="00F23355">
            <w:pPr>
              <w:pStyle w:val="pqiTabBody"/>
            </w:pPr>
            <w:r>
              <w:t>Nie</w:t>
            </w:r>
          </w:p>
        </w:tc>
        <w:tc>
          <w:tcPr>
            <w:tcW w:w="2100" w:type="dxa"/>
          </w:tcPr>
          <w:p w14:paraId="0BAE216C" w14:textId="77777777" w:rsidR="00322549" w:rsidRDefault="00322549" w:rsidP="00F23355">
            <w:pPr>
              <w:pStyle w:val="pqiTabBody"/>
            </w:pPr>
            <w:r>
              <w:t>Nie</w:t>
            </w:r>
          </w:p>
        </w:tc>
      </w:tr>
      <w:tr w:rsidR="00322549" w14:paraId="7485CFD7" w14:textId="77777777" w:rsidTr="00B30D3E">
        <w:tc>
          <w:tcPr>
            <w:tcW w:w="1347" w:type="dxa"/>
          </w:tcPr>
          <w:p w14:paraId="1AB0F37A" w14:textId="77777777" w:rsidR="00322549" w:rsidRPr="00410E8A" w:rsidRDefault="00322549" w:rsidP="00F23355">
            <w:pPr>
              <w:pStyle w:val="pqiTabBody"/>
              <w:rPr>
                <w:lang w:val="en-US"/>
              </w:rPr>
            </w:pPr>
            <w:r w:rsidRPr="00410E8A">
              <w:rPr>
                <w:lang w:val="en-US"/>
              </w:rPr>
              <w:t>IE829</w:t>
            </w:r>
          </w:p>
        </w:tc>
        <w:tc>
          <w:tcPr>
            <w:tcW w:w="2077" w:type="dxa"/>
            <w:gridSpan w:val="2"/>
          </w:tcPr>
          <w:p w14:paraId="11794F89" w14:textId="77777777" w:rsidR="00322549" w:rsidRDefault="00322549" w:rsidP="00F23355">
            <w:pPr>
              <w:pStyle w:val="pqiTabBody"/>
            </w:pPr>
            <w:r>
              <w:t>Nie</w:t>
            </w:r>
          </w:p>
        </w:tc>
        <w:tc>
          <w:tcPr>
            <w:tcW w:w="1865" w:type="dxa"/>
          </w:tcPr>
          <w:p w14:paraId="75ED07CB" w14:textId="77777777" w:rsidR="00322549" w:rsidRDefault="005420EA" w:rsidP="00F23355">
            <w:pPr>
              <w:pStyle w:val="pqiTabBody"/>
            </w:pPr>
            <w:r>
              <w:t>Nie</w:t>
            </w:r>
          </w:p>
        </w:tc>
        <w:tc>
          <w:tcPr>
            <w:tcW w:w="2126" w:type="dxa"/>
          </w:tcPr>
          <w:p w14:paraId="2150EC76" w14:textId="77777777" w:rsidR="00322549" w:rsidRDefault="00322549" w:rsidP="00F23355">
            <w:pPr>
              <w:pStyle w:val="pqiTabBody"/>
            </w:pPr>
            <w:r>
              <w:t>Tak</w:t>
            </w:r>
          </w:p>
        </w:tc>
        <w:tc>
          <w:tcPr>
            <w:tcW w:w="2100" w:type="dxa"/>
          </w:tcPr>
          <w:p w14:paraId="388C2C21" w14:textId="77777777" w:rsidR="00322549" w:rsidRDefault="005420EA" w:rsidP="00F23355">
            <w:pPr>
              <w:pStyle w:val="pqiTabBody"/>
            </w:pPr>
            <w:r>
              <w:t>Nie</w:t>
            </w:r>
          </w:p>
        </w:tc>
      </w:tr>
      <w:tr w:rsidR="00B30D3E" w14:paraId="6C2B5B53" w14:textId="77777777" w:rsidTr="00B30D3E">
        <w:tc>
          <w:tcPr>
            <w:tcW w:w="1413" w:type="dxa"/>
            <w:gridSpan w:val="2"/>
          </w:tcPr>
          <w:p w14:paraId="0C031E4E" w14:textId="77777777" w:rsidR="00322549" w:rsidRPr="00260C82" w:rsidRDefault="00322549" w:rsidP="00F23355">
            <w:pPr>
              <w:pStyle w:val="pqiTabBody"/>
            </w:pPr>
            <w:r w:rsidRPr="00260C82">
              <w:t>IE837</w:t>
            </w:r>
          </w:p>
        </w:tc>
        <w:tc>
          <w:tcPr>
            <w:tcW w:w="2011" w:type="dxa"/>
          </w:tcPr>
          <w:p w14:paraId="6EAE5C17" w14:textId="77777777" w:rsidR="00322549" w:rsidRDefault="00322549" w:rsidP="00F23355">
            <w:pPr>
              <w:pStyle w:val="pqiTabBody"/>
            </w:pPr>
            <w:r>
              <w:t>Tak</w:t>
            </w:r>
          </w:p>
        </w:tc>
        <w:tc>
          <w:tcPr>
            <w:tcW w:w="1865" w:type="dxa"/>
          </w:tcPr>
          <w:p w14:paraId="320FE2AE" w14:textId="77777777" w:rsidR="00322549" w:rsidRDefault="00E44875" w:rsidP="00F23355">
            <w:pPr>
              <w:pStyle w:val="pqiTabBody"/>
            </w:pPr>
            <w:r>
              <w:t>Tak</w:t>
            </w:r>
          </w:p>
        </w:tc>
        <w:tc>
          <w:tcPr>
            <w:tcW w:w="2126" w:type="dxa"/>
          </w:tcPr>
          <w:p w14:paraId="2677FEA9" w14:textId="77777777" w:rsidR="00322549" w:rsidRDefault="00322549" w:rsidP="00F23355">
            <w:pPr>
              <w:pStyle w:val="pqiTabBody"/>
            </w:pPr>
            <w:r>
              <w:t>Nie</w:t>
            </w:r>
          </w:p>
        </w:tc>
        <w:tc>
          <w:tcPr>
            <w:tcW w:w="2100" w:type="dxa"/>
          </w:tcPr>
          <w:p w14:paraId="64715DE1" w14:textId="77777777" w:rsidR="00322549" w:rsidRDefault="00322549" w:rsidP="00F23355">
            <w:pPr>
              <w:pStyle w:val="pqiTabBody"/>
            </w:pPr>
            <w:r>
              <w:t>Nie</w:t>
            </w:r>
          </w:p>
        </w:tc>
      </w:tr>
      <w:tr w:rsidR="00322549" w14:paraId="78B0F3D7" w14:textId="77777777" w:rsidTr="00B30D3E">
        <w:tc>
          <w:tcPr>
            <w:tcW w:w="1347" w:type="dxa"/>
          </w:tcPr>
          <w:p w14:paraId="4C8373D9" w14:textId="77777777" w:rsidR="00322549" w:rsidRPr="00260C82" w:rsidRDefault="00322549" w:rsidP="00F23355">
            <w:pPr>
              <w:pStyle w:val="pqiTabBody"/>
            </w:pPr>
            <w:r w:rsidRPr="00260C82">
              <w:t>IE839</w:t>
            </w:r>
          </w:p>
        </w:tc>
        <w:tc>
          <w:tcPr>
            <w:tcW w:w="2077" w:type="dxa"/>
            <w:gridSpan w:val="2"/>
          </w:tcPr>
          <w:p w14:paraId="6A0038B3" w14:textId="77777777" w:rsidR="00322549" w:rsidRDefault="00322549" w:rsidP="00F23355">
            <w:pPr>
              <w:pStyle w:val="pqiTabBody"/>
            </w:pPr>
            <w:r>
              <w:t>Nie</w:t>
            </w:r>
          </w:p>
        </w:tc>
        <w:tc>
          <w:tcPr>
            <w:tcW w:w="1865" w:type="dxa"/>
          </w:tcPr>
          <w:p w14:paraId="258C284F" w14:textId="77777777" w:rsidR="00322549" w:rsidRDefault="005420EA" w:rsidP="00F23355">
            <w:pPr>
              <w:pStyle w:val="pqiTabBody"/>
            </w:pPr>
            <w:r>
              <w:t>Nie</w:t>
            </w:r>
          </w:p>
        </w:tc>
        <w:tc>
          <w:tcPr>
            <w:tcW w:w="2126" w:type="dxa"/>
          </w:tcPr>
          <w:p w14:paraId="0CF32D27" w14:textId="77777777" w:rsidR="00322549" w:rsidRDefault="00322549" w:rsidP="00F23355">
            <w:pPr>
              <w:pStyle w:val="pqiTabBody"/>
            </w:pPr>
            <w:r>
              <w:t>Tak</w:t>
            </w:r>
          </w:p>
        </w:tc>
        <w:tc>
          <w:tcPr>
            <w:tcW w:w="2100" w:type="dxa"/>
          </w:tcPr>
          <w:p w14:paraId="6817EB76" w14:textId="77777777" w:rsidR="00322549" w:rsidRDefault="005420EA" w:rsidP="00F23355">
            <w:pPr>
              <w:pStyle w:val="pqiTabBody"/>
            </w:pPr>
            <w:r>
              <w:t>Nie</w:t>
            </w:r>
          </w:p>
        </w:tc>
      </w:tr>
      <w:tr w:rsidR="00B30D3E" w14:paraId="38C8F10B" w14:textId="77777777" w:rsidTr="00B30D3E">
        <w:tc>
          <w:tcPr>
            <w:tcW w:w="1347" w:type="dxa"/>
          </w:tcPr>
          <w:p w14:paraId="070F08C8" w14:textId="77777777" w:rsidR="00322549" w:rsidRDefault="00322549" w:rsidP="00F23355">
            <w:pPr>
              <w:pStyle w:val="pqiTabBody"/>
            </w:pPr>
            <w:r>
              <w:t>IE840</w:t>
            </w:r>
          </w:p>
        </w:tc>
        <w:tc>
          <w:tcPr>
            <w:tcW w:w="2077" w:type="dxa"/>
            <w:gridSpan w:val="2"/>
          </w:tcPr>
          <w:p w14:paraId="66D0957B" w14:textId="77777777" w:rsidR="00322549" w:rsidRDefault="00322549" w:rsidP="00F23355">
            <w:pPr>
              <w:pStyle w:val="pqiTabBody"/>
            </w:pPr>
            <w:r>
              <w:t>Nie</w:t>
            </w:r>
          </w:p>
        </w:tc>
        <w:tc>
          <w:tcPr>
            <w:tcW w:w="1865" w:type="dxa"/>
          </w:tcPr>
          <w:p w14:paraId="6B036BB1" w14:textId="77777777" w:rsidR="00322549" w:rsidRDefault="005420EA" w:rsidP="00F23355">
            <w:pPr>
              <w:pStyle w:val="pqiTabBody"/>
            </w:pPr>
            <w:r>
              <w:t>Nie</w:t>
            </w:r>
          </w:p>
        </w:tc>
        <w:tc>
          <w:tcPr>
            <w:tcW w:w="2126" w:type="dxa"/>
          </w:tcPr>
          <w:p w14:paraId="7D476799" w14:textId="77777777" w:rsidR="00322549" w:rsidRDefault="00322549" w:rsidP="00F23355">
            <w:pPr>
              <w:pStyle w:val="pqiTabBody"/>
            </w:pPr>
            <w:r>
              <w:t>Tak</w:t>
            </w:r>
          </w:p>
        </w:tc>
        <w:tc>
          <w:tcPr>
            <w:tcW w:w="2100" w:type="dxa"/>
          </w:tcPr>
          <w:p w14:paraId="375E53FD" w14:textId="77777777" w:rsidR="00322549" w:rsidRDefault="005420EA" w:rsidP="00F23355">
            <w:pPr>
              <w:pStyle w:val="pqiTabBody"/>
            </w:pPr>
            <w:r>
              <w:t>Tak</w:t>
            </w:r>
          </w:p>
        </w:tc>
      </w:tr>
      <w:tr w:rsidR="00B30D3E" w14:paraId="4EBFE1D7" w14:textId="77777777" w:rsidTr="00B30D3E">
        <w:tc>
          <w:tcPr>
            <w:tcW w:w="1347" w:type="dxa"/>
          </w:tcPr>
          <w:p w14:paraId="0FD40E90" w14:textId="77777777" w:rsidR="00322549" w:rsidRDefault="00322549" w:rsidP="00F23355">
            <w:pPr>
              <w:pStyle w:val="pqiTabBody"/>
            </w:pPr>
            <w:r>
              <w:t>IE871</w:t>
            </w:r>
          </w:p>
        </w:tc>
        <w:tc>
          <w:tcPr>
            <w:tcW w:w="2077" w:type="dxa"/>
            <w:gridSpan w:val="2"/>
          </w:tcPr>
          <w:p w14:paraId="553F5C70" w14:textId="77777777" w:rsidR="00322549" w:rsidRDefault="00322549" w:rsidP="00F23355">
            <w:pPr>
              <w:pStyle w:val="pqiTabBody"/>
            </w:pPr>
            <w:r>
              <w:t>Tak</w:t>
            </w:r>
          </w:p>
        </w:tc>
        <w:tc>
          <w:tcPr>
            <w:tcW w:w="1865" w:type="dxa"/>
          </w:tcPr>
          <w:p w14:paraId="7ACA2261" w14:textId="77777777" w:rsidR="00322549" w:rsidRDefault="005420EA" w:rsidP="00F23355">
            <w:pPr>
              <w:pStyle w:val="pqiTabBody"/>
            </w:pPr>
            <w:r>
              <w:t>Tak</w:t>
            </w:r>
          </w:p>
        </w:tc>
        <w:tc>
          <w:tcPr>
            <w:tcW w:w="2126" w:type="dxa"/>
          </w:tcPr>
          <w:p w14:paraId="3795E072" w14:textId="77777777" w:rsidR="00322549" w:rsidRDefault="00322549" w:rsidP="00F23355">
            <w:pPr>
              <w:pStyle w:val="pqiTabBody"/>
            </w:pPr>
            <w:r>
              <w:t>Tak</w:t>
            </w:r>
          </w:p>
        </w:tc>
        <w:tc>
          <w:tcPr>
            <w:tcW w:w="2100" w:type="dxa"/>
          </w:tcPr>
          <w:p w14:paraId="0BD03CF9" w14:textId="77777777" w:rsidR="00322549" w:rsidRDefault="005420EA" w:rsidP="00F23355">
            <w:pPr>
              <w:pStyle w:val="pqiTabBody"/>
            </w:pPr>
            <w:r>
              <w:t>Tak</w:t>
            </w:r>
          </w:p>
        </w:tc>
      </w:tr>
      <w:tr w:rsidR="00B30D3E" w14:paraId="190AEB81" w14:textId="77777777" w:rsidTr="00B30D3E">
        <w:tc>
          <w:tcPr>
            <w:tcW w:w="1347" w:type="dxa"/>
          </w:tcPr>
          <w:p w14:paraId="3247D697" w14:textId="76BEF0D2" w:rsidR="00322549" w:rsidRPr="00260C82" w:rsidRDefault="002948B1" w:rsidP="002948B1">
            <w:pPr>
              <w:pStyle w:val="pqiTabBody"/>
            </w:pPr>
            <w:r>
              <w:t>IE881</w:t>
            </w:r>
          </w:p>
        </w:tc>
        <w:tc>
          <w:tcPr>
            <w:tcW w:w="2077" w:type="dxa"/>
            <w:gridSpan w:val="2"/>
          </w:tcPr>
          <w:p w14:paraId="09001E66" w14:textId="77777777" w:rsidR="00322549" w:rsidRDefault="00322549" w:rsidP="00F23355">
            <w:pPr>
              <w:pStyle w:val="pqiTabBody"/>
            </w:pPr>
            <w:r>
              <w:t>Nie</w:t>
            </w:r>
          </w:p>
        </w:tc>
        <w:tc>
          <w:tcPr>
            <w:tcW w:w="1865" w:type="dxa"/>
          </w:tcPr>
          <w:p w14:paraId="649AE3BA" w14:textId="77777777" w:rsidR="00322549" w:rsidRDefault="005420EA" w:rsidP="00F23355">
            <w:pPr>
              <w:pStyle w:val="pqiTabBody"/>
            </w:pPr>
            <w:r>
              <w:t>Nie</w:t>
            </w:r>
          </w:p>
        </w:tc>
        <w:tc>
          <w:tcPr>
            <w:tcW w:w="2126" w:type="dxa"/>
          </w:tcPr>
          <w:p w14:paraId="251F4B03" w14:textId="77777777" w:rsidR="00322549" w:rsidRDefault="00322549" w:rsidP="00F23355">
            <w:pPr>
              <w:pStyle w:val="pqiTabBody"/>
            </w:pPr>
            <w:r>
              <w:t>Tak</w:t>
            </w:r>
          </w:p>
        </w:tc>
        <w:tc>
          <w:tcPr>
            <w:tcW w:w="2100" w:type="dxa"/>
          </w:tcPr>
          <w:p w14:paraId="3C8D6FE8" w14:textId="77777777" w:rsidR="00322549" w:rsidRDefault="005420EA" w:rsidP="00F23355">
            <w:pPr>
              <w:pStyle w:val="pqiTabBody"/>
            </w:pPr>
            <w:r>
              <w:t>Tak</w:t>
            </w:r>
          </w:p>
        </w:tc>
      </w:tr>
      <w:tr w:rsidR="00B30D3E" w14:paraId="6BD478B0" w14:textId="77777777" w:rsidTr="00B30D3E">
        <w:tc>
          <w:tcPr>
            <w:tcW w:w="1347" w:type="dxa"/>
          </w:tcPr>
          <w:p w14:paraId="52F96DA2" w14:textId="77777777" w:rsidR="00322549" w:rsidRDefault="00322549" w:rsidP="00F23355">
            <w:pPr>
              <w:pStyle w:val="pqiTabBody"/>
            </w:pPr>
            <w:r>
              <w:t>PZ</w:t>
            </w:r>
          </w:p>
        </w:tc>
        <w:tc>
          <w:tcPr>
            <w:tcW w:w="2077" w:type="dxa"/>
            <w:gridSpan w:val="2"/>
          </w:tcPr>
          <w:p w14:paraId="45EFBB6A" w14:textId="77777777" w:rsidR="00322549" w:rsidRDefault="00322549" w:rsidP="00F23355">
            <w:pPr>
              <w:pStyle w:val="pqiTabBody"/>
            </w:pPr>
            <w:r>
              <w:t>Nie</w:t>
            </w:r>
          </w:p>
        </w:tc>
        <w:tc>
          <w:tcPr>
            <w:tcW w:w="1865" w:type="dxa"/>
          </w:tcPr>
          <w:p w14:paraId="18F5AA00" w14:textId="77777777" w:rsidR="00322549" w:rsidRDefault="005420EA" w:rsidP="00F23355">
            <w:pPr>
              <w:pStyle w:val="pqiTabBody"/>
            </w:pPr>
            <w:r>
              <w:t>Nie</w:t>
            </w:r>
          </w:p>
        </w:tc>
        <w:tc>
          <w:tcPr>
            <w:tcW w:w="2126" w:type="dxa"/>
          </w:tcPr>
          <w:p w14:paraId="23878955" w14:textId="77777777" w:rsidR="00322549" w:rsidRDefault="00322549" w:rsidP="00F23355">
            <w:pPr>
              <w:pStyle w:val="pqiTabBody"/>
            </w:pPr>
            <w:r>
              <w:t>Tak</w:t>
            </w:r>
          </w:p>
        </w:tc>
        <w:tc>
          <w:tcPr>
            <w:tcW w:w="2100" w:type="dxa"/>
          </w:tcPr>
          <w:p w14:paraId="21AC58B9" w14:textId="77777777" w:rsidR="00322549" w:rsidRDefault="005420EA" w:rsidP="00F23355">
            <w:pPr>
              <w:pStyle w:val="pqiTabBody"/>
            </w:pPr>
            <w:r>
              <w:t>Tak</w:t>
            </w:r>
          </w:p>
        </w:tc>
      </w:tr>
    </w:tbl>
    <w:p w14:paraId="5126DCB7" w14:textId="77777777" w:rsidR="00C11AAF" w:rsidRDefault="00C11AAF" w:rsidP="00C11AAF">
      <w:pPr>
        <w:sectPr w:rsidR="00C11AAF" w:rsidSect="00F23355">
          <w:headerReference w:type="default" r:id="rId11"/>
          <w:footerReference w:type="even" r:id="rId12"/>
          <w:footerReference w:type="default" r:id="rId13"/>
          <w:pgSz w:w="11906" w:h="16838" w:code="9"/>
          <w:pgMar w:top="1474" w:right="1134" w:bottom="1814" w:left="1247" w:header="567" w:footer="283" w:gutter="0"/>
          <w:cols w:space="708"/>
          <w:docGrid w:linePitch="360"/>
        </w:sectPr>
      </w:pPr>
    </w:p>
    <w:p w14:paraId="5AEE3E28" w14:textId="77777777" w:rsidR="00C11AAF" w:rsidRDefault="00C11AAF" w:rsidP="00C11AAF">
      <w:pPr>
        <w:pStyle w:val="pqiChpHeadNum2"/>
      </w:pPr>
      <w:bookmarkStart w:id="180" w:name="_Toc379453948"/>
      <w:bookmarkStart w:id="181" w:name="_Toc117635688"/>
      <w:bookmarkStart w:id="182" w:name="_Toc71025848"/>
      <w:r>
        <w:lastRenderedPageBreak/>
        <w:t>Standardowy nagłówek komunikatu</w:t>
      </w:r>
      <w:bookmarkEnd w:id="180"/>
      <w:bookmarkEnd w:id="181"/>
      <w:bookmarkEnd w:id="182"/>
    </w:p>
    <w:p w14:paraId="00D37108" w14:textId="77777777" w:rsidR="00C11AAF" w:rsidRPr="00B57B21" w:rsidRDefault="00C11AAF" w:rsidP="00C11AAF">
      <w:pPr>
        <w:pStyle w:val="pqiText"/>
      </w:pPr>
      <w:r>
        <w:t xml:space="preserve">Każdy wyspecyfikowany komunikat zawiera w swej strukturze zdefiniowany poniżej nagłówek. </w:t>
      </w:r>
    </w:p>
    <w:p w14:paraId="4AA3F3FB" w14:textId="77777777" w:rsidR="00C11AAF" w:rsidRDefault="00C11AAF" w:rsidP="00C11AAF"/>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56"/>
        <w:gridCol w:w="375"/>
        <w:gridCol w:w="3506"/>
        <w:gridCol w:w="419"/>
        <w:gridCol w:w="2645"/>
        <w:gridCol w:w="5168"/>
        <w:gridCol w:w="975"/>
      </w:tblGrid>
      <w:tr w:rsidR="00C11AAF" w:rsidRPr="009079F8" w14:paraId="08826298" w14:textId="77777777" w:rsidTr="00F23355">
        <w:trPr>
          <w:tblHeader/>
        </w:trPr>
        <w:tc>
          <w:tcPr>
            <w:tcW w:w="460" w:type="dxa"/>
            <w:shd w:val="clear" w:color="auto" w:fill="F3F3F3"/>
            <w:vAlign w:val="center"/>
          </w:tcPr>
          <w:p w14:paraId="0ED3C73E" w14:textId="77777777" w:rsidR="00C11AAF" w:rsidRPr="009079F8" w:rsidRDefault="00C11AAF" w:rsidP="00F23355">
            <w:pPr>
              <w:pStyle w:val="pqiTabBody"/>
            </w:pPr>
            <w:r w:rsidRPr="009079F8">
              <w:t>A</w:t>
            </w:r>
          </w:p>
        </w:tc>
        <w:tc>
          <w:tcPr>
            <w:tcW w:w="376" w:type="dxa"/>
            <w:shd w:val="clear" w:color="auto" w:fill="F3F3F3"/>
            <w:vAlign w:val="center"/>
          </w:tcPr>
          <w:p w14:paraId="6D8F5968" w14:textId="77777777" w:rsidR="00C11AAF" w:rsidRPr="009079F8" w:rsidRDefault="00C11AAF" w:rsidP="00F23355">
            <w:pPr>
              <w:pStyle w:val="pqiTabBody"/>
            </w:pPr>
            <w:r w:rsidRPr="009079F8">
              <w:t>B</w:t>
            </w:r>
          </w:p>
        </w:tc>
        <w:tc>
          <w:tcPr>
            <w:tcW w:w="3532" w:type="dxa"/>
            <w:shd w:val="clear" w:color="auto" w:fill="F3F3F3"/>
            <w:vAlign w:val="center"/>
          </w:tcPr>
          <w:p w14:paraId="2F65DA5A" w14:textId="77777777" w:rsidR="00C11AAF" w:rsidRPr="009079F8" w:rsidRDefault="00C11AAF" w:rsidP="00F23355">
            <w:pPr>
              <w:pStyle w:val="pqiTabBody"/>
            </w:pPr>
            <w:r w:rsidRPr="009079F8">
              <w:t>C</w:t>
            </w:r>
          </w:p>
        </w:tc>
        <w:tc>
          <w:tcPr>
            <w:tcW w:w="421" w:type="dxa"/>
            <w:shd w:val="clear" w:color="auto" w:fill="F3F3F3"/>
            <w:vAlign w:val="center"/>
          </w:tcPr>
          <w:p w14:paraId="71767400" w14:textId="77777777" w:rsidR="00C11AAF" w:rsidRPr="009079F8" w:rsidRDefault="00C11AAF" w:rsidP="00F23355">
            <w:pPr>
              <w:pStyle w:val="pqiTabBody"/>
            </w:pPr>
            <w:r w:rsidRPr="009079F8">
              <w:t>D</w:t>
            </w:r>
          </w:p>
        </w:tc>
        <w:tc>
          <w:tcPr>
            <w:tcW w:w="2687" w:type="dxa"/>
            <w:shd w:val="clear" w:color="auto" w:fill="F3F3F3"/>
            <w:vAlign w:val="center"/>
          </w:tcPr>
          <w:p w14:paraId="684D24E0" w14:textId="77777777" w:rsidR="00C11AAF" w:rsidRPr="009079F8" w:rsidRDefault="00C11AAF" w:rsidP="00F23355">
            <w:pPr>
              <w:pStyle w:val="pqiTabBody"/>
            </w:pPr>
            <w:r w:rsidRPr="009079F8">
              <w:t>E</w:t>
            </w:r>
          </w:p>
        </w:tc>
        <w:tc>
          <w:tcPr>
            <w:tcW w:w="5308" w:type="dxa"/>
            <w:shd w:val="clear" w:color="auto" w:fill="F3F3F3"/>
            <w:vAlign w:val="center"/>
          </w:tcPr>
          <w:p w14:paraId="728C8F65" w14:textId="77777777" w:rsidR="00C11AAF" w:rsidRPr="009079F8" w:rsidRDefault="00C11AAF" w:rsidP="00F23355">
            <w:pPr>
              <w:pStyle w:val="pqiTabBody"/>
            </w:pPr>
            <w:r w:rsidRPr="009079F8">
              <w:t>F</w:t>
            </w:r>
          </w:p>
        </w:tc>
        <w:tc>
          <w:tcPr>
            <w:tcW w:w="982" w:type="dxa"/>
            <w:shd w:val="clear" w:color="auto" w:fill="F3F3F3"/>
            <w:vAlign w:val="center"/>
          </w:tcPr>
          <w:p w14:paraId="156616B9" w14:textId="77777777" w:rsidR="00C11AAF" w:rsidRPr="009079F8" w:rsidRDefault="00C11AAF" w:rsidP="00F23355">
            <w:pPr>
              <w:pStyle w:val="pqiTabBody"/>
            </w:pPr>
            <w:r w:rsidRPr="009079F8">
              <w:t>G</w:t>
            </w:r>
          </w:p>
        </w:tc>
      </w:tr>
      <w:tr w:rsidR="00C11AAF" w:rsidRPr="009079F8" w14:paraId="52BC7243" w14:textId="77777777" w:rsidTr="00F23355">
        <w:tc>
          <w:tcPr>
            <w:tcW w:w="836" w:type="dxa"/>
            <w:gridSpan w:val="2"/>
          </w:tcPr>
          <w:p w14:paraId="0D0D1B37" w14:textId="77777777" w:rsidR="00C11AAF" w:rsidRPr="001B31DB" w:rsidRDefault="00C11AAF" w:rsidP="00F23355">
            <w:pPr>
              <w:pStyle w:val="pqiTabBody"/>
              <w:rPr>
                <w:b/>
                <w:i/>
              </w:rPr>
            </w:pPr>
            <w:r w:rsidRPr="001B31DB">
              <w:rPr>
                <w:b/>
              </w:rPr>
              <w:t>1</w:t>
            </w:r>
          </w:p>
        </w:tc>
        <w:tc>
          <w:tcPr>
            <w:tcW w:w="3532" w:type="dxa"/>
          </w:tcPr>
          <w:p w14:paraId="4AD9D716" w14:textId="77777777" w:rsidR="00C11AAF" w:rsidRDefault="00C11AAF" w:rsidP="00F23355">
            <w:pPr>
              <w:pStyle w:val="pqiTabBody"/>
              <w:rPr>
                <w:b/>
              </w:rPr>
            </w:pPr>
            <w:r w:rsidRPr="002854B5">
              <w:rPr>
                <w:b/>
              </w:rPr>
              <w:t>Standardowy nagłówek komunikatu</w:t>
            </w:r>
            <w:r>
              <w:rPr>
                <w:b/>
              </w:rPr>
              <w:t xml:space="preserve"> (NAGŁÓWEK)</w:t>
            </w:r>
          </w:p>
          <w:p w14:paraId="221D331F" w14:textId="77777777" w:rsidR="00C11AAF" w:rsidRPr="002854B5" w:rsidRDefault="00C11AAF" w:rsidP="00F23355">
            <w:pPr>
              <w:pStyle w:val="pqiTabBody"/>
              <w:rPr>
                <w:b/>
              </w:rPr>
            </w:pPr>
            <w:r>
              <w:rPr>
                <w:rFonts w:ascii="Courier New" w:hAnsi="Courier New" w:cs="Courier New"/>
                <w:noProof/>
                <w:color w:val="0000FF"/>
              </w:rPr>
              <w:t>Header</w:t>
            </w:r>
          </w:p>
        </w:tc>
        <w:tc>
          <w:tcPr>
            <w:tcW w:w="421" w:type="dxa"/>
          </w:tcPr>
          <w:p w14:paraId="553EF4B7" w14:textId="77777777" w:rsidR="00C11AAF" w:rsidRPr="009079F8" w:rsidRDefault="00C11AAF" w:rsidP="00F23355">
            <w:pPr>
              <w:pStyle w:val="pqiTabBody"/>
            </w:pPr>
            <w:r>
              <w:t>R</w:t>
            </w:r>
          </w:p>
        </w:tc>
        <w:tc>
          <w:tcPr>
            <w:tcW w:w="2687" w:type="dxa"/>
          </w:tcPr>
          <w:p w14:paraId="6B3F031E" w14:textId="77777777" w:rsidR="00C11AAF" w:rsidRPr="009079F8" w:rsidRDefault="00C11AAF" w:rsidP="00F23355">
            <w:pPr>
              <w:pStyle w:val="pqiTabBody"/>
            </w:pPr>
          </w:p>
        </w:tc>
        <w:tc>
          <w:tcPr>
            <w:tcW w:w="5308" w:type="dxa"/>
          </w:tcPr>
          <w:p w14:paraId="6B6792A7" w14:textId="77777777" w:rsidR="00C11AAF" w:rsidRPr="009079F8" w:rsidRDefault="00C11AAF" w:rsidP="00F23355">
            <w:pPr>
              <w:pStyle w:val="pqiTabBody"/>
            </w:pPr>
          </w:p>
        </w:tc>
        <w:tc>
          <w:tcPr>
            <w:tcW w:w="982" w:type="dxa"/>
          </w:tcPr>
          <w:p w14:paraId="7F71FB23" w14:textId="77777777" w:rsidR="00C11AAF" w:rsidRPr="009079F8" w:rsidRDefault="00C11AAF" w:rsidP="00F23355">
            <w:pPr>
              <w:pStyle w:val="pqiTabBody"/>
            </w:pPr>
            <w:r>
              <w:t>1x</w:t>
            </w:r>
          </w:p>
        </w:tc>
      </w:tr>
      <w:tr w:rsidR="00C11AAF" w:rsidRPr="009079F8" w14:paraId="78ECDC11" w14:textId="77777777" w:rsidTr="00F23355">
        <w:tc>
          <w:tcPr>
            <w:tcW w:w="460" w:type="dxa"/>
          </w:tcPr>
          <w:p w14:paraId="22785A9E" w14:textId="77777777" w:rsidR="00C11AAF" w:rsidRPr="009079F8" w:rsidRDefault="00C11AAF" w:rsidP="00F23355">
            <w:pPr>
              <w:pStyle w:val="pqiTabBody"/>
            </w:pPr>
          </w:p>
        </w:tc>
        <w:tc>
          <w:tcPr>
            <w:tcW w:w="376" w:type="dxa"/>
          </w:tcPr>
          <w:p w14:paraId="7E3936E9" w14:textId="77777777" w:rsidR="00C11AAF" w:rsidRPr="009079F8" w:rsidRDefault="00C11AAF" w:rsidP="00F23355">
            <w:pPr>
              <w:pStyle w:val="pqiTabBody"/>
              <w:rPr>
                <w:i/>
              </w:rPr>
            </w:pPr>
            <w:r w:rsidRPr="009079F8">
              <w:rPr>
                <w:i/>
              </w:rPr>
              <w:t>a</w:t>
            </w:r>
          </w:p>
        </w:tc>
        <w:tc>
          <w:tcPr>
            <w:tcW w:w="3532" w:type="dxa"/>
          </w:tcPr>
          <w:p w14:paraId="73FC8ED7" w14:textId="77777777" w:rsidR="00C11AAF" w:rsidRDefault="00C11AAF" w:rsidP="00F23355">
            <w:pPr>
              <w:pStyle w:val="pqiTabBody"/>
            </w:pPr>
            <w:r>
              <w:t>Nadawca</w:t>
            </w:r>
          </w:p>
          <w:p w14:paraId="3B00B43C" w14:textId="77777777" w:rsidR="00C11AAF" w:rsidRPr="009079F8" w:rsidRDefault="00C11AAF" w:rsidP="00F23355">
            <w:pPr>
              <w:pStyle w:val="pqiTabBody"/>
            </w:pPr>
            <w:r>
              <w:rPr>
                <w:rFonts w:ascii="Courier New" w:hAnsi="Courier New" w:cs="Courier New"/>
                <w:noProof/>
                <w:color w:val="0000FF"/>
              </w:rPr>
              <w:t>MessageSender</w:t>
            </w:r>
          </w:p>
        </w:tc>
        <w:tc>
          <w:tcPr>
            <w:tcW w:w="421" w:type="dxa"/>
          </w:tcPr>
          <w:p w14:paraId="250F2B74" w14:textId="77777777" w:rsidR="00C11AAF" w:rsidRPr="009079F8" w:rsidRDefault="00C11AAF" w:rsidP="00F23355">
            <w:pPr>
              <w:pStyle w:val="pqiTabBody"/>
            </w:pPr>
            <w:r w:rsidRPr="009079F8">
              <w:t>R</w:t>
            </w:r>
          </w:p>
        </w:tc>
        <w:tc>
          <w:tcPr>
            <w:tcW w:w="2687" w:type="dxa"/>
          </w:tcPr>
          <w:p w14:paraId="5202C9D2" w14:textId="77777777" w:rsidR="00C11AAF" w:rsidRPr="009079F8" w:rsidRDefault="00C11AAF" w:rsidP="00F23355">
            <w:pPr>
              <w:pStyle w:val="pqiTabBody"/>
            </w:pPr>
          </w:p>
        </w:tc>
        <w:tc>
          <w:tcPr>
            <w:tcW w:w="5308" w:type="dxa"/>
          </w:tcPr>
          <w:p w14:paraId="50055E78" w14:textId="77777777" w:rsidR="00C11AAF" w:rsidRPr="009079F8" w:rsidRDefault="00C11AAF" w:rsidP="00F23355">
            <w:pPr>
              <w:pStyle w:val="pqiTabBody"/>
            </w:pPr>
          </w:p>
        </w:tc>
        <w:tc>
          <w:tcPr>
            <w:tcW w:w="982" w:type="dxa"/>
          </w:tcPr>
          <w:p w14:paraId="790611FC" w14:textId="77777777" w:rsidR="00C11AAF" w:rsidRPr="009079F8" w:rsidRDefault="00C11AAF" w:rsidP="00F23355">
            <w:pPr>
              <w:pStyle w:val="pqiTabBody"/>
            </w:pPr>
            <w:r>
              <w:t>an..13</w:t>
            </w:r>
          </w:p>
        </w:tc>
      </w:tr>
      <w:tr w:rsidR="00C11AAF" w:rsidRPr="009079F8" w14:paraId="4B7601EF" w14:textId="77777777" w:rsidTr="00F23355">
        <w:tc>
          <w:tcPr>
            <w:tcW w:w="460" w:type="dxa"/>
          </w:tcPr>
          <w:p w14:paraId="31C36B31" w14:textId="77777777" w:rsidR="00C11AAF" w:rsidRPr="009079F8" w:rsidRDefault="00C11AAF" w:rsidP="00F23355">
            <w:pPr>
              <w:pStyle w:val="pqiTabBody"/>
            </w:pPr>
          </w:p>
        </w:tc>
        <w:tc>
          <w:tcPr>
            <w:tcW w:w="376" w:type="dxa"/>
          </w:tcPr>
          <w:p w14:paraId="30F409BF" w14:textId="77777777" w:rsidR="00C11AAF" w:rsidRPr="009079F8" w:rsidRDefault="00C11AAF" w:rsidP="00F23355">
            <w:pPr>
              <w:pStyle w:val="pqiTabBody"/>
              <w:rPr>
                <w:i/>
              </w:rPr>
            </w:pPr>
            <w:r>
              <w:rPr>
                <w:i/>
              </w:rPr>
              <w:t>b</w:t>
            </w:r>
          </w:p>
        </w:tc>
        <w:tc>
          <w:tcPr>
            <w:tcW w:w="3532" w:type="dxa"/>
          </w:tcPr>
          <w:p w14:paraId="1D26C127" w14:textId="77777777" w:rsidR="00C11AAF" w:rsidRDefault="00C11AAF" w:rsidP="00F23355">
            <w:pPr>
              <w:pStyle w:val="pqiTabBody"/>
            </w:pPr>
            <w:r>
              <w:t>Odbiorca</w:t>
            </w:r>
          </w:p>
          <w:p w14:paraId="72CCA3B2" w14:textId="77777777" w:rsidR="00C11AAF" w:rsidRPr="009079F8" w:rsidRDefault="00C11AAF" w:rsidP="00F23355">
            <w:pPr>
              <w:pStyle w:val="pqiTabBody"/>
            </w:pPr>
            <w:r>
              <w:rPr>
                <w:rFonts w:ascii="Courier New" w:hAnsi="Courier New" w:cs="Courier New"/>
                <w:noProof/>
                <w:color w:val="0000FF"/>
              </w:rPr>
              <w:t>MessageRecipient</w:t>
            </w:r>
          </w:p>
        </w:tc>
        <w:tc>
          <w:tcPr>
            <w:tcW w:w="421" w:type="dxa"/>
          </w:tcPr>
          <w:p w14:paraId="2FB0DC26" w14:textId="77777777" w:rsidR="00C11AAF" w:rsidRPr="009079F8" w:rsidRDefault="00C11AAF" w:rsidP="00F23355">
            <w:pPr>
              <w:pStyle w:val="pqiTabBody"/>
            </w:pPr>
            <w:r>
              <w:t>R</w:t>
            </w:r>
          </w:p>
        </w:tc>
        <w:tc>
          <w:tcPr>
            <w:tcW w:w="2687" w:type="dxa"/>
          </w:tcPr>
          <w:p w14:paraId="2EFA7AA4" w14:textId="77777777" w:rsidR="00C11AAF" w:rsidRPr="009079F8" w:rsidRDefault="00C11AAF" w:rsidP="00F23355">
            <w:pPr>
              <w:pStyle w:val="pqiTabBody"/>
            </w:pPr>
          </w:p>
        </w:tc>
        <w:tc>
          <w:tcPr>
            <w:tcW w:w="5308" w:type="dxa"/>
          </w:tcPr>
          <w:p w14:paraId="5A3FC170" w14:textId="77777777" w:rsidR="00C11AAF" w:rsidRPr="009079F8" w:rsidRDefault="00C11AAF" w:rsidP="00F23355">
            <w:pPr>
              <w:pStyle w:val="pqiTabBody"/>
            </w:pPr>
          </w:p>
        </w:tc>
        <w:tc>
          <w:tcPr>
            <w:tcW w:w="982" w:type="dxa"/>
          </w:tcPr>
          <w:p w14:paraId="5AECDA0D" w14:textId="77777777" w:rsidR="00C11AAF" w:rsidRPr="009079F8" w:rsidRDefault="00C11AAF" w:rsidP="00F23355">
            <w:pPr>
              <w:pStyle w:val="pqiTabBody"/>
            </w:pPr>
            <w:r>
              <w:t>an..13</w:t>
            </w:r>
          </w:p>
        </w:tc>
      </w:tr>
      <w:tr w:rsidR="00C11AAF" w:rsidRPr="009079F8" w14:paraId="530062A9" w14:textId="77777777" w:rsidTr="00F23355">
        <w:tc>
          <w:tcPr>
            <w:tcW w:w="460" w:type="dxa"/>
          </w:tcPr>
          <w:p w14:paraId="0935062B" w14:textId="77777777" w:rsidR="00C11AAF" w:rsidRPr="009079F8" w:rsidRDefault="00C11AAF" w:rsidP="00F23355">
            <w:pPr>
              <w:pStyle w:val="pqiTabBody"/>
            </w:pPr>
          </w:p>
        </w:tc>
        <w:tc>
          <w:tcPr>
            <w:tcW w:w="376" w:type="dxa"/>
          </w:tcPr>
          <w:p w14:paraId="523A5904" w14:textId="77777777" w:rsidR="00C11AAF" w:rsidRPr="009079F8" w:rsidRDefault="00C11AAF" w:rsidP="00F23355">
            <w:pPr>
              <w:pStyle w:val="pqiTabBody"/>
              <w:rPr>
                <w:i/>
              </w:rPr>
            </w:pPr>
            <w:r>
              <w:rPr>
                <w:i/>
              </w:rPr>
              <w:t>c</w:t>
            </w:r>
          </w:p>
        </w:tc>
        <w:tc>
          <w:tcPr>
            <w:tcW w:w="3532" w:type="dxa"/>
          </w:tcPr>
          <w:p w14:paraId="2375CD8A" w14:textId="77777777" w:rsidR="00C11AAF" w:rsidRDefault="00C11AAF" w:rsidP="00F23355">
            <w:pPr>
              <w:pStyle w:val="pqiTabBody"/>
            </w:pPr>
            <w:r>
              <w:t>Data przygotowania</w:t>
            </w:r>
          </w:p>
          <w:p w14:paraId="795AEDDD" w14:textId="77777777" w:rsidR="00C11AAF" w:rsidRPr="009079F8" w:rsidRDefault="00C11AAF" w:rsidP="00F23355">
            <w:pPr>
              <w:pStyle w:val="pqiTabBody"/>
            </w:pPr>
            <w:r>
              <w:rPr>
                <w:rFonts w:ascii="Courier New" w:hAnsi="Courier New" w:cs="Courier New"/>
                <w:noProof/>
                <w:color w:val="0000FF"/>
              </w:rPr>
              <w:t>DateOfPreparation</w:t>
            </w:r>
          </w:p>
        </w:tc>
        <w:tc>
          <w:tcPr>
            <w:tcW w:w="421" w:type="dxa"/>
          </w:tcPr>
          <w:p w14:paraId="3064231C" w14:textId="77777777" w:rsidR="00C11AAF" w:rsidRPr="009079F8" w:rsidRDefault="00C11AAF" w:rsidP="00F23355">
            <w:pPr>
              <w:pStyle w:val="pqiTabBody"/>
            </w:pPr>
            <w:r w:rsidRPr="009079F8">
              <w:t>R</w:t>
            </w:r>
          </w:p>
        </w:tc>
        <w:tc>
          <w:tcPr>
            <w:tcW w:w="2687" w:type="dxa"/>
          </w:tcPr>
          <w:p w14:paraId="0CA3AB56" w14:textId="77777777" w:rsidR="00C11AAF" w:rsidRPr="009079F8" w:rsidRDefault="00C11AAF" w:rsidP="00F23355">
            <w:pPr>
              <w:pStyle w:val="pqiTabBody"/>
            </w:pPr>
          </w:p>
        </w:tc>
        <w:tc>
          <w:tcPr>
            <w:tcW w:w="5308" w:type="dxa"/>
          </w:tcPr>
          <w:p w14:paraId="7DF0C4A0" w14:textId="77777777" w:rsidR="00C11AAF" w:rsidRPr="009079F8" w:rsidRDefault="00C11AAF" w:rsidP="00F23355">
            <w:pPr>
              <w:pStyle w:val="pqiTabBody"/>
            </w:pPr>
          </w:p>
        </w:tc>
        <w:tc>
          <w:tcPr>
            <w:tcW w:w="982" w:type="dxa"/>
          </w:tcPr>
          <w:p w14:paraId="18B42BC8" w14:textId="77777777" w:rsidR="00C11AAF" w:rsidRPr="009079F8" w:rsidRDefault="00C11AAF" w:rsidP="00F23355">
            <w:pPr>
              <w:pStyle w:val="pqiTabBody"/>
            </w:pPr>
            <w:proofErr w:type="spellStart"/>
            <w:r>
              <w:t>date</w:t>
            </w:r>
            <w:proofErr w:type="spellEnd"/>
          </w:p>
        </w:tc>
      </w:tr>
      <w:tr w:rsidR="00C11AAF" w:rsidRPr="009079F8" w14:paraId="71B46B72" w14:textId="77777777" w:rsidTr="00F23355">
        <w:tc>
          <w:tcPr>
            <w:tcW w:w="460" w:type="dxa"/>
          </w:tcPr>
          <w:p w14:paraId="50D5C06A" w14:textId="77777777" w:rsidR="00C11AAF" w:rsidRPr="009079F8" w:rsidRDefault="00C11AAF" w:rsidP="00F23355">
            <w:pPr>
              <w:pStyle w:val="pqiTabBody"/>
            </w:pPr>
          </w:p>
        </w:tc>
        <w:tc>
          <w:tcPr>
            <w:tcW w:w="376" w:type="dxa"/>
          </w:tcPr>
          <w:p w14:paraId="3343863D" w14:textId="77777777" w:rsidR="00C11AAF" w:rsidRPr="009079F8" w:rsidRDefault="00C11AAF" w:rsidP="00F23355">
            <w:pPr>
              <w:pStyle w:val="pqiTabBody"/>
              <w:rPr>
                <w:i/>
              </w:rPr>
            </w:pPr>
            <w:r>
              <w:rPr>
                <w:i/>
              </w:rPr>
              <w:t>d</w:t>
            </w:r>
          </w:p>
        </w:tc>
        <w:tc>
          <w:tcPr>
            <w:tcW w:w="3532" w:type="dxa"/>
          </w:tcPr>
          <w:p w14:paraId="4081A2EF" w14:textId="77777777" w:rsidR="00C11AAF" w:rsidRDefault="00C11AAF" w:rsidP="00F23355">
            <w:pPr>
              <w:pStyle w:val="pqiTabBody"/>
            </w:pPr>
            <w:r>
              <w:t>Czas przygotowania</w:t>
            </w:r>
          </w:p>
          <w:p w14:paraId="48547D52" w14:textId="77777777" w:rsidR="00C11AAF" w:rsidRPr="009079F8" w:rsidRDefault="00C11AAF" w:rsidP="00F23355">
            <w:pPr>
              <w:pStyle w:val="pqiTabBody"/>
            </w:pPr>
            <w:r>
              <w:rPr>
                <w:rFonts w:ascii="Courier New" w:hAnsi="Courier New" w:cs="Courier New"/>
                <w:noProof/>
                <w:color w:val="0000FF"/>
              </w:rPr>
              <w:t>TimeOfPreparation</w:t>
            </w:r>
          </w:p>
        </w:tc>
        <w:tc>
          <w:tcPr>
            <w:tcW w:w="421" w:type="dxa"/>
          </w:tcPr>
          <w:p w14:paraId="6C588C1A" w14:textId="77777777" w:rsidR="00C11AAF" w:rsidRPr="009079F8" w:rsidRDefault="00C11AAF" w:rsidP="00F23355">
            <w:pPr>
              <w:pStyle w:val="pqiTabBody"/>
            </w:pPr>
            <w:r w:rsidRPr="009079F8">
              <w:t>R</w:t>
            </w:r>
          </w:p>
        </w:tc>
        <w:tc>
          <w:tcPr>
            <w:tcW w:w="2687" w:type="dxa"/>
          </w:tcPr>
          <w:p w14:paraId="1C03AF11" w14:textId="77777777" w:rsidR="00C11AAF" w:rsidRPr="009079F8" w:rsidRDefault="00C11AAF" w:rsidP="00F23355">
            <w:pPr>
              <w:pStyle w:val="pqiTabBody"/>
            </w:pPr>
          </w:p>
        </w:tc>
        <w:tc>
          <w:tcPr>
            <w:tcW w:w="5308" w:type="dxa"/>
          </w:tcPr>
          <w:p w14:paraId="545FEF20" w14:textId="77777777" w:rsidR="00C11AAF" w:rsidRPr="009079F8" w:rsidRDefault="00C11AAF" w:rsidP="00F23355">
            <w:pPr>
              <w:pStyle w:val="pqiTabBody"/>
            </w:pPr>
          </w:p>
        </w:tc>
        <w:tc>
          <w:tcPr>
            <w:tcW w:w="982" w:type="dxa"/>
          </w:tcPr>
          <w:p w14:paraId="7F657131" w14:textId="77777777" w:rsidR="00C11AAF" w:rsidRPr="009079F8" w:rsidRDefault="00C11AAF" w:rsidP="00F23355">
            <w:pPr>
              <w:pStyle w:val="pqiTabBody"/>
            </w:pPr>
            <w:proofErr w:type="spellStart"/>
            <w:r>
              <w:t>time</w:t>
            </w:r>
            <w:proofErr w:type="spellEnd"/>
          </w:p>
        </w:tc>
      </w:tr>
      <w:tr w:rsidR="00C11AAF" w:rsidRPr="009079F8" w14:paraId="15D32241" w14:textId="77777777" w:rsidTr="00F23355">
        <w:tc>
          <w:tcPr>
            <w:tcW w:w="460" w:type="dxa"/>
          </w:tcPr>
          <w:p w14:paraId="318ADDFD" w14:textId="77777777" w:rsidR="00C11AAF" w:rsidRPr="009079F8" w:rsidRDefault="00C11AAF" w:rsidP="00F23355">
            <w:pPr>
              <w:pStyle w:val="pqiTabBody"/>
            </w:pPr>
          </w:p>
        </w:tc>
        <w:tc>
          <w:tcPr>
            <w:tcW w:w="376" w:type="dxa"/>
          </w:tcPr>
          <w:p w14:paraId="37730A34" w14:textId="77777777" w:rsidR="00C11AAF" w:rsidRPr="009079F8" w:rsidRDefault="00C11AAF" w:rsidP="00F23355">
            <w:pPr>
              <w:pStyle w:val="pqiTabBody"/>
              <w:rPr>
                <w:i/>
              </w:rPr>
            </w:pPr>
            <w:r>
              <w:rPr>
                <w:i/>
              </w:rPr>
              <w:t>e</w:t>
            </w:r>
          </w:p>
        </w:tc>
        <w:tc>
          <w:tcPr>
            <w:tcW w:w="3532" w:type="dxa"/>
          </w:tcPr>
          <w:p w14:paraId="535B37D1" w14:textId="77777777" w:rsidR="00C11AAF" w:rsidRDefault="00C11AAF" w:rsidP="00F23355">
            <w:pPr>
              <w:pStyle w:val="pqiTabBody"/>
            </w:pPr>
            <w:r>
              <w:t>Identyfikator wiadomości</w:t>
            </w:r>
          </w:p>
          <w:p w14:paraId="6D793F57" w14:textId="77777777" w:rsidR="00C11AAF" w:rsidRPr="009079F8" w:rsidRDefault="00C11AAF" w:rsidP="00F23355">
            <w:pPr>
              <w:pStyle w:val="pqiTabBody"/>
            </w:pPr>
            <w:r>
              <w:rPr>
                <w:rFonts w:ascii="Courier New" w:hAnsi="Courier New" w:cs="Courier New"/>
                <w:noProof/>
                <w:color w:val="0000FF"/>
              </w:rPr>
              <w:t>MessageIdentifier</w:t>
            </w:r>
          </w:p>
        </w:tc>
        <w:tc>
          <w:tcPr>
            <w:tcW w:w="421" w:type="dxa"/>
          </w:tcPr>
          <w:p w14:paraId="5F7FD474" w14:textId="77777777" w:rsidR="00C11AAF" w:rsidRPr="009079F8" w:rsidRDefault="00C11AAF" w:rsidP="00F23355">
            <w:pPr>
              <w:pStyle w:val="pqiTabBody"/>
            </w:pPr>
            <w:r w:rsidRPr="009079F8">
              <w:t>R</w:t>
            </w:r>
          </w:p>
        </w:tc>
        <w:tc>
          <w:tcPr>
            <w:tcW w:w="2687" w:type="dxa"/>
          </w:tcPr>
          <w:p w14:paraId="46065D0D" w14:textId="77777777" w:rsidR="00C11AAF" w:rsidRPr="009079F8" w:rsidRDefault="00C11AAF" w:rsidP="00F23355">
            <w:pPr>
              <w:pStyle w:val="pqiTabBody"/>
            </w:pPr>
          </w:p>
        </w:tc>
        <w:tc>
          <w:tcPr>
            <w:tcW w:w="5308" w:type="dxa"/>
          </w:tcPr>
          <w:p w14:paraId="7D2C9FAC" w14:textId="77777777" w:rsidR="00C11AAF" w:rsidRPr="009079F8" w:rsidRDefault="00C11AAF" w:rsidP="00F23355">
            <w:pPr>
              <w:pStyle w:val="pqiTabBody"/>
            </w:pPr>
            <w:r>
              <w:t>Wartość unikalna dla nadawcy.</w:t>
            </w:r>
          </w:p>
        </w:tc>
        <w:tc>
          <w:tcPr>
            <w:tcW w:w="982" w:type="dxa"/>
          </w:tcPr>
          <w:p w14:paraId="33F69587" w14:textId="77777777" w:rsidR="00C11AAF" w:rsidRPr="009079F8" w:rsidRDefault="00C11AAF" w:rsidP="00F23355">
            <w:pPr>
              <w:pStyle w:val="pqiTabBody"/>
            </w:pPr>
            <w:r>
              <w:t>an..44</w:t>
            </w:r>
          </w:p>
        </w:tc>
      </w:tr>
      <w:tr w:rsidR="00C11AAF" w:rsidRPr="009079F8" w14:paraId="64DF4A27" w14:textId="77777777" w:rsidTr="00F23355">
        <w:tc>
          <w:tcPr>
            <w:tcW w:w="460" w:type="dxa"/>
          </w:tcPr>
          <w:p w14:paraId="5FD5D2A8" w14:textId="77777777" w:rsidR="00C11AAF" w:rsidRPr="009079F8" w:rsidRDefault="00C11AAF" w:rsidP="00F23355">
            <w:pPr>
              <w:pStyle w:val="pqiTabBody"/>
            </w:pPr>
          </w:p>
        </w:tc>
        <w:tc>
          <w:tcPr>
            <w:tcW w:w="376" w:type="dxa"/>
          </w:tcPr>
          <w:p w14:paraId="28FF55F8" w14:textId="77777777" w:rsidR="00C11AAF" w:rsidRPr="009079F8" w:rsidRDefault="00C11AAF" w:rsidP="00F23355">
            <w:pPr>
              <w:pStyle w:val="pqiTabBody"/>
              <w:rPr>
                <w:i/>
              </w:rPr>
            </w:pPr>
            <w:r>
              <w:rPr>
                <w:i/>
              </w:rPr>
              <w:t>f</w:t>
            </w:r>
          </w:p>
        </w:tc>
        <w:tc>
          <w:tcPr>
            <w:tcW w:w="3532" w:type="dxa"/>
          </w:tcPr>
          <w:p w14:paraId="6691C3E3" w14:textId="77777777" w:rsidR="00C11AAF" w:rsidRDefault="00C11AAF" w:rsidP="00F23355">
            <w:pPr>
              <w:pStyle w:val="pqiTabBody"/>
            </w:pPr>
            <w:r>
              <w:t>Identyfikator korelacji</w:t>
            </w:r>
          </w:p>
          <w:p w14:paraId="0114CF88" w14:textId="77777777" w:rsidR="00C11AAF" w:rsidRPr="009079F8" w:rsidRDefault="00C11AAF" w:rsidP="00F23355">
            <w:pPr>
              <w:pStyle w:val="pqiTabBody"/>
            </w:pPr>
            <w:r>
              <w:rPr>
                <w:rFonts w:ascii="Courier New" w:hAnsi="Courier New" w:cs="Courier New"/>
                <w:noProof/>
                <w:color w:val="0000FF"/>
              </w:rPr>
              <w:t>CorrelationIdentifier</w:t>
            </w:r>
          </w:p>
        </w:tc>
        <w:tc>
          <w:tcPr>
            <w:tcW w:w="421" w:type="dxa"/>
          </w:tcPr>
          <w:p w14:paraId="166A55BF" w14:textId="77777777" w:rsidR="00C11AAF" w:rsidRPr="009079F8" w:rsidRDefault="00C11AAF" w:rsidP="00F23355">
            <w:pPr>
              <w:pStyle w:val="pqiTabBody"/>
            </w:pPr>
            <w:r>
              <w:t>D</w:t>
            </w:r>
          </w:p>
        </w:tc>
        <w:tc>
          <w:tcPr>
            <w:tcW w:w="2687" w:type="dxa"/>
          </w:tcPr>
          <w:p w14:paraId="086842DA" w14:textId="77777777" w:rsidR="00C11AAF" w:rsidRDefault="00C11AAF" w:rsidP="00F23355">
            <w:pPr>
              <w:pStyle w:val="pqiTabBody"/>
            </w:pPr>
            <w:r>
              <w:t>„R” jeśli komunikat</w:t>
            </w:r>
          </w:p>
          <w:p w14:paraId="22D96898" w14:textId="77777777" w:rsidR="00C11AAF" w:rsidRDefault="00C11AAF" w:rsidP="00F23355">
            <w:pPr>
              <w:pStyle w:val="pqiTabBody"/>
            </w:pPr>
            <w:r>
              <w:t>- PL704,</w:t>
            </w:r>
          </w:p>
          <w:p w14:paraId="098E64AE" w14:textId="77777777" w:rsidR="00C11AAF" w:rsidRDefault="00C11AAF" w:rsidP="00F23355">
            <w:pPr>
              <w:pStyle w:val="pqiTabBody"/>
            </w:pPr>
            <w:r>
              <w:t>- PL733,</w:t>
            </w:r>
          </w:p>
          <w:p w14:paraId="36B90DB0" w14:textId="65651D46" w:rsidR="00C11AAF" w:rsidRDefault="00C11AAF" w:rsidP="00F23355">
            <w:pPr>
              <w:pStyle w:val="pqiTabBody"/>
            </w:pPr>
            <w:r>
              <w:lastRenderedPageBreak/>
              <w:t>- PL716 otrzymany przez wysyłającego w odpowiedzi</w:t>
            </w:r>
            <w:r w:rsidR="00E34176">
              <w:t xml:space="preserve"> na</w:t>
            </w:r>
            <w:r>
              <w:t xml:space="preserve"> PL812, PL814, PL815 </w:t>
            </w:r>
            <w:r w:rsidR="003256EC">
              <w:br/>
            </w:r>
            <w:r>
              <w:t>i PL825,</w:t>
            </w:r>
          </w:p>
          <w:p w14:paraId="744EEA0B" w14:textId="7320EAFB" w:rsidR="00C11AAF" w:rsidRDefault="00C11AAF" w:rsidP="00F23355">
            <w:pPr>
              <w:pStyle w:val="pqiTabBody"/>
            </w:pPr>
            <w:r>
              <w:t>- IE801 otrzymany przez wysyłającego w odpowiedzi na PL815 i PL825,</w:t>
            </w:r>
          </w:p>
          <w:p w14:paraId="50E3963E" w14:textId="77777777" w:rsidR="00C11AAF" w:rsidRDefault="00C11AAF" w:rsidP="00F23355">
            <w:pPr>
              <w:pStyle w:val="pqiTabBody"/>
            </w:pPr>
            <w:r>
              <w:t>- IE803 otrzymany przez wysyłającego w odpowiedzi na PL825,</w:t>
            </w:r>
          </w:p>
          <w:p w14:paraId="4607BA7D" w14:textId="77777777" w:rsidR="00C11AAF" w:rsidRDefault="00C11AAF" w:rsidP="00F23355">
            <w:pPr>
              <w:pStyle w:val="pqiTabBody"/>
            </w:pPr>
            <w:r>
              <w:t>- PL809 otrzymany przez wysyłającego w odpowiedzi na PL809,</w:t>
            </w:r>
          </w:p>
          <w:p w14:paraId="477D55CB" w14:textId="4DDA82E9" w:rsidR="00C11AAF" w:rsidRDefault="00C11AAF" w:rsidP="00F23355">
            <w:pPr>
              <w:pStyle w:val="pqiTabBody"/>
              <w:rPr>
                <w:ins w:id="183" w:author="Jurkowska Monika" w:date="2022-11-14T21:27:00Z"/>
              </w:rPr>
            </w:pPr>
            <w:r>
              <w:t>- IE810 otrzymany przez wysyłającego w odpowiedzi na IE810</w:t>
            </w:r>
            <w:r w:rsidR="00B30D3E">
              <w:t>,</w:t>
            </w:r>
          </w:p>
          <w:p w14:paraId="7A4AB9C6" w14:textId="77777777" w:rsidR="00C11AAF" w:rsidRDefault="00C11AAF" w:rsidP="00F23355">
            <w:pPr>
              <w:pStyle w:val="pqiTabBody"/>
            </w:pPr>
            <w:r>
              <w:t>- IE813 otrzymany przez wysyłającego w odpowiedzi na IE813,</w:t>
            </w:r>
          </w:p>
          <w:p w14:paraId="1FC5D452" w14:textId="52DCFC9C" w:rsidR="00C11AAF" w:rsidRDefault="00C11AAF" w:rsidP="00F23355">
            <w:pPr>
              <w:pStyle w:val="pqiTabBody"/>
            </w:pPr>
            <w:r>
              <w:t xml:space="preserve">- IE818 otrzymany przez odbiorcę w odpowiedzi na </w:t>
            </w:r>
            <w:r w:rsidR="00E34176">
              <w:t>PL</w:t>
            </w:r>
            <w:r>
              <w:t>818,</w:t>
            </w:r>
          </w:p>
          <w:p w14:paraId="036F1D24" w14:textId="77777777" w:rsidR="00C11AAF" w:rsidRDefault="00C11AAF" w:rsidP="00F23355">
            <w:pPr>
              <w:pStyle w:val="pqiTabBody"/>
            </w:pPr>
            <w:r>
              <w:lastRenderedPageBreak/>
              <w:t>- IE819 otrzymany przez odbiorcę w odpowiedzi na IE819,</w:t>
            </w:r>
          </w:p>
          <w:p w14:paraId="7FCFF0B4" w14:textId="77777777" w:rsidR="00C11AAF" w:rsidRDefault="00C11AAF" w:rsidP="00F23355">
            <w:pPr>
              <w:pStyle w:val="pqiTabBody"/>
            </w:pPr>
            <w:r>
              <w:t>- IE839 otrzymany przez wysyłającego w odpowiedzi na PL815.</w:t>
            </w:r>
          </w:p>
          <w:p w14:paraId="7FF99E96" w14:textId="77777777" w:rsidR="00C11AAF" w:rsidRPr="009079F8" w:rsidRDefault="00C11AAF" w:rsidP="00F23355">
            <w:pPr>
              <w:pStyle w:val="pqiTabBody"/>
            </w:pPr>
            <w:r>
              <w:t>W przeciwnym razie – brak</w:t>
            </w:r>
          </w:p>
        </w:tc>
        <w:tc>
          <w:tcPr>
            <w:tcW w:w="5308" w:type="dxa"/>
          </w:tcPr>
          <w:p w14:paraId="2645ED5C" w14:textId="77777777" w:rsidR="00C11AAF" w:rsidRPr="009079F8" w:rsidRDefault="00C11AAF" w:rsidP="00F23355">
            <w:pPr>
              <w:pStyle w:val="pqiTabBody"/>
            </w:pPr>
          </w:p>
        </w:tc>
        <w:tc>
          <w:tcPr>
            <w:tcW w:w="982" w:type="dxa"/>
          </w:tcPr>
          <w:p w14:paraId="63AFA87A" w14:textId="77777777" w:rsidR="00C11AAF" w:rsidRPr="009079F8" w:rsidRDefault="00C11AAF" w:rsidP="00F23355">
            <w:pPr>
              <w:pStyle w:val="pqiTabBody"/>
            </w:pPr>
            <w:r>
              <w:t>an..44</w:t>
            </w:r>
          </w:p>
        </w:tc>
      </w:tr>
    </w:tbl>
    <w:p w14:paraId="652CA158" w14:textId="77777777" w:rsidR="00C11AAF" w:rsidRDefault="00C11AAF" w:rsidP="00C11AAF">
      <w:pPr>
        <w:pStyle w:val="pqiText"/>
      </w:pPr>
      <w:r w:rsidRPr="0026154D">
        <w:lastRenderedPageBreak/>
        <w:t xml:space="preserve">W przypadku gdy wysyłającym lub odbierającym jest aplikacja EMCS to pola </w:t>
      </w:r>
      <w:proofErr w:type="spellStart"/>
      <w:r w:rsidRPr="0026154D">
        <w:t>MessageSender</w:t>
      </w:r>
      <w:proofErr w:type="spellEnd"/>
      <w:r w:rsidRPr="0026154D">
        <w:t xml:space="preserve"> i </w:t>
      </w:r>
      <w:proofErr w:type="spellStart"/>
      <w:r w:rsidRPr="0026154D">
        <w:t>MessageRecipient</w:t>
      </w:r>
      <w:proofErr w:type="spellEnd"/>
      <w:r w:rsidRPr="0026154D">
        <w:t xml:space="preserve"> zawierają adres aplikacji EMCS </w:t>
      </w:r>
      <w:r>
        <w:t>PL 2 –</w:t>
      </w:r>
      <w:r w:rsidRPr="0026154D">
        <w:t>NDEA.</w:t>
      </w:r>
      <w:r>
        <w:t>PL.</w:t>
      </w:r>
    </w:p>
    <w:p w14:paraId="5AFEEEF3" w14:textId="44948D70" w:rsidR="00CC0AF3" w:rsidRDefault="00C11AAF" w:rsidP="00C11AAF">
      <w:pPr>
        <w:pStyle w:val="pqiText"/>
        <w:rPr>
          <w:ins w:id="184" w:author="Jurkowska Monika" w:date="2022-11-14T21:27:00Z"/>
        </w:rPr>
      </w:pPr>
      <w:r>
        <w:t xml:space="preserve">W przypadku gdy </w:t>
      </w:r>
      <w:r w:rsidRPr="0026154D">
        <w:t xml:space="preserve">wysyłającym lub odbierającym jest </w:t>
      </w:r>
      <w:r>
        <w:t>podmiot gospodarczy będący składem podatkowym, zarejestrowanym</w:t>
      </w:r>
      <w:r w:rsidR="00C50CE7">
        <w:t xml:space="preserve"> wysyłającym</w:t>
      </w:r>
      <w:r>
        <w:t>, zarejestrowanym odbierającym</w:t>
      </w:r>
      <w:r w:rsidR="00C50CE7">
        <w:t xml:space="preserve"> lub </w:t>
      </w:r>
      <w:r>
        <w:t xml:space="preserve">zarejestrowanym jednorazowym odbierającym to pola </w:t>
      </w:r>
      <w:proofErr w:type="spellStart"/>
      <w:r w:rsidRPr="0026154D">
        <w:t>MessageSender</w:t>
      </w:r>
      <w:proofErr w:type="spellEnd"/>
      <w:r w:rsidRPr="0026154D">
        <w:t xml:space="preserve"> i </w:t>
      </w:r>
      <w:proofErr w:type="spellStart"/>
      <w:r w:rsidRPr="0026154D">
        <w:t>MessageRecipient</w:t>
      </w:r>
      <w:proofErr w:type="spellEnd"/>
      <w:r>
        <w:t xml:space="preserve"> zawierają numer akcyzowy podmiotu. W przypadku gdy </w:t>
      </w:r>
      <w:r w:rsidRPr="0026154D">
        <w:t>wysyłającym lub odbierającym jest</w:t>
      </w:r>
      <w:r>
        <w:t xml:space="preserve"> odbiorca zwolniony to pole </w:t>
      </w:r>
      <w:proofErr w:type="spellStart"/>
      <w:r w:rsidRPr="0026154D">
        <w:t>MessageSender</w:t>
      </w:r>
      <w:proofErr w:type="spellEnd"/>
      <w:r>
        <w:t xml:space="preserve"> zawiera nazwę odbiorcy zwolnionego.</w:t>
      </w:r>
    </w:p>
    <w:p w14:paraId="573BF9BD" w14:textId="60384C50" w:rsidR="00CC0AF3" w:rsidRDefault="00CC0AF3" w:rsidP="00C11AAF">
      <w:pPr>
        <w:pStyle w:val="pqiText"/>
        <w:rPr>
          <w:ins w:id="185" w:author="Jurkowska Monika" w:date="2022-11-14T21:27:00Z"/>
        </w:rPr>
      </w:pPr>
    </w:p>
    <w:p w14:paraId="6AD48422" w14:textId="77777777" w:rsidR="00CC0AF3" w:rsidRDefault="00CC0AF3" w:rsidP="00C11AAF">
      <w:pPr>
        <w:pStyle w:val="pqiText"/>
      </w:pPr>
    </w:p>
    <w:p w14:paraId="538DDCFB" w14:textId="77777777" w:rsidR="00C11AAF" w:rsidRDefault="00C11AAF" w:rsidP="00C11AAF">
      <w:pPr>
        <w:pStyle w:val="pqiChpHeadNum2"/>
      </w:pPr>
      <w:bookmarkStart w:id="186" w:name="_Toc379453949"/>
      <w:bookmarkStart w:id="187" w:name="_Toc117635689"/>
      <w:bookmarkStart w:id="188" w:name="_Toc71025849"/>
      <w:r>
        <w:t>PL000 – Komunikat testowy</w:t>
      </w:r>
      <w:bookmarkEnd w:id="186"/>
      <w:bookmarkEnd w:id="187"/>
      <w:bookmarkEnd w:id="188"/>
    </w:p>
    <w:p w14:paraId="046373CF" w14:textId="77777777" w:rsidR="00C11AAF" w:rsidRPr="000E5E77" w:rsidRDefault="00C11AAF" w:rsidP="00C11AAF">
      <w:pPr>
        <w:pStyle w:val="pqiText"/>
      </w:pPr>
      <w:r>
        <w:t>Komunikat wykorzystywany do testowania interfejsu komunikacyjnego podmiotu – nie jest to komunikat biznesowy.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38"/>
        <w:gridCol w:w="371"/>
        <w:gridCol w:w="4678"/>
        <w:gridCol w:w="409"/>
        <w:gridCol w:w="2297"/>
        <w:gridCol w:w="4473"/>
        <w:gridCol w:w="878"/>
      </w:tblGrid>
      <w:tr w:rsidR="00C11AAF" w:rsidRPr="009079F8" w14:paraId="3B24DAB6" w14:textId="77777777" w:rsidTr="00F23355">
        <w:trPr>
          <w:cantSplit/>
          <w:tblHeader/>
        </w:trPr>
        <w:tc>
          <w:tcPr>
            <w:tcW w:w="441" w:type="dxa"/>
            <w:shd w:val="clear" w:color="auto" w:fill="F3F3F3"/>
            <w:vAlign w:val="center"/>
          </w:tcPr>
          <w:p w14:paraId="765E91E1" w14:textId="77777777" w:rsidR="00C11AAF" w:rsidRPr="009079F8" w:rsidRDefault="00C11AAF" w:rsidP="00F23355">
            <w:pPr>
              <w:pStyle w:val="pqiTabBody"/>
            </w:pPr>
            <w:r>
              <w:lastRenderedPageBreak/>
              <w:br w:type="page"/>
            </w:r>
            <w:r>
              <w:br w:type="page"/>
            </w:r>
            <w:r w:rsidRPr="009079F8">
              <w:t>A</w:t>
            </w:r>
          </w:p>
        </w:tc>
        <w:tc>
          <w:tcPr>
            <w:tcW w:w="372" w:type="dxa"/>
            <w:shd w:val="clear" w:color="auto" w:fill="F3F3F3"/>
            <w:vAlign w:val="center"/>
          </w:tcPr>
          <w:p w14:paraId="250F6218" w14:textId="77777777" w:rsidR="00C11AAF" w:rsidRPr="009079F8" w:rsidRDefault="00C11AAF" w:rsidP="00F23355">
            <w:pPr>
              <w:pStyle w:val="pqiTabBody"/>
            </w:pPr>
            <w:r w:rsidRPr="009079F8">
              <w:t>B</w:t>
            </w:r>
          </w:p>
        </w:tc>
        <w:tc>
          <w:tcPr>
            <w:tcW w:w="4730" w:type="dxa"/>
            <w:shd w:val="clear" w:color="auto" w:fill="F3F3F3"/>
            <w:vAlign w:val="center"/>
          </w:tcPr>
          <w:p w14:paraId="5A330836" w14:textId="77777777" w:rsidR="00C11AAF" w:rsidRPr="009079F8" w:rsidRDefault="00C11AAF" w:rsidP="00F23355">
            <w:pPr>
              <w:pStyle w:val="pqiTabBody"/>
            </w:pPr>
            <w:r w:rsidRPr="009079F8">
              <w:t>C</w:t>
            </w:r>
          </w:p>
        </w:tc>
        <w:tc>
          <w:tcPr>
            <w:tcW w:w="410" w:type="dxa"/>
            <w:shd w:val="clear" w:color="auto" w:fill="F3F3F3"/>
            <w:vAlign w:val="center"/>
          </w:tcPr>
          <w:p w14:paraId="72CEE31F" w14:textId="77777777" w:rsidR="00C11AAF" w:rsidRPr="009079F8" w:rsidRDefault="00C11AAF" w:rsidP="00F23355">
            <w:pPr>
              <w:pStyle w:val="pqiTabBody"/>
            </w:pPr>
            <w:r w:rsidRPr="009079F8">
              <w:t>D</w:t>
            </w:r>
          </w:p>
        </w:tc>
        <w:tc>
          <w:tcPr>
            <w:tcW w:w="2356" w:type="dxa"/>
            <w:shd w:val="clear" w:color="auto" w:fill="F3F3F3"/>
            <w:vAlign w:val="center"/>
          </w:tcPr>
          <w:p w14:paraId="05EBFE7F" w14:textId="77777777" w:rsidR="00C11AAF" w:rsidRPr="009079F8" w:rsidRDefault="00C11AAF" w:rsidP="00F23355">
            <w:pPr>
              <w:pStyle w:val="pqiTabBody"/>
            </w:pPr>
            <w:r w:rsidRPr="009079F8">
              <w:t>E</w:t>
            </w:r>
          </w:p>
        </w:tc>
        <w:tc>
          <w:tcPr>
            <w:tcW w:w="4566" w:type="dxa"/>
            <w:shd w:val="clear" w:color="auto" w:fill="F3F3F3"/>
            <w:vAlign w:val="center"/>
          </w:tcPr>
          <w:p w14:paraId="498F06B5" w14:textId="77777777" w:rsidR="00C11AAF" w:rsidRPr="009079F8" w:rsidRDefault="00C11AAF" w:rsidP="00F23355">
            <w:pPr>
              <w:pStyle w:val="pqiTabBody"/>
            </w:pPr>
            <w:r w:rsidRPr="009079F8">
              <w:t>F</w:t>
            </w:r>
          </w:p>
        </w:tc>
        <w:tc>
          <w:tcPr>
            <w:tcW w:w="891" w:type="dxa"/>
            <w:shd w:val="clear" w:color="auto" w:fill="F3F3F3"/>
            <w:vAlign w:val="center"/>
          </w:tcPr>
          <w:p w14:paraId="0F012CEB" w14:textId="77777777" w:rsidR="00C11AAF" w:rsidRPr="009079F8" w:rsidRDefault="00C11AAF" w:rsidP="00F23355">
            <w:pPr>
              <w:pStyle w:val="pqiTabBody"/>
            </w:pPr>
            <w:r w:rsidRPr="009079F8">
              <w:t>G</w:t>
            </w:r>
          </w:p>
        </w:tc>
      </w:tr>
      <w:tr w:rsidR="00C11AAF" w:rsidRPr="002854B5" w14:paraId="3493FFF7" w14:textId="77777777" w:rsidTr="00F23355">
        <w:trPr>
          <w:cantSplit/>
        </w:trPr>
        <w:tc>
          <w:tcPr>
            <w:tcW w:w="13766" w:type="dxa"/>
            <w:gridSpan w:val="7"/>
          </w:tcPr>
          <w:p w14:paraId="0FE73975" w14:textId="77777777" w:rsidR="00C11AAF" w:rsidRPr="002854B5" w:rsidRDefault="00C11AAF" w:rsidP="00F23355">
            <w:pPr>
              <w:pStyle w:val="pqiTabHead"/>
            </w:pPr>
            <w:r>
              <w:t>PL0</w:t>
            </w:r>
            <w:r w:rsidRPr="002854B5">
              <w:t>0</w:t>
            </w:r>
            <w:r>
              <w:t>0</w:t>
            </w:r>
            <w:r w:rsidRPr="002854B5">
              <w:t xml:space="preserve"> – </w:t>
            </w:r>
            <w:r>
              <w:t>PL_TST</w:t>
            </w:r>
            <w:r w:rsidRPr="00DA43C8">
              <w:t>_SUB</w:t>
            </w:r>
            <w:r>
              <w:t xml:space="preserve"> –</w:t>
            </w:r>
            <w:r w:rsidRPr="002854B5">
              <w:t xml:space="preserve"> </w:t>
            </w:r>
            <w:r>
              <w:t>Komunikat testowy</w:t>
            </w:r>
            <w:r w:rsidRPr="002854B5">
              <w:t>.</w:t>
            </w:r>
          </w:p>
        </w:tc>
      </w:tr>
      <w:tr w:rsidR="00C11AAF" w:rsidRPr="009079F8" w14:paraId="073FA1D9" w14:textId="77777777" w:rsidTr="00F23355">
        <w:trPr>
          <w:cantSplit/>
        </w:trPr>
        <w:tc>
          <w:tcPr>
            <w:tcW w:w="813" w:type="dxa"/>
            <w:gridSpan w:val="2"/>
          </w:tcPr>
          <w:p w14:paraId="2CCF84FE" w14:textId="77777777" w:rsidR="00C11AAF" w:rsidRPr="002854B5" w:rsidRDefault="00C11AAF" w:rsidP="003B2518">
            <w:pPr>
              <w:pStyle w:val="pqiTabBody"/>
              <w:numPr>
                <w:ilvl w:val="0"/>
                <w:numId w:val="54"/>
              </w:numPr>
              <w:rPr>
                <w:b/>
                <w:i/>
              </w:rPr>
            </w:pPr>
          </w:p>
        </w:tc>
        <w:tc>
          <w:tcPr>
            <w:tcW w:w="4730" w:type="dxa"/>
          </w:tcPr>
          <w:p w14:paraId="302DCB15" w14:textId="77777777" w:rsidR="00C11AAF" w:rsidRDefault="00C11AAF" w:rsidP="00F23355">
            <w:pPr>
              <w:pStyle w:val="pqiTabBody"/>
              <w:rPr>
                <w:b/>
              </w:rPr>
            </w:pPr>
            <w:r>
              <w:rPr>
                <w:b/>
              </w:rPr>
              <w:t>&lt;NAGŁÓWEK&gt;</w:t>
            </w:r>
          </w:p>
          <w:p w14:paraId="67D4B10E"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PL000</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410" w:type="dxa"/>
          </w:tcPr>
          <w:p w14:paraId="65994A6A" w14:textId="77777777" w:rsidR="00C11AAF" w:rsidRPr="00536B91" w:rsidRDefault="00C11AAF" w:rsidP="00F23355">
            <w:pPr>
              <w:pStyle w:val="pqiTabBody"/>
              <w:rPr>
                <w:b/>
              </w:rPr>
            </w:pPr>
            <w:r w:rsidRPr="00536B91">
              <w:rPr>
                <w:b/>
              </w:rPr>
              <w:t>R</w:t>
            </w:r>
          </w:p>
        </w:tc>
        <w:tc>
          <w:tcPr>
            <w:tcW w:w="2356" w:type="dxa"/>
          </w:tcPr>
          <w:p w14:paraId="44C8A6AA" w14:textId="77777777" w:rsidR="00C11AAF" w:rsidRPr="00536B91" w:rsidRDefault="00C11AAF" w:rsidP="00F23355">
            <w:pPr>
              <w:pStyle w:val="pqiTabBody"/>
              <w:rPr>
                <w:b/>
              </w:rPr>
            </w:pPr>
          </w:p>
        </w:tc>
        <w:tc>
          <w:tcPr>
            <w:tcW w:w="4566" w:type="dxa"/>
          </w:tcPr>
          <w:p w14:paraId="60AE9FA6" w14:textId="77777777" w:rsidR="00C11AAF" w:rsidRPr="00536B91" w:rsidRDefault="00C11AAF" w:rsidP="00F23355">
            <w:pPr>
              <w:pStyle w:val="pqiTabBody"/>
              <w:rPr>
                <w:b/>
              </w:rPr>
            </w:pPr>
          </w:p>
        </w:tc>
        <w:tc>
          <w:tcPr>
            <w:tcW w:w="891" w:type="dxa"/>
          </w:tcPr>
          <w:p w14:paraId="262F7F9E" w14:textId="77777777" w:rsidR="00C11AAF" w:rsidRPr="00536B91" w:rsidRDefault="00C11AAF" w:rsidP="00F23355">
            <w:pPr>
              <w:pStyle w:val="pqiTabBody"/>
              <w:rPr>
                <w:b/>
              </w:rPr>
            </w:pPr>
            <w:r w:rsidRPr="00536B91">
              <w:rPr>
                <w:b/>
              </w:rPr>
              <w:t>1x</w:t>
            </w:r>
          </w:p>
        </w:tc>
      </w:tr>
      <w:tr w:rsidR="00C11AAF" w:rsidRPr="009079F8" w14:paraId="219513A3" w14:textId="77777777" w:rsidTr="00F23355">
        <w:trPr>
          <w:cantSplit/>
        </w:trPr>
        <w:tc>
          <w:tcPr>
            <w:tcW w:w="813" w:type="dxa"/>
            <w:gridSpan w:val="2"/>
          </w:tcPr>
          <w:p w14:paraId="2F30C651" w14:textId="77777777" w:rsidR="00C11AAF" w:rsidRPr="002854B5" w:rsidRDefault="00C11AAF" w:rsidP="003B2518">
            <w:pPr>
              <w:pStyle w:val="pqiTabBody"/>
              <w:numPr>
                <w:ilvl w:val="0"/>
                <w:numId w:val="54"/>
              </w:numPr>
              <w:rPr>
                <w:b/>
                <w:i/>
              </w:rPr>
            </w:pPr>
          </w:p>
        </w:tc>
        <w:tc>
          <w:tcPr>
            <w:tcW w:w="4730" w:type="dxa"/>
          </w:tcPr>
          <w:p w14:paraId="7D34EC03" w14:textId="77777777" w:rsidR="00C11AAF" w:rsidRPr="000F7B4C" w:rsidRDefault="00C11AAF" w:rsidP="00F23355">
            <w:pPr>
              <w:pStyle w:val="pqiTabBody"/>
              <w:rPr>
                <w:b/>
              </w:rPr>
            </w:pPr>
            <w:r>
              <w:rPr>
                <w:b/>
              </w:rPr>
              <w:t>Element testowy</w:t>
            </w:r>
          </w:p>
          <w:p w14:paraId="724F2014"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olor w:val="0000FF"/>
              </w:rPr>
              <w:t>PL</w:t>
            </w:r>
            <w:r>
              <w:rPr>
                <w:rFonts w:ascii="Courier New" w:hAnsi="Courier New" w:cs="Courier New"/>
                <w:noProof/>
                <w:color w:val="0000FF"/>
              </w:rPr>
              <w:t>000</w:t>
            </w:r>
            <w:r w:rsidRPr="00621E71">
              <w:rPr>
                <w:rFonts w:ascii="Courier New" w:hAnsi="Courier New"/>
                <w:color w:val="0000FF"/>
              </w:rPr>
              <w:t>/Body/</w:t>
            </w:r>
            <w:proofErr w:type="spellStart"/>
            <w:r>
              <w:rPr>
                <w:rFonts w:ascii="Courier New" w:hAnsi="Courier New"/>
                <w:color w:val="0000FF"/>
              </w:rPr>
              <w:t>TestMessage</w:t>
            </w:r>
            <w:proofErr w:type="spellEnd"/>
          </w:p>
        </w:tc>
        <w:tc>
          <w:tcPr>
            <w:tcW w:w="410" w:type="dxa"/>
          </w:tcPr>
          <w:p w14:paraId="608E9C2B" w14:textId="77777777" w:rsidR="00C11AAF" w:rsidRPr="00536B91" w:rsidRDefault="00C11AAF" w:rsidP="00F23355">
            <w:pPr>
              <w:pStyle w:val="pqiTabBody"/>
              <w:rPr>
                <w:b/>
              </w:rPr>
            </w:pPr>
            <w:r w:rsidRPr="00536B91">
              <w:rPr>
                <w:b/>
              </w:rPr>
              <w:t>R</w:t>
            </w:r>
          </w:p>
        </w:tc>
        <w:tc>
          <w:tcPr>
            <w:tcW w:w="2356" w:type="dxa"/>
          </w:tcPr>
          <w:p w14:paraId="5A0A1608" w14:textId="77777777" w:rsidR="00C11AAF" w:rsidRPr="00536B91" w:rsidRDefault="00C11AAF" w:rsidP="00F23355">
            <w:pPr>
              <w:pStyle w:val="pqiTabBody"/>
              <w:rPr>
                <w:b/>
              </w:rPr>
            </w:pPr>
          </w:p>
        </w:tc>
        <w:tc>
          <w:tcPr>
            <w:tcW w:w="4566" w:type="dxa"/>
          </w:tcPr>
          <w:p w14:paraId="4FFC06C6" w14:textId="77777777" w:rsidR="00C11AAF" w:rsidRPr="00536B91" w:rsidRDefault="00C11AAF" w:rsidP="00F23355">
            <w:pPr>
              <w:pStyle w:val="pqiTabBody"/>
              <w:rPr>
                <w:b/>
              </w:rPr>
            </w:pPr>
            <w:r>
              <w:rPr>
                <w:b/>
              </w:rPr>
              <w:t>Element zawierający tekst „Wiadomość testowa.”</w:t>
            </w:r>
          </w:p>
        </w:tc>
        <w:tc>
          <w:tcPr>
            <w:tcW w:w="891" w:type="dxa"/>
          </w:tcPr>
          <w:p w14:paraId="129CB9EA" w14:textId="77777777" w:rsidR="00C11AAF" w:rsidRPr="00536B91" w:rsidRDefault="00C11AAF" w:rsidP="00F23355">
            <w:pPr>
              <w:pStyle w:val="pqiTabBody"/>
              <w:rPr>
                <w:b/>
              </w:rPr>
            </w:pPr>
            <w:r w:rsidRPr="00536B91">
              <w:rPr>
                <w:b/>
              </w:rPr>
              <w:t>1x</w:t>
            </w:r>
          </w:p>
        </w:tc>
      </w:tr>
    </w:tbl>
    <w:p w14:paraId="6F1F0E95" w14:textId="46578EB3" w:rsidR="00C11AAF" w:rsidRDefault="00C11AAF" w:rsidP="00C11AAF">
      <w:pPr>
        <w:pStyle w:val="pqiChpHeadNum2"/>
      </w:pPr>
      <w:bookmarkStart w:id="189" w:name="_Toc379453950"/>
      <w:bookmarkStart w:id="190" w:name="_Toc117635690"/>
      <w:bookmarkStart w:id="191" w:name="_Toc71025850"/>
      <w:r>
        <w:t xml:space="preserve">PL704 –  </w:t>
      </w:r>
      <w:r w:rsidRPr="00806D72">
        <w:t>Komunikat informujący o błędach walid</w:t>
      </w:r>
      <w:r>
        <w:t>acji np. przy raporcie odbioru.</w:t>
      </w:r>
      <w:bookmarkEnd w:id="189"/>
      <w:bookmarkEnd w:id="190"/>
      <w:bookmarkEnd w:id="191"/>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37"/>
        <w:gridCol w:w="9"/>
        <w:gridCol w:w="362"/>
        <w:gridCol w:w="4682"/>
        <w:gridCol w:w="409"/>
        <w:gridCol w:w="3083"/>
        <w:gridCol w:w="3671"/>
        <w:gridCol w:w="891"/>
      </w:tblGrid>
      <w:tr w:rsidR="00C11AAF" w:rsidRPr="009079F8" w14:paraId="52210873" w14:textId="77777777" w:rsidTr="00F23355">
        <w:trPr>
          <w:cantSplit/>
          <w:tblHeader/>
        </w:trPr>
        <w:tc>
          <w:tcPr>
            <w:tcW w:w="441" w:type="dxa"/>
            <w:shd w:val="clear" w:color="auto" w:fill="F3F3F3"/>
            <w:vAlign w:val="center"/>
          </w:tcPr>
          <w:p w14:paraId="157F5714" w14:textId="77777777" w:rsidR="00C11AAF" w:rsidRPr="009079F8" w:rsidRDefault="00C11AAF" w:rsidP="00F23355">
            <w:pPr>
              <w:pStyle w:val="pqiTabBody"/>
            </w:pPr>
            <w:r>
              <w:br w:type="page"/>
            </w:r>
            <w:r>
              <w:br w:type="page"/>
            </w:r>
            <w:r w:rsidRPr="009079F8">
              <w:t>A</w:t>
            </w:r>
          </w:p>
        </w:tc>
        <w:tc>
          <w:tcPr>
            <w:tcW w:w="372" w:type="dxa"/>
            <w:gridSpan w:val="2"/>
            <w:shd w:val="clear" w:color="auto" w:fill="F3F3F3"/>
            <w:vAlign w:val="center"/>
          </w:tcPr>
          <w:p w14:paraId="513C51F0" w14:textId="77777777" w:rsidR="00C11AAF" w:rsidRPr="009079F8" w:rsidRDefault="00C11AAF" w:rsidP="00F23355">
            <w:pPr>
              <w:pStyle w:val="pqiTabBody"/>
            </w:pPr>
            <w:r w:rsidRPr="009079F8">
              <w:t>B</w:t>
            </w:r>
          </w:p>
        </w:tc>
        <w:tc>
          <w:tcPr>
            <w:tcW w:w="4730" w:type="dxa"/>
            <w:shd w:val="clear" w:color="auto" w:fill="F3F3F3"/>
            <w:vAlign w:val="center"/>
          </w:tcPr>
          <w:p w14:paraId="12203C75" w14:textId="77777777" w:rsidR="00C11AAF" w:rsidRPr="009079F8" w:rsidRDefault="00C11AAF" w:rsidP="00F23355">
            <w:pPr>
              <w:pStyle w:val="pqiTabBody"/>
            </w:pPr>
            <w:r w:rsidRPr="009079F8">
              <w:t>C</w:t>
            </w:r>
          </w:p>
        </w:tc>
        <w:tc>
          <w:tcPr>
            <w:tcW w:w="410" w:type="dxa"/>
            <w:shd w:val="clear" w:color="auto" w:fill="F3F3F3"/>
            <w:vAlign w:val="center"/>
          </w:tcPr>
          <w:p w14:paraId="79BC06ED" w14:textId="77777777" w:rsidR="00C11AAF" w:rsidRPr="009079F8" w:rsidRDefault="00C11AAF" w:rsidP="00F23355">
            <w:pPr>
              <w:pStyle w:val="pqiTabBody"/>
            </w:pPr>
            <w:r w:rsidRPr="009079F8">
              <w:t>D</w:t>
            </w:r>
          </w:p>
        </w:tc>
        <w:tc>
          <w:tcPr>
            <w:tcW w:w="3155" w:type="dxa"/>
            <w:shd w:val="clear" w:color="auto" w:fill="F3F3F3"/>
            <w:vAlign w:val="center"/>
          </w:tcPr>
          <w:p w14:paraId="3D62BBAB" w14:textId="77777777" w:rsidR="00C11AAF" w:rsidRPr="009079F8" w:rsidRDefault="00C11AAF" w:rsidP="00F23355">
            <w:pPr>
              <w:pStyle w:val="pqiTabBody"/>
            </w:pPr>
            <w:r w:rsidRPr="009079F8">
              <w:t>E</w:t>
            </w:r>
          </w:p>
        </w:tc>
        <w:tc>
          <w:tcPr>
            <w:tcW w:w="3767" w:type="dxa"/>
            <w:shd w:val="clear" w:color="auto" w:fill="F3F3F3"/>
            <w:vAlign w:val="center"/>
          </w:tcPr>
          <w:p w14:paraId="0FC6557B" w14:textId="77777777" w:rsidR="00C11AAF" w:rsidRPr="009079F8" w:rsidRDefault="00C11AAF" w:rsidP="00F23355">
            <w:pPr>
              <w:pStyle w:val="pqiTabBody"/>
            </w:pPr>
            <w:r w:rsidRPr="009079F8">
              <w:t>F</w:t>
            </w:r>
          </w:p>
        </w:tc>
        <w:tc>
          <w:tcPr>
            <w:tcW w:w="891" w:type="dxa"/>
            <w:shd w:val="clear" w:color="auto" w:fill="F3F3F3"/>
            <w:vAlign w:val="center"/>
          </w:tcPr>
          <w:p w14:paraId="46CA18AA" w14:textId="77777777" w:rsidR="00C11AAF" w:rsidRPr="009079F8" w:rsidRDefault="00C11AAF" w:rsidP="00F23355">
            <w:pPr>
              <w:pStyle w:val="pqiTabBody"/>
            </w:pPr>
            <w:r w:rsidRPr="009079F8">
              <w:t>G</w:t>
            </w:r>
          </w:p>
        </w:tc>
      </w:tr>
      <w:tr w:rsidR="00C11AAF" w:rsidRPr="002854B5" w14:paraId="43F03D98" w14:textId="77777777" w:rsidTr="00F23355">
        <w:trPr>
          <w:cantSplit/>
        </w:trPr>
        <w:tc>
          <w:tcPr>
            <w:tcW w:w="13766" w:type="dxa"/>
            <w:gridSpan w:val="8"/>
          </w:tcPr>
          <w:p w14:paraId="584E03AF" w14:textId="77777777" w:rsidR="00C11AAF" w:rsidRPr="002854B5" w:rsidRDefault="00C11AAF" w:rsidP="00F23355">
            <w:pPr>
              <w:pStyle w:val="pqiTabHead"/>
            </w:pPr>
            <w:r>
              <w:t>PL</w:t>
            </w:r>
            <w:r w:rsidRPr="002854B5">
              <w:t>70</w:t>
            </w:r>
            <w:r>
              <w:t>4</w:t>
            </w:r>
            <w:r w:rsidRPr="002854B5">
              <w:t xml:space="preserve"> – </w:t>
            </w:r>
            <w:r>
              <w:t>PL</w:t>
            </w:r>
            <w:r w:rsidRPr="00806D72">
              <w:t>_REJ_DAT</w:t>
            </w:r>
            <w:r>
              <w:t xml:space="preserve"> –</w:t>
            </w:r>
            <w:r w:rsidRPr="002854B5">
              <w:t xml:space="preserve"> </w:t>
            </w:r>
            <w:r w:rsidRPr="00806D72">
              <w:t>Komunikat informujący o błędach walid</w:t>
            </w:r>
            <w:r>
              <w:t>acji</w:t>
            </w:r>
            <w:r w:rsidRPr="002854B5">
              <w:t>.</w:t>
            </w:r>
          </w:p>
        </w:tc>
      </w:tr>
      <w:tr w:rsidR="00C11AAF" w:rsidRPr="009079F8" w14:paraId="0CA5C7C3" w14:textId="77777777" w:rsidTr="00F23355">
        <w:trPr>
          <w:cantSplit/>
        </w:trPr>
        <w:tc>
          <w:tcPr>
            <w:tcW w:w="813" w:type="dxa"/>
            <w:gridSpan w:val="3"/>
          </w:tcPr>
          <w:p w14:paraId="7277D512" w14:textId="77777777" w:rsidR="00C11AAF" w:rsidRPr="002854B5" w:rsidRDefault="00C11AAF" w:rsidP="003B2518">
            <w:pPr>
              <w:pStyle w:val="pqiTabBody"/>
              <w:numPr>
                <w:ilvl w:val="0"/>
                <w:numId w:val="51"/>
              </w:numPr>
              <w:rPr>
                <w:b/>
                <w:i/>
              </w:rPr>
            </w:pPr>
          </w:p>
        </w:tc>
        <w:tc>
          <w:tcPr>
            <w:tcW w:w="4730" w:type="dxa"/>
          </w:tcPr>
          <w:p w14:paraId="7A36001B" w14:textId="77777777" w:rsidR="00C11AAF" w:rsidRDefault="00C11AAF" w:rsidP="00F23355">
            <w:pPr>
              <w:pStyle w:val="pqiTabBody"/>
              <w:rPr>
                <w:b/>
              </w:rPr>
            </w:pPr>
            <w:r>
              <w:rPr>
                <w:b/>
              </w:rPr>
              <w:t>&lt;NAGŁÓWEK&gt;</w:t>
            </w:r>
          </w:p>
          <w:p w14:paraId="04AF13A8"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PL704</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410" w:type="dxa"/>
          </w:tcPr>
          <w:p w14:paraId="4B91D3A5" w14:textId="77777777" w:rsidR="00C11AAF" w:rsidRPr="00536B91" w:rsidRDefault="00C11AAF" w:rsidP="00F23355">
            <w:pPr>
              <w:pStyle w:val="pqiTabBody"/>
              <w:rPr>
                <w:b/>
              </w:rPr>
            </w:pPr>
            <w:r w:rsidRPr="00536B91">
              <w:rPr>
                <w:b/>
              </w:rPr>
              <w:t>R</w:t>
            </w:r>
          </w:p>
        </w:tc>
        <w:tc>
          <w:tcPr>
            <w:tcW w:w="3155" w:type="dxa"/>
          </w:tcPr>
          <w:p w14:paraId="347142F3" w14:textId="77777777" w:rsidR="00C11AAF" w:rsidRPr="00536B91" w:rsidRDefault="00C11AAF" w:rsidP="00F23355">
            <w:pPr>
              <w:pStyle w:val="pqiTabBody"/>
              <w:rPr>
                <w:b/>
              </w:rPr>
            </w:pPr>
          </w:p>
        </w:tc>
        <w:tc>
          <w:tcPr>
            <w:tcW w:w="3767" w:type="dxa"/>
          </w:tcPr>
          <w:p w14:paraId="78222E3A" w14:textId="77777777" w:rsidR="00C11AAF" w:rsidRPr="00536B91" w:rsidRDefault="00C11AAF" w:rsidP="00F23355">
            <w:pPr>
              <w:pStyle w:val="pqiTabBody"/>
              <w:rPr>
                <w:b/>
              </w:rPr>
            </w:pPr>
          </w:p>
        </w:tc>
        <w:tc>
          <w:tcPr>
            <w:tcW w:w="891" w:type="dxa"/>
          </w:tcPr>
          <w:p w14:paraId="525471FD" w14:textId="77777777" w:rsidR="00C11AAF" w:rsidRPr="00536B91" w:rsidRDefault="00C11AAF" w:rsidP="00F23355">
            <w:pPr>
              <w:pStyle w:val="pqiTabBody"/>
              <w:rPr>
                <w:b/>
              </w:rPr>
            </w:pPr>
            <w:r w:rsidRPr="00536B91">
              <w:rPr>
                <w:b/>
              </w:rPr>
              <w:t>1x</w:t>
            </w:r>
          </w:p>
        </w:tc>
      </w:tr>
      <w:tr w:rsidR="00C11AAF" w:rsidRPr="009079F8" w14:paraId="22FAB705" w14:textId="77777777" w:rsidTr="00F23355">
        <w:trPr>
          <w:cantSplit/>
        </w:trPr>
        <w:tc>
          <w:tcPr>
            <w:tcW w:w="13766" w:type="dxa"/>
            <w:gridSpan w:val="8"/>
          </w:tcPr>
          <w:p w14:paraId="4EED36F1" w14:textId="77777777" w:rsidR="00C11AAF" w:rsidRDefault="00C11AAF" w:rsidP="00F23355">
            <w:pPr>
              <w:pStyle w:val="pqiTabBody"/>
            </w:pPr>
            <w:r>
              <w:t>Wszystkie główne elementy poczynając od poniższego zawarte są w elemencie:</w:t>
            </w:r>
          </w:p>
          <w:p w14:paraId="7D6190BE" w14:textId="77777777" w:rsidR="00C11AAF" w:rsidRPr="00C65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olor w:val="0000FF"/>
              </w:rPr>
              <w:t>PL</w:t>
            </w:r>
            <w:r>
              <w:rPr>
                <w:rFonts w:ascii="Courier New" w:hAnsi="Courier New" w:cs="Courier New"/>
                <w:noProof/>
                <w:color w:val="0000FF"/>
              </w:rPr>
              <w:t>704</w:t>
            </w:r>
            <w:r w:rsidRPr="00621E71">
              <w:rPr>
                <w:rFonts w:ascii="Courier New" w:hAnsi="Courier New"/>
                <w:color w:val="0000FF"/>
              </w:rPr>
              <w:t>/Body/</w:t>
            </w:r>
            <w:proofErr w:type="spellStart"/>
            <w:r>
              <w:rPr>
                <w:rFonts w:ascii="Courier New" w:hAnsi="Courier New" w:cs="Courier New"/>
                <w:noProof/>
                <w:color w:val="0000FF"/>
              </w:rPr>
              <w:t>GenericRefusalMessage</w:t>
            </w:r>
            <w:proofErr w:type="spellEnd"/>
          </w:p>
        </w:tc>
      </w:tr>
      <w:tr w:rsidR="00C11AAF" w:rsidRPr="009079F8" w14:paraId="50CE8AEB" w14:textId="77777777" w:rsidTr="00F23355">
        <w:trPr>
          <w:cantSplit/>
        </w:trPr>
        <w:tc>
          <w:tcPr>
            <w:tcW w:w="813" w:type="dxa"/>
            <w:gridSpan w:val="3"/>
          </w:tcPr>
          <w:p w14:paraId="074C072C" w14:textId="77777777" w:rsidR="00C11AAF" w:rsidRPr="002854B5" w:rsidRDefault="00C11AAF" w:rsidP="003B2518">
            <w:pPr>
              <w:pStyle w:val="pqiTabBody"/>
              <w:numPr>
                <w:ilvl w:val="0"/>
                <w:numId w:val="51"/>
              </w:numPr>
              <w:rPr>
                <w:b/>
                <w:i/>
              </w:rPr>
            </w:pPr>
          </w:p>
        </w:tc>
        <w:tc>
          <w:tcPr>
            <w:tcW w:w="4730" w:type="dxa"/>
          </w:tcPr>
          <w:p w14:paraId="0ABBD9FC" w14:textId="77777777" w:rsidR="00C11AAF" w:rsidRPr="000F7B4C" w:rsidRDefault="00C11AAF" w:rsidP="00F23355">
            <w:pPr>
              <w:pStyle w:val="pqiTabBody"/>
              <w:rPr>
                <w:b/>
              </w:rPr>
            </w:pPr>
            <w:r w:rsidRPr="000F7B4C">
              <w:rPr>
                <w:b/>
              </w:rPr>
              <w:t>CECHA</w:t>
            </w:r>
          </w:p>
          <w:p w14:paraId="63A65875" w14:textId="7182E978" w:rsidR="00764BF1" w:rsidRPr="00621E71" w:rsidRDefault="00C11AAF" w:rsidP="00F23355">
            <w:pPr>
              <w:pStyle w:val="pqiTabBody"/>
              <w:rPr>
                <w:rFonts w:ascii="Courier New" w:hAnsi="Courier New"/>
                <w:color w:val="0000FF"/>
              </w:rPr>
            </w:pPr>
            <w:proofErr w:type="spellStart"/>
            <w:r w:rsidRPr="00621E71">
              <w:rPr>
                <w:rFonts w:ascii="Courier New" w:hAnsi="Courier New"/>
                <w:color w:val="0000FF"/>
              </w:rPr>
              <w:t>Attributes</w:t>
            </w:r>
            <w:proofErr w:type="spellEnd"/>
          </w:p>
        </w:tc>
        <w:tc>
          <w:tcPr>
            <w:tcW w:w="410" w:type="dxa"/>
          </w:tcPr>
          <w:p w14:paraId="7F9C7E61" w14:textId="77777777" w:rsidR="00C11AAF" w:rsidRPr="00536B91" w:rsidRDefault="00C11AAF" w:rsidP="00F23355">
            <w:pPr>
              <w:pStyle w:val="pqiTabBody"/>
              <w:rPr>
                <w:b/>
              </w:rPr>
            </w:pPr>
            <w:r>
              <w:rPr>
                <w:b/>
              </w:rPr>
              <w:t>R</w:t>
            </w:r>
          </w:p>
        </w:tc>
        <w:tc>
          <w:tcPr>
            <w:tcW w:w="3155" w:type="dxa"/>
          </w:tcPr>
          <w:p w14:paraId="31A95570" w14:textId="77777777" w:rsidR="00C11AAF" w:rsidRPr="00536B91" w:rsidRDefault="00C11AAF" w:rsidP="00F23355">
            <w:pPr>
              <w:pStyle w:val="pqiTabBody"/>
              <w:rPr>
                <w:b/>
              </w:rPr>
            </w:pPr>
          </w:p>
        </w:tc>
        <w:tc>
          <w:tcPr>
            <w:tcW w:w="3767" w:type="dxa"/>
          </w:tcPr>
          <w:p w14:paraId="483F6974" w14:textId="77777777" w:rsidR="00C11AAF" w:rsidRPr="00536B91" w:rsidRDefault="00C11AAF" w:rsidP="00F23355">
            <w:pPr>
              <w:pStyle w:val="pqiTabBody"/>
              <w:rPr>
                <w:b/>
              </w:rPr>
            </w:pPr>
          </w:p>
        </w:tc>
        <w:tc>
          <w:tcPr>
            <w:tcW w:w="891" w:type="dxa"/>
          </w:tcPr>
          <w:p w14:paraId="43BD50B8" w14:textId="77777777" w:rsidR="00C11AAF" w:rsidRPr="00536B91" w:rsidRDefault="00C11AAF" w:rsidP="00F23355">
            <w:pPr>
              <w:pStyle w:val="pqiTabBody"/>
              <w:rPr>
                <w:b/>
              </w:rPr>
            </w:pPr>
            <w:r w:rsidRPr="00536B91">
              <w:rPr>
                <w:b/>
              </w:rPr>
              <w:t>1x</w:t>
            </w:r>
          </w:p>
        </w:tc>
      </w:tr>
      <w:tr w:rsidR="00C11AAF" w:rsidRPr="009079F8" w14:paraId="3AB29AC8" w14:textId="77777777" w:rsidTr="00F23355">
        <w:trPr>
          <w:cantSplit/>
        </w:trPr>
        <w:tc>
          <w:tcPr>
            <w:tcW w:w="441" w:type="dxa"/>
          </w:tcPr>
          <w:p w14:paraId="1EB43EAD" w14:textId="77777777" w:rsidR="00C11AAF" w:rsidRPr="009079F8" w:rsidRDefault="00C11AAF" w:rsidP="00F23355">
            <w:pPr>
              <w:pStyle w:val="pqiTabBody"/>
            </w:pPr>
          </w:p>
        </w:tc>
        <w:tc>
          <w:tcPr>
            <w:tcW w:w="372" w:type="dxa"/>
            <w:gridSpan w:val="2"/>
          </w:tcPr>
          <w:p w14:paraId="03D53C82" w14:textId="77777777" w:rsidR="00C11AAF" w:rsidRPr="009079F8" w:rsidRDefault="00C11AAF" w:rsidP="003B2518">
            <w:pPr>
              <w:pStyle w:val="pqiTabBody"/>
              <w:numPr>
                <w:ilvl w:val="0"/>
                <w:numId w:val="52"/>
              </w:numPr>
              <w:rPr>
                <w:i/>
              </w:rPr>
            </w:pPr>
          </w:p>
        </w:tc>
        <w:tc>
          <w:tcPr>
            <w:tcW w:w="4730" w:type="dxa"/>
          </w:tcPr>
          <w:p w14:paraId="267EE98C" w14:textId="77777777" w:rsidR="00C11AAF" w:rsidRDefault="00C11AAF" w:rsidP="00F23355">
            <w:pPr>
              <w:pStyle w:val="pqiTabBody"/>
            </w:pPr>
            <w:r>
              <w:t>ARC</w:t>
            </w:r>
          </w:p>
          <w:p w14:paraId="6DD25AAD" w14:textId="01D29E51" w:rsidR="00764BF1" w:rsidRPr="009670DF" w:rsidRDefault="00C11AAF" w:rsidP="00F23355">
            <w:pPr>
              <w:pStyle w:val="pqiTabBody"/>
              <w:rPr>
                <w:rFonts w:ascii="Courier New" w:hAnsi="Courier New" w:cs="Courier New"/>
                <w:noProof/>
                <w:color w:val="0000FF"/>
              </w:rPr>
            </w:pPr>
            <w:r w:rsidRPr="009670DF">
              <w:rPr>
                <w:rFonts w:ascii="Courier New" w:hAnsi="Courier New" w:cs="Courier New"/>
                <w:noProof/>
                <w:color w:val="0000FF"/>
              </w:rPr>
              <w:t>AdministrativeReferenceCode</w:t>
            </w:r>
          </w:p>
        </w:tc>
        <w:tc>
          <w:tcPr>
            <w:tcW w:w="410" w:type="dxa"/>
          </w:tcPr>
          <w:p w14:paraId="39ED8F3E" w14:textId="77777777" w:rsidR="00C11AAF" w:rsidRPr="009079F8" w:rsidRDefault="00C11AAF" w:rsidP="00F23355">
            <w:pPr>
              <w:pStyle w:val="pqiTabBody"/>
            </w:pPr>
            <w:r>
              <w:t>D</w:t>
            </w:r>
          </w:p>
        </w:tc>
        <w:tc>
          <w:tcPr>
            <w:tcW w:w="3155" w:type="dxa"/>
          </w:tcPr>
          <w:p w14:paraId="699D02AE" w14:textId="5E490E52" w:rsidR="00C11AAF" w:rsidRDefault="00C11AAF" w:rsidP="00F23355">
            <w:r>
              <w:t>R dla odpowiedzi na komunikaty inne niż PL809, PL814 i PL815.</w:t>
            </w:r>
          </w:p>
          <w:p w14:paraId="477CC027" w14:textId="33B73C7A" w:rsidR="00C11AAF" w:rsidRPr="00C05E2F" w:rsidRDefault="00C11AAF" w:rsidP="00F23355">
            <w:pPr>
              <w:rPr>
                <w:szCs w:val="20"/>
              </w:rPr>
            </w:pPr>
            <w:r>
              <w:t>Nie stosuje się w odpowiedzi na komunikaty PL809, PL814 i PL815.</w:t>
            </w:r>
          </w:p>
        </w:tc>
        <w:tc>
          <w:tcPr>
            <w:tcW w:w="3767" w:type="dxa"/>
          </w:tcPr>
          <w:p w14:paraId="17E46413" w14:textId="65683005" w:rsidR="003F1A7C" w:rsidRPr="009079F8" w:rsidRDefault="003F1A7C" w:rsidP="00F23355">
            <w:pPr>
              <w:pStyle w:val="pqiTabBody"/>
            </w:pPr>
          </w:p>
        </w:tc>
        <w:tc>
          <w:tcPr>
            <w:tcW w:w="891" w:type="dxa"/>
          </w:tcPr>
          <w:p w14:paraId="2FDFE074" w14:textId="77777777" w:rsidR="00C11AAF" w:rsidRPr="009079F8" w:rsidRDefault="00C11AAF" w:rsidP="00F23355">
            <w:pPr>
              <w:pStyle w:val="pqiTabBody"/>
            </w:pPr>
            <w:r>
              <w:t>an21</w:t>
            </w:r>
          </w:p>
        </w:tc>
      </w:tr>
      <w:tr w:rsidR="00C11AAF" w:rsidRPr="009079F8" w14:paraId="5BD6A2AF" w14:textId="77777777" w:rsidTr="00F23355">
        <w:trPr>
          <w:cantSplit/>
        </w:trPr>
        <w:tc>
          <w:tcPr>
            <w:tcW w:w="441" w:type="dxa"/>
          </w:tcPr>
          <w:p w14:paraId="70E8BFEC" w14:textId="77777777" w:rsidR="00C11AAF" w:rsidRPr="009079F8" w:rsidRDefault="00C11AAF" w:rsidP="00F23355">
            <w:pPr>
              <w:pStyle w:val="pqiTabBody"/>
            </w:pPr>
          </w:p>
        </w:tc>
        <w:tc>
          <w:tcPr>
            <w:tcW w:w="372" w:type="dxa"/>
            <w:gridSpan w:val="2"/>
          </w:tcPr>
          <w:p w14:paraId="2C17B5B3" w14:textId="77777777" w:rsidR="00C11AAF" w:rsidRPr="009079F8" w:rsidRDefault="00C11AAF" w:rsidP="003B2518">
            <w:pPr>
              <w:pStyle w:val="pqiTabBody"/>
              <w:numPr>
                <w:ilvl w:val="0"/>
                <w:numId w:val="52"/>
              </w:numPr>
              <w:rPr>
                <w:i/>
              </w:rPr>
            </w:pPr>
          </w:p>
        </w:tc>
        <w:tc>
          <w:tcPr>
            <w:tcW w:w="4730" w:type="dxa"/>
          </w:tcPr>
          <w:p w14:paraId="24A25C56" w14:textId="77777777" w:rsidR="00C11AAF" w:rsidRDefault="00C11AAF" w:rsidP="00F23355">
            <w:pPr>
              <w:pStyle w:val="pqiTabBody"/>
            </w:pPr>
            <w:r>
              <w:t>Numer porządkowy</w:t>
            </w:r>
          </w:p>
          <w:p w14:paraId="03BD0D96" w14:textId="71A41F99" w:rsidR="00764BF1" w:rsidRPr="00371C6C" w:rsidRDefault="00C11AAF" w:rsidP="00F23355">
            <w:pPr>
              <w:pStyle w:val="pqiTabBody"/>
              <w:rPr>
                <w:rFonts w:ascii="Courier New" w:hAnsi="Courier New"/>
                <w:color w:val="0000FF"/>
                <w:rPrChange w:id="192" w:author="Jurkowska Monika" w:date="2022-11-14T21:27:00Z">
                  <w:rPr/>
                </w:rPrChange>
              </w:rPr>
            </w:pPr>
            <w:r>
              <w:rPr>
                <w:rFonts w:ascii="Courier New" w:hAnsi="Courier New" w:cs="Courier New"/>
                <w:noProof/>
                <w:color w:val="0000FF"/>
              </w:rPr>
              <w:t>SequenceNumber</w:t>
            </w:r>
          </w:p>
        </w:tc>
        <w:tc>
          <w:tcPr>
            <w:tcW w:w="410" w:type="dxa"/>
          </w:tcPr>
          <w:p w14:paraId="06BEEBC4" w14:textId="77777777" w:rsidR="00C11AAF" w:rsidRPr="009079F8" w:rsidRDefault="00C11AAF" w:rsidP="00F23355">
            <w:pPr>
              <w:pStyle w:val="pqiTabBody"/>
            </w:pPr>
            <w:r>
              <w:t>D</w:t>
            </w:r>
          </w:p>
        </w:tc>
        <w:tc>
          <w:tcPr>
            <w:tcW w:w="3155" w:type="dxa"/>
          </w:tcPr>
          <w:p w14:paraId="6567817D" w14:textId="0924AD81" w:rsidR="00C11AAF" w:rsidRDefault="00C11AAF" w:rsidP="00F23355">
            <w:r>
              <w:t>R dla odpowiedzi na komunikaty inne niż PL809, IE810, IE813, PL814 i PL815.</w:t>
            </w:r>
          </w:p>
          <w:p w14:paraId="4EDF7698" w14:textId="08EDB540" w:rsidR="00C11AAF" w:rsidRPr="009079F8" w:rsidRDefault="00C11AAF" w:rsidP="00F23355">
            <w:pPr>
              <w:pStyle w:val="pqiTabBody"/>
            </w:pPr>
            <w:r>
              <w:t>Nie stosuje się w odpowiedzi na komunikaty PL809, IE810, IE813, PL814 i PL815.</w:t>
            </w:r>
          </w:p>
        </w:tc>
        <w:tc>
          <w:tcPr>
            <w:tcW w:w="3767" w:type="dxa"/>
          </w:tcPr>
          <w:p w14:paraId="6DD58B6B" w14:textId="6E0A2F20" w:rsidR="003F1A7C" w:rsidRPr="009079F8" w:rsidRDefault="003F1A7C" w:rsidP="00F23355">
            <w:pPr>
              <w:pStyle w:val="pqiTabBody"/>
            </w:pPr>
          </w:p>
        </w:tc>
        <w:tc>
          <w:tcPr>
            <w:tcW w:w="891" w:type="dxa"/>
          </w:tcPr>
          <w:p w14:paraId="34527EC9" w14:textId="77777777" w:rsidR="00C11AAF" w:rsidRPr="009079F8" w:rsidRDefault="00C11AAF" w:rsidP="00F23355">
            <w:pPr>
              <w:pStyle w:val="pqiTabBody"/>
            </w:pPr>
            <w:r>
              <w:t>n..2</w:t>
            </w:r>
          </w:p>
        </w:tc>
      </w:tr>
      <w:tr w:rsidR="00C11AAF" w:rsidRPr="009079F8" w14:paraId="6217ACC3" w14:textId="77777777" w:rsidTr="00F23355">
        <w:trPr>
          <w:cantSplit/>
        </w:trPr>
        <w:tc>
          <w:tcPr>
            <w:tcW w:w="441" w:type="dxa"/>
          </w:tcPr>
          <w:p w14:paraId="542C0038" w14:textId="77777777" w:rsidR="00C11AAF" w:rsidRPr="009079F8" w:rsidRDefault="00C11AAF" w:rsidP="00F23355">
            <w:pPr>
              <w:pStyle w:val="pqiTabBody"/>
            </w:pPr>
          </w:p>
        </w:tc>
        <w:tc>
          <w:tcPr>
            <w:tcW w:w="372" w:type="dxa"/>
            <w:gridSpan w:val="2"/>
          </w:tcPr>
          <w:p w14:paraId="37114CB8" w14:textId="77777777" w:rsidR="00C11AAF" w:rsidRPr="009079F8" w:rsidRDefault="00C11AAF" w:rsidP="003B2518">
            <w:pPr>
              <w:pStyle w:val="pqiTabBody"/>
              <w:numPr>
                <w:ilvl w:val="0"/>
                <w:numId w:val="52"/>
              </w:numPr>
              <w:rPr>
                <w:i/>
              </w:rPr>
            </w:pPr>
          </w:p>
        </w:tc>
        <w:tc>
          <w:tcPr>
            <w:tcW w:w="4730" w:type="dxa"/>
          </w:tcPr>
          <w:p w14:paraId="2DB909A9" w14:textId="77777777" w:rsidR="00C11AAF" w:rsidRDefault="00C11AAF" w:rsidP="00F23355">
            <w:pPr>
              <w:pStyle w:val="pqiTabBody"/>
            </w:pPr>
            <w:r>
              <w:t>Lokalny nr referencyjny</w:t>
            </w:r>
          </w:p>
          <w:p w14:paraId="2EB45191" w14:textId="174502CE" w:rsidR="00764BF1" w:rsidRPr="00371C6C" w:rsidRDefault="00C11AAF" w:rsidP="00F23355">
            <w:pPr>
              <w:pStyle w:val="pqiTabBody"/>
              <w:rPr>
                <w:rFonts w:ascii="Courier New" w:hAnsi="Courier New"/>
                <w:color w:val="0000FF"/>
                <w:rPrChange w:id="193" w:author="Jurkowska Monika" w:date="2022-11-14T21:27:00Z">
                  <w:rPr/>
                </w:rPrChange>
              </w:rPr>
            </w:pPr>
            <w:r>
              <w:rPr>
                <w:rFonts w:ascii="Courier New" w:hAnsi="Courier New" w:cs="Courier New"/>
                <w:noProof/>
                <w:color w:val="0000FF"/>
              </w:rPr>
              <w:t>LocalReferenceNumber</w:t>
            </w:r>
          </w:p>
        </w:tc>
        <w:tc>
          <w:tcPr>
            <w:tcW w:w="410" w:type="dxa"/>
          </w:tcPr>
          <w:p w14:paraId="56A9F1DB" w14:textId="77777777" w:rsidR="00C11AAF" w:rsidRPr="009079F8" w:rsidRDefault="00C11AAF" w:rsidP="00F23355">
            <w:pPr>
              <w:pStyle w:val="pqiTabBody"/>
            </w:pPr>
            <w:r>
              <w:t>D</w:t>
            </w:r>
          </w:p>
        </w:tc>
        <w:tc>
          <w:tcPr>
            <w:tcW w:w="3155" w:type="dxa"/>
          </w:tcPr>
          <w:p w14:paraId="50B031A7" w14:textId="224F0DAD" w:rsidR="00C11AAF" w:rsidRDefault="00C11AAF" w:rsidP="00F23355">
            <w:pPr>
              <w:pStyle w:val="pqiTabBody"/>
            </w:pPr>
            <w:r>
              <w:t>R dla odpowiedzi na PL809, PL814 i PL815.</w:t>
            </w:r>
          </w:p>
          <w:p w14:paraId="126DBE5E" w14:textId="38CF6121" w:rsidR="00C11AAF" w:rsidRPr="009079F8" w:rsidRDefault="00C11AAF" w:rsidP="00F23355">
            <w:pPr>
              <w:pStyle w:val="pqiTabBody"/>
            </w:pPr>
            <w:r>
              <w:t>Nie stosuje się w odpowiedzi na komunikaty inne niż PL809, PL814 i PL815.</w:t>
            </w:r>
          </w:p>
        </w:tc>
        <w:tc>
          <w:tcPr>
            <w:tcW w:w="3767" w:type="dxa"/>
          </w:tcPr>
          <w:p w14:paraId="172CE8CE" w14:textId="438437B0" w:rsidR="00C11AAF" w:rsidRPr="009079F8" w:rsidRDefault="00C11AAF" w:rsidP="00F23355">
            <w:pPr>
              <w:pStyle w:val="pqiTabBody"/>
            </w:pPr>
          </w:p>
        </w:tc>
        <w:tc>
          <w:tcPr>
            <w:tcW w:w="891" w:type="dxa"/>
          </w:tcPr>
          <w:p w14:paraId="30EBD358" w14:textId="06CE0B74" w:rsidR="00C11AAF" w:rsidRPr="009079F8" w:rsidRDefault="003F1A7C" w:rsidP="00F23355">
            <w:pPr>
              <w:pStyle w:val="pqiTabBody"/>
            </w:pPr>
            <w:r>
              <w:t>A</w:t>
            </w:r>
            <w:r w:rsidR="00C11AAF">
              <w:t>n</w:t>
            </w:r>
            <w:r>
              <w:t>..</w:t>
            </w:r>
            <w:r w:rsidR="00C11AAF">
              <w:t>2</w:t>
            </w:r>
            <w:r>
              <w:t>2</w:t>
            </w:r>
          </w:p>
        </w:tc>
      </w:tr>
      <w:tr w:rsidR="00C11AAF" w:rsidRPr="009079F8" w14:paraId="04CA75BB" w14:textId="77777777" w:rsidTr="00F23355">
        <w:tc>
          <w:tcPr>
            <w:tcW w:w="813" w:type="dxa"/>
            <w:gridSpan w:val="3"/>
          </w:tcPr>
          <w:p w14:paraId="414B8DDB" w14:textId="77777777" w:rsidR="00C11AAF" w:rsidRPr="00151C55" w:rsidRDefault="00C11AAF" w:rsidP="003B2518">
            <w:pPr>
              <w:pStyle w:val="pqiTabBody"/>
              <w:numPr>
                <w:ilvl w:val="0"/>
                <w:numId w:val="51"/>
              </w:numPr>
              <w:rPr>
                <w:b/>
                <w:i/>
              </w:rPr>
            </w:pPr>
          </w:p>
        </w:tc>
        <w:tc>
          <w:tcPr>
            <w:tcW w:w="4730" w:type="dxa"/>
          </w:tcPr>
          <w:p w14:paraId="0A8DDC4F" w14:textId="77777777" w:rsidR="00C11AAF" w:rsidRPr="000F7B4C" w:rsidRDefault="00C11AAF" w:rsidP="00F23355">
            <w:pPr>
              <w:keepNext/>
              <w:rPr>
                <w:b/>
              </w:rPr>
            </w:pPr>
            <w:r>
              <w:rPr>
                <w:b/>
              </w:rPr>
              <w:t>Błąd</w:t>
            </w:r>
          </w:p>
          <w:p w14:paraId="7F497CB1" w14:textId="1B824381" w:rsidR="00764BF1" w:rsidRPr="00764BF1" w:rsidRDefault="00C11AAF" w:rsidP="00F23355">
            <w:pPr>
              <w:keepNext/>
              <w:rPr>
                <w:rFonts w:ascii="Courier New" w:hAnsi="Courier New"/>
                <w:color w:val="0000FF"/>
                <w:rPrChange w:id="194" w:author="Jurkowska Monika" w:date="2022-11-14T21:27:00Z">
                  <w:rPr>
                    <w:b/>
                  </w:rPr>
                </w:rPrChange>
              </w:rPr>
            </w:pPr>
            <w:r>
              <w:rPr>
                <w:rFonts w:ascii="Courier New" w:hAnsi="Courier New" w:cs="Courier New"/>
                <w:noProof/>
                <w:color w:val="0000FF"/>
                <w:szCs w:val="20"/>
              </w:rPr>
              <w:t>Error</w:t>
            </w:r>
          </w:p>
        </w:tc>
        <w:tc>
          <w:tcPr>
            <w:tcW w:w="410" w:type="dxa"/>
          </w:tcPr>
          <w:p w14:paraId="414182C5" w14:textId="77777777" w:rsidR="00C11AAF" w:rsidRPr="00536B91" w:rsidRDefault="00C11AAF" w:rsidP="00F23355">
            <w:pPr>
              <w:keepNext/>
              <w:jc w:val="center"/>
              <w:rPr>
                <w:b/>
              </w:rPr>
            </w:pPr>
            <w:r w:rsidRPr="00536B91">
              <w:rPr>
                <w:b/>
              </w:rPr>
              <w:t>R</w:t>
            </w:r>
          </w:p>
        </w:tc>
        <w:tc>
          <w:tcPr>
            <w:tcW w:w="3155" w:type="dxa"/>
          </w:tcPr>
          <w:p w14:paraId="09428BC6" w14:textId="77777777" w:rsidR="00C11AAF" w:rsidRPr="00536B91" w:rsidRDefault="00C11AAF" w:rsidP="00F23355">
            <w:pPr>
              <w:keepNext/>
              <w:rPr>
                <w:b/>
              </w:rPr>
            </w:pPr>
          </w:p>
        </w:tc>
        <w:tc>
          <w:tcPr>
            <w:tcW w:w="3767" w:type="dxa"/>
          </w:tcPr>
          <w:p w14:paraId="58F8D3FD" w14:textId="77777777" w:rsidR="00C11AAF" w:rsidRPr="00536B91" w:rsidRDefault="00C11AAF" w:rsidP="00F23355">
            <w:pPr>
              <w:rPr>
                <w:b/>
              </w:rPr>
            </w:pPr>
          </w:p>
        </w:tc>
        <w:tc>
          <w:tcPr>
            <w:tcW w:w="891" w:type="dxa"/>
          </w:tcPr>
          <w:p w14:paraId="5CE97F6E" w14:textId="77777777" w:rsidR="00C11AAF" w:rsidRPr="00536B91" w:rsidRDefault="00C11AAF" w:rsidP="00F23355">
            <w:pPr>
              <w:keepNext/>
              <w:rPr>
                <w:b/>
              </w:rPr>
            </w:pPr>
            <w:r>
              <w:rPr>
                <w:b/>
              </w:rPr>
              <w:t>999</w:t>
            </w:r>
            <w:r w:rsidRPr="00536B91">
              <w:rPr>
                <w:b/>
              </w:rPr>
              <w:t>x</w:t>
            </w:r>
          </w:p>
        </w:tc>
      </w:tr>
      <w:tr w:rsidR="00C11AAF" w:rsidRPr="009079F8" w14:paraId="6E10496E" w14:textId="77777777" w:rsidTr="00F23355">
        <w:tc>
          <w:tcPr>
            <w:tcW w:w="450" w:type="dxa"/>
            <w:gridSpan w:val="2"/>
          </w:tcPr>
          <w:p w14:paraId="66134772" w14:textId="77777777" w:rsidR="00C11AAF" w:rsidRPr="009079F8" w:rsidRDefault="00C11AAF" w:rsidP="00F23355">
            <w:pPr>
              <w:rPr>
                <w:b/>
              </w:rPr>
            </w:pPr>
          </w:p>
        </w:tc>
        <w:tc>
          <w:tcPr>
            <w:tcW w:w="363" w:type="dxa"/>
          </w:tcPr>
          <w:p w14:paraId="0CA8C951" w14:textId="77777777" w:rsidR="00C11AAF" w:rsidRPr="009079F8" w:rsidRDefault="00C11AAF" w:rsidP="003B2518">
            <w:pPr>
              <w:numPr>
                <w:ilvl w:val="0"/>
                <w:numId w:val="53"/>
              </w:numPr>
              <w:spacing w:before="0" w:after="0"/>
              <w:rPr>
                <w:i/>
              </w:rPr>
            </w:pPr>
          </w:p>
        </w:tc>
        <w:tc>
          <w:tcPr>
            <w:tcW w:w="4730" w:type="dxa"/>
          </w:tcPr>
          <w:p w14:paraId="423FE74A" w14:textId="77777777" w:rsidR="00C11AAF" w:rsidRDefault="00C11AAF" w:rsidP="00F23355">
            <w:pPr>
              <w:pStyle w:val="pqiTabBody"/>
              <w:tabs>
                <w:tab w:val="left" w:pos="851"/>
              </w:tabs>
            </w:pPr>
            <w:r>
              <w:t>Typ błędu</w:t>
            </w:r>
            <w:r>
              <w:tab/>
            </w:r>
          </w:p>
          <w:p w14:paraId="2898EAEF" w14:textId="71C4872A" w:rsidR="00764BF1" w:rsidRPr="00371C6C" w:rsidRDefault="00C11AAF" w:rsidP="00F23355">
            <w:pPr>
              <w:rPr>
                <w:rFonts w:ascii="Courier New" w:hAnsi="Courier New"/>
                <w:color w:val="0000FF"/>
                <w:rPrChange w:id="195" w:author="Jurkowska Monika" w:date="2022-11-14T21:27:00Z">
                  <w:rPr/>
                </w:rPrChange>
              </w:rPr>
            </w:pPr>
            <w:r>
              <w:rPr>
                <w:rFonts w:ascii="Courier New" w:hAnsi="Courier New" w:cs="Courier New"/>
                <w:noProof/>
                <w:color w:val="0000FF"/>
                <w:szCs w:val="20"/>
              </w:rPr>
              <w:t>ErrorType</w:t>
            </w:r>
          </w:p>
        </w:tc>
        <w:tc>
          <w:tcPr>
            <w:tcW w:w="410" w:type="dxa"/>
          </w:tcPr>
          <w:p w14:paraId="0D799FA1" w14:textId="77777777" w:rsidR="00C11AAF" w:rsidRPr="009079F8" w:rsidRDefault="00C11AAF" w:rsidP="00F23355">
            <w:pPr>
              <w:jc w:val="center"/>
            </w:pPr>
            <w:r>
              <w:t>R</w:t>
            </w:r>
          </w:p>
        </w:tc>
        <w:tc>
          <w:tcPr>
            <w:tcW w:w="3155" w:type="dxa"/>
          </w:tcPr>
          <w:p w14:paraId="0DED9DF0" w14:textId="77777777" w:rsidR="00C11AAF" w:rsidRPr="009079F8" w:rsidRDefault="00C11AAF" w:rsidP="00F23355"/>
        </w:tc>
        <w:tc>
          <w:tcPr>
            <w:tcW w:w="3767" w:type="dxa"/>
          </w:tcPr>
          <w:p w14:paraId="6FD0A75F" w14:textId="77777777" w:rsidR="00C11AAF" w:rsidRPr="009079F8" w:rsidRDefault="00C11AAF" w:rsidP="00F23355">
            <w:r>
              <w:t>Wartość z enumeracji „</w:t>
            </w:r>
            <w:r>
              <w:fldChar w:fldCharType="begin"/>
            </w:r>
            <w:r>
              <w:instrText xml:space="preserve"> REF _Ref267820994 \h </w:instrText>
            </w:r>
            <w:r>
              <w:fldChar w:fldCharType="separate"/>
            </w:r>
            <w:r w:rsidR="002B6F91" w:rsidRPr="002B6F91">
              <w:t xml:space="preserve">Kody błędów (Error </w:t>
            </w:r>
            <w:proofErr w:type="spellStart"/>
            <w:r w:rsidR="002B6F91" w:rsidRPr="002B6F91">
              <w:t>Codes</w:t>
            </w:r>
            <w:proofErr w:type="spellEnd"/>
            <w:r w:rsidR="002B6F91" w:rsidRPr="002B6F91">
              <w:t>)</w:t>
            </w:r>
            <w:r>
              <w:fldChar w:fldCharType="end"/>
            </w:r>
            <w:r>
              <w:t>”.</w:t>
            </w:r>
          </w:p>
        </w:tc>
        <w:tc>
          <w:tcPr>
            <w:tcW w:w="891" w:type="dxa"/>
          </w:tcPr>
          <w:p w14:paraId="32B1E7A4" w14:textId="77777777" w:rsidR="00C11AAF" w:rsidRPr="009079F8" w:rsidRDefault="00C11AAF" w:rsidP="00F23355">
            <w:r>
              <w:t>n..5</w:t>
            </w:r>
          </w:p>
        </w:tc>
      </w:tr>
      <w:tr w:rsidR="00C11AAF" w:rsidRPr="009079F8" w14:paraId="77351C1C" w14:textId="77777777" w:rsidTr="00F23355">
        <w:tc>
          <w:tcPr>
            <w:tcW w:w="450" w:type="dxa"/>
            <w:gridSpan w:val="2"/>
          </w:tcPr>
          <w:p w14:paraId="01DDEC6A" w14:textId="77777777" w:rsidR="00C11AAF" w:rsidRPr="009079F8" w:rsidRDefault="00C11AAF" w:rsidP="00F23355">
            <w:pPr>
              <w:rPr>
                <w:b/>
              </w:rPr>
            </w:pPr>
          </w:p>
        </w:tc>
        <w:tc>
          <w:tcPr>
            <w:tcW w:w="363" w:type="dxa"/>
          </w:tcPr>
          <w:p w14:paraId="39C33DE7" w14:textId="77777777" w:rsidR="00C11AAF" w:rsidRPr="009079F8" w:rsidRDefault="00C11AAF" w:rsidP="003B2518">
            <w:pPr>
              <w:numPr>
                <w:ilvl w:val="0"/>
                <w:numId w:val="53"/>
              </w:numPr>
              <w:spacing w:before="0" w:after="0"/>
              <w:rPr>
                <w:i/>
              </w:rPr>
            </w:pPr>
          </w:p>
        </w:tc>
        <w:tc>
          <w:tcPr>
            <w:tcW w:w="4730" w:type="dxa"/>
          </w:tcPr>
          <w:p w14:paraId="122AA4E2" w14:textId="77777777" w:rsidR="00C11AAF" w:rsidRDefault="00C11AAF" w:rsidP="00F23355">
            <w:pPr>
              <w:pStyle w:val="pqiTabBody"/>
            </w:pPr>
            <w:r>
              <w:t>Powód błędu</w:t>
            </w:r>
          </w:p>
          <w:p w14:paraId="0904340B" w14:textId="18A8AC8A" w:rsidR="00764BF1" w:rsidRPr="00371C6C" w:rsidRDefault="00C11AAF" w:rsidP="00F23355">
            <w:pPr>
              <w:rPr>
                <w:rFonts w:ascii="Courier New" w:hAnsi="Courier New"/>
                <w:color w:val="0000FF"/>
                <w:rPrChange w:id="196" w:author="Jurkowska Monika" w:date="2022-11-14T21:27:00Z">
                  <w:rPr/>
                </w:rPrChange>
              </w:rPr>
            </w:pPr>
            <w:r>
              <w:rPr>
                <w:rFonts w:ascii="Courier New" w:hAnsi="Courier New" w:cs="Courier New"/>
                <w:noProof/>
                <w:color w:val="0000FF"/>
                <w:szCs w:val="20"/>
              </w:rPr>
              <w:t>ErrorReason</w:t>
            </w:r>
          </w:p>
        </w:tc>
        <w:tc>
          <w:tcPr>
            <w:tcW w:w="410" w:type="dxa"/>
          </w:tcPr>
          <w:p w14:paraId="014D377B" w14:textId="77777777" w:rsidR="00C11AAF" w:rsidRPr="009079F8" w:rsidRDefault="00C11AAF" w:rsidP="00F23355">
            <w:pPr>
              <w:jc w:val="center"/>
            </w:pPr>
            <w:r>
              <w:t>R</w:t>
            </w:r>
          </w:p>
        </w:tc>
        <w:tc>
          <w:tcPr>
            <w:tcW w:w="3155" w:type="dxa"/>
          </w:tcPr>
          <w:p w14:paraId="0A5626FB" w14:textId="77777777" w:rsidR="00C11AAF" w:rsidRPr="009079F8" w:rsidRDefault="00C11AAF" w:rsidP="00F23355"/>
        </w:tc>
        <w:tc>
          <w:tcPr>
            <w:tcW w:w="3767" w:type="dxa"/>
          </w:tcPr>
          <w:p w14:paraId="26220EA1" w14:textId="77777777" w:rsidR="00C11AAF" w:rsidRPr="009079F8" w:rsidRDefault="00C11AAF" w:rsidP="00F23355"/>
        </w:tc>
        <w:tc>
          <w:tcPr>
            <w:tcW w:w="891" w:type="dxa"/>
          </w:tcPr>
          <w:p w14:paraId="0397F23F" w14:textId="77777777" w:rsidR="00C11AAF" w:rsidRPr="009079F8" w:rsidRDefault="00C11AAF" w:rsidP="00F23355">
            <w:r>
              <w:t>an..350</w:t>
            </w:r>
          </w:p>
        </w:tc>
      </w:tr>
      <w:tr w:rsidR="00C11AAF" w:rsidRPr="009079F8" w14:paraId="5FCE9F5B" w14:textId="77777777" w:rsidTr="00F23355">
        <w:tc>
          <w:tcPr>
            <w:tcW w:w="450" w:type="dxa"/>
            <w:gridSpan w:val="2"/>
          </w:tcPr>
          <w:p w14:paraId="4B844FBA" w14:textId="77777777" w:rsidR="00C11AAF" w:rsidRPr="009079F8" w:rsidRDefault="00C11AAF" w:rsidP="00F23355">
            <w:pPr>
              <w:rPr>
                <w:b/>
              </w:rPr>
            </w:pPr>
          </w:p>
        </w:tc>
        <w:tc>
          <w:tcPr>
            <w:tcW w:w="363" w:type="dxa"/>
          </w:tcPr>
          <w:p w14:paraId="2DF363DE" w14:textId="77777777" w:rsidR="00C11AAF" w:rsidRPr="009079F8" w:rsidRDefault="00C11AAF" w:rsidP="003B2518">
            <w:pPr>
              <w:numPr>
                <w:ilvl w:val="0"/>
                <w:numId w:val="53"/>
              </w:numPr>
              <w:spacing w:before="0" w:after="0"/>
              <w:rPr>
                <w:i/>
              </w:rPr>
            </w:pPr>
          </w:p>
        </w:tc>
        <w:tc>
          <w:tcPr>
            <w:tcW w:w="4730" w:type="dxa"/>
          </w:tcPr>
          <w:p w14:paraId="6D4B188F" w14:textId="77777777" w:rsidR="00C11AAF" w:rsidRDefault="00C11AAF" w:rsidP="00F23355">
            <w:pPr>
              <w:pStyle w:val="pqiTabBody"/>
            </w:pPr>
            <w:r>
              <w:t>Położenie błędu</w:t>
            </w:r>
          </w:p>
          <w:p w14:paraId="74FA08C7" w14:textId="2379EB4F" w:rsidR="00764BF1" w:rsidRPr="00371C6C" w:rsidRDefault="00C11AAF" w:rsidP="00F23355">
            <w:pPr>
              <w:rPr>
                <w:rFonts w:ascii="Courier New" w:hAnsi="Courier New"/>
                <w:color w:val="0000FF"/>
                <w:rPrChange w:id="197" w:author="Jurkowska Monika" w:date="2022-11-14T21:27:00Z">
                  <w:rPr/>
                </w:rPrChange>
              </w:rPr>
            </w:pPr>
            <w:r>
              <w:rPr>
                <w:rFonts w:ascii="Courier New" w:hAnsi="Courier New" w:cs="Courier New"/>
                <w:noProof/>
                <w:color w:val="0000FF"/>
                <w:szCs w:val="20"/>
              </w:rPr>
              <w:t>ErrorLocation</w:t>
            </w:r>
          </w:p>
        </w:tc>
        <w:tc>
          <w:tcPr>
            <w:tcW w:w="410" w:type="dxa"/>
          </w:tcPr>
          <w:p w14:paraId="372FAA9D" w14:textId="77777777" w:rsidR="00C11AAF" w:rsidRPr="009079F8" w:rsidRDefault="00C11AAF" w:rsidP="00F23355">
            <w:pPr>
              <w:jc w:val="center"/>
            </w:pPr>
            <w:r>
              <w:t>O</w:t>
            </w:r>
          </w:p>
        </w:tc>
        <w:tc>
          <w:tcPr>
            <w:tcW w:w="3155" w:type="dxa"/>
          </w:tcPr>
          <w:p w14:paraId="3AB1074D" w14:textId="77777777" w:rsidR="00C11AAF" w:rsidRPr="009079F8" w:rsidRDefault="00C11AAF" w:rsidP="00F23355"/>
        </w:tc>
        <w:tc>
          <w:tcPr>
            <w:tcW w:w="3767" w:type="dxa"/>
          </w:tcPr>
          <w:p w14:paraId="3471ECA4" w14:textId="77777777" w:rsidR="00C11AAF" w:rsidRPr="009670DF" w:rsidRDefault="00C11AAF" w:rsidP="00F23355">
            <w:r w:rsidRPr="009670DF">
              <w:t xml:space="preserve">Lokalizacja błędu w postaci ścieżki </w:t>
            </w:r>
            <w:proofErr w:type="spellStart"/>
            <w:r w:rsidRPr="009670DF">
              <w:t>XPath</w:t>
            </w:r>
            <w:proofErr w:type="spellEnd"/>
          </w:p>
        </w:tc>
        <w:tc>
          <w:tcPr>
            <w:tcW w:w="891" w:type="dxa"/>
          </w:tcPr>
          <w:p w14:paraId="119016FD" w14:textId="77777777" w:rsidR="00C11AAF" w:rsidRPr="009079F8" w:rsidRDefault="00C11AAF" w:rsidP="00F23355">
            <w:r>
              <w:t>an..350</w:t>
            </w:r>
          </w:p>
        </w:tc>
      </w:tr>
      <w:tr w:rsidR="00C11AAF" w:rsidRPr="009079F8" w14:paraId="51483115" w14:textId="77777777" w:rsidTr="00F23355">
        <w:tc>
          <w:tcPr>
            <w:tcW w:w="450" w:type="dxa"/>
            <w:gridSpan w:val="2"/>
          </w:tcPr>
          <w:p w14:paraId="14C44FC9" w14:textId="77777777" w:rsidR="00C11AAF" w:rsidRPr="009079F8" w:rsidRDefault="00C11AAF" w:rsidP="00F23355">
            <w:pPr>
              <w:rPr>
                <w:b/>
              </w:rPr>
            </w:pPr>
          </w:p>
        </w:tc>
        <w:tc>
          <w:tcPr>
            <w:tcW w:w="363" w:type="dxa"/>
          </w:tcPr>
          <w:p w14:paraId="4A3590CF" w14:textId="77777777" w:rsidR="00C11AAF" w:rsidRPr="009079F8" w:rsidRDefault="00C11AAF" w:rsidP="003B2518">
            <w:pPr>
              <w:numPr>
                <w:ilvl w:val="0"/>
                <w:numId w:val="53"/>
              </w:numPr>
              <w:spacing w:before="0" w:after="0"/>
              <w:rPr>
                <w:i/>
              </w:rPr>
            </w:pPr>
          </w:p>
        </w:tc>
        <w:tc>
          <w:tcPr>
            <w:tcW w:w="4730" w:type="dxa"/>
          </w:tcPr>
          <w:p w14:paraId="04013749" w14:textId="77777777" w:rsidR="00C11AAF" w:rsidRDefault="00C11AAF" w:rsidP="00F23355">
            <w:pPr>
              <w:pStyle w:val="pqiTabBody"/>
            </w:pPr>
            <w:r>
              <w:t>Oryginalna wartość atrybutu</w:t>
            </w:r>
          </w:p>
          <w:p w14:paraId="3DB29614" w14:textId="6FE052A5" w:rsidR="00764BF1" w:rsidRPr="00371C6C" w:rsidRDefault="00C11AAF" w:rsidP="00F23355">
            <w:pPr>
              <w:rPr>
                <w:rFonts w:ascii="Courier New" w:hAnsi="Courier New"/>
                <w:color w:val="0000FF"/>
                <w:rPrChange w:id="198" w:author="Jurkowska Monika" w:date="2022-11-14T21:27:00Z">
                  <w:rPr/>
                </w:rPrChange>
              </w:rPr>
            </w:pPr>
            <w:r>
              <w:rPr>
                <w:rFonts w:ascii="Courier New" w:hAnsi="Courier New" w:cs="Courier New"/>
                <w:noProof/>
                <w:color w:val="0000FF"/>
                <w:szCs w:val="20"/>
              </w:rPr>
              <w:t>OriginalAttributeValue</w:t>
            </w:r>
          </w:p>
        </w:tc>
        <w:tc>
          <w:tcPr>
            <w:tcW w:w="410" w:type="dxa"/>
          </w:tcPr>
          <w:p w14:paraId="07345DB4" w14:textId="77777777" w:rsidR="00C11AAF" w:rsidRPr="009079F8" w:rsidRDefault="00C11AAF" w:rsidP="00F23355">
            <w:pPr>
              <w:jc w:val="center"/>
            </w:pPr>
            <w:r>
              <w:t>O</w:t>
            </w:r>
          </w:p>
        </w:tc>
        <w:tc>
          <w:tcPr>
            <w:tcW w:w="3155" w:type="dxa"/>
          </w:tcPr>
          <w:p w14:paraId="7EFB6D19" w14:textId="77777777" w:rsidR="00C11AAF" w:rsidRPr="009079F8" w:rsidRDefault="00C11AAF" w:rsidP="00F23355"/>
        </w:tc>
        <w:tc>
          <w:tcPr>
            <w:tcW w:w="3767" w:type="dxa"/>
          </w:tcPr>
          <w:p w14:paraId="0E954674" w14:textId="77777777" w:rsidR="00C11AAF" w:rsidRPr="009079F8" w:rsidRDefault="00C11AAF" w:rsidP="00F23355"/>
        </w:tc>
        <w:tc>
          <w:tcPr>
            <w:tcW w:w="891" w:type="dxa"/>
          </w:tcPr>
          <w:p w14:paraId="0FBC990D" w14:textId="77777777" w:rsidR="00C11AAF" w:rsidRPr="009079F8" w:rsidRDefault="00C11AAF" w:rsidP="00F23355">
            <w:r>
              <w:t>an..350</w:t>
            </w:r>
          </w:p>
        </w:tc>
      </w:tr>
    </w:tbl>
    <w:p w14:paraId="598FD6A8" w14:textId="77777777" w:rsidR="00C11AAF" w:rsidRDefault="00C11AAF" w:rsidP="00C11AAF">
      <w:pPr>
        <w:pStyle w:val="pqiChpHeadNum2"/>
      </w:pPr>
      <w:r>
        <w:br w:type="page"/>
      </w:r>
      <w:bookmarkStart w:id="199" w:name="_Toc379453951"/>
      <w:bookmarkStart w:id="200" w:name="_Toc117635691"/>
      <w:bookmarkStart w:id="201" w:name="_Toc71025851"/>
      <w:r>
        <w:lastRenderedPageBreak/>
        <w:t xml:space="preserve">PL705 – </w:t>
      </w:r>
      <w:r w:rsidRPr="002854B5">
        <w:t>Prośba</w:t>
      </w:r>
      <w:r>
        <w:t xml:space="preserve"> o</w:t>
      </w:r>
      <w:r w:rsidRPr="002854B5">
        <w:t xml:space="preserve"> </w:t>
      </w:r>
      <w:r>
        <w:t>wartości słowników</w:t>
      </w:r>
      <w:bookmarkEnd w:id="199"/>
      <w:bookmarkEnd w:id="200"/>
      <w:bookmarkEnd w:id="201"/>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37"/>
        <w:gridCol w:w="371"/>
        <w:gridCol w:w="4685"/>
        <w:gridCol w:w="409"/>
        <w:gridCol w:w="2291"/>
        <w:gridCol w:w="4460"/>
        <w:gridCol w:w="891"/>
      </w:tblGrid>
      <w:tr w:rsidR="00C11AAF" w:rsidRPr="009079F8" w14:paraId="6D77F34E" w14:textId="77777777" w:rsidTr="00F23355">
        <w:trPr>
          <w:cantSplit/>
          <w:tblHeader/>
        </w:trPr>
        <w:tc>
          <w:tcPr>
            <w:tcW w:w="441" w:type="dxa"/>
            <w:shd w:val="clear" w:color="auto" w:fill="F3F3F3"/>
            <w:vAlign w:val="center"/>
          </w:tcPr>
          <w:p w14:paraId="7E2AD7AC" w14:textId="77777777" w:rsidR="00C11AAF" w:rsidRPr="009079F8" w:rsidRDefault="00C11AAF" w:rsidP="00F23355">
            <w:pPr>
              <w:pStyle w:val="pqiTabBody"/>
            </w:pPr>
            <w:r>
              <w:br w:type="page"/>
            </w:r>
            <w:r>
              <w:br w:type="page"/>
            </w:r>
            <w:r w:rsidRPr="009079F8">
              <w:t>A</w:t>
            </w:r>
          </w:p>
        </w:tc>
        <w:tc>
          <w:tcPr>
            <w:tcW w:w="372" w:type="dxa"/>
            <w:shd w:val="clear" w:color="auto" w:fill="F3F3F3"/>
            <w:vAlign w:val="center"/>
          </w:tcPr>
          <w:p w14:paraId="4CA0F039" w14:textId="77777777" w:rsidR="00C11AAF" w:rsidRPr="009079F8" w:rsidRDefault="00C11AAF" w:rsidP="00F23355">
            <w:pPr>
              <w:pStyle w:val="pqiTabBody"/>
            </w:pPr>
            <w:r w:rsidRPr="009079F8">
              <w:t>B</w:t>
            </w:r>
          </w:p>
        </w:tc>
        <w:tc>
          <w:tcPr>
            <w:tcW w:w="4730" w:type="dxa"/>
            <w:shd w:val="clear" w:color="auto" w:fill="F3F3F3"/>
            <w:vAlign w:val="center"/>
          </w:tcPr>
          <w:p w14:paraId="552C9598" w14:textId="77777777" w:rsidR="00C11AAF" w:rsidRPr="009079F8" w:rsidRDefault="00C11AAF" w:rsidP="00F23355">
            <w:pPr>
              <w:pStyle w:val="pqiTabBody"/>
            </w:pPr>
            <w:r w:rsidRPr="009079F8">
              <w:t>C</w:t>
            </w:r>
          </w:p>
        </w:tc>
        <w:tc>
          <w:tcPr>
            <w:tcW w:w="410" w:type="dxa"/>
            <w:shd w:val="clear" w:color="auto" w:fill="F3F3F3"/>
            <w:vAlign w:val="center"/>
          </w:tcPr>
          <w:p w14:paraId="2A73CEB9" w14:textId="77777777" w:rsidR="00C11AAF" w:rsidRPr="009079F8" w:rsidRDefault="00C11AAF" w:rsidP="00F23355">
            <w:pPr>
              <w:pStyle w:val="pqiTabBody"/>
            </w:pPr>
            <w:r w:rsidRPr="009079F8">
              <w:t>D</w:t>
            </w:r>
          </w:p>
        </w:tc>
        <w:tc>
          <w:tcPr>
            <w:tcW w:w="2356" w:type="dxa"/>
            <w:shd w:val="clear" w:color="auto" w:fill="F3F3F3"/>
            <w:vAlign w:val="center"/>
          </w:tcPr>
          <w:p w14:paraId="37CE5544" w14:textId="77777777" w:rsidR="00C11AAF" w:rsidRPr="009079F8" w:rsidRDefault="00C11AAF" w:rsidP="00F23355">
            <w:pPr>
              <w:pStyle w:val="pqiTabBody"/>
            </w:pPr>
            <w:r w:rsidRPr="009079F8">
              <w:t>E</w:t>
            </w:r>
          </w:p>
        </w:tc>
        <w:tc>
          <w:tcPr>
            <w:tcW w:w="4566" w:type="dxa"/>
            <w:shd w:val="clear" w:color="auto" w:fill="F3F3F3"/>
            <w:vAlign w:val="center"/>
          </w:tcPr>
          <w:p w14:paraId="01A9E52D" w14:textId="77777777" w:rsidR="00C11AAF" w:rsidRPr="009079F8" w:rsidRDefault="00C11AAF" w:rsidP="00F23355">
            <w:pPr>
              <w:pStyle w:val="pqiTabBody"/>
            </w:pPr>
            <w:r w:rsidRPr="009079F8">
              <w:t>F</w:t>
            </w:r>
          </w:p>
        </w:tc>
        <w:tc>
          <w:tcPr>
            <w:tcW w:w="891" w:type="dxa"/>
            <w:shd w:val="clear" w:color="auto" w:fill="F3F3F3"/>
            <w:vAlign w:val="center"/>
          </w:tcPr>
          <w:p w14:paraId="6DC9B028" w14:textId="77777777" w:rsidR="00C11AAF" w:rsidRPr="009079F8" w:rsidRDefault="00C11AAF" w:rsidP="00F23355">
            <w:pPr>
              <w:pStyle w:val="pqiTabBody"/>
            </w:pPr>
            <w:r w:rsidRPr="009079F8">
              <w:t>G</w:t>
            </w:r>
          </w:p>
        </w:tc>
      </w:tr>
      <w:tr w:rsidR="00C11AAF" w:rsidRPr="002854B5" w14:paraId="6705B1F8" w14:textId="77777777" w:rsidTr="00F23355">
        <w:trPr>
          <w:cantSplit/>
        </w:trPr>
        <w:tc>
          <w:tcPr>
            <w:tcW w:w="13766" w:type="dxa"/>
            <w:gridSpan w:val="7"/>
          </w:tcPr>
          <w:p w14:paraId="2DBDD79F" w14:textId="77777777" w:rsidR="00C11AAF" w:rsidRPr="002854B5" w:rsidRDefault="00C11AAF" w:rsidP="00F23355">
            <w:pPr>
              <w:pStyle w:val="pqiTabHead"/>
            </w:pPr>
            <w:r>
              <w:t>PL</w:t>
            </w:r>
            <w:r w:rsidRPr="002854B5">
              <w:t>70</w:t>
            </w:r>
            <w:r>
              <w:t>5</w:t>
            </w:r>
            <w:r w:rsidRPr="002854B5">
              <w:t xml:space="preserve"> – </w:t>
            </w:r>
            <w:r>
              <w:t>PL</w:t>
            </w:r>
            <w:r w:rsidRPr="00DA43C8">
              <w:t>_REQ_SUB</w:t>
            </w:r>
            <w:r>
              <w:t xml:space="preserve"> –</w:t>
            </w:r>
            <w:r w:rsidRPr="002854B5">
              <w:t xml:space="preserve"> Prośba</w:t>
            </w:r>
            <w:r>
              <w:t xml:space="preserve"> o</w:t>
            </w:r>
            <w:r w:rsidRPr="002854B5">
              <w:t xml:space="preserve"> </w:t>
            </w:r>
            <w:r>
              <w:t>wartości słowników</w:t>
            </w:r>
            <w:r w:rsidRPr="002854B5">
              <w:t>.</w:t>
            </w:r>
          </w:p>
        </w:tc>
      </w:tr>
      <w:tr w:rsidR="00C11AAF" w:rsidRPr="009079F8" w14:paraId="3FE2C655" w14:textId="77777777" w:rsidTr="00F23355">
        <w:trPr>
          <w:cantSplit/>
        </w:trPr>
        <w:tc>
          <w:tcPr>
            <w:tcW w:w="813" w:type="dxa"/>
            <w:gridSpan w:val="2"/>
          </w:tcPr>
          <w:p w14:paraId="608974AC" w14:textId="77777777" w:rsidR="00C11AAF" w:rsidRPr="002854B5" w:rsidRDefault="00C11AAF" w:rsidP="003B2518">
            <w:pPr>
              <w:pStyle w:val="pqiTabBody"/>
              <w:numPr>
                <w:ilvl w:val="0"/>
                <w:numId w:val="59"/>
              </w:numPr>
              <w:rPr>
                <w:b/>
                <w:i/>
              </w:rPr>
            </w:pPr>
          </w:p>
        </w:tc>
        <w:tc>
          <w:tcPr>
            <w:tcW w:w="4730" w:type="dxa"/>
          </w:tcPr>
          <w:p w14:paraId="144DD4D0" w14:textId="77777777" w:rsidR="00C11AAF" w:rsidRDefault="00C11AAF" w:rsidP="00F23355">
            <w:pPr>
              <w:pStyle w:val="pqiTabBody"/>
              <w:rPr>
                <w:b/>
              </w:rPr>
            </w:pPr>
            <w:r>
              <w:rPr>
                <w:b/>
              </w:rPr>
              <w:t>&lt;NAGŁÓWEK&gt;</w:t>
            </w:r>
          </w:p>
          <w:p w14:paraId="08E9D960"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PL705</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410" w:type="dxa"/>
          </w:tcPr>
          <w:p w14:paraId="0E44F8FE" w14:textId="77777777" w:rsidR="00C11AAF" w:rsidRPr="00536B91" w:rsidRDefault="00C11AAF" w:rsidP="00F23355">
            <w:pPr>
              <w:pStyle w:val="pqiTabBody"/>
              <w:rPr>
                <w:b/>
              </w:rPr>
            </w:pPr>
            <w:r w:rsidRPr="00536B91">
              <w:rPr>
                <w:b/>
              </w:rPr>
              <w:t>R</w:t>
            </w:r>
          </w:p>
        </w:tc>
        <w:tc>
          <w:tcPr>
            <w:tcW w:w="2356" w:type="dxa"/>
          </w:tcPr>
          <w:p w14:paraId="0710D5D5" w14:textId="77777777" w:rsidR="00C11AAF" w:rsidRPr="00536B91" w:rsidRDefault="00C11AAF" w:rsidP="00F23355">
            <w:pPr>
              <w:pStyle w:val="pqiTabBody"/>
              <w:rPr>
                <w:b/>
              </w:rPr>
            </w:pPr>
          </w:p>
        </w:tc>
        <w:tc>
          <w:tcPr>
            <w:tcW w:w="4566" w:type="dxa"/>
          </w:tcPr>
          <w:p w14:paraId="2BE810A4" w14:textId="77777777" w:rsidR="00C11AAF" w:rsidRPr="00536B91" w:rsidRDefault="00C11AAF" w:rsidP="00F23355">
            <w:pPr>
              <w:pStyle w:val="pqiTabBody"/>
              <w:rPr>
                <w:b/>
              </w:rPr>
            </w:pPr>
          </w:p>
        </w:tc>
        <w:tc>
          <w:tcPr>
            <w:tcW w:w="891" w:type="dxa"/>
          </w:tcPr>
          <w:p w14:paraId="00D32944" w14:textId="77777777" w:rsidR="00C11AAF" w:rsidRPr="00536B91" w:rsidRDefault="00C11AAF" w:rsidP="00F23355">
            <w:pPr>
              <w:pStyle w:val="pqiTabBody"/>
              <w:rPr>
                <w:b/>
              </w:rPr>
            </w:pPr>
            <w:r w:rsidRPr="00536B91">
              <w:rPr>
                <w:b/>
              </w:rPr>
              <w:t>1x</w:t>
            </w:r>
          </w:p>
        </w:tc>
      </w:tr>
      <w:tr w:rsidR="00C11AAF" w:rsidRPr="009079F8" w14:paraId="4014FE02" w14:textId="77777777" w:rsidTr="00F23355">
        <w:trPr>
          <w:cantSplit/>
        </w:trPr>
        <w:tc>
          <w:tcPr>
            <w:tcW w:w="13766" w:type="dxa"/>
            <w:gridSpan w:val="7"/>
          </w:tcPr>
          <w:p w14:paraId="79DF804C" w14:textId="77777777" w:rsidR="00C11AAF" w:rsidRDefault="00C11AAF" w:rsidP="00F23355">
            <w:pPr>
              <w:pStyle w:val="pqiTabBody"/>
            </w:pPr>
            <w:r>
              <w:t>Wszystkie główne elementy poczynając od poniższego zawarte są w elemencie:</w:t>
            </w:r>
          </w:p>
          <w:p w14:paraId="0E49CB9D" w14:textId="77777777" w:rsidR="00C11AAF" w:rsidRPr="00C65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olor w:val="0000FF"/>
              </w:rPr>
              <w:t>PL</w:t>
            </w:r>
            <w:r>
              <w:rPr>
                <w:rFonts w:ascii="Courier New" w:hAnsi="Courier New" w:cs="Courier New"/>
                <w:noProof/>
                <w:color w:val="0000FF"/>
              </w:rPr>
              <w:t>705</w:t>
            </w:r>
            <w:r w:rsidRPr="00621E71">
              <w:rPr>
                <w:rFonts w:ascii="Courier New" w:hAnsi="Courier New"/>
                <w:color w:val="0000FF"/>
              </w:rPr>
              <w:t>/Body/</w:t>
            </w:r>
            <w:proofErr w:type="spellStart"/>
            <w:r>
              <w:rPr>
                <w:rFonts w:ascii="Courier New" w:hAnsi="Courier New"/>
                <w:color w:val="0000FF"/>
              </w:rPr>
              <w:t>External</w:t>
            </w:r>
            <w:r w:rsidRPr="00621E71">
              <w:rPr>
                <w:rFonts w:ascii="Courier New" w:hAnsi="Courier New"/>
                <w:color w:val="0000FF"/>
              </w:rPr>
              <w:t>Request</w:t>
            </w:r>
            <w:proofErr w:type="spellEnd"/>
          </w:p>
        </w:tc>
      </w:tr>
      <w:tr w:rsidR="00C11AAF" w:rsidRPr="009079F8" w14:paraId="37B77A66" w14:textId="77777777" w:rsidTr="00F23355">
        <w:trPr>
          <w:cantSplit/>
        </w:trPr>
        <w:tc>
          <w:tcPr>
            <w:tcW w:w="813" w:type="dxa"/>
            <w:gridSpan w:val="2"/>
          </w:tcPr>
          <w:p w14:paraId="00616082" w14:textId="77777777" w:rsidR="00C11AAF" w:rsidRPr="002854B5" w:rsidRDefault="00C11AAF" w:rsidP="003B2518">
            <w:pPr>
              <w:pStyle w:val="pqiTabBody"/>
              <w:numPr>
                <w:ilvl w:val="0"/>
                <w:numId w:val="59"/>
              </w:numPr>
              <w:rPr>
                <w:b/>
                <w:i/>
              </w:rPr>
            </w:pPr>
          </w:p>
        </w:tc>
        <w:tc>
          <w:tcPr>
            <w:tcW w:w="4730" w:type="dxa"/>
          </w:tcPr>
          <w:p w14:paraId="32BFFD2C" w14:textId="77777777" w:rsidR="00C11AAF" w:rsidRPr="000F7B4C" w:rsidRDefault="00C11AAF" w:rsidP="00F23355">
            <w:pPr>
              <w:pStyle w:val="pqiTabBody"/>
              <w:rPr>
                <w:b/>
              </w:rPr>
            </w:pPr>
            <w:r w:rsidRPr="000F7B4C">
              <w:rPr>
                <w:b/>
              </w:rPr>
              <w:t>CECHA</w:t>
            </w:r>
          </w:p>
          <w:p w14:paraId="0A603F54" w14:textId="3741679A" w:rsidR="00764BF1" w:rsidRPr="00621E71" w:rsidRDefault="00C11AAF" w:rsidP="00F23355">
            <w:pPr>
              <w:pStyle w:val="pqiTabBody"/>
              <w:rPr>
                <w:rFonts w:ascii="Courier New" w:hAnsi="Courier New"/>
                <w:color w:val="0000FF"/>
              </w:rPr>
            </w:pPr>
            <w:proofErr w:type="spellStart"/>
            <w:r w:rsidRPr="00621E71">
              <w:rPr>
                <w:rFonts w:ascii="Courier New" w:hAnsi="Courier New"/>
                <w:color w:val="0000FF"/>
              </w:rPr>
              <w:t>Attributes</w:t>
            </w:r>
            <w:proofErr w:type="spellEnd"/>
          </w:p>
        </w:tc>
        <w:tc>
          <w:tcPr>
            <w:tcW w:w="410" w:type="dxa"/>
          </w:tcPr>
          <w:p w14:paraId="296A402D" w14:textId="77777777" w:rsidR="00C11AAF" w:rsidRPr="00536B91" w:rsidRDefault="00C11AAF" w:rsidP="00F23355">
            <w:pPr>
              <w:pStyle w:val="pqiTabBody"/>
              <w:rPr>
                <w:b/>
              </w:rPr>
            </w:pPr>
            <w:r w:rsidRPr="00536B91">
              <w:rPr>
                <w:b/>
              </w:rPr>
              <w:t>R</w:t>
            </w:r>
          </w:p>
        </w:tc>
        <w:tc>
          <w:tcPr>
            <w:tcW w:w="2356" w:type="dxa"/>
          </w:tcPr>
          <w:p w14:paraId="6C2CBCD6" w14:textId="77777777" w:rsidR="00C11AAF" w:rsidRPr="00536B91" w:rsidRDefault="00C11AAF" w:rsidP="00F23355">
            <w:pPr>
              <w:pStyle w:val="pqiTabBody"/>
              <w:rPr>
                <w:b/>
              </w:rPr>
            </w:pPr>
          </w:p>
        </w:tc>
        <w:tc>
          <w:tcPr>
            <w:tcW w:w="4566" w:type="dxa"/>
          </w:tcPr>
          <w:p w14:paraId="0B554A51" w14:textId="77777777" w:rsidR="00C11AAF" w:rsidRPr="00536B91" w:rsidRDefault="00C11AAF" w:rsidP="00F23355">
            <w:pPr>
              <w:pStyle w:val="pqiTabBody"/>
              <w:rPr>
                <w:b/>
              </w:rPr>
            </w:pPr>
          </w:p>
        </w:tc>
        <w:tc>
          <w:tcPr>
            <w:tcW w:w="891" w:type="dxa"/>
          </w:tcPr>
          <w:p w14:paraId="6210C08B" w14:textId="77777777" w:rsidR="00C11AAF" w:rsidRPr="00536B91" w:rsidRDefault="00C11AAF" w:rsidP="00F23355">
            <w:pPr>
              <w:pStyle w:val="pqiTabBody"/>
              <w:rPr>
                <w:b/>
              </w:rPr>
            </w:pPr>
            <w:r w:rsidRPr="00536B91">
              <w:rPr>
                <w:b/>
              </w:rPr>
              <w:t>1x</w:t>
            </w:r>
          </w:p>
        </w:tc>
      </w:tr>
      <w:tr w:rsidR="00C11AAF" w:rsidRPr="009079F8" w14:paraId="7D9FDD35" w14:textId="77777777" w:rsidTr="00F23355">
        <w:trPr>
          <w:cantSplit/>
        </w:trPr>
        <w:tc>
          <w:tcPr>
            <w:tcW w:w="441" w:type="dxa"/>
          </w:tcPr>
          <w:p w14:paraId="14DF7618" w14:textId="77777777" w:rsidR="00C11AAF" w:rsidRPr="009079F8" w:rsidRDefault="00C11AAF" w:rsidP="00F23355">
            <w:pPr>
              <w:pStyle w:val="pqiTabBody"/>
            </w:pPr>
          </w:p>
        </w:tc>
        <w:tc>
          <w:tcPr>
            <w:tcW w:w="372" w:type="dxa"/>
          </w:tcPr>
          <w:p w14:paraId="5BC244CB" w14:textId="77777777" w:rsidR="00C11AAF" w:rsidRPr="009079F8" w:rsidRDefault="00C11AAF" w:rsidP="003B2518">
            <w:pPr>
              <w:pStyle w:val="pqiTabBody"/>
              <w:numPr>
                <w:ilvl w:val="0"/>
                <w:numId w:val="55"/>
              </w:numPr>
              <w:rPr>
                <w:i/>
              </w:rPr>
            </w:pPr>
          </w:p>
        </w:tc>
        <w:tc>
          <w:tcPr>
            <w:tcW w:w="4730" w:type="dxa"/>
          </w:tcPr>
          <w:p w14:paraId="46D603ED" w14:textId="77777777" w:rsidR="00C11AAF" w:rsidRPr="00875585" w:rsidRDefault="00C11AAF" w:rsidP="00F23355">
            <w:pPr>
              <w:pStyle w:val="pqiTabBody"/>
            </w:pPr>
            <w:r w:rsidRPr="00875585">
              <w:t>Nr akcyzowy wnioskodawcy</w:t>
            </w:r>
          </w:p>
          <w:p w14:paraId="1B616F52" w14:textId="5237F844" w:rsidR="00764BF1" w:rsidRPr="005A0559" w:rsidRDefault="00C11AAF" w:rsidP="00F23355">
            <w:pPr>
              <w:pStyle w:val="pqiTabBody"/>
              <w:rPr>
                <w:rFonts w:ascii="Courier New" w:hAnsi="Courier New"/>
                <w:color w:val="0000FF"/>
                <w:rPrChange w:id="202" w:author="Jurkowska Monika" w:date="2022-11-14T21:27:00Z">
                  <w:rPr/>
                </w:rPrChange>
              </w:rPr>
            </w:pPr>
            <w:r>
              <w:rPr>
                <w:rFonts w:ascii="Courier New" w:hAnsi="Courier New" w:cs="Courier New"/>
                <w:noProof/>
                <w:color w:val="0000FF"/>
              </w:rPr>
              <w:t>RequestingEconomicOperator</w:t>
            </w:r>
          </w:p>
        </w:tc>
        <w:tc>
          <w:tcPr>
            <w:tcW w:w="410" w:type="dxa"/>
          </w:tcPr>
          <w:p w14:paraId="03F85690" w14:textId="77777777" w:rsidR="00C11AAF" w:rsidRPr="009079F8" w:rsidRDefault="00C11AAF" w:rsidP="00F23355">
            <w:pPr>
              <w:pStyle w:val="pqiTabBody"/>
            </w:pPr>
            <w:r>
              <w:t>R</w:t>
            </w:r>
          </w:p>
        </w:tc>
        <w:tc>
          <w:tcPr>
            <w:tcW w:w="2356" w:type="dxa"/>
          </w:tcPr>
          <w:p w14:paraId="691D8782" w14:textId="77777777" w:rsidR="00C11AAF" w:rsidRPr="009079F8" w:rsidRDefault="00C11AAF" w:rsidP="00F23355">
            <w:pPr>
              <w:pStyle w:val="pqiTabBody"/>
            </w:pPr>
          </w:p>
        </w:tc>
        <w:tc>
          <w:tcPr>
            <w:tcW w:w="4566" w:type="dxa"/>
          </w:tcPr>
          <w:p w14:paraId="2CE48515" w14:textId="77777777" w:rsidR="00C11AAF" w:rsidRPr="009079F8" w:rsidRDefault="00C11AAF" w:rsidP="00F23355">
            <w:pPr>
              <w:pStyle w:val="pqiTabBody"/>
            </w:pPr>
            <w:r>
              <w:t>Numer akcyzowy podmiotu. Wartość ma być taka sama jak w pole „Nadawca” w nagłówku komunikatu.</w:t>
            </w:r>
          </w:p>
        </w:tc>
        <w:tc>
          <w:tcPr>
            <w:tcW w:w="891" w:type="dxa"/>
          </w:tcPr>
          <w:p w14:paraId="55D23DF6" w14:textId="77777777" w:rsidR="00C11AAF" w:rsidRPr="009079F8" w:rsidRDefault="00C11AAF" w:rsidP="00F23355">
            <w:pPr>
              <w:pStyle w:val="pqiTabBody"/>
            </w:pPr>
            <w:r>
              <w:t>an13</w:t>
            </w:r>
          </w:p>
        </w:tc>
      </w:tr>
      <w:tr w:rsidR="00C11AAF" w:rsidRPr="009079F8" w14:paraId="10BF6C7C" w14:textId="77777777" w:rsidTr="00F23355">
        <w:trPr>
          <w:cantSplit/>
        </w:trPr>
        <w:tc>
          <w:tcPr>
            <w:tcW w:w="441" w:type="dxa"/>
          </w:tcPr>
          <w:p w14:paraId="78F62818" w14:textId="77777777" w:rsidR="00C11AAF" w:rsidRPr="009079F8" w:rsidRDefault="00C11AAF" w:rsidP="00F23355">
            <w:pPr>
              <w:pStyle w:val="pqiTabBody"/>
            </w:pPr>
          </w:p>
        </w:tc>
        <w:tc>
          <w:tcPr>
            <w:tcW w:w="372" w:type="dxa"/>
          </w:tcPr>
          <w:p w14:paraId="166D2C03" w14:textId="77777777" w:rsidR="00C11AAF" w:rsidRPr="009079F8" w:rsidRDefault="00C11AAF" w:rsidP="003B2518">
            <w:pPr>
              <w:pStyle w:val="pqiTabBody"/>
              <w:numPr>
                <w:ilvl w:val="0"/>
                <w:numId w:val="55"/>
              </w:numPr>
              <w:rPr>
                <w:i/>
              </w:rPr>
            </w:pPr>
          </w:p>
        </w:tc>
        <w:tc>
          <w:tcPr>
            <w:tcW w:w="4730" w:type="dxa"/>
          </w:tcPr>
          <w:p w14:paraId="753E3C57" w14:textId="77777777" w:rsidR="00C11AAF" w:rsidRDefault="00C11AAF" w:rsidP="00F23355">
            <w:pPr>
              <w:pStyle w:val="pqiTabBody"/>
            </w:pPr>
            <w:r>
              <w:t>Powód żądania</w:t>
            </w:r>
          </w:p>
          <w:p w14:paraId="6F9DB9DB" w14:textId="4802C947" w:rsidR="00764BF1" w:rsidRPr="005A0559" w:rsidRDefault="00C11AAF" w:rsidP="00F23355">
            <w:pPr>
              <w:pStyle w:val="pqiTabBody"/>
              <w:rPr>
                <w:rFonts w:ascii="Courier New" w:hAnsi="Courier New"/>
                <w:color w:val="0000FF"/>
                <w:rPrChange w:id="203" w:author="Jurkowska Monika" w:date="2022-11-14T21:27:00Z">
                  <w:rPr/>
                </w:rPrChange>
              </w:rPr>
            </w:pPr>
            <w:r>
              <w:rPr>
                <w:rFonts w:ascii="Courier New" w:hAnsi="Courier New" w:cs="Courier New"/>
                <w:noProof/>
                <w:color w:val="0000FF"/>
              </w:rPr>
              <w:t>RequestReason</w:t>
            </w:r>
          </w:p>
        </w:tc>
        <w:tc>
          <w:tcPr>
            <w:tcW w:w="410" w:type="dxa"/>
          </w:tcPr>
          <w:p w14:paraId="10F00843" w14:textId="77777777" w:rsidR="00C11AAF" w:rsidRPr="009079F8" w:rsidRDefault="00C11AAF" w:rsidP="00F23355">
            <w:pPr>
              <w:pStyle w:val="pqiTabBody"/>
            </w:pPr>
            <w:r>
              <w:t>O</w:t>
            </w:r>
          </w:p>
        </w:tc>
        <w:tc>
          <w:tcPr>
            <w:tcW w:w="2356" w:type="dxa"/>
          </w:tcPr>
          <w:p w14:paraId="6379B600" w14:textId="77777777" w:rsidR="00C11AAF" w:rsidRPr="009079F8" w:rsidRDefault="00C11AAF" w:rsidP="00F23355">
            <w:pPr>
              <w:pStyle w:val="pqiTabBody"/>
            </w:pPr>
          </w:p>
        </w:tc>
        <w:tc>
          <w:tcPr>
            <w:tcW w:w="4566" w:type="dxa"/>
          </w:tcPr>
          <w:p w14:paraId="4F47F8AA" w14:textId="77777777" w:rsidR="00C11AAF" w:rsidRPr="009079F8" w:rsidRDefault="00C11AAF" w:rsidP="00F23355">
            <w:pPr>
              <w:pStyle w:val="pqiTabBody"/>
            </w:pPr>
          </w:p>
        </w:tc>
        <w:tc>
          <w:tcPr>
            <w:tcW w:w="891" w:type="dxa"/>
          </w:tcPr>
          <w:p w14:paraId="171B635C" w14:textId="77777777" w:rsidR="00C11AAF" w:rsidRPr="009079F8" w:rsidRDefault="00C11AAF" w:rsidP="00F23355">
            <w:pPr>
              <w:pStyle w:val="pqiTabBody"/>
            </w:pPr>
            <w:r>
              <w:t>an..350</w:t>
            </w:r>
          </w:p>
        </w:tc>
      </w:tr>
      <w:tr w:rsidR="00C11AAF" w:rsidRPr="00536B91" w14:paraId="3945DA17" w14:textId="77777777" w:rsidTr="00F23355">
        <w:trPr>
          <w:cantSplit/>
        </w:trPr>
        <w:tc>
          <w:tcPr>
            <w:tcW w:w="813" w:type="dxa"/>
            <w:gridSpan w:val="2"/>
          </w:tcPr>
          <w:p w14:paraId="1AB17D08" w14:textId="77777777" w:rsidR="00C11AAF" w:rsidRPr="002854B5" w:rsidRDefault="00C11AAF" w:rsidP="003B2518">
            <w:pPr>
              <w:pStyle w:val="pqiTabBody"/>
              <w:numPr>
                <w:ilvl w:val="0"/>
                <w:numId w:val="59"/>
              </w:numPr>
              <w:rPr>
                <w:b/>
                <w:i/>
              </w:rPr>
            </w:pPr>
          </w:p>
        </w:tc>
        <w:tc>
          <w:tcPr>
            <w:tcW w:w="4730" w:type="dxa"/>
          </w:tcPr>
          <w:p w14:paraId="26166749" w14:textId="77777777" w:rsidR="00C11AAF" w:rsidRDefault="00C11AAF" w:rsidP="00F23355">
            <w:pPr>
              <w:pStyle w:val="pqiTabBody"/>
              <w:rPr>
                <w:b/>
              </w:rPr>
            </w:pPr>
            <w:r>
              <w:rPr>
                <w:b/>
              </w:rPr>
              <w:t>Lista kodów</w:t>
            </w:r>
          </w:p>
          <w:p w14:paraId="44852B05" w14:textId="7F67577D" w:rsidR="00764BF1" w:rsidRPr="00621E71" w:rsidRDefault="00C11AAF" w:rsidP="00F23355">
            <w:pPr>
              <w:pStyle w:val="pqiTabBody"/>
              <w:rPr>
                <w:rFonts w:ascii="Courier New" w:hAnsi="Courier New"/>
                <w:color w:val="0000FF"/>
              </w:rPr>
            </w:pPr>
            <w:proofErr w:type="spellStart"/>
            <w:r w:rsidRPr="00FE37A5">
              <w:rPr>
                <w:rFonts w:ascii="Courier New" w:hAnsi="Courier New"/>
                <w:color w:val="0000FF"/>
              </w:rPr>
              <w:t>ListOfCodes</w:t>
            </w:r>
            <w:proofErr w:type="spellEnd"/>
          </w:p>
        </w:tc>
        <w:tc>
          <w:tcPr>
            <w:tcW w:w="410" w:type="dxa"/>
          </w:tcPr>
          <w:p w14:paraId="43D02DF1" w14:textId="77777777" w:rsidR="00C11AAF" w:rsidRPr="00536B91" w:rsidRDefault="00C11AAF" w:rsidP="00F23355">
            <w:pPr>
              <w:pStyle w:val="pqiTabBody"/>
              <w:rPr>
                <w:b/>
              </w:rPr>
            </w:pPr>
            <w:r w:rsidRPr="00536B91">
              <w:rPr>
                <w:b/>
              </w:rPr>
              <w:t>R</w:t>
            </w:r>
          </w:p>
        </w:tc>
        <w:tc>
          <w:tcPr>
            <w:tcW w:w="2356" w:type="dxa"/>
          </w:tcPr>
          <w:p w14:paraId="247F4933" w14:textId="77777777" w:rsidR="00C11AAF" w:rsidRPr="00536B91" w:rsidRDefault="00C11AAF" w:rsidP="00F23355">
            <w:pPr>
              <w:pStyle w:val="pqiTabBody"/>
              <w:rPr>
                <w:b/>
              </w:rPr>
            </w:pPr>
          </w:p>
        </w:tc>
        <w:tc>
          <w:tcPr>
            <w:tcW w:w="4566" w:type="dxa"/>
          </w:tcPr>
          <w:p w14:paraId="4227EA6A" w14:textId="77777777" w:rsidR="00C11AAF" w:rsidRPr="00536B91" w:rsidRDefault="00C11AAF" w:rsidP="00F23355">
            <w:pPr>
              <w:pStyle w:val="pqiTabBody"/>
              <w:rPr>
                <w:b/>
              </w:rPr>
            </w:pPr>
          </w:p>
        </w:tc>
        <w:tc>
          <w:tcPr>
            <w:tcW w:w="891" w:type="dxa"/>
          </w:tcPr>
          <w:p w14:paraId="1058C9E4" w14:textId="77777777" w:rsidR="00C11AAF" w:rsidRPr="00536B91" w:rsidRDefault="00C11AAF" w:rsidP="00F23355">
            <w:pPr>
              <w:pStyle w:val="pqiTabBody"/>
              <w:rPr>
                <w:b/>
              </w:rPr>
            </w:pPr>
            <w:proofErr w:type="spellStart"/>
            <w:r w:rsidRPr="00536B91">
              <w:rPr>
                <w:b/>
              </w:rPr>
              <w:t>Nx</w:t>
            </w:r>
            <w:proofErr w:type="spellEnd"/>
          </w:p>
        </w:tc>
      </w:tr>
      <w:tr w:rsidR="00C11AAF" w:rsidRPr="009079F8" w14:paraId="0673634A" w14:textId="77777777" w:rsidTr="00F23355">
        <w:trPr>
          <w:cantSplit/>
        </w:trPr>
        <w:tc>
          <w:tcPr>
            <w:tcW w:w="441" w:type="dxa"/>
          </w:tcPr>
          <w:p w14:paraId="47CC68EA" w14:textId="77777777" w:rsidR="00C11AAF" w:rsidRPr="009079F8" w:rsidRDefault="00C11AAF" w:rsidP="00F23355">
            <w:pPr>
              <w:pStyle w:val="pqiTabBody"/>
            </w:pPr>
          </w:p>
        </w:tc>
        <w:tc>
          <w:tcPr>
            <w:tcW w:w="372" w:type="dxa"/>
          </w:tcPr>
          <w:p w14:paraId="07E1BA91" w14:textId="77777777" w:rsidR="00C11AAF" w:rsidRPr="009079F8" w:rsidRDefault="00C11AAF" w:rsidP="003B2518">
            <w:pPr>
              <w:pStyle w:val="pqiTabBody"/>
              <w:numPr>
                <w:ilvl w:val="0"/>
                <w:numId w:val="56"/>
              </w:numPr>
              <w:rPr>
                <w:i/>
              </w:rPr>
            </w:pPr>
          </w:p>
        </w:tc>
        <w:tc>
          <w:tcPr>
            <w:tcW w:w="4730" w:type="dxa"/>
          </w:tcPr>
          <w:p w14:paraId="79BF132E" w14:textId="77777777" w:rsidR="00C11AAF" w:rsidRDefault="00C11AAF" w:rsidP="00F23355">
            <w:pPr>
              <w:pStyle w:val="pqiTabBody"/>
            </w:pPr>
            <w:r>
              <w:t>Żądana lista</w:t>
            </w:r>
          </w:p>
          <w:p w14:paraId="324FC8FE" w14:textId="36D611F3" w:rsidR="00764BF1" w:rsidRPr="005A0559" w:rsidRDefault="00C11AAF" w:rsidP="00F23355">
            <w:pPr>
              <w:pStyle w:val="pqiTabBody"/>
              <w:rPr>
                <w:rFonts w:ascii="Courier New" w:hAnsi="Courier New"/>
                <w:color w:val="0000FF"/>
                <w:rPrChange w:id="204" w:author="Jurkowska Monika" w:date="2022-11-14T21:27:00Z">
                  <w:rPr/>
                </w:rPrChange>
              </w:rPr>
            </w:pPr>
            <w:r w:rsidRPr="0046605A">
              <w:rPr>
                <w:rFonts w:ascii="Courier New" w:hAnsi="Courier New" w:cs="Courier New"/>
                <w:noProof/>
                <w:color w:val="0000FF"/>
              </w:rPr>
              <w:t>RequestedListOfCodesCode</w:t>
            </w:r>
          </w:p>
        </w:tc>
        <w:tc>
          <w:tcPr>
            <w:tcW w:w="410" w:type="dxa"/>
          </w:tcPr>
          <w:p w14:paraId="39DE86B9" w14:textId="77777777" w:rsidR="00C11AAF" w:rsidRPr="009079F8" w:rsidRDefault="00C11AAF" w:rsidP="00F23355">
            <w:pPr>
              <w:pStyle w:val="pqiTabBody"/>
            </w:pPr>
            <w:r>
              <w:t>R</w:t>
            </w:r>
          </w:p>
        </w:tc>
        <w:tc>
          <w:tcPr>
            <w:tcW w:w="2356" w:type="dxa"/>
          </w:tcPr>
          <w:p w14:paraId="28E347DE" w14:textId="77777777" w:rsidR="00C11AAF" w:rsidRPr="009079F8" w:rsidRDefault="00C11AAF" w:rsidP="00F23355">
            <w:pPr>
              <w:pStyle w:val="pqiTabBody"/>
            </w:pPr>
          </w:p>
        </w:tc>
        <w:tc>
          <w:tcPr>
            <w:tcW w:w="4566" w:type="dxa"/>
          </w:tcPr>
          <w:p w14:paraId="3248CF44" w14:textId="77777777" w:rsidR="00C11AAF" w:rsidRPr="009079F8" w:rsidRDefault="00C11AAF" w:rsidP="00F23355">
            <w:pPr>
              <w:pStyle w:val="pqiTabBody"/>
            </w:pPr>
            <w:r>
              <w:t>Wartość z enumeracji „</w:t>
            </w:r>
            <w:r>
              <w:fldChar w:fldCharType="begin"/>
            </w:r>
            <w:r>
              <w:instrText xml:space="preserve"> REF _Ref267821164 \h </w:instrText>
            </w:r>
            <w:r>
              <w:fldChar w:fldCharType="separate"/>
            </w:r>
            <w:r w:rsidR="002B6F91" w:rsidRPr="002B6F91">
              <w:t>Lista kodów słowników (</w:t>
            </w:r>
            <w:proofErr w:type="spellStart"/>
            <w:r w:rsidR="002B6F91" w:rsidRPr="002B6F91">
              <w:t>Requested</w:t>
            </w:r>
            <w:proofErr w:type="spellEnd"/>
            <w:r w:rsidR="002B6F91" w:rsidRPr="002B6F91">
              <w:t xml:space="preserve"> List of </w:t>
            </w:r>
            <w:proofErr w:type="spellStart"/>
            <w:r w:rsidR="002B6F91" w:rsidRPr="002B6F91">
              <w:t>Codes</w:t>
            </w:r>
            <w:proofErr w:type="spellEnd"/>
            <w:r w:rsidR="002B6F91" w:rsidRPr="002B6F91">
              <w:t>)</w:t>
            </w:r>
            <w:r>
              <w:fldChar w:fldCharType="end"/>
            </w:r>
            <w:r>
              <w:t>”.</w:t>
            </w:r>
          </w:p>
        </w:tc>
        <w:tc>
          <w:tcPr>
            <w:tcW w:w="891" w:type="dxa"/>
          </w:tcPr>
          <w:p w14:paraId="2E441F59" w14:textId="77777777" w:rsidR="00C11AAF" w:rsidRPr="009079F8" w:rsidRDefault="00C11AAF" w:rsidP="00F23355">
            <w:pPr>
              <w:pStyle w:val="pqiTabBody"/>
            </w:pPr>
            <w:r>
              <w:t>n..2</w:t>
            </w:r>
          </w:p>
        </w:tc>
      </w:tr>
    </w:tbl>
    <w:p w14:paraId="13B4CC14" w14:textId="77777777" w:rsidR="00C11AAF" w:rsidRDefault="00C11AAF" w:rsidP="00C11AAF">
      <w:pPr>
        <w:pStyle w:val="pqiChpHeadNum2"/>
      </w:pPr>
      <w:r>
        <w:br w:type="page"/>
      </w:r>
      <w:bookmarkStart w:id="205" w:name="_Toc379453952"/>
      <w:bookmarkStart w:id="206" w:name="_Toc117635692"/>
      <w:bookmarkStart w:id="207" w:name="_Toc71025852"/>
      <w:r>
        <w:lastRenderedPageBreak/>
        <w:t xml:space="preserve">PL716 – </w:t>
      </w:r>
      <w:r w:rsidRPr="009670DF">
        <w:t>Powiadomienie o kontroli</w:t>
      </w:r>
      <w:bookmarkEnd w:id="205"/>
      <w:bookmarkEnd w:id="206"/>
      <w:bookmarkEnd w:id="207"/>
      <w:r w:rsidRPr="009670DF">
        <w:t xml:space="preserve">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34"/>
        <w:gridCol w:w="370"/>
        <w:gridCol w:w="4661"/>
        <w:gridCol w:w="407"/>
        <w:gridCol w:w="2285"/>
        <w:gridCol w:w="4337"/>
        <w:gridCol w:w="1050"/>
      </w:tblGrid>
      <w:tr w:rsidR="00C11AAF" w:rsidRPr="009079F8" w14:paraId="5556FCDA" w14:textId="77777777" w:rsidTr="00F23355">
        <w:trPr>
          <w:cantSplit/>
          <w:tblHeader/>
        </w:trPr>
        <w:tc>
          <w:tcPr>
            <w:tcW w:w="439" w:type="dxa"/>
            <w:shd w:val="clear" w:color="auto" w:fill="F3F3F3"/>
            <w:vAlign w:val="center"/>
          </w:tcPr>
          <w:p w14:paraId="1A05C59A" w14:textId="77777777" w:rsidR="00C11AAF" w:rsidRPr="009079F8" w:rsidRDefault="00C11AAF" w:rsidP="00F23355">
            <w:pPr>
              <w:pStyle w:val="pqiTabBody"/>
            </w:pPr>
            <w:r>
              <w:br w:type="page"/>
            </w:r>
            <w:r>
              <w:br w:type="page"/>
            </w:r>
            <w:r w:rsidRPr="009079F8">
              <w:t>A</w:t>
            </w:r>
          </w:p>
        </w:tc>
        <w:tc>
          <w:tcPr>
            <w:tcW w:w="371" w:type="dxa"/>
            <w:shd w:val="clear" w:color="auto" w:fill="F3F3F3"/>
            <w:vAlign w:val="center"/>
          </w:tcPr>
          <w:p w14:paraId="6A7A7079" w14:textId="77777777" w:rsidR="00C11AAF" w:rsidRPr="009079F8" w:rsidRDefault="00C11AAF" w:rsidP="00F23355">
            <w:pPr>
              <w:pStyle w:val="pqiTabBody"/>
            </w:pPr>
            <w:r w:rsidRPr="009079F8">
              <w:t>B</w:t>
            </w:r>
          </w:p>
        </w:tc>
        <w:tc>
          <w:tcPr>
            <w:tcW w:w="4705" w:type="dxa"/>
            <w:shd w:val="clear" w:color="auto" w:fill="F3F3F3"/>
            <w:vAlign w:val="center"/>
          </w:tcPr>
          <w:p w14:paraId="7639AF64" w14:textId="77777777" w:rsidR="00C11AAF" w:rsidRPr="009079F8" w:rsidRDefault="00C11AAF" w:rsidP="00F23355">
            <w:pPr>
              <w:pStyle w:val="pqiTabBody"/>
            </w:pPr>
            <w:r w:rsidRPr="009079F8">
              <w:t>C</w:t>
            </w:r>
          </w:p>
        </w:tc>
        <w:tc>
          <w:tcPr>
            <w:tcW w:w="409" w:type="dxa"/>
            <w:shd w:val="clear" w:color="auto" w:fill="F3F3F3"/>
            <w:vAlign w:val="center"/>
          </w:tcPr>
          <w:p w14:paraId="1E0A7C93" w14:textId="77777777" w:rsidR="00C11AAF" w:rsidRPr="009079F8" w:rsidRDefault="00C11AAF" w:rsidP="00F23355">
            <w:pPr>
              <w:pStyle w:val="pqiTabBody"/>
            </w:pPr>
            <w:r w:rsidRPr="009079F8">
              <w:t>D</w:t>
            </w:r>
          </w:p>
        </w:tc>
        <w:tc>
          <w:tcPr>
            <w:tcW w:w="2316" w:type="dxa"/>
            <w:shd w:val="clear" w:color="auto" w:fill="F3F3F3"/>
            <w:vAlign w:val="center"/>
          </w:tcPr>
          <w:p w14:paraId="1359E6F3" w14:textId="77777777" w:rsidR="00C11AAF" w:rsidRPr="009079F8" w:rsidRDefault="00C11AAF" w:rsidP="00F23355">
            <w:pPr>
              <w:pStyle w:val="pqiTabBody"/>
            </w:pPr>
            <w:r w:rsidRPr="009079F8">
              <w:t>E</w:t>
            </w:r>
          </w:p>
        </w:tc>
        <w:tc>
          <w:tcPr>
            <w:tcW w:w="4476" w:type="dxa"/>
            <w:shd w:val="clear" w:color="auto" w:fill="F3F3F3"/>
            <w:vAlign w:val="center"/>
          </w:tcPr>
          <w:p w14:paraId="7AFDC00E" w14:textId="77777777" w:rsidR="00C11AAF" w:rsidRPr="009079F8" w:rsidRDefault="00C11AAF" w:rsidP="00F23355">
            <w:pPr>
              <w:pStyle w:val="pqiTabBody"/>
            </w:pPr>
            <w:r w:rsidRPr="009079F8">
              <w:t>F</w:t>
            </w:r>
          </w:p>
        </w:tc>
        <w:tc>
          <w:tcPr>
            <w:tcW w:w="1050" w:type="dxa"/>
            <w:shd w:val="clear" w:color="auto" w:fill="F3F3F3"/>
            <w:vAlign w:val="center"/>
          </w:tcPr>
          <w:p w14:paraId="73BDD9BC" w14:textId="77777777" w:rsidR="00C11AAF" w:rsidRPr="009079F8" w:rsidRDefault="00C11AAF" w:rsidP="00F23355">
            <w:pPr>
              <w:pStyle w:val="pqiTabBody"/>
            </w:pPr>
            <w:r w:rsidRPr="009079F8">
              <w:t>G</w:t>
            </w:r>
          </w:p>
        </w:tc>
      </w:tr>
      <w:tr w:rsidR="00C11AAF" w:rsidRPr="002854B5" w14:paraId="7CB57505" w14:textId="77777777" w:rsidTr="00F23355">
        <w:trPr>
          <w:cantSplit/>
        </w:trPr>
        <w:tc>
          <w:tcPr>
            <w:tcW w:w="13766" w:type="dxa"/>
            <w:gridSpan w:val="7"/>
          </w:tcPr>
          <w:p w14:paraId="052F2545" w14:textId="77777777" w:rsidR="00C11AAF" w:rsidRPr="002854B5" w:rsidRDefault="00C11AAF" w:rsidP="00F23355">
            <w:pPr>
              <w:pStyle w:val="pqiTabHead"/>
            </w:pPr>
            <w:r>
              <w:t>PL716</w:t>
            </w:r>
            <w:r w:rsidRPr="002854B5">
              <w:t xml:space="preserve"> – </w:t>
            </w:r>
            <w:r w:rsidRPr="00536B91">
              <w:t>PL_CCR_NOT</w:t>
            </w:r>
            <w:r>
              <w:t xml:space="preserve"> –</w:t>
            </w:r>
            <w:r w:rsidRPr="002854B5">
              <w:t xml:space="preserve"> </w:t>
            </w:r>
            <w:r w:rsidRPr="009670DF">
              <w:t>Powiadomienie o kontroli</w:t>
            </w:r>
            <w:r w:rsidRPr="002854B5">
              <w:t>.</w:t>
            </w:r>
          </w:p>
        </w:tc>
      </w:tr>
      <w:tr w:rsidR="00C11AAF" w:rsidRPr="009079F8" w14:paraId="784066BB" w14:textId="77777777" w:rsidTr="00F23355">
        <w:trPr>
          <w:cantSplit/>
        </w:trPr>
        <w:tc>
          <w:tcPr>
            <w:tcW w:w="810" w:type="dxa"/>
            <w:gridSpan w:val="2"/>
          </w:tcPr>
          <w:p w14:paraId="5857406B" w14:textId="77777777" w:rsidR="00C11AAF" w:rsidRPr="002854B5" w:rsidRDefault="00C11AAF" w:rsidP="00F23355">
            <w:pPr>
              <w:pStyle w:val="pqiTabBody"/>
              <w:rPr>
                <w:b/>
                <w:i/>
              </w:rPr>
            </w:pPr>
            <w:r w:rsidRPr="002854B5">
              <w:rPr>
                <w:b/>
              </w:rPr>
              <w:t>1</w:t>
            </w:r>
          </w:p>
        </w:tc>
        <w:tc>
          <w:tcPr>
            <w:tcW w:w="4705" w:type="dxa"/>
          </w:tcPr>
          <w:p w14:paraId="264F2F9A" w14:textId="77777777" w:rsidR="00C11AAF" w:rsidRDefault="00C11AAF" w:rsidP="00F23355">
            <w:pPr>
              <w:pStyle w:val="pqiTabBody"/>
              <w:rPr>
                <w:b/>
              </w:rPr>
            </w:pPr>
            <w:r>
              <w:rPr>
                <w:b/>
              </w:rPr>
              <w:t>&lt;NAGŁÓWEK&gt;</w:t>
            </w:r>
          </w:p>
          <w:p w14:paraId="46E1DB8B"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PL705</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409" w:type="dxa"/>
          </w:tcPr>
          <w:p w14:paraId="61B050F7" w14:textId="77777777" w:rsidR="00C11AAF" w:rsidRPr="00536B91" w:rsidRDefault="00C11AAF" w:rsidP="00F23355">
            <w:pPr>
              <w:pStyle w:val="pqiTabBody"/>
              <w:rPr>
                <w:b/>
              </w:rPr>
            </w:pPr>
            <w:r w:rsidRPr="00536B91">
              <w:rPr>
                <w:b/>
              </w:rPr>
              <w:t>R</w:t>
            </w:r>
          </w:p>
        </w:tc>
        <w:tc>
          <w:tcPr>
            <w:tcW w:w="2316" w:type="dxa"/>
          </w:tcPr>
          <w:p w14:paraId="441EFC08" w14:textId="77777777" w:rsidR="00C11AAF" w:rsidRPr="00536B91" w:rsidRDefault="00C11AAF" w:rsidP="00F23355">
            <w:pPr>
              <w:pStyle w:val="pqiTabBody"/>
              <w:rPr>
                <w:b/>
              </w:rPr>
            </w:pPr>
          </w:p>
        </w:tc>
        <w:tc>
          <w:tcPr>
            <w:tcW w:w="4476" w:type="dxa"/>
          </w:tcPr>
          <w:p w14:paraId="73B792C0" w14:textId="77777777" w:rsidR="00C11AAF" w:rsidRPr="00536B91" w:rsidRDefault="00C11AAF" w:rsidP="00F23355">
            <w:pPr>
              <w:pStyle w:val="pqiTabBody"/>
              <w:rPr>
                <w:b/>
              </w:rPr>
            </w:pPr>
          </w:p>
        </w:tc>
        <w:tc>
          <w:tcPr>
            <w:tcW w:w="1050" w:type="dxa"/>
          </w:tcPr>
          <w:p w14:paraId="6485B367" w14:textId="77777777" w:rsidR="00C11AAF" w:rsidRPr="00536B91" w:rsidRDefault="00C11AAF" w:rsidP="00F23355">
            <w:pPr>
              <w:pStyle w:val="pqiTabBody"/>
              <w:rPr>
                <w:b/>
              </w:rPr>
            </w:pPr>
            <w:r w:rsidRPr="00536B91">
              <w:rPr>
                <w:b/>
              </w:rPr>
              <w:t>1x</w:t>
            </w:r>
          </w:p>
        </w:tc>
      </w:tr>
      <w:tr w:rsidR="00C11AAF" w:rsidRPr="009079F8" w14:paraId="09FC1977" w14:textId="77777777" w:rsidTr="00F23355">
        <w:trPr>
          <w:cantSplit/>
        </w:trPr>
        <w:tc>
          <w:tcPr>
            <w:tcW w:w="13766" w:type="dxa"/>
            <w:gridSpan w:val="7"/>
          </w:tcPr>
          <w:p w14:paraId="59B21ED9" w14:textId="77777777" w:rsidR="00C11AAF" w:rsidRDefault="00C11AAF" w:rsidP="00F23355">
            <w:pPr>
              <w:pStyle w:val="pqiTabBody"/>
            </w:pPr>
            <w:r>
              <w:t>Wszystkie główne elementy poczynając od poniższego zawarte są w elemencie:</w:t>
            </w:r>
          </w:p>
          <w:p w14:paraId="2156620C" w14:textId="77777777" w:rsidR="00C11AAF" w:rsidRPr="00536B9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olor w:val="0000FF"/>
              </w:rPr>
              <w:t>PL</w:t>
            </w:r>
            <w:r>
              <w:rPr>
                <w:rFonts w:ascii="Courier New" w:hAnsi="Courier New" w:cs="Courier New"/>
                <w:noProof/>
                <w:color w:val="0000FF"/>
              </w:rPr>
              <w:t>705</w:t>
            </w:r>
            <w:r w:rsidRPr="00621E71">
              <w:rPr>
                <w:rFonts w:ascii="Courier New" w:hAnsi="Courier New"/>
                <w:color w:val="0000FF"/>
              </w:rPr>
              <w:t>/Body/</w:t>
            </w:r>
            <w:proofErr w:type="spellStart"/>
            <w:r w:rsidRPr="00536B91">
              <w:rPr>
                <w:rFonts w:ascii="Courier New" w:hAnsi="Courier New"/>
                <w:color w:val="0000FF"/>
              </w:rPr>
              <w:t>ControlNotificationForExciseMovement</w:t>
            </w:r>
            <w:proofErr w:type="spellEnd"/>
          </w:p>
        </w:tc>
      </w:tr>
      <w:tr w:rsidR="00C11AAF" w:rsidRPr="009079F8" w14:paraId="56F91705" w14:textId="77777777" w:rsidTr="00F23355">
        <w:trPr>
          <w:cantSplit/>
        </w:trPr>
        <w:tc>
          <w:tcPr>
            <w:tcW w:w="810" w:type="dxa"/>
            <w:gridSpan w:val="2"/>
          </w:tcPr>
          <w:p w14:paraId="27699910" w14:textId="77777777" w:rsidR="00C11AAF" w:rsidRPr="002854B5" w:rsidRDefault="00C11AAF" w:rsidP="00F23355">
            <w:pPr>
              <w:pStyle w:val="pqiTabBody"/>
              <w:rPr>
                <w:b/>
                <w:i/>
              </w:rPr>
            </w:pPr>
            <w:r>
              <w:rPr>
                <w:b/>
              </w:rPr>
              <w:t>2</w:t>
            </w:r>
          </w:p>
        </w:tc>
        <w:tc>
          <w:tcPr>
            <w:tcW w:w="4705" w:type="dxa"/>
          </w:tcPr>
          <w:p w14:paraId="1921C272" w14:textId="77777777" w:rsidR="00C11AAF" w:rsidRPr="000F7B4C" w:rsidRDefault="00C11AAF" w:rsidP="00F23355">
            <w:pPr>
              <w:pStyle w:val="pqiTabBody"/>
              <w:rPr>
                <w:b/>
              </w:rPr>
            </w:pPr>
            <w:r w:rsidRPr="000F7B4C">
              <w:rPr>
                <w:b/>
              </w:rPr>
              <w:t>CECHA</w:t>
            </w:r>
          </w:p>
          <w:p w14:paraId="3F2D5BC4" w14:textId="5DAED1C3" w:rsidR="001D4773" w:rsidRPr="00621E71" w:rsidRDefault="00C11AAF" w:rsidP="00F23355">
            <w:pPr>
              <w:pStyle w:val="pqiTabBody"/>
              <w:rPr>
                <w:rFonts w:ascii="Courier New" w:hAnsi="Courier New"/>
                <w:color w:val="0000FF"/>
              </w:rPr>
            </w:pPr>
            <w:proofErr w:type="spellStart"/>
            <w:r w:rsidRPr="00621E71">
              <w:rPr>
                <w:rFonts w:ascii="Courier New" w:hAnsi="Courier New"/>
                <w:color w:val="0000FF"/>
              </w:rPr>
              <w:t>Attributes</w:t>
            </w:r>
            <w:proofErr w:type="spellEnd"/>
          </w:p>
        </w:tc>
        <w:tc>
          <w:tcPr>
            <w:tcW w:w="409" w:type="dxa"/>
          </w:tcPr>
          <w:p w14:paraId="4A264B90" w14:textId="77777777" w:rsidR="00C11AAF" w:rsidRPr="00536B91" w:rsidRDefault="00C11AAF" w:rsidP="00F23355">
            <w:pPr>
              <w:pStyle w:val="pqiTabBody"/>
              <w:rPr>
                <w:b/>
              </w:rPr>
            </w:pPr>
            <w:r w:rsidRPr="00536B91">
              <w:rPr>
                <w:b/>
              </w:rPr>
              <w:t>R</w:t>
            </w:r>
          </w:p>
        </w:tc>
        <w:tc>
          <w:tcPr>
            <w:tcW w:w="2316" w:type="dxa"/>
          </w:tcPr>
          <w:p w14:paraId="3A2DB997" w14:textId="77777777" w:rsidR="00C11AAF" w:rsidRPr="00536B91" w:rsidRDefault="00C11AAF" w:rsidP="00F23355">
            <w:pPr>
              <w:pStyle w:val="pqiTabBody"/>
              <w:rPr>
                <w:b/>
              </w:rPr>
            </w:pPr>
          </w:p>
        </w:tc>
        <w:tc>
          <w:tcPr>
            <w:tcW w:w="4476" w:type="dxa"/>
          </w:tcPr>
          <w:p w14:paraId="0735AD60" w14:textId="77777777" w:rsidR="00C11AAF" w:rsidRPr="00536B91" w:rsidRDefault="00C11AAF" w:rsidP="00F23355">
            <w:pPr>
              <w:pStyle w:val="pqiTabBody"/>
              <w:rPr>
                <w:b/>
              </w:rPr>
            </w:pPr>
          </w:p>
        </w:tc>
        <w:tc>
          <w:tcPr>
            <w:tcW w:w="1050" w:type="dxa"/>
          </w:tcPr>
          <w:p w14:paraId="3148F559" w14:textId="77777777" w:rsidR="00C11AAF" w:rsidRPr="00536B91" w:rsidRDefault="00C11AAF" w:rsidP="00F23355">
            <w:pPr>
              <w:pStyle w:val="pqiTabBody"/>
              <w:rPr>
                <w:b/>
              </w:rPr>
            </w:pPr>
            <w:r w:rsidRPr="00536B91">
              <w:rPr>
                <w:b/>
              </w:rPr>
              <w:t>1x</w:t>
            </w:r>
          </w:p>
        </w:tc>
      </w:tr>
      <w:tr w:rsidR="00C11AAF" w:rsidRPr="009079F8" w14:paraId="023E951E" w14:textId="77777777" w:rsidTr="00F23355">
        <w:trPr>
          <w:cantSplit/>
        </w:trPr>
        <w:tc>
          <w:tcPr>
            <w:tcW w:w="439" w:type="dxa"/>
          </w:tcPr>
          <w:p w14:paraId="2CF503CB" w14:textId="77777777" w:rsidR="00C11AAF" w:rsidRPr="009079F8" w:rsidRDefault="00C11AAF" w:rsidP="00F23355">
            <w:pPr>
              <w:pStyle w:val="pqiTabBody"/>
            </w:pPr>
          </w:p>
        </w:tc>
        <w:tc>
          <w:tcPr>
            <w:tcW w:w="371" w:type="dxa"/>
          </w:tcPr>
          <w:p w14:paraId="4E9F4894" w14:textId="77777777" w:rsidR="00C11AAF" w:rsidRPr="009079F8" w:rsidRDefault="00C11AAF" w:rsidP="00F23355">
            <w:pPr>
              <w:pStyle w:val="pqiTabBody"/>
              <w:rPr>
                <w:i/>
              </w:rPr>
            </w:pPr>
            <w:r>
              <w:rPr>
                <w:i/>
              </w:rPr>
              <w:t>a</w:t>
            </w:r>
          </w:p>
        </w:tc>
        <w:tc>
          <w:tcPr>
            <w:tcW w:w="4705" w:type="dxa"/>
          </w:tcPr>
          <w:p w14:paraId="4FB03AB2" w14:textId="77777777" w:rsidR="00C11AAF" w:rsidRDefault="00C11AAF" w:rsidP="00F23355">
            <w:pPr>
              <w:pStyle w:val="pqiTabBody"/>
            </w:pPr>
            <w:r>
              <w:t>Data i czas podjęcia decyzji o kontroli</w:t>
            </w:r>
          </w:p>
          <w:p w14:paraId="36C88BD7" w14:textId="606CE0B0" w:rsidR="001D4773" w:rsidRPr="00536B91" w:rsidRDefault="00C11AAF" w:rsidP="00F23355">
            <w:pPr>
              <w:pStyle w:val="pqiTabBody"/>
              <w:rPr>
                <w:rFonts w:ascii="Courier New" w:hAnsi="Courier New" w:cs="Courier New"/>
                <w:noProof/>
                <w:color w:val="0000FF"/>
              </w:rPr>
            </w:pPr>
            <w:r w:rsidRPr="00536B91">
              <w:rPr>
                <w:rFonts w:ascii="Courier New" w:hAnsi="Courier New" w:cs="Courier New"/>
                <w:noProof/>
                <w:color w:val="0000FF"/>
              </w:rPr>
              <w:t>DateAndTimeOfIssuanceOfControl</w:t>
            </w:r>
          </w:p>
        </w:tc>
        <w:tc>
          <w:tcPr>
            <w:tcW w:w="409" w:type="dxa"/>
          </w:tcPr>
          <w:p w14:paraId="46A99464" w14:textId="77777777" w:rsidR="00C11AAF" w:rsidRPr="009079F8" w:rsidRDefault="00C11AAF" w:rsidP="00F23355">
            <w:pPr>
              <w:pStyle w:val="pqiTabBody"/>
            </w:pPr>
            <w:r>
              <w:t>R</w:t>
            </w:r>
          </w:p>
        </w:tc>
        <w:tc>
          <w:tcPr>
            <w:tcW w:w="2316" w:type="dxa"/>
          </w:tcPr>
          <w:p w14:paraId="72AE9FA2" w14:textId="77777777" w:rsidR="00C11AAF" w:rsidRPr="009079F8" w:rsidRDefault="00C11AAF" w:rsidP="00F23355">
            <w:pPr>
              <w:pStyle w:val="pqiTabBody"/>
            </w:pPr>
          </w:p>
        </w:tc>
        <w:tc>
          <w:tcPr>
            <w:tcW w:w="4476" w:type="dxa"/>
          </w:tcPr>
          <w:p w14:paraId="302F0BDA" w14:textId="77777777" w:rsidR="00C11AAF" w:rsidRPr="009079F8" w:rsidRDefault="00C11AAF" w:rsidP="00F23355">
            <w:pPr>
              <w:pStyle w:val="pqiTabBody"/>
            </w:pPr>
          </w:p>
        </w:tc>
        <w:tc>
          <w:tcPr>
            <w:tcW w:w="1050" w:type="dxa"/>
          </w:tcPr>
          <w:p w14:paraId="17E689BB" w14:textId="77777777" w:rsidR="00C11AAF" w:rsidRPr="009079F8" w:rsidRDefault="00C11AAF" w:rsidP="00F23355">
            <w:pPr>
              <w:pStyle w:val="pqiTabBody"/>
            </w:pPr>
            <w:proofErr w:type="spellStart"/>
            <w:r w:rsidRPr="009079F8">
              <w:t>dateTime</w:t>
            </w:r>
            <w:proofErr w:type="spellEnd"/>
          </w:p>
        </w:tc>
      </w:tr>
      <w:tr w:rsidR="00C11AAF" w:rsidRPr="009079F8" w14:paraId="212D8729" w14:textId="77777777" w:rsidTr="00F23355">
        <w:trPr>
          <w:cantSplit/>
        </w:trPr>
        <w:tc>
          <w:tcPr>
            <w:tcW w:w="439" w:type="dxa"/>
          </w:tcPr>
          <w:p w14:paraId="35EB4CA2" w14:textId="77777777" w:rsidR="00C11AAF" w:rsidRPr="009079F8" w:rsidRDefault="00C11AAF" w:rsidP="00F23355">
            <w:pPr>
              <w:pStyle w:val="pqiTabBody"/>
            </w:pPr>
          </w:p>
        </w:tc>
        <w:tc>
          <w:tcPr>
            <w:tcW w:w="371" w:type="dxa"/>
          </w:tcPr>
          <w:p w14:paraId="1EE7A731" w14:textId="77777777" w:rsidR="00C11AAF" w:rsidRDefault="00C11AAF" w:rsidP="00F23355">
            <w:pPr>
              <w:pStyle w:val="pqiTabBody"/>
              <w:rPr>
                <w:i/>
              </w:rPr>
            </w:pPr>
            <w:r>
              <w:rPr>
                <w:i/>
              </w:rPr>
              <w:t>b</w:t>
            </w:r>
          </w:p>
        </w:tc>
        <w:tc>
          <w:tcPr>
            <w:tcW w:w="4705" w:type="dxa"/>
          </w:tcPr>
          <w:p w14:paraId="3805C018" w14:textId="77777777" w:rsidR="00C11AAF" w:rsidRPr="00536B91" w:rsidRDefault="00C11AAF" w:rsidP="00F23355">
            <w:pPr>
              <w:pStyle w:val="pqiTabBody"/>
              <w:rPr>
                <w:lang w:val="en-US"/>
              </w:rPr>
            </w:pPr>
            <w:proofErr w:type="spellStart"/>
            <w:r>
              <w:rPr>
                <w:lang w:val="en-US"/>
              </w:rPr>
              <w:t>Flaga</w:t>
            </w:r>
            <w:proofErr w:type="spellEnd"/>
            <w:r>
              <w:rPr>
                <w:lang w:val="en-US"/>
              </w:rPr>
              <w:t xml:space="preserve"> </w:t>
            </w:r>
            <w:r w:rsidRPr="00DA7C77">
              <w:t>kontroli</w:t>
            </w:r>
          </w:p>
          <w:p w14:paraId="4FA72286" w14:textId="35464A1F" w:rsidR="001D4773" w:rsidRPr="00371C6C" w:rsidRDefault="00C11AAF" w:rsidP="00F23355">
            <w:pPr>
              <w:pStyle w:val="pqiTabBody"/>
              <w:rPr>
                <w:rFonts w:ascii="Courier New" w:hAnsi="Courier New"/>
                <w:color w:val="0000FF"/>
                <w:lang w:val="en-US"/>
                <w:rPrChange w:id="208" w:author="Jurkowska Monika" w:date="2022-11-14T21:27:00Z">
                  <w:rPr>
                    <w:lang w:val="en-US"/>
                  </w:rPr>
                </w:rPrChange>
              </w:rPr>
            </w:pPr>
            <w:r w:rsidRPr="00536B91">
              <w:rPr>
                <w:rFonts w:ascii="Courier New" w:hAnsi="Courier New" w:cs="Courier New"/>
                <w:noProof/>
                <w:color w:val="0000FF"/>
                <w:lang w:val="en-US"/>
              </w:rPr>
              <w:t>Control</w:t>
            </w:r>
            <w:r>
              <w:rPr>
                <w:rFonts w:ascii="Courier New" w:hAnsi="Courier New" w:cs="Courier New"/>
                <w:noProof/>
                <w:color w:val="0000FF"/>
                <w:lang w:val="en-US"/>
              </w:rPr>
              <w:t>Flag</w:t>
            </w:r>
          </w:p>
        </w:tc>
        <w:tc>
          <w:tcPr>
            <w:tcW w:w="409" w:type="dxa"/>
          </w:tcPr>
          <w:p w14:paraId="59E4454C" w14:textId="77777777" w:rsidR="00C11AAF" w:rsidRDefault="00C11AAF" w:rsidP="00F23355">
            <w:pPr>
              <w:pStyle w:val="pqiTabBody"/>
            </w:pPr>
            <w:r>
              <w:t>R</w:t>
            </w:r>
          </w:p>
        </w:tc>
        <w:tc>
          <w:tcPr>
            <w:tcW w:w="2316" w:type="dxa"/>
          </w:tcPr>
          <w:p w14:paraId="25434D8D" w14:textId="77777777" w:rsidR="00C11AAF" w:rsidRPr="009079F8" w:rsidRDefault="00C11AAF" w:rsidP="00F23355">
            <w:pPr>
              <w:pStyle w:val="pqiTabBody"/>
            </w:pPr>
          </w:p>
        </w:tc>
        <w:tc>
          <w:tcPr>
            <w:tcW w:w="4476" w:type="dxa"/>
          </w:tcPr>
          <w:p w14:paraId="2202E501" w14:textId="77777777" w:rsidR="00C11AAF" w:rsidRDefault="00C11AAF" w:rsidP="00F23355">
            <w:pPr>
              <w:pStyle w:val="pqiTabBody"/>
            </w:pPr>
            <w:r>
              <w:t>0 – Brak kontroli</w:t>
            </w:r>
          </w:p>
          <w:p w14:paraId="6418157A" w14:textId="77777777" w:rsidR="00C11AAF" w:rsidRPr="009079F8" w:rsidRDefault="00C11AAF" w:rsidP="00F23355">
            <w:pPr>
              <w:pStyle w:val="pqiTabBody"/>
            </w:pPr>
            <w:r>
              <w:t>1 – Kontrola zostanie przeprowadzona</w:t>
            </w:r>
          </w:p>
        </w:tc>
        <w:tc>
          <w:tcPr>
            <w:tcW w:w="1050" w:type="dxa"/>
          </w:tcPr>
          <w:p w14:paraId="0AFCD96B" w14:textId="77777777" w:rsidR="00C11AAF" w:rsidRDefault="00C11AAF" w:rsidP="00F23355">
            <w:pPr>
              <w:pStyle w:val="pqiTabBody"/>
            </w:pPr>
            <w:r>
              <w:t>n1</w:t>
            </w:r>
          </w:p>
        </w:tc>
      </w:tr>
      <w:tr w:rsidR="00C11AAF" w:rsidRPr="009079F8" w14:paraId="63C2CE3D" w14:textId="77777777" w:rsidTr="00F23355">
        <w:trPr>
          <w:cantSplit/>
        </w:trPr>
        <w:tc>
          <w:tcPr>
            <w:tcW w:w="439" w:type="dxa"/>
          </w:tcPr>
          <w:p w14:paraId="6AA6E697" w14:textId="77777777" w:rsidR="00C11AAF" w:rsidRPr="009079F8" w:rsidRDefault="00C11AAF" w:rsidP="00F23355">
            <w:pPr>
              <w:pStyle w:val="pqiTabBody"/>
            </w:pPr>
          </w:p>
        </w:tc>
        <w:tc>
          <w:tcPr>
            <w:tcW w:w="371" w:type="dxa"/>
          </w:tcPr>
          <w:p w14:paraId="1FE91FA0" w14:textId="77777777" w:rsidR="00C11AAF" w:rsidRPr="009079F8" w:rsidRDefault="00C11AAF" w:rsidP="00F23355">
            <w:pPr>
              <w:pStyle w:val="pqiTabBody"/>
              <w:rPr>
                <w:i/>
              </w:rPr>
            </w:pPr>
            <w:r>
              <w:rPr>
                <w:i/>
              </w:rPr>
              <w:t>c</w:t>
            </w:r>
          </w:p>
        </w:tc>
        <w:tc>
          <w:tcPr>
            <w:tcW w:w="4705" w:type="dxa"/>
          </w:tcPr>
          <w:p w14:paraId="4D6EFEC3" w14:textId="77777777" w:rsidR="00C11AAF" w:rsidRPr="00536B91" w:rsidRDefault="00C11AAF" w:rsidP="00F23355">
            <w:pPr>
              <w:pStyle w:val="pqiTabBody"/>
              <w:rPr>
                <w:lang w:val="en-US"/>
              </w:rPr>
            </w:pPr>
            <w:proofErr w:type="spellStart"/>
            <w:r>
              <w:rPr>
                <w:lang w:val="en-US"/>
              </w:rPr>
              <w:t>Informacje</w:t>
            </w:r>
            <w:proofErr w:type="spellEnd"/>
            <w:r>
              <w:rPr>
                <w:lang w:val="en-US"/>
              </w:rPr>
              <w:t xml:space="preserve"> o </w:t>
            </w:r>
            <w:proofErr w:type="spellStart"/>
            <w:r>
              <w:rPr>
                <w:lang w:val="en-US"/>
              </w:rPr>
              <w:t>kontroli</w:t>
            </w:r>
            <w:proofErr w:type="spellEnd"/>
          </w:p>
          <w:p w14:paraId="36305D2D" w14:textId="45E9BCC6" w:rsidR="00980B55" w:rsidRPr="00371C6C" w:rsidRDefault="00C11AAF" w:rsidP="00F23355">
            <w:pPr>
              <w:pStyle w:val="pqiTabBody"/>
              <w:rPr>
                <w:rFonts w:ascii="Courier New" w:hAnsi="Courier New"/>
                <w:color w:val="0000FF"/>
                <w:lang w:val="en-US"/>
                <w:rPrChange w:id="209" w:author="Jurkowska Monika" w:date="2022-11-14T21:27:00Z">
                  <w:rPr>
                    <w:lang w:val="en-US"/>
                  </w:rPr>
                </w:rPrChange>
              </w:rPr>
            </w:pPr>
            <w:r w:rsidRPr="00536B91">
              <w:rPr>
                <w:rFonts w:ascii="Courier New" w:hAnsi="Courier New" w:cs="Courier New"/>
                <w:noProof/>
                <w:color w:val="0000FF"/>
                <w:lang w:val="en-US"/>
              </w:rPr>
              <w:t>ControlInformation</w:t>
            </w:r>
          </w:p>
        </w:tc>
        <w:tc>
          <w:tcPr>
            <w:tcW w:w="409" w:type="dxa"/>
          </w:tcPr>
          <w:p w14:paraId="7873551F" w14:textId="77777777" w:rsidR="00C11AAF" w:rsidRPr="009079F8" w:rsidRDefault="00C11AAF" w:rsidP="00F23355">
            <w:pPr>
              <w:pStyle w:val="pqiTabBody"/>
            </w:pPr>
            <w:r>
              <w:t>O</w:t>
            </w:r>
          </w:p>
        </w:tc>
        <w:tc>
          <w:tcPr>
            <w:tcW w:w="2316" w:type="dxa"/>
          </w:tcPr>
          <w:p w14:paraId="7B9574ED" w14:textId="77777777" w:rsidR="00C11AAF" w:rsidRPr="009079F8" w:rsidRDefault="00C11AAF" w:rsidP="00F23355">
            <w:pPr>
              <w:pStyle w:val="pqiTabBody"/>
            </w:pPr>
          </w:p>
        </w:tc>
        <w:tc>
          <w:tcPr>
            <w:tcW w:w="4476" w:type="dxa"/>
          </w:tcPr>
          <w:p w14:paraId="2FB3B33E" w14:textId="77777777" w:rsidR="00C11AAF" w:rsidRPr="009079F8" w:rsidRDefault="00C11AAF" w:rsidP="00F23355">
            <w:pPr>
              <w:pStyle w:val="pqiTabBody"/>
            </w:pPr>
          </w:p>
        </w:tc>
        <w:tc>
          <w:tcPr>
            <w:tcW w:w="1050" w:type="dxa"/>
          </w:tcPr>
          <w:p w14:paraId="1BF010D7" w14:textId="77777777" w:rsidR="00C11AAF" w:rsidRPr="009079F8" w:rsidRDefault="00C11AAF" w:rsidP="00F23355">
            <w:pPr>
              <w:pStyle w:val="pqiTabBody"/>
            </w:pPr>
            <w:r>
              <w:t>an..350</w:t>
            </w:r>
          </w:p>
        </w:tc>
      </w:tr>
      <w:tr w:rsidR="00C11AAF" w:rsidRPr="009079F8" w14:paraId="6DF6B888" w14:textId="77777777" w:rsidTr="00F23355">
        <w:trPr>
          <w:cantSplit/>
        </w:trPr>
        <w:tc>
          <w:tcPr>
            <w:tcW w:w="810" w:type="dxa"/>
            <w:gridSpan w:val="2"/>
          </w:tcPr>
          <w:p w14:paraId="436ED499" w14:textId="77777777" w:rsidR="00C11AAF" w:rsidRPr="002854B5" w:rsidRDefault="00C11AAF" w:rsidP="00F23355">
            <w:pPr>
              <w:pStyle w:val="pqiTabBody"/>
              <w:rPr>
                <w:b/>
                <w:i/>
              </w:rPr>
            </w:pPr>
            <w:r>
              <w:rPr>
                <w:b/>
                <w:i/>
              </w:rPr>
              <w:t>3</w:t>
            </w:r>
          </w:p>
        </w:tc>
        <w:tc>
          <w:tcPr>
            <w:tcW w:w="4705" w:type="dxa"/>
          </w:tcPr>
          <w:p w14:paraId="0DDED4A4" w14:textId="612A9724" w:rsidR="00C11AAF" w:rsidRPr="008816FC" w:rsidRDefault="00C11AAF" w:rsidP="00F23355">
            <w:pPr>
              <w:pStyle w:val="pqiTabHead"/>
            </w:pPr>
            <w:r w:rsidRPr="008816FC">
              <w:t xml:space="preserve">Dokument </w:t>
            </w:r>
            <w:del w:id="210" w:author="Jurkowska Monika" w:date="2022-11-14T21:27:00Z">
              <w:r w:rsidRPr="008816FC">
                <w:delText xml:space="preserve">e-AD </w:delText>
              </w:r>
            </w:del>
            <w:r w:rsidRPr="008816FC">
              <w:t>PRZEMIESZCZENIA WYROBÓW AKCYZOWYCH</w:t>
            </w:r>
          </w:p>
          <w:p w14:paraId="447AF9A6" w14:textId="39F533D8" w:rsidR="00C11AAF" w:rsidRDefault="00C11AAF" w:rsidP="00F23355">
            <w:pPr>
              <w:pStyle w:val="pqiTabBody"/>
              <w:rPr>
                <w:ins w:id="211" w:author="Jurkowska Monika" w:date="2022-11-14T21:27:00Z"/>
                <w:rFonts w:ascii="Courier New" w:hAnsi="Courier New"/>
                <w:color w:val="0000FF"/>
              </w:rPr>
            </w:pPr>
            <w:del w:id="212" w:author="Jurkowska Monika" w:date="2022-11-14T21:27:00Z">
              <w:r w:rsidRPr="00536B91">
                <w:rPr>
                  <w:rFonts w:ascii="Courier New" w:hAnsi="Courier New"/>
                  <w:color w:val="0000FF"/>
                </w:rPr>
                <w:delText>ExciseMovementEad</w:delText>
              </w:r>
            </w:del>
          </w:p>
          <w:p w14:paraId="38905000" w14:textId="452686B0" w:rsidR="00980B55" w:rsidRPr="00536B91" w:rsidRDefault="00980B55" w:rsidP="00F23355">
            <w:pPr>
              <w:pStyle w:val="pqiTabBody"/>
              <w:rPr>
                <w:rFonts w:ascii="Courier New" w:hAnsi="Courier New"/>
                <w:color w:val="0000FF"/>
              </w:rPr>
            </w:pPr>
            <w:proofErr w:type="spellStart"/>
            <w:ins w:id="213" w:author="Jurkowska Monika" w:date="2022-11-14T21:27:00Z">
              <w:r>
                <w:rPr>
                  <w:rFonts w:ascii="Courier New" w:hAnsi="Courier New"/>
                  <w:color w:val="0000FF"/>
                </w:rPr>
                <w:t>ExciseMovement</w:t>
              </w:r>
            </w:ins>
            <w:proofErr w:type="spellEnd"/>
          </w:p>
        </w:tc>
        <w:tc>
          <w:tcPr>
            <w:tcW w:w="409" w:type="dxa"/>
          </w:tcPr>
          <w:p w14:paraId="1359E13A" w14:textId="77777777" w:rsidR="00C11AAF" w:rsidRPr="00536B91" w:rsidRDefault="00C11AAF" w:rsidP="00F23355">
            <w:pPr>
              <w:pStyle w:val="pqiTabBody"/>
              <w:rPr>
                <w:b/>
              </w:rPr>
            </w:pPr>
            <w:r w:rsidRPr="00536B91">
              <w:rPr>
                <w:b/>
              </w:rPr>
              <w:t>R</w:t>
            </w:r>
          </w:p>
        </w:tc>
        <w:tc>
          <w:tcPr>
            <w:tcW w:w="2316" w:type="dxa"/>
          </w:tcPr>
          <w:p w14:paraId="7A221DA6" w14:textId="77777777" w:rsidR="00C11AAF" w:rsidRPr="00536B91" w:rsidRDefault="00C11AAF" w:rsidP="00F23355">
            <w:pPr>
              <w:pStyle w:val="pqiTabBody"/>
              <w:rPr>
                <w:b/>
              </w:rPr>
            </w:pPr>
          </w:p>
        </w:tc>
        <w:tc>
          <w:tcPr>
            <w:tcW w:w="4476" w:type="dxa"/>
          </w:tcPr>
          <w:p w14:paraId="09D85043" w14:textId="77777777" w:rsidR="00C11AAF" w:rsidRPr="00536B91" w:rsidRDefault="00C11AAF" w:rsidP="00F23355">
            <w:pPr>
              <w:pStyle w:val="pqiTabBody"/>
              <w:rPr>
                <w:b/>
              </w:rPr>
            </w:pPr>
          </w:p>
        </w:tc>
        <w:tc>
          <w:tcPr>
            <w:tcW w:w="1050" w:type="dxa"/>
          </w:tcPr>
          <w:p w14:paraId="4A8BBDA1" w14:textId="77777777" w:rsidR="00C11AAF" w:rsidRPr="00536B91" w:rsidRDefault="00C11AAF" w:rsidP="00F23355">
            <w:pPr>
              <w:pStyle w:val="pqiTabBody"/>
              <w:rPr>
                <w:b/>
              </w:rPr>
            </w:pPr>
            <w:r w:rsidRPr="00536B91">
              <w:rPr>
                <w:b/>
              </w:rPr>
              <w:t>1x</w:t>
            </w:r>
          </w:p>
        </w:tc>
      </w:tr>
      <w:tr w:rsidR="00C11AAF" w:rsidRPr="009079F8" w14:paraId="07D54ED4" w14:textId="77777777" w:rsidTr="00F23355">
        <w:trPr>
          <w:cantSplit/>
        </w:trPr>
        <w:tc>
          <w:tcPr>
            <w:tcW w:w="439" w:type="dxa"/>
          </w:tcPr>
          <w:p w14:paraId="2D121A97" w14:textId="77777777" w:rsidR="00C11AAF" w:rsidRPr="009079F8" w:rsidRDefault="00C11AAF" w:rsidP="00F23355">
            <w:pPr>
              <w:pStyle w:val="pqiTabBody"/>
            </w:pPr>
          </w:p>
        </w:tc>
        <w:tc>
          <w:tcPr>
            <w:tcW w:w="371" w:type="dxa"/>
          </w:tcPr>
          <w:p w14:paraId="2A92DCF6" w14:textId="77777777" w:rsidR="00C11AAF" w:rsidRPr="009079F8" w:rsidRDefault="00C11AAF" w:rsidP="00F23355">
            <w:pPr>
              <w:pStyle w:val="pqiTabBody"/>
              <w:rPr>
                <w:i/>
              </w:rPr>
            </w:pPr>
            <w:r>
              <w:rPr>
                <w:i/>
              </w:rPr>
              <w:t>a</w:t>
            </w:r>
          </w:p>
        </w:tc>
        <w:tc>
          <w:tcPr>
            <w:tcW w:w="4705" w:type="dxa"/>
          </w:tcPr>
          <w:p w14:paraId="5F33957E" w14:textId="77777777" w:rsidR="00C11AAF" w:rsidRDefault="00C11AAF" w:rsidP="00F23355">
            <w:pPr>
              <w:pStyle w:val="pqiTabBody"/>
            </w:pPr>
            <w:r>
              <w:t>ARC</w:t>
            </w:r>
          </w:p>
          <w:p w14:paraId="58FAF197" w14:textId="59187941" w:rsidR="00980B55" w:rsidRPr="009670DF" w:rsidRDefault="00C11AAF" w:rsidP="00F23355">
            <w:pPr>
              <w:pStyle w:val="pqiTabBody"/>
              <w:rPr>
                <w:rFonts w:ascii="Courier New" w:hAnsi="Courier New" w:cs="Courier New"/>
                <w:noProof/>
                <w:color w:val="0000FF"/>
              </w:rPr>
            </w:pPr>
            <w:r w:rsidRPr="009670DF">
              <w:rPr>
                <w:rFonts w:ascii="Courier New" w:hAnsi="Courier New" w:cs="Courier New"/>
                <w:noProof/>
                <w:color w:val="0000FF"/>
              </w:rPr>
              <w:t>AdministrativeReferenceCode</w:t>
            </w:r>
          </w:p>
        </w:tc>
        <w:tc>
          <w:tcPr>
            <w:tcW w:w="409" w:type="dxa"/>
          </w:tcPr>
          <w:p w14:paraId="2E13207F" w14:textId="77777777" w:rsidR="00C11AAF" w:rsidRPr="009079F8" w:rsidRDefault="00C11AAF" w:rsidP="00F23355">
            <w:pPr>
              <w:pStyle w:val="pqiTabBody"/>
            </w:pPr>
            <w:r>
              <w:t>D</w:t>
            </w:r>
          </w:p>
        </w:tc>
        <w:tc>
          <w:tcPr>
            <w:tcW w:w="2316" w:type="dxa"/>
          </w:tcPr>
          <w:p w14:paraId="2ED27E88" w14:textId="77777777" w:rsidR="00C11AAF" w:rsidRDefault="00C11AAF" w:rsidP="00F23355">
            <w:r>
              <w:t xml:space="preserve">R gdy kontrola jest przeprowadzana </w:t>
            </w:r>
            <w:r w:rsidR="003256EC">
              <w:br/>
            </w:r>
            <w:r>
              <w:t>w miejscu odbioru.</w:t>
            </w:r>
          </w:p>
          <w:p w14:paraId="5C4CEB71" w14:textId="77777777" w:rsidR="00C11AAF" w:rsidRPr="00C05E2F" w:rsidRDefault="00C11AAF" w:rsidP="00F23355">
            <w:pPr>
              <w:rPr>
                <w:szCs w:val="20"/>
              </w:rPr>
            </w:pPr>
            <w:r>
              <w:t>W pozostałych przypadkach nie stosuje się.</w:t>
            </w:r>
          </w:p>
        </w:tc>
        <w:tc>
          <w:tcPr>
            <w:tcW w:w="4476" w:type="dxa"/>
          </w:tcPr>
          <w:p w14:paraId="0DF12532" w14:textId="2C00CD07" w:rsidR="00C11AAF" w:rsidRPr="009079F8" w:rsidRDefault="00C11AAF" w:rsidP="003F1A7C">
            <w:pPr>
              <w:pStyle w:val="pqiTabBody"/>
            </w:pPr>
          </w:p>
        </w:tc>
        <w:tc>
          <w:tcPr>
            <w:tcW w:w="1050" w:type="dxa"/>
          </w:tcPr>
          <w:p w14:paraId="772CAC27" w14:textId="77777777" w:rsidR="00C11AAF" w:rsidRPr="009079F8" w:rsidRDefault="00C11AAF" w:rsidP="00F23355">
            <w:pPr>
              <w:pStyle w:val="pqiTabBody"/>
            </w:pPr>
            <w:r>
              <w:t>an21</w:t>
            </w:r>
          </w:p>
        </w:tc>
      </w:tr>
      <w:tr w:rsidR="00C11AAF" w:rsidRPr="009079F8" w14:paraId="7489D0AD" w14:textId="77777777" w:rsidTr="00F23355">
        <w:trPr>
          <w:cantSplit/>
        </w:trPr>
        <w:tc>
          <w:tcPr>
            <w:tcW w:w="439" w:type="dxa"/>
          </w:tcPr>
          <w:p w14:paraId="1D3DDBD5" w14:textId="77777777" w:rsidR="00C11AAF" w:rsidRPr="009079F8" w:rsidRDefault="00C11AAF" w:rsidP="00F23355">
            <w:pPr>
              <w:pStyle w:val="pqiTabBody"/>
            </w:pPr>
          </w:p>
        </w:tc>
        <w:tc>
          <w:tcPr>
            <w:tcW w:w="371" w:type="dxa"/>
          </w:tcPr>
          <w:p w14:paraId="6927326C" w14:textId="77777777" w:rsidR="00C11AAF" w:rsidRDefault="00C11AAF" w:rsidP="00F23355">
            <w:pPr>
              <w:pStyle w:val="pqiTabBody"/>
              <w:rPr>
                <w:i/>
              </w:rPr>
            </w:pPr>
            <w:r>
              <w:rPr>
                <w:i/>
              </w:rPr>
              <w:t>b</w:t>
            </w:r>
          </w:p>
        </w:tc>
        <w:tc>
          <w:tcPr>
            <w:tcW w:w="4705" w:type="dxa"/>
          </w:tcPr>
          <w:p w14:paraId="1FC65458" w14:textId="77777777" w:rsidR="00C11AAF" w:rsidRDefault="00C11AAF" w:rsidP="00F23355">
            <w:pPr>
              <w:pStyle w:val="pqiTabBody"/>
            </w:pPr>
            <w:r>
              <w:t>Numer porządkowy</w:t>
            </w:r>
          </w:p>
          <w:p w14:paraId="169E7828" w14:textId="1F12A82B" w:rsidR="00980B55" w:rsidRPr="00371C6C" w:rsidRDefault="00C11AAF" w:rsidP="00F23355">
            <w:pPr>
              <w:pStyle w:val="pqiTabBody"/>
              <w:rPr>
                <w:rFonts w:ascii="Courier New" w:hAnsi="Courier New"/>
                <w:color w:val="0000FF"/>
                <w:rPrChange w:id="214" w:author="Jurkowska Monika" w:date="2022-11-14T21:27:00Z">
                  <w:rPr/>
                </w:rPrChange>
              </w:rPr>
            </w:pPr>
            <w:r>
              <w:rPr>
                <w:rFonts w:ascii="Courier New" w:hAnsi="Courier New" w:cs="Courier New"/>
                <w:noProof/>
                <w:color w:val="0000FF"/>
              </w:rPr>
              <w:t>SequenceNumber</w:t>
            </w:r>
          </w:p>
        </w:tc>
        <w:tc>
          <w:tcPr>
            <w:tcW w:w="409" w:type="dxa"/>
          </w:tcPr>
          <w:p w14:paraId="5874553F" w14:textId="77777777" w:rsidR="00C11AAF" w:rsidRPr="009079F8" w:rsidRDefault="00C11AAF" w:rsidP="00F23355">
            <w:pPr>
              <w:pStyle w:val="pqiTabBody"/>
            </w:pPr>
            <w:r>
              <w:t>D</w:t>
            </w:r>
          </w:p>
        </w:tc>
        <w:tc>
          <w:tcPr>
            <w:tcW w:w="2316" w:type="dxa"/>
          </w:tcPr>
          <w:p w14:paraId="01F72D01" w14:textId="77777777" w:rsidR="00C11AAF" w:rsidRPr="009079F8" w:rsidRDefault="00C11AAF" w:rsidP="00F23355">
            <w:pPr>
              <w:pStyle w:val="pqiTabBody"/>
            </w:pPr>
            <w:r>
              <w:t>jw.</w:t>
            </w:r>
          </w:p>
        </w:tc>
        <w:tc>
          <w:tcPr>
            <w:tcW w:w="4476" w:type="dxa"/>
          </w:tcPr>
          <w:p w14:paraId="02862E0C" w14:textId="17EA7981" w:rsidR="00645DEC" w:rsidRPr="009079F8" w:rsidRDefault="00C11AAF" w:rsidP="00645DEC">
            <w:pPr>
              <w:pStyle w:val="pqiTabBody"/>
            </w:pPr>
            <w:r>
              <w:rPr>
                <w:lang w:eastAsia="en-GB"/>
              </w:rPr>
              <w:t>N</w:t>
            </w:r>
            <w:r w:rsidRPr="009079F8">
              <w:rPr>
                <w:lang w:eastAsia="en-GB"/>
              </w:rPr>
              <w:t>umer porządkowy dokumentu e-AD.</w:t>
            </w:r>
          </w:p>
        </w:tc>
        <w:tc>
          <w:tcPr>
            <w:tcW w:w="1050" w:type="dxa"/>
          </w:tcPr>
          <w:p w14:paraId="70A13C0E" w14:textId="77777777" w:rsidR="00C11AAF" w:rsidRPr="009079F8" w:rsidRDefault="00C11AAF" w:rsidP="00F23355">
            <w:pPr>
              <w:pStyle w:val="pqiTabBody"/>
            </w:pPr>
            <w:r w:rsidRPr="009079F8">
              <w:t>n</w:t>
            </w:r>
            <w:r>
              <w:t>..2</w:t>
            </w:r>
          </w:p>
        </w:tc>
      </w:tr>
      <w:tr w:rsidR="00C11AAF" w:rsidRPr="009079F8" w14:paraId="5A870A58" w14:textId="77777777" w:rsidTr="00F23355">
        <w:trPr>
          <w:cantSplit/>
        </w:trPr>
        <w:tc>
          <w:tcPr>
            <w:tcW w:w="439" w:type="dxa"/>
          </w:tcPr>
          <w:p w14:paraId="66176F43" w14:textId="77777777" w:rsidR="00C11AAF" w:rsidRPr="009079F8" w:rsidRDefault="00C11AAF" w:rsidP="00F23355">
            <w:pPr>
              <w:pStyle w:val="pqiTabBody"/>
            </w:pPr>
          </w:p>
        </w:tc>
        <w:tc>
          <w:tcPr>
            <w:tcW w:w="371" w:type="dxa"/>
          </w:tcPr>
          <w:p w14:paraId="2C144544" w14:textId="77777777" w:rsidR="00C11AAF" w:rsidRDefault="00C11AAF" w:rsidP="00F23355">
            <w:pPr>
              <w:pStyle w:val="pqiTabBody"/>
              <w:rPr>
                <w:i/>
              </w:rPr>
            </w:pPr>
            <w:r>
              <w:rPr>
                <w:i/>
              </w:rPr>
              <w:t>c</w:t>
            </w:r>
          </w:p>
        </w:tc>
        <w:tc>
          <w:tcPr>
            <w:tcW w:w="4705" w:type="dxa"/>
          </w:tcPr>
          <w:p w14:paraId="20B21912" w14:textId="77777777" w:rsidR="00C11AAF" w:rsidRDefault="00C11AAF" w:rsidP="00F23355">
            <w:pPr>
              <w:pStyle w:val="pqiTabBody"/>
            </w:pPr>
            <w:r>
              <w:t>Lokalny nr referencyjny</w:t>
            </w:r>
          </w:p>
          <w:p w14:paraId="6B78996F" w14:textId="130CB266" w:rsidR="00980B55" w:rsidRPr="00371C6C" w:rsidRDefault="00C11AAF" w:rsidP="00F23355">
            <w:pPr>
              <w:pStyle w:val="pqiTabBody"/>
              <w:rPr>
                <w:rFonts w:ascii="Courier New" w:hAnsi="Courier New"/>
                <w:color w:val="0000FF"/>
                <w:rPrChange w:id="215" w:author="Jurkowska Monika" w:date="2022-11-14T21:27:00Z">
                  <w:rPr/>
                </w:rPrChange>
              </w:rPr>
            </w:pPr>
            <w:r>
              <w:rPr>
                <w:rFonts w:ascii="Courier New" w:hAnsi="Courier New" w:cs="Courier New"/>
                <w:noProof/>
                <w:color w:val="0000FF"/>
              </w:rPr>
              <w:t>LocalReferenceNumber</w:t>
            </w:r>
          </w:p>
        </w:tc>
        <w:tc>
          <w:tcPr>
            <w:tcW w:w="409" w:type="dxa"/>
          </w:tcPr>
          <w:p w14:paraId="0CA3259F" w14:textId="77777777" w:rsidR="00C11AAF" w:rsidRPr="009079F8" w:rsidRDefault="00C11AAF" w:rsidP="00F23355">
            <w:pPr>
              <w:pStyle w:val="pqiTabBody"/>
            </w:pPr>
            <w:r>
              <w:t>D</w:t>
            </w:r>
          </w:p>
        </w:tc>
        <w:tc>
          <w:tcPr>
            <w:tcW w:w="2316" w:type="dxa"/>
          </w:tcPr>
          <w:p w14:paraId="69E7069F" w14:textId="77777777" w:rsidR="00C11AAF" w:rsidRDefault="00C11AAF" w:rsidP="00F23355">
            <w:pPr>
              <w:pStyle w:val="pqiTabBody"/>
            </w:pPr>
            <w:r>
              <w:t xml:space="preserve">R gdy kontrola jest przeprowadzana </w:t>
            </w:r>
            <w:r w:rsidR="003256EC">
              <w:br/>
            </w:r>
            <w:r>
              <w:t>w miejscu wysyłki.</w:t>
            </w:r>
          </w:p>
          <w:p w14:paraId="5EF5F500" w14:textId="77777777" w:rsidR="00C11AAF" w:rsidRPr="009079F8" w:rsidRDefault="00C11AAF" w:rsidP="00F23355">
            <w:pPr>
              <w:pStyle w:val="pqiTabBody"/>
            </w:pPr>
            <w:r>
              <w:t>W pozostałych przypadkach nie stosuje się.</w:t>
            </w:r>
          </w:p>
        </w:tc>
        <w:tc>
          <w:tcPr>
            <w:tcW w:w="4476" w:type="dxa"/>
          </w:tcPr>
          <w:p w14:paraId="1CC4E8C7" w14:textId="28D2A1E5" w:rsidR="00C11AAF" w:rsidRPr="008816FC" w:rsidRDefault="00C11AAF" w:rsidP="00F23355">
            <w:pPr>
              <w:pStyle w:val="pqiTabBody"/>
            </w:pPr>
          </w:p>
        </w:tc>
        <w:tc>
          <w:tcPr>
            <w:tcW w:w="1050" w:type="dxa"/>
          </w:tcPr>
          <w:p w14:paraId="4922E3B9" w14:textId="1943FED7" w:rsidR="00C11AAF" w:rsidRPr="009079F8" w:rsidRDefault="00645DEC" w:rsidP="00F23355">
            <w:pPr>
              <w:pStyle w:val="pqiTabBody"/>
            </w:pPr>
            <w:r>
              <w:t>A</w:t>
            </w:r>
            <w:r w:rsidR="00C11AAF">
              <w:t>n</w:t>
            </w:r>
            <w:r>
              <w:t>..</w:t>
            </w:r>
            <w:r w:rsidR="00C11AAF">
              <w:t>2</w:t>
            </w:r>
            <w:r>
              <w:t>2</w:t>
            </w:r>
          </w:p>
        </w:tc>
      </w:tr>
    </w:tbl>
    <w:p w14:paraId="09A4BF84" w14:textId="77777777" w:rsidR="00C11AAF" w:rsidRDefault="00C11AAF" w:rsidP="00C11AAF">
      <w:pPr>
        <w:pStyle w:val="pqiChpHeadNum2"/>
      </w:pPr>
      <w:r>
        <w:br w:type="page"/>
      </w:r>
      <w:bookmarkStart w:id="216" w:name="_Toc379453953"/>
      <w:bookmarkStart w:id="217" w:name="_Toc117635693"/>
      <w:bookmarkStart w:id="218" w:name="_Toc71025853"/>
      <w:r>
        <w:lastRenderedPageBreak/>
        <w:t>PL733 – Wartości słowników</w:t>
      </w:r>
      <w:bookmarkEnd w:id="216"/>
      <w:bookmarkEnd w:id="217"/>
      <w:bookmarkEnd w:id="218"/>
    </w:p>
    <w:p w14:paraId="1053F3DD" w14:textId="77777777" w:rsidR="00C11AAF" w:rsidRPr="00C05383" w:rsidRDefault="00C11AAF" w:rsidP="00C11AAF">
      <w:pPr>
        <w:pStyle w:val="pqiText"/>
      </w:pPr>
      <w:r>
        <w:t>Plik PL733 zawiera całą historię zmian wartości żądanego słownika, tzn. dla każdej wartości słownika znajduje się element tworzący wartość (operacja „C”), może być wiele elementów aktualizujących wartość (operacja „U”) oraz może być jeden element unieważniający wartość (operacja „U”).</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33"/>
        <w:gridCol w:w="216"/>
        <w:gridCol w:w="216"/>
        <w:gridCol w:w="7333"/>
        <w:gridCol w:w="360"/>
        <w:gridCol w:w="339"/>
        <w:gridCol w:w="3916"/>
        <w:gridCol w:w="831"/>
        <w:tblGridChange w:id="219">
          <w:tblGrid>
            <w:gridCol w:w="333"/>
            <w:gridCol w:w="216"/>
            <w:gridCol w:w="216"/>
            <w:gridCol w:w="203"/>
            <w:gridCol w:w="5257"/>
            <w:gridCol w:w="394"/>
            <w:gridCol w:w="1479"/>
            <w:gridCol w:w="34"/>
            <w:gridCol w:w="326"/>
            <w:gridCol w:w="339"/>
            <w:gridCol w:w="3761"/>
            <w:gridCol w:w="155"/>
            <w:gridCol w:w="831"/>
          </w:tblGrid>
        </w:tblGridChange>
      </w:tblGrid>
      <w:tr w:rsidR="00C11AAF" w:rsidRPr="009079F8" w14:paraId="0B2CBE74" w14:textId="77777777" w:rsidTr="00C62819">
        <w:trPr>
          <w:cantSplit/>
          <w:tblHeader/>
        </w:trPr>
        <w:tc>
          <w:tcPr>
            <w:tcW w:w="606" w:type="dxa"/>
            <w:gridSpan w:val="2"/>
            <w:shd w:val="clear" w:color="auto" w:fill="F3F3F3"/>
            <w:vAlign w:val="center"/>
          </w:tcPr>
          <w:p w14:paraId="7FBF0EA4" w14:textId="77777777" w:rsidR="00C11AAF" w:rsidRPr="009079F8" w:rsidRDefault="00C11AAF" w:rsidP="00F23355">
            <w:pPr>
              <w:pStyle w:val="pqiTabBody"/>
            </w:pPr>
            <w:r>
              <w:br w:type="page"/>
            </w:r>
            <w:r>
              <w:br w:type="page"/>
            </w:r>
            <w:r w:rsidRPr="009079F8">
              <w:t>A</w:t>
            </w:r>
          </w:p>
        </w:tc>
        <w:tc>
          <w:tcPr>
            <w:tcW w:w="362" w:type="dxa"/>
            <w:shd w:val="clear" w:color="auto" w:fill="F3F3F3"/>
            <w:vAlign w:val="center"/>
          </w:tcPr>
          <w:p w14:paraId="5FA1B3F8" w14:textId="77777777" w:rsidR="00C11AAF" w:rsidRPr="009079F8" w:rsidRDefault="00C11AAF" w:rsidP="00F23355">
            <w:pPr>
              <w:pStyle w:val="pqiTabBody"/>
            </w:pPr>
            <w:r w:rsidRPr="009079F8">
              <w:t>B</w:t>
            </w:r>
          </w:p>
        </w:tc>
        <w:tc>
          <w:tcPr>
            <w:tcW w:w="5257" w:type="dxa"/>
            <w:shd w:val="clear" w:color="auto" w:fill="F3F3F3"/>
            <w:vAlign w:val="center"/>
          </w:tcPr>
          <w:p w14:paraId="59821DD0" w14:textId="77777777" w:rsidR="00C11AAF" w:rsidRPr="009079F8" w:rsidRDefault="00C11AAF" w:rsidP="00F23355">
            <w:pPr>
              <w:pStyle w:val="pqiTabBody"/>
            </w:pPr>
            <w:r w:rsidRPr="009079F8">
              <w:t>C</w:t>
            </w:r>
          </w:p>
        </w:tc>
        <w:tc>
          <w:tcPr>
            <w:tcW w:w="394" w:type="dxa"/>
            <w:shd w:val="clear" w:color="auto" w:fill="F3F3F3"/>
            <w:vAlign w:val="center"/>
          </w:tcPr>
          <w:p w14:paraId="6FBEA3E7" w14:textId="77777777" w:rsidR="00C11AAF" w:rsidRPr="009079F8" w:rsidRDefault="00C11AAF" w:rsidP="00F23355">
            <w:pPr>
              <w:pStyle w:val="pqiTabBody"/>
            </w:pPr>
            <w:r w:rsidRPr="009079F8">
              <w:t>D</w:t>
            </w:r>
          </w:p>
        </w:tc>
        <w:tc>
          <w:tcPr>
            <w:tcW w:w="1513" w:type="dxa"/>
            <w:shd w:val="clear" w:color="auto" w:fill="F3F3F3"/>
            <w:vAlign w:val="center"/>
          </w:tcPr>
          <w:p w14:paraId="7FA2D1F8" w14:textId="77777777" w:rsidR="00C11AAF" w:rsidRPr="009079F8" w:rsidRDefault="00C11AAF" w:rsidP="00F23355">
            <w:pPr>
              <w:pStyle w:val="pqiTabBody"/>
            </w:pPr>
            <w:r w:rsidRPr="009079F8">
              <w:t>E</w:t>
            </w:r>
          </w:p>
        </w:tc>
        <w:tc>
          <w:tcPr>
            <w:tcW w:w="4426" w:type="dxa"/>
            <w:shd w:val="clear" w:color="auto" w:fill="F3F3F3"/>
            <w:vAlign w:val="center"/>
          </w:tcPr>
          <w:p w14:paraId="245E1D71" w14:textId="77777777" w:rsidR="00C11AAF" w:rsidRPr="009079F8" w:rsidRDefault="00C11AAF" w:rsidP="00F23355">
            <w:pPr>
              <w:pStyle w:val="pqiTabBody"/>
            </w:pPr>
            <w:r w:rsidRPr="009079F8">
              <w:t>F</w:t>
            </w:r>
          </w:p>
        </w:tc>
        <w:tc>
          <w:tcPr>
            <w:tcW w:w="986" w:type="dxa"/>
            <w:shd w:val="clear" w:color="auto" w:fill="F3F3F3"/>
            <w:vAlign w:val="center"/>
          </w:tcPr>
          <w:p w14:paraId="499C45C0" w14:textId="77777777" w:rsidR="00C11AAF" w:rsidRPr="009079F8" w:rsidRDefault="00C11AAF" w:rsidP="00F23355">
            <w:pPr>
              <w:pStyle w:val="pqiTabBody"/>
            </w:pPr>
            <w:r w:rsidRPr="009079F8">
              <w:t>G</w:t>
            </w:r>
          </w:p>
        </w:tc>
      </w:tr>
      <w:tr w:rsidR="00C11AAF" w:rsidRPr="002854B5" w14:paraId="7ED63434" w14:textId="77777777" w:rsidTr="00AF52F5">
        <w:trPr>
          <w:cantSplit/>
        </w:trPr>
        <w:tc>
          <w:tcPr>
            <w:tcW w:w="13544" w:type="dxa"/>
            <w:gridSpan w:val="8"/>
          </w:tcPr>
          <w:p w14:paraId="4E932A9A" w14:textId="77777777" w:rsidR="00C11AAF" w:rsidRPr="002854B5" w:rsidRDefault="00C11AAF" w:rsidP="00F23355">
            <w:pPr>
              <w:pStyle w:val="pqiTabHead"/>
            </w:pPr>
            <w:r>
              <w:t>PL</w:t>
            </w:r>
            <w:r w:rsidRPr="002854B5">
              <w:t>7</w:t>
            </w:r>
            <w:r>
              <w:t>33</w:t>
            </w:r>
            <w:r w:rsidRPr="002854B5">
              <w:t xml:space="preserve"> – </w:t>
            </w:r>
            <w:r>
              <w:t>PL</w:t>
            </w:r>
            <w:r w:rsidRPr="001510E3">
              <w:t>_COD_DAT</w:t>
            </w:r>
            <w:r>
              <w:t xml:space="preserve"> –</w:t>
            </w:r>
            <w:r w:rsidRPr="002854B5">
              <w:t xml:space="preserve"> </w:t>
            </w:r>
            <w:r>
              <w:t>Wartości słowników</w:t>
            </w:r>
            <w:r w:rsidRPr="002854B5">
              <w:t>.</w:t>
            </w:r>
          </w:p>
        </w:tc>
      </w:tr>
      <w:tr w:rsidR="00C11AAF" w:rsidRPr="009079F8" w14:paraId="3FD5630B" w14:textId="77777777" w:rsidTr="00C62819">
        <w:trPr>
          <w:cantSplit/>
        </w:trPr>
        <w:tc>
          <w:tcPr>
            <w:tcW w:w="968" w:type="dxa"/>
            <w:gridSpan w:val="3"/>
          </w:tcPr>
          <w:p w14:paraId="7A9D9C0F" w14:textId="77777777" w:rsidR="00C11AAF" w:rsidRPr="002854B5" w:rsidRDefault="00C11AAF" w:rsidP="00F23355">
            <w:pPr>
              <w:pStyle w:val="pqiTabBody"/>
              <w:rPr>
                <w:b/>
                <w:i/>
              </w:rPr>
            </w:pPr>
          </w:p>
        </w:tc>
        <w:tc>
          <w:tcPr>
            <w:tcW w:w="5257" w:type="dxa"/>
          </w:tcPr>
          <w:p w14:paraId="0B78DE51" w14:textId="77777777" w:rsidR="00C11AAF" w:rsidRDefault="00C11AAF" w:rsidP="00F23355">
            <w:pPr>
              <w:pStyle w:val="pqiTabBody"/>
              <w:rPr>
                <w:b/>
              </w:rPr>
            </w:pPr>
            <w:r>
              <w:rPr>
                <w:b/>
              </w:rPr>
              <w:t>&lt;NAGŁÓWEK&gt;</w:t>
            </w:r>
          </w:p>
          <w:p w14:paraId="36F58E70"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olor w:val="0000FF"/>
              </w:rPr>
              <w:t>PL</w:t>
            </w:r>
            <w:r>
              <w:rPr>
                <w:rFonts w:ascii="Courier New" w:hAnsi="Courier New" w:cs="Courier New"/>
                <w:noProof/>
                <w:color w:val="0000FF"/>
              </w:rPr>
              <w:t>733</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394" w:type="dxa"/>
          </w:tcPr>
          <w:p w14:paraId="05661D55" w14:textId="77777777" w:rsidR="00C11AAF" w:rsidRPr="00C15AD5" w:rsidRDefault="00C11AAF" w:rsidP="00F23355">
            <w:pPr>
              <w:pStyle w:val="pqiTabBody"/>
              <w:rPr>
                <w:b/>
              </w:rPr>
            </w:pPr>
            <w:r w:rsidRPr="00C15AD5">
              <w:rPr>
                <w:b/>
              </w:rPr>
              <w:t>R</w:t>
            </w:r>
          </w:p>
        </w:tc>
        <w:tc>
          <w:tcPr>
            <w:tcW w:w="1513" w:type="dxa"/>
          </w:tcPr>
          <w:p w14:paraId="397FF3A9" w14:textId="77777777" w:rsidR="00C11AAF" w:rsidRPr="00C15AD5" w:rsidRDefault="00C11AAF" w:rsidP="00F23355">
            <w:pPr>
              <w:pStyle w:val="pqiTabBody"/>
              <w:rPr>
                <w:b/>
              </w:rPr>
            </w:pPr>
          </w:p>
        </w:tc>
        <w:tc>
          <w:tcPr>
            <w:tcW w:w="4426" w:type="dxa"/>
          </w:tcPr>
          <w:p w14:paraId="7CB3738E" w14:textId="77777777" w:rsidR="00C11AAF" w:rsidRPr="00C15AD5" w:rsidRDefault="00C11AAF" w:rsidP="00F23355">
            <w:pPr>
              <w:pStyle w:val="pqiTabBody"/>
              <w:rPr>
                <w:b/>
              </w:rPr>
            </w:pPr>
          </w:p>
        </w:tc>
        <w:tc>
          <w:tcPr>
            <w:tcW w:w="986" w:type="dxa"/>
          </w:tcPr>
          <w:p w14:paraId="0B6514A3" w14:textId="77777777" w:rsidR="00C11AAF" w:rsidRPr="00C15AD5" w:rsidRDefault="00C11AAF" w:rsidP="00F23355">
            <w:pPr>
              <w:pStyle w:val="pqiTabBody"/>
              <w:rPr>
                <w:b/>
              </w:rPr>
            </w:pPr>
            <w:r w:rsidRPr="00C15AD5">
              <w:rPr>
                <w:b/>
              </w:rPr>
              <w:t>1x</w:t>
            </w:r>
          </w:p>
        </w:tc>
      </w:tr>
      <w:tr w:rsidR="00C11AAF" w:rsidRPr="009079F8" w14:paraId="4D5696AC" w14:textId="77777777" w:rsidTr="00AF52F5">
        <w:trPr>
          <w:cantSplit/>
        </w:trPr>
        <w:tc>
          <w:tcPr>
            <w:tcW w:w="13544" w:type="dxa"/>
            <w:gridSpan w:val="8"/>
          </w:tcPr>
          <w:p w14:paraId="78456ED1" w14:textId="77777777" w:rsidR="00C11AAF" w:rsidRDefault="00C11AAF" w:rsidP="00F23355">
            <w:pPr>
              <w:pStyle w:val="pqiTabBody"/>
            </w:pPr>
            <w:r>
              <w:t>Wszystkie główne elementy począwszy od poniższego zawarte są w elemencie:</w:t>
            </w:r>
          </w:p>
          <w:p w14:paraId="1AB92F41" w14:textId="77777777" w:rsidR="00C11AAF" w:rsidRPr="009079F8" w:rsidRDefault="00C11AAF" w:rsidP="00F23355">
            <w:pPr>
              <w:pStyle w:val="pqiTabBody"/>
            </w:pPr>
            <w:r w:rsidRPr="00621E71">
              <w:rPr>
                <w:rFonts w:ascii="Courier New" w:hAnsi="Courier New"/>
                <w:color w:val="0000FF"/>
              </w:rPr>
              <w:t>/</w:t>
            </w:r>
            <w:r>
              <w:rPr>
                <w:rFonts w:ascii="Courier New" w:hAnsi="Courier New"/>
                <w:color w:val="0000FF"/>
              </w:rPr>
              <w:t>PL</w:t>
            </w:r>
            <w:r>
              <w:rPr>
                <w:rFonts w:ascii="Courier New" w:hAnsi="Courier New" w:cs="Courier New"/>
                <w:noProof/>
                <w:color w:val="0000FF"/>
              </w:rPr>
              <w:t>733</w:t>
            </w:r>
            <w:r w:rsidRPr="00621E71">
              <w:rPr>
                <w:rFonts w:ascii="Courier New" w:hAnsi="Courier New"/>
                <w:color w:val="0000FF"/>
              </w:rPr>
              <w:t>/</w:t>
            </w:r>
            <w:r>
              <w:rPr>
                <w:rFonts w:ascii="Courier New" w:hAnsi="Courier New"/>
                <w:color w:val="0000FF"/>
              </w:rPr>
              <w:t>Body/</w:t>
            </w:r>
            <w:proofErr w:type="spellStart"/>
            <w:r w:rsidRPr="00286A7C">
              <w:rPr>
                <w:rFonts w:ascii="Courier New" w:hAnsi="Courier New"/>
                <w:color w:val="0000FF"/>
              </w:rPr>
              <w:t>ExternalListOfCodes</w:t>
            </w:r>
            <w:proofErr w:type="spellEnd"/>
          </w:p>
        </w:tc>
      </w:tr>
      <w:tr w:rsidR="00C11AAF" w:rsidRPr="009079F8" w14:paraId="5FE4DCC0" w14:textId="77777777" w:rsidTr="00C62819">
        <w:trPr>
          <w:cantSplit/>
        </w:trPr>
        <w:tc>
          <w:tcPr>
            <w:tcW w:w="968" w:type="dxa"/>
            <w:gridSpan w:val="3"/>
          </w:tcPr>
          <w:p w14:paraId="0DDF17F5" w14:textId="77777777" w:rsidR="00C11AAF" w:rsidRPr="002854B5" w:rsidRDefault="00C11AAF" w:rsidP="00F23355">
            <w:pPr>
              <w:pStyle w:val="pqiTabBody"/>
              <w:rPr>
                <w:b/>
                <w:i/>
              </w:rPr>
            </w:pPr>
            <w:r>
              <w:rPr>
                <w:b/>
              </w:rPr>
              <w:t>1</w:t>
            </w:r>
          </w:p>
        </w:tc>
        <w:tc>
          <w:tcPr>
            <w:tcW w:w="5257" w:type="dxa"/>
          </w:tcPr>
          <w:p w14:paraId="42A6D2D1" w14:textId="77777777" w:rsidR="00C11AAF" w:rsidRDefault="00C11AAF" w:rsidP="00F23355">
            <w:pPr>
              <w:pStyle w:val="pqiTabBody"/>
              <w:rPr>
                <w:b/>
              </w:rPr>
            </w:pPr>
            <w:r>
              <w:rPr>
                <w:b/>
              </w:rPr>
              <w:t>Jednostka miary</w:t>
            </w:r>
          </w:p>
          <w:p w14:paraId="14F27A57" w14:textId="7A6836C0" w:rsidR="00A5781D"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UnitOfMeasure</w:t>
            </w:r>
          </w:p>
        </w:tc>
        <w:tc>
          <w:tcPr>
            <w:tcW w:w="394" w:type="dxa"/>
          </w:tcPr>
          <w:p w14:paraId="354C09FD" w14:textId="77777777" w:rsidR="00C11AAF" w:rsidRPr="00C15AD5" w:rsidRDefault="00C11AAF" w:rsidP="00F23355">
            <w:pPr>
              <w:pStyle w:val="pqiTabBody"/>
              <w:rPr>
                <w:b/>
              </w:rPr>
            </w:pPr>
            <w:r w:rsidRPr="00C15AD5">
              <w:rPr>
                <w:b/>
              </w:rPr>
              <w:t>O</w:t>
            </w:r>
          </w:p>
        </w:tc>
        <w:tc>
          <w:tcPr>
            <w:tcW w:w="1513" w:type="dxa"/>
          </w:tcPr>
          <w:p w14:paraId="4127F318" w14:textId="77777777" w:rsidR="00C11AAF" w:rsidRPr="00C15AD5" w:rsidRDefault="00C11AAF" w:rsidP="00F23355">
            <w:pPr>
              <w:pStyle w:val="pqiTabBody"/>
              <w:rPr>
                <w:b/>
              </w:rPr>
            </w:pPr>
          </w:p>
        </w:tc>
        <w:tc>
          <w:tcPr>
            <w:tcW w:w="4426" w:type="dxa"/>
          </w:tcPr>
          <w:p w14:paraId="34A5C4CC" w14:textId="77777777" w:rsidR="00C11AAF" w:rsidRPr="00C15AD5" w:rsidRDefault="00C11AAF" w:rsidP="00F23355">
            <w:pPr>
              <w:pStyle w:val="pqiTabBody"/>
              <w:rPr>
                <w:b/>
              </w:rPr>
            </w:pPr>
            <w:r w:rsidRPr="00C15AD5">
              <w:rPr>
                <w:b/>
              </w:rPr>
              <w:t>Element definiuje wartości słownika „Jednostki miary (</w:t>
            </w:r>
            <w:proofErr w:type="spellStart"/>
            <w:r w:rsidRPr="00C15AD5">
              <w:rPr>
                <w:b/>
              </w:rPr>
              <w:t>Units</w:t>
            </w:r>
            <w:proofErr w:type="spellEnd"/>
            <w:r w:rsidRPr="00C15AD5">
              <w:rPr>
                <w:b/>
              </w:rPr>
              <w:t xml:space="preserve"> of </w:t>
            </w:r>
            <w:proofErr w:type="spellStart"/>
            <w:r w:rsidRPr="00C15AD5">
              <w:rPr>
                <w:b/>
              </w:rPr>
              <w:t>measure</w:t>
            </w:r>
            <w:proofErr w:type="spellEnd"/>
            <w:r w:rsidRPr="00C15AD5">
              <w:rPr>
                <w:b/>
              </w:rPr>
              <w:t>)”.</w:t>
            </w:r>
          </w:p>
        </w:tc>
        <w:tc>
          <w:tcPr>
            <w:tcW w:w="986" w:type="dxa"/>
          </w:tcPr>
          <w:p w14:paraId="567BA139" w14:textId="77777777" w:rsidR="00C11AAF" w:rsidRPr="00EE4AC0" w:rsidRDefault="00C11AAF" w:rsidP="00F23355">
            <w:pPr>
              <w:pStyle w:val="pqiTabBody"/>
              <w:rPr>
                <w:b/>
              </w:rPr>
            </w:pPr>
            <w:proofErr w:type="spellStart"/>
            <w:r w:rsidRPr="00EE4AC0">
              <w:rPr>
                <w:b/>
              </w:rPr>
              <w:t>Nx</w:t>
            </w:r>
            <w:proofErr w:type="spellEnd"/>
          </w:p>
        </w:tc>
      </w:tr>
      <w:tr w:rsidR="00C11AAF" w:rsidRPr="009079F8" w14:paraId="24B9D9D9" w14:textId="77777777" w:rsidTr="00C62819">
        <w:trPr>
          <w:cantSplit/>
        </w:trPr>
        <w:tc>
          <w:tcPr>
            <w:tcW w:w="606" w:type="dxa"/>
            <w:gridSpan w:val="2"/>
          </w:tcPr>
          <w:p w14:paraId="69F591CE" w14:textId="77777777" w:rsidR="00C11AAF" w:rsidRPr="009079F8" w:rsidRDefault="00C11AAF" w:rsidP="00F23355">
            <w:pPr>
              <w:pStyle w:val="pqiTabBody"/>
            </w:pPr>
          </w:p>
        </w:tc>
        <w:tc>
          <w:tcPr>
            <w:tcW w:w="362" w:type="dxa"/>
          </w:tcPr>
          <w:p w14:paraId="0CE786CC" w14:textId="77777777" w:rsidR="00C11AAF" w:rsidRPr="009079F8" w:rsidRDefault="00C11AAF" w:rsidP="00F23355">
            <w:pPr>
              <w:pStyle w:val="pqiTabBody"/>
              <w:rPr>
                <w:i/>
              </w:rPr>
            </w:pPr>
            <w:r>
              <w:rPr>
                <w:i/>
              </w:rPr>
              <w:t>a</w:t>
            </w:r>
          </w:p>
        </w:tc>
        <w:tc>
          <w:tcPr>
            <w:tcW w:w="5257" w:type="dxa"/>
          </w:tcPr>
          <w:p w14:paraId="292AF65C" w14:textId="77777777" w:rsidR="00C11AAF" w:rsidRDefault="00C11AAF" w:rsidP="00F23355">
            <w:pPr>
              <w:pStyle w:val="pqiTabBody"/>
            </w:pPr>
            <w:r>
              <w:t>Kod jednostki miary</w:t>
            </w:r>
          </w:p>
          <w:p w14:paraId="7039EE60" w14:textId="2BF9E8F7" w:rsidR="00A5781D" w:rsidRPr="00371C6C" w:rsidRDefault="00C11AAF" w:rsidP="00F23355">
            <w:pPr>
              <w:pStyle w:val="pqiTabBody"/>
              <w:rPr>
                <w:rFonts w:ascii="Courier New" w:hAnsi="Courier New"/>
                <w:color w:val="0000FF"/>
                <w:rPrChange w:id="220" w:author="Jurkowska Monika" w:date="2022-11-14T21:27:00Z">
                  <w:rPr/>
                </w:rPrChange>
              </w:rPr>
            </w:pPr>
            <w:r>
              <w:rPr>
                <w:rFonts w:ascii="Courier New" w:hAnsi="Courier New" w:cs="Courier New"/>
                <w:noProof/>
                <w:color w:val="0000FF"/>
              </w:rPr>
              <w:t>UnitOfMeasureCode</w:t>
            </w:r>
            <w:ins w:id="221" w:author="Jurkowska Monika" w:date="2022-11-14T21:27:00Z">
              <w:r w:rsidR="006118D4">
                <w:rPr>
                  <w:rFonts w:ascii="Courier New" w:hAnsi="Courier New" w:cs="Courier New"/>
                  <w:noProof/>
                  <w:color w:val="0000FF"/>
                </w:rPr>
                <w:t xml:space="preserve"> </w:t>
              </w:r>
            </w:ins>
          </w:p>
        </w:tc>
        <w:tc>
          <w:tcPr>
            <w:tcW w:w="394" w:type="dxa"/>
          </w:tcPr>
          <w:p w14:paraId="797AD999" w14:textId="77777777" w:rsidR="00C11AAF" w:rsidRPr="009079F8" w:rsidRDefault="00C11AAF" w:rsidP="00F23355">
            <w:pPr>
              <w:pStyle w:val="pqiTabBody"/>
            </w:pPr>
            <w:r>
              <w:t>R</w:t>
            </w:r>
          </w:p>
        </w:tc>
        <w:tc>
          <w:tcPr>
            <w:tcW w:w="1513" w:type="dxa"/>
          </w:tcPr>
          <w:p w14:paraId="78FAC52E" w14:textId="77777777" w:rsidR="00C11AAF" w:rsidRPr="009079F8" w:rsidRDefault="00C11AAF" w:rsidP="00F23355">
            <w:pPr>
              <w:pStyle w:val="pqiTabBody"/>
            </w:pPr>
          </w:p>
        </w:tc>
        <w:tc>
          <w:tcPr>
            <w:tcW w:w="4426" w:type="dxa"/>
          </w:tcPr>
          <w:p w14:paraId="476B66A1" w14:textId="77777777" w:rsidR="00C11AAF" w:rsidRDefault="00C11AAF" w:rsidP="00F23355">
            <w:pPr>
              <w:pStyle w:val="pqiTabBody"/>
            </w:pPr>
            <w:r>
              <w:t>Wartość słownika.</w:t>
            </w:r>
          </w:p>
          <w:p w14:paraId="7E4CFE22" w14:textId="77777777" w:rsidR="00C11AAF" w:rsidRPr="009079F8" w:rsidRDefault="00C11AAF" w:rsidP="00F23355">
            <w:pPr>
              <w:pStyle w:val="pqiTabBody"/>
            </w:pPr>
            <w:r>
              <w:t>Np. 1 - Kg.</w:t>
            </w:r>
          </w:p>
        </w:tc>
        <w:tc>
          <w:tcPr>
            <w:tcW w:w="986" w:type="dxa"/>
          </w:tcPr>
          <w:p w14:paraId="6ABE61C6" w14:textId="77777777" w:rsidR="00C11AAF" w:rsidRPr="009079F8" w:rsidRDefault="00C11AAF" w:rsidP="00F23355">
            <w:pPr>
              <w:pStyle w:val="pqiTabBody"/>
            </w:pPr>
            <w:r>
              <w:t>n1</w:t>
            </w:r>
          </w:p>
        </w:tc>
      </w:tr>
      <w:tr w:rsidR="00C11AAF" w:rsidRPr="009079F8" w14:paraId="2475F40D" w14:textId="77777777" w:rsidTr="00C62819">
        <w:trPr>
          <w:cantSplit/>
        </w:trPr>
        <w:tc>
          <w:tcPr>
            <w:tcW w:w="968" w:type="dxa"/>
            <w:gridSpan w:val="3"/>
          </w:tcPr>
          <w:p w14:paraId="08E72969" w14:textId="77777777" w:rsidR="00C11AAF" w:rsidRPr="002854B5" w:rsidRDefault="00C11AAF" w:rsidP="00F23355">
            <w:pPr>
              <w:pStyle w:val="pqiTabBody"/>
              <w:rPr>
                <w:b/>
                <w:i/>
              </w:rPr>
            </w:pPr>
            <w:r>
              <w:rPr>
                <w:b/>
              </w:rPr>
              <w:t>1.1</w:t>
            </w:r>
          </w:p>
        </w:tc>
        <w:tc>
          <w:tcPr>
            <w:tcW w:w="5257" w:type="dxa"/>
          </w:tcPr>
          <w:p w14:paraId="272C50E0" w14:textId="77777777" w:rsidR="00C11AAF" w:rsidRDefault="00C11AAF" w:rsidP="00F23355">
            <w:pPr>
              <w:pStyle w:val="pqiTabBody"/>
              <w:rPr>
                <w:b/>
              </w:rPr>
            </w:pPr>
            <w:r>
              <w:rPr>
                <w:b/>
              </w:rPr>
              <w:t>Dane specyficzne dla danego języka</w:t>
            </w:r>
          </w:p>
          <w:p w14:paraId="6A276FE6" w14:textId="60180379" w:rsidR="00A5781D"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LanguageSpecificData</w:t>
            </w:r>
          </w:p>
        </w:tc>
        <w:tc>
          <w:tcPr>
            <w:tcW w:w="394" w:type="dxa"/>
          </w:tcPr>
          <w:p w14:paraId="05FCB22F" w14:textId="77777777" w:rsidR="00C11AAF" w:rsidRPr="00C15AD5" w:rsidRDefault="00C11AAF" w:rsidP="00F23355">
            <w:pPr>
              <w:pStyle w:val="pqiTabBody"/>
              <w:rPr>
                <w:b/>
              </w:rPr>
            </w:pPr>
            <w:r w:rsidRPr="00C15AD5">
              <w:rPr>
                <w:b/>
              </w:rPr>
              <w:t>R</w:t>
            </w:r>
          </w:p>
        </w:tc>
        <w:tc>
          <w:tcPr>
            <w:tcW w:w="1513" w:type="dxa"/>
          </w:tcPr>
          <w:p w14:paraId="4A4C7091" w14:textId="77777777" w:rsidR="00C11AAF" w:rsidRPr="009079F8" w:rsidRDefault="00C11AAF" w:rsidP="00F23355">
            <w:pPr>
              <w:pStyle w:val="pqiTabBody"/>
            </w:pPr>
          </w:p>
        </w:tc>
        <w:tc>
          <w:tcPr>
            <w:tcW w:w="4426" w:type="dxa"/>
          </w:tcPr>
          <w:p w14:paraId="71874D0E" w14:textId="77777777" w:rsidR="00C11AAF" w:rsidRPr="00B671A4" w:rsidRDefault="00C11AAF" w:rsidP="00F23355">
            <w:pPr>
              <w:pStyle w:val="pqiTabBody"/>
              <w:rPr>
                <w:b/>
              </w:rPr>
            </w:pPr>
            <w:r>
              <w:rPr>
                <w:b/>
              </w:rPr>
              <w:t xml:space="preserve">UWAGA: </w:t>
            </w:r>
            <w:r w:rsidRPr="00B671A4">
              <w:rPr>
                <w:b/>
              </w:rPr>
              <w:t xml:space="preserve">Element </w:t>
            </w:r>
            <w:r>
              <w:rPr>
                <w:rFonts w:ascii="Courier New" w:hAnsi="Courier New" w:cs="Courier New"/>
                <w:noProof/>
                <w:color w:val="0000FF"/>
              </w:rPr>
              <w:t>LanguageSpecificData</w:t>
            </w:r>
            <w:r w:rsidRPr="00B671A4">
              <w:rPr>
                <w:b/>
              </w:rPr>
              <w:t xml:space="preserve"> jest zawarty w każd</w:t>
            </w:r>
            <w:r>
              <w:rPr>
                <w:b/>
              </w:rPr>
              <w:t>ej</w:t>
            </w:r>
            <w:r w:rsidRPr="00B671A4">
              <w:rPr>
                <w:b/>
              </w:rPr>
              <w:t xml:space="preserve"> </w:t>
            </w:r>
            <w:r>
              <w:rPr>
                <w:b/>
              </w:rPr>
              <w:t>kategorii</w:t>
            </w:r>
            <w:r w:rsidRPr="00B671A4">
              <w:rPr>
                <w:b/>
              </w:rPr>
              <w:t xml:space="preserve"> poczynając od 1.</w:t>
            </w:r>
            <w:r>
              <w:rPr>
                <w:b/>
              </w:rPr>
              <w:t xml:space="preserve"> Od tego momentu wiersz jest pomijany.</w:t>
            </w:r>
          </w:p>
        </w:tc>
        <w:tc>
          <w:tcPr>
            <w:tcW w:w="986" w:type="dxa"/>
          </w:tcPr>
          <w:p w14:paraId="6EA3FEE1" w14:textId="77777777" w:rsidR="00C11AAF" w:rsidRPr="00EE4AC0" w:rsidRDefault="00C11AAF" w:rsidP="00F23355">
            <w:pPr>
              <w:pStyle w:val="pqiTabBody"/>
              <w:rPr>
                <w:b/>
              </w:rPr>
            </w:pPr>
            <w:proofErr w:type="spellStart"/>
            <w:r w:rsidRPr="00EE4AC0">
              <w:rPr>
                <w:b/>
              </w:rPr>
              <w:t>Nx</w:t>
            </w:r>
            <w:proofErr w:type="spellEnd"/>
          </w:p>
        </w:tc>
      </w:tr>
      <w:tr w:rsidR="00C11AAF" w:rsidRPr="009079F8" w14:paraId="2CA4E266" w14:textId="77777777" w:rsidTr="00C62819">
        <w:trPr>
          <w:cantSplit/>
        </w:trPr>
        <w:tc>
          <w:tcPr>
            <w:tcW w:w="606" w:type="dxa"/>
            <w:gridSpan w:val="2"/>
          </w:tcPr>
          <w:p w14:paraId="5C20695E" w14:textId="77777777" w:rsidR="00C11AAF" w:rsidRPr="009079F8" w:rsidRDefault="00C11AAF" w:rsidP="00F23355">
            <w:pPr>
              <w:pStyle w:val="pqiTabBody"/>
            </w:pPr>
          </w:p>
        </w:tc>
        <w:tc>
          <w:tcPr>
            <w:tcW w:w="362" w:type="dxa"/>
          </w:tcPr>
          <w:p w14:paraId="62772266" w14:textId="77777777" w:rsidR="00C11AAF" w:rsidRPr="009079F8" w:rsidRDefault="00C11AAF" w:rsidP="00F23355">
            <w:pPr>
              <w:pStyle w:val="pqiTabBody"/>
              <w:rPr>
                <w:i/>
              </w:rPr>
            </w:pPr>
            <w:r>
              <w:rPr>
                <w:i/>
              </w:rPr>
              <w:t>a</w:t>
            </w:r>
          </w:p>
        </w:tc>
        <w:tc>
          <w:tcPr>
            <w:tcW w:w="5257" w:type="dxa"/>
          </w:tcPr>
          <w:p w14:paraId="0F6F8870" w14:textId="77777777" w:rsidR="00C11AAF" w:rsidRDefault="00C11AAF" w:rsidP="00F23355">
            <w:pPr>
              <w:pStyle w:val="pqiTabBody"/>
            </w:pPr>
            <w:r>
              <w:t>Opis</w:t>
            </w:r>
          </w:p>
          <w:p w14:paraId="44D1DAF2" w14:textId="70FC986E" w:rsidR="00A5781D" w:rsidRPr="00371C6C" w:rsidRDefault="00C11AAF" w:rsidP="00F23355">
            <w:pPr>
              <w:pStyle w:val="pqiTabBody"/>
              <w:rPr>
                <w:rFonts w:ascii="Courier New" w:hAnsi="Courier New"/>
                <w:color w:val="0000FF"/>
                <w:rPrChange w:id="222" w:author="Jurkowska Monika" w:date="2022-11-14T21:27:00Z">
                  <w:rPr/>
                </w:rPrChange>
              </w:rPr>
            </w:pPr>
            <w:r>
              <w:rPr>
                <w:rFonts w:ascii="Courier New" w:hAnsi="Courier New" w:cs="Courier New"/>
                <w:noProof/>
                <w:color w:val="0000FF"/>
              </w:rPr>
              <w:t>Description</w:t>
            </w:r>
          </w:p>
        </w:tc>
        <w:tc>
          <w:tcPr>
            <w:tcW w:w="394" w:type="dxa"/>
          </w:tcPr>
          <w:p w14:paraId="41C960D6" w14:textId="77777777" w:rsidR="00C11AAF" w:rsidRPr="009079F8" w:rsidRDefault="00C11AAF" w:rsidP="00F23355">
            <w:pPr>
              <w:pStyle w:val="pqiTabBody"/>
            </w:pPr>
            <w:r>
              <w:t>R</w:t>
            </w:r>
          </w:p>
        </w:tc>
        <w:tc>
          <w:tcPr>
            <w:tcW w:w="1513" w:type="dxa"/>
          </w:tcPr>
          <w:p w14:paraId="6594D34C" w14:textId="77777777" w:rsidR="00C11AAF" w:rsidRPr="009079F8" w:rsidRDefault="00C11AAF" w:rsidP="00F23355">
            <w:pPr>
              <w:pStyle w:val="pqiTabBody"/>
            </w:pPr>
          </w:p>
        </w:tc>
        <w:tc>
          <w:tcPr>
            <w:tcW w:w="4426" w:type="dxa"/>
          </w:tcPr>
          <w:p w14:paraId="197AF77C" w14:textId="77777777" w:rsidR="00C11AAF" w:rsidRPr="009079F8" w:rsidRDefault="00C11AAF" w:rsidP="00F23355">
            <w:pPr>
              <w:pStyle w:val="pqiTabBody"/>
            </w:pPr>
          </w:p>
        </w:tc>
        <w:tc>
          <w:tcPr>
            <w:tcW w:w="986" w:type="dxa"/>
          </w:tcPr>
          <w:p w14:paraId="1D75009A" w14:textId="77777777" w:rsidR="00C11AAF" w:rsidRPr="009079F8" w:rsidRDefault="00C11AAF" w:rsidP="00F23355">
            <w:pPr>
              <w:pStyle w:val="pqiTabBody"/>
            </w:pPr>
            <w:r>
              <w:t>an..256</w:t>
            </w:r>
          </w:p>
        </w:tc>
      </w:tr>
      <w:tr w:rsidR="00C11AAF" w:rsidRPr="009079F8" w14:paraId="6824036F" w14:textId="77777777" w:rsidTr="00C62819">
        <w:trPr>
          <w:cantSplit/>
        </w:trPr>
        <w:tc>
          <w:tcPr>
            <w:tcW w:w="968" w:type="dxa"/>
            <w:gridSpan w:val="3"/>
          </w:tcPr>
          <w:p w14:paraId="4C8E1D59" w14:textId="77777777" w:rsidR="00C11AAF" w:rsidRPr="009079F8" w:rsidRDefault="00C11AAF" w:rsidP="00F23355">
            <w:pPr>
              <w:pStyle w:val="pqiTabBody"/>
              <w:rPr>
                <w:i/>
              </w:rPr>
            </w:pPr>
          </w:p>
        </w:tc>
        <w:tc>
          <w:tcPr>
            <w:tcW w:w="5257" w:type="dxa"/>
          </w:tcPr>
          <w:p w14:paraId="0308C550" w14:textId="77777777" w:rsidR="00C11AAF" w:rsidRDefault="00C11AAF" w:rsidP="00F23355">
            <w:pPr>
              <w:pStyle w:val="pqiTabBody"/>
            </w:pPr>
            <w:r>
              <w:t>JĘZYK ELEMENTU</w:t>
            </w:r>
          </w:p>
          <w:p w14:paraId="028649B6" w14:textId="5F027162" w:rsidR="00A5781D" w:rsidRPr="00371C6C" w:rsidRDefault="00C11AAF" w:rsidP="00F23355">
            <w:pPr>
              <w:pStyle w:val="pqiTabBody"/>
              <w:rPr>
                <w:rFonts w:ascii="Courier New" w:hAnsi="Courier New"/>
                <w:color w:val="0000FF"/>
                <w:rPrChange w:id="223" w:author="Jurkowska Monika" w:date="2022-11-14T21:27:00Z">
                  <w:rPr/>
                </w:rPrChange>
              </w:rPr>
            </w:pPr>
            <w:r>
              <w:rPr>
                <w:rFonts w:ascii="Courier New" w:hAnsi="Courier New" w:cs="Courier New"/>
                <w:noProof/>
                <w:color w:val="0000FF"/>
              </w:rPr>
              <w:t>@language</w:t>
            </w:r>
          </w:p>
        </w:tc>
        <w:tc>
          <w:tcPr>
            <w:tcW w:w="394" w:type="dxa"/>
          </w:tcPr>
          <w:p w14:paraId="74C66EB5" w14:textId="77777777" w:rsidR="00C11AAF" w:rsidRPr="009079F8" w:rsidRDefault="00C11AAF" w:rsidP="00F23355">
            <w:pPr>
              <w:pStyle w:val="pqiTabBody"/>
            </w:pPr>
            <w:r>
              <w:t>R</w:t>
            </w:r>
          </w:p>
        </w:tc>
        <w:tc>
          <w:tcPr>
            <w:tcW w:w="1513" w:type="dxa"/>
          </w:tcPr>
          <w:p w14:paraId="7B92114D" w14:textId="77777777" w:rsidR="00C11AAF" w:rsidRPr="009079F8" w:rsidRDefault="00C11AAF" w:rsidP="00F23355">
            <w:pPr>
              <w:pStyle w:val="pqiTabBody"/>
            </w:pPr>
          </w:p>
        </w:tc>
        <w:tc>
          <w:tcPr>
            <w:tcW w:w="4426" w:type="dxa"/>
          </w:tcPr>
          <w:p w14:paraId="2DAEC3C4" w14:textId="77777777" w:rsidR="00C11AAF" w:rsidRDefault="00C11AAF" w:rsidP="00F23355">
            <w:pPr>
              <w:pStyle w:val="pqiTabBody"/>
            </w:pPr>
            <w:r>
              <w:t>Atrybut.</w:t>
            </w:r>
          </w:p>
          <w:p w14:paraId="67243209" w14:textId="77777777" w:rsidR="00C11AAF" w:rsidRDefault="00C11AAF" w:rsidP="00F23355">
            <w:pPr>
              <w:pStyle w:val="pqiTabBody"/>
              <w:rPr>
                <w:ins w:id="224" w:author="Jurkowska Monika" w:date="2022-11-14T21:27:00Z"/>
              </w:rPr>
            </w:pPr>
            <w:r>
              <w:t>Wartość ze słownika „</w:t>
            </w:r>
            <w:r w:rsidRPr="008C6FA2">
              <w:t xml:space="preserve">Kody języka (Language </w:t>
            </w:r>
            <w:proofErr w:type="spellStart"/>
            <w:r w:rsidRPr="008C6FA2">
              <w:t>codes</w:t>
            </w:r>
            <w:proofErr w:type="spellEnd"/>
            <w:r w:rsidRPr="008C6FA2">
              <w:t>)</w:t>
            </w:r>
            <w:r>
              <w:t>”</w:t>
            </w:r>
          </w:p>
          <w:p w14:paraId="2498F55F" w14:textId="7EB9E9D4" w:rsidR="00645DEC" w:rsidRPr="009079F8" w:rsidRDefault="00645DEC" w:rsidP="00F23355">
            <w:pPr>
              <w:pStyle w:val="pqiTabBody"/>
            </w:pPr>
          </w:p>
        </w:tc>
        <w:tc>
          <w:tcPr>
            <w:tcW w:w="986" w:type="dxa"/>
          </w:tcPr>
          <w:p w14:paraId="1B09F5B6" w14:textId="77777777" w:rsidR="00C11AAF" w:rsidRPr="009079F8" w:rsidRDefault="00C11AAF" w:rsidP="00F23355">
            <w:pPr>
              <w:pStyle w:val="pqiTabBody"/>
            </w:pPr>
            <w:r>
              <w:t>a2</w:t>
            </w:r>
          </w:p>
        </w:tc>
      </w:tr>
      <w:tr w:rsidR="00C11AAF" w:rsidRPr="009079F8" w14:paraId="170A18D9" w14:textId="77777777" w:rsidTr="00C62819">
        <w:trPr>
          <w:cantSplit/>
        </w:trPr>
        <w:tc>
          <w:tcPr>
            <w:tcW w:w="968" w:type="dxa"/>
            <w:gridSpan w:val="3"/>
          </w:tcPr>
          <w:p w14:paraId="48A49BA1" w14:textId="77777777" w:rsidR="00C11AAF" w:rsidRPr="002854B5" w:rsidRDefault="00C11AAF" w:rsidP="00F23355">
            <w:pPr>
              <w:pStyle w:val="pqiTabBody"/>
              <w:rPr>
                <w:b/>
                <w:i/>
              </w:rPr>
            </w:pPr>
            <w:r>
              <w:rPr>
                <w:b/>
              </w:rPr>
              <w:t>1.2</w:t>
            </w:r>
          </w:p>
        </w:tc>
        <w:tc>
          <w:tcPr>
            <w:tcW w:w="5257" w:type="dxa"/>
          </w:tcPr>
          <w:p w14:paraId="6DF35550" w14:textId="77777777" w:rsidR="00C11AAF" w:rsidRDefault="00C11AAF" w:rsidP="00F23355">
            <w:pPr>
              <w:pStyle w:val="pqiTabBody"/>
              <w:rPr>
                <w:b/>
              </w:rPr>
            </w:pPr>
            <w:r>
              <w:rPr>
                <w:b/>
              </w:rPr>
              <w:t>Akcja</w:t>
            </w:r>
          </w:p>
          <w:p w14:paraId="2B1CD87F" w14:textId="692E4ABC" w:rsidR="00A5781D"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Action</w:t>
            </w:r>
          </w:p>
        </w:tc>
        <w:tc>
          <w:tcPr>
            <w:tcW w:w="394" w:type="dxa"/>
          </w:tcPr>
          <w:p w14:paraId="0CAA527D" w14:textId="77777777" w:rsidR="00C11AAF" w:rsidRPr="00C15AD5" w:rsidRDefault="00C11AAF" w:rsidP="00F23355">
            <w:pPr>
              <w:pStyle w:val="pqiTabBody"/>
              <w:rPr>
                <w:b/>
              </w:rPr>
            </w:pPr>
            <w:r w:rsidRPr="00C15AD5">
              <w:rPr>
                <w:b/>
              </w:rPr>
              <w:t>R</w:t>
            </w:r>
          </w:p>
        </w:tc>
        <w:tc>
          <w:tcPr>
            <w:tcW w:w="1513" w:type="dxa"/>
          </w:tcPr>
          <w:p w14:paraId="7D2B2A6C" w14:textId="77777777" w:rsidR="00C11AAF" w:rsidRPr="00C15AD5" w:rsidRDefault="00C11AAF" w:rsidP="00F23355">
            <w:pPr>
              <w:pStyle w:val="pqiTabBody"/>
              <w:rPr>
                <w:b/>
              </w:rPr>
            </w:pPr>
          </w:p>
        </w:tc>
        <w:tc>
          <w:tcPr>
            <w:tcW w:w="4426" w:type="dxa"/>
          </w:tcPr>
          <w:p w14:paraId="7C076718" w14:textId="77777777" w:rsidR="00C11AAF" w:rsidRPr="00B671A4" w:rsidRDefault="00C11AAF" w:rsidP="00F23355">
            <w:pPr>
              <w:pStyle w:val="pqiTabBody"/>
              <w:rPr>
                <w:b/>
              </w:rPr>
            </w:pPr>
            <w:r>
              <w:rPr>
                <w:b/>
              </w:rPr>
              <w:t xml:space="preserve">UWAGA: </w:t>
            </w:r>
            <w:r w:rsidRPr="00B671A4">
              <w:rPr>
                <w:b/>
              </w:rPr>
              <w:t xml:space="preserve">Element </w:t>
            </w:r>
            <w:r>
              <w:rPr>
                <w:rFonts w:ascii="Courier New" w:hAnsi="Courier New" w:cs="Courier New"/>
                <w:noProof/>
                <w:color w:val="0000FF"/>
              </w:rPr>
              <w:t>Action</w:t>
            </w:r>
            <w:r w:rsidRPr="00B671A4">
              <w:rPr>
                <w:b/>
              </w:rPr>
              <w:t xml:space="preserve"> jest zawarty w każd</w:t>
            </w:r>
            <w:r>
              <w:rPr>
                <w:b/>
              </w:rPr>
              <w:t>ej</w:t>
            </w:r>
            <w:r w:rsidRPr="00B671A4">
              <w:rPr>
                <w:b/>
              </w:rPr>
              <w:t xml:space="preserve"> </w:t>
            </w:r>
            <w:r>
              <w:rPr>
                <w:b/>
              </w:rPr>
              <w:t>kategorii</w:t>
            </w:r>
            <w:r w:rsidRPr="00B671A4">
              <w:rPr>
                <w:b/>
              </w:rPr>
              <w:t xml:space="preserve"> poczynając od </w:t>
            </w:r>
            <w:r>
              <w:rPr>
                <w:b/>
              </w:rPr>
              <w:t>1</w:t>
            </w:r>
            <w:r w:rsidRPr="00B671A4">
              <w:rPr>
                <w:b/>
              </w:rPr>
              <w:t>.</w:t>
            </w:r>
            <w:r>
              <w:rPr>
                <w:b/>
              </w:rPr>
              <w:t xml:space="preserve"> Od tego momentu wiersz jest pomijany.</w:t>
            </w:r>
          </w:p>
        </w:tc>
        <w:tc>
          <w:tcPr>
            <w:tcW w:w="986" w:type="dxa"/>
          </w:tcPr>
          <w:p w14:paraId="430AF948" w14:textId="77777777" w:rsidR="00C11AAF" w:rsidRPr="00EE4AC0" w:rsidRDefault="00C11AAF" w:rsidP="00F23355">
            <w:pPr>
              <w:pStyle w:val="pqiTabBody"/>
              <w:rPr>
                <w:b/>
              </w:rPr>
            </w:pPr>
            <w:r w:rsidRPr="00EE4AC0">
              <w:rPr>
                <w:b/>
              </w:rPr>
              <w:t>1x</w:t>
            </w:r>
          </w:p>
        </w:tc>
      </w:tr>
      <w:tr w:rsidR="00C11AAF" w:rsidRPr="009079F8" w14:paraId="14917347" w14:textId="77777777" w:rsidTr="00C62819">
        <w:trPr>
          <w:cantSplit/>
        </w:trPr>
        <w:tc>
          <w:tcPr>
            <w:tcW w:w="606" w:type="dxa"/>
            <w:gridSpan w:val="2"/>
          </w:tcPr>
          <w:p w14:paraId="79680090" w14:textId="77777777" w:rsidR="00C11AAF" w:rsidRPr="009079F8" w:rsidRDefault="00C11AAF" w:rsidP="00F23355">
            <w:pPr>
              <w:pStyle w:val="pqiTabBody"/>
            </w:pPr>
          </w:p>
        </w:tc>
        <w:tc>
          <w:tcPr>
            <w:tcW w:w="362" w:type="dxa"/>
          </w:tcPr>
          <w:p w14:paraId="25EA9C4F" w14:textId="77777777" w:rsidR="00C11AAF" w:rsidRPr="009079F8" w:rsidRDefault="00C11AAF" w:rsidP="00F23355">
            <w:pPr>
              <w:pStyle w:val="pqiTabBody"/>
              <w:rPr>
                <w:i/>
              </w:rPr>
            </w:pPr>
            <w:r>
              <w:rPr>
                <w:i/>
              </w:rPr>
              <w:t>a</w:t>
            </w:r>
          </w:p>
        </w:tc>
        <w:tc>
          <w:tcPr>
            <w:tcW w:w="5257" w:type="dxa"/>
          </w:tcPr>
          <w:p w14:paraId="347B5040" w14:textId="77777777" w:rsidR="00C11AAF" w:rsidRDefault="00C11AAF" w:rsidP="00F23355">
            <w:pPr>
              <w:pStyle w:val="pqiTabBody"/>
            </w:pPr>
            <w:r>
              <w:t>Operacja</w:t>
            </w:r>
          </w:p>
          <w:p w14:paraId="79C28103" w14:textId="4AB51F95" w:rsidR="00A5781D" w:rsidRPr="00371C6C" w:rsidRDefault="00C11AAF" w:rsidP="00F23355">
            <w:pPr>
              <w:pStyle w:val="pqiTabBody"/>
              <w:rPr>
                <w:rFonts w:ascii="Courier New" w:hAnsi="Courier New"/>
                <w:color w:val="0000FF"/>
                <w:rPrChange w:id="225" w:author="Jurkowska Monika" w:date="2022-11-14T21:27:00Z">
                  <w:rPr/>
                </w:rPrChange>
              </w:rPr>
            </w:pPr>
            <w:r>
              <w:rPr>
                <w:rFonts w:ascii="Courier New" w:hAnsi="Courier New" w:cs="Courier New"/>
                <w:noProof/>
                <w:color w:val="0000FF"/>
              </w:rPr>
              <w:t>Operation</w:t>
            </w:r>
          </w:p>
        </w:tc>
        <w:tc>
          <w:tcPr>
            <w:tcW w:w="394" w:type="dxa"/>
          </w:tcPr>
          <w:p w14:paraId="35DC4128" w14:textId="77777777" w:rsidR="00C11AAF" w:rsidRPr="009079F8" w:rsidRDefault="00C11AAF" w:rsidP="00F23355">
            <w:pPr>
              <w:pStyle w:val="pqiTabBody"/>
            </w:pPr>
            <w:r>
              <w:t>R</w:t>
            </w:r>
          </w:p>
        </w:tc>
        <w:tc>
          <w:tcPr>
            <w:tcW w:w="1513" w:type="dxa"/>
          </w:tcPr>
          <w:p w14:paraId="5DBC791D" w14:textId="77777777" w:rsidR="00C11AAF" w:rsidRPr="009079F8" w:rsidRDefault="00C11AAF" w:rsidP="00F23355">
            <w:pPr>
              <w:pStyle w:val="pqiTabBody"/>
            </w:pPr>
          </w:p>
        </w:tc>
        <w:tc>
          <w:tcPr>
            <w:tcW w:w="4426" w:type="dxa"/>
          </w:tcPr>
          <w:p w14:paraId="227F48B8" w14:textId="77777777" w:rsidR="00C11AAF" w:rsidRDefault="00C11AAF" w:rsidP="00F23355">
            <w:pPr>
              <w:pStyle w:val="pqiTabBody"/>
            </w:pPr>
            <w:r>
              <w:t>C – nowy (</w:t>
            </w:r>
            <w:proofErr w:type="spellStart"/>
            <w:r>
              <w:t>Create</w:t>
            </w:r>
            <w:proofErr w:type="spellEnd"/>
            <w:r>
              <w:t>)</w:t>
            </w:r>
          </w:p>
          <w:p w14:paraId="08158600" w14:textId="77777777" w:rsidR="00C11AAF" w:rsidRDefault="00C11AAF" w:rsidP="00F23355">
            <w:pPr>
              <w:pStyle w:val="pqiTabBody"/>
            </w:pPr>
            <w:r>
              <w:t>I – unieważnienie (</w:t>
            </w:r>
            <w:proofErr w:type="spellStart"/>
            <w:r>
              <w:t>Invalidate</w:t>
            </w:r>
            <w:proofErr w:type="spellEnd"/>
            <w:r>
              <w:t>)</w:t>
            </w:r>
          </w:p>
          <w:p w14:paraId="3CC26898" w14:textId="77777777" w:rsidR="00C11AAF" w:rsidRPr="009079F8" w:rsidRDefault="00C11AAF" w:rsidP="00F23355">
            <w:pPr>
              <w:pStyle w:val="pqiTabBody"/>
            </w:pPr>
            <w:r>
              <w:t>U – aktualizacja (Update)</w:t>
            </w:r>
          </w:p>
        </w:tc>
        <w:tc>
          <w:tcPr>
            <w:tcW w:w="986" w:type="dxa"/>
          </w:tcPr>
          <w:p w14:paraId="09336AB6" w14:textId="77777777" w:rsidR="00C11AAF" w:rsidRPr="009079F8" w:rsidRDefault="00C11AAF" w:rsidP="00F23355">
            <w:pPr>
              <w:pStyle w:val="pqiTabBody"/>
            </w:pPr>
            <w:r>
              <w:t>1x</w:t>
            </w:r>
          </w:p>
        </w:tc>
      </w:tr>
      <w:tr w:rsidR="00C11AAF" w:rsidRPr="009079F8" w14:paraId="445118E8" w14:textId="77777777" w:rsidTr="00C62819">
        <w:trPr>
          <w:cantSplit/>
        </w:trPr>
        <w:tc>
          <w:tcPr>
            <w:tcW w:w="606" w:type="dxa"/>
            <w:gridSpan w:val="2"/>
          </w:tcPr>
          <w:p w14:paraId="2B00363F" w14:textId="77777777" w:rsidR="00C11AAF" w:rsidRPr="009079F8" w:rsidRDefault="00C11AAF" w:rsidP="00F23355">
            <w:pPr>
              <w:pStyle w:val="pqiTabBody"/>
            </w:pPr>
          </w:p>
        </w:tc>
        <w:tc>
          <w:tcPr>
            <w:tcW w:w="362" w:type="dxa"/>
          </w:tcPr>
          <w:p w14:paraId="422DE55B" w14:textId="77777777" w:rsidR="00C11AAF" w:rsidRPr="009079F8" w:rsidRDefault="00C11AAF" w:rsidP="00F23355">
            <w:pPr>
              <w:pStyle w:val="pqiTabBody"/>
              <w:rPr>
                <w:i/>
              </w:rPr>
            </w:pPr>
            <w:r>
              <w:rPr>
                <w:i/>
              </w:rPr>
              <w:t>b</w:t>
            </w:r>
          </w:p>
        </w:tc>
        <w:tc>
          <w:tcPr>
            <w:tcW w:w="5257" w:type="dxa"/>
          </w:tcPr>
          <w:p w14:paraId="75C49F0F" w14:textId="77777777" w:rsidR="00C11AAF" w:rsidRDefault="00C11AAF" w:rsidP="00F23355">
            <w:pPr>
              <w:pStyle w:val="pqiTabBody"/>
            </w:pPr>
            <w:r>
              <w:t>Data aktywacji</w:t>
            </w:r>
          </w:p>
          <w:p w14:paraId="1316FBD6" w14:textId="66DDF4D5" w:rsidR="00A5781D" w:rsidRPr="00371C6C" w:rsidRDefault="00C11AAF" w:rsidP="00F23355">
            <w:pPr>
              <w:pStyle w:val="pqiTabBody"/>
              <w:rPr>
                <w:rFonts w:ascii="Courier New" w:hAnsi="Courier New"/>
                <w:color w:val="0000FF"/>
                <w:rPrChange w:id="226" w:author="Jurkowska Monika" w:date="2022-11-14T21:27:00Z">
                  <w:rPr/>
                </w:rPrChange>
              </w:rPr>
            </w:pPr>
            <w:r>
              <w:rPr>
                <w:rFonts w:ascii="Courier New" w:hAnsi="Courier New" w:cs="Courier New"/>
                <w:noProof/>
                <w:color w:val="0000FF"/>
              </w:rPr>
              <w:t>ActivationDate</w:t>
            </w:r>
          </w:p>
        </w:tc>
        <w:tc>
          <w:tcPr>
            <w:tcW w:w="394" w:type="dxa"/>
          </w:tcPr>
          <w:p w14:paraId="73C7FE1B" w14:textId="77777777" w:rsidR="00C11AAF" w:rsidRPr="009079F8" w:rsidRDefault="00C11AAF" w:rsidP="00F23355">
            <w:pPr>
              <w:pStyle w:val="pqiTabBody"/>
            </w:pPr>
            <w:r>
              <w:t>R</w:t>
            </w:r>
          </w:p>
        </w:tc>
        <w:tc>
          <w:tcPr>
            <w:tcW w:w="1513" w:type="dxa"/>
          </w:tcPr>
          <w:p w14:paraId="5A6C48F1" w14:textId="77777777" w:rsidR="00C11AAF" w:rsidRPr="009079F8" w:rsidRDefault="00C11AAF" w:rsidP="00F23355">
            <w:pPr>
              <w:pStyle w:val="pqiTabBody"/>
            </w:pPr>
          </w:p>
        </w:tc>
        <w:tc>
          <w:tcPr>
            <w:tcW w:w="4426" w:type="dxa"/>
          </w:tcPr>
          <w:p w14:paraId="07373E90" w14:textId="77777777" w:rsidR="00C11AAF" w:rsidRPr="009079F8" w:rsidRDefault="00C11AAF" w:rsidP="00F23355">
            <w:pPr>
              <w:pStyle w:val="pqiTabBody"/>
            </w:pPr>
            <w:r>
              <w:t>Określa, kiedy dana operacja ma zostać zastosowana dla danego zdarzenia.</w:t>
            </w:r>
          </w:p>
        </w:tc>
        <w:tc>
          <w:tcPr>
            <w:tcW w:w="986" w:type="dxa"/>
          </w:tcPr>
          <w:p w14:paraId="6D67DB33" w14:textId="77777777" w:rsidR="00C11AAF" w:rsidRPr="009079F8" w:rsidRDefault="00C11AAF" w:rsidP="00F23355">
            <w:pPr>
              <w:pStyle w:val="pqiTabBody"/>
            </w:pPr>
            <w:proofErr w:type="spellStart"/>
            <w:r>
              <w:t>date</w:t>
            </w:r>
            <w:proofErr w:type="spellEnd"/>
          </w:p>
        </w:tc>
      </w:tr>
      <w:tr w:rsidR="00C11AAF" w:rsidRPr="009079F8" w14:paraId="2427D57E" w14:textId="77777777" w:rsidTr="00C62819">
        <w:trPr>
          <w:cantSplit/>
        </w:trPr>
        <w:tc>
          <w:tcPr>
            <w:tcW w:w="606" w:type="dxa"/>
            <w:gridSpan w:val="2"/>
          </w:tcPr>
          <w:p w14:paraId="76354CFA" w14:textId="77777777" w:rsidR="00C11AAF" w:rsidRPr="009079F8" w:rsidRDefault="00C11AAF" w:rsidP="00F23355">
            <w:pPr>
              <w:pStyle w:val="pqiTabBody"/>
            </w:pPr>
          </w:p>
        </w:tc>
        <w:tc>
          <w:tcPr>
            <w:tcW w:w="362" w:type="dxa"/>
          </w:tcPr>
          <w:p w14:paraId="75D704B5" w14:textId="77777777" w:rsidR="00C11AAF" w:rsidRPr="009079F8" w:rsidRDefault="00C11AAF" w:rsidP="00F23355">
            <w:pPr>
              <w:pStyle w:val="pqiTabBody"/>
              <w:rPr>
                <w:i/>
              </w:rPr>
            </w:pPr>
            <w:r>
              <w:rPr>
                <w:i/>
              </w:rPr>
              <w:t>c</w:t>
            </w:r>
          </w:p>
        </w:tc>
        <w:tc>
          <w:tcPr>
            <w:tcW w:w="5257" w:type="dxa"/>
          </w:tcPr>
          <w:p w14:paraId="54DC978D" w14:textId="77777777" w:rsidR="00C11AAF" w:rsidRDefault="00C11AAF" w:rsidP="00F23355">
            <w:pPr>
              <w:pStyle w:val="pqiTabBody"/>
            </w:pPr>
            <w:r>
              <w:t>Identyfikacja akcji</w:t>
            </w:r>
          </w:p>
          <w:p w14:paraId="2DAEE98B" w14:textId="5FA42520" w:rsidR="00A5781D" w:rsidRPr="00371C6C" w:rsidRDefault="00C11AAF" w:rsidP="00F23355">
            <w:pPr>
              <w:pStyle w:val="pqiTabBody"/>
              <w:rPr>
                <w:rFonts w:ascii="Courier New" w:hAnsi="Courier New"/>
                <w:color w:val="0000FF"/>
                <w:rPrChange w:id="227" w:author="Jurkowska Monika" w:date="2022-11-14T21:27:00Z">
                  <w:rPr/>
                </w:rPrChange>
              </w:rPr>
            </w:pPr>
            <w:r>
              <w:rPr>
                <w:rFonts w:ascii="Courier New" w:hAnsi="Courier New" w:cs="Courier New"/>
                <w:noProof/>
                <w:color w:val="0000FF"/>
              </w:rPr>
              <w:t>ActionIdentifier</w:t>
            </w:r>
          </w:p>
        </w:tc>
        <w:tc>
          <w:tcPr>
            <w:tcW w:w="394" w:type="dxa"/>
          </w:tcPr>
          <w:p w14:paraId="2A4253DC" w14:textId="77777777" w:rsidR="00C11AAF" w:rsidRPr="009079F8" w:rsidRDefault="00C11AAF" w:rsidP="00F23355">
            <w:pPr>
              <w:pStyle w:val="pqiTabBody"/>
            </w:pPr>
            <w:r>
              <w:t>R</w:t>
            </w:r>
          </w:p>
        </w:tc>
        <w:tc>
          <w:tcPr>
            <w:tcW w:w="1513" w:type="dxa"/>
          </w:tcPr>
          <w:p w14:paraId="4D97FB02" w14:textId="77777777" w:rsidR="00C11AAF" w:rsidRPr="009079F8" w:rsidRDefault="00C11AAF" w:rsidP="00F23355">
            <w:pPr>
              <w:pStyle w:val="pqiTabBody"/>
            </w:pPr>
          </w:p>
        </w:tc>
        <w:tc>
          <w:tcPr>
            <w:tcW w:w="4426" w:type="dxa"/>
          </w:tcPr>
          <w:p w14:paraId="5A855EA1" w14:textId="77777777" w:rsidR="00C11AAF" w:rsidRPr="009079F8" w:rsidRDefault="00C11AAF" w:rsidP="00F23355">
            <w:pPr>
              <w:pStyle w:val="pqiTabBody"/>
            </w:pPr>
            <w:r>
              <w:t>Unikalny (w kontekście transakcji) identyfikator akcji, wybierany przez wykonawcę zmiany. Służy do identyfikowania przypadków awaryjnych.</w:t>
            </w:r>
          </w:p>
        </w:tc>
        <w:tc>
          <w:tcPr>
            <w:tcW w:w="986" w:type="dxa"/>
          </w:tcPr>
          <w:p w14:paraId="498C3DB3" w14:textId="77777777" w:rsidR="00C11AAF" w:rsidRPr="009079F8" w:rsidRDefault="00C11AAF" w:rsidP="00F23355">
            <w:pPr>
              <w:pStyle w:val="pqiTabBody"/>
            </w:pPr>
            <w:r>
              <w:t>an..20</w:t>
            </w:r>
          </w:p>
        </w:tc>
      </w:tr>
      <w:tr w:rsidR="00C11AAF" w:rsidRPr="009079F8" w14:paraId="4E4C93B2" w14:textId="77777777" w:rsidTr="00C62819">
        <w:trPr>
          <w:cantSplit/>
        </w:trPr>
        <w:tc>
          <w:tcPr>
            <w:tcW w:w="606" w:type="dxa"/>
            <w:gridSpan w:val="2"/>
          </w:tcPr>
          <w:p w14:paraId="273617F8" w14:textId="77777777" w:rsidR="00C11AAF" w:rsidRPr="009079F8" w:rsidRDefault="00C11AAF" w:rsidP="00F23355">
            <w:pPr>
              <w:pStyle w:val="pqiTabBody"/>
            </w:pPr>
          </w:p>
        </w:tc>
        <w:tc>
          <w:tcPr>
            <w:tcW w:w="362" w:type="dxa"/>
          </w:tcPr>
          <w:p w14:paraId="61424CB9" w14:textId="77777777" w:rsidR="00C11AAF" w:rsidRPr="009079F8" w:rsidRDefault="00C11AAF" w:rsidP="00F23355">
            <w:pPr>
              <w:pStyle w:val="pqiTabBody"/>
              <w:rPr>
                <w:i/>
              </w:rPr>
            </w:pPr>
            <w:r>
              <w:rPr>
                <w:i/>
              </w:rPr>
              <w:t>d</w:t>
            </w:r>
          </w:p>
        </w:tc>
        <w:tc>
          <w:tcPr>
            <w:tcW w:w="5257" w:type="dxa"/>
          </w:tcPr>
          <w:p w14:paraId="478647EC" w14:textId="77777777" w:rsidR="00C11AAF" w:rsidRDefault="00C11AAF" w:rsidP="00F23355">
            <w:pPr>
              <w:pStyle w:val="pqiTabBody"/>
            </w:pPr>
            <w:r>
              <w:t>Odpowiedzialny menedżer danych</w:t>
            </w:r>
          </w:p>
          <w:p w14:paraId="05820619" w14:textId="7069C4B5" w:rsidR="00A5781D" w:rsidRPr="00371C6C" w:rsidRDefault="00C11AAF" w:rsidP="00F23355">
            <w:pPr>
              <w:pStyle w:val="pqiTabBody"/>
              <w:rPr>
                <w:rFonts w:ascii="Courier New" w:hAnsi="Courier New"/>
                <w:color w:val="0000FF"/>
                <w:rPrChange w:id="228" w:author="Jurkowska Monika" w:date="2022-11-14T21:27:00Z">
                  <w:rPr/>
                </w:rPrChange>
              </w:rPr>
            </w:pPr>
            <w:r>
              <w:rPr>
                <w:rFonts w:ascii="Courier New" w:hAnsi="Courier New" w:cs="Courier New"/>
                <w:noProof/>
                <w:color w:val="0000FF"/>
              </w:rPr>
              <w:t>ResponsibleDataManager</w:t>
            </w:r>
          </w:p>
        </w:tc>
        <w:tc>
          <w:tcPr>
            <w:tcW w:w="394" w:type="dxa"/>
          </w:tcPr>
          <w:p w14:paraId="6830ACFE" w14:textId="77777777" w:rsidR="00C11AAF" w:rsidRPr="009079F8" w:rsidRDefault="00C11AAF" w:rsidP="00F23355">
            <w:pPr>
              <w:pStyle w:val="pqiTabBody"/>
            </w:pPr>
            <w:r>
              <w:t>O</w:t>
            </w:r>
          </w:p>
        </w:tc>
        <w:tc>
          <w:tcPr>
            <w:tcW w:w="1513" w:type="dxa"/>
          </w:tcPr>
          <w:p w14:paraId="2E698A28" w14:textId="77777777" w:rsidR="00C11AAF" w:rsidRPr="009079F8" w:rsidRDefault="00C11AAF" w:rsidP="00F23355">
            <w:pPr>
              <w:pStyle w:val="pqiTabBody"/>
            </w:pPr>
          </w:p>
        </w:tc>
        <w:tc>
          <w:tcPr>
            <w:tcW w:w="4426" w:type="dxa"/>
          </w:tcPr>
          <w:p w14:paraId="21E5DA01" w14:textId="77777777" w:rsidR="00C11AAF" w:rsidRPr="009079F8" w:rsidRDefault="00C11AAF" w:rsidP="00F23355">
            <w:pPr>
              <w:pStyle w:val="pqiTabBody"/>
            </w:pPr>
          </w:p>
        </w:tc>
        <w:tc>
          <w:tcPr>
            <w:tcW w:w="986" w:type="dxa"/>
          </w:tcPr>
          <w:p w14:paraId="09E9180E" w14:textId="77777777" w:rsidR="00C11AAF" w:rsidRPr="009079F8" w:rsidRDefault="00C11AAF" w:rsidP="00F23355">
            <w:pPr>
              <w:pStyle w:val="pqiTabBody"/>
            </w:pPr>
            <w:r>
              <w:t>an..35</w:t>
            </w:r>
          </w:p>
        </w:tc>
      </w:tr>
      <w:tr w:rsidR="00C11AAF" w:rsidRPr="009079F8" w14:paraId="320DA2F2" w14:textId="77777777" w:rsidTr="00C62819">
        <w:trPr>
          <w:cantSplit/>
        </w:trPr>
        <w:tc>
          <w:tcPr>
            <w:tcW w:w="968" w:type="dxa"/>
            <w:gridSpan w:val="3"/>
          </w:tcPr>
          <w:p w14:paraId="6ACAFFDC" w14:textId="77777777" w:rsidR="00C11AAF" w:rsidRPr="002854B5" w:rsidRDefault="00C11AAF" w:rsidP="00F23355">
            <w:pPr>
              <w:pStyle w:val="pqiTabBody"/>
              <w:rPr>
                <w:b/>
                <w:i/>
              </w:rPr>
            </w:pPr>
            <w:r>
              <w:rPr>
                <w:b/>
              </w:rPr>
              <w:t>2</w:t>
            </w:r>
          </w:p>
        </w:tc>
        <w:tc>
          <w:tcPr>
            <w:tcW w:w="5257" w:type="dxa"/>
          </w:tcPr>
          <w:p w14:paraId="08C67FDB" w14:textId="77777777" w:rsidR="00C11AAF" w:rsidRDefault="00C11AAF" w:rsidP="00F23355">
            <w:pPr>
              <w:pStyle w:val="pqiTabBody"/>
              <w:rPr>
                <w:b/>
              </w:rPr>
            </w:pPr>
            <w:r>
              <w:rPr>
                <w:b/>
              </w:rPr>
              <w:t>Kod języka</w:t>
            </w:r>
          </w:p>
          <w:p w14:paraId="42239B72" w14:textId="402CDB6B" w:rsidR="00A5781D"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LanguageCode</w:t>
            </w:r>
          </w:p>
        </w:tc>
        <w:tc>
          <w:tcPr>
            <w:tcW w:w="394" w:type="dxa"/>
          </w:tcPr>
          <w:p w14:paraId="6B0F48AA" w14:textId="77777777" w:rsidR="00C11AAF" w:rsidRPr="00C15AD5" w:rsidRDefault="00C11AAF" w:rsidP="00F23355">
            <w:pPr>
              <w:pStyle w:val="pqiTabBody"/>
              <w:rPr>
                <w:b/>
              </w:rPr>
            </w:pPr>
            <w:r w:rsidRPr="00C15AD5">
              <w:rPr>
                <w:b/>
              </w:rPr>
              <w:t>O</w:t>
            </w:r>
          </w:p>
        </w:tc>
        <w:tc>
          <w:tcPr>
            <w:tcW w:w="1513" w:type="dxa"/>
          </w:tcPr>
          <w:p w14:paraId="4463A34F" w14:textId="77777777" w:rsidR="00C11AAF" w:rsidRPr="00C15AD5" w:rsidRDefault="00C11AAF" w:rsidP="00F23355">
            <w:pPr>
              <w:pStyle w:val="pqiTabBody"/>
              <w:rPr>
                <w:b/>
              </w:rPr>
            </w:pPr>
          </w:p>
        </w:tc>
        <w:tc>
          <w:tcPr>
            <w:tcW w:w="4426" w:type="dxa"/>
          </w:tcPr>
          <w:p w14:paraId="3D7CE9C9" w14:textId="77777777" w:rsidR="00C11AAF" w:rsidRPr="00C15AD5" w:rsidRDefault="00C11AAF" w:rsidP="00F23355">
            <w:pPr>
              <w:pStyle w:val="pqiTabBody"/>
              <w:rPr>
                <w:b/>
              </w:rPr>
            </w:pPr>
            <w:r w:rsidRPr="00C15AD5">
              <w:rPr>
                <w:b/>
              </w:rPr>
              <w:t xml:space="preserve">Element definiuje wartości słownika „Kody języka (Language </w:t>
            </w:r>
            <w:proofErr w:type="spellStart"/>
            <w:r w:rsidRPr="00C15AD5">
              <w:rPr>
                <w:b/>
              </w:rPr>
              <w:t>codes</w:t>
            </w:r>
            <w:proofErr w:type="spellEnd"/>
            <w:r w:rsidRPr="00C15AD5">
              <w:rPr>
                <w:b/>
              </w:rPr>
              <w:t>)”.</w:t>
            </w:r>
          </w:p>
        </w:tc>
        <w:tc>
          <w:tcPr>
            <w:tcW w:w="986" w:type="dxa"/>
          </w:tcPr>
          <w:p w14:paraId="7C21A6EC" w14:textId="77777777" w:rsidR="00C11AAF" w:rsidRPr="00EE4AC0" w:rsidRDefault="00C11AAF" w:rsidP="00F23355">
            <w:pPr>
              <w:pStyle w:val="pqiTabBody"/>
              <w:rPr>
                <w:b/>
              </w:rPr>
            </w:pPr>
            <w:proofErr w:type="spellStart"/>
            <w:r w:rsidRPr="00EE4AC0">
              <w:rPr>
                <w:b/>
              </w:rPr>
              <w:t>Nx</w:t>
            </w:r>
            <w:proofErr w:type="spellEnd"/>
          </w:p>
        </w:tc>
      </w:tr>
      <w:tr w:rsidR="00C11AAF" w:rsidRPr="009079F8" w14:paraId="43A78D11" w14:textId="77777777" w:rsidTr="00C62819">
        <w:trPr>
          <w:cantSplit/>
        </w:trPr>
        <w:tc>
          <w:tcPr>
            <w:tcW w:w="606" w:type="dxa"/>
            <w:gridSpan w:val="2"/>
          </w:tcPr>
          <w:p w14:paraId="5030F774" w14:textId="77777777" w:rsidR="00C11AAF" w:rsidRPr="009079F8" w:rsidRDefault="00C11AAF" w:rsidP="00F23355">
            <w:pPr>
              <w:pStyle w:val="pqiTabBody"/>
            </w:pPr>
          </w:p>
        </w:tc>
        <w:tc>
          <w:tcPr>
            <w:tcW w:w="362" w:type="dxa"/>
          </w:tcPr>
          <w:p w14:paraId="0191F94E" w14:textId="77777777" w:rsidR="00C11AAF" w:rsidRPr="009079F8" w:rsidRDefault="00C11AAF" w:rsidP="00F23355">
            <w:pPr>
              <w:pStyle w:val="pqiTabBody"/>
              <w:rPr>
                <w:i/>
              </w:rPr>
            </w:pPr>
            <w:r>
              <w:rPr>
                <w:i/>
              </w:rPr>
              <w:t>a</w:t>
            </w:r>
          </w:p>
        </w:tc>
        <w:tc>
          <w:tcPr>
            <w:tcW w:w="5257" w:type="dxa"/>
          </w:tcPr>
          <w:p w14:paraId="5815E8D8" w14:textId="77777777" w:rsidR="00C11AAF" w:rsidRDefault="00C11AAF" w:rsidP="00F23355">
            <w:pPr>
              <w:pStyle w:val="pqiTabBody"/>
            </w:pPr>
            <w:r>
              <w:t>Kod języka</w:t>
            </w:r>
          </w:p>
          <w:p w14:paraId="5B92998F" w14:textId="732D70DD" w:rsidR="00A5781D" w:rsidRPr="00371C6C" w:rsidRDefault="00C11AAF" w:rsidP="00F23355">
            <w:pPr>
              <w:pStyle w:val="pqiTabBody"/>
              <w:rPr>
                <w:rFonts w:ascii="Courier New" w:hAnsi="Courier New"/>
                <w:color w:val="0000FF"/>
                <w:rPrChange w:id="229" w:author="Jurkowska Monika" w:date="2022-11-14T21:27:00Z">
                  <w:rPr/>
                </w:rPrChange>
              </w:rPr>
            </w:pPr>
            <w:r>
              <w:rPr>
                <w:rFonts w:ascii="Courier New" w:hAnsi="Courier New" w:cs="Courier New"/>
                <w:noProof/>
                <w:color w:val="0000FF"/>
              </w:rPr>
              <w:t>LanguageCode</w:t>
            </w:r>
          </w:p>
        </w:tc>
        <w:tc>
          <w:tcPr>
            <w:tcW w:w="394" w:type="dxa"/>
          </w:tcPr>
          <w:p w14:paraId="2219E841" w14:textId="77777777" w:rsidR="00C11AAF" w:rsidRPr="009079F8" w:rsidRDefault="00C11AAF" w:rsidP="00F23355">
            <w:pPr>
              <w:pStyle w:val="pqiTabBody"/>
            </w:pPr>
            <w:r>
              <w:t>R</w:t>
            </w:r>
          </w:p>
        </w:tc>
        <w:tc>
          <w:tcPr>
            <w:tcW w:w="1513" w:type="dxa"/>
          </w:tcPr>
          <w:p w14:paraId="56EFCF44" w14:textId="77777777" w:rsidR="00C11AAF" w:rsidRPr="009079F8" w:rsidRDefault="00C11AAF" w:rsidP="00F23355">
            <w:pPr>
              <w:pStyle w:val="pqiTabBody"/>
            </w:pPr>
          </w:p>
        </w:tc>
        <w:tc>
          <w:tcPr>
            <w:tcW w:w="4426" w:type="dxa"/>
          </w:tcPr>
          <w:p w14:paraId="48EF52BF" w14:textId="77777777" w:rsidR="00C11AAF" w:rsidRPr="009079F8" w:rsidRDefault="00C11AAF" w:rsidP="00F23355">
            <w:pPr>
              <w:pStyle w:val="pqiTabBody"/>
            </w:pPr>
            <w:r>
              <w:t>Wartość słownika.</w:t>
            </w:r>
          </w:p>
        </w:tc>
        <w:tc>
          <w:tcPr>
            <w:tcW w:w="986" w:type="dxa"/>
          </w:tcPr>
          <w:p w14:paraId="20464A92" w14:textId="77777777" w:rsidR="00C11AAF" w:rsidRPr="009079F8" w:rsidRDefault="00C11AAF" w:rsidP="00F23355">
            <w:pPr>
              <w:pStyle w:val="pqiTabBody"/>
            </w:pPr>
            <w:r>
              <w:t>a2</w:t>
            </w:r>
          </w:p>
        </w:tc>
      </w:tr>
      <w:tr w:rsidR="00C11AAF" w:rsidRPr="009079F8" w14:paraId="09C0487B" w14:textId="77777777" w:rsidTr="00C62819">
        <w:trPr>
          <w:cantSplit/>
        </w:trPr>
        <w:tc>
          <w:tcPr>
            <w:tcW w:w="968" w:type="dxa"/>
            <w:gridSpan w:val="3"/>
          </w:tcPr>
          <w:p w14:paraId="0DDBB0B4" w14:textId="77777777" w:rsidR="00C11AAF" w:rsidRPr="002854B5" w:rsidRDefault="00C11AAF" w:rsidP="00F23355">
            <w:pPr>
              <w:pStyle w:val="pqiTabBody"/>
              <w:rPr>
                <w:b/>
                <w:i/>
              </w:rPr>
            </w:pPr>
            <w:r>
              <w:rPr>
                <w:b/>
              </w:rPr>
              <w:lastRenderedPageBreak/>
              <w:t>3</w:t>
            </w:r>
          </w:p>
        </w:tc>
        <w:tc>
          <w:tcPr>
            <w:tcW w:w="5257" w:type="dxa"/>
          </w:tcPr>
          <w:p w14:paraId="40168F9B" w14:textId="77777777" w:rsidR="00C11AAF" w:rsidRDefault="00C11AAF" w:rsidP="00F23355">
            <w:pPr>
              <w:pStyle w:val="pqiTabBody"/>
              <w:rPr>
                <w:b/>
              </w:rPr>
            </w:pPr>
            <w:r>
              <w:rPr>
                <w:b/>
              </w:rPr>
              <w:t>Państwo członkowskie</w:t>
            </w:r>
          </w:p>
          <w:p w14:paraId="3C8FF936" w14:textId="765C7D45" w:rsidR="00A5781D" w:rsidRPr="00A5781D" w:rsidRDefault="00C11AAF" w:rsidP="00F23355">
            <w:pPr>
              <w:pStyle w:val="pqiTabBody"/>
              <w:rPr>
                <w:rFonts w:ascii="Courier New" w:hAnsi="Courier New" w:cs="Courier New"/>
                <w:noProof/>
                <w:color w:val="0000FF"/>
              </w:rPr>
            </w:pPr>
            <w:r w:rsidRPr="00647A52">
              <w:rPr>
                <w:rFonts w:ascii="Courier New" w:hAnsi="Courier New" w:cs="Courier New"/>
                <w:noProof/>
                <w:color w:val="0000FF"/>
              </w:rPr>
              <w:t>MemberState</w:t>
            </w:r>
          </w:p>
        </w:tc>
        <w:tc>
          <w:tcPr>
            <w:tcW w:w="394" w:type="dxa"/>
          </w:tcPr>
          <w:p w14:paraId="7A586687" w14:textId="77777777" w:rsidR="00C11AAF" w:rsidRPr="00C15AD5" w:rsidRDefault="00C11AAF" w:rsidP="00F23355">
            <w:pPr>
              <w:pStyle w:val="pqiTabBody"/>
              <w:rPr>
                <w:b/>
              </w:rPr>
            </w:pPr>
            <w:r w:rsidRPr="00C15AD5">
              <w:rPr>
                <w:b/>
              </w:rPr>
              <w:t>O</w:t>
            </w:r>
          </w:p>
        </w:tc>
        <w:tc>
          <w:tcPr>
            <w:tcW w:w="1513" w:type="dxa"/>
          </w:tcPr>
          <w:p w14:paraId="2C62480C" w14:textId="77777777" w:rsidR="00C11AAF" w:rsidRPr="00C15AD5" w:rsidRDefault="00C11AAF" w:rsidP="00F23355">
            <w:pPr>
              <w:pStyle w:val="pqiTabBody"/>
              <w:rPr>
                <w:b/>
              </w:rPr>
            </w:pPr>
          </w:p>
        </w:tc>
        <w:tc>
          <w:tcPr>
            <w:tcW w:w="4426" w:type="dxa"/>
          </w:tcPr>
          <w:p w14:paraId="5172C9B4" w14:textId="77777777" w:rsidR="00C11AAF" w:rsidRPr="00C15AD5" w:rsidRDefault="00C11AAF" w:rsidP="00F23355">
            <w:pPr>
              <w:pStyle w:val="pqiTabBody"/>
              <w:rPr>
                <w:b/>
              </w:rPr>
            </w:pPr>
            <w:r w:rsidRPr="00C15AD5">
              <w:rPr>
                <w:b/>
              </w:rPr>
              <w:t>Element definiuje wartości słownika „Państwa członkowskie (</w:t>
            </w:r>
            <w:proofErr w:type="spellStart"/>
            <w:r w:rsidRPr="00C15AD5">
              <w:rPr>
                <w:b/>
              </w:rPr>
              <w:t>Member</w:t>
            </w:r>
            <w:proofErr w:type="spellEnd"/>
            <w:r w:rsidRPr="00C15AD5">
              <w:rPr>
                <w:b/>
              </w:rPr>
              <w:t xml:space="preserve"> </w:t>
            </w:r>
            <w:proofErr w:type="spellStart"/>
            <w:r w:rsidRPr="00C15AD5">
              <w:rPr>
                <w:b/>
              </w:rPr>
              <w:t>states</w:t>
            </w:r>
            <w:proofErr w:type="spellEnd"/>
            <w:r w:rsidRPr="00C15AD5">
              <w:rPr>
                <w:b/>
              </w:rPr>
              <w:t>)”.</w:t>
            </w:r>
          </w:p>
        </w:tc>
        <w:tc>
          <w:tcPr>
            <w:tcW w:w="986" w:type="dxa"/>
          </w:tcPr>
          <w:p w14:paraId="3BB0D3F6" w14:textId="77777777" w:rsidR="00C11AAF" w:rsidRPr="00EE4AC0" w:rsidRDefault="00C11AAF" w:rsidP="00F23355">
            <w:pPr>
              <w:pStyle w:val="pqiTabBody"/>
              <w:rPr>
                <w:b/>
              </w:rPr>
            </w:pPr>
            <w:proofErr w:type="spellStart"/>
            <w:r w:rsidRPr="00EE4AC0">
              <w:rPr>
                <w:b/>
              </w:rPr>
              <w:t>Nx</w:t>
            </w:r>
            <w:proofErr w:type="spellEnd"/>
          </w:p>
        </w:tc>
      </w:tr>
      <w:tr w:rsidR="00C11AAF" w:rsidRPr="009079F8" w14:paraId="604369CB" w14:textId="77777777" w:rsidTr="00C62819">
        <w:trPr>
          <w:cantSplit/>
        </w:trPr>
        <w:tc>
          <w:tcPr>
            <w:tcW w:w="606" w:type="dxa"/>
            <w:gridSpan w:val="2"/>
          </w:tcPr>
          <w:p w14:paraId="30A94E6E" w14:textId="77777777" w:rsidR="00C11AAF" w:rsidRPr="009079F8" w:rsidRDefault="00C11AAF" w:rsidP="00F23355">
            <w:pPr>
              <w:pStyle w:val="pqiTabBody"/>
            </w:pPr>
          </w:p>
        </w:tc>
        <w:tc>
          <w:tcPr>
            <w:tcW w:w="362" w:type="dxa"/>
          </w:tcPr>
          <w:p w14:paraId="6A32B131" w14:textId="77777777" w:rsidR="00C11AAF" w:rsidRPr="009079F8" w:rsidRDefault="00C11AAF" w:rsidP="00F23355">
            <w:pPr>
              <w:pStyle w:val="pqiTabBody"/>
              <w:rPr>
                <w:i/>
              </w:rPr>
            </w:pPr>
            <w:r>
              <w:rPr>
                <w:i/>
              </w:rPr>
              <w:t>a</w:t>
            </w:r>
          </w:p>
        </w:tc>
        <w:tc>
          <w:tcPr>
            <w:tcW w:w="5257" w:type="dxa"/>
          </w:tcPr>
          <w:p w14:paraId="35C49FD5" w14:textId="77777777" w:rsidR="00C11AAF" w:rsidRDefault="00C11AAF" w:rsidP="00F23355">
            <w:pPr>
              <w:pStyle w:val="pqiTabBody"/>
            </w:pPr>
            <w:r>
              <w:t>Kod państwa członkowskiego</w:t>
            </w:r>
          </w:p>
          <w:p w14:paraId="533491F5" w14:textId="7A7C01F0" w:rsidR="00A5781D" w:rsidRPr="00371C6C" w:rsidRDefault="00C11AAF" w:rsidP="00F23355">
            <w:pPr>
              <w:pStyle w:val="pqiTabBody"/>
              <w:rPr>
                <w:rFonts w:ascii="Courier New" w:hAnsi="Courier New"/>
                <w:color w:val="0000FF"/>
                <w:rPrChange w:id="230" w:author="Jurkowska Monika" w:date="2022-11-14T21:27:00Z">
                  <w:rPr/>
                </w:rPrChange>
              </w:rPr>
            </w:pPr>
            <w:r>
              <w:rPr>
                <w:rFonts w:ascii="Courier New" w:hAnsi="Courier New" w:cs="Courier New"/>
                <w:noProof/>
                <w:color w:val="0000FF"/>
              </w:rPr>
              <w:t>MemberStateCode</w:t>
            </w:r>
          </w:p>
        </w:tc>
        <w:tc>
          <w:tcPr>
            <w:tcW w:w="394" w:type="dxa"/>
          </w:tcPr>
          <w:p w14:paraId="22D04D35" w14:textId="77777777" w:rsidR="00C11AAF" w:rsidRPr="009079F8" w:rsidRDefault="00C11AAF" w:rsidP="00F23355">
            <w:pPr>
              <w:pStyle w:val="pqiTabBody"/>
            </w:pPr>
            <w:r>
              <w:t>R</w:t>
            </w:r>
          </w:p>
        </w:tc>
        <w:tc>
          <w:tcPr>
            <w:tcW w:w="1513" w:type="dxa"/>
          </w:tcPr>
          <w:p w14:paraId="2C2E9EA1" w14:textId="77777777" w:rsidR="00C11AAF" w:rsidRPr="009079F8" w:rsidRDefault="00C11AAF" w:rsidP="00F23355">
            <w:pPr>
              <w:pStyle w:val="pqiTabBody"/>
            </w:pPr>
          </w:p>
        </w:tc>
        <w:tc>
          <w:tcPr>
            <w:tcW w:w="4426" w:type="dxa"/>
          </w:tcPr>
          <w:p w14:paraId="13885F0E" w14:textId="77777777" w:rsidR="00C11AAF" w:rsidRPr="0071788C" w:rsidRDefault="00C11AAF" w:rsidP="00F23355">
            <w:pPr>
              <w:pStyle w:val="pqiTabBody"/>
            </w:pPr>
            <w:r>
              <w:t>Wartość słownika.</w:t>
            </w:r>
          </w:p>
          <w:p w14:paraId="71B36A62" w14:textId="63A2A82D" w:rsidR="00C11AAF" w:rsidRPr="009079F8" w:rsidRDefault="00C11AAF" w:rsidP="00F23355">
            <w:pPr>
              <w:pStyle w:val="pqiTabBody"/>
            </w:pPr>
          </w:p>
        </w:tc>
        <w:tc>
          <w:tcPr>
            <w:tcW w:w="986" w:type="dxa"/>
          </w:tcPr>
          <w:p w14:paraId="0B052AB0" w14:textId="77777777" w:rsidR="00C11AAF" w:rsidRPr="009079F8" w:rsidRDefault="00C11AAF" w:rsidP="00F23355">
            <w:pPr>
              <w:pStyle w:val="pqiTabBody"/>
            </w:pPr>
            <w:r>
              <w:t>a2</w:t>
            </w:r>
          </w:p>
        </w:tc>
      </w:tr>
      <w:tr w:rsidR="00C11AAF" w:rsidRPr="009079F8" w14:paraId="33031519" w14:textId="77777777" w:rsidTr="00C62819">
        <w:trPr>
          <w:cantSplit/>
        </w:trPr>
        <w:tc>
          <w:tcPr>
            <w:tcW w:w="968" w:type="dxa"/>
            <w:gridSpan w:val="3"/>
          </w:tcPr>
          <w:p w14:paraId="153E7202" w14:textId="77777777" w:rsidR="00C11AAF" w:rsidRPr="002854B5" w:rsidRDefault="00C11AAF" w:rsidP="00F23355">
            <w:pPr>
              <w:pStyle w:val="pqiTabBody"/>
              <w:rPr>
                <w:b/>
                <w:i/>
              </w:rPr>
            </w:pPr>
            <w:r>
              <w:rPr>
                <w:b/>
              </w:rPr>
              <w:t>4</w:t>
            </w:r>
          </w:p>
        </w:tc>
        <w:tc>
          <w:tcPr>
            <w:tcW w:w="5257" w:type="dxa"/>
          </w:tcPr>
          <w:p w14:paraId="17A8615D" w14:textId="77777777" w:rsidR="00C11AAF" w:rsidRDefault="00C11AAF" w:rsidP="00F23355">
            <w:pPr>
              <w:pStyle w:val="pqiTabBody"/>
              <w:rPr>
                <w:b/>
              </w:rPr>
            </w:pPr>
            <w:r>
              <w:rPr>
                <w:b/>
              </w:rPr>
              <w:t>Kraj</w:t>
            </w:r>
          </w:p>
          <w:p w14:paraId="31ABEDD3" w14:textId="421FF028" w:rsidR="009F391D"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Country</w:t>
            </w:r>
          </w:p>
        </w:tc>
        <w:tc>
          <w:tcPr>
            <w:tcW w:w="394" w:type="dxa"/>
          </w:tcPr>
          <w:p w14:paraId="2BCF849B" w14:textId="77777777" w:rsidR="00C11AAF" w:rsidRPr="002B761F" w:rsidRDefault="00C11AAF" w:rsidP="00F23355">
            <w:pPr>
              <w:pStyle w:val="pqiTabBody"/>
              <w:rPr>
                <w:b/>
              </w:rPr>
            </w:pPr>
            <w:r w:rsidRPr="002B761F">
              <w:rPr>
                <w:b/>
              </w:rPr>
              <w:t>O</w:t>
            </w:r>
          </w:p>
        </w:tc>
        <w:tc>
          <w:tcPr>
            <w:tcW w:w="1513" w:type="dxa"/>
          </w:tcPr>
          <w:p w14:paraId="531EF6B0" w14:textId="77777777" w:rsidR="00C11AAF" w:rsidRPr="002B761F" w:rsidRDefault="00C11AAF" w:rsidP="00F23355">
            <w:pPr>
              <w:pStyle w:val="pqiTabBody"/>
              <w:rPr>
                <w:b/>
              </w:rPr>
            </w:pPr>
          </w:p>
        </w:tc>
        <w:tc>
          <w:tcPr>
            <w:tcW w:w="4426" w:type="dxa"/>
          </w:tcPr>
          <w:p w14:paraId="65EAA99C" w14:textId="77777777" w:rsidR="00C11AAF" w:rsidRPr="002B761F" w:rsidRDefault="00C11AAF" w:rsidP="00F23355">
            <w:pPr>
              <w:pStyle w:val="pqiTabBody"/>
              <w:rPr>
                <w:b/>
              </w:rPr>
            </w:pPr>
            <w:r w:rsidRPr="002B761F">
              <w:rPr>
                <w:b/>
              </w:rPr>
              <w:t xml:space="preserve">Element definiuje wartości słownika „Kody krajów (Country </w:t>
            </w:r>
            <w:proofErr w:type="spellStart"/>
            <w:r w:rsidRPr="002B761F">
              <w:rPr>
                <w:b/>
              </w:rPr>
              <w:t>codes</w:t>
            </w:r>
            <w:proofErr w:type="spellEnd"/>
            <w:r w:rsidRPr="002B761F">
              <w:rPr>
                <w:b/>
              </w:rPr>
              <w:t>)”</w:t>
            </w:r>
          </w:p>
        </w:tc>
        <w:tc>
          <w:tcPr>
            <w:tcW w:w="986" w:type="dxa"/>
          </w:tcPr>
          <w:p w14:paraId="7679A02F" w14:textId="77777777" w:rsidR="00C11AAF" w:rsidRPr="002B761F" w:rsidRDefault="00C11AAF" w:rsidP="00F23355">
            <w:pPr>
              <w:pStyle w:val="pqiTabBody"/>
              <w:rPr>
                <w:b/>
              </w:rPr>
            </w:pPr>
            <w:proofErr w:type="spellStart"/>
            <w:r w:rsidRPr="002B761F">
              <w:rPr>
                <w:b/>
              </w:rPr>
              <w:t>Nx</w:t>
            </w:r>
            <w:proofErr w:type="spellEnd"/>
          </w:p>
        </w:tc>
      </w:tr>
      <w:tr w:rsidR="00C11AAF" w:rsidRPr="009079F8" w14:paraId="3AE2176C" w14:textId="77777777" w:rsidTr="00C62819">
        <w:trPr>
          <w:cantSplit/>
        </w:trPr>
        <w:tc>
          <w:tcPr>
            <w:tcW w:w="606" w:type="dxa"/>
            <w:gridSpan w:val="2"/>
          </w:tcPr>
          <w:p w14:paraId="184D3AD3" w14:textId="77777777" w:rsidR="00C11AAF" w:rsidRPr="009079F8" w:rsidRDefault="00C11AAF" w:rsidP="00F23355">
            <w:pPr>
              <w:pStyle w:val="pqiTabBody"/>
            </w:pPr>
          </w:p>
        </w:tc>
        <w:tc>
          <w:tcPr>
            <w:tcW w:w="362" w:type="dxa"/>
          </w:tcPr>
          <w:p w14:paraId="65D662DA" w14:textId="77777777" w:rsidR="00C11AAF" w:rsidRPr="009079F8" w:rsidRDefault="00C11AAF" w:rsidP="00F23355">
            <w:pPr>
              <w:pStyle w:val="pqiTabBody"/>
              <w:rPr>
                <w:i/>
              </w:rPr>
            </w:pPr>
            <w:r>
              <w:rPr>
                <w:i/>
              </w:rPr>
              <w:t>a</w:t>
            </w:r>
          </w:p>
        </w:tc>
        <w:tc>
          <w:tcPr>
            <w:tcW w:w="5257" w:type="dxa"/>
          </w:tcPr>
          <w:p w14:paraId="6C9B39DB" w14:textId="77777777" w:rsidR="00C11AAF" w:rsidRDefault="00C11AAF" w:rsidP="00F23355">
            <w:pPr>
              <w:pStyle w:val="pqiTabBody"/>
            </w:pPr>
            <w:r>
              <w:t>Kod kraju</w:t>
            </w:r>
          </w:p>
          <w:p w14:paraId="1A077FA5" w14:textId="43314185" w:rsidR="009F391D" w:rsidRPr="00371C6C" w:rsidRDefault="00C11AAF" w:rsidP="00F23355">
            <w:pPr>
              <w:pStyle w:val="pqiTabBody"/>
              <w:rPr>
                <w:rFonts w:ascii="Courier New" w:hAnsi="Courier New"/>
                <w:color w:val="0000FF"/>
                <w:rPrChange w:id="231" w:author="Jurkowska Monika" w:date="2022-11-14T21:27:00Z">
                  <w:rPr/>
                </w:rPrChange>
              </w:rPr>
            </w:pPr>
            <w:r>
              <w:rPr>
                <w:rFonts w:ascii="Courier New" w:hAnsi="Courier New" w:cs="Courier New"/>
                <w:noProof/>
                <w:color w:val="0000FF"/>
              </w:rPr>
              <w:t>CountryCode</w:t>
            </w:r>
          </w:p>
        </w:tc>
        <w:tc>
          <w:tcPr>
            <w:tcW w:w="394" w:type="dxa"/>
          </w:tcPr>
          <w:p w14:paraId="2CB8A4CD" w14:textId="77777777" w:rsidR="00C11AAF" w:rsidRPr="009079F8" w:rsidRDefault="00C11AAF" w:rsidP="00F23355">
            <w:pPr>
              <w:pStyle w:val="pqiTabBody"/>
            </w:pPr>
            <w:r>
              <w:t>R</w:t>
            </w:r>
          </w:p>
        </w:tc>
        <w:tc>
          <w:tcPr>
            <w:tcW w:w="1513" w:type="dxa"/>
          </w:tcPr>
          <w:p w14:paraId="4297075E" w14:textId="77777777" w:rsidR="00C11AAF" w:rsidRPr="009079F8" w:rsidRDefault="00C11AAF" w:rsidP="00F23355">
            <w:pPr>
              <w:pStyle w:val="pqiTabBody"/>
            </w:pPr>
          </w:p>
        </w:tc>
        <w:tc>
          <w:tcPr>
            <w:tcW w:w="4426" w:type="dxa"/>
          </w:tcPr>
          <w:p w14:paraId="37027226" w14:textId="77777777" w:rsidR="00C11AAF" w:rsidRPr="009079F8" w:rsidRDefault="00C11AAF" w:rsidP="00F23355">
            <w:pPr>
              <w:pStyle w:val="pqiTabBody"/>
            </w:pPr>
            <w:r>
              <w:t>Wartość słownika.</w:t>
            </w:r>
          </w:p>
        </w:tc>
        <w:tc>
          <w:tcPr>
            <w:tcW w:w="986" w:type="dxa"/>
          </w:tcPr>
          <w:p w14:paraId="73E1DCD7" w14:textId="77777777" w:rsidR="00C11AAF" w:rsidRPr="009079F8" w:rsidRDefault="00C11AAF" w:rsidP="00F23355">
            <w:pPr>
              <w:pStyle w:val="pqiTabBody"/>
            </w:pPr>
            <w:r>
              <w:t>a2</w:t>
            </w:r>
          </w:p>
        </w:tc>
      </w:tr>
      <w:tr w:rsidR="00C11AAF" w:rsidRPr="009079F8" w14:paraId="4A17D313" w14:textId="77777777" w:rsidTr="00C62819">
        <w:trPr>
          <w:cantSplit/>
        </w:trPr>
        <w:tc>
          <w:tcPr>
            <w:tcW w:w="968" w:type="dxa"/>
            <w:gridSpan w:val="3"/>
          </w:tcPr>
          <w:p w14:paraId="0EA952B2" w14:textId="77777777" w:rsidR="00C11AAF" w:rsidRPr="002854B5" w:rsidRDefault="00C11AAF" w:rsidP="00F23355">
            <w:pPr>
              <w:pStyle w:val="pqiTabBody"/>
              <w:rPr>
                <w:b/>
                <w:i/>
              </w:rPr>
            </w:pPr>
            <w:r>
              <w:rPr>
                <w:b/>
              </w:rPr>
              <w:t>5</w:t>
            </w:r>
          </w:p>
        </w:tc>
        <w:tc>
          <w:tcPr>
            <w:tcW w:w="5257" w:type="dxa"/>
          </w:tcPr>
          <w:p w14:paraId="10D61C95" w14:textId="77777777" w:rsidR="00C11AAF" w:rsidRDefault="00C11AAF" w:rsidP="00F23355">
            <w:pPr>
              <w:pStyle w:val="pqiTabBody"/>
              <w:rPr>
                <w:b/>
              </w:rPr>
            </w:pPr>
            <w:r>
              <w:rPr>
                <w:b/>
              </w:rPr>
              <w:t>Kod opakowania</w:t>
            </w:r>
          </w:p>
          <w:p w14:paraId="0113302A" w14:textId="3297728A" w:rsidR="009F391D" w:rsidRPr="00371C6C" w:rsidRDefault="00C11AAF" w:rsidP="00F23355">
            <w:pPr>
              <w:pStyle w:val="pqiTabBody"/>
              <w:rPr>
                <w:rFonts w:ascii="Courier New" w:hAnsi="Courier New" w:cs="Courier New"/>
                <w:noProof/>
                <w:color w:val="0000FF"/>
              </w:rPr>
            </w:pPr>
            <w:r>
              <w:rPr>
                <w:rFonts w:ascii="Courier New" w:hAnsi="Courier New" w:cs="Courier New"/>
                <w:noProof/>
                <w:color w:val="0000FF"/>
              </w:rPr>
              <w:t>PackagingCode</w:t>
            </w:r>
          </w:p>
        </w:tc>
        <w:tc>
          <w:tcPr>
            <w:tcW w:w="394" w:type="dxa"/>
          </w:tcPr>
          <w:p w14:paraId="582B58EE" w14:textId="77777777" w:rsidR="00C11AAF" w:rsidRPr="00C15AD5" w:rsidRDefault="00C11AAF" w:rsidP="00F23355">
            <w:pPr>
              <w:pStyle w:val="pqiTabBody"/>
              <w:rPr>
                <w:b/>
              </w:rPr>
            </w:pPr>
            <w:r w:rsidRPr="00C15AD5">
              <w:rPr>
                <w:b/>
              </w:rPr>
              <w:t>O</w:t>
            </w:r>
          </w:p>
        </w:tc>
        <w:tc>
          <w:tcPr>
            <w:tcW w:w="1513" w:type="dxa"/>
          </w:tcPr>
          <w:p w14:paraId="11FF799B" w14:textId="77777777" w:rsidR="00C11AAF" w:rsidRPr="00C15AD5" w:rsidRDefault="00C11AAF" w:rsidP="00F23355">
            <w:pPr>
              <w:pStyle w:val="pqiTabBody"/>
              <w:rPr>
                <w:b/>
              </w:rPr>
            </w:pPr>
          </w:p>
        </w:tc>
        <w:tc>
          <w:tcPr>
            <w:tcW w:w="4426" w:type="dxa"/>
          </w:tcPr>
          <w:p w14:paraId="10E8F7C4" w14:textId="77777777" w:rsidR="00C11AAF" w:rsidRPr="00C15AD5" w:rsidRDefault="00C11AAF" w:rsidP="00F23355">
            <w:pPr>
              <w:pStyle w:val="pqiTabBody"/>
              <w:rPr>
                <w:b/>
              </w:rPr>
            </w:pPr>
            <w:r w:rsidRPr="00C15AD5">
              <w:rPr>
                <w:b/>
              </w:rPr>
              <w:t>Element definiuje wartości słownika „Kody opakowań (</w:t>
            </w:r>
            <w:proofErr w:type="spellStart"/>
            <w:r w:rsidRPr="00C15AD5">
              <w:rPr>
                <w:b/>
              </w:rPr>
              <w:t>Packaging</w:t>
            </w:r>
            <w:proofErr w:type="spellEnd"/>
            <w:r w:rsidRPr="00C15AD5">
              <w:rPr>
                <w:b/>
              </w:rPr>
              <w:t xml:space="preserve"> </w:t>
            </w:r>
            <w:proofErr w:type="spellStart"/>
            <w:r w:rsidRPr="00C15AD5">
              <w:rPr>
                <w:b/>
              </w:rPr>
              <w:t>codes</w:t>
            </w:r>
            <w:proofErr w:type="spellEnd"/>
            <w:r w:rsidRPr="00C15AD5">
              <w:rPr>
                <w:b/>
              </w:rPr>
              <w:t>)”.</w:t>
            </w:r>
          </w:p>
        </w:tc>
        <w:tc>
          <w:tcPr>
            <w:tcW w:w="986" w:type="dxa"/>
          </w:tcPr>
          <w:p w14:paraId="5475E67B" w14:textId="77777777" w:rsidR="00C11AAF" w:rsidRPr="00EE4AC0" w:rsidRDefault="00C11AAF" w:rsidP="00F23355">
            <w:pPr>
              <w:pStyle w:val="pqiTabBody"/>
              <w:rPr>
                <w:b/>
              </w:rPr>
            </w:pPr>
            <w:proofErr w:type="spellStart"/>
            <w:r w:rsidRPr="00EE4AC0">
              <w:rPr>
                <w:b/>
              </w:rPr>
              <w:t>Nx</w:t>
            </w:r>
            <w:proofErr w:type="spellEnd"/>
          </w:p>
        </w:tc>
      </w:tr>
      <w:tr w:rsidR="00C11AAF" w:rsidRPr="009079F8" w14:paraId="758AFBD2" w14:textId="77777777" w:rsidTr="00C62819">
        <w:trPr>
          <w:cantSplit/>
        </w:trPr>
        <w:tc>
          <w:tcPr>
            <w:tcW w:w="606" w:type="dxa"/>
            <w:gridSpan w:val="2"/>
          </w:tcPr>
          <w:p w14:paraId="0F096A4E" w14:textId="77777777" w:rsidR="00C11AAF" w:rsidRPr="009079F8" w:rsidRDefault="00C11AAF" w:rsidP="00F23355">
            <w:pPr>
              <w:pStyle w:val="pqiTabBody"/>
            </w:pPr>
          </w:p>
        </w:tc>
        <w:tc>
          <w:tcPr>
            <w:tcW w:w="362" w:type="dxa"/>
          </w:tcPr>
          <w:p w14:paraId="773FE31C" w14:textId="77777777" w:rsidR="00C11AAF" w:rsidRPr="009079F8" w:rsidRDefault="00C11AAF" w:rsidP="00F23355">
            <w:pPr>
              <w:pStyle w:val="pqiTabBody"/>
              <w:rPr>
                <w:i/>
              </w:rPr>
            </w:pPr>
            <w:r>
              <w:rPr>
                <w:i/>
              </w:rPr>
              <w:t>a</w:t>
            </w:r>
          </w:p>
        </w:tc>
        <w:tc>
          <w:tcPr>
            <w:tcW w:w="5257" w:type="dxa"/>
          </w:tcPr>
          <w:p w14:paraId="68F8B2E3" w14:textId="77777777" w:rsidR="00C11AAF" w:rsidRDefault="00C11AAF" w:rsidP="00F23355">
            <w:pPr>
              <w:pStyle w:val="pqiTabBody"/>
            </w:pPr>
            <w:r>
              <w:t>Kod opakowania</w:t>
            </w:r>
          </w:p>
          <w:p w14:paraId="27F3A946" w14:textId="353BEFB3" w:rsidR="009F391D" w:rsidRPr="00371C6C" w:rsidRDefault="00C11AAF" w:rsidP="00F23355">
            <w:pPr>
              <w:pStyle w:val="pqiTabBody"/>
              <w:rPr>
                <w:rFonts w:ascii="Courier New" w:hAnsi="Courier New"/>
                <w:color w:val="0000FF"/>
                <w:rPrChange w:id="232" w:author="Jurkowska Monika" w:date="2022-11-14T21:27:00Z">
                  <w:rPr/>
                </w:rPrChange>
              </w:rPr>
            </w:pPr>
            <w:r>
              <w:rPr>
                <w:rFonts w:ascii="Courier New" w:hAnsi="Courier New" w:cs="Courier New"/>
                <w:noProof/>
                <w:color w:val="0000FF"/>
              </w:rPr>
              <w:t>KindOfPackages</w:t>
            </w:r>
          </w:p>
        </w:tc>
        <w:tc>
          <w:tcPr>
            <w:tcW w:w="394" w:type="dxa"/>
          </w:tcPr>
          <w:p w14:paraId="49B1B11B" w14:textId="77777777" w:rsidR="00C11AAF" w:rsidRPr="009079F8" w:rsidRDefault="00C11AAF" w:rsidP="00F23355">
            <w:pPr>
              <w:pStyle w:val="pqiTabBody"/>
            </w:pPr>
            <w:r>
              <w:t>R</w:t>
            </w:r>
          </w:p>
        </w:tc>
        <w:tc>
          <w:tcPr>
            <w:tcW w:w="1513" w:type="dxa"/>
          </w:tcPr>
          <w:p w14:paraId="40E42802" w14:textId="77777777" w:rsidR="00C11AAF" w:rsidRPr="009079F8" w:rsidRDefault="00C11AAF" w:rsidP="00F23355">
            <w:pPr>
              <w:pStyle w:val="pqiTabBody"/>
            </w:pPr>
          </w:p>
        </w:tc>
        <w:tc>
          <w:tcPr>
            <w:tcW w:w="4426" w:type="dxa"/>
          </w:tcPr>
          <w:p w14:paraId="0BDFAE58" w14:textId="77777777" w:rsidR="00C11AAF" w:rsidRDefault="00C11AAF" w:rsidP="00F23355">
            <w:pPr>
              <w:pStyle w:val="pqiTabBody"/>
            </w:pPr>
            <w:r>
              <w:t>Wartość słownika.</w:t>
            </w:r>
          </w:p>
          <w:p w14:paraId="1F3022BD" w14:textId="77777777" w:rsidR="00C11AAF" w:rsidRPr="00A50A96" w:rsidRDefault="00C11AAF" w:rsidP="00F23355">
            <w:pPr>
              <w:pStyle w:val="pqiTabBody"/>
            </w:pPr>
            <w:r>
              <w:t>Np. CJ – trumna.</w:t>
            </w:r>
          </w:p>
        </w:tc>
        <w:tc>
          <w:tcPr>
            <w:tcW w:w="986" w:type="dxa"/>
          </w:tcPr>
          <w:p w14:paraId="14B16C0D" w14:textId="77777777" w:rsidR="00C11AAF" w:rsidRPr="009079F8" w:rsidRDefault="00C11AAF" w:rsidP="00F23355">
            <w:pPr>
              <w:pStyle w:val="pqiTabBody"/>
            </w:pPr>
            <w:r>
              <w:t>an2</w:t>
            </w:r>
          </w:p>
        </w:tc>
      </w:tr>
      <w:tr w:rsidR="00C11AAF" w:rsidRPr="009079F8" w14:paraId="28B24A9A" w14:textId="77777777" w:rsidTr="00C62819">
        <w:trPr>
          <w:cantSplit/>
        </w:trPr>
        <w:tc>
          <w:tcPr>
            <w:tcW w:w="606" w:type="dxa"/>
            <w:gridSpan w:val="2"/>
          </w:tcPr>
          <w:p w14:paraId="6FEBA3F8" w14:textId="77777777" w:rsidR="00C11AAF" w:rsidRPr="009079F8" w:rsidRDefault="00C11AAF" w:rsidP="00F23355">
            <w:pPr>
              <w:pStyle w:val="pqiTabBody"/>
            </w:pPr>
          </w:p>
        </w:tc>
        <w:tc>
          <w:tcPr>
            <w:tcW w:w="362" w:type="dxa"/>
          </w:tcPr>
          <w:p w14:paraId="3DFE4486" w14:textId="77777777" w:rsidR="00C11AAF" w:rsidRPr="009079F8" w:rsidRDefault="00C11AAF" w:rsidP="00F23355">
            <w:pPr>
              <w:pStyle w:val="pqiTabBody"/>
              <w:rPr>
                <w:i/>
              </w:rPr>
            </w:pPr>
            <w:r>
              <w:rPr>
                <w:i/>
              </w:rPr>
              <w:t>b</w:t>
            </w:r>
          </w:p>
        </w:tc>
        <w:tc>
          <w:tcPr>
            <w:tcW w:w="5257" w:type="dxa"/>
          </w:tcPr>
          <w:p w14:paraId="5E97A404" w14:textId="77777777" w:rsidR="00C11AAF" w:rsidRDefault="00C11AAF" w:rsidP="00F23355">
            <w:pPr>
              <w:pStyle w:val="pqiTabBody"/>
            </w:pPr>
            <w:r>
              <w:t>Flaga policzalności</w:t>
            </w:r>
          </w:p>
          <w:p w14:paraId="7A7C1766" w14:textId="7087C3A2" w:rsidR="009F391D" w:rsidRPr="00371C6C" w:rsidRDefault="00C11AAF" w:rsidP="00F23355">
            <w:pPr>
              <w:pStyle w:val="pqiTabBody"/>
              <w:rPr>
                <w:rFonts w:ascii="Courier New" w:hAnsi="Courier New"/>
                <w:color w:val="0000FF"/>
                <w:rPrChange w:id="233" w:author="Jurkowska Monika" w:date="2022-11-14T21:27:00Z">
                  <w:rPr/>
                </w:rPrChange>
              </w:rPr>
            </w:pPr>
            <w:r>
              <w:rPr>
                <w:rFonts w:ascii="Courier New" w:hAnsi="Courier New" w:cs="Courier New"/>
                <w:noProof/>
                <w:color w:val="0000FF"/>
              </w:rPr>
              <w:t>CountableFlag</w:t>
            </w:r>
          </w:p>
        </w:tc>
        <w:tc>
          <w:tcPr>
            <w:tcW w:w="394" w:type="dxa"/>
          </w:tcPr>
          <w:p w14:paraId="059A9E1E" w14:textId="77777777" w:rsidR="00C11AAF" w:rsidRPr="009079F8" w:rsidRDefault="00C11AAF" w:rsidP="00F23355">
            <w:pPr>
              <w:pStyle w:val="pqiTabBody"/>
            </w:pPr>
            <w:r>
              <w:t>R</w:t>
            </w:r>
          </w:p>
        </w:tc>
        <w:tc>
          <w:tcPr>
            <w:tcW w:w="1513" w:type="dxa"/>
          </w:tcPr>
          <w:p w14:paraId="17B09455" w14:textId="77777777" w:rsidR="00C11AAF" w:rsidRPr="009079F8" w:rsidRDefault="00C11AAF" w:rsidP="00F23355">
            <w:pPr>
              <w:pStyle w:val="pqiTabBody"/>
            </w:pPr>
          </w:p>
        </w:tc>
        <w:tc>
          <w:tcPr>
            <w:tcW w:w="4426" w:type="dxa"/>
          </w:tcPr>
          <w:p w14:paraId="6C373387" w14:textId="77777777" w:rsidR="00C11AAF" w:rsidRPr="009079F8" w:rsidRDefault="00C11AAF" w:rsidP="00F23355">
            <w:pPr>
              <w:pStyle w:val="pqiTabBody"/>
            </w:pPr>
            <w:r>
              <w:rPr>
                <w:lang w:eastAsia="en-GB"/>
              </w:rPr>
              <w:t>Wartość z enumeracji „</w:t>
            </w:r>
            <w:r>
              <w:rPr>
                <w:lang w:eastAsia="en-GB"/>
              </w:rPr>
              <w:fldChar w:fldCharType="begin"/>
            </w:r>
            <w:r>
              <w:rPr>
                <w:lang w:eastAsia="en-GB"/>
              </w:rPr>
              <w:instrText xml:space="preserve"> REF _Ref269995988 \h </w:instrText>
            </w:r>
            <w:r>
              <w:rPr>
                <w:lang w:eastAsia="en-GB"/>
              </w:rPr>
            </w:r>
            <w:r>
              <w:rPr>
                <w:lang w:eastAsia="en-GB"/>
              </w:rPr>
              <w:fldChar w:fldCharType="separate"/>
            </w:r>
            <w:r w:rsidR="002B6F91">
              <w:t>Wartości logiczne (</w:t>
            </w:r>
            <w:proofErr w:type="spellStart"/>
            <w:r w:rsidR="002B6F91">
              <w:t>F</w:t>
            </w:r>
            <w:r w:rsidR="002B6F91" w:rsidRPr="001B5EE4">
              <w:t>lag</w:t>
            </w:r>
            <w:r w:rsidR="002B6F91">
              <w:t>s</w:t>
            </w:r>
            <w:proofErr w:type="spellEnd"/>
            <w:r w:rsidR="002B6F91">
              <w:t>)</w:t>
            </w:r>
            <w:r>
              <w:rPr>
                <w:lang w:eastAsia="en-GB"/>
              </w:rPr>
              <w:fldChar w:fldCharType="end"/>
            </w:r>
            <w:r>
              <w:rPr>
                <w:lang w:eastAsia="en-GB"/>
              </w:rPr>
              <w:t>”.</w:t>
            </w:r>
          </w:p>
        </w:tc>
        <w:tc>
          <w:tcPr>
            <w:tcW w:w="986" w:type="dxa"/>
          </w:tcPr>
          <w:p w14:paraId="1CC0BA28" w14:textId="77777777" w:rsidR="00C11AAF" w:rsidRPr="009079F8" w:rsidRDefault="00C11AAF" w:rsidP="00F23355">
            <w:pPr>
              <w:pStyle w:val="pqiTabBody"/>
            </w:pPr>
            <w:r>
              <w:t>n1</w:t>
            </w:r>
          </w:p>
        </w:tc>
      </w:tr>
      <w:tr w:rsidR="00C11AAF" w:rsidRPr="009079F8" w14:paraId="322A37E4" w14:textId="77777777" w:rsidTr="00C62819">
        <w:trPr>
          <w:cantSplit/>
        </w:trPr>
        <w:tc>
          <w:tcPr>
            <w:tcW w:w="968" w:type="dxa"/>
            <w:gridSpan w:val="3"/>
          </w:tcPr>
          <w:p w14:paraId="5AE4C704" w14:textId="77777777" w:rsidR="00C11AAF" w:rsidRPr="002854B5" w:rsidRDefault="00C11AAF" w:rsidP="00F23355">
            <w:pPr>
              <w:pStyle w:val="pqiTabBody"/>
              <w:rPr>
                <w:b/>
                <w:i/>
              </w:rPr>
            </w:pPr>
            <w:r>
              <w:rPr>
                <w:b/>
              </w:rPr>
              <w:t>6</w:t>
            </w:r>
          </w:p>
        </w:tc>
        <w:tc>
          <w:tcPr>
            <w:tcW w:w="5257" w:type="dxa"/>
          </w:tcPr>
          <w:p w14:paraId="15B3D2D3" w14:textId="77777777" w:rsidR="00C11AAF" w:rsidRDefault="00C11AAF" w:rsidP="00F23355">
            <w:pPr>
              <w:pStyle w:val="pqiTabBody"/>
              <w:rPr>
                <w:b/>
              </w:rPr>
            </w:pPr>
            <w:r>
              <w:rPr>
                <w:b/>
              </w:rPr>
              <w:t>Rodzaj zastrzeżenia</w:t>
            </w:r>
          </w:p>
          <w:p w14:paraId="2EABB17C" w14:textId="7E0F1E21" w:rsidR="009F391D"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UnsatisfactoryReason</w:t>
            </w:r>
          </w:p>
        </w:tc>
        <w:tc>
          <w:tcPr>
            <w:tcW w:w="394" w:type="dxa"/>
          </w:tcPr>
          <w:p w14:paraId="0BC4AACE" w14:textId="77777777" w:rsidR="00C11AAF" w:rsidRPr="00C15AD5" w:rsidRDefault="00C11AAF" w:rsidP="00F23355">
            <w:pPr>
              <w:pStyle w:val="pqiTabBody"/>
              <w:rPr>
                <w:b/>
              </w:rPr>
            </w:pPr>
            <w:r w:rsidRPr="00C15AD5">
              <w:rPr>
                <w:b/>
              </w:rPr>
              <w:t>O</w:t>
            </w:r>
          </w:p>
        </w:tc>
        <w:tc>
          <w:tcPr>
            <w:tcW w:w="1513" w:type="dxa"/>
          </w:tcPr>
          <w:p w14:paraId="12D962A0" w14:textId="77777777" w:rsidR="00C11AAF" w:rsidRPr="00C15AD5" w:rsidRDefault="00C11AAF" w:rsidP="00F23355">
            <w:pPr>
              <w:pStyle w:val="pqiTabBody"/>
              <w:rPr>
                <w:b/>
              </w:rPr>
            </w:pPr>
          </w:p>
        </w:tc>
        <w:tc>
          <w:tcPr>
            <w:tcW w:w="4426" w:type="dxa"/>
          </w:tcPr>
          <w:p w14:paraId="38A95A09" w14:textId="77777777" w:rsidR="00C11AAF" w:rsidRPr="00C15AD5" w:rsidRDefault="00C11AAF" w:rsidP="00F23355">
            <w:pPr>
              <w:pStyle w:val="pqiTabBody"/>
              <w:rPr>
                <w:b/>
                <w:lang w:val="en-US"/>
              </w:rPr>
            </w:pPr>
            <w:r w:rsidRPr="00C15AD5">
              <w:rPr>
                <w:b/>
                <w:lang w:val="en-US"/>
              </w:rPr>
              <w:t xml:space="preserve">Element </w:t>
            </w:r>
            <w:proofErr w:type="spellStart"/>
            <w:r w:rsidRPr="00C15AD5">
              <w:rPr>
                <w:b/>
                <w:lang w:val="en-US"/>
              </w:rPr>
              <w:t>definiuje</w:t>
            </w:r>
            <w:proofErr w:type="spellEnd"/>
            <w:r w:rsidRPr="00C15AD5">
              <w:rPr>
                <w:b/>
                <w:lang w:val="en-US"/>
              </w:rPr>
              <w:t xml:space="preserve"> </w:t>
            </w:r>
            <w:proofErr w:type="spellStart"/>
            <w:r w:rsidRPr="00C15AD5">
              <w:rPr>
                <w:b/>
                <w:lang w:val="en-US"/>
              </w:rPr>
              <w:t>wartości</w:t>
            </w:r>
            <w:proofErr w:type="spellEnd"/>
            <w:r w:rsidRPr="00C15AD5">
              <w:rPr>
                <w:b/>
                <w:lang w:val="en-US"/>
              </w:rPr>
              <w:t xml:space="preserve"> </w:t>
            </w:r>
            <w:proofErr w:type="spellStart"/>
            <w:r w:rsidRPr="00C15AD5">
              <w:rPr>
                <w:b/>
                <w:lang w:val="en-US"/>
              </w:rPr>
              <w:t>słownika</w:t>
            </w:r>
            <w:proofErr w:type="spellEnd"/>
            <w:r w:rsidRPr="00C15AD5">
              <w:rPr>
                <w:b/>
                <w:lang w:val="en-US"/>
              </w:rPr>
              <w:t xml:space="preserve"> „</w:t>
            </w:r>
            <w:proofErr w:type="spellStart"/>
            <w:r w:rsidRPr="00C15AD5">
              <w:rPr>
                <w:b/>
                <w:lang w:val="en-US"/>
              </w:rPr>
              <w:t>Rodzaje</w:t>
            </w:r>
            <w:proofErr w:type="spellEnd"/>
            <w:r w:rsidRPr="00C15AD5">
              <w:rPr>
                <w:b/>
                <w:lang w:val="en-US"/>
              </w:rPr>
              <w:t xml:space="preserve"> </w:t>
            </w:r>
            <w:proofErr w:type="spellStart"/>
            <w:r w:rsidRPr="00C15AD5">
              <w:rPr>
                <w:b/>
                <w:lang w:val="en-US"/>
              </w:rPr>
              <w:t>zastrzeżeń</w:t>
            </w:r>
            <w:proofErr w:type="spellEnd"/>
            <w:r w:rsidRPr="00C15AD5">
              <w:rPr>
                <w:b/>
                <w:lang w:val="en-US"/>
              </w:rPr>
              <w:t xml:space="preserve"> (Reasons for unsatisfactory receipt or control report)”.</w:t>
            </w:r>
          </w:p>
        </w:tc>
        <w:tc>
          <w:tcPr>
            <w:tcW w:w="986" w:type="dxa"/>
          </w:tcPr>
          <w:p w14:paraId="53EFD0CD" w14:textId="77777777" w:rsidR="00C11AAF" w:rsidRPr="00EE4AC0" w:rsidRDefault="00C11AAF" w:rsidP="00F23355">
            <w:pPr>
              <w:pStyle w:val="pqiTabBody"/>
              <w:rPr>
                <w:b/>
              </w:rPr>
            </w:pPr>
            <w:proofErr w:type="spellStart"/>
            <w:r w:rsidRPr="00EE4AC0">
              <w:rPr>
                <w:b/>
              </w:rPr>
              <w:t>Nx</w:t>
            </w:r>
            <w:proofErr w:type="spellEnd"/>
          </w:p>
        </w:tc>
      </w:tr>
      <w:tr w:rsidR="00C11AAF" w:rsidRPr="009079F8" w14:paraId="66C889B1" w14:textId="77777777" w:rsidTr="00C62819">
        <w:trPr>
          <w:cantSplit/>
        </w:trPr>
        <w:tc>
          <w:tcPr>
            <w:tcW w:w="606" w:type="dxa"/>
            <w:gridSpan w:val="2"/>
          </w:tcPr>
          <w:p w14:paraId="18AF037E" w14:textId="77777777" w:rsidR="00C11AAF" w:rsidRPr="009079F8" w:rsidRDefault="00C11AAF" w:rsidP="00F23355">
            <w:pPr>
              <w:pStyle w:val="pqiTabBody"/>
            </w:pPr>
          </w:p>
        </w:tc>
        <w:tc>
          <w:tcPr>
            <w:tcW w:w="362" w:type="dxa"/>
          </w:tcPr>
          <w:p w14:paraId="0D25AE33" w14:textId="77777777" w:rsidR="00C11AAF" w:rsidRPr="009079F8" w:rsidRDefault="00C11AAF" w:rsidP="00F23355">
            <w:pPr>
              <w:pStyle w:val="pqiTabBody"/>
              <w:rPr>
                <w:i/>
              </w:rPr>
            </w:pPr>
            <w:r>
              <w:rPr>
                <w:i/>
              </w:rPr>
              <w:t>a</w:t>
            </w:r>
          </w:p>
        </w:tc>
        <w:tc>
          <w:tcPr>
            <w:tcW w:w="5257" w:type="dxa"/>
          </w:tcPr>
          <w:p w14:paraId="7998A18E" w14:textId="77777777" w:rsidR="00C11AAF" w:rsidRDefault="00C11AAF" w:rsidP="00F23355">
            <w:pPr>
              <w:pStyle w:val="pqiTabBody"/>
            </w:pPr>
            <w:r>
              <w:t>Kod rodzaju zastrzeżenia</w:t>
            </w:r>
          </w:p>
          <w:p w14:paraId="6F7ACC47" w14:textId="1FC8549F" w:rsidR="009F391D" w:rsidRPr="005A0559" w:rsidRDefault="00C11AAF" w:rsidP="00F23355">
            <w:pPr>
              <w:pStyle w:val="pqiTabBody"/>
              <w:rPr>
                <w:rFonts w:ascii="Courier New" w:hAnsi="Courier New"/>
                <w:color w:val="0000FF"/>
                <w:rPrChange w:id="234" w:author="Jurkowska Monika" w:date="2022-11-14T21:27:00Z">
                  <w:rPr/>
                </w:rPrChange>
              </w:rPr>
            </w:pPr>
            <w:r>
              <w:rPr>
                <w:rFonts w:ascii="Courier New" w:hAnsi="Courier New" w:cs="Courier New"/>
                <w:noProof/>
                <w:color w:val="0000FF"/>
              </w:rPr>
              <w:t>UnsatisfactoryReasonCode</w:t>
            </w:r>
          </w:p>
        </w:tc>
        <w:tc>
          <w:tcPr>
            <w:tcW w:w="394" w:type="dxa"/>
          </w:tcPr>
          <w:p w14:paraId="54FBBE32" w14:textId="77777777" w:rsidR="00C11AAF" w:rsidRPr="009079F8" w:rsidRDefault="00C11AAF" w:rsidP="00F23355">
            <w:pPr>
              <w:pStyle w:val="pqiTabBody"/>
            </w:pPr>
            <w:r>
              <w:t>R</w:t>
            </w:r>
          </w:p>
        </w:tc>
        <w:tc>
          <w:tcPr>
            <w:tcW w:w="1513" w:type="dxa"/>
          </w:tcPr>
          <w:p w14:paraId="58BC6E7C" w14:textId="77777777" w:rsidR="00C11AAF" w:rsidRPr="009079F8" w:rsidRDefault="00C11AAF" w:rsidP="00F23355">
            <w:pPr>
              <w:pStyle w:val="pqiTabBody"/>
            </w:pPr>
          </w:p>
        </w:tc>
        <w:tc>
          <w:tcPr>
            <w:tcW w:w="4426" w:type="dxa"/>
          </w:tcPr>
          <w:p w14:paraId="4FE78195" w14:textId="77777777" w:rsidR="00C11AAF" w:rsidRPr="008C5F09" w:rsidRDefault="00C11AAF" w:rsidP="00F23355">
            <w:pPr>
              <w:pStyle w:val="pqiTabBody"/>
            </w:pPr>
            <w:r>
              <w:t>Wartość słownika.</w:t>
            </w:r>
          </w:p>
          <w:p w14:paraId="7F63189A" w14:textId="77777777" w:rsidR="00C11AAF" w:rsidRPr="008C5F09" w:rsidRDefault="00C11AAF" w:rsidP="00F23355">
            <w:pPr>
              <w:pStyle w:val="pqiTabBody"/>
            </w:pPr>
            <w:r w:rsidRPr="008C5F09">
              <w:t xml:space="preserve">Np. 2 – </w:t>
            </w:r>
            <w:r>
              <w:t>Niedobór</w:t>
            </w:r>
            <w:r w:rsidRPr="008C5F09">
              <w:t>.</w:t>
            </w:r>
          </w:p>
        </w:tc>
        <w:tc>
          <w:tcPr>
            <w:tcW w:w="986" w:type="dxa"/>
          </w:tcPr>
          <w:p w14:paraId="17B3C63B" w14:textId="77777777" w:rsidR="00C11AAF" w:rsidRPr="009079F8" w:rsidRDefault="00C11AAF" w:rsidP="00F23355">
            <w:pPr>
              <w:pStyle w:val="pqiTabBody"/>
            </w:pPr>
            <w:r>
              <w:t>n1</w:t>
            </w:r>
          </w:p>
        </w:tc>
      </w:tr>
      <w:tr w:rsidR="00C11AAF" w:rsidRPr="00EE4AC0" w14:paraId="4CBF899E" w14:textId="77777777" w:rsidTr="00C62819">
        <w:trPr>
          <w:cantSplit/>
        </w:trPr>
        <w:tc>
          <w:tcPr>
            <w:tcW w:w="968" w:type="dxa"/>
            <w:gridSpan w:val="3"/>
          </w:tcPr>
          <w:p w14:paraId="36573759" w14:textId="77777777" w:rsidR="00C11AAF" w:rsidRPr="002854B5" w:rsidRDefault="00C11AAF" w:rsidP="00F23355">
            <w:pPr>
              <w:pStyle w:val="pqiTabBody"/>
              <w:rPr>
                <w:b/>
                <w:i/>
              </w:rPr>
            </w:pPr>
            <w:r>
              <w:rPr>
                <w:b/>
              </w:rPr>
              <w:lastRenderedPageBreak/>
              <w:t>7</w:t>
            </w:r>
          </w:p>
        </w:tc>
        <w:tc>
          <w:tcPr>
            <w:tcW w:w="5257" w:type="dxa"/>
          </w:tcPr>
          <w:p w14:paraId="4AF32853" w14:textId="77777777" w:rsidR="00C11AAF" w:rsidRDefault="00C11AAF" w:rsidP="00F23355">
            <w:pPr>
              <w:pStyle w:val="pqiTabBody"/>
              <w:rPr>
                <w:b/>
              </w:rPr>
            </w:pPr>
            <w:r>
              <w:rPr>
                <w:b/>
              </w:rPr>
              <w:t>Typ zdarzenia</w:t>
            </w:r>
          </w:p>
          <w:p w14:paraId="6D5ECD91" w14:textId="60FD5674" w:rsidR="00323638" w:rsidRPr="00A5200F" w:rsidRDefault="00C11AAF" w:rsidP="00F23355">
            <w:pPr>
              <w:pStyle w:val="pqiTabBody"/>
              <w:rPr>
                <w:rFonts w:ascii="Courier New" w:hAnsi="Courier New" w:cs="Courier New"/>
                <w:noProof/>
                <w:color w:val="0000FF"/>
              </w:rPr>
            </w:pPr>
            <w:r>
              <w:rPr>
                <w:rFonts w:ascii="Courier New" w:hAnsi="Courier New" w:cs="Courier New"/>
                <w:noProof/>
                <w:color w:val="0000FF"/>
              </w:rPr>
              <w:t>Event</w:t>
            </w:r>
            <w:r w:rsidRPr="00A5200F">
              <w:rPr>
                <w:rFonts w:ascii="Courier New" w:hAnsi="Courier New" w:cs="Courier New"/>
                <w:noProof/>
                <w:color w:val="0000FF"/>
              </w:rPr>
              <w:t>Type</w:t>
            </w:r>
          </w:p>
        </w:tc>
        <w:tc>
          <w:tcPr>
            <w:tcW w:w="394" w:type="dxa"/>
          </w:tcPr>
          <w:p w14:paraId="69013693" w14:textId="77777777" w:rsidR="00C11AAF" w:rsidRPr="00C15AD5" w:rsidRDefault="00C11AAF" w:rsidP="00F23355">
            <w:pPr>
              <w:pStyle w:val="pqiTabBody"/>
              <w:rPr>
                <w:b/>
              </w:rPr>
            </w:pPr>
            <w:r w:rsidRPr="00C15AD5">
              <w:rPr>
                <w:b/>
              </w:rPr>
              <w:t>O</w:t>
            </w:r>
          </w:p>
        </w:tc>
        <w:tc>
          <w:tcPr>
            <w:tcW w:w="1513" w:type="dxa"/>
          </w:tcPr>
          <w:p w14:paraId="6E978BD4" w14:textId="77777777" w:rsidR="00C11AAF" w:rsidRPr="00C15AD5" w:rsidRDefault="00C11AAF" w:rsidP="00F23355">
            <w:pPr>
              <w:pStyle w:val="pqiTabBody"/>
              <w:rPr>
                <w:b/>
              </w:rPr>
            </w:pPr>
          </w:p>
        </w:tc>
        <w:tc>
          <w:tcPr>
            <w:tcW w:w="4426" w:type="dxa"/>
          </w:tcPr>
          <w:p w14:paraId="46DC2978" w14:textId="77777777" w:rsidR="00C11AAF" w:rsidRPr="007B2FF6" w:rsidRDefault="00C11AAF" w:rsidP="00F23355">
            <w:pPr>
              <w:pStyle w:val="pqiTabBody"/>
              <w:rPr>
                <w:b/>
              </w:rPr>
            </w:pPr>
            <w:r w:rsidRPr="006E18FC">
              <w:rPr>
                <w:b/>
              </w:rPr>
              <w:t>Element definiuje wartości słownika „</w:t>
            </w:r>
            <w:r w:rsidRPr="006B5A4C">
              <w:rPr>
                <w:b/>
              </w:rPr>
              <w:t>Typy zdarzeń (</w:t>
            </w:r>
            <w:proofErr w:type="spellStart"/>
            <w:r w:rsidRPr="006B5A4C">
              <w:rPr>
                <w:b/>
              </w:rPr>
              <w:t>Events</w:t>
            </w:r>
            <w:proofErr w:type="spellEnd"/>
            <w:r w:rsidRPr="006B5A4C">
              <w:rPr>
                <w:b/>
              </w:rPr>
              <w:t xml:space="preserve"> </w:t>
            </w:r>
            <w:proofErr w:type="spellStart"/>
            <w:r w:rsidRPr="006B5A4C">
              <w:rPr>
                <w:b/>
              </w:rPr>
              <w:t>types</w:t>
            </w:r>
            <w:proofErr w:type="spellEnd"/>
            <w:r w:rsidRPr="006B5A4C">
              <w:rPr>
                <w:b/>
              </w:rPr>
              <w:t>)</w:t>
            </w:r>
            <w:r w:rsidRPr="007B2FF6">
              <w:rPr>
                <w:b/>
              </w:rPr>
              <w:t>”.</w:t>
            </w:r>
          </w:p>
        </w:tc>
        <w:tc>
          <w:tcPr>
            <w:tcW w:w="986" w:type="dxa"/>
          </w:tcPr>
          <w:p w14:paraId="072FB857" w14:textId="77777777" w:rsidR="00C11AAF" w:rsidRPr="00EE4AC0" w:rsidRDefault="00C11AAF" w:rsidP="00F23355">
            <w:pPr>
              <w:pStyle w:val="pqiTabBody"/>
              <w:rPr>
                <w:b/>
              </w:rPr>
            </w:pPr>
            <w:proofErr w:type="spellStart"/>
            <w:r w:rsidRPr="00EE4AC0">
              <w:rPr>
                <w:b/>
              </w:rPr>
              <w:t>Nx</w:t>
            </w:r>
            <w:proofErr w:type="spellEnd"/>
          </w:p>
        </w:tc>
      </w:tr>
      <w:tr w:rsidR="00C11AAF" w:rsidRPr="009079F8" w14:paraId="6E980268" w14:textId="77777777" w:rsidTr="00C62819">
        <w:trPr>
          <w:cantSplit/>
        </w:trPr>
        <w:tc>
          <w:tcPr>
            <w:tcW w:w="606" w:type="dxa"/>
            <w:gridSpan w:val="2"/>
          </w:tcPr>
          <w:p w14:paraId="6B0F4C16" w14:textId="77777777" w:rsidR="00C11AAF" w:rsidRPr="009079F8" w:rsidRDefault="00C11AAF" w:rsidP="00F23355">
            <w:pPr>
              <w:pStyle w:val="pqiTabBody"/>
            </w:pPr>
          </w:p>
        </w:tc>
        <w:tc>
          <w:tcPr>
            <w:tcW w:w="362" w:type="dxa"/>
          </w:tcPr>
          <w:p w14:paraId="44E6D217" w14:textId="77777777" w:rsidR="00C11AAF" w:rsidRPr="009079F8" w:rsidRDefault="00C11AAF" w:rsidP="00F23355">
            <w:pPr>
              <w:pStyle w:val="pqiTabBody"/>
              <w:rPr>
                <w:i/>
              </w:rPr>
            </w:pPr>
            <w:r>
              <w:rPr>
                <w:i/>
              </w:rPr>
              <w:t>a</w:t>
            </w:r>
          </w:p>
        </w:tc>
        <w:tc>
          <w:tcPr>
            <w:tcW w:w="5257" w:type="dxa"/>
          </w:tcPr>
          <w:p w14:paraId="66169DFC" w14:textId="77777777" w:rsidR="00C11AAF" w:rsidRDefault="00C11AAF" w:rsidP="00F23355">
            <w:pPr>
              <w:pStyle w:val="pqiTabBody"/>
            </w:pPr>
            <w:r>
              <w:t>Kod typu zdarzenia</w:t>
            </w:r>
          </w:p>
          <w:p w14:paraId="0CB7C064" w14:textId="29669194" w:rsidR="00323638" w:rsidRPr="00A5200F" w:rsidRDefault="00C11AAF" w:rsidP="00F23355">
            <w:pPr>
              <w:pStyle w:val="pqiTabBody"/>
              <w:rPr>
                <w:rFonts w:ascii="Courier New" w:hAnsi="Courier New" w:cs="Courier New"/>
                <w:noProof/>
                <w:color w:val="0000FF"/>
              </w:rPr>
            </w:pPr>
            <w:r>
              <w:rPr>
                <w:rFonts w:ascii="Courier New" w:hAnsi="Courier New" w:cs="Courier New"/>
                <w:noProof/>
                <w:color w:val="0000FF"/>
              </w:rPr>
              <w:t>Event</w:t>
            </w:r>
            <w:r w:rsidRPr="00A5200F">
              <w:rPr>
                <w:rFonts w:ascii="Courier New" w:hAnsi="Courier New" w:cs="Courier New"/>
                <w:noProof/>
                <w:color w:val="0000FF"/>
              </w:rPr>
              <w:t>TypeCode</w:t>
            </w:r>
          </w:p>
        </w:tc>
        <w:tc>
          <w:tcPr>
            <w:tcW w:w="394" w:type="dxa"/>
          </w:tcPr>
          <w:p w14:paraId="005C68C4" w14:textId="77777777" w:rsidR="00C11AAF" w:rsidRPr="009079F8" w:rsidRDefault="00C11AAF" w:rsidP="00F23355">
            <w:pPr>
              <w:pStyle w:val="pqiTabBody"/>
            </w:pPr>
            <w:r>
              <w:t>R</w:t>
            </w:r>
          </w:p>
        </w:tc>
        <w:tc>
          <w:tcPr>
            <w:tcW w:w="1513" w:type="dxa"/>
          </w:tcPr>
          <w:p w14:paraId="742BCFA9" w14:textId="77777777" w:rsidR="00C11AAF" w:rsidRPr="009079F8" w:rsidRDefault="00C11AAF" w:rsidP="00F23355">
            <w:pPr>
              <w:pStyle w:val="pqiTabBody"/>
            </w:pPr>
          </w:p>
        </w:tc>
        <w:tc>
          <w:tcPr>
            <w:tcW w:w="4426" w:type="dxa"/>
          </w:tcPr>
          <w:p w14:paraId="4FCA89E5" w14:textId="77777777" w:rsidR="00C11AAF" w:rsidRPr="008C5F09" w:rsidRDefault="00C11AAF" w:rsidP="00F23355">
            <w:pPr>
              <w:pStyle w:val="pqiTabBody"/>
            </w:pPr>
            <w:r>
              <w:t>Wartość słownika.</w:t>
            </w:r>
          </w:p>
          <w:p w14:paraId="2818F607" w14:textId="77777777" w:rsidR="00C11AAF" w:rsidRPr="008C5F09" w:rsidRDefault="00C11AAF" w:rsidP="00F23355">
            <w:pPr>
              <w:pStyle w:val="pqiTabBody"/>
            </w:pPr>
            <w:r w:rsidRPr="008C5F09">
              <w:t xml:space="preserve">Np. </w:t>
            </w:r>
            <w:r>
              <w:t xml:space="preserve">1 – </w:t>
            </w:r>
            <w:r w:rsidRPr="006B5A4C">
              <w:t>Wypadek</w:t>
            </w:r>
            <w:r w:rsidRPr="008C5F09">
              <w:t>.</w:t>
            </w:r>
          </w:p>
        </w:tc>
        <w:tc>
          <w:tcPr>
            <w:tcW w:w="986" w:type="dxa"/>
          </w:tcPr>
          <w:p w14:paraId="60A32A3B" w14:textId="77777777" w:rsidR="00C11AAF" w:rsidRPr="009079F8" w:rsidRDefault="00C11AAF" w:rsidP="00F23355">
            <w:pPr>
              <w:pStyle w:val="pqiTabBody"/>
            </w:pPr>
            <w:r>
              <w:t>n..2</w:t>
            </w:r>
          </w:p>
        </w:tc>
      </w:tr>
      <w:tr w:rsidR="00C11AAF" w:rsidRPr="00EE4AC0" w14:paraId="7781269B" w14:textId="77777777" w:rsidTr="00C62819">
        <w:trPr>
          <w:cantSplit/>
        </w:trPr>
        <w:tc>
          <w:tcPr>
            <w:tcW w:w="968" w:type="dxa"/>
            <w:gridSpan w:val="3"/>
          </w:tcPr>
          <w:p w14:paraId="58A13BFA" w14:textId="77777777" w:rsidR="00C11AAF" w:rsidRPr="002854B5" w:rsidRDefault="00C11AAF" w:rsidP="00F23355">
            <w:pPr>
              <w:pStyle w:val="pqiTabBody"/>
              <w:rPr>
                <w:b/>
                <w:i/>
              </w:rPr>
            </w:pPr>
            <w:r>
              <w:rPr>
                <w:b/>
              </w:rPr>
              <w:t>8</w:t>
            </w:r>
          </w:p>
        </w:tc>
        <w:tc>
          <w:tcPr>
            <w:tcW w:w="5257" w:type="dxa"/>
          </w:tcPr>
          <w:p w14:paraId="3C86CAC0" w14:textId="77777777" w:rsidR="00C11AAF" w:rsidRDefault="00C11AAF" w:rsidP="00F23355">
            <w:pPr>
              <w:pStyle w:val="pqiTabBody"/>
              <w:rPr>
                <w:b/>
              </w:rPr>
            </w:pPr>
            <w:r>
              <w:rPr>
                <w:b/>
              </w:rPr>
              <w:t>Typ dowodu</w:t>
            </w:r>
          </w:p>
          <w:p w14:paraId="1A1CF4EE" w14:textId="424CA5C4" w:rsidR="00323638" w:rsidRPr="00A5200F" w:rsidRDefault="00C11AAF" w:rsidP="00F23355">
            <w:pPr>
              <w:pStyle w:val="pqiTabBody"/>
              <w:rPr>
                <w:rFonts w:ascii="Courier New" w:hAnsi="Courier New" w:cs="Courier New"/>
                <w:noProof/>
                <w:color w:val="0000FF"/>
              </w:rPr>
            </w:pPr>
            <w:r w:rsidRPr="00A5200F">
              <w:rPr>
                <w:rFonts w:ascii="Courier New" w:hAnsi="Courier New" w:cs="Courier New"/>
                <w:noProof/>
                <w:color w:val="0000FF"/>
              </w:rPr>
              <w:t>EvidenceType</w:t>
            </w:r>
          </w:p>
        </w:tc>
        <w:tc>
          <w:tcPr>
            <w:tcW w:w="394" w:type="dxa"/>
          </w:tcPr>
          <w:p w14:paraId="63ED0562" w14:textId="77777777" w:rsidR="00C11AAF" w:rsidRPr="00C15AD5" w:rsidRDefault="00C11AAF" w:rsidP="00F23355">
            <w:pPr>
              <w:pStyle w:val="pqiTabBody"/>
              <w:rPr>
                <w:b/>
              </w:rPr>
            </w:pPr>
            <w:r w:rsidRPr="00C15AD5">
              <w:rPr>
                <w:b/>
              </w:rPr>
              <w:t>O</w:t>
            </w:r>
          </w:p>
        </w:tc>
        <w:tc>
          <w:tcPr>
            <w:tcW w:w="1513" w:type="dxa"/>
          </w:tcPr>
          <w:p w14:paraId="16F45FEA" w14:textId="77777777" w:rsidR="00C11AAF" w:rsidRPr="00C15AD5" w:rsidRDefault="00C11AAF" w:rsidP="00F23355">
            <w:pPr>
              <w:pStyle w:val="pqiTabBody"/>
              <w:rPr>
                <w:b/>
              </w:rPr>
            </w:pPr>
          </w:p>
        </w:tc>
        <w:tc>
          <w:tcPr>
            <w:tcW w:w="4426" w:type="dxa"/>
          </w:tcPr>
          <w:p w14:paraId="38104948" w14:textId="77777777" w:rsidR="00C11AAF" w:rsidRPr="007B2FF6" w:rsidRDefault="00C11AAF" w:rsidP="00F23355">
            <w:pPr>
              <w:pStyle w:val="pqiTabBody"/>
              <w:rPr>
                <w:b/>
              </w:rPr>
            </w:pPr>
            <w:r w:rsidRPr="006E18FC">
              <w:rPr>
                <w:b/>
              </w:rPr>
              <w:t>Element definiuje wartości słownika „</w:t>
            </w:r>
            <w:r>
              <w:rPr>
                <w:b/>
              </w:rPr>
              <w:t>Typy</w:t>
            </w:r>
            <w:r w:rsidRPr="00A5200F">
              <w:rPr>
                <w:b/>
              </w:rPr>
              <w:t xml:space="preserve"> dowodów (</w:t>
            </w:r>
            <w:proofErr w:type="spellStart"/>
            <w:r w:rsidRPr="00A5200F">
              <w:rPr>
                <w:b/>
              </w:rPr>
              <w:t>Evidence</w:t>
            </w:r>
            <w:proofErr w:type="spellEnd"/>
            <w:r w:rsidRPr="00A5200F">
              <w:rPr>
                <w:b/>
              </w:rPr>
              <w:t xml:space="preserve"> </w:t>
            </w:r>
            <w:proofErr w:type="spellStart"/>
            <w:r w:rsidRPr="00A5200F">
              <w:rPr>
                <w:b/>
              </w:rPr>
              <w:t>Types</w:t>
            </w:r>
            <w:proofErr w:type="spellEnd"/>
            <w:r w:rsidRPr="00A5200F">
              <w:rPr>
                <w:b/>
              </w:rPr>
              <w:t>)</w:t>
            </w:r>
            <w:r w:rsidRPr="007B2FF6">
              <w:rPr>
                <w:b/>
              </w:rPr>
              <w:t>”.</w:t>
            </w:r>
          </w:p>
        </w:tc>
        <w:tc>
          <w:tcPr>
            <w:tcW w:w="986" w:type="dxa"/>
          </w:tcPr>
          <w:p w14:paraId="63D82E9D" w14:textId="77777777" w:rsidR="00C11AAF" w:rsidRPr="00EE4AC0" w:rsidRDefault="00C11AAF" w:rsidP="00F23355">
            <w:pPr>
              <w:pStyle w:val="pqiTabBody"/>
              <w:rPr>
                <w:b/>
              </w:rPr>
            </w:pPr>
            <w:proofErr w:type="spellStart"/>
            <w:r w:rsidRPr="00EE4AC0">
              <w:rPr>
                <w:b/>
              </w:rPr>
              <w:t>Nx</w:t>
            </w:r>
            <w:proofErr w:type="spellEnd"/>
          </w:p>
        </w:tc>
      </w:tr>
      <w:tr w:rsidR="00C11AAF" w:rsidRPr="009079F8" w14:paraId="466B5000" w14:textId="77777777" w:rsidTr="00C62819">
        <w:trPr>
          <w:cantSplit/>
        </w:trPr>
        <w:tc>
          <w:tcPr>
            <w:tcW w:w="606" w:type="dxa"/>
            <w:gridSpan w:val="2"/>
          </w:tcPr>
          <w:p w14:paraId="30B305E4" w14:textId="77777777" w:rsidR="00C11AAF" w:rsidRPr="009079F8" w:rsidRDefault="00C11AAF" w:rsidP="00F23355">
            <w:pPr>
              <w:pStyle w:val="pqiTabBody"/>
            </w:pPr>
          </w:p>
        </w:tc>
        <w:tc>
          <w:tcPr>
            <w:tcW w:w="362" w:type="dxa"/>
          </w:tcPr>
          <w:p w14:paraId="5EF5BFC9" w14:textId="77777777" w:rsidR="00C11AAF" w:rsidRPr="009079F8" w:rsidRDefault="00C11AAF" w:rsidP="00F23355">
            <w:pPr>
              <w:pStyle w:val="pqiTabBody"/>
              <w:rPr>
                <w:i/>
              </w:rPr>
            </w:pPr>
            <w:r>
              <w:rPr>
                <w:i/>
              </w:rPr>
              <w:t>a</w:t>
            </w:r>
          </w:p>
        </w:tc>
        <w:tc>
          <w:tcPr>
            <w:tcW w:w="5257" w:type="dxa"/>
          </w:tcPr>
          <w:p w14:paraId="14CB788F" w14:textId="77777777" w:rsidR="00C11AAF" w:rsidRDefault="00C11AAF" w:rsidP="00F23355">
            <w:pPr>
              <w:pStyle w:val="pqiTabBody"/>
            </w:pPr>
            <w:r>
              <w:t>Kod typu dowodu</w:t>
            </w:r>
          </w:p>
          <w:p w14:paraId="5CDCC70F" w14:textId="157D5662" w:rsidR="00323638" w:rsidRPr="00A5200F" w:rsidRDefault="00C11AAF" w:rsidP="00F23355">
            <w:pPr>
              <w:pStyle w:val="pqiTabBody"/>
              <w:rPr>
                <w:rFonts w:ascii="Courier New" w:hAnsi="Courier New" w:cs="Courier New"/>
                <w:noProof/>
                <w:color w:val="0000FF"/>
              </w:rPr>
            </w:pPr>
            <w:r w:rsidRPr="00A5200F">
              <w:rPr>
                <w:rFonts w:ascii="Courier New" w:hAnsi="Courier New" w:cs="Courier New"/>
                <w:noProof/>
                <w:color w:val="0000FF"/>
              </w:rPr>
              <w:t>EvidenceTypeCode</w:t>
            </w:r>
          </w:p>
        </w:tc>
        <w:tc>
          <w:tcPr>
            <w:tcW w:w="394" w:type="dxa"/>
          </w:tcPr>
          <w:p w14:paraId="1CCD84BC" w14:textId="77777777" w:rsidR="00C11AAF" w:rsidRPr="009079F8" w:rsidRDefault="00C11AAF" w:rsidP="00F23355">
            <w:pPr>
              <w:pStyle w:val="pqiTabBody"/>
            </w:pPr>
            <w:r>
              <w:t>R</w:t>
            </w:r>
          </w:p>
        </w:tc>
        <w:tc>
          <w:tcPr>
            <w:tcW w:w="1513" w:type="dxa"/>
          </w:tcPr>
          <w:p w14:paraId="1369E48F" w14:textId="77777777" w:rsidR="00C11AAF" w:rsidRPr="009079F8" w:rsidRDefault="00C11AAF" w:rsidP="00F23355">
            <w:pPr>
              <w:pStyle w:val="pqiTabBody"/>
            </w:pPr>
          </w:p>
        </w:tc>
        <w:tc>
          <w:tcPr>
            <w:tcW w:w="4426" w:type="dxa"/>
          </w:tcPr>
          <w:p w14:paraId="607207A2" w14:textId="77777777" w:rsidR="00C11AAF" w:rsidRPr="008C5F09" w:rsidRDefault="00C11AAF" w:rsidP="00F23355">
            <w:pPr>
              <w:pStyle w:val="pqiTabBody"/>
            </w:pPr>
            <w:r>
              <w:t>Wartość słownika.</w:t>
            </w:r>
          </w:p>
          <w:p w14:paraId="119BA8D9" w14:textId="77777777" w:rsidR="00C11AAF" w:rsidRPr="008C5F09" w:rsidRDefault="00C11AAF" w:rsidP="00F23355">
            <w:pPr>
              <w:pStyle w:val="pqiTabBody"/>
            </w:pPr>
            <w:r w:rsidRPr="008C5F09">
              <w:t xml:space="preserve">Np. </w:t>
            </w:r>
            <w:r>
              <w:t xml:space="preserve">1 – </w:t>
            </w:r>
            <w:r w:rsidRPr="00A5200F">
              <w:t>Oświadczenie (pod przysięgą)</w:t>
            </w:r>
            <w:r w:rsidRPr="008C5F09">
              <w:t>.</w:t>
            </w:r>
          </w:p>
        </w:tc>
        <w:tc>
          <w:tcPr>
            <w:tcW w:w="986" w:type="dxa"/>
          </w:tcPr>
          <w:p w14:paraId="1BA93BE4" w14:textId="77777777" w:rsidR="00C11AAF" w:rsidRPr="009079F8" w:rsidRDefault="00C11AAF" w:rsidP="00F23355">
            <w:pPr>
              <w:pStyle w:val="pqiTabBody"/>
            </w:pPr>
            <w:r>
              <w:t>n..2</w:t>
            </w:r>
          </w:p>
        </w:tc>
      </w:tr>
      <w:tr w:rsidR="00C11AAF" w:rsidRPr="009079F8" w14:paraId="7FEE8332" w14:textId="77777777" w:rsidTr="00C62819">
        <w:trPr>
          <w:cantSplit/>
        </w:trPr>
        <w:tc>
          <w:tcPr>
            <w:tcW w:w="968" w:type="dxa"/>
            <w:gridSpan w:val="3"/>
          </w:tcPr>
          <w:p w14:paraId="1DE8F65B" w14:textId="77777777" w:rsidR="00C11AAF" w:rsidRPr="002854B5" w:rsidRDefault="00C11AAF" w:rsidP="00F23355">
            <w:pPr>
              <w:pStyle w:val="pqiTabBody"/>
              <w:rPr>
                <w:b/>
                <w:i/>
              </w:rPr>
            </w:pPr>
            <w:r>
              <w:rPr>
                <w:b/>
              </w:rPr>
              <w:t>9</w:t>
            </w:r>
          </w:p>
        </w:tc>
        <w:tc>
          <w:tcPr>
            <w:tcW w:w="5257" w:type="dxa"/>
          </w:tcPr>
          <w:p w14:paraId="0D3FB92F" w14:textId="77777777" w:rsidR="00C11AAF" w:rsidRDefault="00C11AAF" w:rsidP="00F23355">
            <w:pPr>
              <w:pStyle w:val="pqiTabBody"/>
              <w:rPr>
                <w:b/>
              </w:rPr>
            </w:pPr>
            <w:r>
              <w:rPr>
                <w:b/>
              </w:rPr>
              <w:t>Powód</w:t>
            </w:r>
            <w:r w:rsidRPr="007B2FF6">
              <w:rPr>
                <w:b/>
              </w:rPr>
              <w:t xml:space="preserve"> zatrzymania przesyłki</w:t>
            </w:r>
          </w:p>
          <w:p w14:paraId="60AFF56C" w14:textId="20F92C4E" w:rsidR="00323638" w:rsidRPr="007B2FF6" w:rsidRDefault="00C11AAF" w:rsidP="00F23355">
            <w:pPr>
              <w:pStyle w:val="pqiTabBody"/>
              <w:rPr>
                <w:rFonts w:ascii="Courier New" w:hAnsi="Courier New" w:cs="Courier New"/>
                <w:noProof/>
                <w:color w:val="0000FF"/>
              </w:rPr>
            </w:pPr>
            <w:r w:rsidRPr="007B2FF6">
              <w:rPr>
                <w:rFonts w:ascii="Courier New" w:hAnsi="Courier New" w:cs="Courier New"/>
                <w:noProof/>
                <w:color w:val="0000FF"/>
              </w:rPr>
              <w:t>ReasonForInterruption</w:t>
            </w:r>
          </w:p>
        </w:tc>
        <w:tc>
          <w:tcPr>
            <w:tcW w:w="394" w:type="dxa"/>
          </w:tcPr>
          <w:p w14:paraId="596716A9" w14:textId="77777777" w:rsidR="00C11AAF" w:rsidRPr="00C15AD5" w:rsidRDefault="00C11AAF" w:rsidP="00F23355">
            <w:pPr>
              <w:pStyle w:val="pqiTabBody"/>
              <w:rPr>
                <w:b/>
              </w:rPr>
            </w:pPr>
            <w:r w:rsidRPr="00C15AD5">
              <w:rPr>
                <w:b/>
              </w:rPr>
              <w:t>O</w:t>
            </w:r>
          </w:p>
        </w:tc>
        <w:tc>
          <w:tcPr>
            <w:tcW w:w="1513" w:type="dxa"/>
          </w:tcPr>
          <w:p w14:paraId="62DD36D8" w14:textId="77777777" w:rsidR="00C11AAF" w:rsidRPr="00C15AD5" w:rsidRDefault="00C11AAF" w:rsidP="00F23355">
            <w:pPr>
              <w:pStyle w:val="pqiTabBody"/>
              <w:rPr>
                <w:b/>
              </w:rPr>
            </w:pPr>
          </w:p>
        </w:tc>
        <w:tc>
          <w:tcPr>
            <w:tcW w:w="4426" w:type="dxa"/>
          </w:tcPr>
          <w:p w14:paraId="5B8DFA6C" w14:textId="77777777" w:rsidR="00C11AAF" w:rsidRPr="007B2FF6" w:rsidRDefault="00C11AAF" w:rsidP="00F23355">
            <w:pPr>
              <w:pStyle w:val="pqiTabBody"/>
              <w:rPr>
                <w:b/>
              </w:rPr>
            </w:pPr>
            <w:r w:rsidRPr="006E18FC">
              <w:rPr>
                <w:b/>
              </w:rPr>
              <w:t>Element definiuje wartości słownika „</w:t>
            </w:r>
            <w:r w:rsidRPr="007B2FF6">
              <w:rPr>
                <w:b/>
              </w:rPr>
              <w:t>Powody zatrzymania przesyłki (</w:t>
            </w:r>
            <w:proofErr w:type="spellStart"/>
            <w:r w:rsidRPr="007B2FF6">
              <w:rPr>
                <w:b/>
              </w:rPr>
              <w:t>Reasons</w:t>
            </w:r>
            <w:proofErr w:type="spellEnd"/>
            <w:r w:rsidRPr="007B2FF6">
              <w:rPr>
                <w:b/>
              </w:rPr>
              <w:t xml:space="preserve"> for </w:t>
            </w:r>
            <w:proofErr w:type="spellStart"/>
            <w:r w:rsidRPr="007B2FF6">
              <w:rPr>
                <w:b/>
              </w:rPr>
              <w:t>interruption</w:t>
            </w:r>
            <w:proofErr w:type="spellEnd"/>
            <w:r w:rsidRPr="007B2FF6">
              <w:rPr>
                <w:b/>
              </w:rPr>
              <w:t>)”.</w:t>
            </w:r>
          </w:p>
        </w:tc>
        <w:tc>
          <w:tcPr>
            <w:tcW w:w="986" w:type="dxa"/>
          </w:tcPr>
          <w:p w14:paraId="70CCE809" w14:textId="77777777" w:rsidR="00C11AAF" w:rsidRPr="00EE4AC0" w:rsidRDefault="00C11AAF" w:rsidP="00F23355">
            <w:pPr>
              <w:pStyle w:val="pqiTabBody"/>
              <w:rPr>
                <w:b/>
              </w:rPr>
            </w:pPr>
            <w:proofErr w:type="spellStart"/>
            <w:r w:rsidRPr="00EE4AC0">
              <w:rPr>
                <w:b/>
              </w:rPr>
              <w:t>Nx</w:t>
            </w:r>
            <w:proofErr w:type="spellEnd"/>
          </w:p>
        </w:tc>
      </w:tr>
      <w:tr w:rsidR="00C11AAF" w:rsidRPr="009079F8" w14:paraId="502A92F1" w14:textId="77777777" w:rsidTr="00C62819">
        <w:trPr>
          <w:cantSplit/>
        </w:trPr>
        <w:tc>
          <w:tcPr>
            <w:tcW w:w="606" w:type="dxa"/>
            <w:gridSpan w:val="2"/>
          </w:tcPr>
          <w:p w14:paraId="7C2C24F3" w14:textId="77777777" w:rsidR="00C11AAF" w:rsidRPr="009079F8" w:rsidRDefault="00C11AAF" w:rsidP="00F23355">
            <w:pPr>
              <w:pStyle w:val="pqiTabBody"/>
            </w:pPr>
          </w:p>
        </w:tc>
        <w:tc>
          <w:tcPr>
            <w:tcW w:w="362" w:type="dxa"/>
          </w:tcPr>
          <w:p w14:paraId="44926DFF" w14:textId="77777777" w:rsidR="00C11AAF" w:rsidRPr="009079F8" w:rsidRDefault="00C11AAF" w:rsidP="00F23355">
            <w:pPr>
              <w:pStyle w:val="pqiTabBody"/>
              <w:rPr>
                <w:i/>
              </w:rPr>
            </w:pPr>
            <w:r>
              <w:rPr>
                <w:i/>
              </w:rPr>
              <w:t>a</w:t>
            </w:r>
          </w:p>
        </w:tc>
        <w:tc>
          <w:tcPr>
            <w:tcW w:w="5257" w:type="dxa"/>
          </w:tcPr>
          <w:p w14:paraId="4092A2E2" w14:textId="77777777" w:rsidR="00C11AAF" w:rsidRDefault="00C11AAF" w:rsidP="00F23355">
            <w:pPr>
              <w:pStyle w:val="pqiTabBody"/>
            </w:pPr>
            <w:r>
              <w:t>Kod powodu przerwania przemieszczenia</w:t>
            </w:r>
          </w:p>
          <w:p w14:paraId="547F8A5F" w14:textId="2F8F3395" w:rsidR="00323638" w:rsidRPr="007B2FF6" w:rsidRDefault="00C11AAF" w:rsidP="00F23355">
            <w:pPr>
              <w:pStyle w:val="pqiTabBody"/>
              <w:rPr>
                <w:rFonts w:ascii="Courier New" w:hAnsi="Courier New" w:cs="Courier New"/>
                <w:noProof/>
                <w:color w:val="0000FF"/>
              </w:rPr>
            </w:pPr>
            <w:r w:rsidRPr="007B2FF6">
              <w:rPr>
                <w:rFonts w:ascii="Courier New" w:hAnsi="Courier New" w:cs="Courier New"/>
                <w:noProof/>
                <w:color w:val="0000FF"/>
              </w:rPr>
              <w:t>ReasonForInterruptionCode</w:t>
            </w:r>
          </w:p>
        </w:tc>
        <w:tc>
          <w:tcPr>
            <w:tcW w:w="394" w:type="dxa"/>
          </w:tcPr>
          <w:p w14:paraId="3BEC4949" w14:textId="77777777" w:rsidR="00C11AAF" w:rsidRPr="009079F8" w:rsidRDefault="00C11AAF" w:rsidP="00F23355">
            <w:pPr>
              <w:pStyle w:val="pqiTabBody"/>
            </w:pPr>
            <w:r>
              <w:t>R</w:t>
            </w:r>
          </w:p>
        </w:tc>
        <w:tc>
          <w:tcPr>
            <w:tcW w:w="1513" w:type="dxa"/>
          </w:tcPr>
          <w:p w14:paraId="72C44923" w14:textId="77777777" w:rsidR="00C11AAF" w:rsidRPr="009079F8" w:rsidRDefault="00C11AAF" w:rsidP="00F23355">
            <w:pPr>
              <w:pStyle w:val="pqiTabBody"/>
            </w:pPr>
          </w:p>
        </w:tc>
        <w:tc>
          <w:tcPr>
            <w:tcW w:w="4426" w:type="dxa"/>
          </w:tcPr>
          <w:p w14:paraId="6F36B8D3" w14:textId="77777777" w:rsidR="00C11AAF" w:rsidRPr="008C5F09" w:rsidRDefault="00C11AAF" w:rsidP="00F23355">
            <w:pPr>
              <w:pStyle w:val="pqiTabBody"/>
            </w:pPr>
            <w:r>
              <w:t>Wartość słownika.</w:t>
            </w:r>
          </w:p>
          <w:p w14:paraId="215D7343" w14:textId="77777777" w:rsidR="00C11AAF" w:rsidRPr="008C5F09" w:rsidRDefault="00C11AAF" w:rsidP="00F23355">
            <w:pPr>
              <w:pStyle w:val="pqiTabBody"/>
            </w:pPr>
            <w:r w:rsidRPr="008C5F09">
              <w:t xml:space="preserve">Np. </w:t>
            </w:r>
            <w:r>
              <w:t xml:space="preserve">1 – </w:t>
            </w:r>
            <w:r w:rsidRPr="007B2FF6">
              <w:t>Podejrzenie oszustwa</w:t>
            </w:r>
            <w:r w:rsidRPr="008C5F09">
              <w:t>.</w:t>
            </w:r>
          </w:p>
        </w:tc>
        <w:tc>
          <w:tcPr>
            <w:tcW w:w="986" w:type="dxa"/>
          </w:tcPr>
          <w:p w14:paraId="191B8784" w14:textId="77777777" w:rsidR="00C11AAF" w:rsidRPr="009079F8" w:rsidRDefault="00C11AAF" w:rsidP="00F23355">
            <w:pPr>
              <w:pStyle w:val="pqiTabBody"/>
            </w:pPr>
            <w:r>
              <w:t>n..2</w:t>
            </w:r>
          </w:p>
        </w:tc>
      </w:tr>
      <w:tr w:rsidR="00C11AAF" w:rsidRPr="009079F8" w14:paraId="2D0E07D8" w14:textId="77777777" w:rsidTr="00C62819">
        <w:trPr>
          <w:cantSplit/>
        </w:trPr>
        <w:tc>
          <w:tcPr>
            <w:tcW w:w="968" w:type="dxa"/>
            <w:gridSpan w:val="3"/>
          </w:tcPr>
          <w:p w14:paraId="0C54060A" w14:textId="77777777" w:rsidR="00C11AAF" w:rsidRPr="002854B5" w:rsidRDefault="00C11AAF" w:rsidP="00F23355">
            <w:pPr>
              <w:pStyle w:val="pqiTabBody"/>
              <w:rPr>
                <w:b/>
                <w:i/>
              </w:rPr>
            </w:pPr>
            <w:r>
              <w:rPr>
                <w:b/>
              </w:rPr>
              <w:t>10</w:t>
            </w:r>
          </w:p>
        </w:tc>
        <w:tc>
          <w:tcPr>
            <w:tcW w:w="5257" w:type="dxa"/>
          </w:tcPr>
          <w:p w14:paraId="0E7862FC" w14:textId="77777777" w:rsidR="00C11AAF" w:rsidRDefault="00C11AAF" w:rsidP="00F23355">
            <w:pPr>
              <w:pStyle w:val="pqiTabBody"/>
              <w:rPr>
                <w:b/>
              </w:rPr>
            </w:pPr>
            <w:r>
              <w:rPr>
                <w:b/>
              </w:rPr>
              <w:t>Rodzaj transportu</w:t>
            </w:r>
          </w:p>
          <w:p w14:paraId="3B7A1D9C" w14:textId="55355F26" w:rsidR="00323638"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TransportMode</w:t>
            </w:r>
          </w:p>
        </w:tc>
        <w:tc>
          <w:tcPr>
            <w:tcW w:w="394" w:type="dxa"/>
          </w:tcPr>
          <w:p w14:paraId="56CECF20" w14:textId="77777777" w:rsidR="00C11AAF" w:rsidRPr="00C15AD5" w:rsidRDefault="00C11AAF" w:rsidP="00F23355">
            <w:pPr>
              <w:pStyle w:val="pqiTabBody"/>
              <w:rPr>
                <w:b/>
              </w:rPr>
            </w:pPr>
            <w:r w:rsidRPr="00C15AD5">
              <w:rPr>
                <w:b/>
              </w:rPr>
              <w:t>O</w:t>
            </w:r>
          </w:p>
        </w:tc>
        <w:tc>
          <w:tcPr>
            <w:tcW w:w="1513" w:type="dxa"/>
          </w:tcPr>
          <w:p w14:paraId="56ECD637" w14:textId="77777777" w:rsidR="00C11AAF" w:rsidRPr="00C15AD5" w:rsidRDefault="00C11AAF" w:rsidP="00F23355">
            <w:pPr>
              <w:pStyle w:val="pqiTabBody"/>
              <w:rPr>
                <w:b/>
              </w:rPr>
            </w:pPr>
          </w:p>
        </w:tc>
        <w:tc>
          <w:tcPr>
            <w:tcW w:w="4426" w:type="dxa"/>
          </w:tcPr>
          <w:p w14:paraId="56E2E2C8" w14:textId="77777777" w:rsidR="00C11AAF" w:rsidRPr="00C15AD5" w:rsidRDefault="00C11AAF" w:rsidP="00F23355">
            <w:pPr>
              <w:pStyle w:val="pqiTabBody"/>
              <w:rPr>
                <w:b/>
              </w:rPr>
            </w:pPr>
            <w:r w:rsidRPr="00C15AD5">
              <w:rPr>
                <w:b/>
              </w:rPr>
              <w:t xml:space="preserve">Element definiuje wartości słownika „Kody rodzaju transportu (Transport </w:t>
            </w:r>
            <w:proofErr w:type="spellStart"/>
            <w:r w:rsidRPr="00C15AD5">
              <w:rPr>
                <w:b/>
              </w:rPr>
              <w:t>modes</w:t>
            </w:r>
            <w:proofErr w:type="spellEnd"/>
            <w:r w:rsidRPr="00C15AD5">
              <w:rPr>
                <w:b/>
              </w:rPr>
              <w:t>)”.</w:t>
            </w:r>
          </w:p>
        </w:tc>
        <w:tc>
          <w:tcPr>
            <w:tcW w:w="986" w:type="dxa"/>
          </w:tcPr>
          <w:p w14:paraId="5922F496" w14:textId="77777777" w:rsidR="00C11AAF" w:rsidRPr="00EE4AC0" w:rsidRDefault="00C11AAF" w:rsidP="00F23355">
            <w:pPr>
              <w:pStyle w:val="pqiTabBody"/>
              <w:rPr>
                <w:b/>
              </w:rPr>
            </w:pPr>
            <w:proofErr w:type="spellStart"/>
            <w:r w:rsidRPr="00EE4AC0">
              <w:rPr>
                <w:b/>
              </w:rPr>
              <w:t>Nx</w:t>
            </w:r>
            <w:proofErr w:type="spellEnd"/>
          </w:p>
        </w:tc>
      </w:tr>
      <w:tr w:rsidR="00C11AAF" w:rsidRPr="009079F8" w14:paraId="12E052C9" w14:textId="77777777" w:rsidTr="00C62819">
        <w:trPr>
          <w:cantSplit/>
        </w:trPr>
        <w:tc>
          <w:tcPr>
            <w:tcW w:w="606" w:type="dxa"/>
            <w:gridSpan w:val="2"/>
          </w:tcPr>
          <w:p w14:paraId="0E4FABC9" w14:textId="77777777" w:rsidR="00C11AAF" w:rsidRPr="009079F8" w:rsidRDefault="00C11AAF" w:rsidP="00F23355">
            <w:pPr>
              <w:pStyle w:val="pqiTabBody"/>
            </w:pPr>
          </w:p>
        </w:tc>
        <w:tc>
          <w:tcPr>
            <w:tcW w:w="362" w:type="dxa"/>
          </w:tcPr>
          <w:p w14:paraId="217DE7FB" w14:textId="77777777" w:rsidR="00C11AAF" w:rsidRPr="009079F8" w:rsidRDefault="00C11AAF" w:rsidP="00F23355">
            <w:pPr>
              <w:pStyle w:val="pqiTabBody"/>
              <w:rPr>
                <w:i/>
              </w:rPr>
            </w:pPr>
            <w:r>
              <w:rPr>
                <w:i/>
              </w:rPr>
              <w:t>a</w:t>
            </w:r>
          </w:p>
        </w:tc>
        <w:tc>
          <w:tcPr>
            <w:tcW w:w="5257" w:type="dxa"/>
          </w:tcPr>
          <w:p w14:paraId="7639573B" w14:textId="77777777" w:rsidR="00C11AAF" w:rsidRDefault="00C11AAF" w:rsidP="00F23355">
            <w:pPr>
              <w:pStyle w:val="pqiTabBody"/>
            </w:pPr>
            <w:r>
              <w:t>Kod rodzaju transportu</w:t>
            </w:r>
          </w:p>
          <w:p w14:paraId="10D4647A" w14:textId="16AE3C3D" w:rsidR="00323638" w:rsidRPr="005A0559" w:rsidRDefault="00C11AAF" w:rsidP="00F23355">
            <w:pPr>
              <w:pStyle w:val="pqiTabBody"/>
              <w:rPr>
                <w:rFonts w:ascii="Courier New" w:hAnsi="Courier New"/>
                <w:color w:val="0000FF"/>
                <w:rPrChange w:id="235" w:author="Jurkowska Monika" w:date="2022-11-14T21:27:00Z">
                  <w:rPr/>
                </w:rPrChange>
              </w:rPr>
            </w:pPr>
            <w:r>
              <w:rPr>
                <w:rFonts w:ascii="Courier New" w:hAnsi="Courier New" w:cs="Courier New"/>
                <w:noProof/>
                <w:color w:val="0000FF"/>
              </w:rPr>
              <w:t>TransportModeCode</w:t>
            </w:r>
          </w:p>
        </w:tc>
        <w:tc>
          <w:tcPr>
            <w:tcW w:w="394" w:type="dxa"/>
          </w:tcPr>
          <w:p w14:paraId="3F1F617B" w14:textId="77777777" w:rsidR="00C11AAF" w:rsidRPr="009079F8" w:rsidRDefault="00C11AAF" w:rsidP="00F23355">
            <w:pPr>
              <w:pStyle w:val="pqiTabBody"/>
            </w:pPr>
            <w:r>
              <w:t>R</w:t>
            </w:r>
          </w:p>
        </w:tc>
        <w:tc>
          <w:tcPr>
            <w:tcW w:w="1513" w:type="dxa"/>
          </w:tcPr>
          <w:p w14:paraId="31EB7843" w14:textId="77777777" w:rsidR="00C11AAF" w:rsidRPr="009079F8" w:rsidRDefault="00C11AAF" w:rsidP="00F23355">
            <w:pPr>
              <w:pStyle w:val="pqiTabBody"/>
            </w:pPr>
          </w:p>
        </w:tc>
        <w:tc>
          <w:tcPr>
            <w:tcW w:w="4426" w:type="dxa"/>
          </w:tcPr>
          <w:p w14:paraId="31716E3E" w14:textId="77777777" w:rsidR="00C11AAF" w:rsidRDefault="00C11AAF" w:rsidP="00F23355">
            <w:pPr>
              <w:pStyle w:val="pqiTabBody"/>
            </w:pPr>
            <w:r>
              <w:t>Wartość słownika.</w:t>
            </w:r>
          </w:p>
          <w:p w14:paraId="679F1A6F" w14:textId="77777777" w:rsidR="00C11AAF" w:rsidRPr="009079F8" w:rsidRDefault="00C11AAF" w:rsidP="00F23355">
            <w:pPr>
              <w:pStyle w:val="pqiTabBody"/>
            </w:pPr>
            <w:r>
              <w:t>Np. 4 – Transport lotniczy.</w:t>
            </w:r>
          </w:p>
        </w:tc>
        <w:tc>
          <w:tcPr>
            <w:tcW w:w="986" w:type="dxa"/>
          </w:tcPr>
          <w:p w14:paraId="5DC61354" w14:textId="77777777" w:rsidR="00C11AAF" w:rsidRPr="009079F8" w:rsidRDefault="00C11AAF" w:rsidP="00F23355">
            <w:pPr>
              <w:pStyle w:val="pqiTabBody"/>
            </w:pPr>
            <w:r>
              <w:t>n..2</w:t>
            </w:r>
          </w:p>
        </w:tc>
      </w:tr>
      <w:tr w:rsidR="00C11AAF" w:rsidRPr="009079F8" w14:paraId="3643E28F" w14:textId="77777777" w:rsidTr="00C62819">
        <w:trPr>
          <w:cantSplit/>
        </w:trPr>
        <w:tc>
          <w:tcPr>
            <w:tcW w:w="968" w:type="dxa"/>
            <w:gridSpan w:val="3"/>
          </w:tcPr>
          <w:p w14:paraId="42D4B79F" w14:textId="77777777" w:rsidR="00C11AAF" w:rsidRPr="002854B5" w:rsidRDefault="00C11AAF" w:rsidP="00F23355">
            <w:pPr>
              <w:pStyle w:val="pqiTabBody"/>
              <w:rPr>
                <w:b/>
                <w:i/>
              </w:rPr>
            </w:pPr>
            <w:r>
              <w:rPr>
                <w:b/>
              </w:rPr>
              <w:t>11</w:t>
            </w:r>
          </w:p>
        </w:tc>
        <w:tc>
          <w:tcPr>
            <w:tcW w:w="5257" w:type="dxa"/>
          </w:tcPr>
          <w:p w14:paraId="759516FD" w14:textId="77777777" w:rsidR="00C11AAF" w:rsidRDefault="00C11AAF" w:rsidP="00F23355">
            <w:pPr>
              <w:pStyle w:val="pqiTabBody"/>
              <w:rPr>
                <w:b/>
              </w:rPr>
            </w:pPr>
            <w:r>
              <w:rPr>
                <w:b/>
              </w:rPr>
              <w:t>Jednostka transportowa</w:t>
            </w:r>
          </w:p>
          <w:p w14:paraId="739FEC02" w14:textId="391FF867" w:rsidR="00323638"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TransportUnit</w:t>
            </w:r>
          </w:p>
        </w:tc>
        <w:tc>
          <w:tcPr>
            <w:tcW w:w="394" w:type="dxa"/>
          </w:tcPr>
          <w:p w14:paraId="592DEB8E" w14:textId="77777777" w:rsidR="00C11AAF" w:rsidRPr="00C15AD5" w:rsidRDefault="00C11AAF" w:rsidP="00F23355">
            <w:pPr>
              <w:pStyle w:val="pqiTabBody"/>
              <w:rPr>
                <w:b/>
              </w:rPr>
            </w:pPr>
            <w:r w:rsidRPr="00C15AD5">
              <w:rPr>
                <w:b/>
              </w:rPr>
              <w:t>O</w:t>
            </w:r>
          </w:p>
        </w:tc>
        <w:tc>
          <w:tcPr>
            <w:tcW w:w="1513" w:type="dxa"/>
          </w:tcPr>
          <w:p w14:paraId="51B296E7" w14:textId="77777777" w:rsidR="00C11AAF" w:rsidRPr="00C15AD5" w:rsidRDefault="00C11AAF" w:rsidP="00F23355">
            <w:pPr>
              <w:pStyle w:val="pqiTabBody"/>
              <w:rPr>
                <w:b/>
              </w:rPr>
            </w:pPr>
          </w:p>
        </w:tc>
        <w:tc>
          <w:tcPr>
            <w:tcW w:w="4426" w:type="dxa"/>
          </w:tcPr>
          <w:p w14:paraId="4B540079" w14:textId="77777777" w:rsidR="00C11AAF" w:rsidRPr="00C15AD5" w:rsidRDefault="00C11AAF" w:rsidP="00F23355">
            <w:pPr>
              <w:pStyle w:val="pqiTabBody"/>
              <w:rPr>
                <w:b/>
              </w:rPr>
            </w:pPr>
            <w:r w:rsidRPr="00C15AD5">
              <w:rPr>
                <w:b/>
              </w:rPr>
              <w:t xml:space="preserve">Element definiuje wartości słownika „Kody jednostek transportowych (Transport </w:t>
            </w:r>
            <w:proofErr w:type="spellStart"/>
            <w:r w:rsidRPr="00C15AD5">
              <w:rPr>
                <w:b/>
              </w:rPr>
              <w:t>units</w:t>
            </w:r>
            <w:proofErr w:type="spellEnd"/>
            <w:r w:rsidRPr="00C15AD5">
              <w:rPr>
                <w:b/>
              </w:rPr>
              <w:t>)”.</w:t>
            </w:r>
          </w:p>
        </w:tc>
        <w:tc>
          <w:tcPr>
            <w:tcW w:w="986" w:type="dxa"/>
          </w:tcPr>
          <w:p w14:paraId="70A2F2A7" w14:textId="77777777" w:rsidR="00C11AAF" w:rsidRPr="00EE4AC0" w:rsidRDefault="00C11AAF" w:rsidP="00F23355">
            <w:pPr>
              <w:pStyle w:val="pqiTabBody"/>
              <w:rPr>
                <w:b/>
              </w:rPr>
            </w:pPr>
            <w:proofErr w:type="spellStart"/>
            <w:r w:rsidRPr="00EE4AC0">
              <w:rPr>
                <w:b/>
              </w:rPr>
              <w:t>Nx</w:t>
            </w:r>
            <w:proofErr w:type="spellEnd"/>
          </w:p>
        </w:tc>
      </w:tr>
      <w:tr w:rsidR="00C11AAF" w:rsidRPr="009079F8" w14:paraId="4A3D5B34" w14:textId="77777777" w:rsidTr="00C62819">
        <w:trPr>
          <w:cantSplit/>
        </w:trPr>
        <w:tc>
          <w:tcPr>
            <w:tcW w:w="606" w:type="dxa"/>
            <w:gridSpan w:val="2"/>
          </w:tcPr>
          <w:p w14:paraId="65576562" w14:textId="77777777" w:rsidR="00C11AAF" w:rsidRPr="009079F8" w:rsidRDefault="00C11AAF" w:rsidP="00F23355">
            <w:pPr>
              <w:pStyle w:val="pqiTabBody"/>
            </w:pPr>
          </w:p>
        </w:tc>
        <w:tc>
          <w:tcPr>
            <w:tcW w:w="362" w:type="dxa"/>
          </w:tcPr>
          <w:p w14:paraId="64D94DD8" w14:textId="77777777" w:rsidR="00C11AAF" w:rsidRPr="009079F8" w:rsidRDefault="00C11AAF" w:rsidP="00F23355">
            <w:pPr>
              <w:pStyle w:val="pqiTabBody"/>
              <w:rPr>
                <w:i/>
              </w:rPr>
            </w:pPr>
            <w:r>
              <w:rPr>
                <w:i/>
              </w:rPr>
              <w:t>a</w:t>
            </w:r>
          </w:p>
        </w:tc>
        <w:tc>
          <w:tcPr>
            <w:tcW w:w="5257" w:type="dxa"/>
          </w:tcPr>
          <w:p w14:paraId="7F8C5139" w14:textId="77777777" w:rsidR="00C11AAF" w:rsidRDefault="00C11AAF" w:rsidP="00F23355">
            <w:pPr>
              <w:pStyle w:val="pqiTabBody"/>
            </w:pPr>
            <w:r>
              <w:t>Kod jednostki transportowej</w:t>
            </w:r>
          </w:p>
          <w:p w14:paraId="4514FE47" w14:textId="2417C38F" w:rsidR="00323638" w:rsidRPr="005A0559" w:rsidRDefault="00C11AAF" w:rsidP="00F23355">
            <w:pPr>
              <w:pStyle w:val="pqiTabBody"/>
              <w:rPr>
                <w:rFonts w:ascii="Courier New" w:hAnsi="Courier New"/>
                <w:color w:val="0000FF"/>
                <w:rPrChange w:id="236" w:author="Jurkowska Monika" w:date="2022-11-14T21:27:00Z">
                  <w:rPr/>
                </w:rPrChange>
              </w:rPr>
            </w:pPr>
            <w:r>
              <w:rPr>
                <w:rFonts w:ascii="Courier New" w:hAnsi="Courier New" w:cs="Courier New"/>
                <w:noProof/>
                <w:color w:val="0000FF"/>
              </w:rPr>
              <w:t>TransportUnitCode</w:t>
            </w:r>
          </w:p>
        </w:tc>
        <w:tc>
          <w:tcPr>
            <w:tcW w:w="394" w:type="dxa"/>
          </w:tcPr>
          <w:p w14:paraId="516BCC53" w14:textId="77777777" w:rsidR="00C11AAF" w:rsidRPr="009079F8" w:rsidRDefault="00C11AAF" w:rsidP="00F23355">
            <w:pPr>
              <w:pStyle w:val="pqiTabBody"/>
            </w:pPr>
            <w:r>
              <w:t>R</w:t>
            </w:r>
          </w:p>
        </w:tc>
        <w:tc>
          <w:tcPr>
            <w:tcW w:w="1513" w:type="dxa"/>
          </w:tcPr>
          <w:p w14:paraId="2F8A6086" w14:textId="77777777" w:rsidR="00C11AAF" w:rsidRPr="009079F8" w:rsidRDefault="00C11AAF" w:rsidP="00F23355">
            <w:pPr>
              <w:pStyle w:val="pqiTabBody"/>
            </w:pPr>
          </w:p>
        </w:tc>
        <w:tc>
          <w:tcPr>
            <w:tcW w:w="4426" w:type="dxa"/>
          </w:tcPr>
          <w:p w14:paraId="6AA5BC62" w14:textId="77777777" w:rsidR="00C11AAF" w:rsidRDefault="00C11AAF" w:rsidP="00F23355">
            <w:pPr>
              <w:pStyle w:val="pqiTabBody"/>
            </w:pPr>
            <w:r>
              <w:t>Wartość słownika.</w:t>
            </w:r>
          </w:p>
          <w:p w14:paraId="7338F548" w14:textId="77777777" w:rsidR="00C11AAF" w:rsidRPr="009079F8" w:rsidRDefault="00C11AAF" w:rsidP="00F23355">
            <w:pPr>
              <w:pStyle w:val="pqiTabBody"/>
            </w:pPr>
            <w:r>
              <w:t>Np. 1 – Kontener.</w:t>
            </w:r>
          </w:p>
        </w:tc>
        <w:tc>
          <w:tcPr>
            <w:tcW w:w="986" w:type="dxa"/>
          </w:tcPr>
          <w:p w14:paraId="6B26CAC2" w14:textId="77777777" w:rsidR="00C11AAF" w:rsidRPr="009079F8" w:rsidRDefault="00C11AAF" w:rsidP="00F23355">
            <w:pPr>
              <w:pStyle w:val="pqiTabBody"/>
            </w:pPr>
            <w:r>
              <w:t>n..2</w:t>
            </w:r>
          </w:p>
        </w:tc>
      </w:tr>
      <w:tr w:rsidR="00C11AAF" w:rsidRPr="009079F8" w14:paraId="11F146E3" w14:textId="77777777" w:rsidTr="00C62819">
        <w:trPr>
          <w:cantSplit/>
        </w:trPr>
        <w:tc>
          <w:tcPr>
            <w:tcW w:w="968" w:type="dxa"/>
            <w:gridSpan w:val="3"/>
          </w:tcPr>
          <w:p w14:paraId="2EE0B4EE" w14:textId="77777777" w:rsidR="00C11AAF" w:rsidRPr="002854B5" w:rsidRDefault="00C11AAF" w:rsidP="00F23355">
            <w:pPr>
              <w:pStyle w:val="pqiTabBody"/>
              <w:rPr>
                <w:b/>
                <w:i/>
              </w:rPr>
            </w:pPr>
            <w:r>
              <w:rPr>
                <w:b/>
              </w:rPr>
              <w:t>12</w:t>
            </w:r>
          </w:p>
        </w:tc>
        <w:tc>
          <w:tcPr>
            <w:tcW w:w="5257" w:type="dxa"/>
          </w:tcPr>
          <w:p w14:paraId="7D89DC88" w14:textId="77777777" w:rsidR="00C11AAF" w:rsidRDefault="00C11AAF" w:rsidP="00F23355">
            <w:pPr>
              <w:pStyle w:val="pqiTabBody"/>
              <w:rPr>
                <w:b/>
              </w:rPr>
            </w:pPr>
            <w:r>
              <w:rPr>
                <w:b/>
              </w:rPr>
              <w:t>Strefa uprawy (wino)</w:t>
            </w:r>
          </w:p>
          <w:p w14:paraId="2CDE57F3" w14:textId="08E9CB3C" w:rsidR="00323638"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WineGrowingZone</w:t>
            </w:r>
          </w:p>
        </w:tc>
        <w:tc>
          <w:tcPr>
            <w:tcW w:w="394" w:type="dxa"/>
          </w:tcPr>
          <w:p w14:paraId="68E0D992" w14:textId="77777777" w:rsidR="00C11AAF" w:rsidRPr="00C15AD5" w:rsidRDefault="00C11AAF" w:rsidP="00F23355">
            <w:pPr>
              <w:pStyle w:val="pqiTabBody"/>
              <w:rPr>
                <w:b/>
              </w:rPr>
            </w:pPr>
            <w:r w:rsidRPr="00C15AD5">
              <w:rPr>
                <w:b/>
              </w:rPr>
              <w:t>O</w:t>
            </w:r>
          </w:p>
        </w:tc>
        <w:tc>
          <w:tcPr>
            <w:tcW w:w="1513" w:type="dxa"/>
          </w:tcPr>
          <w:p w14:paraId="15079D25" w14:textId="77777777" w:rsidR="00C11AAF" w:rsidRPr="00C15AD5" w:rsidRDefault="00C11AAF" w:rsidP="00F23355">
            <w:pPr>
              <w:pStyle w:val="pqiTabBody"/>
              <w:rPr>
                <w:b/>
              </w:rPr>
            </w:pPr>
          </w:p>
        </w:tc>
        <w:tc>
          <w:tcPr>
            <w:tcW w:w="4426" w:type="dxa"/>
          </w:tcPr>
          <w:p w14:paraId="60244585" w14:textId="77777777" w:rsidR="00C11AAF" w:rsidRPr="00C15AD5" w:rsidRDefault="00C11AAF" w:rsidP="00F23355">
            <w:pPr>
              <w:pStyle w:val="pqiTabBody"/>
              <w:rPr>
                <w:b/>
              </w:rPr>
            </w:pPr>
            <w:r w:rsidRPr="00C15AD5">
              <w:rPr>
                <w:b/>
              </w:rPr>
              <w:t>Element definiuje wartości słownika „Kody stref uprawy winorośli (Wine-</w:t>
            </w:r>
            <w:proofErr w:type="spellStart"/>
            <w:r w:rsidRPr="00C15AD5">
              <w:rPr>
                <w:b/>
              </w:rPr>
              <w:t>growing</w:t>
            </w:r>
            <w:proofErr w:type="spellEnd"/>
            <w:r w:rsidRPr="00C15AD5">
              <w:rPr>
                <w:b/>
              </w:rPr>
              <w:t xml:space="preserve"> </w:t>
            </w:r>
            <w:proofErr w:type="spellStart"/>
            <w:r w:rsidRPr="00C15AD5">
              <w:rPr>
                <w:b/>
              </w:rPr>
              <w:t>Zones</w:t>
            </w:r>
            <w:proofErr w:type="spellEnd"/>
            <w:r w:rsidRPr="00C15AD5">
              <w:rPr>
                <w:b/>
              </w:rPr>
              <w:t>)”.</w:t>
            </w:r>
          </w:p>
        </w:tc>
        <w:tc>
          <w:tcPr>
            <w:tcW w:w="986" w:type="dxa"/>
          </w:tcPr>
          <w:p w14:paraId="6A8BD82E" w14:textId="77777777" w:rsidR="00C11AAF" w:rsidRPr="00EE4AC0" w:rsidRDefault="00C11AAF" w:rsidP="00F23355">
            <w:pPr>
              <w:pStyle w:val="pqiTabBody"/>
              <w:rPr>
                <w:b/>
              </w:rPr>
            </w:pPr>
            <w:proofErr w:type="spellStart"/>
            <w:r w:rsidRPr="00EE4AC0">
              <w:rPr>
                <w:b/>
              </w:rPr>
              <w:t>Nx</w:t>
            </w:r>
            <w:proofErr w:type="spellEnd"/>
          </w:p>
        </w:tc>
      </w:tr>
      <w:tr w:rsidR="00C11AAF" w:rsidRPr="009079F8" w14:paraId="792263D1" w14:textId="77777777" w:rsidTr="00C62819">
        <w:trPr>
          <w:cantSplit/>
        </w:trPr>
        <w:tc>
          <w:tcPr>
            <w:tcW w:w="606" w:type="dxa"/>
            <w:gridSpan w:val="2"/>
          </w:tcPr>
          <w:p w14:paraId="703934B3" w14:textId="77777777" w:rsidR="00C11AAF" w:rsidRPr="009079F8" w:rsidRDefault="00C11AAF" w:rsidP="00F23355">
            <w:pPr>
              <w:pStyle w:val="pqiTabBody"/>
            </w:pPr>
          </w:p>
        </w:tc>
        <w:tc>
          <w:tcPr>
            <w:tcW w:w="362" w:type="dxa"/>
          </w:tcPr>
          <w:p w14:paraId="5DA7A6BE" w14:textId="77777777" w:rsidR="00C11AAF" w:rsidRPr="009079F8" w:rsidRDefault="00C11AAF" w:rsidP="00F23355">
            <w:pPr>
              <w:pStyle w:val="pqiTabBody"/>
              <w:rPr>
                <w:i/>
              </w:rPr>
            </w:pPr>
            <w:r>
              <w:rPr>
                <w:i/>
              </w:rPr>
              <w:t>a</w:t>
            </w:r>
          </w:p>
        </w:tc>
        <w:tc>
          <w:tcPr>
            <w:tcW w:w="5257" w:type="dxa"/>
          </w:tcPr>
          <w:p w14:paraId="03B4C0A3" w14:textId="77777777" w:rsidR="00C11AAF" w:rsidRDefault="00C11AAF" w:rsidP="00F23355">
            <w:pPr>
              <w:pStyle w:val="pqiTabBody"/>
            </w:pPr>
            <w:r>
              <w:t>Kod strefy uprawy</w:t>
            </w:r>
          </w:p>
          <w:p w14:paraId="484ED91F" w14:textId="142556D2" w:rsidR="00323638" w:rsidRPr="005A0559" w:rsidRDefault="00C11AAF">
            <w:pPr>
              <w:pStyle w:val="pqiTabBody"/>
              <w:tabs>
                <w:tab w:val="left" w:pos="2808"/>
              </w:tabs>
              <w:rPr>
                <w:rFonts w:ascii="Courier New" w:hAnsi="Courier New"/>
                <w:color w:val="0000FF"/>
                <w:rPrChange w:id="237" w:author="Jurkowska Monika" w:date="2022-11-14T21:27:00Z">
                  <w:rPr/>
                </w:rPrChange>
              </w:rPr>
              <w:pPrChange w:id="238" w:author="Jurkowska Monika" w:date="2022-11-14T21:27:00Z">
                <w:pPr>
                  <w:pStyle w:val="pqiTabBody"/>
                </w:pPr>
              </w:pPrChange>
            </w:pPr>
            <w:r>
              <w:rPr>
                <w:rFonts w:ascii="Courier New" w:hAnsi="Courier New" w:cs="Courier New"/>
                <w:noProof/>
                <w:color w:val="0000FF"/>
              </w:rPr>
              <w:t>WineGrowingZoneCode</w:t>
            </w:r>
            <w:ins w:id="239" w:author="Jurkowska Monika" w:date="2022-11-14T21:27:00Z">
              <w:r w:rsidR="00323638">
                <w:rPr>
                  <w:rFonts w:ascii="Courier New" w:hAnsi="Courier New" w:cs="Courier New"/>
                  <w:noProof/>
                  <w:color w:val="0000FF"/>
                </w:rPr>
                <w:tab/>
              </w:r>
            </w:ins>
          </w:p>
        </w:tc>
        <w:tc>
          <w:tcPr>
            <w:tcW w:w="394" w:type="dxa"/>
          </w:tcPr>
          <w:p w14:paraId="13EC650A" w14:textId="77777777" w:rsidR="00C11AAF" w:rsidRPr="009079F8" w:rsidRDefault="00C11AAF" w:rsidP="00F23355">
            <w:pPr>
              <w:pStyle w:val="pqiTabBody"/>
            </w:pPr>
            <w:r>
              <w:t>R</w:t>
            </w:r>
          </w:p>
        </w:tc>
        <w:tc>
          <w:tcPr>
            <w:tcW w:w="1513" w:type="dxa"/>
          </w:tcPr>
          <w:p w14:paraId="6EECDDE3" w14:textId="77777777" w:rsidR="00C11AAF" w:rsidRPr="009079F8" w:rsidRDefault="00C11AAF" w:rsidP="00F23355">
            <w:pPr>
              <w:pStyle w:val="pqiTabBody"/>
            </w:pPr>
          </w:p>
        </w:tc>
        <w:tc>
          <w:tcPr>
            <w:tcW w:w="4426" w:type="dxa"/>
          </w:tcPr>
          <w:p w14:paraId="10094295" w14:textId="77777777" w:rsidR="00C11AAF" w:rsidRDefault="00C11AAF" w:rsidP="00F23355">
            <w:pPr>
              <w:pStyle w:val="pqiTabBody"/>
            </w:pPr>
            <w:r>
              <w:t>Wartość słownika.</w:t>
            </w:r>
          </w:p>
          <w:p w14:paraId="4E4BFE02" w14:textId="77777777" w:rsidR="00C11AAF" w:rsidRPr="009079F8" w:rsidRDefault="00C11AAF" w:rsidP="00F23355">
            <w:pPr>
              <w:pStyle w:val="pqiTabBody"/>
            </w:pPr>
            <w:r>
              <w:t>Np. 5 – CII.</w:t>
            </w:r>
          </w:p>
        </w:tc>
        <w:tc>
          <w:tcPr>
            <w:tcW w:w="986" w:type="dxa"/>
          </w:tcPr>
          <w:p w14:paraId="545C6F30" w14:textId="77777777" w:rsidR="00C11AAF" w:rsidRPr="009079F8" w:rsidRDefault="00C11AAF" w:rsidP="00F23355">
            <w:pPr>
              <w:pStyle w:val="pqiTabBody"/>
            </w:pPr>
            <w:r>
              <w:t>n..2</w:t>
            </w:r>
          </w:p>
        </w:tc>
      </w:tr>
      <w:tr w:rsidR="00C11AAF" w:rsidRPr="009079F8" w14:paraId="13FF12DB" w14:textId="77777777" w:rsidTr="00C62819">
        <w:trPr>
          <w:cantSplit/>
        </w:trPr>
        <w:tc>
          <w:tcPr>
            <w:tcW w:w="968" w:type="dxa"/>
            <w:gridSpan w:val="3"/>
          </w:tcPr>
          <w:p w14:paraId="375C51E5" w14:textId="77777777" w:rsidR="00C11AAF" w:rsidRPr="002854B5" w:rsidRDefault="00C11AAF" w:rsidP="00F23355">
            <w:pPr>
              <w:pStyle w:val="pqiTabBody"/>
              <w:rPr>
                <w:b/>
                <w:i/>
              </w:rPr>
            </w:pPr>
            <w:r>
              <w:rPr>
                <w:b/>
              </w:rPr>
              <w:t>13</w:t>
            </w:r>
          </w:p>
        </w:tc>
        <w:tc>
          <w:tcPr>
            <w:tcW w:w="5257" w:type="dxa"/>
          </w:tcPr>
          <w:p w14:paraId="6BBE9987" w14:textId="77777777" w:rsidR="00C11AAF" w:rsidRDefault="00C11AAF" w:rsidP="00F23355">
            <w:pPr>
              <w:pStyle w:val="pqiTabBody"/>
              <w:rPr>
                <w:b/>
              </w:rPr>
            </w:pPr>
            <w:r>
              <w:rPr>
                <w:b/>
              </w:rPr>
              <w:t>Operacja (wino)</w:t>
            </w:r>
          </w:p>
          <w:p w14:paraId="0A14B9FF" w14:textId="3ABE44E7" w:rsidR="00323638"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WineOperation</w:t>
            </w:r>
          </w:p>
        </w:tc>
        <w:tc>
          <w:tcPr>
            <w:tcW w:w="394" w:type="dxa"/>
          </w:tcPr>
          <w:p w14:paraId="5830191E" w14:textId="77777777" w:rsidR="00C11AAF" w:rsidRPr="00C15AD5" w:rsidRDefault="00C11AAF" w:rsidP="00F23355">
            <w:pPr>
              <w:pStyle w:val="pqiTabBody"/>
              <w:rPr>
                <w:b/>
              </w:rPr>
            </w:pPr>
            <w:r w:rsidRPr="00C15AD5">
              <w:rPr>
                <w:b/>
              </w:rPr>
              <w:t>O</w:t>
            </w:r>
          </w:p>
        </w:tc>
        <w:tc>
          <w:tcPr>
            <w:tcW w:w="1513" w:type="dxa"/>
          </w:tcPr>
          <w:p w14:paraId="4840778E" w14:textId="77777777" w:rsidR="00C11AAF" w:rsidRPr="00C15AD5" w:rsidRDefault="00C11AAF" w:rsidP="00F23355">
            <w:pPr>
              <w:pStyle w:val="pqiTabBody"/>
              <w:rPr>
                <w:b/>
              </w:rPr>
            </w:pPr>
          </w:p>
        </w:tc>
        <w:tc>
          <w:tcPr>
            <w:tcW w:w="4426" w:type="dxa"/>
          </w:tcPr>
          <w:p w14:paraId="6C374C63" w14:textId="77777777" w:rsidR="00C11AAF" w:rsidRPr="00C15AD5" w:rsidRDefault="00C11AAF" w:rsidP="00F23355">
            <w:pPr>
              <w:pStyle w:val="pqiTabBody"/>
              <w:rPr>
                <w:b/>
              </w:rPr>
            </w:pPr>
            <w:r w:rsidRPr="00C15AD5">
              <w:rPr>
                <w:b/>
              </w:rPr>
              <w:t xml:space="preserve">Element definiuje wartości słownika „Kody obrotu winem (Wine </w:t>
            </w:r>
            <w:proofErr w:type="spellStart"/>
            <w:r w:rsidRPr="00C15AD5">
              <w:rPr>
                <w:b/>
              </w:rPr>
              <w:t>operation</w:t>
            </w:r>
            <w:proofErr w:type="spellEnd"/>
            <w:r w:rsidRPr="00C15AD5">
              <w:rPr>
                <w:b/>
              </w:rPr>
              <w:t xml:space="preserve"> </w:t>
            </w:r>
            <w:proofErr w:type="spellStart"/>
            <w:r w:rsidRPr="00C15AD5">
              <w:rPr>
                <w:b/>
              </w:rPr>
              <w:t>codes</w:t>
            </w:r>
            <w:proofErr w:type="spellEnd"/>
            <w:r w:rsidRPr="00C15AD5">
              <w:rPr>
                <w:b/>
              </w:rPr>
              <w:t>)”.</w:t>
            </w:r>
          </w:p>
        </w:tc>
        <w:tc>
          <w:tcPr>
            <w:tcW w:w="986" w:type="dxa"/>
          </w:tcPr>
          <w:p w14:paraId="207A6EF3" w14:textId="77777777" w:rsidR="00C11AAF" w:rsidRPr="00EE4AC0" w:rsidRDefault="00C11AAF" w:rsidP="00F23355">
            <w:pPr>
              <w:pStyle w:val="pqiTabBody"/>
              <w:rPr>
                <w:b/>
              </w:rPr>
            </w:pPr>
            <w:proofErr w:type="spellStart"/>
            <w:r w:rsidRPr="00EE4AC0">
              <w:rPr>
                <w:b/>
              </w:rPr>
              <w:t>Nx</w:t>
            </w:r>
            <w:proofErr w:type="spellEnd"/>
          </w:p>
        </w:tc>
      </w:tr>
      <w:tr w:rsidR="00C11AAF" w:rsidRPr="009079F8" w14:paraId="5A22FC48" w14:textId="77777777" w:rsidTr="00C62819">
        <w:trPr>
          <w:cantSplit/>
        </w:trPr>
        <w:tc>
          <w:tcPr>
            <w:tcW w:w="606" w:type="dxa"/>
            <w:gridSpan w:val="2"/>
          </w:tcPr>
          <w:p w14:paraId="3B832656" w14:textId="77777777" w:rsidR="00C11AAF" w:rsidRPr="009079F8" w:rsidRDefault="00C11AAF" w:rsidP="00F23355">
            <w:pPr>
              <w:pStyle w:val="pqiTabBody"/>
            </w:pPr>
          </w:p>
        </w:tc>
        <w:tc>
          <w:tcPr>
            <w:tcW w:w="362" w:type="dxa"/>
          </w:tcPr>
          <w:p w14:paraId="316295B9" w14:textId="77777777" w:rsidR="00C11AAF" w:rsidRPr="009079F8" w:rsidRDefault="00C11AAF" w:rsidP="00F23355">
            <w:pPr>
              <w:pStyle w:val="pqiTabBody"/>
              <w:rPr>
                <w:i/>
              </w:rPr>
            </w:pPr>
            <w:r>
              <w:rPr>
                <w:i/>
              </w:rPr>
              <w:t>a</w:t>
            </w:r>
          </w:p>
        </w:tc>
        <w:tc>
          <w:tcPr>
            <w:tcW w:w="5257" w:type="dxa"/>
          </w:tcPr>
          <w:p w14:paraId="2E16A3F0" w14:textId="77777777" w:rsidR="00C11AAF" w:rsidRDefault="00C11AAF" w:rsidP="00F23355">
            <w:pPr>
              <w:pStyle w:val="pqiTabBody"/>
            </w:pPr>
            <w:r>
              <w:t>Kod operacji (wino)</w:t>
            </w:r>
          </w:p>
          <w:p w14:paraId="359BFDD6" w14:textId="10CF5C3A" w:rsidR="00323638" w:rsidRPr="005A0559" w:rsidRDefault="00C11AAF" w:rsidP="00F23355">
            <w:pPr>
              <w:pStyle w:val="pqiTabBody"/>
              <w:rPr>
                <w:rFonts w:ascii="Courier New" w:hAnsi="Courier New"/>
                <w:color w:val="0000FF"/>
                <w:rPrChange w:id="240" w:author="Jurkowska Monika" w:date="2022-11-14T21:27:00Z">
                  <w:rPr/>
                </w:rPrChange>
              </w:rPr>
            </w:pPr>
            <w:r>
              <w:rPr>
                <w:rFonts w:ascii="Courier New" w:hAnsi="Courier New" w:cs="Courier New"/>
                <w:noProof/>
                <w:color w:val="0000FF"/>
              </w:rPr>
              <w:t>WineOperationCode</w:t>
            </w:r>
          </w:p>
        </w:tc>
        <w:tc>
          <w:tcPr>
            <w:tcW w:w="394" w:type="dxa"/>
          </w:tcPr>
          <w:p w14:paraId="3C65D7CE" w14:textId="77777777" w:rsidR="00C11AAF" w:rsidRPr="009079F8" w:rsidRDefault="00C11AAF" w:rsidP="00F23355">
            <w:pPr>
              <w:pStyle w:val="pqiTabBody"/>
            </w:pPr>
            <w:r>
              <w:t>R</w:t>
            </w:r>
          </w:p>
        </w:tc>
        <w:tc>
          <w:tcPr>
            <w:tcW w:w="1513" w:type="dxa"/>
          </w:tcPr>
          <w:p w14:paraId="2A14C43E" w14:textId="77777777" w:rsidR="00C11AAF" w:rsidRPr="009079F8" w:rsidRDefault="00C11AAF" w:rsidP="00F23355">
            <w:pPr>
              <w:pStyle w:val="pqiTabBody"/>
            </w:pPr>
          </w:p>
        </w:tc>
        <w:tc>
          <w:tcPr>
            <w:tcW w:w="4426" w:type="dxa"/>
          </w:tcPr>
          <w:p w14:paraId="79B94028" w14:textId="77777777" w:rsidR="00C11AAF" w:rsidRPr="009079F8" w:rsidRDefault="00C11AAF" w:rsidP="00F23355">
            <w:pPr>
              <w:pStyle w:val="pqiTabBody"/>
            </w:pPr>
            <w:r>
              <w:t>Wartość słownika.</w:t>
            </w:r>
          </w:p>
        </w:tc>
        <w:tc>
          <w:tcPr>
            <w:tcW w:w="986" w:type="dxa"/>
          </w:tcPr>
          <w:p w14:paraId="52DF433A" w14:textId="77777777" w:rsidR="00C11AAF" w:rsidRPr="009079F8" w:rsidRDefault="00C11AAF" w:rsidP="00F23355">
            <w:pPr>
              <w:pStyle w:val="pqiTabBody"/>
            </w:pPr>
            <w:r>
              <w:t>n..2</w:t>
            </w:r>
          </w:p>
        </w:tc>
      </w:tr>
      <w:tr w:rsidR="00C11AAF" w:rsidRPr="009079F8" w14:paraId="3569B211" w14:textId="77777777" w:rsidTr="00C62819">
        <w:trPr>
          <w:cantSplit/>
        </w:trPr>
        <w:tc>
          <w:tcPr>
            <w:tcW w:w="968" w:type="dxa"/>
            <w:gridSpan w:val="3"/>
          </w:tcPr>
          <w:p w14:paraId="0B354BCC" w14:textId="77777777" w:rsidR="00C11AAF" w:rsidRPr="002854B5" w:rsidRDefault="00C11AAF" w:rsidP="00F23355">
            <w:pPr>
              <w:pStyle w:val="pqiTabBody"/>
              <w:rPr>
                <w:b/>
                <w:i/>
              </w:rPr>
            </w:pPr>
            <w:r>
              <w:rPr>
                <w:b/>
              </w:rPr>
              <w:t>14</w:t>
            </w:r>
          </w:p>
        </w:tc>
        <w:tc>
          <w:tcPr>
            <w:tcW w:w="5257" w:type="dxa"/>
          </w:tcPr>
          <w:p w14:paraId="16A98B55" w14:textId="77777777" w:rsidR="00C11AAF" w:rsidRDefault="00C11AAF" w:rsidP="00F23355">
            <w:pPr>
              <w:pStyle w:val="pqiTabBody"/>
              <w:rPr>
                <w:b/>
              </w:rPr>
            </w:pPr>
            <w:r>
              <w:rPr>
                <w:b/>
              </w:rPr>
              <w:t>Kategoria wyrobów akcyzowych</w:t>
            </w:r>
          </w:p>
          <w:p w14:paraId="0152F487" w14:textId="5E0CAD0C" w:rsidR="004C0A24"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ExciseProductsCategory</w:t>
            </w:r>
          </w:p>
        </w:tc>
        <w:tc>
          <w:tcPr>
            <w:tcW w:w="394" w:type="dxa"/>
          </w:tcPr>
          <w:p w14:paraId="667B9ECE" w14:textId="77777777" w:rsidR="00C11AAF" w:rsidRPr="00C15AD5" w:rsidRDefault="00C11AAF" w:rsidP="00F23355">
            <w:pPr>
              <w:pStyle w:val="pqiTabBody"/>
              <w:rPr>
                <w:b/>
              </w:rPr>
            </w:pPr>
            <w:r w:rsidRPr="00C15AD5">
              <w:rPr>
                <w:b/>
              </w:rPr>
              <w:t>O</w:t>
            </w:r>
          </w:p>
        </w:tc>
        <w:tc>
          <w:tcPr>
            <w:tcW w:w="1513" w:type="dxa"/>
          </w:tcPr>
          <w:p w14:paraId="2F8834C8" w14:textId="77777777" w:rsidR="00C11AAF" w:rsidRPr="00C15AD5" w:rsidRDefault="00C11AAF" w:rsidP="00F23355">
            <w:pPr>
              <w:pStyle w:val="pqiTabBody"/>
              <w:rPr>
                <w:b/>
              </w:rPr>
            </w:pPr>
          </w:p>
        </w:tc>
        <w:tc>
          <w:tcPr>
            <w:tcW w:w="4426" w:type="dxa"/>
          </w:tcPr>
          <w:p w14:paraId="175DA9D6" w14:textId="77777777" w:rsidR="00C11AAF" w:rsidRPr="00C15AD5" w:rsidRDefault="00C11AAF" w:rsidP="00F23355">
            <w:pPr>
              <w:pStyle w:val="pqiTabBody"/>
              <w:rPr>
                <w:b/>
              </w:rPr>
            </w:pPr>
            <w:r w:rsidRPr="00C15AD5">
              <w:rPr>
                <w:b/>
              </w:rPr>
              <w:t>Element definiuje wartości słownika „Kategorie wyrobów akcyzowych (</w:t>
            </w:r>
            <w:proofErr w:type="spellStart"/>
            <w:r w:rsidRPr="00C15AD5">
              <w:rPr>
                <w:b/>
              </w:rPr>
              <w:t>Excise</w:t>
            </w:r>
            <w:proofErr w:type="spellEnd"/>
            <w:r w:rsidRPr="00C15AD5">
              <w:rPr>
                <w:b/>
              </w:rPr>
              <w:t xml:space="preserve"> </w:t>
            </w:r>
            <w:proofErr w:type="spellStart"/>
            <w:r w:rsidRPr="00C15AD5">
              <w:rPr>
                <w:b/>
              </w:rPr>
              <w:t>product</w:t>
            </w:r>
            <w:proofErr w:type="spellEnd"/>
            <w:r w:rsidRPr="00C15AD5">
              <w:rPr>
                <w:b/>
              </w:rPr>
              <w:t xml:space="preserve"> </w:t>
            </w:r>
            <w:proofErr w:type="spellStart"/>
            <w:r w:rsidRPr="00C15AD5">
              <w:rPr>
                <w:b/>
              </w:rPr>
              <w:t>categories</w:t>
            </w:r>
            <w:proofErr w:type="spellEnd"/>
            <w:r w:rsidRPr="00C15AD5">
              <w:rPr>
                <w:b/>
              </w:rPr>
              <w:t>)”.</w:t>
            </w:r>
          </w:p>
        </w:tc>
        <w:tc>
          <w:tcPr>
            <w:tcW w:w="986" w:type="dxa"/>
          </w:tcPr>
          <w:p w14:paraId="7F492DA9" w14:textId="77777777" w:rsidR="00C11AAF" w:rsidRPr="00EE4AC0" w:rsidRDefault="00C11AAF" w:rsidP="00F23355">
            <w:pPr>
              <w:pStyle w:val="pqiTabBody"/>
              <w:rPr>
                <w:b/>
              </w:rPr>
            </w:pPr>
            <w:proofErr w:type="spellStart"/>
            <w:r w:rsidRPr="00EE4AC0">
              <w:rPr>
                <w:b/>
              </w:rPr>
              <w:t>Nx</w:t>
            </w:r>
            <w:proofErr w:type="spellEnd"/>
          </w:p>
        </w:tc>
      </w:tr>
      <w:tr w:rsidR="00C11AAF" w:rsidRPr="009079F8" w14:paraId="16617232" w14:textId="77777777" w:rsidTr="00C62819">
        <w:trPr>
          <w:cantSplit/>
        </w:trPr>
        <w:tc>
          <w:tcPr>
            <w:tcW w:w="606" w:type="dxa"/>
            <w:gridSpan w:val="2"/>
          </w:tcPr>
          <w:p w14:paraId="32E111D0" w14:textId="77777777" w:rsidR="00C11AAF" w:rsidRPr="009079F8" w:rsidRDefault="00C11AAF" w:rsidP="00F23355">
            <w:pPr>
              <w:pStyle w:val="pqiTabBody"/>
            </w:pPr>
          </w:p>
        </w:tc>
        <w:tc>
          <w:tcPr>
            <w:tcW w:w="362" w:type="dxa"/>
          </w:tcPr>
          <w:p w14:paraId="7F753805" w14:textId="77777777" w:rsidR="00C11AAF" w:rsidRPr="009079F8" w:rsidRDefault="00C11AAF" w:rsidP="00F23355">
            <w:pPr>
              <w:pStyle w:val="pqiTabBody"/>
              <w:rPr>
                <w:i/>
              </w:rPr>
            </w:pPr>
            <w:r>
              <w:rPr>
                <w:i/>
              </w:rPr>
              <w:t>a</w:t>
            </w:r>
          </w:p>
        </w:tc>
        <w:tc>
          <w:tcPr>
            <w:tcW w:w="5257" w:type="dxa"/>
          </w:tcPr>
          <w:p w14:paraId="4EF30164" w14:textId="77777777" w:rsidR="00C11AAF" w:rsidRDefault="00C11AAF" w:rsidP="00F23355">
            <w:pPr>
              <w:pStyle w:val="pqiTabBody"/>
            </w:pPr>
            <w:r>
              <w:t>Kod kategorii produktów akcyzowych</w:t>
            </w:r>
          </w:p>
          <w:p w14:paraId="5B89309E" w14:textId="2FB28BD9" w:rsidR="004C0A24" w:rsidRPr="005A0559" w:rsidRDefault="00C11AAF" w:rsidP="00F23355">
            <w:pPr>
              <w:pStyle w:val="pqiTabBody"/>
              <w:rPr>
                <w:rFonts w:ascii="Courier New" w:hAnsi="Courier New"/>
                <w:color w:val="0000FF"/>
                <w:rPrChange w:id="241" w:author="Jurkowska Monika" w:date="2022-11-14T21:27:00Z">
                  <w:rPr/>
                </w:rPrChange>
              </w:rPr>
            </w:pPr>
            <w:r>
              <w:rPr>
                <w:rFonts w:ascii="Courier New" w:hAnsi="Courier New" w:cs="Courier New"/>
                <w:noProof/>
                <w:color w:val="0000FF"/>
              </w:rPr>
              <w:t>ExciseProductsCategoryCode</w:t>
            </w:r>
          </w:p>
        </w:tc>
        <w:tc>
          <w:tcPr>
            <w:tcW w:w="394" w:type="dxa"/>
          </w:tcPr>
          <w:p w14:paraId="391B0EB1" w14:textId="77777777" w:rsidR="00C11AAF" w:rsidRPr="009079F8" w:rsidRDefault="00C11AAF" w:rsidP="00F23355">
            <w:pPr>
              <w:pStyle w:val="pqiTabBody"/>
            </w:pPr>
            <w:r>
              <w:t>R</w:t>
            </w:r>
          </w:p>
        </w:tc>
        <w:tc>
          <w:tcPr>
            <w:tcW w:w="1513" w:type="dxa"/>
          </w:tcPr>
          <w:p w14:paraId="5E0F685A" w14:textId="77777777" w:rsidR="00C11AAF" w:rsidRPr="009079F8" w:rsidRDefault="00C11AAF" w:rsidP="00F23355">
            <w:pPr>
              <w:pStyle w:val="pqiTabBody"/>
            </w:pPr>
          </w:p>
        </w:tc>
        <w:tc>
          <w:tcPr>
            <w:tcW w:w="4426" w:type="dxa"/>
          </w:tcPr>
          <w:p w14:paraId="10232C8D" w14:textId="77777777" w:rsidR="00C11AAF" w:rsidRDefault="00C11AAF" w:rsidP="00F23355">
            <w:pPr>
              <w:pStyle w:val="pqiTabBody"/>
            </w:pPr>
            <w:r>
              <w:t>Wartość słownika.</w:t>
            </w:r>
          </w:p>
          <w:p w14:paraId="3070C742" w14:textId="77777777" w:rsidR="00C11AAF" w:rsidRPr="009079F8" w:rsidRDefault="00C11AAF" w:rsidP="00F23355">
            <w:pPr>
              <w:pStyle w:val="pqiTabBody"/>
            </w:pPr>
            <w:r>
              <w:t>Np. B – Piwo, E – Wyroby energetyczne.</w:t>
            </w:r>
          </w:p>
        </w:tc>
        <w:tc>
          <w:tcPr>
            <w:tcW w:w="986" w:type="dxa"/>
          </w:tcPr>
          <w:p w14:paraId="719904FE" w14:textId="77777777" w:rsidR="00C11AAF" w:rsidRPr="009079F8" w:rsidRDefault="00C11AAF" w:rsidP="00F23355">
            <w:pPr>
              <w:pStyle w:val="pqiTabBody"/>
            </w:pPr>
            <w:r>
              <w:t>a1</w:t>
            </w:r>
          </w:p>
        </w:tc>
      </w:tr>
      <w:tr w:rsidR="00C11AAF" w:rsidRPr="009079F8" w14:paraId="3014AB68" w14:textId="77777777" w:rsidTr="00C62819">
        <w:trPr>
          <w:cantSplit/>
        </w:trPr>
        <w:tc>
          <w:tcPr>
            <w:tcW w:w="968" w:type="dxa"/>
            <w:gridSpan w:val="3"/>
          </w:tcPr>
          <w:p w14:paraId="3366ADA0" w14:textId="77777777" w:rsidR="00C11AAF" w:rsidRPr="002854B5" w:rsidRDefault="00C11AAF" w:rsidP="00F23355">
            <w:pPr>
              <w:pStyle w:val="pqiTabBody"/>
              <w:rPr>
                <w:b/>
                <w:i/>
              </w:rPr>
            </w:pPr>
            <w:r>
              <w:rPr>
                <w:b/>
              </w:rPr>
              <w:t>15</w:t>
            </w:r>
          </w:p>
        </w:tc>
        <w:tc>
          <w:tcPr>
            <w:tcW w:w="5257" w:type="dxa"/>
          </w:tcPr>
          <w:p w14:paraId="051F9537" w14:textId="77777777" w:rsidR="00C11AAF" w:rsidRDefault="00C11AAF" w:rsidP="00F23355">
            <w:pPr>
              <w:pStyle w:val="pqiTabBody"/>
              <w:rPr>
                <w:b/>
              </w:rPr>
            </w:pPr>
            <w:r>
              <w:rPr>
                <w:b/>
              </w:rPr>
              <w:t>Wyrób akcyzowy</w:t>
            </w:r>
          </w:p>
          <w:p w14:paraId="27AC1A67" w14:textId="1B6B1D9D" w:rsidR="004C0A24"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ExciseProduct</w:t>
            </w:r>
          </w:p>
        </w:tc>
        <w:tc>
          <w:tcPr>
            <w:tcW w:w="394" w:type="dxa"/>
          </w:tcPr>
          <w:p w14:paraId="107D9678" w14:textId="77777777" w:rsidR="00C11AAF" w:rsidRPr="00C15AD5" w:rsidRDefault="00C11AAF" w:rsidP="00F23355">
            <w:pPr>
              <w:pStyle w:val="pqiTabBody"/>
              <w:rPr>
                <w:b/>
              </w:rPr>
            </w:pPr>
            <w:r w:rsidRPr="00C15AD5">
              <w:rPr>
                <w:b/>
              </w:rPr>
              <w:t>O</w:t>
            </w:r>
          </w:p>
        </w:tc>
        <w:tc>
          <w:tcPr>
            <w:tcW w:w="1513" w:type="dxa"/>
          </w:tcPr>
          <w:p w14:paraId="3D024426" w14:textId="77777777" w:rsidR="00C11AAF" w:rsidRPr="00C15AD5" w:rsidRDefault="00C11AAF" w:rsidP="00F23355">
            <w:pPr>
              <w:pStyle w:val="pqiTabBody"/>
              <w:rPr>
                <w:b/>
              </w:rPr>
            </w:pPr>
          </w:p>
        </w:tc>
        <w:tc>
          <w:tcPr>
            <w:tcW w:w="4426" w:type="dxa"/>
          </w:tcPr>
          <w:p w14:paraId="1AFD3562" w14:textId="77777777" w:rsidR="00C11AAF" w:rsidRPr="00C15AD5" w:rsidRDefault="00C11AAF" w:rsidP="00F23355">
            <w:pPr>
              <w:pStyle w:val="pqiTabBody"/>
              <w:rPr>
                <w:b/>
              </w:rPr>
            </w:pPr>
            <w:r w:rsidRPr="00C15AD5">
              <w:rPr>
                <w:b/>
              </w:rPr>
              <w:t>Element definiuje wartości słownika „Wyroby akcyzowe (</w:t>
            </w:r>
            <w:proofErr w:type="spellStart"/>
            <w:r w:rsidRPr="00C15AD5">
              <w:rPr>
                <w:b/>
              </w:rPr>
              <w:t>Excise</w:t>
            </w:r>
            <w:proofErr w:type="spellEnd"/>
            <w:r w:rsidRPr="00C15AD5">
              <w:rPr>
                <w:b/>
              </w:rPr>
              <w:t xml:space="preserve"> products)”.</w:t>
            </w:r>
          </w:p>
        </w:tc>
        <w:tc>
          <w:tcPr>
            <w:tcW w:w="986" w:type="dxa"/>
          </w:tcPr>
          <w:p w14:paraId="7EF5A054" w14:textId="77777777" w:rsidR="00C11AAF" w:rsidRPr="00EE4AC0" w:rsidRDefault="00C11AAF" w:rsidP="00F23355">
            <w:pPr>
              <w:pStyle w:val="pqiTabBody"/>
              <w:rPr>
                <w:b/>
              </w:rPr>
            </w:pPr>
            <w:proofErr w:type="spellStart"/>
            <w:r w:rsidRPr="00EE4AC0">
              <w:rPr>
                <w:b/>
              </w:rPr>
              <w:t>Nx</w:t>
            </w:r>
            <w:proofErr w:type="spellEnd"/>
          </w:p>
        </w:tc>
      </w:tr>
      <w:tr w:rsidR="00C11AAF" w:rsidRPr="009079F8" w14:paraId="29FB30BC" w14:textId="77777777" w:rsidTr="00C62819">
        <w:trPr>
          <w:cantSplit/>
        </w:trPr>
        <w:tc>
          <w:tcPr>
            <w:tcW w:w="606" w:type="dxa"/>
            <w:gridSpan w:val="2"/>
          </w:tcPr>
          <w:p w14:paraId="2400760C" w14:textId="77777777" w:rsidR="00C11AAF" w:rsidRPr="009079F8" w:rsidRDefault="00C11AAF" w:rsidP="00F23355">
            <w:pPr>
              <w:pStyle w:val="pqiTabBody"/>
            </w:pPr>
          </w:p>
        </w:tc>
        <w:tc>
          <w:tcPr>
            <w:tcW w:w="362" w:type="dxa"/>
          </w:tcPr>
          <w:p w14:paraId="40BD65DA" w14:textId="77777777" w:rsidR="00C11AAF" w:rsidRPr="009079F8" w:rsidRDefault="00C11AAF" w:rsidP="00F23355">
            <w:pPr>
              <w:pStyle w:val="pqiTabBody"/>
              <w:rPr>
                <w:i/>
              </w:rPr>
            </w:pPr>
            <w:r>
              <w:rPr>
                <w:i/>
              </w:rPr>
              <w:t>a</w:t>
            </w:r>
          </w:p>
        </w:tc>
        <w:tc>
          <w:tcPr>
            <w:tcW w:w="5257" w:type="dxa"/>
          </w:tcPr>
          <w:p w14:paraId="3CF93E94" w14:textId="77777777" w:rsidR="00C11AAF" w:rsidRDefault="00C11AAF" w:rsidP="00F23355">
            <w:pPr>
              <w:pStyle w:val="pqiTabBody"/>
            </w:pPr>
            <w:r>
              <w:t>Kod kategorii wyrobów akcyzowych</w:t>
            </w:r>
          </w:p>
          <w:p w14:paraId="40E27A33" w14:textId="40736D23" w:rsidR="004C0A24" w:rsidRPr="005A0559" w:rsidRDefault="00C11AAF" w:rsidP="00F23355">
            <w:pPr>
              <w:pStyle w:val="pqiTabBody"/>
              <w:rPr>
                <w:rFonts w:ascii="Courier New" w:hAnsi="Courier New"/>
                <w:color w:val="0000FF"/>
                <w:rPrChange w:id="242" w:author="Jurkowska Monika" w:date="2022-11-14T21:27:00Z">
                  <w:rPr/>
                </w:rPrChange>
              </w:rPr>
            </w:pPr>
            <w:r>
              <w:rPr>
                <w:rFonts w:ascii="Courier New" w:hAnsi="Courier New" w:cs="Courier New"/>
                <w:noProof/>
                <w:color w:val="0000FF"/>
              </w:rPr>
              <w:t>ExciseProductsCategoryCode</w:t>
            </w:r>
          </w:p>
        </w:tc>
        <w:tc>
          <w:tcPr>
            <w:tcW w:w="394" w:type="dxa"/>
          </w:tcPr>
          <w:p w14:paraId="4B76C67A" w14:textId="77777777" w:rsidR="00C11AAF" w:rsidRPr="009079F8" w:rsidRDefault="00C11AAF" w:rsidP="00F23355">
            <w:pPr>
              <w:pStyle w:val="pqiTabBody"/>
            </w:pPr>
            <w:r>
              <w:t>R</w:t>
            </w:r>
          </w:p>
        </w:tc>
        <w:tc>
          <w:tcPr>
            <w:tcW w:w="1513" w:type="dxa"/>
          </w:tcPr>
          <w:p w14:paraId="26A908E5" w14:textId="77777777" w:rsidR="00C11AAF" w:rsidRPr="009079F8" w:rsidRDefault="00C11AAF" w:rsidP="00F23355">
            <w:pPr>
              <w:pStyle w:val="pqiTabBody"/>
            </w:pPr>
          </w:p>
        </w:tc>
        <w:tc>
          <w:tcPr>
            <w:tcW w:w="4426" w:type="dxa"/>
          </w:tcPr>
          <w:p w14:paraId="3DC6F31D" w14:textId="77777777" w:rsidR="00C11AAF" w:rsidRPr="009079F8" w:rsidRDefault="00C11AAF" w:rsidP="00F23355">
            <w:pPr>
              <w:pStyle w:val="pqiTabBody"/>
            </w:pPr>
            <w:r>
              <w:t>Np. B – Piwo, E – Wyroby energetyczne. Wartość ze słownika „</w:t>
            </w:r>
            <w:r w:rsidRPr="0071788C">
              <w:t>Kategorie wyrobów akcyzowych (</w:t>
            </w:r>
            <w:proofErr w:type="spellStart"/>
            <w:r w:rsidRPr="0071788C">
              <w:t>Excise</w:t>
            </w:r>
            <w:proofErr w:type="spellEnd"/>
            <w:r w:rsidRPr="0071788C">
              <w:t xml:space="preserve"> </w:t>
            </w:r>
            <w:proofErr w:type="spellStart"/>
            <w:r w:rsidRPr="0071788C">
              <w:t>product</w:t>
            </w:r>
            <w:proofErr w:type="spellEnd"/>
            <w:r w:rsidRPr="0071788C">
              <w:t xml:space="preserve"> </w:t>
            </w:r>
            <w:proofErr w:type="spellStart"/>
            <w:r w:rsidRPr="0071788C">
              <w:t>categories</w:t>
            </w:r>
            <w:proofErr w:type="spellEnd"/>
            <w:r w:rsidRPr="0071788C">
              <w:t>)</w:t>
            </w:r>
            <w:r>
              <w:t>”.</w:t>
            </w:r>
          </w:p>
        </w:tc>
        <w:tc>
          <w:tcPr>
            <w:tcW w:w="986" w:type="dxa"/>
          </w:tcPr>
          <w:p w14:paraId="146962AD" w14:textId="77777777" w:rsidR="00C11AAF" w:rsidRPr="009079F8" w:rsidRDefault="00C11AAF" w:rsidP="00F23355">
            <w:pPr>
              <w:pStyle w:val="pqiTabBody"/>
            </w:pPr>
            <w:r>
              <w:t>a1</w:t>
            </w:r>
          </w:p>
        </w:tc>
      </w:tr>
      <w:tr w:rsidR="00C11AAF" w:rsidRPr="009079F8" w14:paraId="69A67F3E" w14:textId="77777777" w:rsidTr="00C62819">
        <w:trPr>
          <w:cantSplit/>
        </w:trPr>
        <w:tc>
          <w:tcPr>
            <w:tcW w:w="606" w:type="dxa"/>
            <w:gridSpan w:val="2"/>
          </w:tcPr>
          <w:p w14:paraId="24896461" w14:textId="77777777" w:rsidR="00C11AAF" w:rsidRPr="009079F8" w:rsidRDefault="00C11AAF" w:rsidP="00F23355">
            <w:pPr>
              <w:pStyle w:val="pqiTabBody"/>
            </w:pPr>
          </w:p>
        </w:tc>
        <w:tc>
          <w:tcPr>
            <w:tcW w:w="362" w:type="dxa"/>
          </w:tcPr>
          <w:p w14:paraId="45DCAD09" w14:textId="77777777" w:rsidR="00C11AAF" w:rsidRPr="009079F8" w:rsidRDefault="00C11AAF" w:rsidP="00F23355">
            <w:pPr>
              <w:pStyle w:val="pqiTabBody"/>
              <w:rPr>
                <w:i/>
              </w:rPr>
            </w:pPr>
            <w:r>
              <w:rPr>
                <w:i/>
              </w:rPr>
              <w:t>b</w:t>
            </w:r>
          </w:p>
        </w:tc>
        <w:tc>
          <w:tcPr>
            <w:tcW w:w="5257" w:type="dxa"/>
          </w:tcPr>
          <w:p w14:paraId="3DE71D45" w14:textId="77777777" w:rsidR="00C11AAF" w:rsidRDefault="00C11AAF" w:rsidP="00F23355">
            <w:pPr>
              <w:pStyle w:val="pqiTabBody"/>
            </w:pPr>
            <w:r>
              <w:t>Kod wyrobu akcyzowego</w:t>
            </w:r>
          </w:p>
          <w:p w14:paraId="665AA23A" w14:textId="273CB6F9" w:rsidR="004C0A24" w:rsidRPr="005A0559" w:rsidRDefault="00C11AAF" w:rsidP="00F23355">
            <w:pPr>
              <w:pStyle w:val="pqiTabBody"/>
              <w:rPr>
                <w:rFonts w:ascii="Courier New" w:hAnsi="Courier New"/>
                <w:color w:val="0000FF"/>
                <w:rPrChange w:id="243" w:author="Jurkowska Monika" w:date="2022-11-14T21:27:00Z">
                  <w:rPr/>
                </w:rPrChange>
              </w:rPr>
            </w:pPr>
            <w:r>
              <w:rPr>
                <w:rFonts w:ascii="Courier New" w:hAnsi="Courier New" w:cs="Courier New"/>
                <w:noProof/>
                <w:color w:val="0000FF"/>
              </w:rPr>
              <w:t>ExciseProductCode</w:t>
            </w:r>
          </w:p>
        </w:tc>
        <w:tc>
          <w:tcPr>
            <w:tcW w:w="394" w:type="dxa"/>
          </w:tcPr>
          <w:p w14:paraId="3E0E73D2" w14:textId="77777777" w:rsidR="00C11AAF" w:rsidRPr="009079F8" w:rsidRDefault="00C11AAF" w:rsidP="00F23355">
            <w:pPr>
              <w:pStyle w:val="pqiTabBody"/>
            </w:pPr>
            <w:r>
              <w:t>R</w:t>
            </w:r>
          </w:p>
        </w:tc>
        <w:tc>
          <w:tcPr>
            <w:tcW w:w="1513" w:type="dxa"/>
          </w:tcPr>
          <w:p w14:paraId="4B7E1695" w14:textId="77777777" w:rsidR="00C11AAF" w:rsidRPr="009079F8" w:rsidRDefault="00C11AAF" w:rsidP="00F23355">
            <w:pPr>
              <w:pStyle w:val="pqiTabBody"/>
            </w:pPr>
          </w:p>
        </w:tc>
        <w:tc>
          <w:tcPr>
            <w:tcW w:w="4426" w:type="dxa"/>
          </w:tcPr>
          <w:p w14:paraId="3F351D0F" w14:textId="77777777" w:rsidR="00C11AAF" w:rsidRDefault="00C11AAF" w:rsidP="00F23355">
            <w:pPr>
              <w:pStyle w:val="pqiTabBody"/>
            </w:pPr>
            <w:r>
              <w:t>Wartość słownika.</w:t>
            </w:r>
          </w:p>
          <w:p w14:paraId="73A89480" w14:textId="77777777" w:rsidR="00C11AAF" w:rsidRPr="009079F8" w:rsidRDefault="00C11AAF" w:rsidP="00F23355">
            <w:pPr>
              <w:pStyle w:val="pqiTabBody"/>
            </w:pPr>
            <w:r>
              <w:t>Np. E420 – benzyna bezołowiowa.</w:t>
            </w:r>
          </w:p>
        </w:tc>
        <w:tc>
          <w:tcPr>
            <w:tcW w:w="986" w:type="dxa"/>
          </w:tcPr>
          <w:p w14:paraId="2555DA5A" w14:textId="77777777" w:rsidR="00C11AAF" w:rsidRPr="009079F8" w:rsidRDefault="00C11AAF" w:rsidP="00F23355">
            <w:pPr>
              <w:pStyle w:val="pqiTabBody"/>
            </w:pPr>
            <w:r>
              <w:t>an4</w:t>
            </w:r>
          </w:p>
        </w:tc>
      </w:tr>
      <w:tr w:rsidR="00C11AAF" w:rsidRPr="009079F8" w14:paraId="4C508978" w14:textId="77777777" w:rsidTr="00C62819">
        <w:trPr>
          <w:cantSplit/>
        </w:trPr>
        <w:tc>
          <w:tcPr>
            <w:tcW w:w="606" w:type="dxa"/>
            <w:gridSpan w:val="2"/>
          </w:tcPr>
          <w:p w14:paraId="336C517B" w14:textId="77777777" w:rsidR="00C11AAF" w:rsidRPr="009079F8" w:rsidRDefault="00C11AAF" w:rsidP="00F23355">
            <w:pPr>
              <w:pStyle w:val="pqiTabBody"/>
            </w:pPr>
          </w:p>
        </w:tc>
        <w:tc>
          <w:tcPr>
            <w:tcW w:w="362" w:type="dxa"/>
          </w:tcPr>
          <w:p w14:paraId="5D7E9AFF" w14:textId="77777777" w:rsidR="00C11AAF" w:rsidRPr="009079F8" w:rsidRDefault="00C11AAF" w:rsidP="00F23355">
            <w:pPr>
              <w:pStyle w:val="pqiTabBody"/>
              <w:rPr>
                <w:i/>
              </w:rPr>
            </w:pPr>
            <w:r>
              <w:rPr>
                <w:i/>
              </w:rPr>
              <w:t>c</w:t>
            </w:r>
          </w:p>
        </w:tc>
        <w:tc>
          <w:tcPr>
            <w:tcW w:w="5257" w:type="dxa"/>
          </w:tcPr>
          <w:p w14:paraId="5D0D1522" w14:textId="77777777" w:rsidR="00C11AAF" w:rsidRDefault="00C11AAF" w:rsidP="00F23355">
            <w:pPr>
              <w:pStyle w:val="pqiTabBody"/>
            </w:pPr>
            <w:r>
              <w:t>Kod jednostki miary</w:t>
            </w:r>
          </w:p>
          <w:p w14:paraId="59F093CA" w14:textId="081605C5" w:rsidR="004C0A24" w:rsidRPr="005A0559" w:rsidRDefault="00C11AAF" w:rsidP="00F23355">
            <w:pPr>
              <w:pStyle w:val="pqiTabBody"/>
              <w:rPr>
                <w:rFonts w:ascii="Courier New" w:hAnsi="Courier New"/>
                <w:color w:val="0000FF"/>
                <w:rPrChange w:id="244" w:author="Jurkowska Monika" w:date="2022-11-14T21:27:00Z">
                  <w:rPr/>
                </w:rPrChange>
              </w:rPr>
            </w:pPr>
            <w:r>
              <w:rPr>
                <w:rFonts w:ascii="Courier New" w:hAnsi="Courier New" w:cs="Courier New"/>
                <w:noProof/>
                <w:color w:val="0000FF"/>
              </w:rPr>
              <w:t>UnitOfMeasureCode</w:t>
            </w:r>
          </w:p>
        </w:tc>
        <w:tc>
          <w:tcPr>
            <w:tcW w:w="394" w:type="dxa"/>
          </w:tcPr>
          <w:p w14:paraId="7D628F6F" w14:textId="77777777" w:rsidR="00C11AAF" w:rsidRPr="009079F8" w:rsidRDefault="00C11AAF" w:rsidP="00F23355">
            <w:pPr>
              <w:pStyle w:val="pqiTabBody"/>
            </w:pPr>
            <w:r>
              <w:t>R</w:t>
            </w:r>
          </w:p>
        </w:tc>
        <w:tc>
          <w:tcPr>
            <w:tcW w:w="1513" w:type="dxa"/>
          </w:tcPr>
          <w:p w14:paraId="49259A79" w14:textId="77777777" w:rsidR="00C11AAF" w:rsidRPr="009079F8" w:rsidRDefault="00C11AAF" w:rsidP="00F23355">
            <w:pPr>
              <w:pStyle w:val="pqiTabBody"/>
            </w:pPr>
          </w:p>
        </w:tc>
        <w:tc>
          <w:tcPr>
            <w:tcW w:w="4426" w:type="dxa"/>
          </w:tcPr>
          <w:p w14:paraId="42A3E541" w14:textId="77777777" w:rsidR="00C11AAF" w:rsidRDefault="00C11AAF" w:rsidP="00F23355">
            <w:pPr>
              <w:pStyle w:val="pqiTabBody"/>
            </w:pPr>
            <w:r>
              <w:t>Np. 1 –  Kg.</w:t>
            </w:r>
          </w:p>
          <w:p w14:paraId="249ECB87" w14:textId="77777777" w:rsidR="00C11AAF" w:rsidRPr="009079F8" w:rsidRDefault="00C11AAF" w:rsidP="00F23355">
            <w:pPr>
              <w:pStyle w:val="pqiTabBody"/>
            </w:pPr>
            <w:r>
              <w:t>Wartość ze słownika „</w:t>
            </w:r>
            <w:r w:rsidRPr="00823541">
              <w:t>Jednostki miary (</w:t>
            </w:r>
            <w:proofErr w:type="spellStart"/>
            <w:r w:rsidRPr="00823541">
              <w:t>Units</w:t>
            </w:r>
            <w:proofErr w:type="spellEnd"/>
            <w:r w:rsidRPr="00823541">
              <w:t xml:space="preserve"> of </w:t>
            </w:r>
            <w:proofErr w:type="spellStart"/>
            <w:r w:rsidRPr="00823541">
              <w:t>measure</w:t>
            </w:r>
            <w:proofErr w:type="spellEnd"/>
            <w:r w:rsidRPr="00823541">
              <w:t>)</w:t>
            </w:r>
            <w:r>
              <w:t>”</w:t>
            </w:r>
            <w:r w:rsidRPr="00823541">
              <w:t>.</w:t>
            </w:r>
          </w:p>
        </w:tc>
        <w:tc>
          <w:tcPr>
            <w:tcW w:w="986" w:type="dxa"/>
          </w:tcPr>
          <w:p w14:paraId="7AF2B682" w14:textId="77777777" w:rsidR="00C11AAF" w:rsidRPr="009079F8" w:rsidRDefault="00C11AAF" w:rsidP="00F23355">
            <w:pPr>
              <w:pStyle w:val="pqiTabBody"/>
            </w:pPr>
            <w:r>
              <w:t>n1</w:t>
            </w:r>
          </w:p>
        </w:tc>
      </w:tr>
      <w:tr w:rsidR="00C11AAF" w:rsidRPr="009079F8" w14:paraId="4FA539B8" w14:textId="77777777" w:rsidTr="00C62819">
        <w:trPr>
          <w:cantSplit/>
        </w:trPr>
        <w:tc>
          <w:tcPr>
            <w:tcW w:w="606" w:type="dxa"/>
            <w:gridSpan w:val="2"/>
          </w:tcPr>
          <w:p w14:paraId="48B69E54" w14:textId="77777777" w:rsidR="00C11AAF" w:rsidRPr="009079F8" w:rsidRDefault="00C11AAF" w:rsidP="00F23355">
            <w:pPr>
              <w:pStyle w:val="pqiTabBody"/>
            </w:pPr>
          </w:p>
        </w:tc>
        <w:tc>
          <w:tcPr>
            <w:tcW w:w="362" w:type="dxa"/>
          </w:tcPr>
          <w:p w14:paraId="20E4DF46" w14:textId="77777777" w:rsidR="00C11AAF" w:rsidRPr="009079F8" w:rsidRDefault="00C11AAF" w:rsidP="00F23355">
            <w:pPr>
              <w:pStyle w:val="pqiTabBody"/>
              <w:rPr>
                <w:i/>
              </w:rPr>
            </w:pPr>
            <w:r>
              <w:rPr>
                <w:i/>
              </w:rPr>
              <w:t>d</w:t>
            </w:r>
          </w:p>
        </w:tc>
        <w:tc>
          <w:tcPr>
            <w:tcW w:w="5257" w:type="dxa"/>
          </w:tcPr>
          <w:p w14:paraId="07564358" w14:textId="77777777" w:rsidR="00C11AAF" w:rsidRDefault="00C11AAF" w:rsidP="00F23355">
            <w:pPr>
              <w:pStyle w:val="pqiTabBody"/>
            </w:pPr>
            <w:r>
              <w:t>Flaga stosowania zawartości alkoholu</w:t>
            </w:r>
          </w:p>
          <w:p w14:paraId="13624251" w14:textId="126FCE07" w:rsidR="004C0A24" w:rsidRPr="005A0559" w:rsidRDefault="00C11AAF" w:rsidP="00F23355">
            <w:pPr>
              <w:pStyle w:val="pqiTabBody"/>
              <w:rPr>
                <w:rFonts w:ascii="Courier New" w:hAnsi="Courier New"/>
                <w:color w:val="0000FF"/>
                <w:rPrChange w:id="245" w:author="Jurkowska Monika" w:date="2022-11-14T21:27:00Z">
                  <w:rPr/>
                </w:rPrChange>
              </w:rPr>
            </w:pPr>
            <w:r>
              <w:rPr>
                <w:rFonts w:ascii="Courier New" w:hAnsi="Courier New" w:cs="Courier New"/>
                <w:noProof/>
                <w:color w:val="0000FF"/>
              </w:rPr>
              <w:t>AlcoholicStrengthApplicabilityFlag</w:t>
            </w:r>
          </w:p>
        </w:tc>
        <w:tc>
          <w:tcPr>
            <w:tcW w:w="394" w:type="dxa"/>
          </w:tcPr>
          <w:p w14:paraId="3B96CB82" w14:textId="77777777" w:rsidR="00C11AAF" w:rsidRPr="009079F8" w:rsidRDefault="00C11AAF" w:rsidP="00F23355">
            <w:pPr>
              <w:pStyle w:val="pqiTabBody"/>
            </w:pPr>
            <w:r>
              <w:t>R</w:t>
            </w:r>
          </w:p>
        </w:tc>
        <w:tc>
          <w:tcPr>
            <w:tcW w:w="1513" w:type="dxa"/>
          </w:tcPr>
          <w:p w14:paraId="230A08E7" w14:textId="77777777" w:rsidR="00C11AAF" w:rsidRPr="009079F8" w:rsidRDefault="00C11AAF" w:rsidP="00F23355">
            <w:pPr>
              <w:pStyle w:val="pqiTabBody"/>
            </w:pPr>
          </w:p>
        </w:tc>
        <w:tc>
          <w:tcPr>
            <w:tcW w:w="4426" w:type="dxa"/>
          </w:tcPr>
          <w:p w14:paraId="5304551E" w14:textId="77777777" w:rsidR="00C11AAF" w:rsidRPr="009079F8" w:rsidRDefault="00C11AAF" w:rsidP="00F23355">
            <w:pPr>
              <w:rPr>
                <w:lang w:eastAsia="en-GB"/>
              </w:rPr>
            </w:pPr>
            <w:r>
              <w:rPr>
                <w:lang w:eastAsia="en-GB"/>
              </w:rPr>
              <w:t>Wartość z enumeracji „</w:t>
            </w:r>
            <w:r>
              <w:rPr>
                <w:lang w:eastAsia="en-GB"/>
              </w:rPr>
              <w:fldChar w:fldCharType="begin"/>
            </w:r>
            <w:r>
              <w:rPr>
                <w:lang w:eastAsia="en-GB"/>
              </w:rPr>
              <w:instrText xml:space="preserve"> REF _Ref267947809 \h </w:instrText>
            </w:r>
            <w:r>
              <w:rPr>
                <w:lang w:eastAsia="en-GB"/>
              </w:rPr>
            </w:r>
            <w:r>
              <w:rPr>
                <w:lang w:eastAsia="en-GB"/>
              </w:rPr>
              <w:fldChar w:fldCharType="separate"/>
            </w:r>
            <w:r w:rsidR="002B6F91">
              <w:t>Wartości logiczne (</w:t>
            </w:r>
            <w:proofErr w:type="spellStart"/>
            <w:r w:rsidR="002B6F91">
              <w:t>F</w:t>
            </w:r>
            <w:r w:rsidR="002B6F91" w:rsidRPr="001B5EE4">
              <w:t>lag</w:t>
            </w:r>
            <w:r w:rsidR="002B6F91">
              <w:t>s</w:t>
            </w:r>
            <w:proofErr w:type="spellEnd"/>
            <w:r w:rsidR="002B6F91">
              <w:t>)</w:t>
            </w:r>
            <w:r>
              <w:rPr>
                <w:lang w:eastAsia="en-GB"/>
              </w:rPr>
              <w:fldChar w:fldCharType="end"/>
            </w:r>
            <w:r>
              <w:rPr>
                <w:lang w:eastAsia="en-GB"/>
              </w:rPr>
              <w:t>”.</w:t>
            </w:r>
          </w:p>
        </w:tc>
        <w:tc>
          <w:tcPr>
            <w:tcW w:w="986" w:type="dxa"/>
          </w:tcPr>
          <w:p w14:paraId="68423983" w14:textId="77777777" w:rsidR="00C11AAF" w:rsidRPr="009079F8" w:rsidRDefault="00C11AAF" w:rsidP="00F23355">
            <w:pPr>
              <w:pStyle w:val="pqiTabBody"/>
            </w:pPr>
            <w:r>
              <w:t>n1</w:t>
            </w:r>
          </w:p>
        </w:tc>
      </w:tr>
      <w:tr w:rsidR="00C11AAF" w:rsidRPr="009079F8" w14:paraId="6A395556" w14:textId="77777777" w:rsidTr="00C62819">
        <w:trPr>
          <w:cantSplit/>
        </w:trPr>
        <w:tc>
          <w:tcPr>
            <w:tcW w:w="606" w:type="dxa"/>
            <w:gridSpan w:val="2"/>
          </w:tcPr>
          <w:p w14:paraId="10A42D99" w14:textId="77777777" w:rsidR="00C11AAF" w:rsidRPr="009079F8" w:rsidRDefault="00C11AAF" w:rsidP="00F23355">
            <w:pPr>
              <w:pStyle w:val="pqiTabBody"/>
            </w:pPr>
          </w:p>
        </w:tc>
        <w:tc>
          <w:tcPr>
            <w:tcW w:w="362" w:type="dxa"/>
          </w:tcPr>
          <w:p w14:paraId="057613B0" w14:textId="77777777" w:rsidR="00C11AAF" w:rsidRPr="009079F8" w:rsidRDefault="00C11AAF" w:rsidP="00F23355">
            <w:pPr>
              <w:pStyle w:val="pqiTabBody"/>
              <w:rPr>
                <w:i/>
              </w:rPr>
            </w:pPr>
            <w:r>
              <w:rPr>
                <w:i/>
              </w:rPr>
              <w:t>e</w:t>
            </w:r>
          </w:p>
        </w:tc>
        <w:tc>
          <w:tcPr>
            <w:tcW w:w="5257" w:type="dxa"/>
          </w:tcPr>
          <w:p w14:paraId="1DDDF6E5" w14:textId="77777777" w:rsidR="00C11AAF" w:rsidRDefault="00C11AAF" w:rsidP="00F23355">
            <w:pPr>
              <w:pStyle w:val="pqiTabBody"/>
            </w:pPr>
            <w:r>
              <w:t>Flaga stosowania stopnia Plato</w:t>
            </w:r>
          </w:p>
          <w:p w14:paraId="67556C42" w14:textId="4097E532" w:rsidR="004C0A24" w:rsidRPr="005A0559" w:rsidRDefault="00C11AAF" w:rsidP="00F23355">
            <w:pPr>
              <w:pStyle w:val="pqiTabBody"/>
              <w:rPr>
                <w:rFonts w:ascii="Courier New" w:hAnsi="Courier New"/>
                <w:color w:val="0000FF"/>
                <w:rPrChange w:id="246" w:author="Jurkowska Monika" w:date="2022-11-14T21:27:00Z">
                  <w:rPr/>
                </w:rPrChange>
              </w:rPr>
            </w:pPr>
            <w:r>
              <w:rPr>
                <w:rFonts w:ascii="Courier New" w:hAnsi="Courier New" w:cs="Courier New"/>
                <w:noProof/>
                <w:color w:val="0000FF"/>
              </w:rPr>
              <w:t>DegreePlatoApplicabilityFlag</w:t>
            </w:r>
          </w:p>
        </w:tc>
        <w:tc>
          <w:tcPr>
            <w:tcW w:w="394" w:type="dxa"/>
          </w:tcPr>
          <w:p w14:paraId="5326FB3D" w14:textId="77777777" w:rsidR="00C11AAF" w:rsidRPr="009079F8" w:rsidRDefault="00C11AAF" w:rsidP="00F23355">
            <w:pPr>
              <w:pStyle w:val="pqiTabBody"/>
            </w:pPr>
            <w:r>
              <w:t>R</w:t>
            </w:r>
          </w:p>
        </w:tc>
        <w:tc>
          <w:tcPr>
            <w:tcW w:w="1513" w:type="dxa"/>
          </w:tcPr>
          <w:p w14:paraId="19813625" w14:textId="77777777" w:rsidR="00C11AAF" w:rsidRPr="009079F8" w:rsidRDefault="00C11AAF" w:rsidP="00F23355">
            <w:pPr>
              <w:pStyle w:val="pqiTabBody"/>
            </w:pPr>
          </w:p>
        </w:tc>
        <w:tc>
          <w:tcPr>
            <w:tcW w:w="4426" w:type="dxa"/>
          </w:tcPr>
          <w:p w14:paraId="0D06DAE6" w14:textId="77777777" w:rsidR="00C11AAF" w:rsidRPr="009079F8" w:rsidRDefault="00C11AAF" w:rsidP="00F23355">
            <w:pPr>
              <w:pStyle w:val="pqiTabBody"/>
            </w:pPr>
            <w:r>
              <w:t>jw.</w:t>
            </w:r>
          </w:p>
        </w:tc>
        <w:tc>
          <w:tcPr>
            <w:tcW w:w="986" w:type="dxa"/>
          </w:tcPr>
          <w:p w14:paraId="5B085889" w14:textId="77777777" w:rsidR="00C11AAF" w:rsidRPr="009079F8" w:rsidRDefault="00C11AAF" w:rsidP="00F23355">
            <w:pPr>
              <w:pStyle w:val="pqiTabBody"/>
            </w:pPr>
            <w:r>
              <w:t>n1</w:t>
            </w:r>
          </w:p>
        </w:tc>
      </w:tr>
      <w:tr w:rsidR="00C11AAF" w:rsidRPr="009079F8" w14:paraId="307D71A8" w14:textId="77777777" w:rsidTr="00C62819">
        <w:trPr>
          <w:cantSplit/>
        </w:trPr>
        <w:tc>
          <w:tcPr>
            <w:tcW w:w="606" w:type="dxa"/>
            <w:gridSpan w:val="2"/>
          </w:tcPr>
          <w:p w14:paraId="348BAEB7" w14:textId="77777777" w:rsidR="00C11AAF" w:rsidRPr="009079F8" w:rsidRDefault="00C11AAF" w:rsidP="00F23355">
            <w:pPr>
              <w:pStyle w:val="pqiTabBody"/>
            </w:pPr>
          </w:p>
        </w:tc>
        <w:tc>
          <w:tcPr>
            <w:tcW w:w="362" w:type="dxa"/>
          </w:tcPr>
          <w:p w14:paraId="6DBA8097" w14:textId="77777777" w:rsidR="00C11AAF" w:rsidRPr="009079F8" w:rsidRDefault="00C11AAF" w:rsidP="00F23355">
            <w:pPr>
              <w:pStyle w:val="pqiTabBody"/>
              <w:rPr>
                <w:i/>
              </w:rPr>
            </w:pPr>
            <w:r>
              <w:rPr>
                <w:i/>
              </w:rPr>
              <w:t>f</w:t>
            </w:r>
          </w:p>
        </w:tc>
        <w:tc>
          <w:tcPr>
            <w:tcW w:w="5257" w:type="dxa"/>
          </w:tcPr>
          <w:p w14:paraId="26E40017" w14:textId="77777777" w:rsidR="00C11AAF" w:rsidRDefault="00C11AAF" w:rsidP="00F23355">
            <w:pPr>
              <w:pStyle w:val="pqiTabBody"/>
            </w:pPr>
            <w:r>
              <w:t>Flaga stosowania gęstości</w:t>
            </w:r>
          </w:p>
          <w:p w14:paraId="13E4471A" w14:textId="69DF6AA0" w:rsidR="004C0A24" w:rsidRPr="005A0559" w:rsidRDefault="00C11AAF" w:rsidP="00F23355">
            <w:pPr>
              <w:pStyle w:val="pqiTabBody"/>
              <w:rPr>
                <w:rFonts w:ascii="Courier New" w:hAnsi="Courier New"/>
                <w:color w:val="0000FF"/>
                <w:rPrChange w:id="247" w:author="Jurkowska Monika" w:date="2022-11-14T21:27:00Z">
                  <w:rPr/>
                </w:rPrChange>
              </w:rPr>
            </w:pPr>
            <w:r>
              <w:rPr>
                <w:rFonts w:ascii="Courier New" w:hAnsi="Courier New" w:cs="Courier New"/>
                <w:noProof/>
                <w:color w:val="0000FF"/>
              </w:rPr>
              <w:t>DensityApplicabilityFlag</w:t>
            </w:r>
          </w:p>
        </w:tc>
        <w:tc>
          <w:tcPr>
            <w:tcW w:w="394" w:type="dxa"/>
          </w:tcPr>
          <w:p w14:paraId="378874A2" w14:textId="77777777" w:rsidR="00C11AAF" w:rsidRPr="009079F8" w:rsidRDefault="00C11AAF" w:rsidP="00F23355">
            <w:pPr>
              <w:pStyle w:val="pqiTabBody"/>
            </w:pPr>
            <w:r>
              <w:t>R</w:t>
            </w:r>
          </w:p>
        </w:tc>
        <w:tc>
          <w:tcPr>
            <w:tcW w:w="1513" w:type="dxa"/>
          </w:tcPr>
          <w:p w14:paraId="08EF2992" w14:textId="77777777" w:rsidR="00C11AAF" w:rsidRPr="009079F8" w:rsidRDefault="00C11AAF" w:rsidP="00F23355">
            <w:pPr>
              <w:pStyle w:val="pqiTabBody"/>
            </w:pPr>
          </w:p>
        </w:tc>
        <w:tc>
          <w:tcPr>
            <w:tcW w:w="4426" w:type="dxa"/>
          </w:tcPr>
          <w:p w14:paraId="5A1A7ACA" w14:textId="77777777" w:rsidR="00C11AAF" w:rsidRPr="009079F8" w:rsidRDefault="00C11AAF" w:rsidP="00F23355">
            <w:pPr>
              <w:pStyle w:val="pqiTabBody"/>
            </w:pPr>
            <w:r>
              <w:t>jw.</w:t>
            </w:r>
          </w:p>
        </w:tc>
        <w:tc>
          <w:tcPr>
            <w:tcW w:w="986" w:type="dxa"/>
          </w:tcPr>
          <w:p w14:paraId="44E56C6D" w14:textId="77777777" w:rsidR="00C11AAF" w:rsidRPr="009079F8" w:rsidRDefault="00C11AAF" w:rsidP="00F23355">
            <w:pPr>
              <w:pStyle w:val="pqiTabBody"/>
            </w:pPr>
            <w:r>
              <w:t>n1</w:t>
            </w:r>
          </w:p>
        </w:tc>
      </w:tr>
      <w:tr w:rsidR="00C11AAF" w:rsidRPr="009079F8" w14:paraId="7DE6C0F8" w14:textId="77777777" w:rsidTr="00C62819">
        <w:trPr>
          <w:cantSplit/>
        </w:trPr>
        <w:tc>
          <w:tcPr>
            <w:tcW w:w="968" w:type="dxa"/>
            <w:gridSpan w:val="3"/>
          </w:tcPr>
          <w:p w14:paraId="577E0EA0" w14:textId="77777777" w:rsidR="00C11AAF" w:rsidRDefault="00C11AAF" w:rsidP="00F23355">
            <w:pPr>
              <w:pStyle w:val="pqiTabBody"/>
              <w:rPr>
                <w:b/>
              </w:rPr>
            </w:pPr>
            <w:r>
              <w:rPr>
                <w:b/>
              </w:rPr>
              <w:t>16</w:t>
            </w:r>
          </w:p>
        </w:tc>
        <w:tc>
          <w:tcPr>
            <w:tcW w:w="5257" w:type="dxa"/>
          </w:tcPr>
          <w:p w14:paraId="1A03ECBD" w14:textId="77777777" w:rsidR="00C11AAF" w:rsidRDefault="00C11AAF" w:rsidP="00F23355">
            <w:pPr>
              <w:pStyle w:val="pqiTabBody"/>
              <w:rPr>
                <w:b/>
              </w:rPr>
            </w:pPr>
            <w:r w:rsidRPr="00B9608B">
              <w:rPr>
                <w:b/>
              </w:rPr>
              <w:t>Os</w:t>
            </w:r>
            <w:r>
              <w:rPr>
                <w:b/>
              </w:rPr>
              <w:t>oba zgłaszająca zdarzenie</w:t>
            </w:r>
          </w:p>
          <w:p w14:paraId="239DD59F" w14:textId="229D2B15" w:rsidR="004C0A24" w:rsidRPr="00B9608B" w:rsidRDefault="00C11AAF" w:rsidP="00F23355">
            <w:pPr>
              <w:pStyle w:val="pqiTabBody"/>
              <w:rPr>
                <w:rFonts w:ascii="Courier New" w:hAnsi="Courier New" w:cs="Courier New"/>
                <w:noProof/>
                <w:color w:val="0000FF"/>
              </w:rPr>
            </w:pPr>
            <w:r w:rsidRPr="00B9608B">
              <w:rPr>
                <w:rFonts w:ascii="Courier New" w:hAnsi="Courier New" w:cs="Courier New"/>
                <w:noProof/>
                <w:color w:val="0000FF"/>
              </w:rPr>
              <w:t>EventSubmittingPerson</w:t>
            </w:r>
          </w:p>
        </w:tc>
        <w:tc>
          <w:tcPr>
            <w:tcW w:w="394" w:type="dxa"/>
          </w:tcPr>
          <w:p w14:paraId="7918E8C2" w14:textId="77777777" w:rsidR="00C11AAF" w:rsidRPr="00C15AD5" w:rsidRDefault="00C11AAF" w:rsidP="00F23355">
            <w:pPr>
              <w:pStyle w:val="pqiTabBody"/>
              <w:rPr>
                <w:b/>
              </w:rPr>
            </w:pPr>
            <w:r w:rsidRPr="00C15AD5">
              <w:rPr>
                <w:b/>
              </w:rPr>
              <w:t>O</w:t>
            </w:r>
          </w:p>
        </w:tc>
        <w:tc>
          <w:tcPr>
            <w:tcW w:w="1513" w:type="dxa"/>
          </w:tcPr>
          <w:p w14:paraId="4BA65CED" w14:textId="77777777" w:rsidR="00C11AAF" w:rsidRPr="00C15AD5" w:rsidRDefault="00C11AAF" w:rsidP="00F23355">
            <w:pPr>
              <w:pStyle w:val="pqiTabBody"/>
              <w:rPr>
                <w:b/>
              </w:rPr>
            </w:pPr>
          </w:p>
        </w:tc>
        <w:tc>
          <w:tcPr>
            <w:tcW w:w="4426" w:type="dxa"/>
          </w:tcPr>
          <w:p w14:paraId="4847D314" w14:textId="77777777" w:rsidR="00C11AAF" w:rsidRPr="00C15AD5" w:rsidRDefault="00C11AAF" w:rsidP="00F23355">
            <w:pPr>
              <w:pStyle w:val="pqiTabBody"/>
              <w:rPr>
                <w:b/>
              </w:rPr>
            </w:pPr>
            <w:r w:rsidRPr="00C15AD5">
              <w:rPr>
                <w:b/>
              </w:rPr>
              <w:t>Element definiuje wartości słownika „</w:t>
            </w:r>
            <w:r w:rsidRPr="00B9608B">
              <w:rPr>
                <w:b/>
              </w:rPr>
              <w:t xml:space="preserve">Osoby zgłaszające zdarzenie (Event </w:t>
            </w:r>
            <w:proofErr w:type="spellStart"/>
            <w:r w:rsidRPr="00B9608B">
              <w:rPr>
                <w:b/>
              </w:rPr>
              <w:t>Submitting</w:t>
            </w:r>
            <w:proofErr w:type="spellEnd"/>
            <w:r w:rsidRPr="00B9608B">
              <w:rPr>
                <w:b/>
              </w:rPr>
              <w:t xml:space="preserve"> </w:t>
            </w:r>
            <w:proofErr w:type="spellStart"/>
            <w:r w:rsidRPr="00B9608B">
              <w:rPr>
                <w:b/>
              </w:rPr>
              <w:t>Persons</w:t>
            </w:r>
            <w:proofErr w:type="spellEnd"/>
            <w:r w:rsidRPr="00B9608B">
              <w:rPr>
                <w:b/>
              </w:rPr>
              <w:t>)</w:t>
            </w:r>
            <w:r w:rsidRPr="00C15AD5">
              <w:rPr>
                <w:b/>
              </w:rPr>
              <w:t>”.</w:t>
            </w:r>
          </w:p>
        </w:tc>
        <w:tc>
          <w:tcPr>
            <w:tcW w:w="986" w:type="dxa"/>
          </w:tcPr>
          <w:p w14:paraId="06797E16" w14:textId="77777777" w:rsidR="00C11AAF" w:rsidRPr="00EE4AC0" w:rsidRDefault="00C11AAF" w:rsidP="00F23355">
            <w:pPr>
              <w:pStyle w:val="pqiTabBody"/>
              <w:rPr>
                <w:b/>
              </w:rPr>
            </w:pPr>
            <w:proofErr w:type="spellStart"/>
            <w:r w:rsidRPr="00EE4AC0">
              <w:rPr>
                <w:b/>
              </w:rPr>
              <w:t>Nx</w:t>
            </w:r>
            <w:proofErr w:type="spellEnd"/>
          </w:p>
        </w:tc>
      </w:tr>
      <w:tr w:rsidR="00C11AAF" w:rsidRPr="009079F8" w14:paraId="15AC2049" w14:textId="77777777" w:rsidTr="00C62819">
        <w:trPr>
          <w:cantSplit/>
        </w:trPr>
        <w:tc>
          <w:tcPr>
            <w:tcW w:w="573" w:type="dxa"/>
          </w:tcPr>
          <w:p w14:paraId="1885E607" w14:textId="77777777" w:rsidR="00C11AAF" w:rsidRDefault="00C11AAF" w:rsidP="00F23355">
            <w:pPr>
              <w:pStyle w:val="pqiTabBody"/>
              <w:rPr>
                <w:b/>
              </w:rPr>
            </w:pPr>
          </w:p>
        </w:tc>
        <w:tc>
          <w:tcPr>
            <w:tcW w:w="395" w:type="dxa"/>
            <w:gridSpan w:val="2"/>
          </w:tcPr>
          <w:p w14:paraId="63D65ECD" w14:textId="77777777" w:rsidR="00C11AAF" w:rsidRDefault="00C11AAF" w:rsidP="00F23355">
            <w:pPr>
              <w:pStyle w:val="pqiTabBody"/>
              <w:rPr>
                <w:b/>
              </w:rPr>
            </w:pPr>
            <w:r>
              <w:rPr>
                <w:i/>
              </w:rPr>
              <w:t>a</w:t>
            </w:r>
          </w:p>
        </w:tc>
        <w:tc>
          <w:tcPr>
            <w:tcW w:w="5257" w:type="dxa"/>
          </w:tcPr>
          <w:p w14:paraId="31FFCA85" w14:textId="77777777" w:rsidR="00C11AAF" w:rsidRDefault="00C11AAF" w:rsidP="00F23355">
            <w:pPr>
              <w:pStyle w:val="pqiTabBody"/>
            </w:pPr>
            <w:r>
              <w:t>Kod osoby zgłaszającej zdarzenie</w:t>
            </w:r>
          </w:p>
          <w:p w14:paraId="3D09274F" w14:textId="1A20EA89" w:rsidR="004C0A24" w:rsidRPr="005A0559" w:rsidRDefault="00C11AAF" w:rsidP="00F23355">
            <w:pPr>
              <w:pStyle w:val="pqiTabBody"/>
              <w:rPr>
                <w:rFonts w:ascii="Courier New" w:hAnsi="Courier New"/>
                <w:color w:val="0000FF"/>
                <w:rPrChange w:id="248" w:author="Jurkowska Monika" w:date="2022-11-14T21:27:00Z">
                  <w:rPr>
                    <w:b/>
                  </w:rPr>
                </w:rPrChange>
              </w:rPr>
            </w:pPr>
            <w:r w:rsidRPr="009B79F3">
              <w:rPr>
                <w:rFonts w:ascii="Courier New" w:hAnsi="Courier New" w:cs="Courier New"/>
                <w:noProof/>
                <w:color w:val="0000FF"/>
              </w:rPr>
              <w:t>SubmittingPersonCode</w:t>
            </w:r>
          </w:p>
        </w:tc>
        <w:tc>
          <w:tcPr>
            <w:tcW w:w="394" w:type="dxa"/>
          </w:tcPr>
          <w:p w14:paraId="2335D71F" w14:textId="77777777" w:rsidR="00C11AAF" w:rsidRPr="00C15AD5" w:rsidRDefault="00C11AAF" w:rsidP="00F23355">
            <w:pPr>
              <w:pStyle w:val="pqiTabBody"/>
              <w:rPr>
                <w:b/>
              </w:rPr>
            </w:pPr>
            <w:r>
              <w:t>R</w:t>
            </w:r>
          </w:p>
        </w:tc>
        <w:tc>
          <w:tcPr>
            <w:tcW w:w="1513" w:type="dxa"/>
          </w:tcPr>
          <w:p w14:paraId="638A766F" w14:textId="77777777" w:rsidR="00C11AAF" w:rsidRPr="00C15AD5" w:rsidRDefault="00C11AAF" w:rsidP="00F23355">
            <w:pPr>
              <w:pStyle w:val="pqiTabBody"/>
              <w:rPr>
                <w:b/>
              </w:rPr>
            </w:pPr>
          </w:p>
        </w:tc>
        <w:tc>
          <w:tcPr>
            <w:tcW w:w="4426" w:type="dxa"/>
          </w:tcPr>
          <w:p w14:paraId="51EE66AD" w14:textId="77777777" w:rsidR="00C11AAF" w:rsidRPr="00461FB7" w:rsidRDefault="00C11AAF" w:rsidP="00F23355">
            <w:pPr>
              <w:pStyle w:val="pqiTabBody"/>
            </w:pPr>
            <w:r>
              <w:t>Wartość słownika.</w:t>
            </w:r>
          </w:p>
          <w:p w14:paraId="41E5D955" w14:textId="77777777" w:rsidR="00C11AAF" w:rsidRPr="00C15AD5" w:rsidRDefault="00C11AAF" w:rsidP="00F23355">
            <w:pPr>
              <w:pStyle w:val="pqiTabBody"/>
              <w:rPr>
                <w:b/>
              </w:rPr>
            </w:pPr>
          </w:p>
        </w:tc>
        <w:tc>
          <w:tcPr>
            <w:tcW w:w="986" w:type="dxa"/>
          </w:tcPr>
          <w:p w14:paraId="29CF6D98" w14:textId="77777777" w:rsidR="00C11AAF" w:rsidRPr="00EE4AC0" w:rsidRDefault="00C11AAF" w:rsidP="00F23355">
            <w:pPr>
              <w:pStyle w:val="pqiTabBody"/>
              <w:rPr>
                <w:b/>
              </w:rPr>
            </w:pPr>
            <w:r>
              <w:t>n..2</w:t>
            </w:r>
          </w:p>
        </w:tc>
      </w:tr>
      <w:tr w:rsidR="00C11AAF" w:rsidRPr="009079F8" w14:paraId="270675AF" w14:textId="77777777" w:rsidTr="00C62819">
        <w:trPr>
          <w:cantSplit/>
        </w:trPr>
        <w:tc>
          <w:tcPr>
            <w:tcW w:w="968" w:type="dxa"/>
            <w:gridSpan w:val="3"/>
          </w:tcPr>
          <w:p w14:paraId="075F4F9D" w14:textId="77777777" w:rsidR="00C11AAF" w:rsidRPr="002854B5" w:rsidRDefault="00C11AAF" w:rsidP="00F23355">
            <w:pPr>
              <w:pStyle w:val="pqiTabBody"/>
              <w:rPr>
                <w:b/>
                <w:i/>
              </w:rPr>
            </w:pPr>
            <w:r>
              <w:rPr>
                <w:b/>
              </w:rPr>
              <w:t>17</w:t>
            </w:r>
          </w:p>
        </w:tc>
        <w:tc>
          <w:tcPr>
            <w:tcW w:w="5257" w:type="dxa"/>
          </w:tcPr>
          <w:p w14:paraId="6E7DEB43" w14:textId="77777777" w:rsidR="00C11AAF" w:rsidRDefault="00C11AAF" w:rsidP="00F23355">
            <w:pPr>
              <w:pStyle w:val="pqiTabBody"/>
              <w:rPr>
                <w:b/>
              </w:rPr>
            </w:pPr>
            <w:r>
              <w:rPr>
                <w:b/>
              </w:rPr>
              <w:t>Kod CN</w:t>
            </w:r>
          </w:p>
          <w:p w14:paraId="6FB75024" w14:textId="05CDC9EC" w:rsidR="004C0A24"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CnCode</w:t>
            </w:r>
          </w:p>
        </w:tc>
        <w:tc>
          <w:tcPr>
            <w:tcW w:w="394" w:type="dxa"/>
          </w:tcPr>
          <w:p w14:paraId="668A5702" w14:textId="77777777" w:rsidR="00C11AAF" w:rsidRPr="00C15AD5" w:rsidRDefault="00C11AAF" w:rsidP="00F23355">
            <w:pPr>
              <w:pStyle w:val="pqiTabBody"/>
              <w:rPr>
                <w:b/>
              </w:rPr>
            </w:pPr>
            <w:r w:rsidRPr="00C15AD5">
              <w:rPr>
                <w:b/>
              </w:rPr>
              <w:t>O</w:t>
            </w:r>
          </w:p>
        </w:tc>
        <w:tc>
          <w:tcPr>
            <w:tcW w:w="1513" w:type="dxa"/>
          </w:tcPr>
          <w:p w14:paraId="6438D126" w14:textId="77777777" w:rsidR="00C11AAF" w:rsidRPr="00C15AD5" w:rsidRDefault="00C11AAF" w:rsidP="00F23355">
            <w:pPr>
              <w:pStyle w:val="pqiTabBody"/>
              <w:rPr>
                <w:b/>
              </w:rPr>
            </w:pPr>
          </w:p>
        </w:tc>
        <w:tc>
          <w:tcPr>
            <w:tcW w:w="4426" w:type="dxa"/>
          </w:tcPr>
          <w:p w14:paraId="72BC8E72" w14:textId="3EA31D8B" w:rsidR="00645DEC" w:rsidRPr="00C15AD5" w:rsidRDefault="00C11AAF" w:rsidP="00F23355">
            <w:pPr>
              <w:pStyle w:val="pqiTabBody"/>
              <w:rPr>
                <w:b/>
              </w:rPr>
            </w:pPr>
            <w:r w:rsidRPr="00C15AD5">
              <w:rPr>
                <w:b/>
              </w:rPr>
              <w:t xml:space="preserve">Element definiuje wartości słownika „Kody CN (CN </w:t>
            </w:r>
            <w:proofErr w:type="spellStart"/>
            <w:r w:rsidRPr="00C15AD5">
              <w:rPr>
                <w:b/>
              </w:rPr>
              <w:t>codes</w:t>
            </w:r>
            <w:proofErr w:type="spellEnd"/>
            <w:r w:rsidRPr="00C15AD5">
              <w:rPr>
                <w:b/>
              </w:rPr>
              <w:t>)”.</w:t>
            </w:r>
          </w:p>
        </w:tc>
        <w:tc>
          <w:tcPr>
            <w:tcW w:w="986" w:type="dxa"/>
          </w:tcPr>
          <w:p w14:paraId="46B19DFB" w14:textId="74768987" w:rsidR="00C11AAF" w:rsidRPr="00EE4AC0" w:rsidRDefault="00C11AAF" w:rsidP="00F23355">
            <w:pPr>
              <w:pStyle w:val="pqiTabBody"/>
              <w:rPr>
                <w:b/>
              </w:rPr>
            </w:pPr>
            <w:proofErr w:type="spellStart"/>
            <w:r w:rsidRPr="00EE4AC0">
              <w:rPr>
                <w:b/>
              </w:rPr>
              <w:t>Nx</w:t>
            </w:r>
            <w:proofErr w:type="spellEnd"/>
            <w:ins w:id="249" w:author="Jurkowska Monika" w:date="2022-11-14T21:27:00Z">
              <w:r w:rsidR="00645DEC">
                <w:rPr>
                  <w:b/>
                </w:rPr>
                <w:t xml:space="preserve"> n8</w:t>
              </w:r>
            </w:ins>
          </w:p>
        </w:tc>
      </w:tr>
      <w:tr w:rsidR="00C11AAF" w:rsidRPr="009079F8" w14:paraId="2BDF04C3" w14:textId="77777777" w:rsidTr="00C62819">
        <w:trPr>
          <w:cantSplit/>
        </w:trPr>
        <w:tc>
          <w:tcPr>
            <w:tcW w:w="606" w:type="dxa"/>
            <w:gridSpan w:val="2"/>
          </w:tcPr>
          <w:p w14:paraId="3DDD89B3" w14:textId="77777777" w:rsidR="00C11AAF" w:rsidRPr="009079F8" w:rsidRDefault="00C11AAF" w:rsidP="00F23355">
            <w:pPr>
              <w:pStyle w:val="pqiTabBody"/>
            </w:pPr>
          </w:p>
        </w:tc>
        <w:tc>
          <w:tcPr>
            <w:tcW w:w="362" w:type="dxa"/>
          </w:tcPr>
          <w:p w14:paraId="76F86AAC" w14:textId="77777777" w:rsidR="00C11AAF" w:rsidRPr="009079F8" w:rsidRDefault="00C11AAF" w:rsidP="00F23355">
            <w:pPr>
              <w:pStyle w:val="pqiTabBody"/>
              <w:rPr>
                <w:i/>
              </w:rPr>
            </w:pPr>
            <w:r>
              <w:rPr>
                <w:i/>
              </w:rPr>
              <w:t>a</w:t>
            </w:r>
          </w:p>
        </w:tc>
        <w:tc>
          <w:tcPr>
            <w:tcW w:w="5257" w:type="dxa"/>
          </w:tcPr>
          <w:p w14:paraId="33212FBD" w14:textId="77777777" w:rsidR="00C11AAF" w:rsidRDefault="00C11AAF" w:rsidP="00F23355">
            <w:pPr>
              <w:pStyle w:val="pqiTabBody"/>
            </w:pPr>
            <w:r>
              <w:t>Wartość kodu CN</w:t>
            </w:r>
          </w:p>
          <w:p w14:paraId="1B3124D4" w14:textId="6D8B0FC3" w:rsidR="004C0A24" w:rsidRPr="005A0559" w:rsidRDefault="00C11AAF" w:rsidP="00F23355">
            <w:pPr>
              <w:pStyle w:val="pqiTabBody"/>
              <w:rPr>
                <w:rFonts w:ascii="Courier New" w:hAnsi="Courier New"/>
                <w:color w:val="0000FF"/>
                <w:rPrChange w:id="250" w:author="Jurkowska Monika" w:date="2022-11-14T21:27:00Z">
                  <w:rPr/>
                </w:rPrChange>
              </w:rPr>
            </w:pPr>
            <w:r>
              <w:rPr>
                <w:rFonts w:ascii="Courier New" w:hAnsi="Courier New" w:cs="Courier New"/>
                <w:noProof/>
                <w:color w:val="0000FF"/>
              </w:rPr>
              <w:t>CnCode</w:t>
            </w:r>
          </w:p>
        </w:tc>
        <w:tc>
          <w:tcPr>
            <w:tcW w:w="394" w:type="dxa"/>
          </w:tcPr>
          <w:p w14:paraId="475E9136" w14:textId="77777777" w:rsidR="00C11AAF" w:rsidRPr="009079F8" w:rsidRDefault="00C11AAF" w:rsidP="00F23355">
            <w:pPr>
              <w:pStyle w:val="pqiTabBody"/>
            </w:pPr>
            <w:r>
              <w:t>R</w:t>
            </w:r>
          </w:p>
        </w:tc>
        <w:tc>
          <w:tcPr>
            <w:tcW w:w="1513" w:type="dxa"/>
          </w:tcPr>
          <w:p w14:paraId="11F5A74D" w14:textId="77777777" w:rsidR="00C11AAF" w:rsidRPr="009079F8" w:rsidRDefault="00C11AAF" w:rsidP="00F23355">
            <w:pPr>
              <w:pStyle w:val="pqiTabBody"/>
            </w:pPr>
          </w:p>
        </w:tc>
        <w:tc>
          <w:tcPr>
            <w:tcW w:w="4426" w:type="dxa"/>
          </w:tcPr>
          <w:p w14:paraId="181FF0EB" w14:textId="77777777" w:rsidR="00C11AAF" w:rsidRPr="00461FB7" w:rsidRDefault="00C11AAF" w:rsidP="00F23355">
            <w:pPr>
              <w:pStyle w:val="pqiTabBody"/>
            </w:pPr>
            <w:r>
              <w:t>Wartość słownika.</w:t>
            </w:r>
          </w:p>
          <w:p w14:paraId="1C6A26D6" w14:textId="77777777" w:rsidR="00C11AAF" w:rsidRPr="009079F8" w:rsidRDefault="00C11AAF" w:rsidP="00F23355">
            <w:pPr>
              <w:pStyle w:val="pqiTabBody"/>
            </w:pPr>
          </w:p>
        </w:tc>
        <w:tc>
          <w:tcPr>
            <w:tcW w:w="986" w:type="dxa"/>
          </w:tcPr>
          <w:p w14:paraId="2F60B3D0" w14:textId="77777777" w:rsidR="00C11AAF" w:rsidRPr="009079F8" w:rsidRDefault="00C11AAF" w:rsidP="00F23355">
            <w:pPr>
              <w:pStyle w:val="pqiTabBody"/>
            </w:pPr>
            <w:r>
              <w:t>n8</w:t>
            </w:r>
          </w:p>
        </w:tc>
      </w:tr>
      <w:tr w:rsidR="00C11AAF" w:rsidRPr="009079F8" w14:paraId="4B93E9D3" w14:textId="77777777" w:rsidTr="00C62819">
        <w:trPr>
          <w:cantSplit/>
        </w:trPr>
        <w:tc>
          <w:tcPr>
            <w:tcW w:w="968" w:type="dxa"/>
            <w:gridSpan w:val="3"/>
          </w:tcPr>
          <w:p w14:paraId="25C66A48" w14:textId="77777777" w:rsidR="00C11AAF" w:rsidRPr="002854B5" w:rsidRDefault="00C11AAF" w:rsidP="00F23355">
            <w:pPr>
              <w:pStyle w:val="pqiTabBody"/>
              <w:rPr>
                <w:b/>
                <w:i/>
              </w:rPr>
            </w:pPr>
            <w:r>
              <w:rPr>
                <w:b/>
              </w:rPr>
              <w:lastRenderedPageBreak/>
              <w:t>18</w:t>
            </w:r>
          </w:p>
        </w:tc>
        <w:tc>
          <w:tcPr>
            <w:tcW w:w="5257" w:type="dxa"/>
          </w:tcPr>
          <w:p w14:paraId="47E823E6" w14:textId="77777777" w:rsidR="00C11AAF" w:rsidRPr="00C15AD5" w:rsidRDefault="00C11AAF" w:rsidP="00F23355">
            <w:pPr>
              <w:pStyle w:val="pqiTabBody"/>
              <w:rPr>
                <w:b/>
              </w:rPr>
            </w:pPr>
            <w:r w:rsidRPr="00C15AD5">
              <w:rPr>
                <w:b/>
              </w:rPr>
              <w:t>Przynależność kodów CN do wyrobów akcyzowych</w:t>
            </w:r>
          </w:p>
          <w:p w14:paraId="2FB5FCEE" w14:textId="4ED9B294" w:rsidR="004C0A24" w:rsidRPr="005A0559" w:rsidRDefault="00C11AAF" w:rsidP="00F23355">
            <w:pPr>
              <w:pStyle w:val="pqiTabBody"/>
              <w:rPr>
                <w:rFonts w:ascii="Courier New" w:hAnsi="Courier New" w:cs="Courier New"/>
                <w:noProof/>
                <w:color w:val="0000FF"/>
              </w:rPr>
            </w:pPr>
            <w:r>
              <w:rPr>
                <w:rFonts w:ascii="Courier New" w:hAnsi="Courier New" w:cs="Courier New"/>
                <w:noProof/>
                <w:color w:val="0000FF"/>
              </w:rPr>
              <w:t>CorrespondenceCnCodeExciseProduct</w:t>
            </w:r>
          </w:p>
        </w:tc>
        <w:tc>
          <w:tcPr>
            <w:tcW w:w="394" w:type="dxa"/>
          </w:tcPr>
          <w:p w14:paraId="73B51026" w14:textId="77777777" w:rsidR="00C11AAF" w:rsidRPr="00C15AD5" w:rsidRDefault="00C11AAF" w:rsidP="00F23355">
            <w:pPr>
              <w:pStyle w:val="pqiTabBody"/>
              <w:rPr>
                <w:b/>
              </w:rPr>
            </w:pPr>
            <w:r w:rsidRPr="00C15AD5">
              <w:rPr>
                <w:b/>
              </w:rPr>
              <w:t>O</w:t>
            </w:r>
          </w:p>
        </w:tc>
        <w:tc>
          <w:tcPr>
            <w:tcW w:w="1513" w:type="dxa"/>
          </w:tcPr>
          <w:p w14:paraId="04396BE8" w14:textId="77777777" w:rsidR="00C11AAF" w:rsidRPr="00C15AD5" w:rsidRDefault="00C11AAF" w:rsidP="00F23355">
            <w:pPr>
              <w:pStyle w:val="pqiTabBody"/>
              <w:rPr>
                <w:b/>
              </w:rPr>
            </w:pPr>
          </w:p>
        </w:tc>
        <w:tc>
          <w:tcPr>
            <w:tcW w:w="4426" w:type="dxa"/>
          </w:tcPr>
          <w:p w14:paraId="29ED5E8D" w14:textId="77777777" w:rsidR="00C11AAF" w:rsidRPr="00C15AD5" w:rsidRDefault="00C11AAF" w:rsidP="00F23355">
            <w:pPr>
              <w:pStyle w:val="pqiTabBody"/>
              <w:rPr>
                <w:b/>
              </w:rPr>
            </w:pPr>
            <w:r w:rsidRPr="00C15AD5">
              <w:rPr>
                <w:b/>
              </w:rPr>
              <w:t>Element definiuje wartości słownika „Przynależność kodów CN do wyrobów akcyzowych”.</w:t>
            </w:r>
          </w:p>
        </w:tc>
        <w:tc>
          <w:tcPr>
            <w:tcW w:w="986" w:type="dxa"/>
          </w:tcPr>
          <w:p w14:paraId="125114B4" w14:textId="77777777" w:rsidR="00C11AAF" w:rsidRPr="00EE4AC0" w:rsidRDefault="00C11AAF" w:rsidP="00F23355">
            <w:pPr>
              <w:pStyle w:val="pqiTabBody"/>
              <w:rPr>
                <w:b/>
              </w:rPr>
            </w:pPr>
            <w:proofErr w:type="spellStart"/>
            <w:r w:rsidRPr="00EE4AC0">
              <w:rPr>
                <w:b/>
              </w:rPr>
              <w:t>Nx</w:t>
            </w:r>
            <w:proofErr w:type="spellEnd"/>
          </w:p>
        </w:tc>
      </w:tr>
      <w:tr w:rsidR="00C11AAF" w:rsidRPr="009079F8" w14:paraId="02A55BB8" w14:textId="77777777" w:rsidTr="00C62819">
        <w:trPr>
          <w:cantSplit/>
        </w:trPr>
        <w:tc>
          <w:tcPr>
            <w:tcW w:w="606" w:type="dxa"/>
            <w:gridSpan w:val="2"/>
          </w:tcPr>
          <w:p w14:paraId="047E127B" w14:textId="77777777" w:rsidR="00C11AAF" w:rsidRPr="009079F8" w:rsidRDefault="00C11AAF" w:rsidP="00F23355">
            <w:pPr>
              <w:pStyle w:val="pqiTabBody"/>
            </w:pPr>
          </w:p>
        </w:tc>
        <w:tc>
          <w:tcPr>
            <w:tcW w:w="362" w:type="dxa"/>
          </w:tcPr>
          <w:p w14:paraId="7397AF74" w14:textId="77777777" w:rsidR="00C11AAF" w:rsidRPr="009079F8" w:rsidRDefault="00C11AAF" w:rsidP="00F23355">
            <w:pPr>
              <w:pStyle w:val="pqiTabBody"/>
              <w:rPr>
                <w:i/>
              </w:rPr>
            </w:pPr>
            <w:r>
              <w:rPr>
                <w:i/>
              </w:rPr>
              <w:t>a</w:t>
            </w:r>
          </w:p>
        </w:tc>
        <w:tc>
          <w:tcPr>
            <w:tcW w:w="5257" w:type="dxa"/>
          </w:tcPr>
          <w:p w14:paraId="1D32ECE1" w14:textId="77777777" w:rsidR="00C11AAF" w:rsidRDefault="00C11AAF" w:rsidP="00F23355">
            <w:pPr>
              <w:pStyle w:val="pqiTabBody"/>
            </w:pPr>
            <w:r>
              <w:t>Wartość kodu CN</w:t>
            </w:r>
          </w:p>
          <w:p w14:paraId="45B63167" w14:textId="5886F1A4" w:rsidR="00467E68" w:rsidRPr="009376F3" w:rsidRDefault="00C11AAF" w:rsidP="00F23355">
            <w:pPr>
              <w:pStyle w:val="pqiTabBody"/>
              <w:rPr>
                <w:rFonts w:ascii="Courier New" w:hAnsi="Courier New"/>
                <w:color w:val="0000FF"/>
                <w:rPrChange w:id="251" w:author="Jurkowska Monika" w:date="2022-11-14T21:27:00Z">
                  <w:rPr/>
                </w:rPrChange>
              </w:rPr>
            </w:pPr>
            <w:r>
              <w:rPr>
                <w:rFonts w:ascii="Courier New" w:hAnsi="Courier New" w:cs="Courier New"/>
                <w:noProof/>
                <w:color w:val="0000FF"/>
              </w:rPr>
              <w:t>CnCode</w:t>
            </w:r>
          </w:p>
        </w:tc>
        <w:tc>
          <w:tcPr>
            <w:tcW w:w="394" w:type="dxa"/>
          </w:tcPr>
          <w:p w14:paraId="79922910" w14:textId="77777777" w:rsidR="00C11AAF" w:rsidRPr="009079F8" w:rsidRDefault="00C11AAF" w:rsidP="00F23355">
            <w:pPr>
              <w:pStyle w:val="pqiTabBody"/>
            </w:pPr>
            <w:r>
              <w:t>R</w:t>
            </w:r>
          </w:p>
        </w:tc>
        <w:tc>
          <w:tcPr>
            <w:tcW w:w="1513" w:type="dxa"/>
          </w:tcPr>
          <w:p w14:paraId="773E332F" w14:textId="77777777" w:rsidR="00C11AAF" w:rsidRPr="009079F8" w:rsidRDefault="00C11AAF" w:rsidP="00F23355">
            <w:pPr>
              <w:pStyle w:val="pqiTabBody"/>
            </w:pPr>
          </w:p>
        </w:tc>
        <w:tc>
          <w:tcPr>
            <w:tcW w:w="4426" w:type="dxa"/>
          </w:tcPr>
          <w:p w14:paraId="283E9354" w14:textId="77777777" w:rsidR="00C11AAF" w:rsidRPr="00461FB7" w:rsidRDefault="00C11AAF" w:rsidP="00F23355">
            <w:pPr>
              <w:pStyle w:val="pqiTabBody"/>
            </w:pPr>
            <w:r>
              <w:t>Wartość ze słownika „</w:t>
            </w:r>
            <w:r w:rsidRPr="00461FB7">
              <w:t xml:space="preserve">Kody CN (CN </w:t>
            </w:r>
            <w:proofErr w:type="spellStart"/>
            <w:r w:rsidRPr="00461FB7">
              <w:t>codes</w:t>
            </w:r>
            <w:proofErr w:type="spellEnd"/>
            <w:r w:rsidRPr="00461FB7">
              <w:t>)</w:t>
            </w:r>
            <w:r>
              <w:t>”.</w:t>
            </w:r>
          </w:p>
          <w:p w14:paraId="03A6BDBC" w14:textId="77777777" w:rsidR="00C11AAF" w:rsidRPr="009079F8" w:rsidRDefault="00C11AAF" w:rsidP="00F23355">
            <w:pPr>
              <w:pStyle w:val="pqiTabBody"/>
            </w:pPr>
          </w:p>
        </w:tc>
        <w:tc>
          <w:tcPr>
            <w:tcW w:w="986" w:type="dxa"/>
          </w:tcPr>
          <w:p w14:paraId="2EC97BF6" w14:textId="77777777" w:rsidR="00C11AAF" w:rsidRPr="009079F8" w:rsidRDefault="00C11AAF" w:rsidP="00F23355">
            <w:pPr>
              <w:pStyle w:val="pqiTabBody"/>
            </w:pPr>
            <w:r>
              <w:t>n8</w:t>
            </w:r>
          </w:p>
        </w:tc>
      </w:tr>
      <w:tr w:rsidR="00C11AAF" w:rsidRPr="009079F8" w14:paraId="2F9AD1DC" w14:textId="77777777" w:rsidTr="00C62819">
        <w:trPr>
          <w:cantSplit/>
        </w:trPr>
        <w:tc>
          <w:tcPr>
            <w:tcW w:w="606" w:type="dxa"/>
            <w:gridSpan w:val="2"/>
          </w:tcPr>
          <w:p w14:paraId="1CBC6309" w14:textId="77777777" w:rsidR="00C11AAF" w:rsidRPr="009079F8" w:rsidRDefault="00C11AAF" w:rsidP="00F23355">
            <w:pPr>
              <w:pStyle w:val="pqiTabBody"/>
            </w:pPr>
          </w:p>
        </w:tc>
        <w:tc>
          <w:tcPr>
            <w:tcW w:w="362" w:type="dxa"/>
          </w:tcPr>
          <w:p w14:paraId="023004CD" w14:textId="77777777" w:rsidR="00C11AAF" w:rsidRPr="009079F8" w:rsidRDefault="00C11AAF" w:rsidP="00F23355">
            <w:pPr>
              <w:pStyle w:val="pqiTabBody"/>
              <w:rPr>
                <w:i/>
              </w:rPr>
            </w:pPr>
            <w:r>
              <w:rPr>
                <w:i/>
              </w:rPr>
              <w:t>b</w:t>
            </w:r>
          </w:p>
        </w:tc>
        <w:tc>
          <w:tcPr>
            <w:tcW w:w="5257" w:type="dxa"/>
          </w:tcPr>
          <w:p w14:paraId="0734DD41" w14:textId="77777777" w:rsidR="00C11AAF" w:rsidRDefault="00C11AAF" w:rsidP="00F23355">
            <w:pPr>
              <w:pStyle w:val="pqiTabBody"/>
            </w:pPr>
            <w:r>
              <w:t>Kod produktu akcyzowego</w:t>
            </w:r>
          </w:p>
          <w:p w14:paraId="1218C39C" w14:textId="1F43BBBF" w:rsidR="00467E68" w:rsidRPr="009376F3" w:rsidRDefault="00C11AAF" w:rsidP="00F23355">
            <w:pPr>
              <w:pStyle w:val="pqiTabBody"/>
              <w:rPr>
                <w:rFonts w:ascii="Courier New" w:hAnsi="Courier New"/>
                <w:color w:val="0000FF"/>
                <w:rPrChange w:id="252" w:author="Jurkowska Monika" w:date="2022-11-14T21:27:00Z">
                  <w:rPr/>
                </w:rPrChange>
              </w:rPr>
            </w:pPr>
            <w:r>
              <w:rPr>
                <w:rFonts w:ascii="Courier New" w:hAnsi="Courier New" w:cs="Courier New"/>
                <w:noProof/>
                <w:color w:val="0000FF"/>
              </w:rPr>
              <w:t>ExciseProductCode</w:t>
            </w:r>
          </w:p>
        </w:tc>
        <w:tc>
          <w:tcPr>
            <w:tcW w:w="394" w:type="dxa"/>
          </w:tcPr>
          <w:p w14:paraId="5B14FC98" w14:textId="77777777" w:rsidR="00C11AAF" w:rsidRPr="009079F8" w:rsidRDefault="00C11AAF" w:rsidP="00F23355">
            <w:pPr>
              <w:pStyle w:val="pqiTabBody"/>
            </w:pPr>
            <w:r>
              <w:t>R</w:t>
            </w:r>
          </w:p>
        </w:tc>
        <w:tc>
          <w:tcPr>
            <w:tcW w:w="1513" w:type="dxa"/>
          </w:tcPr>
          <w:p w14:paraId="4F2B485E" w14:textId="77777777" w:rsidR="00C11AAF" w:rsidRPr="009079F8" w:rsidRDefault="00C11AAF" w:rsidP="00F23355">
            <w:pPr>
              <w:pStyle w:val="pqiTabBody"/>
            </w:pPr>
          </w:p>
        </w:tc>
        <w:tc>
          <w:tcPr>
            <w:tcW w:w="4426" w:type="dxa"/>
          </w:tcPr>
          <w:p w14:paraId="4A842AF2" w14:textId="77777777" w:rsidR="00C11AAF" w:rsidRPr="009079F8" w:rsidRDefault="00C11AAF" w:rsidP="00F23355">
            <w:pPr>
              <w:pStyle w:val="pqiTabBody"/>
            </w:pPr>
            <w:r>
              <w:t>Wartość ze słownika „</w:t>
            </w:r>
            <w:r w:rsidRPr="00461FB7">
              <w:t>Wyroby akcyzowe (</w:t>
            </w:r>
            <w:proofErr w:type="spellStart"/>
            <w:r w:rsidRPr="00461FB7">
              <w:t>Excise</w:t>
            </w:r>
            <w:proofErr w:type="spellEnd"/>
            <w:r w:rsidRPr="00461FB7">
              <w:t xml:space="preserve"> products)</w:t>
            </w:r>
            <w:r>
              <w:t>”.</w:t>
            </w:r>
          </w:p>
        </w:tc>
        <w:tc>
          <w:tcPr>
            <w:tcW w:w="986" w:type="dxa"/>
          </w:tcPr>
          <w:p w14:paraId="4B7055DD" w14:textId="77777777" w:rsidR="00C11AAF" w:rsidRPr="009079F8" w:rsidRDefault="00C11AAF" w:rsidP="00F23355">
            <w:pPr>
              <w:pStyle w:val="pqiTabBody"/>
            </w:pPr>
            <w:r>
              <w:t>an4</w:t>
            </w:r>
          </w:p>
        </w:tc>
      </w:tr>
      <w:tr w:rsidR="00C11AAF" w:rsidRPr="009079F8" w14:paraId="1B6F2954" w14:textId="77777777" w:rsidTr="00C62819">
        <w:trPr>
          <w:cantSplit/>
        </w:trPr>
        <w:tc>
          <w:tcPr>
            <w:tcW w:w="968" w:type="dxa"/>
            <w:gridSpan w:val="3"/>
          </w:tcPr>
          <w:p w14:paraId="61719ED7" w14:textId="77777777" w:rsidR="00C11AAF" w:rsidRPr="002854B5" w:rsidRDefault="00C11AAF" w:rsidP="00F23355">
            <w:pPr>
              <w:pStyle w:val="pqiTabBody"/>
              <w:rPr>
                <w:b/>
                <w:i/>
              </w:rPr>
            </w:pPr>
            <w:r>
              <w:rPr>
                <w:b/>
              </w:rPr>
              <w:t>19</w:t>
            </w:r>
          </w:p>
        </w:tc>
        <w:tc>
          <w:tcPr>
            <w:tcW w:w="5257" w:type="dxa"/>
          </w:tcPr>
          <w:p w14:paraId="5EE7879A" w14:textId="77777777" w:rsidR="00C11AAF" w:rsidRDefault="00C11AAF" w:rsidP="00F23355">
            <w:pPr>
              <w:pStyle w:val="pqiTabBody"/>
              <w:rPr>
                <w:b/>
              </w:rPr>
            </w:pPr>
            <w:r>
              <w:rPr>
                <w:b/>
              </w:rPr>
              <w:t>Powód anulowania</w:t>
            </w:r>
          </w:p>
          <w:p w14:paraId="734A158E" w14:textId="313CE30F" w:rsidR="00467E68" w:rsidRPr="009376F3" w:rsidRDefault="00C11AAF" w:rsidP="00F23355">
            <w:pPr>
              <w:pStyle w:val="pqiTabBody"/>
              <w:rPr>
                <w:rFonts w:ascii="Courier New" w:hAnsi="Courier New" w:cs="Courier New"/>
                <w:noProof/>
                <w:color w:val="0000FF"/>
              </w:rPr>
            </w:pPr>
            <w:r>
              <w:rPr>
                <w:rFonts w:ascii="Courier New" w:hAnsi="Courier New" w:cs="Courier New"/>
                <w:noProof/>
                <w:color w:val="0000FF"/>
              </w:rPr>
              <w:t>CancellationReason</w:t>
            </w:r>
          </w:p>
        </w:tc>
        <w:tc>
          <w:tcPr>
            <w:tcW w:w="394" w:type="dxa"/>
          </w:tcPr>
          <w:p w14:paraId="7C29D707" w14:textId="77777777" w:rsidR="00C11AAF" w:rsidRPr="00C15AD5" w:rsidRDefault="00C11AAF" w:rsidP="00F23355">
            <w:pPr>
              <w:pStyle w:val="pqiTabBody"/>
              <w:rPr>
                <w:b/>
              </w:rPr>
            </w:pPr>
            <w:r w:rsidRPr="00C15AD5">
              <w:rPr>
                <w:b/>
              </w:rPr>
              <w:t>O</w:t>
            </w:r>
          </w:p>
        </w:tc>
        <w:tc>
          <w:tcPr>
            <w:tcW w:w="1513" w:type="dxa"/>
          </w:tcPr>
          <w:p w14:paraId="6C2B1DDA" w14:textId="77777777" w:rsidR="00C11AAF" w:rsidRPr="00C15AD5" w:rsidRDefault="00C11AAF" w:rsidP="00F23355">
            <w:pPr>
              <w:pStyle w:val="pqiTabBody"/>
              <w:rPr>
                <w:b/>
              </w:rPr>
            </w:pPr>
          </w:p>
        </w:tc>
        <w:tc>
          <w:tcPr>
            <w:tcW w:w="4426" w:type="dxa"/>
          </w:tcPr>
          <w:p w14:paraId="4D252D34" w14:textId="77777777" w:rsidR="00C11AAF" w:rsidRPr="00C15AD5" w:rsidRDefault="00C11AAF" w:rsidP="00F23355">
            <w:pPr>
              <w:pStyle w:val="pqiTabBody"/>
              <w:rPr>
                <w:b/>
              </w:rPr>
            </w:pPr>
            <w:r w:rsidRPr="00C15AD5">
              <w:rPr>
                <w:b/>
              </w:rPr>
              <w:t>Element definiuje wartości słownika „Kody przyczyny anulowania (</w:t>
            </w:r>
            <w:proofErr w:type="spellStart"/>
            <w:r w:rsidRPr="00C15AD5">
              <w:rPr>
                <w:b/>
              </w:rPr>
              <w:t>Cancellation</w:t>
            </w:r>
            <w:proofErr w:type="spellEnd"/>
            <w:r w:rsidRPr="00C15AD5">
              <w:rPr>
                <w:b/>
              </w:rPr>
              <w:t xml:space="preserve"> </w:t>
            </w:r>
            <w:proofErr w:type="spellStart"/>
            <w:r w:rsidRPr="00C15AD5">
              <w:rPr>
                <w:b/>
              </w:rPr>
              <w:t>reasons</w:t>
            </w:r>
            <w:proofErr w:type="spellEnd"/>
            <w:r w:rsidRPr="00C15AD5">
              <w:rPr>
                <w:b/>
              </w:rPr>
              <w:t>)”</w:t>
            </w:r>
          </w:p>
        </w:tc>
        <w:tc>
          <w:tcPr>
            <w:tcW w:w="986" w:type="dxa"/>
          </w:tcPr>
          <w:p w14:paraId="26440B38" w14:textId="77777777" w:rsidR="00C11AAF" w:rsidRPr="00EE4AC0" w:rsidRDefault="00C11AAF" w:rsidP="00F23355">
            <w:pPr>
              <w:pStyle w:val="pqiTabBody"/>
              <w:rPr>
                <w:b/>
              </w:rPr>
            </w:pPr>
            <w:proofErr w:type="spellStart"/>
            <w:r w:rsidRPr="00EE4AC0">
              <w:rPr>
                <w:b/>
              </w:rPr>
              <w:t>Nx</w:t>
            </w:r>
            <w:proofErr w:type="spellEnd"/>
          </w:p>
        </w:tc>
      </w:tr>
      <w:tr w:rsidR="00C11AAF" w:rsidRPr="009079F8" w14:paraId="09C32162" w14:textId="77777777" w:rsidTr="00C62819">
        <w:trPr>
          <w:cantSplit/>
        </w:trPr>
        <w:tc>
          <w:tcPr>
            <w:tcW w:w="606" w:type="dxa"/>
            <w:gridSpan w:val="2"/>
          </w:tcPr>
          <w:p w14:paraId="12914805" w14:textId="77777777" w:rsidR="00C11AAF" w:rsidRPr="009079F8" w:rsidRDefault="00C11AAF" w:rsidP="00F23355">
            <w:pPr>
              <w:pStyle w:val="pqiTabBody"/>
            </w:pPr>
          </w:p>
        </w:tc>
        <w:tc>
          <w:tcPr>
            <w:tcW w:w="362" w:type="dxa"/>
          </w:tcPr>
          <w:p w14:paraId="6A84ACC0" w14:textId="77777777" w:rsidR="00C11AAF" w:rsidRPr="009079F8" w:rsidRDefault="00C11AAF" w:rsidP="00F23355">
            <w:pPr>
              <w:pStyle w:val="pqiTabBody"/>
              <w:rPr>
                <w:i/>
              </w:rPr>
            </w:pPr>
            <w:r>
              <w:rPr>
                <w:i/>
              </w:rPr>
              <w:t>a</w:t>
            </w:r>
          </w:p>
        </w:tc>
        <w:tc>
          <w:tcPr>
            <w:tcW w:w="5257" w:type="dxa"/>
          </w:tcPr>
          <w:p w14:paraId="7EE41FC8" w14:textId="77777777" w:rsidR="00C11AAF" w:rsidRDefault="00C11AAF" w:rsidP="00F23355">
            <w:pPr>
              <w:pStyle w:val="pqiTabBody"/>
            </w:pPr>
            <w:r>
              <w:t>Kod powodu anulowania</w:t>
            </w:r>
          </w:p>
          <w:p w14:paraId="10A43A4A" w14:textId="21FDAE9D" w:rsidR="00467E68" w:rsidRPr="009376F3" w:rsidRDefault="00C11AAF" w:rsidP="00F23355">
            <w:pPr>
              <w:pStyle w:val="pqiTabBody"/>
              <w:rPr>
                <w:rFonts w:ascii="Courier New" w:hAnsi="Courier New"/>
                <w:color w:val="0000FF"/>
                <w:rPrChange w:id="253" w:author="Jurkowska Monika" w:date="2022-11-14T21:27:00Z">
                  <w:rPr/>
                </w:rPrChange>
              </w:rPr>
            </w:pPr>
            <w:r>
              <w:rPr>
                <w:rFonts w:ascii="Courier New" w:hAnsi="Courier New" w:cs="Courier New"/>
                <w:noProof/>
                <w:color w:val="0000FF"/>
              </w:rPr>
              <w:t>CancellationReasonCode</w:t>
            </w:r>
          </w:p>
        </w:tc>
        <w:tc>
          <w:tcPr>
            <w:tcW w:w="394" w:type="dxa"/>
          </w:tcPr>
          <w:p w14:paraId="075CDB77" w14:textId="77777777" w:rsidR="00C11AAF" w:rsidRPr="009079F8" w:rsidRDefault="00C11AAF" w:rsidP="00F23355">
            <w:pPr>
              <w:pStyle w:val="pqiTabBody"/>
            </w:pPr>
            <w:r>
              <w:t>R</w:t>
            </w:r>
          </w:p>
        </w:tc>
        <w:tc>
          <w:tcPr>
            <w:tcW w:w="1513" w:type="dxa"/>
          </w:tcPr>
          <w:p w14:paraId="105C08A6" w14:textId="77777777" w:rsidR="00C11AAF" w:rsidRPr="009079F8" w:rsidRDefault="00C11AAF" w:rsidP="00F23355">
            <w:pPr>
              <w:pStyle w:val="pqiTabBody"/>
            </w:pPr>
          </w:p>
        </w:tc>
        <w:tc>
          <w:tcPr>
            <w:tcW w:w="4426" w:type="dxa"/>
          </w:tcPr>
          <w:p w14:paraId="35C4866C" w14:textId="77777777" w:rsidR="00C11AAF" w:rsidRPr="009079F8" w:rsidRDefault="00C11AAF" w:rsidP="00F23355">
            <w:pPr>
              <w:pStyle w:val="pqiTabBody"/>
            </w:pPr>
            <w:r>
              <w:t>Wartość słownika</w:t>
            </w:r>
            <w:r w:rsidRPr="00823541">
              <w:t>.</w:t>
            </w:r>
          </w:p>
        </w:tc>
        <w:tc>
          <w:tcPr>
            <w:tcW w:w="986" w:type="dxa"/>
          </w:tcPr>
          <w:p w14:paraId="4F65A6F7" w14:textId="77777777" w:rsidR="00C11AAF" w:rsidRPr="009079F8" w:rsidRDefault="00C11AAF" w:rsidP="00F23355">
            <w:pPr>
              <w:pStyle w:val="pqiTabBody"/>
            </w:pPr>
            <w:r>
              <w:t>n1</w:t>
            </w:r>
          </w:p>
        </w:tc>
      </w:tr>
      <w:tr w:rsidR="00C11AAF" w:rsidRPr="009079F8" w14:paraId="2F830D47" w14:textId="77777777" w:rsidTr="00C62819">
        <w:trPr>
          <w:cantSplit/>
        </w:trPr>
        <w:tc>
          <w:tcPr>
            <w:tcW w:w="968" w:type="dxa"/>
            <w:gridSpan w:val="3"/>
          </w:tcPr>
          <w:p w14:paraId="1DE4634D" w14:textId="77777777" w:rsidR="00C11AAF" w:rsidRPr="002854B5" w:rsidRDefault="00C11AAF" w:rsidP="00F23355">
            <w:pPr>
              <w:pStyle w:val="pqiTabBody"/>
              <w:rPr>
                <w:b/>
                <w:i/>
              </w:rPr>
            </w:pPr>
            <w:r>
              <w:rPr>
                <w:b/>
              </w:rPr>
              <w:t>20</w:t>
            </w:r>
          </w:p>
        </w:tc>
        <w:tc>
          <w:tcPr>
            <w:tcW w:w="5257" w:type="dxa"/>
          </w:tcPr>
          <w:p w14:paraId="5DC24B60" w14:textId="4A0BBB59" w:rsidR="00467E68" w:rsidRPr="007B2FF6" w:rsidRDefault="00C11AAF" w:rsidP="00F23355">
            <w:pPr>
              <w:pStyle w:val="pqiTabBody"/>
              <w:rPr>
                <w:rFonts w:ascii="Courier New" w:hAnsi="Courier New" w:cs="Courier New"/>
                <w:noProof/>
                <w:color w:val="0000FF"/>
              </w:rPr>
            </w:pPr>
            <w:r w:rsidRPr="007B2FF6">
              <w:rPr>
                <w:b/>
              </w:rPr>
              <w:t>Ostrzeżenie lub odrzuceni</w:t>
            </w:r>
            <w:r w:rsidR="00257D09">
              <w:rPr>
                <w:b/>
              </w:rPr>
              <w:t>e</w:t>
            </w:r>
            <w:r w:rsidRPr="007B2FF6">
              <w:rPr>
                <w:b/>
              </w:rPr>
              <w:t xml:space="preserve"> </w:t>
            </w:r>
            <w:del w:id="254" w:author="Jurkowska Monika" w:date="2022-11-14T21:27:00Z">
              <w:r w:rsidRPr="007B2FF6">
                <w:rPr>
                  <w:b/>
                </w:rPr>
                <w:delText xml:space="preserve">dokumentu e-AD </w:delText>
              </w:r>
            </w:del>
            <w:r w:rsidRPr="007B2FF6">
              <w:rPr>
                <w:rFonts w:ascii="Courier New" w:hAnsi="Courier New" w:cs="Courier New"/>
                <w:noProof/>
                <w:color w:val="0000FF"/>
              </w:rPr>
              <w:t>AlertOrRejectionOfEadReason</w:t>
            </w:r>
          </w:p>
        </w:tc>
        <w:tc>
          <w:tcPr>
            <w:tcW w:w="394" w:type="dxa"/>
          </w:tcPr>
          <w:p w14:paraId="01D289E1" w14:textId="77777777" w:rsidR="00C11AAF" w:rsidRPr="00C15AD5" w:rsidRDefault="00C11AAF" w:rsidP="00F23355">
            <w:pPr>
              <w:pStyle w:val="pqiTabBody"/>
              <w:rPr>
                <w:b/>
              </w:rPr>
            </w:pPr>
            <w:r w:rsidRPr="00C15AD5">
              <w:rPr>
                <w:b/>
              </w:rPr>
              <w:t>O</w:t>
            </w:r>
          </w:p>
        </w:tc>
        <w:tc>
          <w:tcPr>
            <w:tcW w:w="1513" w:type="dxa"/>
          </w:tcPr>
          <w:p w14:paraId="050034B7" w14:textId="77777777" w:rsidR="00C11AAF" w:rsidRPr="00C15AD5" w:rsidRDefault="00C11AAF" w:rsidP="00F23355">
            <w:pPr>
              <w:pStyle w:val="pqiTabBody"/>
              <w:rPr>
                <w:b/>
              </w:rPr>
            </w:pPr>
          </w:p>
        </w:tc>
        <w:tc>
          <w:tcPr>
            <w:tcW w:w="4426" w:type="dxa"/>
          </w:tcPr>
          <w:p w14:paraId="73F2F7E4" w14:textId="77777777" w:rsidR="00C11AAF" w:rsidRPr="00C15AD5" w:rsidRDefault="00C11AAF" w:rsidP="00F23355">
            <w:pPr>
              <w:pStyle w:val="pqiTabBody"/>
              <w:rPr>
                <w:b/>
              </w:rPr>
            </w:pPr>
            <w:r w:rsidRPr="00C15AD5">
              <w:rPr>
                <w:b/>
              </w:rPr>
              <w:t>Element definiuje wartości słownika „</w:t>
            </w:r>
            <w:r w:rsidRPr="007B2FF6">
              <w:rPr>
                <w:b/>
              </w:rPr>
              <w:t xml:space="preserve">Ostrzeżenie lub odrzucenie dokumentu </w:t>
            </w:r>
            <w:r w:rsidR="003256EC">
              <w:rPr>
                <w:b/>
              </w:rPr>
              <w:br/>
            </w:r>
            <w:r w:rsidRPr="007B2FF6">
              <w:rPr>
                <w:b/>
              </w:rPr>
              <w:t xml:space="preserve">e-AD (Alert </w:t>
            </w:r>
            <w:proofErr w:type="spellStart"/>
            <w:r w:rsidRPr="007B2FF6">
              <w:rPr>
                <w:b/>
              </w:rPr>
              <w:t>or</w:t>
            </w:r>
            <w:proofErr w:type="spellEnd"/>
            <w:r w:rsidRPr="007B2FF6">
              <w:rPr>
                <w:b/>
              </w:rPr>
              <w:t xml:space="preserve"> </w:t>
            </w:r>
            <w:proofErr w:type="spellStart"/>
            <w:r w:rsidRPr="007B2FF6">
              <w:rPr>
                <w:b/>
              </w:rPr>
              <w:t>rejection</w:t>
            </w:r>
            <w:proofErr w:type="spellEnd"/>
            <w:r w:rsidRPr="007B2FF6">
              <w:rPr>
                <w:b/>
              </w:rPr>
              <w:t xml:space="preserve"> of e-AD </w:t>
            </w:r>
            <w:proofErr w:type="spellStart"/>
            <w:r w:rsidRPr="007B2FF6">
              <w:rPr>
                <w:b/>
              </w:rPr>
              <w:t>reasons</w:t>
            </w:r>
            <w:proofErr w:type="spellEnd"/>
            <w:r w:rsidRPr="007B2FF6">
              <w:rPr>
                <w:b/>
              </w:rPr>
              <w:t>)</w:t>
            </w:r>
            <w:r w:rsidRPr="00C15AD5">
              <w:rPr>
                <w:b/>
              </w:rPr>
              <w:t>”</w:t>
            </w:r>
          </w:p>
        </w:tc>
        <w:tc>
          <w:tcPr>
            <w:tcW w:w="986" w:type="dxa"/>
          </w:tcPr>
          <w:p w14:paraId="4B1CEB7E" w14:textId="77777777" w:rsidR="00C11AAF" w:rsidRPr="00EE4AC0" w:rsidRDefault="00C11AAF" w:rsidP="00F23355">
            <w:pPr>
              <w:pStyle w:val="pqiTabBody"/>
              <w:rPr>
                <w:b/>
              </w:rPr>
            </w:pPr>
            <w:proofErr w:type="spellStart"/>
            <w:r w:rsidRPr="00EE4AC0">
              <w:rPr>
                <w:b/>
              </w:rPr>
              <w:t>Nx</w:t>
            </w:r>
            <w:proofErr w:type="spellEnd"/>
          </w:p>
        </w:tc>
      </w:tr>
      <w:tr w:rsidR="00C11AAF" w:rsidRPr="009079F8" w14:paraId="12333903" w14:textId="77777777" w:rsidTr="00C62819">
        <w:trPr>
          <w:cantSplit/>
        </w:trPr>
        <w:tc>
          <w:tcPr>
            <w:tcW w:w="606" w:type="dxa"/>
            <w:gridSpan w:val="2"/>
          </w:tcPr>
          <w:p w14:paraId="51A121BA" w14:textId="77777777" w:rsidR="00C11AAF" w:rsidRPr="009079F8" w:rsidRDefault="00C11AAF" w:rsidP="00F23355">
            <w:pPr>
              <w:pStyle w:val="pqiTabBody"/>
            </w:pPr>
          </w:p>
        </w:tc>
        <w:tc>
          <w:tcPr>
            <w:tcW w:w="362" w:type="dxa"/>
          </w:tcPr>
          <w:p w14:paraId="2D97BA9B" w14:textId="77777777" w:rsidR="00C11AAF" w:rsidRPr="009079F8" w:rsidRDefault="00C11AAF" w:rsidP="00F23355">
            <w:pPr>
              <w:pStyle w:val="pqiTabBody"/>
              <w:rPr>
                <w:i/>
              </w:rPr>
            </w:pPr>
            <w:r>
              <w:rPr>
                <w:i/>
              </w:rPr>
              <w:t>a</w:t>
            </w:r>
          </w:p>
        </w:tc>
        <w:tc>
          <w:tcPr>
            <w:tcW w:w="5257" w:type="dxa"/>
          </w:tcPr>
          <w:p w14:paraId="30DEA493" w14:textId="3F1F1A3A" w:rsidR="00C11AAF" w:rsidRPr="007B2FF6" w:rsidRDefault="00C11AAF" w:rsidP="00F23355">
            <w:pPr>
              <w:pStyle w:val="pqiTabBody"/>
            </w:pPr>
            <w:r>
              <w:t>Kod ostrzeżenia</w:t>
            </w:r>
            <w:r w:rsidRPr="007B2FF6">
              <w:t xml:space="preserve"> lub </w:t>
            </w:r>
            <w:del w:id="255" w:author="Jurkowska Monika" w:date="2022-11-14T21:27:00Z">
              <w:r w:rsidRPr="007B2FF6">
                <w:delText>odrzucenie dokumentu e-AD</w:delText>
              </w:r>
            </w:del>
            <w:ins w:id="256" w:author="Jurkowska Monika" w:date="2022-11-14T21:27:00Z">
              <w:r w:rsidRPr="007B2FF6">
                <w:t>odrzuceni</w:t>
              </w:r>
              <w:r w:rsidR="00257D09">
                <w:t>a</w:t>
              </w:r>
            </w:ins>
          </w:p>
          <w:p w14:paraId="4E8A0C33" w14:textId="273DF532" w:rsidR="00467E68" w:rsidRDefault="00C11AAF" w:rsidP="00F23355">
            <w:pPr>
              <w:pStyle w:val="pqiTabBody"/>
              <w:rPr>
                <w:ins w:id="257" w:author="Jurkowska Monika" w:date="2022-11-14T21:27:00Z"/>
                <w:rFonts w:ascii="Courier New" w:hAnsi="Courier New" w:cs="Courier New"/>
                <w:noProof/>
                <w:color w:val="0000FF"/>
              </w:rPr>
            </w:pPr>
            <w:del w:id="258" w:author="Jurkowska Monika" w:date="2022-11-14T21:27:00Z">
              <w:r w:rsidRPr="007B2FF6">
                <w:rPr>
                  <w:rFonts w:ascii="Courier New" w:hAnsi="Courier New" w:cs="Courier New"/>
                  <w:noProof/>
                  <w:color w:val="0000FF"/>
                </w:rPr>
                <w:delText>AlertOrRejectionOfEadReasonCode</w:delText>
              </w:r>
            </w:del>
            <w:ins w:id="259" w:author="Jurkowska Monika" w:date="2022-11-14T21:27:00Z">
              <w:r w:rsidR="00467E68">
                <w:rPr>
                  <w:rFonts w:ascii="Courier New" w:hAnsi="Courier New" w:cs="Courier New"/>
                  <w:noProof/>
                  <w:color w:val="0000FF"/>
                </w:rPr>
                <w:t>AlertOfRejectionMovementReasonCode</w:t>
              </w:r>
            </w:ins>
          </w:p>
          <w:p w14:paraId="685C7431" w14:textId="63D53555" w:rsidR="00467E68" w:rsidRPr="007B2FF6" w:rsidRDefault="00467E68" w:rsidP="00F23355">
            <w:pPr>
              <w:pStyle w:val="pqiTabBody"/>
              <w:rPr>
                <w:rFonts w:ascii="Courier New" w:hAnsi="Courier New" w:cs="Courier New"/>
                <w:noProof/>
                <w:color w:val="0000FF"/>
              </w:rPr>
            </w:pPr>
          </w:p>
        </w:tc>
        <w:tc>
          <w:tcPr>
            <w:tcW w:w="394" w:type="dxa"/>
          </w:tcPr>
          <w:p w14:paraId="3DE25F02" w14:textId="77777777" w:rsidR="00C11AAF" w:rsidRPr="009079F8" w:rsidRDefault="00C11AAF" w:rsidP="00F23355">
            <w:pPr>
              <w:pStyle w:val="pqiTabBody"/>
            </w:pPr>
            <w:r>
              <w:t>R</w:t>
            </w:r>
          </w:p>
        </w:tc>
        <w:tc>
          <w:tcPr>
            <w:tcW w:w="1513" w:type="dxa"/>
          </w:tcPr>
          <w:p w14:paraId="30639616" w14:textId="77777777" w:rsidR="00C11AAF" w:rsidRPr="009079F8" w:rsidRDefault="00C11AAF" w:rsidP="00F23355">
            <w:pPr>
              <w:pStyle w:val="pqiTabBody"/>
            </w:pPr>
          </w:p>
        </w:tc>
        <w:tc>
          <w:tcPr>
            <w:tcW w:w="4426" w:type="dxa"/>
          </w:tcPr>
          <w:p w14:paraId="778192F8" w14:textId="77777777" w:rsidR="00C11AAF" w:rsidRDefault="00C11AAF" w:rsidP="00F23355">
            <w:pPr>
              <w:pStyle w:val="pqiTabBody"/>
            </w:pPr>
            <w:r>
              <w:t>Wartość słownika</w:t>
            </w:r>
            <w:r w:rsidRPr="00823541">
              <w:t>.</w:t>
            </w:r>
          </w:p>
          <w:p w14:paraId="40F03126" w14:textId="77777777" w:rsidR="00C11AAF" w:rsidRPr="007B2FF6" w:rsidRDefault="00C11AAF" w:rsidP="00F23355">
            <w:pPr>
              <w:pStyle w:val="pqiTabBody"/>
            </w:pPr>
            <w:r>
              <w:t xml:space="preserve">Np. 2 –  </w:t>
            </w:r>
            <w:r w:rsidRPr="007B2FF6">
              <w:t>Wyroby akcyzowe nie są zgodne z zamówieniem</w:t>
            </w:r>
          </w:p>
        </w:tc>
        <w:tc>
          <w:tcPr>
            <w:tcW w:w="986" w:type="dxa"/>
          </w:tcPr>
          <w:p w14:paraId="599A5EC9" w14:textId="77777777" w:rsidR="00C11AAF" w:rsidRPr="009079F8" w:rsidRDefault="00C11AAF" w:rsidP="00F23355">
            <w:pPr>
              <w:pStyle w:val="pqiTabBody"/>
            </w:pPr>
            <w:r>
              <w:t>n..2</w:t>
            </w:r>
          </w:p>
        </w:tc>
      </w:tr>
      <w:tr w:rsidR="00C11AAF" w:rsidRPr="009079F8" w14:paraId="1983FB66" w14:textId="77777777" w:rsidTr="00C62819">
        <w:trPr>
          <w:cantSplit/>
        </w:trPr>
        <w:tc>
          <w:tcPr>
            <w:tcW w:w="968" w:type="dxa"/>
            <w:gridSpan w:val="3"/>
          </w:tcPr>
          <w:p w14:paraId="521EE275" w14:textId="77777777" w:rsidR="00C11AAF" w:rsidRPr="002854B5" w:rsidRDefault="00C11AAF" w:rsidP="00F23355">
            <w:pPr>
              <w:pStyle w:val="pqiTabBody"/>
              <w:rPr>
                <w:b/>
                <w:i/>
              </w:rPr>
            </w:pPr>
            <w:r>
              <w:rPr>
                <w:b/>
              </w:rPr>
              <w:lastRenderedPageBreak/>
              <w:t>21</w:t>
            </w:r>
          </w:p>
        </w:tc>
        <w:tc>
          <w:tcPr>
            <w:tcW w:w="5257" w:type="dxa"/>
          </w:tcPr>
          <w:p w14:paraId="05E28F74" w14:textId="77777777" w:rsidR="00C11AAF" w:rsidRDefault="00C11AAF" w:rsidP="00F23355">
            <w:pPr>
              <w:pStyle w:val="pqiTabBody"/>
              <w:rPr>
                <w:b/>
              </w:rPr>
            </w:pPr>
            <w:r>
              <w:rPr>
                <w:b/>
              </w:rPr>
              <w:t>Wytłumaczenie opóźnienia</w:t>
            </w:r>
          </w:p>
          <w:p w14:paraId="5FA60CA9" w14:textId="42CEC0AE" w:rsidR="00467E68" w:rsidRPr="009376F3" w:rsidRDefault="00C11AAF" w:rsidP="00F23355">
            <w:pPr>
              <w:pStyle w:val="pqiTabBody"/>
              <w:rPr>
                <w:rFonts w:ascii="Courier New" w:hAnsi="Courier New" w:cs="Courier New"/>
                <w:noProof/>
                <w:color w:val="0000FF"/>
              </w:rPr>
            </w:pPr>
            <w:r>
              <w:rPr>
                <w:rFonts w:ascii="Courier New" w:hAnsi="Courier New" w:cs="Courier New"/>
                <w:noProof/>
                <w:color w:val="0000FF"/>
              </w:rPr>
              <w:t>DelayExplanation</w:t>
            </w:r>
          </w:p>
        </w:tc>
        <w:tc>
          <w:tcPr>
            <w:tcW w:w="394" w:type="dxa"/>
          </w:tcPr>
          <w:p w14:paraId="0040A017" w14:textId="77777777" w:rsidR="00C11AAF" w:rsidRPr="00C15AD5" w:rsidRDefault="00C11AAF" w:rsidP="00F23355">
            <w:pPr>
              <w:pStyle w:val="pqiTabBody"/>
              <w:rPr>
                <w:b/>
              </w:rPr>
            </w:pPr>
            <w:r w:rsidRPr="00C15AD5">
              <w:rPr>
                <w:b/>
              </w:rPr>
              <w:t>O</w:t>
            </w:r>
          </w:p>
        </w:tc>
        <w:tc>
          <w:tcPr>
            <w:tcW w:w="1513" w:type="dxa"/>
          </w:tcPr>
          <w:p w14:paraId="4A4A4D06" w14:textId="77777777" w:rsidR="00C11AAF" w:rsidRPr="00C15AD5" w:rsidRDefault="00C11AAF" w:rsidP="00F23355">
            <w:pPr>
              <w:pStyle w:val="pqiTabBody"/>
              <w:rPr>
                <w:b/>
              </w:rPr>
            </w:pPr>
          </w:p>
        </w:tc>
        <w:tc>
          <w:tcPr>
            <w:tcW w:w="4426" w:type="dxa"/>
          </w:tcPr>
          <w:p w14:paraId="1F79C1A4" w14:textId="77777777" w:rsidR="00C11AAF" w:rsidRPr="00C15AD5" w:rsidRDefault="00C11AAF" w:rsidP="00F23355">
            <w:pPr>
              <w:pStyle w:val="pqiTabBody"/>
              <w:rPr>
                <w:b/>
              </w:rPr>
            </w:pPr>
            <w:r w:rsidRPr="00C15AD5">
              <w:rPr>
                <w:b/>
              </w:rPr>
              <w:t>Element definiuje wartości słownika „Kody wyjaśnień opóźnień w dostawie (</w:t>
            </w:r>
            <w:proofErr w:type="spellStart"/>
            <w:r w:rsidRPr="00C15AD5">
              <w:rPr>
                <w:b/>
              </w:rPr>
              <w:t>Delay</w:t>
            </w:r>
            <w:proofErr w:type="spellEnd"/>
            <w:r w:rsidRPr="00C15AD5">
              <w:rPr>
                <w:b/>
              </w:rPr>
              <w:t xml:space="preserve"> </w:t>
            </w:r>
            <w:proofErr w:type="spellStart"/>
            <w:r w:rsidRPr="00C15AD5">
              <w:rPr>
                <w:b/>
              </w:rPr>
              <w:t>explanations</w:t>
            </w:r>
            <w:proofErr w:type="spellEnd"/>
            <w:r w:rsidRPr="00C15AD5">
              <w:rPr>
                <w:b/>
              </w:rPr>
              <w:t>)”</w:t>
            </w:r>
          </w:p>
        </w:tc>
        <w:tc>
          <w:tcPr>
            <w:tcW w:w="986" w:type="dxa"/>
          </w:tcPr>
          <w:p w14:paraId="1D066601" w14:textId="77777777" w:rsidR="00C11AAF" w:rsidRPr="00EE4AC0" w:rsidRDefault="00C11AAF" w:rsidP="00F23355">
            <w:pPr>
              <w:pStyle w:val="pqiTabBody"/>
              <w:rPr>
                <w:b/>
              </w:rPr>
            </w:pPr>
            <w:proofErr w:type="spellStart"/>
            <w:r w:rsidRPr="00EE4AC0">
              <w:rPr>
                <w:b/>
              </w:rPr>
              <w:t>Nx</w:t>
            </w:r>
            <w:proofErr w:type="spellEnd"/>
          </w:p>
        </w:tc>
      </w:tr>
      <w:tr w:rsidR="00C11AAF" w:rsidRPr="009079F8" w14:paraId="30EC290C" w14:textId="77777777" w:rsidTr="00C62819">
        <w:trPr>
          <w:cantSplit/>
        </w:trPr>
        <w:tc>
          <w:tcPr>
            <w:tcW w:w="606" w:type="dxa"/>
            <w:gridSpan w:val="2"/>
          </w:tcPr>
          <w:p w14:paraId="77503305" w14:textId="77777777" w:rsidR="00C11AAF" w:rsidRPr="009079F8" w:rsidRDefault="00C11AAF" w:rsidP="00F23355">
            <w:pPr>
              <w:pStyle w:val="pqiTabBody"/>
            </w:pPr>
          </w:p>
        </w:tc>
        <w:tc>
          <w:tcPr>
            <w:tcW w:w="362" w:type="dxa"/>
          </w:tcPr>
          <w:p w14:paraId="5AC24525" w14:textId="77777777" w:rsidR="00C11AAF" w:rsidRPr="009079F8" w:rsidRDefault="00C11AAF" w:rsidP="00F23355">
            <w:pPr>
              <w:pStyle w:val="pqiTabBody"/>
              <w:rPr>
                <w:i/>
              </w:rPr>
            </w:pPr>
            <w:r>
              <w:rPr>
                <w:i/>
              </w:rPr>
              <w:t>a</w:t>
            </w:r>
          </w:p>
        </w:tc>
        <w:tc>
          <w:tcPr>
            <w:tcW w:w="5257" w:type="dxa"/>
          </w:tcPr>
          <w:p w14:paraId="69E37FDE" w14:textId="77777777" w:rsidR="00C11AAF" w:rsidRDefault="00C11AAF" w:rsidP="00F23355">
            <w:pPr>
              <w:pStyle w:val="pqiTabBody"/>
            </w:pPr>
            <w:r>
              <w:t>Kod typu opóźnienia</w:t>
            </w:r>
          </w:p>
          <w:p w14:paraId="57AD6946" w14:textId="4AFC1B28" w:rsidR="00467E68" w:rsidRPr="009376F3" w:rsidRDefault="00C11AAF" w:rsidP="00F23355">
            <w:pPr>
              <w:pStyle w:val="pqiTabBody"/>
              <w:rPr>
                <w:rFonts w:ascii="Courier New" w:hAnsi="Courier New"/>
                <w:color w:val="0000FF"/>
                <w:rPrChange w:id="260" w:author="Jurkowska Monika" w:date="2022-11-14T21:27:00Z">
                  <w:rPr/>
                </w:rPrChange>
              </w:rPr>
            </w:pPr>
            <w:r>
              <w:rPr>
                <w:rFonts w:ascii="Courier New" w:hAnsi="Courier New" w:cs="Courier New"/>
                <w:noProof/>
                <w:color w:val="0000FF"/>
              </w:rPr>
              <w:t>DelayExplanationCode</w:t>
            </w:r>
          </w:p>
        </w:tc>
        <w:tc>
          <w:tcPr>
            <w:tcW w:w="394" w:type="dxa"/>
          </w:tcPr>
          <w:p w14:paraId="32AC8569" w14:textId="77777777" w:rsidR="00C11AAF" w:rsidRPr="009079F8" w:rsidRDefault="00C11AAF" w:rsidP="00F23355">
            <w:pPr>
              <w:pStyle w:val="pqiTabBody"/>
            </w:pPr>
            <w:r>
              <w:t>R</w:t>
            </w:r>
          </w:p>
        </w:tc>
        <w:tc>
          <w:tcPr>
            <w:tcW w:w="1513" w:type="dxa"/>
          </w:tcPr>
          <w:p w14:paraId="1F86E4F6" w14:textId="77777777" w:rsidR="00C11AAF" w:rsidRPr="009079F8" w:rsidRDefault="00C11AAF" w:rsidP="00F23355">
            <w:pPr>
              <w:pStyle w:val="pqiTabBody"/>
            </w:pPr>
          </w:p>
        </w:tc>
        <w:tc>
          <w:tcPr>
            <w:tcW w:w="4426" w:type="dxa"/>
          </w:tcPr>
          <w:p w14:paraId="150A86B7" w14:textId="77777777" w:rsidR="00C11AAF" w:rsidRPr="009079F8" w:rsidRDefault="00C11AAF" w:rsidP="00F23355">
            <w:pPr>
              <w:pStyle w:val="pqiTabBody"/>
            </w:pPr>
            <w:r>
              <w:t>Wartość słownika.</w:t>
            </w:r>
          </w:p>
        </w:tc>
        <w:tc>
          <w:tcPr>
            <w:tcW w:w="986" w:type="dxa"/>
          </w:tcPr>
          <w:p w14:paraId="4FDEC9AF" w14:textId="77777777" w:rsidR="00C11AAF" w:rsidRPr="009079F8" w:rsidRDefault="00C11AAF" w:rsidP="00F23355">
            <w:pPr>
              <w:pStyle w:val="pqiTabBody"/>
            </w:pPr>
            <w:r>
              <w:t>n1</w:t>
            </w:r>
          </w:p>
        </w:tc>
      </w:tr>
      <w:tr w:rsidR="00C11AAF" w:rsidRPr="009079F8" w14:paraId="7A1ECE4E" w14:textId="77777777" w:rsidTr="00516CD7">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61"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cantSplit/>
          <w:trHeight w:val="687"/>
          <w:trPrChange w:id="262" w:author="Jurkowska Monika" w:date="2022-11-14T21:27:00Z">
            <w:trPr>
              <w:cantSplit/>
            </w:trPr>
          </w:trPrChange>
        </w:trPr>
        <w:tc>
          <w:tcPr>
            <w:tcW w:w="968" w:type="dxa"/>
            <w:gridSpan w:val="3"/>
            <w:tcPrChange w:id="263" w:author="Jurkowska Monika" w:date="2022-11-14T21:27:00Z">
              <w:tcPr>
                <w:tcW w:w="968" w:type="dxa"/>
                <w:gridSpan w:val="4"/>
              </w:tcPr>
            </w:tcPrChange>
          </w:tcPr>
          <w:p w14:paraId="6EEF8F77" w14:textId="77777777" w:rsidR="00C11AAF" w:rsidRPr="002854B5" w:rsidRDefault="00C11AAF" w:rsidP="00F23355">
            <w:pPr>
              <w:pStyle w:val="pqiTabBody"/>
              <w:rPr>
                <w:b/>
                <w:i/>
              </w:rPr>
            </w:pPr>
            <w:r>
              <w:rPr>
                <w:b/>
              </w:rPr>
              <w:t>22</w:t>
            </w:r>
          </w:p>
        </w:tc>
        <w:tc>
          <w:tcPr>
            <w:tcW w:w="5257" w:type="dxa"/>
            <w:tcPrChange w:id="264" w:author="Jurkowska Monika" w:date="2022-11-14T21:27:00Z">
              <w:tcPr>
                <w:tcW w:w="5257" w:type="dxa"/>
              </w:tcPr>
            </w:tcPrChange>
          </w:tcPr>
          <w:p w14:paraId="775FCDD3" w14:textId="77777777" w:rsidR="00C11AAF" w:rsidRDefault="00C11AAF" w:rsidP="00F23355">
            <w:pPr>
              <w:pStyle w:val="pqiTabBody"/>
              <w:rPr>
                <w:b/>
              </w:rPr>
            </w:pPr>
            <w:r>
              <w:rPr>
                <w:b/>
              </w:rPr>
              <w:t>Polski wyrób akcyzowy</w:t>
            </w:r>
          </w:p>
          <w:p w14:paraId="316812C3" w14:textId="43821039" w:rsidR="00467E68" w:rsidRPr="009376F3" w:rsidRDefault="00C11AAF" w:rsidP="00F23355">
            <w:pPr>
              <w:pStyle w:val="pqiTabBody"/>
              <w:rPr>
                <w:rFonts w:ascii="Courier New" w:hAnsi="Courier New" w:cs="Courier New"/>
                <w:noProof/>
                <w:color w:val="0000FF"/>
              </w:rPr>
            </w:pPr>
            <w:r>
              <w:rPr>
                <w:rFonts w:ascii="Courier New" w:hAnsi="Courier New" w:cs="Courier New"/>
                <w:noProof/>
                <w:color w:val="0000FF"/>
              </w:rPr>
              <w:t>PolishExciseProduct</w:t>
            </w:r>
          </w:p>
        </w:tc>
        <w:tc>
          <w:tcPr>
            <w:tcW w:w="394" w:type="dxa"/>
            <w:tcPrChange w:id="265" w:author="Jurkowska Monika" w:date="2022-11-14T21:27:00Z">
              <w:tcPr>
                <w:tcW w:w="394" w:type="dxa"/>
              </w:tcPr>
            </w:tcPrChange>
          </w:tcPr>
          <w:p w14:paraId="00A4871B" w14:textId="77777777" w:rsidR="00C11AAF" w:rsidRPr="00C15AD5" w:rsidRDefault="00C11AAF" w:rsidP="00F23355">
            <w:pPr>
              <w:pStyle w:val="pqiTabBody"/>
              <w:rPr>
                <w:b/>
              </w:rPr>
            </w:pPr>
            <w:r w:rsidRPr="00C15AD5">
              <w:rPr>
                <w:b/>
              </w:rPr>
              <w:t>O</w:t>
            </w:r>
          </w:p>
        </w:tc>
        <w:tc>
          <w:tcPr>
            <w:tcW w:w="1513" w:type="dxa"/>
            <w:tcPrChange w:id="266" w:author="Jurkowska Monika" w:date="2022-11-14T21:27:00Z">
              <w:tcPr>
                <w:tcW w:w="1513" w:type="dxa"/>
                <w:gridSpan w:val="2"/>
              </w:tcPr>
            </w:tcPrChange>
          </w:tcPr>
          <w:p w14:paraId="42DFB621" w14:textId="77777777" w:rsidR="00C11AAF" w:rsidRPr="00C15AD5" w:rsidRDefault="00C11AAF" w:rsidP="00F23355">
            <w:pPr>
              <w:pStyle w:val="pqiTabBody"/>
              <w:rPr>
                <w:b/>
              </w:rPr>
            </w:pPr>
          </w:p>
        </w:tc>
        <w:tc>
          <w:tcPr>
            <w:tcW w:w="4426" w:type="dxa"/>
            <w:tcPrChange w:id="267" w:author="Jurkowska Monika" w:date="2022-11-14T21:27:00Z">
              <w:tcPr>
                <w:tcW w:w="4426" w:type="dxa"/>
                <w:gridSpan w:val="3"/>
              </w:tcPr>
            </w:tcPrChange>
          </w:tcPr>
          <w:p w14:paraId="1B5AE6FC" w14:textId="77777777" w:rsidR="00C11AAF" w:rsidRPr="00C15AD5" w:rsidRDefault="00C11AAF" w:rsidP="00F23355">
            <w:pPr>
              <w:pStyle w:val="pqiTabBody"/>
              <w:rPr>
                <w:b/>
              </w:rPr>
            </w:pPr>
            <w:r w:rsidRPr="00C15AD5">
              <w:rPr>
                <w:b/>
              </w:rPr>
              <w:t xml:space="preserve">Element definiuje wartości słownika </w:t>
            </w:r>
          </w:p>
          <w:p w14:paraId="095C0C12" w14:textId="77777777" w:rsidR="00C11AAF" w:rsidRPr="009079F8" w:rsidRDefault="00C11AAF" w:rsidP="00F23355">
            <w:pPr>
              <w:pStyle w:val="pqiTabBody"/>
            </w:pPr>
            <w:r w:rsidRPr="00C15AD5">
              <w:rPr>
                <w:b/>
              </w:rPr>
              <w:t>Zawartość elementu taka jak elementu</w:t>
            </w:r>
            <w:r>
              <w:t xml:space="preserve"> </w:t>
            </w:r>
            <w:r>
              <w:rPr>
                <w:rFonts w:ascii="Courier New" w:hAnsi="Courier New" w:cs="Courier New"/>
                <w:noProof/>
                <w:color w:val="0000FF"/>
              </w:rPr>
              <w:t>ExciseProduct</w:t>
            </w:r>
          </w:p>
        </w:tc>
        <w:tc>
          <w:tcPr>
            <w:tcW w:w="986" w:type="dxa"/>
            <w:tcPrChange w:id="268" w:author="Jurkowska Monika" w:date="2022-11-14T21:27:00Z">
              <w:tcPr>
                <w:tcW w:w="986" w:type="dxa"/>
                <w:gridSpan w:val="2"/>
              </w:tcPr>
            </w:tcPrChange>
          </w:tcPr>
          <w:p w14:paraId="2B47BCB2" w14:textId="77777777" w:rsidR="00C11AAF" w:rsidRPr="00EE4AC0" w:rsidRDefault="00C11AAF" w:rsidP="00F23355">
            <w:pPr>
              <w:pStyle w:val="pqiTabBody"/>
              <w:rPr>
                <w:b/>
              </w:rPr>
            </w:pPr>
            <w:proofErr w:type="spellStart"/>
            <w:r w:rsidRPr="00EE4AC0">
              <w:rPr>
                <w:b/>
              </w:rPr>
              <w:t>Nx</w:t>
            </w:r>
            <w:proofErr w:type="spellEnd"/>
          </w:p>
        </w:tc>
      </w:tr>
      <w:tr w:rsidR="00C11AAF" w:rsidRPr="009079F8" w14:paraId="7C5AC82D" w14:textId="77777777" w:rsidTr="00C62819">
        <w:trPr>
          <w:cantSplit/>
        </w:trPr>
        <w:tc>
          <w:tcPr>
            <w:tcW w:w="968" w:type="dxa"/>
            <w:gridSpan w:val="3"/>
          </w:tcPr>
          <w:p w14:paraId="0ADD77C8" w14:textId="77777777" w:rsidR="00C11AAF" w:rsidRPr="002854B5" w:rsidRDefault="00C11AAF" w:rsidP="00F23355">
            <w:pPr>
              <w:pStyle w:val="pqiTabBody"/>
              <w:rPr>
                <w:b/>
                <w:i/>
              </w:rPr>
            </w:pPr>
            <w:r>
              <w:rPr>
                <w:b/>
              </w:rPr>
              <w:t>23</w:t>
            </w:r>
          </w:p>
        </w:tc>
        <w:tc>
          <w:tcPr>
            <w:tcW w:w="5257" w:type="dxa"/>
          </w:tcPr>
          <w:p w14:paraId="6D48E76E" w14:textId="77777777" w:rsidR="00C11AAF" w:rsidRDefault="00C11AAF" w:rsidP="00F23355">
            <w:pPr>
              <w:pStyle w:val="pqiTabBody"/>
              <w:rPr>
                <w:b/>
              </w:rPr>
            </w:pPr>
            <w:r>
              <w:rPr>
                <w:b/>
              </w:rPr>
              <w:t>Polski kod CN</w:t>
            </w:r>
          </w:p>
          <w:p w14:paraId="20E35482" w14:textId="00A50E42" w:rsidR="00467E68" w:rsidRPr="00516CD7" w:rsidRDefault="00C11AAF" w:rsidP="00F23355">
            <w:pPr>
              <w:pStyle w:val="pqiTabBody"/>
              <w:rPr>
                <w:rFonts w:ascii="Courier New" w:hAnsi="Courier New" w:cs="Courier New"/>
                <w:noProof/>
                <w:color w:val="0000FF"/>
              </w:rPr>
            </w:pPr>
            <w:r>
              <w:rPr>
                <w:rFonts w:ascii="Courier New" w:hAnsi="Courier New" w:cs="Courier New"/>
                <w:noProof/>
                <w:color w:val="0000FF"/>
              </w:rPr>
              <w:t>PolishCnCode</w:t>
            </w:r>
          </w:p>
        </w:tc>
        <w:tc>
          <w:tcPr>
            <w:tcW w:w="394" w:type="dxa"/>
          </w:tcPr>
          <w:p w14:paraId="4C2DC848" w14:textId="77777777" w:rsidR="00C11AAF" w:rsidRPr="00C15AD5" w:rsidRDefault="00C11AAF" w:rsidP="00F23355">
            <w:pPr>
              <w:pStyle w:val="pqiTabBody"/>
              <w:rPr>
                <w:b/>
              </w:rPr>
            </w:pPr>
            <w:r w:rsidRPr="00C15AD5">
              <w:rPr>
                <w:b/>
              </w:rPr>
              <w:t>O</w:t>
            </w:r>
          </w:p>
        </w:tc>
        <w:tc>
          <w:tcPr>
            <w:tcW w:w="1513" w:type="dxa"/>
          </w:tcPr>
          <w:p w14:paraId="13694FD2" w14:textId="77777777" w:rsidR="00C11AAF" w:rsidRPr="00C15AD5" w:rsidRDefault="00C11AAF" w:rsidP="00F23355">
            <w:pPr>
              <w:pStyle w:val="pqiTabBody"/>
              <w:rPr>
                <w:b/>
              </w:rPr>
            </w:pPr>
          </w:p>
        </w:tc>
        <w:tc>
          <w:tcPr>
            <w:tcW w:w="4426" w:type="dxa"/>
          </w:tcPr>
          <w:p w14:paraId="4A27E0B6" w14:textId="77777777" w:rsidR="00C11AAF" w:rsidRPr="00C15AD5" w:rsidRDefault="00C11AAF" w:rsidP="00F23355">
            <w:pPr>
              <w:pStyle w:val="pqiTabBody"/>
              <w:rPr>
                <w:b/>
              </w:rPr>
            </w:pPr>
            <w:r w:rsidRPr="00C15AD5">
              <w:rPr>
                <w:b/>
              </w:rPr>
              <w:t>Element definiuje wartości słownika „Polskie kody CN”.</w:t>
            </w:r>
          </w:p>
          <w:p w14:paraId="76E49382" w14:textId="77777777" w:rsidR="00C11AAF" w:rsidRPr="00C15AD5" w:rsidRDefault="00C11AAF" w:rsidP="00F23355">
            <w:pPr>
              <w:pStyle w:val="pqiTabBody"/>
              <w:rPr>
                <w:b/>
              </w:rPr>
            </w:pPr>
            <w:r w:rsidRPr="00C15AD5">
              <w:rPr>
                <w:b/>
              </w:rPr>
              <w:t>Zawartość elementu taka jak elementu</w:t>
            </w:r>
          </w:p>
          <w:p w14:paraId="39FBE9EC" w14:textId="77777777" w:rsidR="00C11AAF" w:rsidRPr="009079F8" w:rsidRDefault="00C11AAF" w:rsidP="00F23355">
            <w:pPr>
              <w:pStyle w:val="pqiTabBody"/>
            </w:pPr>
            <w:r>
              <w:rPr>
                <w:rFonts w:ascii="Courier New" w:hAnsi="Courier New" w:cs="Courier New"/>
                <w:noProof/>
                <w:color w:val="0000FF"/>
              </w:rPr>
              <w:t>CnCode</w:t>
            </w:r>
            <w:r>
              <w:t>.</w:t>
            </w:r>
          </w:p>
        </w:tc>
        <w:tc>
          <w:tcPr>
            <w:tcW w:w="986" w:type="dxa"/>
          </w:tcPr>
          <w:p w14:paraId="1049DAC7" w14:textId="77777777" w:rsidR="00C11AAF" w:rsidRPr="00EE4AC0" w:rsidRDefault="00C11AAF" w:rsidP="00F23355">
            <w:pPr>
              <w:pStyle w:val="pqiTabBody"/>
              <w:rPr>
                <w:b/>
              </w:rPr>
            </w:pPr>
            <w:proofErr w:type="spellStart"/>
            <w:r w:rsidRPr="00EE4AC0">
              <w:rPr>
                <w:b/>
              </w:rPr>
              <w:t>Nx</w:t>
            </w:r>
            <w:proofErr w:type="spellEnd"/>
          </w:p>
        </w:tc>
      </w:tr>
      <w:tr w:rsidR="00C11AAF" w:rsidRPr="009079F8" w14:paraId="69C0A626" w14:textId="77777777" w:rsidTr="00C62819">
        <w:trPr>
          <w:cantSplit/>
        </w:trPr>
        <w:tc>
          <w:tcPr>
            <w:tcW w:w="968" w:type="dxa"/>
            <w:gridSpan w:val="3"/>
          </w:tcPr>
          <w:p w14:paraId="41BE55EB" w14:textId="77777777" w:rsidR="00C11AAF" w:rsidRPr="002854B5" w:rsidRDefault="00C11AAF" w:rsidP="00F23355">
            <w:pPr>
              <w:pStyle w:val="pqiTabBody"/>
              <w:rPr>
                <w:b/>
                <w:i/>
              </w:rPr>
            </w:pPr>
            <w:r>
              <w:rPr>
                <w:b/>
              </w:rPr>
              <w:t>24</w:t>
            </w:r>
          </w:p>
        </w:tc>
        <w:tc>
          <w:tcPr>
            <w:tcW w:w="5257" w:type="dxa"/>
          </w:tcPr>
          <w:p w14:paraId="3DF2DDAE" w14:textId="77777777" w:rsidR="00C11AAF" w:rsidRDefault="00C11AAF" w:rsidP="00F23355">
            <w:pPr>
              <w:pStyle w:val="pqiTabBody"/>
              <w:rPr>
                <w:b/>
              </w:rPr>
            </w:pPr>
            <w:r>
              <w:rPr>
                <w:b/>
              </w:rPr>
              <w:t>Zgodność polskiego kodu CN i produktu akcyzowego</w:t>
            </w:r>
          </w:p>
          <w:p w14:paraId="292F36BA" w14:textId="77777777" w:rsidR="00C11AAF" w:rsidRDefault="00C11AAF" w:rsidP="00F23355">
            <w:pPr>
              <w:pStyle w:val="pqiTabBody"/>
              <w:rPr>
                <w:rFonts w:ascii="Courier New" w:hAnsi="Courier New" w:cs="Courier New"/>
                <w:noProof/>
                <w:color w:val="0000FF"/>
              </w:rPr>
            </w:pPr>
            <w:r>
              <w:rPr>
                <w:rFonts w:ascii="Courier New" w:hAnsi="Courier New" w:cs="Courier New"/>
                <w:noProof/>
                <w:color w:val="0000FF"/>
              </w:rPr>
              <w:t>PolishCorrespondenceCnCodeExcise</w:t>
            </w:r>
          </w:p>
          <w:p w14:paraId="1353413C" w14:textId="18949062" w:rsidR="00467E68" w:rsidRPr="00516CD7" w:rsidRDefault="00C11AAF" w:rsidP="00F23355">
            <w:pPr>
              <w:pStyle w:val="pqiTabBody"/>
              <w:rPr>
                <w:rFonts w:ascii="Courier New" w:hAnsi="Courier New" w:cs="Courier New"/>
                <w:noProof/>
                <w:color w:val="0000FF"/>
              </w:rPr>
            </w:pPr>
            <w:r>
              <w:rPr>
                <w:rFonts w:ascii="Courier New" w:hAnsi="Courier New" w:cs="Courier New"/>
                <w:noProof/>
                <w:color w:val="0000FF"/>
              </w:rPr>
              <w:t>Product</w:t>
            </w:r>
          </w:p>
        </w:tc>
        <w:tc>
          <w:tcPr>
            <w:tcW w:w="394" w:type="dxa"/>
          </w:tcPr>
          <w:p w14:paraId="7BFA4F18" w14:textId="77777777" w:rsidR="00C11AAF" w:rsidRPr="00C15AD5" w:rsidRDefault="00C11AAF" w:rsidP="00F23355">
            <w:pPr>
              <w:pStyle w:val="pqiTabBody"/>
              <w:rPr>
                <w:b/>
              </w:rPr>
            </w:pPr>
            <w:r w:rsidRPr="00C15AD5">
              <w:rPr>
                <w:b/>
              </w:rPr>
              <w:t>O</w:t>
            </w:r>
          </w:p>
        </w:tc>
        <w:tc>
          <w:tcPr>
            <w:tcW w:w="1513" w:type="dxa"/>
          </w:tcPr>
          <w:p w14:paraId="4CB943AE" w14:textId="77777777" w:rsidR="00C11AAF" w:rsidRPr="00C15AD5" w:rsidRDefault="00C11AAF" w:rsidP="00F23355">
            <w:pPr>
              <w:pStyle w:val="pqiTabBody"/>
              <w:rPr>
                <w:b/>
              </w:rPr>
            </w:pPr>
          </w:p>
        </w:tc>
        <w:tc>
          <w:tcPr>
            <w:tcW w:w="4426" w:type="dxa"/>
          </w:tcPr>
          <w:p w14:paraId="7A663CB4" w14:textId="77777777" w:rsidR="00C11AAF" w:rsidRPr="00C15AD5" w:rsidRDefault="00C11AAF" w:rsidP="00F23355">
            <w:pPr>
              <w:pStyle w:val="pqiTabBody"/>
              <w:rPr>
                <w:b/>
              </w:rPr>
            </w:pPr>
            <w:r w:rsidRPr="00C15AD5">
              <w:rPr>
                <w:b/>
              </w:rPr>
              <w:t>Element definiuje wartości słownika „Przynależność polskich kodów CN do wyrobów akcyzowych”.</w:t>
            </w:r>
          </w:p>
          <w:p w14:paraId="3F33C512" w14:textId="77777777" w:rsidR="00C11AAF" w:rsidRPr="00C15AD5" w:rsidRDefault="00C11AAF" w:rsidP="00F23355">
            <w:pPr>
              <w:pStyle w:val="pqiTabBody"/>
              <w:rPr>
                <w:b/>
              </w:rPr>
            </w:pPr>
            <w:r w:rsidRPr="00C15AD5">
              <w:rPr>
                <w:b/>
              </w:rPr>
              <w:t>Zawartość elementu taka jak elementu</w:t>
            </w:r>
          </w:p>
          <w:p w14:paraId="401C0ACC" w14:textId="77777777" w:rsidR="00C11AAF" w:rsidRPr="009079F8" w:rsidRDefault="00C11AAF" w:rsidP="00F23355">
            <w:pPr>
              <w:pStyle w:val="pqiTabBody"/>
            </w:pPr>
            <w:r>
              <w:rPr>
                <w:rFonts w:ascii="Courier New" w:hAnsi="Courier New" w:cs="Courier New"/>
                <w:noProof/>
                <w:color w:val="0000FF"/>
              </w:rPr>
              <w:t>CorrespondenceCnCodeExciseProduct</w:t>
            </w:r>
            <w:r>
              <w:t>.</w:t>
            </w:r>
          </w:p>
        </w:tc>
        <w:tc>
          <w:tcPr>
            <w:tcW w:w="986" w:type="dxa"/>
          </w:tcPr>
          <w:p w14:paraId="0ED703FC" w14:textId="77777777" w:rsidR="00C11AAF" w:rsidRPr="00EE4AC0" w:rsidRDefault="00C11AAF" w:rsidP="00F23355">
            <w:pPr>
              <w:pStyle w:val="pqiTabBody"/>
              <w:rPr>
                <w:b/>
              </w:rPr>
            </w:pPr>
            <w:proofErr w:type="spellStart"/>
            <w:r w:rsidRPr="00EE4AC0">
              <w:rPr>
                <w:b/>
              </w:rPr>
              <w:t>Nx</w:t>
            </w:r>
            <w:proofErr w:type="spellEnd"/>
          </w:p>
        </w:tc>
      </w:tr>
      <w:tr w:rsidR="00C11AAF" w:rsidRPr="009079F8" w14:paraId="6F933146" w14:textId="77777777" w:rsidTr="00C62819">
        <w:trPr>
          <w:cantSplit/>
        </w:trPr>
        <w:tc>
          <w:tcPr>
            <w:tcW w:w="968" w:type="dxa"/>
            <w:gridSpan w:val="3"/>
          </w:tcPr>
          <w:p w14:paraId="1EB2E436" w14:textId="77777777" w:rsidR="00C11AAF" w:rsidRPr="002854B5" w:rsidRDefault="00C11AAF" w:rsidP="00F23355">
            <w:pPr>
              <w:pStyle w:val="pqiTabBody"/>
              <w:rPr>
                <w:b/>
                <w:i/>
              </w:rPr>
            </w:pPr>
            <w:r>
              <w:rPr>
                <w:b/>
              </w:rPr>
              <w:t>25</w:t>
            </w:r>
          </w:p>
        </w:tc>
        <w:tc>
          <w:tcPr>
            <w:tcW w:w="5257" w:type="dxa"/>
          </w:tcPr>
          <w:p w14:paraId="4FE9AE61" w14:textId="77777777" w:rsidR="00C11AAF" w:rsidRPr="000D7504" w:rsidRDefault="00C11AAF" w:rsidP="00F23355">
            <w:pPr>
              <w:pStyle w:val="pqiTabBody"/>
              <w:rPr>
                <w:b/>
              </w:rPr>
            </w:pPr>
            <w:r>
              <w:rPr>
                <w:b/>
              </w:rPr>
              <w:t>Dodatkowa jednostka</w:t>
            </w:r>
            <w:r w:rsidRPr="000D7504">
              <w:rPr>
                <w:b/>
              </w:rPr>
              <w:t xml:space="preserve"> miary</w:t>
            </w:r>
          </w:p>
          <w:p w14:paraId="52D39302" w14:textId="6EACE351" w:rsidR="00467E68" w:rsidRPr="000D7504" w:rsidRDefault="00C11AAF" w:rsidP="00F23355">
            <w:pPr>
              <w:pStyle w:val="pqiTabBody"/>
              <w:rPr>
                <w:rFonts w:ascii="Courier New" w:hAnsi="Courier New" w:cs="Courier New"/>
                <w:noProof/>
                <w:color w:val="0000FF"/>
              </w:rPr>
            </w:pPr>
            <w:r w:rsidRPr="000D7504">
              <w:rPr>
                <w:rFonts w:ascii="Courier New" w:hAnsi="Courier New" w:cs="Courier New"/>
                <w:noProof/>
                <w:color w:val="0000FF"/>
              </w:rPr>
              <w:t>AdditionalUnitOfMeasure</w:t>
            </w:r>
          </w:p>
        </w:tc>
        <w:tc>
          <w:tcPr>
            <w:tcW w:w="394" w:type="dxa"/>
          </w:tcPr>
          <w:p w14:paraId="19BB906A" w14:textId="77777777" w:rsidR="00C11AAF" w:rsidRPr="00C15AD5" w:rsidRDefault="00C11AAF" w:rsidP="00F23355">
            <w:pPr>
              <w:pStyle w:val="pqiTabBody"/>
              <w:rPr>
                <w:b/>
              </w:rPr>
            </w:pPr>
            <w:r w:rsidRPr="00C15AD5">
              <w:rPr>
                <w:b/>
              </w:rPr>
              <w:t>O</w:t>
            </w:r>
          </w:p>
        </w:tc>
        <w:tc>
          <w:tcPr>
            <w:tcW w:w="1513" w:type="dxa"/>
          </w:tcPr>
          <w:p w14:paraId="4BA0006F" w14:textId="77777777" w:rsidR="00C11AAF" w:rsidRPr="00C15AD5" w:rsidRDefault="00C11AAF" w:rsidP="00F23355">
            <w:pPr>
              <w:pStyle w:val="pqiTabBody"/>
              <w:rPr>
                <w:b/>
              </w:rPr>
            </w:pPr>
          </w:p>
        </w:tc>
        <w:tc>
          <w:tcPr>
            <w:tcW w:w="4426" w:type="dxa"/>
          </w:tcPr>
          <w:p w14:paraId="543D7891" w14:textId="77777777" w:rsidR="00C11AAF" w:rsidRPr="00C15AD5" w:rsidRDefault="00C11AAF" w:rsidP="00F23355">
            <w:pPr>
              <w:pStyle w:val="pqiTabBody"/>
              <w:rPr>
                <w:b/>
              </w:rPr>
            </w:pPr>
            <w:r w:rsidRPr="00C15AD5">
              <w:rPr>
                <w:b/>
              </w:rPr>
              <w:t>Element definiuje wartości słownika „Dodatkowe jednostki miary”.</w:t>
            </w:r>
          </w:p>
          <w:p w14:paraId="55472F23" w14:textId="77777777" w:rsidR="00C11AAF" w:rsidRPr="00C15AD5" w:rsidRDefault="00C11AAF" w:rsidP="00F23355">
            <w:pPr>
              <w:pStyle w:val="pqiTabBody"/>
              <w:rPr>
                <w:b/>
              </w:rPr>
            </w:pPr>
            <w:r w:rsidRPr="00C15AD5">
              <w:rPr>
                <w:b/>
              </w:rPr>
              <w:t>Zawartość elementu taka jak elementu</w:t>
            </w:r>
          </w:p>
          <w:p w14:paraId="26E8311A" w14:textId="77777777" w:rsidR="00C11AAF" w:rsidRPr="009079F8" w:rsidRDefault="00C11AAF" w:rsidP="00F23355">
            <w:pPr>
              <w:pStyle w:val="pqiTabBody"/>
            </w:pPr>
            <w:r w:rsidRPr="000D7504">
              <w:rPr>
                <w:rFonts w:ascii="Courier New" w:hAnsi="Courier New" w:cs="Courier New"/>
                <w:noProof/>
                <w:color w:val="0000FF"/>
              </w:rPr>
              <w:t>UnitOfMeasure</w:t>
            </w:r>
            <w:r>
              <w:t>.</w:t>
            </w:r>
          </w:p>
        </w:tc>
        <w:tc>
          <w:tcPr>
            <w:tcW w:w="986" w:type="dxa"/>
          </w:tcPr>
          <w:p w14:paraId="34B06EB0" w14:textId="77777777" w:rsidR="00C11AAF" w:rsidRPr="00EE4AC0" w:rsidRDefault="00C11AAF" w:rsidP="00F23355">
            <w:pPr>
              <w:pStyle w:val="pqiTabBody"/>
              <w:rPr>
                <w:b/>
              </w:rPr>
            </w:pPr>
            <w:proofErr w:type="spellStart"/>
            <w:r w:rsidRPr="00EE4AC0">
              <w:rPr>
                <w:b/>
              </w:rPr>
              <w:t>Nx</w:t>
            </w:r>
            <w:proofErr w:type="spellEnd"/>
          </w:p>
        </w:tc>
      </w:tr>
      <w:tr w:rsidR="00AF52F5" w:rsidRPr="009079F8" w14:paraId="42478212" w14:textId="77777777" w:rsidTr="00C62819">
        <w:trPr>
          <w:cantSplit/>
        </w:trPr>
        <w:tc>
          <w:tcPr>
            <w:tcW w:w="968" w:type="dxa"/>
            <w:gridSpan w:val="3"/>
          </w:tcPr>
          <w:p w14:paraId="24D71E1E" w14:textId="77777777" w:rsidR="00AF52F5" w:rsidRPr="002854B5" w:rsidRDefault="00AF52F5" w:rsidP="00AF52F5">
            <w:pPr>
              <w:pStyle w:val="pqiTabBody"/>
              <w:rPr>
                <w:b/>
                <w:i/>
              </w:rPr>
            </w:pPr>
            <w:r>
              <w:rPr>
                <w:b/>
              </w:rPr>
              <w:lastRenderedPageBreak/>
              <w:t>26</w:t>
            </w:r>
          </w:p>
        </w:tc>
        <w:tc>
          <w:tcPr>
            <w:tcW w:w="5257" w:type="dxa"/>
          </w:tcPr>
          <w:p w14:paraId="6BAB287B" w14:textId="77777777" w:rsidR="00AF52F5" w:rsidRDefault="00AF52F5" w:rsidP="00AF52F5">
            <w:pPr>
              <w:pStyle w:val="pqiTabBody"/>
              <w:rPr>
                <w:b/>
              </w:rPr>
            </w:pPr>
            <w:r>
              <w:rPr>
                <w:b/>
              </w:rPr>
              <w:t>Maksymalna wartość czasu przewozu</w:t>
            </w:r>
          </w:p>
          <w:p w14:paraId="203CF0BE" w14:textId="1FECCE7A" w:rsidR="00467E68" w:rsidRPr="006118D4" w:rsidRDefault="00AF52F5" w:rsidP="00AF52F5">
            <w:pPr>
              <w:pStyle w:val="pqiTabBody"/>
              <w:rPr>
                <w:rFonts w:ascii="Courier New" w:hAnsi="Courier New" w:cs="Courier New"/>
                <w:noProof/>
                <w:color w:val="0000FF"/>
              </w:rPr>
            </w:pPr>
            <w:r w:rsidRPr="00E636DC">
              <w:rPr>
                <w:rFonts w:ascii="Courier New" w:hAnsi="Courier New" w:cs="Courier New"/>
                <w:noProof/>
                <w:color w:val="0000FF"/>
              </w:rPr>
              <w:t>MaximumJourneyTimeParameters</w:t>
            </w:r>
          </w:p>
        </w:tc>
        <w:tc>
          <w:tcPr>
            <w:tcW w:w="394" w:type="dxa"/>
          </w:tcPr>
          <w:p w14:paraId="5CEC7ED1" w14:textId="77777777" w:rsidR="00AF52F5" w:rsidRPr="00C15AD5" w:rsidRDefault="00AF52F5" w:rsidP="00AF52F5">
            <w:pPr>
              <w:pStyle w:val="pqiTabBody"/>
              <w:rPr>
                <w:b/>
              </w:rPr>
            </w:pPr>
            <w:r w:rsidRPr="00C15AD5">
              <w:rPr>
                <w:b/>
              </w:rPr>
              <w:t>O</w:t>
            </w:r>
          </w:p>
        </w:tc>
        <w:tc>
          <w:tcPr>
            <w:tcW w:w="1513" w:type="dxa"/>
          </w:tcPr>
          <w:p w14:paraId="77C9F0F0" w14:textId="77777777" w:rsidR="00AF52F5" w:rsidRPr="00C15AD5" w:rsidRDefault="00AF52F5" w:rsidP="00AF52F5">
            <w:pPr>
              <w:pStyle w:val="pqiTabBody"/>
              <w:rPr>
                <w:b/>
              </w:rPr>
            </w:pPr>
          </w:p>
        </w:tc>
        <w:tc>
          <w:tcPr>
            <w:tcW w:w="4426" w:type="dxa"/>
          </w:tcPr>
          <w:p w14:paraId="192D1F4D" w14:textId="77777777" w:rsidR="00AF52F5" w:rsidRPr="00C15AD5" w:rsidRDefault="00AF52F5" w:rsidP="00AF52F5">
            <w:pPr>
              <w:pStyle w:val="pqiTabBody"/>
              <w:rPr>
                <w:b/>
              </w:rPr>
            </w:pPr>
            <w:r w:rsidRPr="00C15AD5">
              <w:rPr>
                <w:b/>
              </w:rPr>
              <w:t>Element definiuje wartości słownika „</w:t>
            </w:r>
            <w:r>
              <w:rPr>
                <w:b/>
              </w:rPr>
              <w:t>Maksymalna wartość czasu przewozu</w:t>
            </w:r>
            <w:r w:rsidRPr="00C15AD5">
              <w:rPr>
                <w:b/>
              </w:rPr>
              <w:t xml:space="preserve"> (</w:t>
            </w:r>
            <w:r w:rsidRPr="00E636DC">
              <w:rPr>
                <w:b/>
              </w:rPr>
              <w:t>Maximum</w:t>
            </w:r>
            <w:r>
              <w:rPr>
                <w:b/>
              </w:rPr>
              <w:t xml:space="preserve"> </w:t>
            </w:r>
            <w:proofErr w:type="spellStart"/>
            <w:r w:rsidRPr="00E636DC">
              <w:rPr>
                <w:b/>
              </w:rPr>
              <w:t>Journey</w:t>
            </w:r>
            <w:proofErr w:type="spellEnd"/>
            <w:r>
              <w:rPr>
                <w:b/>
              </w:rPr>
              <w:t xml:space="preserve"> </w:t>
            </w:r>
            <w:r w:rsidRPr="00E636DC">
              <w:rPr>
                <w:b/>
              </w:rPr>
              <w:t>Time</w:t>
            </w:r>
            <w:r>
              <w:rPr>
                <w:b/>
              </w:rPr>
              <w:t xml:space="preserve"> </w:t>
            </w:r>
            <w:proofErr w:type="spellStart"/>
            <w:r w:rsidRPr="00E636DC">
              <w:rPr>
                <w:b/>
              </w:rPr>
              <w:t>Parameters</w:t>
            </w:r>
            <w:proofErr w:type="spellEnd"/>
            <w:r w:rsidRPr="00C15AD5">
              <w:rPr>
                <w:b/>
              </w:rPr>
              <w:t>)”</w:t>
            </w:r>
          </w:p>
        </w:tc>
        <w:tc>
          <w:tcPr>
            <w:tcW w:w="986" w:type="dxa"/>
          </w:tcPr>
          <w:p w14:paraId="7316870A" w14:textId="77777777" w:rsidR="00AF52F5" w:rsidRPr="00EE4AC0" w:rsidRDefault="00AF52F5" w:rsidP="00AF52F5">
            <w:pPr>
              <w:pStyle w:val="pqiTabBody"/>
              <w:rPr>
                <w:b/>
              </w:rPr>
            </w:pPr>
            <w:proofErr w:type="spellStart"/>
            <w:r w:rsidRPr="00EE4AC0">
              <w:rPr>
                <w:b/>
              </w:rPr>
              <w:t>Nx</w:t>
            </w:r>
            <w:proofErr w:type="spellEnd"/>
          </w:p>
        </w:tc>
      </w:tr>
      <w:tr w:rsidR="00AF52F5" w:rsidRPr="009079F8" w14:paraId="6D005AEB" w14:textId="77777777" w:rsidTr="00C62819">
        <w:trPr>
          <w:cantSplit/>
        </w:trPr>
        <w:tc>
          <w:tcPr>
            <w:tcW w:w="606" w:type="dxa"/>
            <w:gridSpan w:val="2"/>
          </w:tcPr>
          <w:p w14:paraId="4C55B4B2" w14:textId="77777777" w:rsidR="00AF52F5" w:rsidRPr="009079F8" w:rsidRDefault="00AF52F5" w:rsidP="00AF52F5">
            <w:pPr>
              <w:pStyle w:val="pqiTabBody"/>
            </w:pPr>
          </w:p>
        </w:tc>
        <w:tc>
          <w:tcPr>
            <w:tcW w:w="362" w:type="dxa"/>
          </w:tcPr>
          <w:p w14:paraId="0F01E76F" w14:textId="77777777" w:rsidR="00AF52F5" w:rsidRPr="009079F8" w:rsidRDefault="00AF52F5" w:rsidP="00AF52F5">
            <w:pPr>
              <w:pStyle w:val="pqiTabBody"/>
              <w:rPr>
                <w:i/>
              </w:rPr>
            </w:pPr>
            <w:r>
              <w:rPr>
                <w:i/>
              </w:rPr>
              <w:t>a</w:t>
            </w:r>
          </w:p>
        </w:tc>
        <w:tc>
          <w:tcPr>
            <w:tcW w:w="5257" w:type="dxa"/>
          </w:tcPr>
          <w:p w14:paraId="57184DD6" w14:textId="77777777" w:rsidR="00AF52F5" w:rsidRDefault="00AF52F5" w:rsidP="00AF52F5">
            <w:pPr>
              <w:pStyle w:val="pqiTabBody"/>
            </w:pPr>
            <w:r>
              <w:t>Kod czasu przewozu</w:t>
            </w:r>
          </w:p>
          <w:p w14:paraId="5A6EF3A4" w14:textId="270B4144" w:rsidR="00467E68" w:rsidRPr="006118D4" w:rsidRDefault="00AF52F5" w:rsidP="00AF52F5">
            <w:pPr>
              <w:pStyle w:val="pqiTabBody"/>
              <w:rPr>
                <w:rFonts w:ascii="Courier New" w:hAnsi="Courier New"/>
                <w:color w:val="0000FF"/>
                <w:rPrChange w:id="269" w:author="Jurkowska Monika" w:date="2022-11-14T21:27:00Z">
                  <w:rPr/>
                </w:rPrChange>
              </w:rPr>
            </w:pPr>
            <w:r w:rsidRPr="00E636DC">
              <w:rPr>
                <w:rFonts w:ascii="Courier New" w:hAnsi="Courier New" w:cs="Courier New"/>
                <w:noProof/>
                <w:color w:val="0000FF"/>
              </w:rPr>
              <w:t>MaximumJourneyTime</w:t>
            </w:r>
          </w:p>
        </w:tc>
        <w:tc>
          <w:tcPr>
            <w:tcW w:w="394" w:type="dxa"/>
          </w:tcPr>
          <w:p w14:paraId="6D85BFCE" w14:textId="77777777" w:rsidR="00AF52F5" w:rsidRPr="009079F8" w:rsidRDefault="00AF52F5" w:rsidP="00AF52F5">
            <w:pPr>
              <w:pStyle w:val="pqiTabBody"/>
            </w:pPr>
            <w:r>
              <w:t>R</w:t>
            </w:r>
          </w:p>
        </w:tc>
        <w:tc>
          <w:tcPr>
            <w:tcW w:w="1513" w:type="dxa"/>
          </w:tcPr>
          <w:p w14:paraId="3F1C2AE3" w14:textId="77777777" w:rsidR="00AF52F5" w:rsidRPr="009079F8" w:rsidRDefault="00AF52F5" w:rsidP="00AF52F5">
            <w:pPr>
              <w:pStyle w:val="pqiTabBody"/>
            </w:pPr>
          </w:p>
        </w:tc>
        <w:tc>
          <w:tcPr>
            <w:tcW w:w="4426" w:type="dxa"/>
          </w:tcPr>
          <w:p w14:paraId="36A6136B" w14:textId="77777777" w:rsidR="00AF52F5" w:rsidRPr="009079F8" w:rsidRDefault="00AF52F5" w:rsidP="00AF52F5">
            <w:pPr>
              <w:pStyle w:val="pqiTabBody"/>
            </w:pPr>
            <w:r>
              <w:t>Wartość słownika.</w:t>
            </w:r>
          </w:p>
        </w:tc>
        <w:tc>
          <w:tcPr>
            <w:tcW w:w="986" w:type="dxa"/>
          </w:tcPr>
          <w:p w14:paraId="1C43B841" w14:textId="77777777" w:rsidR="00AF52F5" w:rsidRPr="009079F8" w:rsidRDefault="00AF52F5" w:rsidP="00AF52F5">
            <w:pPr>
              <w:pStyle w:val="pqiTabBody"/>
            </w:pPr>
            <w:r>
              <w:t>an3</w:t>
            </w:r>
          </w:p>
        </w:tc>
      </w:tr>
      <w:tr w:rsidR="00AF52F5" w:rsidRPr="009079F8" w14:paraId="7D3CC60D" w14:textId="77777777" w:rsidTr="00C62819">
        <w:trPr>
          <w:cantSplit/>
        </w:trPr>
        <w:tc>
          <w:tcPr>
            <w:tcW w:w="606" w:type="dxa"/>
            <w:gridSpan w:val="2"/>
          </w:tcPr>
          <w:p w14:paraId="41ACEA3F" w14:textId="77777777" w:rsidR="00AF52F5" w:rsidRPr="009079F8" w:rsidRDefault="00AF52F5" w:rsidP="00AF52F5">
            <w:pPr>
              <w:pStyle w:val="pqiTabBody"/>
            </w:pPr>
          </w:p>
        </w:tc>
        <w:tc>
          <w:tcPr>
            <w:tcW w:w="362" w:type="dxa"/>
          </w:tcPr>
          <w:p w14:paraId="21A35CEA" w14:textId="77777777" w:rsidR="00AF52F5" w:rsidRPr="009079F8" w:rsidRDefault="00AF52F5" w:rsidP="00AF52F5">
            <w:pPr>
              <w:pStyle w:val="pqiTabBody"/>
              <w:rPr>
                <w:i/>
              </w:rPr>
            </w:pPr>
            <w:r>
              <w:rPr>
                <w:i/>
              </w:rPr>
              <w:t>b</w:t>
            </w:r>
          </w:p>
        </w:tc>
        <w:tc>
          <w:tcPr>
            <w:tcW w:w="5257" w:type="dxa"/>
          </w:tcPr>
          <w:p w14:paraId="13303150" w14:textId="77777777" w:rsidR="00AF52F5" w:rsidRDefault="00AF52F5" w:rsidP="00AF52F5">
            <w:pPr>
              <w:pStyle w:val="pqiTabBody"/>
            </w:pPr>
            <w:r>
              <w:t>Kod rodzaju transportu</w:t>
            </w:r>
          </w:p>
          <w:p w14:paraId="3AE0754C" w14:textId="432457B4" w:rsidR="00467E68" w:rsidRPr="006118D4" w:rsidRDefault="00AF52F5" w:rsidP="00AF52F5">
            <w:pPr>
              <w:pStyle w:val="pqiTabBody"/>
              <w:rPr>
                <w:rFonts w:ascii="Courier New" w:hAnsi="Courier New"/>
                <w:color w:val="0000FF"/>
                <w:rPrChange w:id="270" w:author="Jurkowska Monika" w:date="2022-11-14T21:27:00Z">
                  <w:rPr/>
                </w:rPrChange>
              </w:rPr>
            </w:pPr>
            <w:r w:rsidRPr="00E636DC">
              <w:rPr>
                <w:rFonts w:ascii="Courier New" w:hAnsi="Courier New" w:cs="Courier New"/>
                <w:noProof/>
                <w:color w:val="0000FF"/>
              </w:rPr>
              <w:t>TransportModeCode</w:t>
            </w:r>
          </w:p>
        </w:tc>
        <w:tc>
          <w:tcPr>
            <w:tcW w:w="394" w:type="dxa"/>
          </w:tcPr>
          <w:p w14:paraId="5000B708" w14:textId="77777777" w:rsidR="00AF52F5" w:rsidRPr="009079F8" w:rsidRDefault="00AF52F5" w:rsidP="00AF52F5">
            <w:pPr>
              <w:pStyle w:val="pqiTabBody"/>
            </w:pPr>
            <w:r>
              <w:t>R</w:t>
            </w:r>
          </w:p>
        </w:tc>
        <w:tc>
          <w:tcPr>
            <w:tcW w:w="1513" w:type="dxa"/>
          </w:tcPr>
          <w:p w14:paraId="467A8041" w14:textId="77777777" w:rsidR="00AF52F5" w:rsidRPr="009079F8" w:rsidRDefault="00AF52F5" w:rsidP="00AF52F5">
            <w:pPr>
              <w:pStyle w:val="pqiTabBody"/>
            </w:pPr>
          </w:p>
        </w:tc>
        <w:tc>
          <w:tcPr>
            <w:tcW w:w="4426" w:type="dxa"/>
          </w:tcPr>
          <w:p w14:paraId="649708FD" w14:textId="77777777" w:rsidR="00AF52F5" w:rsidRPr="009079F8" w:rsidRDefault="00AF52F5" w:rsidP="00AF52F5">
            <w:pPr>
              <w:pStyle w:val="pqiTabBody"/>
            </w:pPr>
            <w:r>
              <w:t>Wartość słownika.</w:t>
            </w:r>
          </w:p>
        </w:tc>
        <w:tc>
          <w:tcPr>
            <w:tcW w:w="986" w:type="dxa"/>
          </w:tcPr>
          <w:p w14:paraId="1140C7C7" w14:textId="77777777" w:rsidR="00AF52F5" w:rsidRPr="009079F8" w:rsidRDefault="00AF52F5" w:rsidP="00AF52F5">
            <w:pPr>
              <w:pStyle w:val="pqiTabBody"/>
            </w:pPr>
            <w:r>
              <w:t>n..2</w:t>
            </w:r>
          </w:p>
        </w:tc>
      </w:tr>
      <w:tr w:rsidR="0091782E" w:rsidRPr="00EE4AC0" w14:paraId="1BC31F80" w14:textId="77777777" w:rsidTr="00C62819">
        <w:trPr>
          <w:cantSplit/>
        </w:trPr>
        <w:tc>
          <w:tcPr>
            <w:tcW w:w="968" w:type="dxa"/>
            <w:gridSpan w:val="3"/>
          </w:tcPr>
          <w:p w14:paraId="3EE3BCAA" w14:textId="0A2C1911" w:rsidR="0091782E" w:rsidRPr="002854B5" w:rsidRDefault="0091782E" w:rsidP="009950B3">
            <w:pPr>
              <w:pStyle w:val="pqiTabBody"/>
              <w:rPr>
                <w:b/>
                <w:i/>
              </w:rPr>
            </w:pPr>
            <w:bookmarkStart w:id="271" w:name="_Toc274813513"/>
            <w:bookmarkStart w:id="272" w:name="_Toc275525999"/>
            <w:bookmarkStart w:id="273" w:name="_Toc277868799"/>
            <w:bookmarkStart w:id="274" w:name="_Toc278041468"/>
            <w:bookmarkEnd w:id="271"/>
            <w:bookmarkEnd w:id="272"/>
            <w:bookmarkEnd w:id="273"/>
            <w:bookmarkEnd w:id="274"/>
            <w:r>
              <w:rPr>
                <w:b/>
                <w:i/>
              </w:rPr>
              <w:t>27</w:t>
            </w:r>
          </w:p>
        </w:tc>
        <w:tc>
          <w:tcPr>
            <w:tcW w:w="5257" w:type="dxa"/>
          </w:tcPr>
          <w:p w14:paraId="4BEF26DC" w14:textId="77777777" w:rsidR="0091782E" w:rsidRDefault="0091782E" w:rsidP="009950B3">
            <w:pPr>
              <w:pStyle w:val="pqiTabBody"/>
              <w:rPr>
                <w:b/>
              </w:rPr>
            </w:pPr>
            <w:r w:rsidRPr="0091782E">
              <w:rPr>
                <w:b/>
              </w:rPr>
              <w:t>Kraje członkowskie zezwalające na podział na ich terytorium</w:t>
            </w:r>
          </w:p>
          <w:p w14:paraId="6CBD9C1E" w14:textId="55638D76" w:rsidR="00997AFA" w:rsidRPr="006118D4" w:rsidRDefault="0091782E" w:rsidP="009950B3">
            <w:pPr>
              <w:pStyle w:val="pqiTabBody"/>
              <w:rPr>
                <w:rFonts w:ascii="Courier New" w:hAnsi="Courier New"/>
                <w:color w:val="0000FF"/>
                <w:rPrChange w:id="275" w:author="Jurkowska Monika" w:date="2022-11-14T21:27:00Z">
                  <w:rPr>
                    <w:b/>
                  </w:rPr>
                </w:rPrChange>
              </w:rPr>
            </w:pPr>
            <w:r w:rsidRPr="0091782E">
              <w:rPr>
                <w:rFonts w:ascii="Courier New" w:hAnsi="Courier New" w:cs="Courier New"/>
                <w:noProof/>
                <w:color w:val="0000FF"/>
              </w:rPr>
              <w:t>MemberStateAllowingSplittingOnItsTerritory</w:t>
            </w:r>
          </w:p>
        </w:tc>
        <w:tc>
          <w:tcPr>
            <w:tcW w:w="394" w:type="dxa"/>
          </w:tcPr>
          <w:p w14:paraId="411B16DF" w14:textId="2117AE03" w:rsidR="0091782E" w:rsidRPr="00C15AD5" w:rsidRDefault="00C62819" w:rsidP="009950B3">
            <w:pPr>
              <w:pStyle w:val="pqiTabBody"/>
              <w:rPr>
                <w:b/>
              </w:rPr>
            </w:pPr>
            <w:r>
              <w:rPr>
                <w:b/>
              </w:rPr>
              <w:t>O</w:t>
            </w:r>
          </w:p>
        </w:tc>
        <w:tc>
          <w:tcPr>
            <w:tcW w:w="1513" w:type="dxa"/>
          </w:tcPr>
          <w:p w14:paraId="4749391C" w14:textId="7F452CB1" w:rsidR="0091782E" w:rsidRPr="00C15AD5" w:rsidRDefault="0091782E" w:rsidP="009950B3">
            <w:pPr>
              <w:pStyle w:val="pqiTabBody"/>
              <w:rPr>
                <w:b/>
              </w:rPr>
            </w:pPr>
          </w:p>
        </w:tc>
        <w:tc>
          <w:tcPr>
            <w:tcW w:w="4426" w:type="dxa"/>
          </w:tcPr>
          <w:p w14:paraId="5F20C7AE" w14:textId="7C031FE8" w:rsidR="0091782E" w:rsidRPr="00C15AD5" w:rsidRDefault="00C62819" w:rsidP="00C62819">
            <w:pPr>
              <w:pStyle w:val="pqiTabBody"/>
              <w:rPr>
                <w:b/>
              </w:rPr>
            </w:pPr>
            <w:r w:rsidRPr="00C15AD5">
              <w:rPr>
                <w:b/>
              </w:rPr>
              <w:t xml:space="preserve">Element </w:t>
            </w:r>
            <w:r>
              <w:rPr>
                <w:b/>
              </w:rPr>
              <w:t>korzysta z</w:t>
            </w:r>
            <w:r w:rsidRPr="00C15AD5">
              <w:rPr>
                <w:b/>
              </w:rPr>
              <w:t xml:space="preserve"> wartości słownika „Państwa członkowskie (</w:t>
            </w:r>
            <w:proofErr w:type="spellStart"/>
            <w:r w:rsidRPr="00C15AD5">
              <w:rPr>
                <w:b/>
              </w:rPr>
              <w:t>Member</w:t>
            </w:r>
            <w:proofErr w:type="spellEnd"/>
            <w:r w:rsidRPr="00C15AD5">
              <w:rPr>
                <w:b/>
              </w:rPr>
              <w:t xml:space="preserve"> </w:t>
            </w:r>
            <w:proofErr w:type="spellStart"/>
            <w:r w:rsidRPr="00C15AD5">
              <w:rPr>
                <w:b/>
              </w:rPr>
              <w:t>states</w:t>
            </w:r>
            <w:proofErr w:type="spellEnd"/>
            <w:r w:rsidRPr="00C15AD5">
              <w:rPr>
                <w:b/>
              </w:rPr>
              <w:t>)”.</w:t>
            </w:r>
          </w:p>
        </w:tc>
        <w:tc>
          <w:tcPr>
            <w:tcW w:w="986" w:type="dxa"/>
          </w:tcPr>
          <w:p w14:paraId="07993641" w14:textId="13DE2F59" w:rsidR="0091782E" w:rsidRPr="00EE4AC0" w:rsidRDefault="0091782E" w:rsidP="009950B3">
            <w:pPr>
              <w:pStyle w:val="pqiTabBody"/>
              <w:rPr>
                <w:b/>
              </w:rPr>
            </w:pPr>
          </w:p>
        </w:tc>
      </w:tr>
      <w:tr w:rsidR="0091782E" w:rsidRPr="009079F8" w14:paraId="7CC6A3F3" w14:textId="77777777" w:rsidTr="00C62819">
        <w:trPr>
          <w:cantSplit/>
        </w:trPr>
        <w:tc>
          <w:tcPr>
            <w:tcW w:w="606" w:type="dxa"/>
            <w:gridSpan w:val="2"/>
          </w:tcPr>
          <w:p w14:paraId="239A26E1" w14:textId="77777777" w:rsidR="0091782E" w:rsidRPr="009079F8" w:rsidRDefault="0091782E" w:rsidP="009950B3">
            <w:pPr>
              <w:pStyle w:val="pqiTabBody"/>
            </w:pPr>
          </w:p>
        </w:tc>
        <w:tc>
          <w:tcPr>
            <w:tcW w:w="362" w:type="dxa"/>
          </w:tcPr>
          <w:p w14:paraId="6BD255FD" w14:textId="2CAEFFB5" w:rsidR="0091782E" w:rsidRPr="009079F8" w:rsidRDefault="0091782E" w:rsidP="009950B3">
            <w:pPr>
              <w:pStyle w:val="pqiTabBody"/>
              <w:rPr>
                <w:i/>
              </w:rPr>
            </w:pPr>
            <w:r>
              <w:rPr>
                <w:i/>
              </w:rPr>
              <w:t>a</w:t>
            </w:r>
          </w:p>
        </w:tc>
        <w:tc>
          <w:tcPr>
            <w:tcW w:w="5257" w:type="dxa"/>
          </w:tcPr>
          <w:p w14:paraId="0D5613B9" w14:textId="49733804" w:rsidR="0091782E" w:rsidRPr="0091782E" w:rsidRDefault="0091782E" w:rsidP="009950B3">
            <w:pPr>
              <w:pStyle w:val="pqiTabBody"/>
            </w:pPr>
            <w:r w:rsidRPr="0091782E">
              <w:t>Kod kraju członkowskiego</w:t>
            </w:r>
          </w:p>
          <w:p w14:paraId="623B6271" w14:textId="3A30B43F" w:rsidR="002F3424" w:rsidRPr="0091782E" w:rsidRDefault="0091782E" w:rsidP="009950B3">
            <w:pPr>
              <w:pStyle w:val="pqiTabBody"/>
              <w:rPr>
                <w:rFonts w:ascii="Courier New" w:hAnsi="Courier New" w:cs="Courier New"/>
                <w:noProof/>
                <w:color w:val="0000FF"/>
              </w:rPr>
            </w:pPr>
            <w:r w:rsidRPr="0091782E">
              <w:rPr>
                <w:rFonts w:ascii="Courier New" w:hAnsi="Courier New" w:cs="Courier New"/>
                <w:noProof/>
                <w:color w:val="0000FF"/>
              </w:rPr>
              <w:t>MemberStateCode</w:t>
            </w:r>
          </w:p>
        </w:tc>
        <w:tc>
          <w:tcPr>
            <w:tcW w:w="394" w:type="dxa"/>
          </w:tcPr>
          <w:p w14:paraId="1B3C7BEB" w14:textId="340EEC3F" w:rsidR="0091782E" w:rsidRPr="009079F8" w:rsidRDefault="00C62819" w:rsidP="009950B3">
            <w:pPr>
              <w:pStyle w:val="pqiTabBody"/>
            </w:pPr>
            <w:r>
              <w:t>R</w:t>
            </w:r>
          </w:p>
        </w:tc>
        <w:tc>
          <w:tcPr>
            <w:tcW w:w="1513" w:type="dxa"/>
          </w:tcPr>
          <w:p w14:paraId="7A6AAB4D" w14:textId="77777777" w:rsidR="0091782E" w:rsidRPr="009079F8" w:rsidRDefault="0091782E" w:rsidP="009950B3">
            <w:pPr>
              <w:pStyle w:val="pqiTabBody"/>
            </w:pPr>
          </w:p>
        </w:tc>
        <w:tc>
          <w:tcPr>
            <w:tcW w:w="4426" w:type="dxa"/>
          </w:tcPr>
          <w:p w14:paraId="693AAD5E" w14:textId="15BBDCB9" w:rsidR="0091782E" w:rsidRPr="009079F8" w:rsidRDefault="0091782E" w:rsidP="009950B3">
            <w:pPr>
              <w:pStyle w:val="pqiTabBody"/>
            </w:pPr>
          </w:p>
        </w:tc>
        <w:tc>
          <w:tcPr>
            <w:tcW w:w="986" w:type="dxa"/>
          </w:tcPr>
          <w:p w14:paraId="0B19EDDB" w14:textId="7408EEBE" w:rsidR="0091782E" w:rsidRPr="009079F8" w:rsidRDefault="0091782E" w:rsidP="009950B3">
            <w:pPr>
              <w:pStyle w:val="pqiTabBody"/>
            </w:pPr>
          </w:p>
        </w:tc>
      </w:tr>
      <w:tr w:rsidR="00C62819" w:rsidRPr="009079F8" w14:paraId="3EE38891" w14:textId="77777777" w:rsidTr="00C62819">
        <w:trPr>
          <w:cantSplit/>
        </w:trPr>
        <w:tc>
          <w:tcPr>
            <w:tcW w:w="968" w:type="dxa"/>
            <w:gridSpan w:val="3"/>
          </w:tcPr>
          <w:p w14:paraId="60A07F94" w14:textId="748499F5" w:rsidR="00C62819" w:rsidRPr="00C62819" w:rsidRDefault="00C62819" w:rsidP="009950B3">
            <w:pPr>
              <w:pStyle w:val="pqiTabBody"/>
              <w:rPr>
                <w:b/>
                <w:i/>
              </w:rPr>
            </w:pPr>
            <w:r w:rsidRPr="00C62819">
              <w:rPr>
                <w:b/>
                <w:i/>
              </w:rPr>
              <w:t>28</w:t>
            </w:r>
          </w:p>
        </w:tc>
        <w:tc>
          <w:tcPr>
            <w:tcW w:w="5257" w:type="dxa"/>
          </w:tcPr>
          <w:p w14:paraId="3E9ADEF9" w14:textId="77777777" w:rsidR="00C62819" w:rsidRDefault="00C62819" w:rsidP="009950B3">
            <w:pPr>
              <w:pStyle w:val="pqiTabBody"/>
              <w:rPr>
                <w:rFonts w:ascii="Courier New" w:hAnsi="Courier New" w:cs="Courier New"/>
                <w:b/>
                <w:noProof/>
                <w:color w:val="0000FF"/>
              </w:rPr>
            </w:pPr>
            <w:r>
              <w:rPr>
                <w:rFonts w:ascii="Courier New" w:hAnsi="Courier New" w:cs="Courier New"/>
                <w:b/>
                <w:noProof/>
                <w:color w:val="0000FF"/>
              </w:rPr>
              <w:t xml:space="preserve">Typ dokumentu </w:t>
            </w:r>
          </w:p>
          <w:p w14:paraId="084B382C" w14:textId="4AD26AF0" w:rsidR="002F3424" w:rsidRPr="00C62819" w:rsidRDefault="00C62819" w:rsidP="009950B3">
            <w:pPr>
              <w:pStyle w:val="pqiTabBody"/>
              <w:rPr>
                <w:rFonts w:ascii="Courier New" w:hAnsi="Courier New" w:cs="Courier New"/>
                <w:b/>
                <w:noProof/>
                <w:color w:val="0000FF"/>
              </w:rPr>
            </w:pPr>
            <w:r w:rsidRPr="00C62819">
              <w:rPr>
                <w:rFonts w:ascii="Courier New" w:hAnsi="Courier New" w:cs="Courier New"/>
                <w:b/>
                <w:noProof/>
                <w:color w:val="0000FF"/>
              </w:rPr>
              <w:t>TypeOfDocumentType</w:t>
            </w:r>
          </w:p>
        </w:tc>
        <w:tc>
          <w:tcPr>
            <w:tcW w:w="394" w:type="dxa"/>
          </w:tcPr>
          <w:p w14:paraId="48B69692" w14:textId="689C3984" w:rsidR="00C62819" w:rsidRPr="00C62819" w:rsidRDefault="00C62819" w:rsidP="009950B3">
            <w:pPr>
              <w:pStyle w:val="pqiTabBody"/>
              <w:rPr>
                <w:b/>
              </w:rPr>
            </w:pPr>
            <w:r w:rsidRPr="00C62819">
              <w:rPr>
                <w:b/>
              </w:rPr>
              <w:t>O</w:t>
            </w:r>
          </w:p>
        </w:tc>
        <w:tc>
          <w:tcPr>
            <w:tcW w:w="1513" w:type="dxa"/>
          </w:tcPr>
          <w:p w14:paraId="1FBB4DC9" w14:textId="77777777" w:rsidR="00C62819" w:rsidRPr="009079F8" w:rsidRDefault="00C62819" w:rsidP="009950B3">
            <w:pPr>
              <w:pStyle w:val="pqiTabBody"/>
            </w:pPr>
          </w:p>
        </w:tc>
        <w:tc>
          <w:tcPr>
            <w:tcW w:w="4426" w:type="dxa"/>
          </w:tcPr>
          <w:p w14:paraId="6FA3DD53" w14:textId="77777777" w:rsidR="00C62819" w:rsidRPr="009079F8" w:rsidRDefault="00C62819" w:rsidP="009950B3">
            <w:pPr>
              <w:pStyle w:val="pqiTabBody"/>
            </w:pPr>
          </w:p>
        </w:tc>
        <w:tc>
          <w:tcPr>
            <w:tcW w:w="986" w:type="dxa"/>
          </w:tcPr>
          <w:p w14:paraId="7C6EBA07" w14:textId="77777777" w:rsidR="00C62819" w:rsidRPr="009079F8" w:rsidRDefault="00C62819" w:rsidP="009950B3">
            <w:pPr>
              <w:pStyle w:val="pqiTabBody"/>
            </w:pPr>
          </w:p>
        </w:tc>
      </w:tr>
      <w:tr w:rsidR="00C62819" w:rsidRPr="009079F8" w14:paraId="00D3728E" w14:textId="77777777" w:rsidTr="00C62819">
        <w:trPr>
          <w:cantSplit/>
        </w:trPr>
        <w:tc>
          <w:tcPr>
            <w:tcW w:w="606" w:type="dxa"/>
            <w:gridSpan w:val="2"/>
          </w:tcPr>
          <w:p w14:paraId="39FAFD6A" w14:textId="77777777" w:rsidR="00C62819" w:rsidRPr="009079F8" w:rsidRDefault="00C62819" w:rsidP="009950B3">
            <w:pPr>
              <w:pStyle w:val="pqiTabBody"/>
            </w:pPr>
          </w:p>
        </w:tc>
        <w:tc>
          <w:tcPr>
            <w:tcW w:w="362" w:type="dxa"/>
          </w:tcPr>
          <w:p w14:paraId="6CD8A412" w14:textId="7D20CBB5" w:rsidR="00C62819" w:rsidRDefault="00C62819" w:rsidP="009950B3">
            <w:pPr>
              <w:pStyle w:val="pqiTabBody"/>
              <w:rPr>
                <w:i/>
              </w:rPr>
            </w:pPr>
            <w:r>
              <w:rPr>
                <w:i/>
              </w:rPr>
              <w:t>a</w:t>
            </w:r>
          </w:p>
        </w:tc>
        <w:tc>
          <w:tcPr>
            <w:tcW w:w="5257" w:type="dxa"/>
          </w:tcPr>
          <w:p w14:paraId="49974DFE" w14:textId="77777777" w:rsidR="00C62819" w:rsidRPr="00C62819" w:rsidRDefault="00C62819" w:rsidP="009950B3">
            <w:pPr>
              <w:pStyle w:val="pqiTabBody"/>
            </w:pPr>
            <w:r w:rsidRPr="00C62819">
              <w:t>Typ dokumentu</w:t>
            </w:r>
          </w:p>
          <w:p w14:paraId="4E1B3B34" w14:textId="603FD6EA" w:rsidR="002F3424" w:rsidRPr="002F3424" w:rsidRDefault="00C62819" w:rsidP="009950B3">
            <w:pPr>
              <w:pStyle w:val="pqiTabBody"/>
              <w:rPr>
                <w:rFonts w:ascii="Courier New" w:hAnsi="Courier New" w:cs="Courier New"/>
                <w:noProof/>
                <w:color w:val="0000FF"/>
              </w:rPr>
            </w:pPr>
            <w:r w:rsidRPr="00C62819">
              <w:rPr>
                <w:rFonts w:ascii="Courier New" w:hAnsi="Courier New" w:cs="Courier New"/>
                <w:noProof/>
                <w:color w:val="0000FF"/>
              </w:rPr>
              <w:t>DocumentType</w:t>
            </w:r>
          </w:p>
        </w:tc>
        <w:tc>
          <w:tcPr>
            <w:tcW w:w="394" w:type="dxa"/>
          </w:tcPr>
          <w:p w14:paraId="05BB0CB1" w14:textId="747FD0EC" w:rsidR="00C62819" w:rsidRDefault="00C62819" w:rsidP="009950B3">
            <w:pPr>
              <w:pStyle w:val="pqiTabBody"/>
            </w:pPr>
            <w:r>
              <w:t>R</w:t>
            </w:r>
          </w:p>
        </w:tc>
        <w:tc>
          <w:tcPr>
            <w:tcW w:w="1513" w:type="dxa"/>
          </w:tcPr>
          <w:p w14:paraId="73E28AC2" w14:textId="77777777" w:rsidR="00C62819" w:rsidRPr="009079F8" w:rsidRDefault="00C62819" w:rsidP="009950B3">
            <w:pPr>
              <w:pStyle w:val="pqiTabBody"/>
            </w:pPr>
          </w:p>
        </w:tc>
        <w:tc>
          <w:tcPr>
            <w:tcW w:w="4426" w:type="dxa"/>
          </w:tcPr>
          <w:p w14:paraId="54F237FA" w14:textId="77777777" w:rsidR="00C62819" w:rsidRPr="009079F8" w:rsidRDefault="00C62819" w:rsidP="009950B3">
            <w:pPr>
              <w:pStyle w:val="pqiTabBody"/>
            </w:pPr>
          </w:p>
        </w:tc>
        <w:tc>
          <w:tcPr>
            <w:tcW w:w="986" w:type="dxa"/>
          </w:tcPr>
          <w:p w14:paraId="6B5A4344" w14:textId="77777777" w:rsidR="00C62819" w:rsidRPr="009079F8" w:rsidRDefault="00C62819" w:rsidP="009950B3">
            <w:pPr>
              <w:pStyle w:val="pqiTabBody"/>
            </w:pPr>
          </w:p>
        </w:tc>
      </w:tr>
      <w:tr w:rsidR="00C62819" w:rsidRPr="009079F8" w14:paraId="6C094E2E" w14:textId="77777777" w:rsidTr="00AD52A9">
        <w:trPr>
          <w:cantSplit/>
        </w:trPr>
        <w:tc>
          <w:tcPr>
            <w:tcW w:w="968" w:type="dxa"/>
            <w:gridSpan w:val="3"/>
          </w:tcPr>
          <w:p w14:paraId="70105B24" w14:textId="6F9B0F3F" w:rsidR="00C62819" w:rsidRPr="00C62819" w:rsidRDefault="00C62819" w:rsidP="009950B3">
            <w:pPr>
              <w:pStyle w:val="pqiTabBody"/>
              <w:rPr>
                <w:b/>
                <w:i/>
              </w:rPr>
            </w:pPr>
            <w:r w:rsidRPr="00C62819">
              <w:rPr>
                <w:b/>
                <w:i/>
              </w:rPr>
              <w:t>29</w:t>
            </w:r>
          </w:p>
        </w:tc>
        <w:tc>
          <w:tcPr>
            <w:tcW w:w="5257" w:type="dxa"/>
          </w:tcPr>
          <w:p w14:paraId="7E29B156" w14:textId="77777777" w:rsidR="00C62819" w:rsidRPr="00C62819" w:rsidRDefault="00C62819" w:rsidP="00C62819">
            <w:pPr>
              <w:rPr>
                <w:rFonts w:ascii="Courier New" w:hAnsi="Courier New" w:cs="Courier New"/>
                <w:b/>
                <w:noProof/>
                <w:color w:val="0000FF"/>
                <w:szCs w:val="20"/>
              </w:rPr>
            </w:pPr>
            <w:r w:rsidRPr="00C62819">
              <w:rPr>
                <w:b/>
                <w:szCs w:val="20"/>
              </w:rPr>
              <w:t>Kod uzasadnienia manualnego zamknięcia</w:t>
            </w:r>
          </w:p>
          <w:p w14:paraId="3E855D0E" w14:textId="297DA7F4" w:rsidR="002F3424" w:rsidRPr="006118D4" w:rsidRDefault="00C62819" w:rsidP="009950B3">
            <w:pPr>
              <w:pStyle w:val="pqiTabBody"/>
              <w:rPr>
                <w:rFonts w:ascii="Courier New" w:hAnsi="Courier New"/>
                <w:b/>
                <w:color w:val="0000FF"/>
                <w:rPrChange w:id="276" w:author="Jurkowska Monika" w:date="2022-11-14T21:27:00Z">
                  <w:rPr>
                    <w:rFonts w:ascii="Courier New" w:hAnsi="Courier New"/>
                    <w:color w:val="0000FF"/>
                  </w:rPr>
                </w:rPrChange>
              </w:rPr>
            </w:pPr>
            <w:r w:rsidRPr="00C62819">
              <w:rPr>
                <w:rFonts w:ascii="Courier New" w:hAnsi="Courier New" w:cs="Courier New"/>
                <w:b/>
                <w:noProof/>
                <w:color w:val="0000FF"/>
              </w:rPr>
              <w:t>ManualClosureRequestReason</w:t>
            </w:r>
          </w:p>
        </w:tc>
        <w:tc>
          <w:tcPr>
            <w:tcW w:w="394" w:type="dxa"/>
          </w:tcPr>
          <w:p w14:paraId="1D4FA7FF" w14:textId="5B82752D" w:rsidR="00C62819" w:rsidRPr="00C62819" w:rsidRDefault="00C62819" w:rsidP="009950B3">
            <w:pPr>
              <w:pStyle w:val="pqiTabBody"/>
            </w:pPr>
            <w:r>
              <w:rPr>
                <w:b/>
              </w:rPr>
              <w:t>O</w:t>
            </w:r>
          </w:p>
        </w:tc>
        <w:tc>
          <w:tcPr>
            <w:tcW w:w="1513" w:type="dxa"/>
          </w:tcPr>
          <w:p w14:paraId="13ECA72C" w14:textId="77777777" w:rsidR="00C62819" w:rsidRPr="009079F8" w:rsidRDefault="00C62819" w:rsidP="009950B3">
            <w:pPr>
              <w:pStyle w:val="pqiTabBody"/>
            </w:pPr>
          </w:p>
        </w:tc>
        <w:tc>
          <w:tcPr>
            <w:tcW w:w="4426" w:type="dxa"/>
          </w:tcPr>
          <w:p w14:paraId="78D60C09" w14:textId="77777777" w:rsidR="00C62819" w:rsidRPr="009079F8" w:rsidRDefault="00C62819" w:rsidP="009950B3">
            <w:pPr>
              <w:pStyle w:val="pqiTabBody"/>
            </w:pPr>
          </w:p>
        </w:tc>
        <w:tc>
          <w:tcPr>
            <w:tcW w:w="986" w:type="dxa"/>
          </w:tcPr>
          <w:p w14:paraId="4698B94B" w14:textId="77777777" w:rsidR="00C62819" w:rsidRPr="009079F8" w:rsidRDefault="00C62819" w:rsidP="009950B3">
            <w:pPr>
              <w:pStyle w:val="pqiTabBody"/>
            </w:pPr>
          </w:p>
        </w:tc>
      </w:tr>
      <w:tr w:rsidR="00C62819" w:rsidRPr="009079F8" w14:paraId="7611B0C7" w14:textId="77777777" w:rsidTr="00C62819">
        <w:trPr>
          <w:cantSplit/>
        </w:trPr>
        <w:tc>
          <w:tcPr>
            <w:tcW w:w="606" w:type="dxa"/>
            <w:gridSpan w:val="2"/>
          </w:tcPr>
          <w:p w14:paraId="3C09360B" w14:textId="77777777" w:rsidR="00C62819" w:rsidRPr="00C62819" w:rsidRDefault="00C62819" w:rsidP="009950B3">
            <w:pPr>
              <w:pStyle w:val="pqiTabBody"/>
              <w:rPr>
                <w:b/>
              </w:rPr>
            </w:pPr>
          </w:p>
        </w:tc>
        <w:tc>
          <w:tcPr>
            <w:tcW w:w="362" w:type="dxa"/>
          </w:tcPr>
          <w:p w14:paraId="486B1D3C" w14:textId="14AC2691" w:rsidR="00C62819" w:rsidRPr="00C62819" w:rsidRDefault="00F31807" w:rsidP="009950B3">
            <w:pPr>
              <w:pStyle w:val="pqiTabBody"/>
              <w:rPr>
                <w:b/>
                <w:i/>
              </w:rPr>
            </w:pPr>
            <w:r>
              <w:rPr>
                <w:b/>
                <w:i/>
              </w:rPr>
              <w:t>a</w:t>
            </w:r>
          </w:p>
        </w:tc>
        <w:tc>
          <w:tcPr>
            <w:tcW w:w="5257" w:type="dxa"/>
          </w:tcPr>
          <w:p w14:paraId="20F2AD1A" w14:textId="61272C31" w:rsidR="00F31807" w:rsidRPr="00F31807" w:rsidRDefault="00F31807" w:rsidP="009950B3">
            <w:pPr>
              <w:pStyle w:val="pqiTabBody"/>
            </w:pPr>
            <w:r>
              <w:t>Odpowiedź na manualne zamknięcie</w:t>
            </w:r>
          </w:p>
          <w:p w14:paraId="504D6D73" w14:textId="6B8A58EB" w:rsidR="002F3424" w:rsidRDefault="00C62819" w:rsidP="009950B3">
            <w:pPr>
              <w:pStyle w:val="pqiTabBody"/>
              <w:rPr>
                <w:rFonts w:ascii="Courier New" w:hAnsi="Courier New" w:cs="Courier New"/>
                <w:noProof/>
                <w:color w:val="0000FF"/>
              </w:rPr>
            </w:pPr>
            <w:r w:rsidRPr="00C62819">
              <w:rPr>
                <w:rFonts w:ascii="Courier New" w:hAnsi="Courier New" w:cs="Courier New"/>
                <w:noProof/>
                <w:color w:val="0000FF"/>
              </w:rPr>
              <w:t>ManualClosureRequestReasonCode</w:t>
            </w:r>
          </w:p>
        </w:tc>
        <w:tc>
          <w:tcPr>
            <w:tcW w:w="394" w:type="dxa"/>
          </w:tcPr>
          <w:p w14:paraId="456CA8C6" w14:textId="3F0C691C" w:rsidR="00C62819" w:rsidRDefault="00F31807" w:rsidP="009950B3">
            <w:pPr>
              <w:pStyle w:val="pqiTabBody"/>
            </w:pPr>
            <w:r>
              <w:t>R</w:t>
            </w:r>
          </w:p>
        </w:tc>
        <w:tc>
          <w:tcPr>
            <w:tcW w:w="1513" w:type="dxa"/>
          </w:tcPr>
          <w:p w14:paraId="74937F28" w14:textId="77777777" w:rsidR="00C62819" w:rsidRPr="009079F8" w:rsidRDefault="00C62819" w:rsidP="009950B3">
            <w:pPr>
              <w:pStyle w:val="pqiTabBody"/>
            </w:pPr>
          </w:p>
        </w:tc>
        <w:tc>
          <w:tcPr>
            <w:tcW w:w="4426" w:type="dxa"/>
          </w:tcPr>
          <w:p w14:paraId="59820975" w14:textId="77777777" w:rsidR="00C62819" w:rsidRPr="009079F8" w:rsidRDefault="00C62819" w:rsidP="009950B3">
            <w:pPr>
              <w:pStyle w:val="pqiTabBody"/>
            </w:pPr>
          </w:p>
        </w:tc>
        <w:tc>
          <w:tcPr>
            <w:tcW w:w="986" w:type="dxa"/>
          </w:tcPr>
          <w:p w14:paraId="6CB1A4F1" w14:textId="77777777" w:rsidR="00C62819" w:rsidRPr="009079F8" w:rsidRDefault="00C62819" w:rsidP="009950B3">
            <w:pPr>
              <w:pStyle w:val="pqiTabBody"/>
            </w:pPr>
          </w:p>
        </w:tc>
      </w:tr>
      <w:tr w:rsidR="00C62819" w:rsidRPr="009079F8" w14:paraId="1CBBD56F" w14:textId="77777777" w:rsidTr="00AD52A9">
        <w:trPr>
          <w:cantSplit/>
        </w:trPr>
        <w:tc>
          <w:tcPr>
            <w:tcW w:w="968" w:type="dxa"/>
            <w:gridSpan w:val="3"/>
          </w:tcPr>
          <w:p w14:paraId="6465F9A5" w14:textId="5DB780E7" w:rsidR="00C62819" w:rsidRPr="00C62819" w:rsidRDefault="00C62819" w:rsidP="009950B3">
            <w:pPr>
              <w:pStyle w:val="pqiTabBody"/>
              <w:rPr>
                <w:b/>
                <w:i/>
              </w:rPr>
            </w:pPr>
            <w:r w:rsidRPr="00C62819">
              <w:rPr>
                <w:b/>
                <w:i/>
              </w:rPr>
              <w:t>30</w:t>
            </w:r>
          </w:p>
        </w:tc>
        <w:tc>
          <w:tcPr>
            <w:tcW w:w="5257" w:type="dxa"/>
          </w:tcPr>
          <w:p w14:paraId="2B6E9C33" w14:textId="55C72F59" w:rsidR="00C62819" w:rsidRPr="00C62819" w:rsidRDefault="00C62819" w:rsidP="009950B3">
            <w:pPr>
              <w:pStyle w:val="pqiTabBody"/>
              <w:rPr>
                <w:b/>
              </w:rPr>
            </w:pPr>
            <w:r w:rsidRPr="00C62819">
              <w:rPr>
                <w:b/>
              </w:rPr>
              <w:t xml:space="preserve">Kod odrzucenia </w:t>
            </w:r>
            <w:r w:rsidR="00F31807" w:rsidRPr="00C62819">
              <w:rPr>
                <w:b/>
              </w:rPr>
              <w:t>manualnego</w:t>
            </w:r>
            <w:r w:rsidRPr="00C62819">
              <w:rPr>
                <w:b/>
              </w:rPr>
              <w:t xml:space="preserve"> zamknięcia</w:t>
            </w:r>
          </w:p>
          <w:p w14:paraId="37271D63" w14:textId="117D6C7F" w:rsidR="002F3424" w:rsidRDefault="00C62819" w:rsidP="009950B3">
            <w:pPr>
              <w:pStyle w:val="pqiTabBody"/>
              <w:rPr>
                <w:rFonts w:ascii="Courier New" w:hAnsi="Courier New" w:cs="Courier New"/>
                <w:noProof/>
                <w:color w:val="0000FF"/>
              </w:rPr>
            </w:pPr>
            <w:r w:rsidRPr="00C62819">
              <w:rPr>
                <w:rFonts w:ascii="Courier New" w:hAnsi="Courier New" w:cs="Courier New"/>
                <w:noProof/>
                <w:color w:val="0000FF"/>
              </w:rPr>
              <w:t>ManualClosureRejectionReason</w:t>
            </w:r>
          </w:p>
        </w:tc>
        <w:tc>
          <w:tcPr>
            <w:tcW w:w="394" w:type="dxa"/>
          </w:tcPr>
          <w:p w14:paraId="729F2EC3" w14:textId="601017FC" w:rsidR="00C62819" w:rsidRPr="00F31807" w:rsidRDefault="00F31807" w:rsidP="009950B3">
            <w:pPr>
              <w:pStyle w:val="pqiTabBody"/>
              <w:rPr>
                <w:b/>
              </w:rPr>
            </w:pPr>
            <w:r>
              <w:rPr>
                <w:b/>
              </w:rPr>
              <w:t>O</w:t>
            </w:r>
          </w:p>
        </w:tc>
        <w:tc>
          <w:tcPr>
            <w:tcW w:w="1513" w:type="dxa"/>
          </w:tcPr>
          <w:p w14:paraId="5FD1D9D6" w14:textId="77777777" w:rsidR="00C62819" w:rsidRPr="009079F8" w:rsidRDefault="00C62819" w:rsidP="009950B3">
            <w:pPr>
              <w:pStyle w:val="pqiTabBody"/>
            </w:pPr>
          </w:p>
        </w:tc>
        <w:tc>
          <w:tcPr>
            <w:tcW w:w="4426" w:type="dxa"/>
          </w:tcPr>
          <w:p w14:paraId="109ECF45" w14:textId="77777777" w:rsidR="00C62819" w:rsidRPr="009079F8" w:rsidRDefault="00C62819" w:rsidP="009950B3">
            <w:pPr>
              <w:pStyle w:val="pqiTabBody"/>
            </w:pPr>
          </w:p>
        </w:tc>
        <w:tc>
          <w:tcPr>
            <w:tcW w:w="986" w:type="dxa"/>
          </w:tcPr>
          <w:p w14:paraId="37824C74" w14:textId="77777777" w:rsidR="00C62819" w:rsidRPr="009079F8" w:rsidRDefault="00C62819" w:rsidP="009950B3">
            <w:pPr>
              <w:pStyle w:val="pqiTabBody"/>
            </w:pPr>
          </w:p>
        </w:tc>
      </w:tr>
      <w:tr w:rsidR="00C62819" w:rsidRPr="009079F8" w14:paraId="23BAD868" w14:textId="77777777" w:rsidTr="00C62819">
        <w:trPr>
          <w:cantSplit/>
        </w:trPr>
        <w:tc>
          <w:tcPr>
            <w:tcW w:w="606" w:type="dxa"/>
            <w:gridSpan w:val="2"/>
          </w:tcPr>
          <w:p w14:paraId="262442C0" w14:textId="77777777" w:rsidR="00C62819" w:rsidRPr="009079F8" w:rsidRDefault="00C62819" w:rsidP="009950B3">
            <w:pPr>
              <w:pStyle w:val="pqiTabBody"/>
            </w:pPr>
          </w:p>
        </w:tc>
        <w:tc>
          <w:tcPr>
            <w:tcW w:w="362" w:type="dxa"/>
          </w:tcPr>
          <w:p w14:paraId="58218A3A" w14:textId="7AAE802C" w:rsidR="00C62819" w:rsidRDefault="00F31807" w:rsidP="009950B3">
            <w:pPr>
              <w:pStyle w:val="pqiTabBody"/>
              <w:rPr>
                <w:i/>
              </w:rPr>
            </w:pPr>
            <w:r>
              <w:rPr>
                <w:i/>
              </w:rPr>
              <w:t>a</w:t>
            </w:r>
          </w:p>
        </w:tc>
        <w:tc>
          <w:tcPr>
            <w:tcW w:w="5257" w:type="dxa"/>
          </w:tcPr>
          <w:p w14:paraId="024480BE" w14:textId="6D971331" w:rsidR="00F31807" w:rsidRPr="00F31807" w:rsidRDefault="00F31807" w:rsidP="009950B3">
            <w:pPr>
              <w:pStyle w:val="pqiTabBody"/>
            </w:pPr>
            <w:r w:rsidRPr="00F31807">
              <w:t>Kod przyczyny odrzucenia manualnego zamknięcia</w:t>
            </w:r>
          </w:p>
          <w:p w14:paraId="19C0C20B" w14:textId="63EEBAD7" w:rsidR="002F3424" w:rsidRDefault="00F31807" w:rsidP="009950B3">
            <w:pPr>
              <w:pStyle w:val="pqiTabBody"/>
              <w:rPr>
                <w:rFonts w:ascii="Courier New" w:hAnsi="Courier New" w:cs="Courier New"/>
                <w:noProof/>
                <w:color w:val="0000FF"/>
              </w:rPr>
            </w:pPr>
            <w:r w:rsidRPr="00F31807">
              <w:rPr>
                <w:rFonts w:ascii="Courier New" w:hAnsi="Courier New" w:cs="Courier New"/>
                <w:noProof/>
                <w:color w:val="0000FF"/>
              </w:rPr>
              <w:t>ManualClosureRejectionReasonCode</w:t>
            </w:r>
          </w:p>
        </w:tc>
        <w:tc>
          <w:tcPr>
            <w:tcW w:w="394" w:type="dxa"/>
          </w:tcPr>
          <w:p w14:paraId="12E0D3D9" w14:textId="5E68CD88" w:rsidR="00C62819" w:rsidRDefault="00F31807" w:rsidP="009950B3">
            <w:pPr>
              <w:pStyle w:val="pqiTabBody"/>
            </w:pPr>
            <w:r>
              <w:t>R</w:t>
            </w:r>
          </w:p>
        </w:tc>
        <w:tc>
          <w:tcPr>
            <w:tcW w:w="1513" w:type="dxa"/>
          </w:tcPr>
          <w:p w14:paraId="562BF9FB" w14:textId="77777777" w:rsidR="00C62819" w:rsidRPr="009079F8" w:rsidRDefault="00C62819" w:rsidP="009950B3">
            <w:pPr>
              <w:pStyle w:val="pqiTabBody"/>
            </w:pPr>
          </w:p>
        </w:tc>
        <w:tc>
          <w:tcPr>
            <w:tcW w:w="4426" w:type="dxa"/>
          </w:tcPr>
          <w:p w14:paraId="7021FD54" w14:textId="77777777" w:rsidR="00C62819" w:rsidRPr="009079F8" w:rsidRDefault="00C62819" w:rsidP="009950B3">
            <w:pPr>
              <w:pStyle w:val="pqiTabBody"/>
            </w:pPr>
          </w:p>
        </w:tc>
        <w:tc>
          <w:tcPr>
            <w:tcW w:w="986" w:type="dxa"/>
          </w:tcPr>
          <w:p w14:paraId="630075FA" w14:textId="77777777" w:rsidR="00C62819" w:rsidRPr="009079F8" w:rsidRDefault="00C62819" w:rsidP="009950B3">
            <w:pPr>
              <w:pStyle w:val="pqiTabBody"/>
            </w:pPr>
          </w:p>
        </w:tc>
      </w:tr>
    </w:tbl>
    <w:p w14:paraId="7CD63460" w14:textId="56E0E0C2" w:rsidR="00C11AAF" w:rsidRDefault="00C11AAF" w:rsidP="00C11AAF">
      <w:pPr>
        <w:pStyle w:val="pqiChpHeadNum2"/>
      </w:pPr>
      <w:r>
        <w:br w:type="page"/>
      </w:r>
      <w:bookmarkStart w:id="277" w:name="_Toc71025854"/>
      <w:bookmarkStart w:id="278" w:name="_Toc379453954"/>
      <w:bookmarkStart w:id="279" w:name="_Toc117635694"/>
      <w:r>
        <w:lastRenderedPageBreak/>
        <w:t>IE801 – Dokument e-</w:t>
      </w:r>
      <w:r>
        <w:t>AD</w:t>
      </w:r>
      <w:bookmarkEnd w:id="277"/>
      <w:bookmarkEnd w:id="278"/>
      <w:bookmarkEnd w:id="279"/>
    </w:p>
    <w:tbl>
      <w:tblPr>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50"/>
        <w:gridCol w:w="1306"/>
        <w:gridCol w:w="7418"/>
        <w:gridCol w:w="421"/>
        <w:gridCol w:w="95"/>
        <w:gridCol w:w="1889"/>
        <w:gridCol w:w="61"/>
        <w:gridCol w:w="81"/>
        <w:gridCol w:w="3260"/>
        <w:gridCol w:w="65"/>
        <w:gridCol w:w="737"/>
        <w:gridCol w:w="480"/>
        <w:tblGridChange w:id="280">
          <w:tblGrid>
            <w:gridCol w:w="350"/>
            <w:gridCol w:w="89"/>
            <w:gridCol w:w="350"/>
            <w:gridCol w:w="867"/>
            <w:gridCol w:w="4560"/>
            <w:gridCol w:w="350"/>
            <w:gridCol w:w="166"/>
            <w:gridCol w:w="350"/>
            <w:gridCol w:w="1600"/>
            <w:gridCol w:w="350"/>
            <w:gridCol w:w="42"/>
            <w:gridCol w:w="421"/>
            <w:gridCol w:w="95"/>
            <w:gridCol w:w="1889"/>
            <w:gridCol w:w="61"/>
            <w:gridCol w:w="81"/>
            <w:gridCol w:w="467"/>
            <w:gridCol w:w="350"/>
            <w:gridCol w:w="756"/>
            <w:gridCol w:w="350"/>
            <w:gridCol w:w="1337"/>
            <w:gridCol w:w="65"/>
            <w:gridCol w:w="1217"/>
          </w:tblGrid>
        </w:tblGridChange>
      </w:tblGrid>
      <w:tr w:rsidR="00864F24" w:rsidRPr="009079F8" w14:paraId="2AC99318" w14:textId="77777777" w:rsidTr="00162F59">
        <w:trPr>
          <w:tblHeader/>
        </w:trPr>
        <w:tc>
          <w:tcPr>
            <w:tcW w:w="350" w:type="dxa"/>
            <w:shd w:val="clear" w:color="auto" w:fill="F3F3F3"/>
            <w:vAlign w:val="center"/>
          </w:tcPr>
          <w:p w14:paraId="40A44115" w14:textId="77777777" w:rsidR="00C11AAF" w:rsidRPr="009079F8" w:rsidRDefault="00C11AAF" w:rsidP="00F23355">
            <w:pPr>
              <w:pStyle w:val="pqiTabBody"/>
            </w:pPr>
            <w:r>
              <w:br w:type="page"/>
            </w:r>
            <w:r>
              <w:br w:type="page"/>
            </w:r>
            <w:r w:rsidRPr="009079F8">
              <w:t>A</w:t>
            </w:r>
          </w:p>
        </w:tc>
        <w:tc>
          <w:tcPr>
            <w:tcW w:w="1306" w:type="dxa"/>
            <w:shd w:val="clear" w:color="auto" w:fill="F3F3F3"/>
            <w:vAlign w:val="center"/>
          </w:tcPr>
          <w:p w14:paraId="7861A65B" w14:textId="77777777" w:rsidR="00C11AAF" w:rsidRPr="009079F8" w:rsidRDefault="00C11AAF" w:rsidP="00F23355">
            <w:pPr>
              <w:pStyle w:val="pqiTabBody"/>
            </w:pPr>
            <w:r w:rsidRPr="009079F8">
              <w:t>B</w:t>
            </w:r>
          </w:p>
        </w:tc>
        <w:tc>
          <w:tcPr>
            <w:tcW w:w="7418" w:type="dxa"/>
            <w:shd w:val="clear" w:color="auto" w:fill="F3F3F3"/>
            <w:vAlign w:val="center"/>
          </w:tcPr>
          <w:p w14:paraId="5537E832" w14:textId="77777777" w:rsidR="00C11AAF" w:rsidRPr="009079F8" w:rsidRDefault="00C11AAF" w:rsidP="00F23355">
            <w:pPr>
              <w:pStyle w:val="pqiTabBody"/>
            </w:pPr>
            <w:r w:rsidRPr="009079F8">
              <w:t>C</w:t>
            </w:r>
          </w:p>
        </w:tc>
        <w:tc>
          <w:tcPr>
            <w:tcW w:w="516" w:type="dxa"/>
            <w:gridSpan w:val="2"/>
            <w:shd w:val="clear" w:color="auto" w:fill="F3F3F3"/>
            <w:vAlign w:val="center"/>
          </w:tcPr>
          <w:p w14:paraId="5CD398CF" w14:textId="77777777" w:rsidR="00C11AAF" w:rsidRPr="009079F8" w:rsidRDefault="00C11AAF" w:rsidP="00F23355">
            <w:pPr>
              <w:pStyle w:val="pqiTabBody"/>
            </w:pPr>
            <w:r w:rsidRPr="009079F8">
              <w:t>D</w:t>
            </w:r>
          </w:p>
        </w:tc>
        <w:tc>
          <w:tcPr>
            <w:tcW w:w="1950" w:type="dxa"/>
            <w:gridSpan w:val="2"/>
            <w:shd w:val="clear" w:color="auto" w:fill="F3F3F3"/>
            <w:vAlign w:val="center"/>
          </w:tcPr>
          <w:p w14:paraId="3C9A2473" w14:textId="77777777" w:rsidR="00C11AAF" w:rsidRPr="009079F8" w:rsidRDefault="00C11AAF" w:rsidP="00F23355">
            <w:pPr>
              <w:pStyle w:val="pqiTabBody"/>
            </w:pPr>
            <w:r w:rsidRPr="009079F8">
              <w:t>E</w:t>
            </w:r>
          </w:p>
        </w:tc>
        <w:tc>
          <w:tcPr>
            <w:tcW w:w="3406" w:type="dxa"/>
            <w:gridSpan w:val="3"/>
            <w:shd w:val="clear" w:color="auto" w:fill="F3F3F3"/>
            <w:vAlign w:val="center"/>
          </w:tcPr>
          <w:p w14:paraId="00753529" w14:textId="77777777" w:rsidR="00C11AAF" w:rsidRPr="009079F8" w:rsidRDefault="00C11AAF" w:rsidP="00F23355">
            <w:pPr>
              <w:pStyle w:val="pqiTabBody"/>
            </w:pPr>
            <w:r w:rsidRPr="009079F8">
              <w:t>F</w:t>
            </w:r>
          </w:p>
        </w:tc>
        <w:tc>
          <w:tcPr>
            <w:tcW w:w="1217" w:type="dxa"/>
            <w:gridSpan w:val="2"/>
            <w:shd w:val="clear" w:color="auto" w:fill="F3F3F3"/>
            <w:vAlign w:val="center"/>
          </w:tcPr>
          <w:p w14:paraId="2B851028" w14:textId="77777777" w:rsidR="00C11AAF" w:rsidRPr="009079F8" w:rsidRDefault="00C11AAF" w:rsidP="00F23355">
            <w:pPr>
              <w:pStyle w:val="pqiTabBody"/>
            </w:pPr>
            <w:r w:rsidRPr="009079F8">
              <w:t>G</w:t>
            </w:r>
          </w:p>
        </w:tc>
      </w:tr>
      <w:tr w:rsidR="00C11AAF" w:rsidRPr="00F0231E" w14:paraId="74F4A5A9" w14:textId="77777777" w:rsidTr="00162F59">
        <w:tc>
          <w:tcPr>
            <w:tcW w:w="16163" w:type="dxa"/>
            <w:gridSpan w:val="12"/>
          </w:tcPr>
          <w:p w14:paraId="121CC66B" w14:textId="5CDCCE28" w:rsidR="00C11AAF" w:rsidRPr="00823541" w:rsidRDefault="00C11AAF" w:rsidP="00F23355">
            <w:pPr>
              <w:pStyle w:val="pqiTabHead"/>
              <w:rPr>
                <w:lang w:val="en-US"/>
              </w:rPr>
            </w:pPr>
            <w:r w:rsidRPr="00823541">
              <w:rPr>
                <w:lang w:val="en-US"/>
              </w:rPr>
              <w:t xml:space="preserve">IE801 – </w:t>
            </w:r>
            <w:r w:rsidRPr="00101C6D">
              <w:rPr>
                <w:lang w:val="en-US"/>
              </w:rPr>
              <w:t>C_</w:t>
            </w:r>
            <w:del w:id="281" w:author="Jurkowska Monika" w:date="2022-11-14T21:27:00Z">
              <w:r w:rsidRPr="00101C6D">
                <w:rPr>
                  <w:lang w:val="en-US"/>
                </w:rPr>
                <w:delText>EAD</w:delText>
              </w:r>
            </w:del>
            <w:ins w:id="282" w:author="Jurkowska Monika" w:date="2022-11-14T21:27:00Z">
              <w:r w:rsidRPr="00101C6D">
                <w:rPr>
                  <w:lang w:val="en-US"/>
                </w:rPr>
                <w:t>EAD</w:t>
              </w:r>
              <w:r w:rsidR="00174FA6">
                <w:rPr>
                  <w:lang w:val="en-US"/>
                </w:rPr>
                <w:t>ESAD</w:t>
              </w:r>
            </w:ins>
            <w:r w:rsidRPr="00101C6D">
              <w:rPr>
                <w:lang w:val="en-US"/>
              </w:rPr>
              <w:t>_VAL</w:t>
            </w:r>
            <w:r w:rsidRPr="00823541">
              <w:rPr>
                <w:lang w:val="en-US"/>
              </w:rPr>
              <w:t xml:space="preserve"> – </w:t>
            </w:r>
            <w:proofErr w:type="spellStart"/>
            <w:r w:rsidRPr="00823541">
              <w:rPr>
                <w:lang w:val="en-US"/>
              </w:rPr>
              <w:t>Dokument</w:t>
            </w:r>
            <w:proofErr w:type="spellEnd"/>
            <w:r w:rsidRPr="00823541">
              <w:rPr>
                <w:lang w:val="en-US"/>
              </w:rPr>
              <w:t xml:space="preserve"> e-AD.</w:t>
            </w:r>
          </w:p>
        </w:tc>
      </w:tr>
      <w:tr w:rsidR="008E5B73" w:rsidRPr="009079F8" w14:paraId="3672441C"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83"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284" w:author="Jurkowska Monika" w:date="2022-11-14T21:27:00Z">
            <w:trPr>
              <w:gridAfter w:val="0"/>
            </w:trPr>
          </w:trPrChange>
        </w:trPr>
        <w:tc>
          <w:tcPr>
            <w:tcW w:w="1656" w:type="dxa"/>
            <w:gridSpan w:val="2"/>
            <w:tcPrChange w:id="285" w:author="Jurkowska Monika" w:date="2022-11-14T21:27:00Z">
              <w:tcPr>
                <w:tcW w:w="789" w:type="dxa"/>
                <w:gridSpan w:val="3"/>
              </w:tcPr>
            </w:tcPrChange>
          </w:tcPr>
          <w:p w14:paraId="68844216" w14:textId="77777777" w:rsidR="00C11AAF" w:rsidRPr="00823541" w:rsidRDefault="00C11AAF" w:rsidP="00F23355">
            <w:pPr>
              <w:pStyle w:val="pqiTabBody"/>
              <w:rPr>
                <w:b/>
                <w:i/>
                <w:lang w:val="en-US"/>
              </w:rPr>
            </w:pPr>
          </w:p>
        </w:tc>
        <w:tc>
          <w:tcPr>
            <w:tcW w:w="7418" w:type="dxa"/>
            <w:tcPrChange w:id="286" w:author="Jurkowska Monika" w:date="2022-11-14T21:27:00Z">
              <w:tcPr>
                <w:tcW w:w="5777" w:type="dxa"/>
                <w:gridSpan w:val="3"/>
              </w:tcPr>
            </w:tcPrChange>
          </w:tcPr>
          <w:p w14:paraId="34E827A0" w14:textId="77777777" w:rsidR="00C11AAF" w:rsidRDefault="00C11AAF" w:rsidP="00F23355">
            <w:pPr>
              <w:pStyle w:val="pqiTabBody"/>
              <w:rPr>
                <w:b/>
              </w:rPr>
            </w:pPr>
            <w:r>
              <w:rPr>
                <w:b/>
              </w:rPr>
              <w:t>&lt;NAGŁÓWEK&gt;</w:t>
            </w:r>
          </w:p>
          <w:p w14:paraId="4944F29A"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sidRPr="00152BA2">
              <w:rPr>
                <w:rFonts w:ascii="Courier New" w:hAnsi="Courier New" w:cs="Courier New"/>
                <w:noProof/>
                <w:color w:val="0000FF"/>
              </w:rPr>
              <w:t>IE801</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516" w:type="dxa"/>
            <w:gridSpan w:val="2"/>
            <w:tcPrChange w:id="287" w:author="Jurkowska Monika" w:date="2022-11-14T21:27:00Z">
              <w:tcPr>
                <w:tcW w:w="516" w:type="dxa"/>
                <w:gridSpan w:val="2"/>
              </w:tcPr>
            </w:tcPrChange>
          </w:tcPr>
          <w:p w14:paraId="751BD0BD" w14:textId="77777777" w:rsidR="00C11AAF" w:rsidRPr="00C15AD5" w:rsidRDefault="00C11AAF" w:rsidP="00F23355">
            <w:pPr>
              <w:pStyle w:val="pqiTabBody"/>
              <w:rPr>
                <w:b/>
              </w:rPr>
            </w:pPr>
            <w:r w:rsidRPr="00C15AD5">
              <w:rPr>
                <w:b/>
              </w:rPr>
              <w:t>R</w:t>
            </w:r>
          </w:p>
        </w:tc>
        <w:tc>
          <w:tcPr>
            <w:tcW w:w="1950" w:type="dxa"/>
            <w:gridSpan w:val="2"/>
            <w:tcPrChange w:id="288" w:author="Jurkowska Monika" w:date="2022-11-14T21:27:00Z">
              <w:tcPr>
                <w:tcW w:w="1950" w:type="dxa"/>
                <w:gridSpan w:val="2"/>
              </w:tcPr>
            </w:tcPrChange>
          </w:tcPr>
          <w:p w14:paraId="4723D7D9" w14:textId="77777777" w:rsidR="00C11AAF" w:rsidRPr="00C15AD5" w:rsidRDefault="00C11AAF" w:rsidP="00F23355">
            <w:pPr>
              <w:pStyle w:val="pqiTabBody"/>
              <w:rPr>
                <w:b/>
              </w:rPr>
            </w:pPr>
          </w:p>
        </w:tc>
        <w:tc>
          <w:tcPr>
            <w:tcW w:w="3406" w:type="dxa"/>
            <w:gridSpan w:val="3"/>
            <w:tcPrChange w:id="289" w:author="Jurkowska Monika" w:date="2022-11-14T21:27:00Z">
              <w:tcPr>
                <w:tcW w:w="3406" w:type="dxa"/>
                <w:gridSpan w:val="8"/>
              </w:tcPr>
            </w:tcPrChange>
          </w:tcPr>
          <w:p w14:paraId="451C7CF8" w14:textId="77777777" w:rsidR="00C11AAF" w:rsidRPr="00C15AD5" w:rsidRDefault="00C11AAF" w:rsidP="00F23355">
            <w:pPr>
              <w:pStyle w:val="pqiTabBody"/>
              <w:rPr>
                <w:b/>
              </w:rPr>
            </w:pPr>
          </w:p>
        </w:tc>
        <w:tc>
          <w:tcPr>
            <w:tcW w:w="1217" w:type="dxa"/>
            <w:gridSpan w:val="2"/>
            <w:tcPrChange w:id="290" w:author="Jurkowska Monika" w:date="2022-11-14T21:27:00Z">
              <w:tcPr>
                <w:tcW w:w="1106" w:type="dxa"/>
                <w:gridSpan w:val="2"/>
              </w:tcPr>
            </w:tcPrChange>
          </w:tcPr>
          <w:p w14:paraId="70F30777" w14:textId="77777777" w:rsidR="00C11AAF" w:rsidRPr="00C15AD5" w:rsidRDefault="00C11AAF" w:rsidP="00F23355">
            <w:pPr>
              <w:pStyle w:val="pqiTabBody"/>
              <w:rPr>
                <w:b/>
              </w:rPr>
            </w:pPr>
            <w:r w:rsidRPr="00C15AD5">
              <w:rPr>
                <w:b/>
              </w:rPr>
              <w:t>1x</w:t>
            </w:r>
          </w:p>
        </w:tc>
      </w:tr>
      <w:tr w:rsidR="00C11AAF" w:rsidRPr="009079F8" w14:paraId="00D4D304"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91"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480" w:type="dxa"/>
          <w:trPrChange w:id="292" w:author="Jurkowska Monika" w:date="2022-11-14T21:27:00Z">
            <w:trPr>
              <w:gridAfter w:val="1"/>
            </w:trPr>
          </w:trPrChange>
        </w:trPr>
        <w:tc>
          <w:tcPr>
            <w:tcW w:w="15683" w:type="dxa"/>
            <w:gridSpan w:val="11"/>
            <w:tcPrChange w:id="293" w:author="Jurkowska Monika" w:date="2022-11-14T21:27:00Z">
              <w:tcPr>
                <w:tcW w:w="13544" w:type="dxa"/>
                <w:gridSpan w:val="20"/>
              </w:tcPr>
            </w:tcPrChange>
          </w:tcPr>
          <w:p w14:paraId="58ABC4F4" w14:textId="77777777" w:rsidR="00C11AAF" w:rsidRDefault="00C11AAF" w:rsidP="00F23355">
            <w:pPr>
              <w:pStyle w:val="pqiTabBody"/>
            </w:pPr>
            <w:r>
              <w:t>Wszystkie elementy począwszy od poniższego zawarte są w elemencie:</w:t>
            </w:r>
          </w:p>
          <w:p w14:paraId="50AFBC3A" w14:textId="7CC80B0F" w:rsidR="00C11AAF" w:rsidRPr="00152BA2" w:rsidRDefault="00C11AAF" w:rsidP="00F23355">
            <w:pPr>
              <w:pStyle w:val="pqiTabBody"/>
              <w:rPr>
                <w:rFonts w:ascii="Courier New" w:hAnsi="Courier New"/>
                <w:color w:val="0000FF"/>
              </w:rPr>
            </w:pPr>
            <w:r w:rsidRPr="00621E71">
              <w:rPr>
                <w:rFonts w:ascii="Courier New" w:hAnsi="Courier New"/>
                <w:color w:val="0000FF"/>
              </w:rPr>
              <w:t>/</w:t>
            </w:r>
            <w:r w:rsidRPr="00152BA2">
              <w:rPr>
                <w:rFonts w:ascii="Courier New" w:hAnsi="Courier New" w:cs="Courier New"/>
                <w:noProof/>
                <w:color w:val="0000FF"/>
              </w:rPr>
              <w:t>IE801</w:t>
            </w:r>
            <w:r w:rsidRPr="00621E71">
              <w:rPr>
                <w:rFonts w:ascii="Courier New" w:hAnsi="Courier New"/>
                <w:color w:val="0000FF"/>
              </w:rPr>
              <w:t>/</w:t>
            </w:r>
            <w:r>
              <w:rPr>
                <w:rFonts w:ascii="Courier New" w:hAnsi="Courier New"/>
                <w:color w:val="0000FF"/>
              </w:rPr>
              <w:t>Body/</w:t>
            </w:r>
            <w:del w:id="294" w:author="Jurkowska Monika" w:date="2022-11-14T21:27:00Z">
              <w:r w:rsidRPr="00152BA2">
                <w:rPr>
                  <w:rFonts w:ascii="Courier New" w:hAnsi="Courier New"/>
                  <w:color w:val="0000FF"/>
                </w:rPr>
                <w:delText>EADContainer</w:delText>
              </w:r>
            </w:del>
            <w:ins w:id="295" w:author="Jurkowska Monika" w:date="2022-11-14T21:27:00Z">
              <w:r w:rsidR="001A725B">
                <w:t xml:space="preserve"> </w:t>
              </w:r>
              <w:proofErr w:type="spellStart"/>
              <w:r w:rsidR="001A725B" w:rsidRPr="001A725B">
                <w:rPr>
                  <w:rFonts w:ascii="Courier New" w:hAnsi="Courier New"/>
                  <w:color w:val="0000FF"/>
                </w:rPr>
                <w:t>EADESADContaine</w:t>
              </w:r>
            </w:ins>
            <w:r w:rsidR="002C0B20">
              <w:rPr>
                <w:rFonts w:ascii="Courier New" w:hAnsi="Courier New"/>
                <w:color w:val="0000FF"/>
              </w:rPr>
              <w:t>r</w:t>
            </w:r>
            <w:proofErr w:type="spellEnd"/>
          </w:p>
        </w:tc>
      </w:tr>
      <w:tr w:rsidR="008E5B73" w:rsidRPr="009079F8" w14:paraId="5A4759F8"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96"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297" w:author="Jurkowska Monika" w:date="2022-11-14T21:27:00Z">
            <w:trPr>
              <w:gridAfter w:val="0"/>
            </w:trPr>
          </w:trPrChange>
        </w:trPr>
        <w:tc>
          <w:tcPr>
            <w:tcW w:w="1656" w:type="dxa"/>
            <w:gridSpan w:val="2"/>
            <w:tcPrChange w:id="298" w:author="Jurkowska Monika" w:date="2022-11-14T21:27:00Z">
              <w:tcPr>
                <w:tcW w:w="789" w:type="dxa"/>
                <w:gridSpan w:val="3"/>
              </w:tcPr>
            </w:tcPrChange>
          </w:tcPr>
          <w:p w14:paraId="7FB0010A" w14:textId="77777777" w:rsidR="00C11AAF" w:rsidRPr="009079F8" w:rsidRDefault="00C11AAF" w:rsidP="00F23355">
            <w:pPr>
              <w:pStyle w:val="pqiTabHead"/>
            </w:pPr>
            <w:r w:rsidRPr="009079F8">
              <w:t>1</w:t>
            </w:r>
          </w:p>
        </w:tc>
        <w:tc>
          <w:tcPr>
            <w:tcW w:w="7418" w:type="dxa"/>
            <w:tcPrChange w:id="299" w:author="Jurkowska Monika" w:date="2022-11-14T21:27:00Z">
              <w:tcPr>
                <w:tcW w:w="5777" w:type="dxa"/>
                <w:gridSpan w:val="3"/>
              </w:tcPr>
            </w:tcPrChange>
          </w:tcPr>
          <w:p w14:paraId="1E24CC81" w14:textId="25B3495A" w:rsidR="00C11AAF" w:rsidRPr="00D528B7" w:rsidRDefault="00C11AAF" w:rsidP="00F23355">
            <w:pPr>
              <w:pStyle w:val="pqiTabHead"/>
              <w:rPr>
                <w:lang w:val="en-US"/>
              </w:rPr>
            </w:pPr>
            <w:proofErr w:type="spellStart"/>
            <w:r w:rsidRPr="00D528B7">
              <w:rPr>
                <w:lang w:val="en-US"/>
              </w:rPr>
              <w:t>Nagłówek</w:t>
            </w:r>
            <w:proofErr w:type="spellEnd"/>
            <w:r w:rsidRPr="00D528B7">
              <w:rPr>
                <w:lang w:val="en-US"/>
              </w:rPr>
              <w:t xml:space="preserve"> </w:t>
            </w:r>
            <w:proofErr w:type="spellStart"/>
            <w:r w:rsidRPr="00D528B7">
              <w:rPr>
                <w:lang w:val="en-US"/>
              </w:rPr>
              <w:t>dokumentu</w:t>
            </w:r>
            <w:proofErr w:type="spellEnd"/>
            <w:del w:id="300" w:author="Jurkowska Monika" w:date="2022-11-14T21:27:00Z">
              <w:r w:rsidRPr="00D528B7">
                <w:rPr>
                  <w:lang w:val="en-US"/>
                </w:rPr>
                <w:delText xml:space="preserve"> e-AD</w:delText>
              </w:r>
            </w:del>
          </w:p>
          <w:p w14:paraId="04C6373A" w14:textId="6A11BB17" w:rsidR="00133FCF" w:rsidRPr="006A1A15" w:rsidRDefault="00C11AAF" w:rsidP="00F23355">
            <w:pPr>
              <w:pStyle w:val="pqiTabHead"/>
              <w:rPr>
                <w:rFonts w:ascii="Courier New" w:hAnsi="Courier New" w:cs="Courier New"/>
                <w:noProof/>
                <w:color w:val="0000FF"/>
                <w:lang w:val="en-US"/>
              </w:rPr>
            </w:pPr>
            <w:del w:id="301" w:author="Jurkowska Monika" w:date="2022-11-14T21:27:00Z">
              <w:r w:rsidRPr="006A1A15">
                <w:rPr>
                  <w:rFonts w:ascii="Courier New" w:hAnsi="Courier New" w:cs="Courier New"/>
                  <w:noProof/>
                  <w:color w:val="0000FF"/>
                  <w:lang w:val="en-US"/>
                </w:rPr>
                <w:delText>HeaderEad</w:delText>
              </w:r>
            </w:del>
            <w:ins w:id="302" w:author="Jurkowska Monika" w:date="2022-11-14T21:27:00Z">
              <w:r w:rsidR="00133FCF" w:rsidRPr="006A1A15">
                <w:rPr>
                  <w:rFonts w:ascii="Courier New" w:hAnsi="Courier New" w:cs="Courier New"/>
                  <w:noProof/>
                  <w:color w:val="0000FF"/>
                  <w:lang w:val="en-US"/>
                </w:rPr>
                <w:t>HeaderEad</w:t>
              </w:r>
              <w:r w:rsidR="00133FCF">
                <w:rPr>
                  <w:rFonts w:ascii="Courier New" w:hAnsi="Courier New" w:cs="Courier New"/>
                  <w:noProof/>
                  <w:color w:val="0000FF"/>
                  <w:lang w:val="en-US"/>
                </w:rPr>
                <w:t>Esad</w:t>
              </w:r>
            </w:ins>
          </w:p>
        </w:tc>
        <w:tc>
          <w:tcPr>
            <w:tcW w:w="516" w:type="dxa"/>
            <w:gridSpan w:val="2"/>
            <w:tcPrChange w:id="303" w:author="Jurkowska Monika" w:date="2022-11-14T21:27:00Z">
              <w:tcPr>
                <w:tcW w:w="516" w:type="dxa"/>
                <w:gridSpan w:val="2"/>
              </w:tcPr>
            </w:tcPrChange>
          </w:tcPr>
          <w:p w14:paraId="43414EB0" w14:textId="77777777" w:rsidR="00C11AAF" w:rsidRPr="009079F8" w:rsidRDefault="00C11AAF" w:rsidP="00F23355">
            <w:pPr>
              <w:pStyle w:val="pqiTabHead"/>
            </w:pPr>
            <w:r w:rsidRPr="009079F8">
              <w:t>R</w:t>
            </w:r>
          </w:p>
        </w:tc>
        <w:tc>
          <w:tcPr>
            <w:tcW w:w="1950" w:type="dxa"/>
            <w:gridSpan w:val="2"/>
            <w:tcPrChange w:id="304" w:author="Jurkowska Monika" w:date="2022-11-14T21:27:00Z">
              <w:tcPr>
                <w:tcW w:w="1950" w:type="dxa"/>
                <w:gridSpan w:val="2"/>
              </w:tcPr>
            </w:tcPrChange>
          </w:tcPr>
          <w:p w14:paraId="3B748CA1" w14:textId="77777777" w:rsidR="00C11AAF" w:rsidRPr="009079F8" w:rsidRDefault="00C11AAF" w:rsidP="00F23355">
            <w:pPr>
              <w:pStyle w:val="pqiTabHead"/>
            </w:pPr>
          </w:p>
        </w:tc>
        <w:tc>
          <w:tcPr>
            <w:tcW w:w="3406" w:type="dxa"/>
            <w:gridSpan w:val="3"/>
            <w:tcPrChange w:id="305" w:author="Jurkowska Monika" w:date="2022-11-14T21:27:00Z">
              <w:tcPr>
                <w:tcW w:w="3406" w:type="dxa"/>
                <w:gridSpan w:val="8"/>
              </w:tcPr>
            </w:tcPrChange>
          </w:tcPr>
          <w:p w14:paraId="0143DC67" w14:textId="77777777" w:rsidR="00C11AAF" w:rsidRPr="009079F8" w:rsidRDefault="00C11AAF" w:rsidP="00F23355">
            <w:pPr>
              <w:pStyle w:val="pqiTabHead"/>
            </w:pPr>
          </w:p>
        </w:tc>
        <w:tc>
          <w:tcPr>
            <w:tcW w:w="1217" w:type="dxa"/>
            <w:gridSpan w:val="2"/>
            <w:tcPrChange w:id="306" w:author="Jurkowska Monika" w:date="2022-11-14T21:27:00Z">
              <w:tcPr>
                <w:tcW w:w="1106" w:type="dxa"/>
                <w:gridSpan w:val="2"/>
              </w:tcPr>
            </w:tcPrChange>
          </w:tcPr>
          <w:p w14:paraId="236AFBB7" w14:textId="77777777" w:rsidR="00C11AAF" w:rsidRPr="009079F8" w:rsidRDefault="00C11AAF" w:rsidP="00F23355">
            <w:pPr>
              <w:pStyle w:val="pqiTabHead"/>
            </w:pPr>
            <w:r>
              <w:t>1x</w:t>
            </w:r>
          </w:p>
        </w:tc>
      </w:tr>
      <w:tr w:rsidR="008E5B73" w:rsidRPr="009079F8" w14:paraId="5B8A649E"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307"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308" w:author="Jurkowska Monika" w:date="2022-11-14T21:27:00Z">
            <w:trPr>
              <w:gridAfter w:val="0"/>
            </w:trPr>
          </w:trPrChange>
        </w:trPr>
        <w:tc>
          <w:tcPr>
            <w:tcW w:w="350" w:type="dxa"/>
            <w:tcPrChange w:id="309" w:author="Jurkowska Monika" w:date="2022-11-14T21:27:00Z">
              <w:tcPr>
                <w:tcW w:w="350" w:type="dxa"/>
              </w:tcPr>
            </w:tcPrChange>
          </w:tcPr>
          <w:p w14:paraId="7E53772A" w14:textId="77777777" w:rsidR="00C11AAF" w:rsidRPr="009079F8" w:rsidRDefault="00C11AAF" w:rsidP="00F23355">
            <w:pPr>
              <w:pStyle w:val="pqiTabBody"/>
              <w:rPr>
                <w:b/>
              </w:rPr>
            </w:pPr>
          </w:p>
        </w:tc>
        <w:tc>
          <w:tcPr>
            <w:tcW w:w="1306" w:type="dxa"/>
            <w:tcPrChange w:id="310" w:author="Jurkowska Monika" w:date="2022-11-14T21:27:00Z">
              <w:tcPr>
                <w:tcW w:w="439" w:type="dxa"/>
                <w:gridSpan w:val="2"/>
              </w:tcPr>
            </w:tcPrChange>
          </w:tcPr>
          <w:p w14:paraId="630F7659" w14:textId="77777777" w:rsidR="00C11AAF" w:rsidRPr="009079F8" w:rsidRDefault="00C11AAF" w:rsidP="00F23355">
            <w:pPr>
              <w:pStyle w:val="pqiTabBody"/>
              <w:rPr>
                <w:i/>
              </w:rPr>
            </w:pPr>
            <w:r w:rsidRPr="009079F8">
              <w:rPr>
                <w:i/>
              </w:rPr>
              <w:t>a</w:t>
            </w:r>
          </w:p>
        </w:tc>
        <w:tc>
          <w:tcPr>
            <w:tcW w:w="7418" w:type="dxa"/>
            <w:tcPrChange w:id="311" w:author="Jurkowska Monika" w:date="2022-11-14T21:27:00Z">
              <w:tcPr>
                <w:tcW w:w="5777" w:type="dxa"/>
                <w:gridSpan w:val="3"/>
              </w:tcPr>
            </w:tcPrChange>
          </w:tcPr>
          <w:p w14:paraId="633C2A58" w14:textId="77777777" w:rsidR="00C11AAF" w:rsidRDefault="00C11AAF" w:rsidP="00F23355">
            <w:pPr>
              <w:pStyle w:val="pqiTabBody"/>
            </w:pPr>
            <w:r w:rsidRPr="009079F8">
              <w:t>Kod rodzaju miejsca przeznaczenia</w:t>
            </w:r>
          </w:p>
          <w:p w14:paraId="16314F08" w14:textId="022E4173" w:rsidR="00133FCF" w:rsidRPr="00525775" w:rsidRDefault="00C11AAF" w:rsidP="00F23355">
            <w:pPr>
              <w:pStyle w:val="pqiTabBody"/>
              <w:rPr>
                <w:rFonts w:ascii="Courier New" w:hAnsi="Courier New"/>
                <w:color w:val="0000FF"/>
                <w:rPrChange w:id="312" w:author="Jurkowska Monika" w:date="2022-11-14T21:27:00Z">
                  <w:rPr/>
                </w:rPrChange>
              </w:rPr>
            </w:pPr>
            <w:r>
              <w:rPr>
                <w:rFonts w:ascii="Courier New" w:hAnsi="Courier New" w:cs="Courier New"/>
                <w:noProof/>
                <w:color w:val="0000FF"/>
              </w:rPr>
              <w:t>DestinationTypeCode</w:t>
            </w:r>
          </w:p>
        </w:tc>
        <w:tc>
          <w:tcPr>
            <w:tcW w:w="516" w:type="dxa"/>
            <w:gridSpan w:val="2"/>
            <w:tcPrChange w:id="313" w:author="Jurkowska Monika" w:date="2022-11-14T21:27:00Z">
              <w:tcPr>
                <w:tcW w:w="516" w:type="dxa"/>
                <w:gridSpan w:val="2"/>
              </w:tcPr>
            </w:tcPrChange>
          </w:tcPr>
          <w:p w14:paraId="7CB1B04F" w14:textId="77777777" w:rsidR="00C11AAF" w:rsidRPr="009079F8" w:rsidRDefault="00C11AAF" w:rsidP="00F23355">
            <w:pPr>
              <w:pStyle w:val="pqiTabBody"/>
            </w:pPr>
            <w:r w:rsidRPr="009079F8">
              <w:t>R</w:t>
            </w:r>
          </w:p>
        </w:tc>
        <w:tc>
          <w:tcPr>
            <w:tcW w:w="1950" w:type="dxa"/>
            <w:gridSpan w:val="2"/>
            <w:tcPrChange w:id="314" w:author="Jurkowska Monika" w:date="2022-11-14T21:27:00Z">
              <w:tcPr>
                <w:tcW w:w="1950" w:type="dxa"/>
                <w:gridSpan w:val="2"/>
              </w:tcPr>
            </w:tcPrChange>
          </w:tcPr>
          <w:p w14:paraId="47C5AEB3" w14:textId="77777777" w:rsidR="00C11AAF" w:rsidRPr="009079F8" w:rsidRDefault="00C11AAF" w:rsidP="00F23355">
            <w:pPr>
              <w:pStyle w:val="pqiTabBody"/>
            </w:pPr>
          </w:p>
        </w:tc>
        <w:tc>
          <w:tcPr>
            <w:tcW w:w="3406" w:type="dxa"/>
            <w:gridSpan w:val="3"/>
            <w:tcPrChange w:id="315" w:author="Jurkowska Monika" w:date="2022-11-14T21:27:00Z">
              <w:tcPr>
                <w:tcW w:w="3406" w:type="dxa"/>
                <w:gridSpan w:val="8"/>
              </w:tcPr>
            </w:tcPrChange>
          </w:tcPr>
          <w:p w14:paraId="05CBE75E" w14:textId="77777777" w:rsidR="00C11AAF" w:rsidRPr="009079F8" w:rsidRDefault="00C11AAF" w:rsidP="00F23355">
            <w:pPr>
              <w:rPr>
                <w:lang w:eastAsia="en-GB"/>
              </w:rPr>
            </w:pPr>
            <w:r>
              <w:rPr>
                <w:lang w:eastAsia="en-GB"/>
              </w:rPr>
              <w:t>Wartość z enumeracji „</w:t>
            </w:r>
            <w:r>
              <w:rPr>
                <w:lang w:eastAsia="en-GB"/>
              </w:rPr>
              <w:fldChar w:fldCharType="begin"/>
            </w:r>
            <w:r>
              <w:rPr>
                <w:lang w:eastAsia="en-GB"/>
              </w:rPr>
              <w:instrText xml:space="preserve"> REF _Ref267946813 \h </w:instrText>
            </w:r>
            <w:r>
              <w:rPr>
                <w:lang w:eastAsia="en-GB"/>
              </w:rPr>
            </w:r>
            <w:r>
              <w:rPr>
                <w:lang w:eastAsia="en-GB"/>
              </w:rPr>
              <w:fldChar w:fldCharType="separate"/>
            </w:r>
            <w:r w:rsidR="002B6F91">
              <w:t>Kody rodzaju miejsca przeznaczenia (</w:t>
            </w:r>
            <w:proofErr w:type="spellStart"/>
            <w:r w:rsidR="002B6F91">
              <w:t>D</w:t>
            </w:r>
            <w:r w:rsidR="002B6F91" w:rsidRPr="00F963E2">
              <w:t>estination</w:t>
            </w:r>
            <w:proofErr w:type="spellEnd"/>
            <w:r w:rsidR="002B6F91" w:rsidRPr="00F963E2">
              <w:t xml:space="preserve"> </w:t>
            </w:r>
            <w:proofErr w:type="spellStart"/>
            <w:r w:rsidR="002B6F91" w:rsidRPr="00F963E2">
              <w:t>Type</w:t>
            </w:r>
            <w:proofErr w:type="spellEnd"/>
            <w:r w:rsidR="002B6F91" w:rsidRPr="00F963E2">
              <w:t xml:space="preserve"> </w:t>
            </w:r>
            <w:proofErr w:type="spellStart"/>
            <w:r w:rsidR="002B6F91" w:rsidRPr="00F963E2">
              <w:t>Code</w:t>
            </w:r>
            <w:r w:rsidR="002B6F91">
              <w:t>s</w:t>
            </w:r>
            <w:proofErr w:type="spellEnd"/>
            <w:r w:rsidR="002B6F91">
              <w:t>)</w:t>
            </w:r>
            <w:r>
              <w:rPr>
                <w:lang w:eastAsia="en-GB"/>
              </w:rPr>
              <w:fldChar w:fldCharType="end"/>
            </w:r>
            <w:r>
              <w:rPr>
                <w:lang w:eastAsia="en-GB"/>
              </w:rPr>
              <w:t>”.</w:t>
            </w:r>
          </w:p>
        </w:tc>
        <w:tc>
          <w:tcPr>
            <w:tcW w:w="1217" w:type="dxa"/>
            <w:gridSpan w:val="2"/>
            <w:tcPrChange w:id="316" w:author="Jurkowska Monika" w:date="2022-11-14T21:27:00Z">
              <w:tcPr>
                <w:tcW w:w="1106" w:type="dxa"/>
                <w:gridSpan w:val="2"/>
              </w:tcPr>
            </w:tcPrChange>
          </w:tcPr>
          <w:p w14:paraId="7A77A88F" w14:textId="77777777" w:rsidR="00C11AAF" w:rsidRPr="009079F8" w:rsidRDefault="00C11AAF" w:rsidP="00F23355">
            <w:pPr>
              <w:pStyle w:val="pqiTabBody"/>
            </w:pPr>
            <w:r w:rsidRPr="009079F8">
              <w:t>n1</w:t>
            </w:r>
          </w:p>
        </w:tc>
      </w:tr>
      <w:tr w:rsidR="008E5B73" w:rsidRPr="009079F8" w14:paraId="5583DB02"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317"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318" w:author="Jurkowska Monika" w:date="2022-11-14T21:27:00Z">
            <w:trPr>
              <w:gridAfter w:val="0"/>
            </w:trPr>
          </w:trPrChange>
        </w:trPr>
        <w:tc>
          <w:tcPr>
            <w:tcW w:w="350" w:type="dxa"/>
            <w:tcPrChange w:id="319" w:author="Jurkowska Monika" w:date="2022-11-14T21:27:00Z">
              <w:tcPr>
                <w:tcW w:w="350" w:type="dxa"/>
              </w:tcPr>
            </w:tcPrChange>
          </w:tcPr>
          <w:p w14:paraId="6742E62D" w14:textId="77777777" w:rsidR="00C11AAF" w:rsidRPr="009079F8" w:rsidRDefault="00C11AAF" w:rsidP="00F23355">
            <w:pPr>
              <w:pStyle w:val="pqiTabBody"/>
              <w:rPr>
                <w:b/>
              </w:rPr>
            </w:pPr>
          </w:p>
        </w:tc>
        <w:tc>
          <w:tcPr>
            <w:tcW w:w="1306" w:type="dxa"/>
            <w:tcPrChange w:id="320" w:author="Jurkowska Monika" w:date="2022-11-14T21:27:00Z">
              <w:tcPr>
                <w:tcW w:w="439" w:type="dxa"/>
                <w:gridSpan w:val="2"/>
              </w:tcPr>
            </w:tcPrChange>
          </w:tcPr>
          <w:p w14:paraId="0C8531F4" w14:textId="77777777" w:rsidR="00C11AAF" w:rsidRPr="009079F8" w:rsidRDefault="00C11AAF" w:rsidP="00F23355">
            <w:pPr>
              <w:pStyle w:val="pqiTabBody"/>
              <w:rPr>
                <w:i/>
              </w:rPr>
            </w:pPr>
            <w:r w:rsidRPr="009079F8">
              <w:rPr>
                <w:i/>
              </w:rPr>
              <w:t>b</w:t>
            </w:r>
          </w:p>
        </w:tc>
        <w:tc>
          <w:tcPr>
            <w:tcW w:w="7418" w:type="dxa"/>
            <w:tcPrChange w:id="321" w:author="Jurkowska Monika" w:date="2022-11-14T21:27:00Z">
              <w:tcPr>
                <w:tcW w:w="5777" w:type="dxa"/>
                <w:gridSpan w:val="3"/>
              </w:tcPr>
            </w:tcPrChange>
          </w:tcPr>
          <w:p w14:paraId="6CDA1CCE" w14:textId="77777777" w:rsidR="00C11AAF" w:rsidRDefault="00C11AAF" w:rsidP="00F23355">
            <w:pPr>
              <w:pStyle w:val="pqiTabBody"/>
            </w:pPr>
            <w:r w:rsidRPr="009079F8">
              <w:t>Czas przewozu</w:t>
            </w:r>
          </w:p>
          <w:p w14:paraId="068FE966" w14:textId="3F546718" w:rsidR="00133FCF" w:rsidRPr="00525775" w:rsidRDefault="00C11AAF" w:rsidP="00F23355">
            <w:pPr>
              <w:pStyle w:val="pqiTabBody"/>
              <w:rPr>
                <w:rFonts w:ascii="Courier New" w:hAnsi="Courier New"/>
                <w:color w:val="0000FF"/>
                <w:rPrChange w:id="322" w:author="Jurkowska Monika" w:date="2022-11-14T21:27:00Z">
                  <w:rPr/>
                </w:rPrChange>
              </w:rPr>
            </w:pPr>
            <w:r>
              <w:rPr>
                <w:rFonts w:ascii="Courier New" w:hAnsi="Courier New" w:cs="Courier New"/>
                <w:noProof/>
                <w:color w:val="0000FF"/>
              </w:rPr>
              <w:t>JourneyTime</w:t>
            </w:r>
          </w:p>
        </w:tc>
        <w:tc>
          <w:tcPr>
            <w:tcW w:w="516" w:type="dxa"/>
            <w:gridSpan w:val="2"/>
            <w:tcPrChange w:id="323" w:author="Jurkowska Monika" w:date="2022-11-14T21:27:00Z">
              <w:tcPr>
                <w:tcW w:w="516" w:type="dxa"/>
                <w:gridSpan w:val="2"/>
              </w:tcPr>
            </w:tcPrChange>
          </w:tcPr>
          <w:p w14:paraId="59F9AA85" w14:textId="77777777" w:rsidR="00C11AAF" w:rsidRPr="009079F8" w:rsidRDefault="00C11AAF" w:rsidP="00F23355">
            <w:pPr>
              <w:pStyle w:val="pqiTabBody"/>
            </w:pPr>
            <w:r w:rsidRPr="009079F8">
              <w:t>R</w:t>
            </w:r>
          </w:p>
        </w:tc>
        <w:tc>
          <w:tcPr>
            <w:tcW w:w="1950" w:type="dxa"/>
            <w:gridSpan w:val="2"/>
            <w:tcPrChange w:id="324" w:author="Jurkowska Monika" w:date="2022-11-14T21:27:00Z">
              <w:tcPr>
                <w:tcW w:w="1950" w:type="dxa"/>
                <w:gridSpan w:val="2"/>
              </w:tcPr>
            </w:tcPrChange>
          </w:tcPr>
          <w:p w14:paraId="5A0FA08F" w14:textId="77777777" w:rsidR="00C11AAF" w:rsidRPr="009079F8" w:rsidRDefault="00C11AAF" w:rsidP="00F23355">
            <w:pPr>
              <w:pStyle w:val="pqiTabBody"/>
            </w:pPr>
          </w:p>
        </w:tc>
        <w:tc>
          <w:tcPr>
            <w:tcW w:w="3406" w:type="dxa"/>
            <w:gridSpan w:val="3"/>
            <w:tcPrChange w:id="325" w:author="Jurkowska Monika" w:date="2022-11-14T21:27:00Z">
              <w:tcPr>
                <w:tcW w:w="3406" w:type="dxa"/>
                <w:gridSpan w:val="8"/>
              </w:tcPr>
            </w:tcPrChange>
          </w:tcPr>
          <w:p w14:paraId="316A3CE9" w14:textId="77777777" w:rsidR="009867E3" w:rsidRDefault="00C11AAF" w:rsidP="00F23355">
            <w:pPr>
              <w:pStyle w:val="pqiTabBody"/>
              <w:rPr>
                <w:ins w:id="326" w:author="Jurkowska Monika" w:date="2022-11-14T21:27:00Z"/>
              </w:rPr>
            </w:pPr>
            <w:r w:rsidRPr="009079F8">
              <w:t>Należy podać normalny okres czasu konieczny do przewozu, biorąc pod uwagę środek transportu i odległość, wyrażony w godzinach (</w:t>
            </w:r>
            <w:r>
              <w:t>H</w:t>
            </w:r>
            <w:r w:rsidRPr="009079F8">
              <w:t xml:space="preserve">) </w:t>
            </w:r>
            <w:r>
              <w:t>albo</w:t>
            </w:r>
            <w:r w:rsidRPr="009079F8">
              <w:t xml:space="preserve"> dniach (D) poprzedzających dwucyfrową liczbę. (Przykłady: </w:t>
            </w:r>
            <w:r>
              <w:t>H</w:t>
            </w:r>
            <w:r w:rsidRPr="009079F8">
              <w:t>12 lub D04). Wskazana wartość „</w:t>
            </w:r>
            <w:r>
              <w:t>H</w:t>
            </w:r>
            <w:r w:rsidRPr="009079F8">
              <w:t xml:space="preserve">” powinna być mniejsza lub równa 24. Wskazana wartość „D” </w:t>
            </w:r>
            <w:r>
              <w:t xml:space="preserve">dla przemieszczeń </w:t>
            </w:r>
          </w:p>
          <w:p w14:paraId="428CD35C" w14:textId="45434071" w:rsidR="00C11AAF" w:rsidRDefault="00C11AAF" w:rsidP="00F23355">
            <w:pPr>
              <w:pStyle w:val="pqiTabBody"/>
              <w:rPr>
                <w:ins w:id="327" w:author="Jurkowska Monika" w:date="2022-11-14T21:27:00Z"/>
              </w:rPr>
            </w:pPr>
            <w:r>
              <w:lastRenderedPageBreak/>
              <w:t xml:space="preserve">krajowych powinna być mniejsza lub równa 62, a dla przemieszczeń wewnątrzwspólnotowych </w:t>
            </w:r>
            <w:r w:rsidRPr="009079F8">
              <w:t xml:space="preserve">powinna być mniejsza lub równa </w:t>
            </w:r>
            <w:del w:id="328" w:author="Jurkowska Monika" w:date="2022-11-14T21:27:00Z">
              <w:r w:rsidRPr="009079F8">
                <w:delText>92</w:delText>
              </w:r>
            </w:del>
            <w:ins w:id="329" w:author="Jurkowska Monika" w:date="2022-11-14T21:27:00Z">
              <w:r w:rsidR="00174FA6">
                <w:t>45</w:t>
              </w:r>
            </w:ins>
            <w:r w:rsidRPr="009079F8">
              <w:t>.</w:t>
            </w:r>
            <w:r w:rsidR="00AF52F5">
              <w:br/>
              <w:t xml:space="preserve">Wskazana wartość powinna być mniejsza lub równa maksymalnej wartości dozwolonej dla podanego rodzaju transportu (Transport </w:t>
            </w:r>
            <w:proofErr w:type="spellStart"/>
            <w:r w:rsidR="00AF52F5">
              <w:t>Mode</w:t>
            </w:r>
            <w:proofErr w:type="spellEnd"/>
            <w:r w:rsidR="00AF52F5">
              <w:t>) wg słownika „</w:t>
            </w:r>
            <w:r w:rsidR="00AF52F5" w:rsidRPr="00E636DC">
              <w:t>Maksymalna wartość czasu przewozu</w:t>
            </w:r>
            <w:r w:rsidR="00AF52F5">
              <w:t>” (</w:t>
            </w:r>
            <w:proofErr w:type="spellStart"/>
            <w:r w:rsidR="00AF52F5" w:rsidRPr="00E636DC">
              <w:t>MaximumJourneyTimeParameters</w:t>
            </w:r>
            <w:proofErr w:type="spellEnd"/>
            <w:r w:rsidR="00AF52F5">
              <w:t>)</w:t>
            </w:r>
          </w:p>
          <w:p w14:paraId="248F6B89" w14:textId="46C9FF71" w:rsidR="009867E3" w:rsidRPr="009079F8" w:rsidRDefault="009867E3" w:rsidP="00F23355">
            <w:pPr>
              <w:pStyle w:val="pqiTabBody"/>
            </w:pPr>
            <w:ins w:id="330" w:author="Jurkowska Monika" w:date="2022-11-14T21:27:00Z">
              <w:r>
                <w:t>Należy podać normalny okres konieczny do przewozu, biorąc pod uwagę środek transportu i odległość, wyrażony w godzinach (H) albo dniach (D) poprzedzających dwucyfrową liczbę (przykłady: H12 lub D04). Wskazana wartość „H” powinna być równa lub mniejsza niż 24. Wskazana wartość „D” powinna wynosić nie więcej niż możliwe wartości maksymalnego czasu przewozu przypadające na kod rodzaju transportu</w:t>
              </w:r>
              <w:r w:rsidR="00174FA6">
                <w:t>.</w:t>
              </w:r>
            </w:ins>
          </w:p>
        </w:tc>
        <w:tc>
          <w:tcPr>
            <w:tcW w:w="1217" w:type="dxa"/>
            <w:gridSpan w:val="2"/>
            <w:tcPrChange w:id="331" w:author="Jurkowska Monika" w:date="2022-11-14T21:27:00Z">
              <w:tcPr>
                <w:tcW w:w="1106" w:type="dxa"/>
                <w:gridSpan w:val="2"/>
              </w:tcPr>
            </w:tcPrChange>
          </w:tcPr>
          <w:p w14:paraId="2D1D3B97" w14:textId="77777777" w:rsidR="00C11AAF" w:rsidRPr="009079F8" w:rsidRDefault="00C11AAF" w:rsidP="00F23355">
            <w:pPr>
              <w:pStyle w:val="pqiTabBody"/>
            </w:pPr>
            <w:r w:rsidRPr="009079F8">
              <w:lastRenderedPageBreak/>
              <w:t>an3</w:t>
            </w:r>
          </w:p>
        </w:tc>
      </w:tr>
      <w:tr w:rsidR="008E5B73" w:rsidRPr="009079F8" w14:paraId="4A39E313"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332"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333" w:author="Jurkowska Monika" w:date="2022-11-14T21:27:00Z">
            <w:trPr>
              <w:gridAfter w:val="0"/>
            </w:trPr>
          </w:trPrChange>
        </w:trPr>
        <w:tc>
          <w:tcPr>
            <w:tcW w:w="350" w:type="dxa"/>
            <w:tcPrChange w:id="334" w:author="Jurkowska Monika" w:date="2022-11-14T21:27:00Z">
              <w:tcPr>
                <w:tcW w:w="350" w:type="dxa"/>
              </w:tcPr>
            </w:tcPrChange>
          </w:tcPr>
          <w:p w14:paraId="3E75BCAF" w14:textId="77777777" w:rsidR="00C11AAF" w:rsidRPr="009079F8" w:rsidRDefault="00C11AAF" w:rsidP="00F23355">
            <w:pPr>
              <w:pStyle w:val="pqiTabBody"/>
              <w:rPr>
                <w:b/>
              </w:rPr>
            </w:pPr>
          </w:p>
        </w:tc>
        <w:tc>
          <w:tcPr>
            <w:tcW w:w="1306" w:type="dxa"/>
            <w:tcPrChange w:id="335" w:author="Jurkowska Monika" w:date="2022-11-14T21:27:00Z">
              <w:tcPr>
                <w:tcW w:w="439" w:type="dxa"/>
                <w:gridSpan w:val="2"/>
              </w:tcPr>
            </w:tcPrChange>
          </w:tcPr>
          <w:p w14:paraId="45D46110" w14:textId="77777777" w:rsidR="00C11AAF" w:rsidRPr="009079F8" w:rsidRDefault="00C11AAF" w:rsidP="00F23355">
            <w:pPr>
              <w:pStyle w:val="pqiTabBody"/>
              <w:rPr>
                <w:i/>
              </w:rPr>
            </w:pPr>
            <w:r w:rsidRPr="009079F8">
              <w:rPr>
                <w:i/>
              </w:rPr>
              <w:t>c</w:t>
            </w:r>
          </w:p>
        </w:tc>
        <w:tc>
          <w:tcPr>
            <w:tcW w:w="7418" w:type="dxa"/>
            <w:tcPrChange w:id="336" w:author="Jurkowska Monika" w:date="2022-11-14T21:27:00Z">
              <w:tcPr>
                <w:tcW w:w="5777" w:type="dxa"/>
                <w:gridSpan w:val="3"/>
              </w:tcPr>
            </w:tcPrChange>
          </w:tcPr>
          <w:p w14:paraId="7F9C7455" w14:textId="77777777" w:rsidR="00C11AAF" w:rsidRDefault="00C11AAF" w:rsidP="00F23355">
            <w:pPr>
              <w:pStyle w:val="pqiTabBody"/>
            </w:pPr>
            <w:r w:rsidRPr="009079F8">
              <w:t>Organizacja przewozu</w:t>
            </w:r>
          </w:p>
          <w:p w14:paraId="3027D2B2" w14:textId="4185DD92" w:rsidR="00133FCF" w:rsidRPr="00525775" w:rsidRDefault="00C11AAF" w:rsidP="00F23355">
            <w:pPr>
              <w:pStyle w:val="pqiTabBody"/>
              <w:rPr>
                <w:rFonts w:ascii="Courier New" w:hAnsi="Courier New"/>
                <w:color w:val="0000FF"/>
                <w:rPrChange w:id="337" w:author="Jurkowska Monika" w:date="2022-11-14T21:27:00Z">
                  <w:rPr/>
                </w:rPrChange>
              </w:rPr>
            </w:pPr>
            <w:r>
              <w:rPr>
                <w:rFonts w:ascii="Courier New" w:hAnsi="Courier New" w:cs="Courier New"/>
                <w:noProof/>
                <w:color w:val="0000FF"/>
              </w:rPr>
              <w:t>TransportArrangement</w:t>
            </w:r>
          </w:p>
        </w:tc>
        <w:tc>
          <w:tcPr>
            <w:tcW w:w="516" w:type="dxa"/>
            <w:gridSpan w:val="2"/>
            <w:tcPrChange w:id="338" w:author="Jurkowska Monika" w:date="2022-11-14T21:27:00Z">
              <w:tcPr>
                <w:tcW w:w="516" w:type="dxa"/>
                <w:gridSpan w:val="2"/>
              </w:tcPr>
            </w:tcPrChange>
          </w:tcPr>
          <w:p w14:paraId="02CACD36" w14:textId="77777777" w:rsidR="00C11AAF" w:rsidRPr="009079F8" w:rsidRDefault="00C11AAF" w:rsidP="00F23355">
            <w:pPr>
              <w:pStyle w:val="pqiTabBody"/>
            </w:pPr>
            <w:r w:rsidRPr="009079F8">
              <w:t>R</w:t>
            </w:r>
          </w:p>
        </w:tc>
        <w:tc>
          <w:tcPr>
            <w:tcW w:w="1950" w:type="dxa"/>
            <w:gridSpan w:val="2"/>
            <w:tcPrChange w:id="339" w:author="Jurkowska Monika" w:date="2022-11-14T21:27:00Z">
              <w:tcPr>
                <w:tcW w:w="1950" w:type="dxa"/>
                <w:gridSpan w:val="2"/>
              </w:tcPr>
            </w:tcPrChange>
          </w:tcPr>
          <w:p w14:paraId="392F3C3A" w14:textId="77777777" w:rsidR="00C11AAF" w:rsidRPr="009079F8" w:rsidRDefault="00C11AAF" w:rsidP="00F23355">
            <w:pPr>
              <w:pStyle w:val="pqiTabBody"/>
            </w:pPr>
          </w:p>
        </w:tc>
        <w:tc>
          <w:tcPr>
            <w:tcW w:w="3406" w:type="dxa"/>
            <w:gridSpan w:val="3"/>
            <w:tcPrChange w:id="340" w:author="Jurkowska Monika" w:date="2022-11-14T21:27:00Z">
              <w:tcPr>
                <w:tcW w:w="3406" w:type="dxa"/>
                <w:gridSpan w:val="8"/>
              </w:tcPr>
            </w:tcPrChange>
          </w:tcPr>
          <w:p w14:paraId="314EBB80" w14:textId="77777777" w:rsidR="00C11AAF" w:rsidRDefault="00C11AAF" w:rsidP="00F23355">
            <w:pPr>
              <w:rPr>
                <w:ins w:id="341" w:author="Jurkowska Monika" w:date="2022-11-14T21:27:00Z"/>
                <w:lang w:eastAsia="en-GB"/>
              </w:rPr>
            </w:pPr>
            <w:r>
              <w:rPr>
                <w:lang w:eastAsia="en-GB"/>
              </w:rPr>
              <w:t>Wartość z enumeracji „</w:t>
            </w:r>
            <w:r>
              <w:rPr>
                <w:lang w:eastAsia="en-GB"/>
              </w:rPr>
              <w:fldChar w:fldCharType="begin"/>
            </w:r>
            <w:r>
              <w:rPr>
                <w:lang w:eastAsia="en-GB"/>
              </w:rPr>
              <w:instrText xml:space="preserve"> REF _Ref267832158 \h </w:instrText>
            </w:r>
            <w:r>
              <w:rPr>
                <w:lang w:eastAsia="en-GB"/>
              </w:rPr>
            </w:r>
            <w:r>
              <w:rPr>
                <w:lang w:eastAsia="en-GB"/>
              </w:rPr>
              <w:fldChar w:fldCharType="separate"/>
            </w:r>
            <w:r w:rsidR="002B6F91">
              <w:t>Organizacja przewozu (T</w:t>
            </w:r>
            <w:r w:rsidR="002B6F91" w:rsidRPr="00F963E2">
              <w:t xml:space="preserve">ransport </w:t>
            </w:r>
            <w:proofErr w:type="spellStart"/>
            <w:r w:rsidR="002B6F91" w:rsidRPr="00F963E2">
              <w:t>Arrangement</w:t>
            </w:r>
            <w:proofErr w:type="spellEnd"/>
            <w:r w:rsidR="002B6F91">
              <w:t>)</w:t>
            </w:r>
            <w:r>
              <w:rPr>
                <w:lang w:eastAsia="en-GB"/>
              </w:rPr>
              <w:fldChar w:fldCharType="end"/>
            </w:r>
            <w:r>
              <w:rPr>
                <w:lang w:eastAsia="en-GB"/>
              </w:rPr>
              <w:t>”.</w:t>
            </w:r>
          </w:p>
          <w:p w14:paraId="64264BF8" w14:textId="2223A706" w:rsidR="009867E3" w:rsidRPr="009079F8" w:rsidRDefault="009867E3" w:rsidP="00F23355">
            <w:pPr>
              <w:rPr>
                <w:lang w:eastAsia="en-GB"/>
              </w:rPr>
            </w:pPr>
          </w:p>
        </w:tc>
        <w:tc>
          <w:tcPr>
            <w:tcW w:w="1217" w:type="dxa"/>
            <w:gridSpan w:val="2"/>
            <w:tcPrChange w:id="342" w:author="Jurkowska Monika" w:date="2022-11-14T21:27:00Z">
              <w:tcPr>
                <w:tcW w:w="1106" w:type="dxa"/>
                <w:gridSpan w:val="2"/>
              </w:tcPr>
            </w:tcPrChange>
          </w:tcPr>
          <w:p w14:paraId="2C3D6434" w14:textId="77777777" w:rsidR="00C11AAF" w:rsidRPr="009079F8" w:rsidRDefault="00C11AAF" w:rsidP="00F23355">
            <w:pPr>
              <w:pStyle w:val="pqiTabBody"/>
            </w:pPr>
            <w:r w:rsidRPr="009079F8">
              <w:t>n1</w:t>
            </w:r>
          </w:p>
        </w:tc>
      </w:tr>
      <w:tr w:rsidR="008E5B73" w:rsidRPr="009079F8" w14:paraId="3C42FA97"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343"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344" w:author="Jurkowska Monika" w:date="2022-11-14T21:27:00Z">
            <w:trPr>
              <w:gridAfter w:val="0"/>
            </w:trPr>
          </w:trPrChange>
        </w:trPr>
        <w:tc>
          <w:tcPr>
            <w:tcW w:w="350" w:type="dxa"/>
            <w:tcPrChange w:id="345" w:author="Jurkowska Monika" w:date="2022-11-14T21:27:00Z">
              <w:tcPr>
                <w:tcW w:w="350" w:type="dxa"/>
              </w:tcPr>
            </w:tcPrChange>
          </w:tcPr>
          <w:p w14:paraId="29C934FB" w14:textId="77777777" w:rsidR="00C11AAF" w:rsidRPr="009079F8" w:rsidRDefault="00C11AAF" w:rsidP="00F23355">
            <w:pPr>
              <w:pStyle w:val="pqiTabBody"/>
              <w:rPr>
                <w:b/>
              </w:rPr>
            </w:pPr>
          </w:p>
        </w:tc>
        <w:tc>
          <w:tcPr>
            <w:tcW w:w="1306" w:type="dxa"/>
            <w:tcPrChange w:id="346" w:author="Jurkowska Monika" w:date="2022-11-14T21:27:00Z">
              <w:tcPr>
                <w:tcW w:w="439" w:type="dxa"/>
                <w:gridSpan w:val="2"/>
              </w:tcPr>
            </w:tcPrChange>
          </w:tcPr>
          <w:p w14:paraId="27025C4C" w14:textId="77777777" w:rsidR="00C11AAF" w:rsidRPr="009079F8" w:rsidRDefault="00C11AAF" w:rsidP="00F23355">
            <w:pPr>
              <w:pStyle w:val="pqiTabBody"/>
              <w:rPr>
                <w:i/>
              </w:rPr>
            </w:pPr>
            <w:r>
              <w:rPr>
                <w:i/>
              </w:rPr>
              <w:t>d</w:t>
            </w:r>
          </w:p>
        </w:tc>
        <w:tc>
          <w:tcPr>
            <w:tcW w:w="7418" w:type="dxa"/>
            <w:tcPrChange w:id="347" w:author="Jurkowska Monika" w:date="2022-11-14T21:27:00Z">
              <w:tcPr>
                <w:tcW w:w="5777" w:type="dxa"/>
                <w:gridSpan w:val="3"/>
              </w:tcPr>
            </w:tcPrChange>
          </w:tcPr>
          <w:p w14:paraId="209BA4A8" w14:textId="79848119" w:rsidR="00C11AAF" w:rsidRDefault="00C11AAF" w:rsidP="00F23355">
            <w:pPr>
              <w:pStyle w:val="pqiTabBody"/>
            </w:pPr>
            <w:r w:rsidRPr="009079F8">
              <w:t>Data i czas zatwierdzenia dokumentu e-AD</w:t>
            </w:r>
          </w:p>
          <w:p w14:paraId="0E087ABB" w14:textId="49EA868B" w:rsidR="00133FCF" w:rsidRPr="00152BA2" w:rsidRDefault="00C11AAF" w:rsidP="00F23355">
            <w:pPr>
              <w:pStyle w:val="pqiTabBody"/>
              <w:rPr>
                <w:rFonts w:ascii="Courier New" w:hAnsi="Courier New" w:cs="Courier New"/>
                <w:noProof/>
                <w:color w:val="0000FF"/>
              </w:rPr>
            </w:pPr>
            <w:r w:rsidRPr="00152BA2">
              <w:rPr>
                <w:rFonts w:ascii="Courier New" w:hAnsi="Courier New" w:cs="Courier New"/>
                <w:noProof/>
                <w:color w:val="0000FF"/>
              </w:rPr>
              <w:t>DateAndTimeOfUpdateValidation</w:t>
            </w:r>
          </w:p>
        </w:tc>
        <w:tc>
          <w:tcPr>
            <w:tcW w:w="516" w:type="dxa"/>
            <w:gridSpan w:val="2"/>
            <w:tcPrChange w:id="348" w:author="Jurkowska Monika" w:date="2022-11-14T21:27:00Z">
              <w:tcPr>
                <w:tcW w:w="516" w:type="dxa"/>
                <w:gridSpan w:val="2"/>
              </w:tcPr>
            </w:tcPrChange>
          </w:tcPr>
          <w:p w14:paraId="76590629" w14:textId="77777777" w:rsidR="00C11AAF" w:rsidRPr="009079F8" w:rsidRDefault="00C11AAF" w:rsidP="00F23355">
            <w:pPr>
              <w:pStyle w:val="pqiTabBody"/>
            </w:pPr>
            <w:r w:rsidRPr="009079F8">
              <w:t>R</w:t>
            </w:r>
          </w:p>
        </w:tc>
        <w:tc>
          <w:tcPr>
            <w:tcW w:w="1950" w:type="dxa"/>
            <w:gridSpan w:val="2"/>
            <w:tcPrChange w:id="349" w:author="Jurkowska Monika" w:date="2022-11-14T21:27:00Z">
              <w:tcPr>
                <w:tcW w:w="1950" w:type="dxa"/>
                <w:gridSpan w:val="2"/>
              </w:tcPr>
            </w:tcPrChange>
          </w:tcPr>
          <w:p w14:paraId="504E55DE" w14:textId="6906C018" w:rsidR="00C11AAF" w:rsidRPr="009079F8" w:rsidRDefault="00C11AAF" w:rsidP="00F23355">
            <w:pPr>
              <w:pStyle w:val="pqiTabBody"/>
            </w:pPr>
            <w:r w:rsidRPr="009079F8">
              <w:rPr>
                <w:lang w:eastAsia="en-GB"/>
              </w:rPr>
              <w:t>Podają właściwe organy państwa członkowskiego wysyłki po zatwierdzeniu projektu dokumentu e-AD.</w:t>
            </w:r>
          </w:p>
        </w:tc>
        <w:tc>
          <w:tcPr>
            <w:tcW w:w="3406" w:type="dxa"/>
            <w:gridSpan w:val="3"/>
            <w:tcPrChange w:id="350" w:author="Jurkowska Monika" w:date="2022-11-14T21:27:00Z">
              <w:tcPr>
                <w:tcW w:w="3406" w:type="dxa"/>
                <w:gridSpan w:val="8"/>
              </w:tcPr>
            </w:tcPrChange>
          </w:tcPr>
          <w:p w14:paraId="684112F7" w14:textId="1DDDC959" w:rsidR="00C11AAF" w:rsidRPr="009079F8" w:rsidRDefault="00C11AAF" w:rsidP="00F23355">
            <w:pPr>
              <w:pStyle w:val="pqiTabBody"/>
            </w:pPr>
          </w:p>
        </w:tc>
        <w:tc>
          <w:tcPr>
            <w:tcW w:w="1217" w:type="dxa"/>
            <w:gridSpan w:val="2"/>
            <w:tcPrChange w:id="351" w:author="Jurkowska Monika" w:date="2022-11-14T21:27:00Z">
              <w:tcPr>
                <w:tcW w:w="1106" w:type="dxa"/>
                <w:gridSpan w:val="2"/>
              </w:tcPr>
            </w:tcPrChange>
          </w:tcPr>
          <w:p w14:paraId="23818E76" w14:textId="18C06269" w:rsidR="009867E3" w:rsidRPr="009079F8" w:rsidRDefault="00C11AAF" w:rsidP="00F23355">
            <w:pPr>
              <w:pStyle w:val="pqiTabBody"/>
            </w:pPr>
            <w:proofErr w:type="spellStart"/>
            <w:r w:rsidRPr="009079F8">
              <w:t>dateTime</w:t>
            </w:r>
            <w:proofErr w:type="spellEnd"/>
          </w:p>
        </w:tc>
      </w:tr>
      <w:tr w:rsidR="006E18AA" w:rsidRPr="009079F8" w14:paraId="51558A7F" w14:textId="77777777" w:rsidTr="00162F59">
        <w:tc>
          <w:tcPr>
            <w:tcW w:w="350" w:type="dxa"/>
          </w:tcPr>
          <w:p w14:paraId="709455C2" w14:textId="77777777" w:rsidR="00C11AAF" w:rsidRPr="009079F8" w:rsidRDefault="00C11AAF" w:rsidP="00F23355">
            <w:pPr>
              <w:pStyle w:val="pqiTabBody"/>
              <w:rPr>
                <w:b/>
              </w:rPr>
            </w:pPr>
          </w:p>
        </w:tc>
        <w:tc>
          <w:tcPr>
            <w:tcW w:w="1306" w:type="dxa"/>
          </w:tcPr>
          <w:p w14:paraId="05AAEAB1" w14:textId="77777777" w:rsidR="00C11AAF" w:rsidRPr="009079F8" w:rsidRDefault="00C11AAF" w:rsidP="00F23355">
            <w:pPr>
              <w:pStyle w:val="pqiTabBody"/>
              <w:rPr>
                <w:i/>
              </w:rPr>
            </w:pPr>
            <w:r>
              <w:rPr>
                <w:i/>
              </w:rPr>
              <w:t>e</w:t>
            </w:r>
          </w:p>
        </w:tc>
        <w:tc>
          <w:tcPr>
            <w:tcW w:w="7418" w:type="dxa"/>
          </w:tcPr>
          <w:p w14:paraId="08FA3B7B" w14:textId="77777777" w:rsidR="00C11AAF" w:rsidRDefault="00C11AAF" w:rsidP="00F23355">
            <w:pPr>
              <w:pStyle w:val="pqiTabBody"/>
            </w:pPr>
            <w:r w:rsidRPr="009079F8">
              <w:t>Numer porządkowy</w:t>
            </w:r>
          </w:p>
          <w:p w14:paraId="02C8937C" w14:textId="2120BF8D" w:rsidR="00133FCF" w:rsidRPr="00525775" w:rsidRDefault="00C11AAF" w:rsidP="00F23355">
            <w:pPr>
              <w:pStyle w:val="pqiTabBody"/>
              <w:rPr>
                <w:rFonts w:ascii="Courier New" w:hAnsi="Courier New"/>
                <w:color w:val="0000FF"/>
                <w:rPrChange w:id="352" w:author="Jurkowska Monika" w:date="2022-11-14T21:27:00Z">
                  <w:rPr/>
                </w:rPrChange>
              </w:rPr>
            </w:pPr>
            <w:r>
              <w:rPr>
                <w:rFonts w:ascii="Courier New" w:hAnsi="Courier New" w:cs="Courier New"/>
                <w:noProof/>
                <w:color w:val="0000FF"/>
              </w:rPr>
              <w:t>SequenceNumber</w:t>
            </w:r>
          </w:p>
        </w:tc>
        <w:tc>
          <w:tcPr>
            <w:tcW w:w="421" w:type="dxa"/>
          </w:tcPr>
          <w:p w14:paraId="63CEBF8E" w14:textId="77777777" w:rsidR="00C11AAF" w:rsidRPr="009079F8" w:rsidRDefault="00C11AAF" w:rsidP="00F23355">
            <w:pPr>
              <w:pStyle w:val="pqiTabBody"/>
            </w:pPr>
            <w:r w:rsidRPr="009079F8">
              <w:t>R</w:t>
            </w:r>
          </w:p>
        </w:tc>
        <w:tc>
          <w:tcPr>
            <w:tcW w:w="2126" w:type="dxa"/>
            <w:gridSpan w:val="4"/>
          </w:tcPr>
          <w:p w14:paraId="0D979DAE" w14:textId="42F24394" w:rsidR="00C11AAF" w:rsidRPr="009079F8" w:rsidRDefault="00C11AAF" w:rsidP="00F23355">
            <w:pPr>
              <w:pStyle w:val="pqiTabBody"/>
            </w:pPr>
            <w:r w:rsidRPr="009079F8">
              <w:rPr>
                <w:lang w:eastAsia="en-GB"/>
              </w:rPr>
              <w:t xml:space="preserve">Podają właściwe organy państwa członkowskiego wysyłki po zatwierdzeniu </w:t>
            </w:r>
            <w:r>
              <w:rPr>
                <w:lang w:eastAsia="en-GB"/>
              </w:rPr>
              <w:t>projektu dokumentu e-AD i </w:t>
            </w:r>
            <w:r w:rsidRPr="009079F8">
              <w:rPr>
                <w:lang w:eastAsia="en-GB"/>
              </w:rPr>
              <w:t>przy każdej zmianie miejsca przeznaczenia.</w:t>
            </w:r>
          </w:p>
        </w:tc>
        <w:tc>
          <w:tcPr>
            <w:tcW w:w="3260" w:type="dxa"/>
          </w:tcPr>
          <w:p w14:paraId="0C88E6B1" w14:textId="14473E75" w:rsidR="00CD1AED" w:rsidRPr="009079F8" w:rsidRDefault="00C11AAF" w:rsidP="00F23355">
            <w:pPr>
              <w:pStyle w:val="pqiTabBody"/>
            </w:pPr>
            <w:r w:rsidRPr="009079F8">
              <w:t xml:space="preserve">Przy wstępnym zatwierdzeniu każdego dokumentu e-AD stworzonego przez właściwe organy państwa członkowskiego wysyłki przyjmuje się </w:t>
            </w:r>
            <w:smartTag w:uri="urn:schemas-microsoft-com:office:smarttags" w:element="metricconverter">
              <w:smartTagPr>
                <w:attr w:name="ProductID" w:val="1, a"/>
              </w:smartTagPr>
              <w:r w:rsidRPr="009079F8">
                <w:t>1, a</w:t>
              </w:r>
            </w:smartTag>
            <w:r w:rsidRPr="009079F8">
              <w:t xml:space="preserve"> następnie przy każdej zmianie miejsca przeznaczenia wartość tę zwiększa się o 1.</w:t>
            </w:r>
            <w:r w:rsidR="00E30F09">
              <w:t xml:space="preserve"> Wartość musi być większa od zera.</w:t>
            </w:r>
          </w:p>
        </w:tc>
        <w:tc>
          <w:tcPr>
            <w:tcW w:w="1282" w:type="dxa"/>
            <w:gridSpan w:val="3"/>
          </w:tcPr>
          <w:p w14:paraId="7B06DCE7" w14:textId="77777777" w:rsidR="00C11AAF" w:rsidRPr="009079F8" w:rsidRDefault="00C11AAF" w:rsidP="00F23355">
            <w:pPr>
              <w:pStyle w:val="pqiTabBody"/>
            </w:pPr>
            <w:r w:rsidRPr="009079F8">
              <w:t>n..</w:t>
            </w:r>
            <w:r>
              <w:t>2</w:t>
            </w:r>
          </w:p>
        </w:tc>
      </w:tr>
      <w:tr w:rsidR="008E5B73" w:rsidRPr="009079F8" w14:paraId="00F846FD"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353"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354" w:author="Jurkowska Monika" w:date="2022-11-14T21:27:00Z">
            <w:trPr>
              <w:gridAfter w:val="0"/>
            </w:trPr>
          </w:trPrChange>
        </w:trPr>
        <w:tc>
          <w:tcPr>
            <w:tcW w:w="1656" w:type="dxa"/>
            <w:gridSpan w:val="2"/>
            <w:tcPrChange w:id="355" w:author="Jurkowska Monika" w:date="2022-11-14T21:27:00Z">
              <w:tcPr>
                <w:tcW w:w="789" w:type="dxa"/>
                <w:gridSpan w:val="3"/>
              </w:tcPr>
            </w:tcPrChange>
          </w:tcPr>
          <w:p w14:paraId="59AEF849" w14:textId="77777777" w:rsidR="00C11AAF" w:rsidRPr="009079F8" w:rsidRDefault="00C11AAF" w:rsidP="00F23355">
            <w:pPr>
              <w:pStyle w:val="pqiTabHead"/>
            </w:pPr>
            <w:r>
              <w:t>2</w:t>
            </w:r>
          </w:p>
        </w:tc>
        <w:tc>
          <w:tcPr>
            <w:tcW w:w="7418" w:type="dxa"/>
            <w:tcPrChange w:id="356" w:author="Jurkowska Monika" w:date="2022-11-14T21:27:00Z">
              <w:tcPr>
                <w:tcW w:w="5777" w:type="dxa"/>
                <w:gridSpan w:val="3"/>
              </w:tcPr>
            </w:tcPrChange>
          </w:tcPr>
          <w:p w14:paraId="2877F3AB" w14:textId="77777777" w:rsidR="00C11AAF" w:rsidRDefault="00C11AAF" w:rsidP="00F23355">
            <w:pPr>
              <w:pStyle w:val="pqiTabHead"/>
            </w:pPr>
            <w:r w:rsidRPr="009079F8">
              <w:t>PODMIOT wysyłający</w:t>
            </w:r>
          </w:p>
          <w:p w14:paraId="1CCBB739" w14:textId="2E350D98" w:rsidR="00133FCF" w:rsidRPr="00525775" w:rsidRDefault="00C11AAF" w:rsidP="00F23355">
            <w:pPr>
              <w:pStyle w:val="pqiTabHead"/>
              <w:rPr>
                <w:rFonts w:ascii="Courier New" w:hAnsi="Courier New"/>
                <w:color w:val="0000FF"/>
                <w:rPrChange w:id="357" w:author="Jurkowska Monika" w:date="2022-11-14T21:27:00Z">
                  <w:rPr/>
                </w:rPrChange>
              </w:rPr>
            </w:pPr>
            <w:r>
              <w:rPr>
                <w:rFonts w:ascii="Courier New" w:hAnsi="Courier New" w:cs="Courier New"/>
                <w:noProof/>
                <w:color w:val="0000FF"/>
              </w:rPr>
              <w:t>ConsignorTrader</w:t>
            </w:r>
          </w:p>
        </w:tc>
        <w:tc>
          <w:tcPr>
            <w:tcW w:w="516" w:type="dxa"/>
            <w:gridSpan w:val="2"/>
            <w:tcPrChange w:id="358" w:author="Jurkowska Monika" w:date="2022-11-14T21:27:00Z">
              <w:tcPr>
                <w:tcW w:w="516" w:type="dxa"/>
                <w:gridSpan w:val="2"/>
              </w:tcPr>
            </w:tcPrChange>
          </w:tcPr>
          <w:p w14:paraId="4E40BFDA" w14:textId="77777777" w:rsidR="00C11AAF" w:rsidRPr="009079F8" w:rsidRDefault="00C11AAF" w:rsidP="00F23355">
            <w:pPr>
              <w:pStyle w:val="pqiTabHead"/>
            </w:pPr>
            <w:r w:rsidRPr="009079F8">
              <w:t>R</w:t>
            </w:r>
          </w:p>
        </w:tc>
        <w:tc>
          <w:tcPr>
            <w:tcW w:w="1950" w:type="dxa"/>
            <w:gridSpan w:val="2"/>
            <w:tcPrChange w:id="359" w:author="Jurkowska Monika" w:date="2022-11-14T21:27:00Z">
              <w:tcPr>
                <w:tcW w:w="1950" w:type="dxa"/>
                <w:gridSpan w:val="2"/>
              </w:tcPr>
            </w:tcPrChange>
          </w:tcPr>
          <w:p w14:paraId="250CE63D" w14:textId="77777777" w:rsidR="00C11AAF" w:rsidRPr="009079F8" w:rsidRDefault="00C11AAF" w:rsidP="00F23355">
            <w:pPr>
              <w:pStyle w:val="pqiTabHead"/>
            </w:pPr>
          </w:p>
        </w:tc>
        <w:tc>
          <w:tcPr>
            <w:tcW w:w="3406" w:type="dxa"/>
            <w:gridSpan w:val="3"/>
            <w:tcPrChange w:id="360" w:author="Jurkowska Monika" w:date="2022-11-14T21:27:00Z">
              <w:tcPr>
                <w:tcW w:w="3406" w:type="dxa"/>
                <w:gridSpan w:val="8"/>
              </w:tcPr>
            </w:tcPrChange>
          </w:tcPr>
          <w:p w14:paraId="7AE9760B" w14:textId="77777777" w:rsidR="00C11AAF" w:rsidRPr="009079F8" w:rsidRDefault="00C11AAF" w:rsidP="00F23355">
            <w:pPr>
              <w:pStyle w:val="pqiTabHead"/>
            </w:pPr>
          </w:p>
        </w:tc>
        <w:tc>
          <w:tcPr>
            <w:tcW w:w="1217" w:type="dxa"/>
            <w:gridSpan w:val="2"/>
            <w:tcPrChange w:id="361" w:author="Jurkowska Monika" w:date="2022-11-14T21:27:00Z">
              <w:tcPr>
                <w:tcW w:w="1106" w:type="dxa"/>
                <w:gridSpan w:val="2"/>
              </w:tcPr>
            </w:tcPrChange>
          </w:tcPr>
          <w:p w14:paraId="69627390" w14:textId="77777777" w:rsidR="00C11AAF" w:rsidRPr="009079F8" w:rsidRDefault="00C11AAF" w:rsidP="00F23355">
            <w:pPr>
              <w:pStyle w:val="pqiTabHead"/>
            </w:pPr>
            <w:r>
              <w:t>1x</w:t>
            </w:r>
          </w:p>
        </w:tc>
      </w:tr>
      <w:tr w:rsidR="008E5B73" w:rsidRPr="009079F8" w14:paraId="4ECD103C"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362"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363" w:author="Jurkowska Monika" w:date="2022-11-14T21:27:00Z">
            <w:trPr>
              <w:gridAfter w:val="0"/>
            </w:trPr>
          </w:trPrChange>
        </w:trPr>
        <w:tc>
          <w:tcPr>
            <w:tcW w:w="1656" w:type="dxa"/>
            <w:gridSpan w:val="2"/>
            <w:tcPrChange w:id="364" w:author="Jurkowska Monika" w:date="2022-11-14T21:27:00Z">
              <w:tcPr>
                <w:tcW w:w="789" w:type="dxa"/>
                <w:gridSpan w:val="3"/>
              </w:tcPr>
            </w:tcPrChange>
          </w:tcPr>
          <w:p w14:paraId="4FC80C0F" w14:textId="77777777" w:rsidR="00C11AAF" w:rsidRPr="009079F8" w:rsidRDefault="00C11AAF" w:rsidP="00F23355">
            <w:pPr>
              <w:pStyle w:val="pqiTabBody"/>
              <w:rPr>
                <w:i/>
              </w:rPr>
            </w:pPr>
          </w:p>
        </w:tc>
        <w:tc>
          <w:tcPr>
            <w:tcW w:w="7418" w:type="dxa"/>
            <w:tcPrChange w:id="365" w:author="Jurkowska Monika" w:date="2022-11-14T21:27:00Z">
              <w:tcPr>
                <w:tcW w:w="5777" w:type="dxa"/>
                <w:gridSpan w:val="3"/>
              </w:tcPr>
            </w:tcPrChange>
          </w:tcPr>
          <w:p w14:paraId="48838579" w14:textId="77777777" w:rsidR="00C11AAF" w:rsidRDefault="00C11AAF" w:rsidP="00F23355">
            <w:pPr>
              <w:pStyle w:val="pqiTabBody"/>
            </w:pPr>
            <w:r>
              <w:t>JĘZYK ELEMENTU</w:t>
            </w:r>
          </w:p>
          <w:p w14:paraId="78A45915" w14:textId="47197BAA" w:rsidR="00133FCF" w:rsidRPr="00525775" w:rsidRDefault="00C11AAF" w:rsidP="00F23355">
            <w:pPr>
              <w:pStyle w:val="pqiTabBody"/>
              <w:rPr>
                <w:rFonts w:ascii="Courier New" w:hAnsi="Courier New"/>
                <w:color w:val="0000FF"/>
                <w:rPrChange w:id="366" w:author="Jurkowska Monika" w:date="2022-11-14T21:27:00Z">
                  <w:rPr/>
                </w:rPrChange>
              </w:rPr>
            </w:pPr>
            <w:r>
              <w:rPr>
                <w:rFonts w:ascii="Courier New" w:hAnsi="Courier New" w:cs="Courier New"/>
                <w:noProof/>
                <w:color w:val="0000FF"/>
              </w:rPr>
              <w:lastRenderedPageBreak/>
              <w:t>@language</w:t>
            </w:r>
          </w:p>
        </w:tc>
        <w:tc>
          <w:tcPr>
            <w:tcW w:w="516" w:type="dxa"/>
            <w:gridSpan w:val="2"/>
            <w:tcPrChange w:id="367" w:author="Jurkowska Monika" w:date="2022-11-14T21:27:00Z">
              <w:tcPr>
                <w:tcW w:w="516" w:type="dxa"/>
                <w:gridSpan w:val="2"/>
              </w:tcPr>
            </w:tcPrChange>
          </w:tcPr>
          <w:p w14:paraId="53FA6A92" w14:textId="77777777" w:rsidR="00C11AAF" w:rsidRPr="009079F8" w:rsidRDefault="00C11AAF" w:rsidP="00F23355">
            <w:pPr>
              <w:pStyle w:val="pqiTabBody"/>
            </w:pPr>
            <w:r w:rsidRPr="009079F8">
              <w:lastRenderedPageBreak/>
              <w:t>R</w:t>
            </w:r>
          </w:p>
        </w:tc>
        <w:tc>
          <w:tcPr>
            <w:tcW w:w="1950" w:type="dxa"/>
            <w:gridSpan w:val="2"/>
            <w:tcPrChange w:id="368" w:author="Jurkowska Monika" w:date="2022-11-14T21:27:00Z">
              <w:tcPr>
                <w:tcW w:w="1950" w:type="dxa"/>
                <w:gridSpan w:val="2"/>
              </w:tcPr>
            </w:tcPrChange>
          </w:tcPr>
          <w:p w14:paraId="48D74B44" w14:textId="77777777" w:rsidR="00C11AAF" w:rsidRPr="009079F8" w:rsidRDefault="00C11AAF" w:rsidP="00F23355">
            <w:pPr>
              <w:pStyle w:val="pqiTabBody"/>
            </w:pPr>
          </w:p>
        </w:tc>
        <w:tc>
          <w:tcPr>
            <w:tcW w:w="3406" w:type="dxa"/>
            <w:gridSpan w:val="3"/>
            <w:tcPrChange w:id="369" w:author="Jurkowska Monika" w:date="2022-11-14T21:27:00Z">
              <w:tcPr>
                <w:tcW w:w="3406" w:type="dxa"/>
                <w:gridSpan w:val="8"/>
              </w:tcPr>
            </w:tcPrChange>
          </w:tcPr>
          <w:p w14:paraId="066F3C95" w14:textId="77777777" w:rsidR="00C11AAF" w:rsidRDefault="00C11AAF" w:rsidP="00F23355">
            <w:pPr>
              <w:pStyle w:val="pqiTabBody"/>
            </w:pPr>
            <w:r>
              <w:t>Atrybut.</w:t>
            </w:r>
          </w:p>
          <w:p w14:paraId="7473E18A" w14:textId="64214032" w:rsidR="004C0EE8" w:rsidRPr="009079F8" w:rsidRDefault="00C11AAF" w:rsidP="00F23355">
            <w:pPr>
              <w:pStyle w:val="pqiTabBody"/>
            </w:pPr>
            <w:r>
              <w:lastRenderedPageBreak/>
              <w:t>Wartość ze słownika „</w:t>
            </w:r>
            <w:r w:rsidRPr="008C6FA2">
              <w:t xml:space="preserve">Kody języka (Language </w:t>
            </w:r>
            <w:proofErr w:type="spellStart"/>
            <w:r w:rsidRPr="008C6FA2">
              <w:t>codes</w:t>
            </w:r>
            <w:proofErr w:type="spellEnd"/>
            <w:r w:rsidRPr="008C6FA2">
              <w:t>)</w:t>
            </w:r>
            <w:r>
              <w:t>”</w:t>
            </w:r>
          </w:p>
        </w:tc>
        <w:tc>
          <w:tcPr>
            <w:tcW w:w="1217" w:type="dxa"/>
            <w:gridSpan w:val="2"/>
            <w:tcPrChange w:id="370" w:author="Jurkowska Monika" w:date="2022-11-14T21:27:00Z">
              <w:tcPr>
                <w:tcW w:w="1106" w:type="dxa"/>
                <w:gridSpan w:val="2"/>
              </w:tcPr>
            </w:tcPrChange>
          </w:tcPr>
          <w:p w14:paraId="1CA05AEE" w14:textId="77777777" w:rsidR="00C11AAF" w:rsidRPr="009079F8" w:rsidRDefault="00C11AAF" w:rsidP="00F23355">
            <w:pPr>
              <w:pStyle w:val="pqiTabBody"/>
            </w:pPr>
            <w:r w:rsidRPr="009079F8">
              <w:lastRenderedPageBreak/>
              <w:t>a2</w:t>
            </w:r>
          </w:p>
        </w:tc>
      </w:tr>
      <w:tr w:rsidR="008E5B73" w:rsidRPr="009079F8" w14:paraId="0C74CEC5"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371"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372" w:author="Jurkowska Monika" w:date="2022-11-14T21:27:00Z">
            <w:trPr>
              <w:gridAfter w:val="0"/>
            </w:trPr>
          </w:trPrChange>
        </w:trPr>
        <w:tc>
          <w:tcPr>
            <w:tcW w:w="350" w:type="dxa"/>
            <w:tcPrChange w:id="373" w:author="Jurkowska Monika" w:date="2022-11-14T21:27:00Z">
              <w:tcPr>
                <w:tcW w:w="350" w:type="dxa"/>
              </w:tcPr>
            </w:tcPrChange>
          </w:tcPr>
          <w:p w14:paraId="2BF4BB58" w14:textId="77777777" w:rsidR="00C11AAF" w:rsidRPr="009079F8" w:rsidRDefault="00C11AAF" w:rsidP="00F23355">
            <w:pPr>
              <w:pStyle w:val="pqiTabBody"/>
              <w:rPr>
                <w:b/>
              </w:rPr>
            </w:pPr>
          </w:p>
        </w:tc>
        <w:tc>
          <w:tcPr>
            <w:tcW w:w="1306" w:type="dxa"/>
            <w:tcPrChange w:id="374" w:author="Jurkowska Monika" w:date="2022-11-14T21:27:00Z">
              <w:tcPr>
                <w:tcW w:w="439" w:type="dxa"/>
                <w:gridSpan w:val="2"/>
              </w:tcPr>
            </w:tcPrChange>
          </w:tcPr>
          <w:p w14:paraId="66C3E7DF" w14:textId="77777777" w:rsidR="00C11AAF" w:rsidRPr="009079F8" w:rsidRDefault="00C11AAF" w:rsidP="00F23355">
            <w:pPr>
              <w:pStyle w:val="pqiTabBody"/>
              <w:rPr>
                <w:i/>
              </w:rPr>
            </w:pPr>
            <w:r w:rsidRPr="009079F8">
              <w:rPr>
                <w:i/>
              </w:rPr>
              <w:t>a</w:t>
            </w:r>
          </w:p>
        </w:tc>
        <w:tc>
          <w:tcPr>
            <w:tcW w:w="7418" w:type="dxa"/>
            <w:tcPrChange w:id="375" w:author="Jurkowska Monika" w:date="2022-11-14T21:27:00Z">
              <w:tcPr>
                <w:tcW w:w="5777" w:type="dxa"/>
                <w:gridSpan w:val="3"/>
              </w:tcPr>
            </w:tcPrChange>
          </w:tcPr>
          <w:p w14:paraId="04A34C1A" w14:textId="77777777" w:rsidR="00C11AAF" w:rsidRDefault="00C11AAF" w:rsidP="00F23355">
            <w:pPr>
              <w:pStyle w:val="pqiTabBody"/>
            </w:pPr>
            <w:r w:rsidRPr="009079F8">
              <w:t>Numer akcyzow</w:t>
            </w:r>
            <w:r>
              <w:t>y</w:t>
            </w:r>
            <w:r w:rsidRPr="009079F8">
              <w:t xml:space="preserve"> podmiotu</w:t>
            </w:r>
          </w:p>
          <w:p w14:paraId="07AB3F1D" w14:textId="2A4F22CC" w:rsidR="003F19AA" w:rsidRPr="00525775" w:rsidRDefault="00C11AAF" w:rsidP="00F23355">
            <w:pPr>
              <w:pStyle w:val="pqiTabBody"/>
              <w:rPr>
                <w:rFonts w:ascii="Courier New" w:hAnsi="Courier New"/>
                <w:color w:val="0000FF"/>
                <w:rPrChange w:id="376" w:author="Jurkowska Monika" w:date="2022-11-14T21:27:00Z">
                  <w:rPr/>
                </w:rPrChange>
              </w:rPr>
            </w:pPr>
            <w:r>
              <w:rPr>
                <w:rFonts w:ascii="Courier New" w:hAnsi="Courier New" w:cs="Courier New"/>
                <w:noProof/>
                <w:color w:val="0000FF"/>
              </w:rPr>
              <w:t>TraderExciseNumber</w:t>
            </w:r>
          </w:p>
        </w:tc>
        <w:tc>
          <w:tcPr>
            <w:tcW w:w="516" w:type="dxa"/>
            <w:gridSpan w:val="2"/>
            <w:tcPrChange w:id="377" w:author="Jurkowska Monika" w:date="2022-11-14T21:27:00Z">
              <w:tcPr>
                <w:tcW w:w="516" w:type="dxa"/>
                <w:gridSpan w:val="2"/>
              </w:tcPr>
            </w:tcPrChange>
          </w:tcPr>
          <w:p w14:paraId="4FA101D1" w14:textId="77777777" w:rsidR="00C11AAF" w:rsidRPr="009079F8" w:rsidRDefault="00C11AAF" w:rsidP="00F23355">
            <w:pPr>
              <w:pStyle w:val="pqiTabBody"/>
            </w:pPr>
            <w:r w:rsidRPr="009079F8">
              <w:t>R</w:t>
            </w:r>
          </w:p>
        </w:tc>
        <w:tc>
          <w:tcPr>
            <w:tcW w:w="1950" w:type="dxa"/>
            <w:gridSpan w:val="2"/>
            <w:tcPrChange w:id="378" w:author="Jurkowska Monika" w:date="2022-11-14T21:27:00Z">
              <w:tcPr>
                <w:tcW w:w="1950" w:type="dxa"/>
                <w:gridSpan w:val="2"/>
              </w:tcPr>
            </w:tcPrChange>
          </w:tcPr>
          <w:p w14:paraId="6ECF974C" w14:textId="77777777" w:rsidR="00C11AAF" w:rsidRPr="009079F8" w:rsidRDefault="00C11AAF" w:rsidP="00F23355">
            <w:pPr>
              <w:pStyle w:val="pqiTabBody"/>
            </w:pPr>
          </w:p>
        </w:tc>
        <w:tc>
          <w:tcPr>
            <w:tcW w:w="3406" w:type="dxa"/>
            <w:gridSpan w:val="3"/>
            <w:tcPrChange w:id="379" w:author="Jurkowska Monika" w:date="2022-11-14T21:27:00Z">
              <w:tcPr>
                <w:tcW w:w="3406" w:type="dxa"/>
                <w:gridSpan w:val="8"/>
              </w:tcPr>
            </w:tcPrChange>
          </w:tcPr>
          <w:p w14:paraId="2CEC3FCA" w14:textId="1604C5BF" w:rsidR="004C0EE8" w:rsidRPr="009079F8" w:rsidRDefault="00C11AAF" w:rsidP="00C11AAF">
            <w:pPr>
              <w:pStyle w:val="pqiTabBody"/>
            </w:pPr>
            <w:r w:rsidRPr="009079F8">
              <w:t xml:space="preserve">Należy podać ważny </w:t>
            </w:r>
            <w:r>
              <w:t>numer akcyzowy</w:t>
            </w:r>
            <w:r w:rsidRPr="009079F8">
              <w:t xml:space="preserve"> </w:t>
            </w:r>
            <w:r>
              <w:t xml:space="preserve">uprawnionego prowadzącego </w:t>
            </w:r>
            <w:r w:rsidRPr="009079F8">
              <w:t>skład podatkow</w:t>
            </w:r>
            <w:r>
              <w:t>y</w:t>
            </w:r>
            <w:r w:rsidRPr="009079F8">
              <w:t xml:space="preserve"> lub zarejestrowanego wysyłającego.</w:t>
            </w:r>
          </w:p>
        </w:tc>
        <w:tc>
          <w:tcPr>
            <w:tcW w:w="1217" w:type="dxa"/>
            <w:gridSpan w:val="2"/>
            <w:tcPrChange w:id="380" w:author="Jurkowska Monika" w:date="2022-11-14T21:27:00Z">
              <w:tcPr>
                <w:tcW w:w="1106" w:type="dxa"/>
                <w:gridSpan w:val="2"/>
              </w:tcPr>
            </w:tcPrChange>
          </w:tcPr>
          <w:p w14:paraId="7E57E18D" w14:textId="77777777" w:rsidR="00C11AAF" w:rsidRPr="009079F8" w:rsidRDefault="00C11AAF" w:rsidP="00F23355">
            <w:pPr>
              <w:pStyle w:val="pqiTabBody"/>
            </w:pPr>
            <w:r w:rsidRPr="009079F8">
              <w:t>an13</w:t>
            </w:r>
          </w:p>
        </w:tc>
      </w:tr>
      <w:tr w:rsidR="008E5B73" w:rsidRPr="009079F8" w14:paraId="7C271EB7"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381"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382" w:author="Jurkowska Monika" w:date="2022-11-14T21:27:00Z">
            <w:trPr>
              <w:gridAfter w:val="0"/>
            </w:trPr>
          </w:trPrChange>
        </w:trPr>
        <w:tc>
          <w:tcPr>
            <w:tcW w:w="350" w:type="dxa"/>
            <w:tcPrChange w:id="383" w:author="Jurkowska Monika" w:date="2022-11-14T21:27:00Z">
              <w:tcPr>
                <w:tcW w:w="350" w:type="dxa"/>
              </w:tcPr>
            </w:tcPrChange>
          </w:tcPr>
          <w:p w14:paraId="782D0872" w14:textId="77777777" w:rsidR="00C11AAF" w:rsidRPr="009079F8" w:rsidRDefault="00C11AAF" w:rsidP="00F23355">
            <w:pPr>
              <w:pStyle w:val="pqiTabBody"/>
              <w:rPr>
                <w:b/>
              </w:rPr>
            </w:pPr>
          </w:p>
        </w:tc>
        <w:tc>
          <w:tcPr>
            <w:tcW w:w="1306" w:type="dxa"/>
            <w:tcPrChange w:id="384" w:author="Jurkowska Monika" w:date="2022-11-14T21:27:00Z">
              <w:tcPr>
                <w:tcW w:w="439" w:type="dxa"/>
                <w:gridSpan w:val="2"/>
              </w:tcPr>
            </w:tcPrChange>
          </w:tcPr>
          <w:p w14:paraId="72A9F60C" w14:textId="77777777" w:rsidR="00C11AAF" w:rsidRPr="009079F8" w:rsidRDefault="00C11AAF" w:rsidP="00F23355">
            <w:pPr>
              <w:pStyle w:val="pqiTabBody"/>
              <w:rPr>
                <w:i/>
              </w:rPr>
            </w:pPr>
            <w:r w:rsidRPr="009079F8">
              <w:rPr>
                <w:i/>
              </w:rPr>
              <w:t>b</w:t>
            </w:r>
          </w:p>
        </w:tc>
        <w:tc>
          <w:tcPr>
            <w:tcW w:w="7418" w:type="dxa"/>
            <w:tcPrChange w:id="385" w:author="Jurkowska Monika" w:date="2022-11-14T21:27:00Z">
              <w:tcPr>
                <w:tcW w:w="5777" w:type="dxa"/>
                <w:gridSpan w:val="3"/>
              </w:tcPr>
            </w:tcPrChange>
          </w:tcPr>
          <w:p w14:paraId="7D511547" w14:textId="77777777" w:rsidR="00C11AAF" w:rsidRDefault="00C11AAF" w:rsidP="00F23355">
            <w:pPr>
              <w:pStyle w:val="pqiTabBody"/>
            </w:pPr>
            <w:r w:rsidRPr="009079F8">
              <w:t>Nazwa podmiotu</w:t>
            </w:r>
          </w:p>
          <w:p w14:paraId="3A6EE84C" w14:textId="3E02705D" w:rsidR="003F19AA" w:rsidRDefault="00C11AAF" w:rsidP="00F23355">
            <w:pPr>
              <w:pStyle w:val="pqiTabBody"/>
              <w:rPr>
                <w:ins w:id="386" w:author="Jurkowska Monika" w:date="2022-11-14T21:27:00Z"/>
                <w:rFonts w:ascii="Courier New" w:hAnsi="Courier New" w:cs="Courier New"/>
                <w:noProof/>
                <w:color w:val="0000FF"/>
              </w:rPr>
            </w:pPr>
            <w:del w:id="387" w:author="Jurkowska Monika" w:date="2022-11-14T21:27:00Z">
              <w:r>
                <w:rPr>
                  <w:rFonts w:ascii="Courier New" w:hAnsi="Courier New" w:cs="Courier New"/>
                  <w:noProof/>
                  <w:color w:val="0000FF"/>
                </w:rPr>
                <w:delText>TraderName</w:delText>
              </w:r>
            </w:del>
          </w:p>
          <w:p w14:paraId="2AAA4CCA" w14:textId="7C16B1DD" w:rsidR="00525775" w:rsidRPr="00525775" w:rsidRDefault="00525775" w:rsidP="00F23355">
            <w:pPr>
              <w:pStyle w:val="pqiTabBody"/>
              <w:rPr>
                <w:rFonts w:ascii="Courier New" w:hAnsi="Courier New"/>
                <w:color w:val="0000FF"/>
                <w:rPrChange w:id="388" w:author="Jurkowska Monika" w:date="2022-11-14T21:27:00Z">
                  <w:rPr/>
                </w:rPrChange>
              </w:rPr>
            </w:pPr>
          </w:p>
        </w:tc>
        <w:tc>
          <w:tcPr>
            <w:tcW w:w="516" w:type="dxa"/>
            <w:gridSpan w:val="2"/>
            <w:tcPrChange w:id="389" w:author="Jurkowska Monika" w:date="2022-11-14T21:27:00Z">
              <w:tcPr>
                <w:tcW w:w="516" w:type="dxa"/>
                <w:gridSpan w:val="2"/>
              </w:tcPr>
            </w:tcPrChange>
          </w:tcPr>
          <w:p w14:paraId="6250AEEF" w14:textId="77777777" w:rsidR="00C11AAF" w:rsidRPr="009079F8" w:rsidRDefault="00C11AAF" w:rsidP="00F23355">
            <w:pPr>
              <w:pStyle w:val="pqiTabBody"/>
            </w:pPr>
            <w:r w:rsidRPr="009079F8">
              <w:t>R</w:t>
            </w:r>
          </w:p>
        </w:tc>
        <w:tc>
          <w:tcPr>
            <w:tcW w:w="1950" w:type="dxa"/>
            <w:gridSpan w:val="2"/>
            <w:tcPrChange w:id="390" w:author="Jurkowska Monika" w:date="2022-11-14T21:27:00Z">
              <w:tcPr>
                <w:tcW w:w="1950" w:type="dxa"/>
                <w:gridSpan w:val="2"/>
              </w:tcPr>
            </w:tcPrChange>
          </w:tcPr>
          <w:p w14:paraId="4C53E096" w14:textId="77777777" w:rsidR="00C11AAF" w:rsidRPr="009079F8" w:rsidRDefault="00C11AAF" w:rsidP="00F23355">
            <w:pPr>
              <w:pStyle w:val="pqiTabBody"/>
            </w:pPr>
          </w:p>
        </w:tc>
        <w:tc>
          <w:tcPr>
            <w:tcW w:w="3406" w:type="dxa"/>
            <w:gridSpan w:val="3"/>
            <w:tcPrChange w:id="391" w:author="Jurkowska Monika" w:date="2022-11-14T21:27:00Z">
              <w:tcPr>
                <w:tcW w:w="3406" w:type="dxa"/>
                <w:gridSpan w:val="8"/>
              </w:tcPr>
            </w:tcPrChange>
          </w:tcPr>
          <w:p w14:paraId="48DBCB8F" w14:textId="77777777" w:rsidR="00C11AAF" w:rsidRPr="009079F8" w:rsidRDefault="00C11AAF" w:rsidP="00F23355">
            <w:pPr>
              <w:pStyle w:val="pqiTabBody"/>
            </w:pPr>
          </w:p>
        </w:tc>
        <w:tc>
          <w:tcPr>
            <w:tcW w:w="1217" w:type="dxa"/>
            <w:gridSpan w:val="2"/>
            <w:tcPrChange w:id="392" w:author="Jurkowska Monika" w:date="2022-11-14T21:27:00Z">
              <w:tcPr>
                <w:tcW w:w="1106" w:type="dxa"/>
                <w:gridSpan w:val="2"/>
              </w:tcPr>
            </w:tcPrChange>
          </w:tcPr>
          <w:p w14:paraId="331D0A76" w14:textId="77777777" w:rsidR="00C11AAF" w:rsidRPr="009079F8" w:rsidRDefault="00C11AAF" w:rsidP="00F23355">
            <w:pPr>
              <w:pStyle w:val="pqiTabBody"/>
            </w:pPr>
            <w:r w:rsidRPr="009079F8">
              <w:t>an..182</w:t>
            </w:r>
          </w:p>
        </w:tc>
      </w:tr>
      <w:tr w:rsidR="008E5B73" w:rsidRPr="009079F8" w14:paraId="6C810C34"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393"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394" w:author="Jurkowska Monika" w:date="2022-11-14T21:27:00Z">
            <w:trPr>
              <w:gridAfter w:val="0"/>
            </w:trPr>
          </w:trPrChange>
        </w:trPr>
        <w:tc>
          <w:tcPr>
            <w:tcW w:w="350" w:type="dxa"/>
            <w:tcPrChange w:id="395" w:author="Jurkowska Monika" w:date="2022-11-14T21:27:00Z">
              <w:tcPr>
                <w:tcW w:w="350" w:type="dxa"/>
              </w:tcPr>
            </w:tcPrChange>
          </w:tcPr>
          <w:p w14:paraId="03D2481F" w14:textId="77777777" w:rsidR="00C11AAF" w:rsidRPr="009079F8" w:rsidRDefault="00C11AAF" w:rsidP="00F23355">
            <w:pPr>
              <w:pStyle w:val="pqiTabBody"/>
              <w:rPr>
                <w:b/>
              </w:rPr>
            </w:pPr>
          </w:p>
        </w:tc>
        <w:tc>
          <w:tcPr>
            <w:tcW w:w="1306" w:type="dxa"/>
            <w:tcPrChange w:id="396" w:author="Jurkowska Monika" w:date="2022-11-14T21:27:00Z">
              <w:tcPr>
                <w:tcW w:w="439" w:type="dxa"/>
                <w:gridSpan w:val="2"/>
              </w:tcPr>
            </w:tcPrChange>
          </w:tcPr>
          <w:p w14:paraId="352587A2" w14:textId="77777777" w:rsidR="00C11AAF" w:rsidRPr="009079F8" w:rsidRDefault="00C11AAF" w:rsidP="00F23355">
            <w:pPr>
              <w:pStyle w:val="pqiTabBody"/>
              <w:rPr>
                <w:i/>
              </w:rPr>
            </w:pPr>
            <w:r w:rsidRPr="009079F8">
              <w:rPr>
                <w:i/>
              </w:rPr>
              <w:t>c</w:t>
            </w:r>
          </w:p>
        </w:tc>
        <w:tc>
          <w:tcPr>
            <w:tcW w:w="7418" w:type="dxa"/>
            <w:tcPrChange w:id="397" w:author="Jurkowska Monika" w:date="2022-11-14T21:27:00Z">
              <w:tcPr>
                <w:tcW w:w="5777" w:type="dxa"/>
                <w:gridSpan w:val="3"/>
              </w:tcPr>
            </w:tcPrChange>
          </w:tcPr>
          <w:p w14:paraId="7BD1186E" w14:textId="77777777" w:rsidR="00C11AAF" w:rsidRDefault="00C11AAF" w:rsidP="00F23355">
            <w:pPr>
              <w:pStyle w:val="pqiTabBody"/>
            </w:pPr>
            <w:r w:rsidRPr="009079F8">
              <w:t>Ulica</w:t>
            </w:r>
          </w:p>
          <w:p w14:paraId="1FA33836" w14:textId="6E89683F" w:rsidR="003F19AA" w:rsidRPr="00525775" w:rsidRDefault="00C11AAF" w:rsidP="00F23355">
            <w:pPr>
              <w:pStyle w:val="pqiTabBody"/>
              <w:rPr>
                <w:rFonts w:ascii="Courier New" w:hAnsi="Courier New"/>
                <w:color w:val="0000FF"/>
                <w:rPrChange w:id="398" w:author="Jurkowska Monika" w:date="2022-11-14T21:27:00Z">
                  <w:rPr/>
                </w:rPrChange>
              </w:rPr>
            </w:pPr>
            <w:r>
              <w:rPr>
                <w:rFonts w:ascii="Courier New" w:hAnsi="Courier New" w:cs="Courier New"/>
                <w:noProof/>
                <w:color w:val="0000FF"/>
              </w:rPr>
              <w:t>StreetName</w:t>
            </w:r>
          </w:p>
        </w:tc>
        <w:tc>
          <w:tcPr>
            <w:tcW w:w="516" w:type="dxa"/>
            <w:gridSpan w:val="2"/>
            <w:tcPrChange w:id="399" w:author="Jurkowska Monika" w:date="2022-11-14T21:27:00Z">
              <w:tcPr>
                <w:tcW w:w="516" w:type="dxa"/>
                <w:gridSpan w:val="2"/>
              </w:tcPr>
            </w:tcPrChange>
          </w:tcPr>
          <w:p w14:paraId="53B03A05" w14:textId="77777777" w:rsidR="00C11AAF" w:rsidRPr="009079F8" w:rsidRDefault="00C11AAF" w:rsidP="00F23355">
            <w:pPr>
              <w:pStyle w:val="pqiTabBody"/>
            </w:pPr>
            <w:r w:rsidRPr="009079F8">
              <w:t>R</w:t>
            </w:r>
          </w:p>
        </w:tc>
        <w:tc>
          <w:tcPr>
            <w:tcW w:w="1950" w:type="dxa"/>
            <w:gridSpan w:val="2"/>
            <w:tcPrChange w:id="400" w:author="Jurkowska Monika" w:date="2022-11-14T21:27:00Z">
              <w:tcPr>
                <w:tcW w:w="1950" w:type="dxa"/>
                <w:gridSpan w:val="2"/>
              </w:tcPr>
            </w:tcPrChange>
          </w:tcPr>
          <w:p w14:paraId="2AAEB9D2" w14:textId="77777777" w:rsidR="00C11AAF" w:rsidRPr="009079F8" w:rsidRDefault="00C11AAF" w:rsidP="00F23355">
            <w:pPr>
              <w:pStyle w:val="pqiTabBody"/>
            </w:pPr>
          </w:p>
        </w:tc>
        <w:tc>
          <w:tcPr>
            <w:tcW w:w="3406" w:type="dxa"/>
            <w:gridSpan w:val="3"/>
            <w:tcPrChange w:id="401" w:author="Jurkowska Monika" w:date="2022-11-14T21:27:00Z">
              <w:tcPr>
                <w:tcW w:w="3406" w:type="dxa"/>
                <w:gridSpan w:val="8"/>
              </w:tcPr>
            </w:tcPrChange>
          </w:tcPr>
          <w:p w14:paraId="0C1B6544" w14:textId="77777777" w:rsidR="00C11AAF" w:rsidRPr="009079F8" w:rsidRDefault="00C11AAF" w:rsidP="00F23355">
            <w:pPr>
              <w:pStyle w:val="pqiTabBody"/>
            </w:pPr>
          </w:p>
        </w:tc>
        <w:tc>
          <w:tcPr>
            <w:tcW w:w="1217" w:type="dxa"/>
            <w:gridSpan w:val="2"/>
            <w:tcPrChange w:id="402" w:author="Jurkowska Monika" w:date="2022-11-14T21:27:00Z">
              <w:tcPr>
                <w:tcW w:w="1106" w:type="dxa"/>
                <w:gridSpan w:val="2"/>
              </w:tcPr>
            </w:tcPrChange>
          </w:tcPr>
          <w:p w14:paraId="1208891E" w14:textId="77777777" w:rsidR="00C11AAF" w:rsidRPr="009079F8" w:rsidRDefault="00C11AAF" w:rsidP="00F23355">
            <w:pPr>
              <w:pStyle w:val="pqiTabBody"/>
            </w:pPr>
            <w:r w:rsidRPr="009079F8">
              <w:t>an..65</w:t>
            </w:r>
          </w:p>
        </w:tc>
      </w:tr>
      <w:tr w:rsidR="008E5B73" w:rsidRPr="009079F8" w14:paraId="4694B087"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403"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404" w:author="Jurkowska Monika" w:date="2022-11-14T21:27:00Z">
            <w:trPr>
              <w:gridAfter w:val="0"/>
            </w:trPr>
          </w:trPrChange>
        </w:trPr>
        <w:tc>
          <w:tcPr>
            <w:tcW w:w="350" w:type="dxa"/>
            <w:tcPrChange w:id="405" w:author="Jurkowska Monika" w:date="2022-11-14T21:27:00Z">
              <w:tcPr>
                <w:tcW w:w="350" w:type="dxa"/>
              </w:tcPr>
            </w:tcPrChange>
          </w:tcPr>
          <w:p w14:paraId="2DBE0B98" w14:textId="77777777" w:rsidR="00C11AAF" w:rsidRPr="009079F8" w:rsidRDefault="00C11AAF" w:rsidP="00F23355">
            <w:pPr>
              <w:pStyle w:val="pqiTabBody"/>
              <w:rPr>
                <w:b/>
              </w:rPr>
            </w:pPr>
          </w:p>
        </w:tc>
        <w:tc>
          <w:tcPr>
            <w:tcW w:w="1306" w:type="dxa"/>
            <w:tcPrChange w:id="406" w:author="Jurkowska Monika" w:date="2022-11-14T21:27:00Z">
              <w:tcPr>
                <w:tcW w:w="439" w:type="dxa"/>
                <w:gridSpan w:val="2"/>
              </w:tcPr>
            </w:tcPrChange>
          </w:tcPr>
          <w:p w14:paraId="6ECFA4DA" w14:textId="77777777" w:rsidR="00C11AAF" w:rsidRPr="009079F8" w:rsidRDefault="00C11AAF" w:rsidP="00F23355">
            <w:pPr>
              <w:pStyle w:val="pqiTabBody"/>
              <w:rPr>
                <w:i/>
              </w:rPr>
            </w:pPr>
            <w:r w:rsidRPr="009079F8">
              <w:rPr>
                <w:i/>
              </w:rPr>
              <w:t>d</w:t>
            </w:r>
          </w:p>
        </w:tc>
        <w:tc>
          <w:tcPr>
            <w:tcW w:w="7418" w:type="dxa"/>
            <w:tcPrChange w:id="407" w:author="Jurkowska Monika" w:date="2022-11-14T21:27:00Z">
              <w:tcPr>
                <w:tcW w:w="5777" w:type="dxa"/>
                <w:gridSpan w:val="3"/>
              </w:tcPr>
            </w:tcPrChange>
          </w:tcPr>
          <w:p w14:paraId="2EF428D8" w14:textId="77777777" w:rsidR="00C11AAF" w:rsidRDefault="00C11AAF" w:rsidP="00F23355">
            <w:pPr>
              <w:pStyle w:val="pqiTabBody"/>
            </w:pPr>
            <w:r w:rsidRPr="009079F8">
              <w:t>Numer domu</w:t>
            </w:r>
          </w:p>
          <w:p w14:paraId="67CFC4CD" w14:textId="6009D93A" w:rsidR="003F19AA" w:rsidRPr="00525775" w:rsidRDefault="00C11AAF" w:rsidP="00F23355">
            <w:pPr>
              <w:pStyle w:val="pqiTabBody"/>
              <w:rPr>
                <w:rFonts w:ascii="Courier New" w:hAnsi="Courier New"/>
                <w:color w:val="0000FF"/>
                <w:rPrChange w:id="408" w:author="Jurkowska Monika" w:date="2022-11-14T21:27:00Z">
                  <w:rPr/>
                </w:rPrChange>
              </w:rPr>
            </w:pPr>
            <w:r>
              <w:rPr>
                <w:rFonts w:ascii="Courier New" w:hAnsi="Courier New" w:cs="Courier New"/>
                <w:noProof/>
                <w:color w:val="0000FF"/>
              </w:rPr>
              <w:t>StreetNumber</w:t>
            </w:r>
          </w:p>
        </w:tc>
        <w:tc>
          <w:tcPr>
            <w:tcW w:w="516" w:type="dxa"/>
            <w:gridSpan w:val="2"/>
            <w:tcPrChange w:id="409" w:author="Jurkowska Monika" w:date="2022-11-14T21:27:00Z">
              <w:tcPr>
                <w:tcW w:w="516" w:type="dxa"/>
                <w:gridSpan w:val="2"/>
              </w:tcPr>
            </w:tcPrChange>
          </w:tcPr>
          <w:p w14:paraId="28BDE09D" w14:textId="77777777" w:rsidR="00C11AAF" w:rsidRPr="009079F8" w:rsidRDefault="00C11AAF" w:rsidP="00F23355">
            <w:pPr>
              <w:pStyle w:val="pqiTabBody"/>
            </w:pPr>
            <w:r w:rsidRPr="009079F8">
              <w:t>O</w:t>
            </w:r>
          </w:p>
        </w:tc>
        <w:tc>
          <w:tcPr>
            <w:tcW w:w="1950" w:type="dxa"/>
            <w:gridSpan w:val="2"/>
            <w:tcPrChange w:id="410" w:author="Jurkowska Monika" w:date="2022-11-14T21:27:00Z">
              <w:tcPr>
                <w:tcW w:w="1950" w:type="dxa"/>
                <w:gridSpan w:val="2"/>
              </w:tcPr>
            </w:tcPrChange>
          </w:tcPr>
          <w:p w14:paraId="175EAF58" w14:textId="77777777" w:rsidR="00C11AAF" w:rsidRPr="009079F8" w:rsidRDefault="00C11AAF" w:rsidP="00F23355">
            <w:pPr>
              <w:pStyle w:val="pqiTabBody"/>
            </w:pPr>
          </w:p>
        </w:tc>
        <w:tc>
          <w:tcPr>
            <w:tcW w:w="3406" w:type="dxa"/>
            <w:gridSpan w:val="3"/>
            <w:tcPrChange w:id="411" w:author="Jurkowska Monika" w:date="2022-11-14T21:27:00Z">
              <w:tcPr>
                <w:tcW w:w="3406" w:type="dxa"/>
                <w:gridSpan w:val="8"/>
              </w:tcPr>
            </w:tcPrChange>
          </w:tcPr>
          <w:p w14:paraId="26798150" w14:textId="77777777" w:rsidR="00C11AAF" w:rsidRPr="009079F8" w:rsidRDefault="00C11AAF" w:rsidP="00F23355">
            <w:pPr>
              <w:pStyle w:val="pqiTabBody"/>
            </w:pPr>
          </w:p>
        </w:tc>
        <w:tc>
          <w:tcPr>
            <w:tcW w:w="1217" w:type="dxa"/>
            <w:gridSpan w:val="2"/>
            <w:tcPrChange w:id="412" w:author="Jurkowska Monika" w:date="2022-11-14T21:27:00Z">
              <w:tcPr>
                <w:tcW w:w="1106" w:type="dxa"/>
                <w:gridSpan w:val="2"/>
              </w:tcPr>
            </w:tcPrChange>
          </w:tcPr>
          <w:p w14:paraId="1E629256" w14:textId="77777777" w:rsidR="00C11AAF" w:rsidRPr="009079F8" w:rsidRDefault="00C11AAF" w:rsidP="00F23355">
            <w:pPr>
              <w:pStyle w:val="pqiTabBody"/>
            </w:pPr>
            <w:r w:rsidRPr="009079F8">
              <w:t>an..11</w:t>
            </w:r>
          </w:p>
        </w:tc>
      </w:tr>
      <w:tr w:rsidR="008E5B73" w:rsidRPr="009079F8" w14:paraId="5C2F96D4"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413"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414" w:author="Jurkowska Monika" w:date="2022-11-14T21:27:00Z">
            <w:trPr>
              <w:gridAfter w:val="0"/>
            </w:trPr>
          </w:trPrChange>
        </w:trPr>
        <w:tc>
          <w:tcPr>
            <w:tcW w:w="350" w:type="dxa"/>
            <w:tcPrChange w:id="415" w:author="Jurkowska Monika" w:date="2022-11-14T21:27:00Z">
              <w:tcPr>
                <w:tcW w:w="350" w:type="dxa"/>
              </w:tcPr>
            </w:tcPrChange>
          </w:tcPr>
          <w:p w14:paraId="5145093A" w14:textId="77777777" w:rsidR="00C11AAF" w:rsidRPr="009079F8" w:rsidRDefault="00C11AAF" w:rsidP="00F23355">
            <w:pPr>
              <w:pStyle w:val="pqiTabBody"/>
              <w:rPr>
                <w:b/>
              </w:rPr>
            </w:pPr>
          </w:p>
        </w:tc>
        <w:tc>
          <w:tcPr>
            <w:tcW w:w="1306" w:type="dxa"/>
            <w:tcPrChange w:id="416" w:author="Jurkowska Monika" w:date="2022-11-14T21:27:00Z">
              <w:tcPr>
                <w:tcW w:w="439" w:type="dxa"/>
                <w:gridSpan w:val="2"/>
              </w:tcPr>
            </w:tcPrChange>
          </w:tcPr>
          <w:p w14:paraId="607FDC45" w14:textId="77777777" w:rsidR="00C11AAF" w:rsidRPr="009079F8" w:rsidRDefault="00C11AAF" w:rsidP="00F23355">
            <w:pPr>
              <w:pStyle w:val="pqiTabBody"/>
              <w:rPr>
                <w:i/>
              </w:rPr>
            </w:pPr>
            <w:r w:rsidRPr="009079F8">
              <w:rPr>
                <w:i/>
              </w:rPr>
              <w:t>e</w:t>
            </w:r>
          </w:p>
        </w:tc>
        <w:tc>
          <w:tcPr>
            <w:tcW w:w="7418" w:type="dxa"/>
            <w:tcPrChange w:id="417" w:author="Jurkowska Monika" w:date="2022-11-14T21:27:00Z">
              <w:tcPr>
                <w:tcW w:w="5777" w:type="dxa"/>
                <w:gridSpan w:val="3"/>
              </w:tcPr>
            </w:tcPrChange>
          </w:tcPr>
          <w:p w14:paraId="243239FB" w14:textId="77777777" w:rsidR="00C11AAF" w:rsidRDefault="00C11AAF" w:rsidP="00F23355">
            <w:pPr>
              <w:pStyle w:val="pqiTabBody"/>
            </w:pPr>
            <w:r w:rsidRPr="009079F8">
              <w:t>Kod pocztowy</w:t>
            </w:r>
          </w:p>
          <w:p w14:paraId="35E70FC7" w14:textId="5232DE7A" w:rsidR="003F19AA" w:rsidRPr="00E35D56" w:rsidRDefault="00C11AAF" w:rsidP="00F23355">
            <w:pPr>
              <w:pStyle w:val="pqiTabBody"/>
              <w:rPr>
                <w:rFonts w:ascii="Courier New" w:hAnsi="Courier New"/>
                <w:color w:val="0000FF"/>
                <w:rPrChange w:id="418" w:author="Jurkowska Monika" w:date="2022-11-14T21:27:00Z">
                  <w:rPr/>
                </w:rPrChange>
              </w:rPr>
            </w:pPr>
            <w:r>
              <w:rPr>
                <w:rFonts w:ascii="Courier New" w:hAnsi="Courier New" w:cs="Courier New"/>
                <w:noProof/>
                <w:color w:val="0000FF"/>
              </w:rPr>
              <w:t>Postcode</w:t>
            </w:r>
          </w:p>
        </w:tc>
        <w:tc>
          <w:tcPr>
            <w:tcW w:w="516" w:type="dxa"/>
            <w:gridSpan w:val="2"/>
            <w:tcPrChange w:id="419" w:author="Jurkowska Monika" w:date="2022-11-14T21:27:00Z">
              <w:tcPr>
                <w:tcW w:w="516" w:type="dxa"/>
                <w:gridSpan w:val="2"/>
              </w:tcPr>
            </w:tcPrChange>
          </w:tcPr>
          <w:p w14:paraId="7C55049B" w14:textId="77777777" w:rsidR="00C11AAF" w:rsidRPr="009079F8" w:rsidRDefault="00C11AAF" w:rsidP="00F23355">
            <w:pPr>
              <w:pStyle w:val="pqiTabBody"/>
            </w:pPr>
            <w:r w:rsidRPr="009079F8">
              <w:t>R</w:t>
            </w:r>
          </w:p>
        </w:tc>
        <w:tc>
          <w:tcPr>
            <w:tcW w:w="1950" w:type="dxa"/>
            <w:gridSpan w:val="2"/>
            <w:tcPrChange w:id="420" w:author="Jurkowska Monika" w:date="2022-11-14T21:27:00Z">
              <w:tcPr>
                <w:tcW w:w="1950" w:type="dxa"/>
                <w:gridSpan w:val="2"/>
              </w:tcPr>
            </w:tcPrChange>
          </w:tcPr>
          <w:p w14:paraId="649E9ACE" w14:textId="77777777" w:rsidR="00C11AAF" w:rsidRPr="009079F8" w:rsidRDefault="00C11AAF" w:rsidP="00F23355">
            <w:pPr>
              <w:pStyle w:val="pqiTabBody"/>
            </w:pPr>
          </w:p>
        </w:tc>
        <w:tc>
          <w:tcPr>
            <w:tcW w:w="3406" w:type="dxa"/>
            <w:gridSpan w:val="3"/>
            <w:tcPrChange w:id="421" w:author="Jurkowska Monika" w:date="2022-11-14T21:27:00Z">
              <w:tcPr>
                <w:tcW w:w="3406" w:type="dxa"/>
                <w:gridSpan w:val="8"/>
              </w:tcPr>
            </w:tcPrChange>
          </w:tcPr>
          <w:p w14:paraId="33A5AB47" w14:textId="77777777" w:rsidR="00C11AAF" w:rsidRPr="009079F8" w:rsidRDefault="00C11AAF" w:rsidP="00F23355">
            <w:pPr>
              <w:pStyle w:val="pqiTabBody"/>
            </w:pPr>
          </w:p>
        </w:tc>
        <w:tc>
          <w:tcPr>
            <w:tcW w:w="1217" w:type="dxa"/>
            <w:gridSpan w:val="2"/>
            <w:tcPrChange w:id="422" w:author="Jurkowska Monika" w:date="2022-11-14T21:27:00Z">
              <w:tcPr>
                <w:tcW w:w="1106" w:type="dxa"/>
                <w:gridSpan w:val="2"/>
              </w:tcPr>
            </w:tcPrChange>
          </w:tcPr>
          <w:p w14:paraId="75A87F7B" w14:textId="77777777" w:rsidR="00C11AAF" w:rsidRPr="009079F8" w:rsidRDefault="00C11AAF" w:rsidP="00F23355">
            <w:pPr>
              <w:pStyle w:val="pqiTabBody"/>
            </w:pPr>
            <w:r w:rsidRPr="009079F8">
              <w:t>an..10</w:t>
            </w:r>
          </w:p>
        </w:tc>
      </w:tr>
      <w:tr w:rsidR="008E5B73" w:rsidRPr="009079F8" w14:paraId="0E41A46F"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423"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424" w:author="Jurkowska Monika" w:date="2022-11-14T21:27:00Z">
            <w:trPr>
              <w:gridAfter w:val="0"/>
            </w:trPr>
          </w:trPrChange>
        </w:trPr>
        <w:tc>
          <w:tcPr>
            <w:tcW w:w="350" w:type="dxa"/>
            <w:tcPrChange w:id="425" w:author="Jurkowska Monika" w:date="2022-11-14T21:27:00Z">
              <w:tcPr>
                <w:tcW w:w="350" w:type="dxa"/>
              </w:tcPr>
            </w:tcPrChange>
          </w:tcPr>
          <w:p w14:paraId="28BA3AAE" w14:textId="77777777" w:rsidR="00C11AAF" w:rsidRPr="009079F8" w:rsidRDefault="00C11AAF" w:rsidP="00F23355">
            <w:pPr>
              <w:pStyle w:val="pqiTabBody"/>
              <w:rPr>
                <w:b/>
              </w:rPr>
            </w:pPr>
          </w:p>
        </w:tc>
        <w:tc>
          <w:tcPr>
            <w:tcW w:w="1306" w:type="dxa"/>
            <w:tcPrChange w:id="426" w:author="Jurkowska Monika" w:date="2022-11-14T21:27:00Z">
              <w:tcPr>
                <w:tcW w:w="439" w:type="dxa"/>
                <w:gridSpan w:val="2"/>
              </w:tcPr>
            </w:tcPrChange>
          </w:tcPr>
          <w:p w14:paraId="0B69DBC3" w14:textId="77777777" w:rsidR="00C11AAF" w:rsidRPr="009079F8" w:rsidRDefault="00C11AAF" w:rsidP="00F23355">
            <w:pPr>
              <w:pStyle w:val="pqiTabBody"/>
              <w:rPr>
                <w:i/>
              </w:rPr>
            </w:pPr>
            <w:r w:rsidRPr="009079F8">
              <w:rPr>
                <w:i/>
              </w:rPr>
              <w:t>f</w:t>
            </w:r>
          </w:p>
        </w:tc>
        <w:tc>
          <w:tcPr>
            <w:tcW w:w="7418" w:type="dxa"/>
            <w:tcPrChange w:id="427" w:author="Jurkowska Monika" w:date="2022-11-14T21:27:00Z">
              <w:tcPr>
                <w:tcW w:w="5777" w:type="dxa"/>
                <w:gridSpan w:val="3"/>
              </w:tcPr>
            </w:tcPrChange>
          </w:tcPr>
          <w:p w14:paraId="7720844E" w14:textId="77777777" w:rsidR="00C11AAF" w:rsidRDefault="00C11AAF" w:rsidP="00F23355">
            <w:pPr>
              <w:pStyle w:val="pqiTabBody"/>
            </w:pPr>
            <w:r w:rsidRPr="009079F8">
              <w:t>Miejscowość</w:t>
            </w:r>
          </w:p>
          <w:p w14:paraId="35809494" w14:textId="7F3A4167" w:rsidR="003F19AA" w:rsidRPr="00E35D56" w:rsidRDefault="00C11AAF" w:rsidP="00F23355">
            <w:pPr>
              <w:pStyle w:val="pqiTabBody"/>
              <w:rPr>
                <w:rFonts w:ascii="Courier New" w:hAnsi="Courier New"/>
                <w:color w:val="0000FF"/>
                <w:rPrChange w:id="428" w:author="Jurkowska Monika" w:date="2022-11-14T21:27:00Z">
                  <w:rPr/>
                </w:rPrChange>
              </w:rPr>
            </w:pPr>
            <w:r>
              <w:rPr>
                <w:rFonts w:ascii="Courier New" w:hAnsi="Courier New" w:cs="Courier New"/>
                <w:noProof/>
                <w:color w:val="0000FF"/>
              </w:rPr>
              <w:t>City</w:t>
            </w:r>
          </w:p>
        </w:tc>
        <w:tc>
          <w:tcPr>
            <w:tcW w:w="516" w:type="dxa"/>
            <w:gridSpan w:val="2"/>
            <w:tcPrChange w:id="429" w:author="Jurkowska Monika" w:date="2022-11-14T21:27:00Z">
              <w:tcPr>
                <w:tcW w:w="516" w:type="dxa"/>
                <w:gridSpan w:val="2"/>
              </w:tcPr>
            </w:tcPrChange>
          </w:tcPr>
          <w:p w14:paraId="20D0CF81" w14:textId="77777777" w:rsidR="00C11AAF" w:rsidRPr="009079F8" w:rsidRDefault="00C11AAF" w:rsidP="00F23355">
            <w:pPr>
              <w:pStyle w:val="pqiTabBody"/>
            </w:pPr>
            <w:r w:rsidRPr="009079F8">
              <w:t>R</w:t>
            </w:r>
          </w:p>
        </w:tc>
        <w:tc>
          <w:tcPr>
            <w:tcW w:w="1950" w:type="dxa"/>
            <w:gridSpan w:val="2"/>
            <w:tcPrChange w:id="430" w:author="Jurkowska Monika" w:date="2022-11-14T21:27:00Z">
              <w:tcPr>
                <w:tcW w:w="1950" w:type="dxa"/>
                <w:gridSpan w:val="2"/>
              </w:tcPr>
            </w:tcPrChange>
          </w:tcPr>
          <w:p w14:paraId="05B54442" w14:textId="77777777" w:rsidR="00C11AAF" w:rsidRPr="009079F8" w:rsidRDefault="00C11AAF" w:rsidP="00F23355">
            <w:pPr>
              <w:pStyle w:val="pqiTabBody"/>
            </w:pPr>
          </w:p>
        </w:tc>
        <w:tc>
          <w:tcPr>
            <w:tcW w:w="3406" w:type="dxa"/>
            <w:gridSpan w:val="3"/>
            <w:tcPrChange w:id="431" w:author="Jurkowska Monika" w:date="2022-11-14T21:27:00Z">
              <w:tcPr>
                <w:tcW w:w="3406" w:type="dxa"/>
                <w:gridSpan w:val="8"/>
              </w:tcPr>
            </w:tcPrChange>
          </w:tcPr>
          <w:p w14:paraId="16085AE4" w14:textId="77777777" w:rsidR="00C11AAF" w:rsidRPr="009079F8" w:rsidRDefault="00C11AAF" w:rsidP="00F23355">
            <w:pPr>
              <w:pStyle w:val="pqiTabBody"/>
            </w:pPr>
          </w:p>
        </w:tc>
        <w:tc>
          <w:tcPr>
            <w:tcW w:w="1217" w:type="dxa"/>
            <w:gridSpan w:val="2"/>
            <w:tcPrChange w:id="432" w:author="Jurkowska Monika" w:date="2022-11-14T21:27:00Z">
              <w:tcPr>
                <w:tcW w:w="1106" w:type="dxa"/>
                <w:gridSpan w:val="2"/>
              </w:tcPr>
            </w:tcPrChange>
          </w:tcPr>
          <w:p w14:paraId="5993982C" w14:textId="77777777" w:rsidR="00C11AAF" w:rsidRPr="009079F8" w:rsidRDefault="00C11AAF" w:rsidP="00F23355">
            <w:pPr>
              <w:pStyle w:val="pqiTabBody"/>
            </w:pPr>
            <w:r w:rsidRPr="009079F8">
              <w:t>an..50</w:t>
            </w:r>
          </w:p>
        </w:tc>
      </w:tr>
      <w:tr w:rsidR="008E5B73" w:rsidRPr="009079F8" w14:paraId="1EC9705E"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433"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434" w:author="Jurkowska Monika" w:date="2022-11-14T21:27:00Z">
            <w:trPr>
              <w:gridAfter w:val="0"/>
            </w:trPr>
          </w:trPrChange>
        </w:trPr>
        <w:tc>
          <w:tcPr>
            <w:tcW w:w="1656" w:type="dxa"/>
            <w:gridSpan w:val="2"/>
            <w:tcPrChange w:id="435" w:author="Jurkowska Monika" w:date="2022-11-14T21:27:00Z">
              <w:tcPr>
                <w:tcW w:w="789" w:type="dxa"/>
                <w:gridSpan w:val="3"/>
              </w:tcPr>
            </w:tcPrChange>
          </w:tcPr>
          <w:p w14:paraId="074DDEA4" w14:textId="77777777" w:rsidR="00C11AAF" w:rsidRPr="009079F8" w:rsidRDefault="00C11AAF" w:rsidP="00F23355">
            <w:pPr>
              <w:pStyle w:val="pqiTabHead"/>
            </w:pPr>
            <w:r>
              <w:lastRenderedPageBreak/>
              <w:t>3</w:t>
            </w:r>
          </w:p>
        </w:tc>
        <w:tc>
          <w:tcPr>
            <w:tcW w:w="7418" w:type="dxa"/>
            <w:tcPrChange w:id="436" w:author="Jurkowska Monika" w:date="2022-11-14T21:27:00Z">
              <w:tcPr>
                <w:tcW w:w="5777" w:type="dxa"/>
                <w:gridSpan w:val="3"/>
              </w:tcPr>
            </w:tcPrChange>
          </w:tcPr>
          <w:p w14:paraId="5162E26A" w14:textId="77777777" w:rsidR="00C11AAF" w:rsidRDefault="00C11AAF" w:rsidP="00F23355">
            <w:pPr>
              <w:pStyle w:val="pqiTabHead"/>
            </w:pPr>
            <w:r w:rsidRPr="009079F8">
              <w:t>PODMIOT</w:t>
            </w:r>
            <w:r>
              <w:t xml:space="preserve"> </w:t>
            </w:r>
            <w:r w:rsidRPr="009079F8">
              <w:t>– miejsce wysyłki</w:t>
            </w:r>
          </w:p>
          <w:p w14:paraId="5994D61F" w14:textId="13621970" w:rsidR="003F19AA" w:rsidRPr="00E35D56" w:rsidRDefault="00C11AAF" w:rsidP="00F23355">
            <w:pPr>
              <w:pStyle w:val="pqiTabHead"/>
              <w:rPr>
                <w:rFonts w:ascii="Courier New" w:hAnsi="Courier New"/>
                <w:color w:val="0000FF"/>
                <w:rPrChange w:id="437" w:author="Jurkowska Monika" w:date="2022-11-14T21:27:00Z">
                  <w:rPr/>
                </w:rPrChange>
              </w:rPr>
            </w:pPr>
            <w:r>
              <w:rPr>
                <w:rFonts w:ascii="Courier New" w:hAnsi="Courier New" w:cs="Courier New"/>
                <w:noProof/>
                <w:color w:val="0000FF"/>
              </w:rPr>
              <w:t>PlaceOfDispatchTrader</w:t>
            </w:r>
          </w:p>
        </w:tc>
        <w:tc>
          <w:tcPr>
            <w:tcW w:w="516" w:type="dxa"/>
            <w:gridSpan w:val="2"/>
            <w:tcPrChange w:id="438" w:author="Jurkowska Monika" w:date="2022-11-14T21:27:00Z">
              <w:tcPr>
                <w:tcW w:w="516" w:type="dxa"/>
                <w:gridSpan w:val="2"/>
              </w:tcPr>
            </w:tcPrChange>
          </w:tcPr>
          <w:p w14:paraId="3DE74664" w14:textId="77777777" w:rsidR="00C11AAF" w:rsidRPr="009079F8" w:rsidRDefault="00C11AAF" w:rsidP="00F23355">
            <w:pPr>
              <w:pStyle w:val="pqiTabHead"/>
            </w:pPr>
            <w:r>
              <w:t>D</w:t>
            </w:r>
          </w:p>
        </w:tc>
        <w:tc>
          <w:tcPr>
            <w:tcW w:w="1950" w:type="dxa"/>
            <w:gridSpan w:val="2"/>
            <w:tcPrChange w:id="439" w:author="Jurkowska Monika" w:date="2022-11-14T21:27:00Z">
              <w:tcPr>
                <w:tcW w:w="1950" w:type="dxa"/>
                <w:gridSpan w:val="2"/>
              </w:tcPr>
            </w:tcPrChange>
          </w:tcPr>
          <w:p w14:paraId="6C845014" w14:textId="07E5D20D" w:rsidR="00C11AAF" w:rsidRDefault="00C11AAF" w:rsidP="00F23355">
            <w:pPr>
              <w:pStyle w:val="pqiTabHead"/>
            </w:pPr>
            <w:r w:rsidRPr="009079F8">
              <w:t xml:space="preserve">„R”, jeżeli kod rodzaju miejsca </w:t>
            </w:r>
            <w:r>
              <w:t>rozpoczęcia procedury w polu 9</w:t>
            </w:r>
            <w:r w:rsidRPr="009079F8">
              <w:t>d ma wartość „1</w:t>
            </w:r>
            <w:r w:rsidR="00AC1C9A">
              <w:t>”</w:t>
            </w:r>
            <w:r w:rsidRPr="009079F8">
              <w:t>.</w:t>
            </w:r>
          </w:p>
          <w:p w14:paraId="2B0102BB" w14:textId="77777777" w:rsidR="00C11AAF" w:rsidRPr="009079F8" w:rsidRDefault="00C11AAF" w:rsidP="00F23355">
            <w:pPr>
              <w:pStyle w:val="pqiTabHead"/>
            </w:pPr>
            <w:r>
              <w:t>W pozostałych przypadkach nie stosuje się.</w:t>
            </w:r>
          </w:p>
        </w:tc>
        <w:tc>
          <w:tcPr>
            <w:tcW w:w="3406" w:type="dxa"/>
            <w:gridSpan w:val="3"/>
            <w:tcPrChange w:id="440" w:author="Jurkowska Monika" w:date="2022-11-14T21:27:00Z">
              <w:tcPr>
                <w:tcW w:w="3406" w:type="dxa"/>
                <w:gridSpan w:val="8"/>
              </w:tcPr>
            </w:tcPrChange>
          </w:tcPr>
          <w:p w14:paraId="60D29653" w14:textId="1D48C145" w:rsidR="00C11AAF" w:rsidRPr="009079F8" w:rsidRDefault="00C11AAF" w:rsidP="00F23355">
            <w:pPr>
              <w:pStyle w:val="pqiTabHead"/>
            </w:pPr>
          </w:p>
        </w:tc>
        <w:tc>
          <w:tcPr>
            <w:tcW w:w="1217" w:type="dxa"/>
            <w:gridSpan w:val="2"/>
            <w:tcPrChange w:id="441" w:author="Jurkowska Monika" w:date="2022-11-14T21:27:00Z">
              <w:tcPr>
                <w:tcW w:w="1106" w:type="dxa"/>
                <w:gridSpan w:val="2"/>
              </w:tcPr>
            </w:tcPrChange>
          </w:tcPr>
          <w:p w14:paraId="09DDD88E" w14:textId="77777777" w:rsidR="00C11AAF" w:rsidRPr="009079F8" w:rsidRDefault="00C11AAF" w:rsidP="00F23355">
            <w:pPr>
              <w:pStyle w:val="pqiTabHead"/>
            </w:pPr>
            <w:r>
              <w:t>1x</w:t>
            </w:r>
          </w:p>
        </w:tc>
      </w:tr>
      <w:tr w:rsidR="008E5B73" w:rsidRPr="009079F8" w14:paraId="1C3519BF"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442"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443" w:author="Jurkowska Monika" w:date="2022-11-14T21:27:00Z">
            <w:trPr>
              <w:gridAfter w:val="0"/>
            </w:trPr>
          </w:trPrChange>
        </w:trPr>
        <w:tc>
          <w:tcPr>
            <w:tcW w:w="1656" w:type="dxa"/>
            <w:gridSpan w:val="2"/>
            <w:tcPrChange w:id="444" w:author="Jurkowska Monika" w:date="2022-11-14T21:27:00Z">
              <w:tcPr>
                <w:tcW w:w="789" w:type="dxa"/>
                <w:gridSpan w:val="3"/>
              </w:tcPr>
            </w:tcPrChange>
          </w:tcPr>
          <w:p w14:paraId="30E88324" w14:textId="77777777" w:rsidR="00C11AAF" w:rsidRPr="009079F8" w:rsidRDefault="00C11AAF" w:rsidP="00F23355">
            <w:pPr>
              <w:pStyle w:val="pqiTabBody"/>
              <w:rPr>
                <w:i/>
              </w:rPr>
            </w:pPr>
          </w:p>
        </w:tc>
        <w:tc>
          <w:tcPr>
            <w:tcW w:w="7418" w:type="dxa"/>
            <w:tcPrChange w:id="445" w:author="Jurkowska Monika" w:date="2022-11-14T21:27:00Z">
              <w:tcPr>
                <w:tcW w:w="5777" w:type="dxa"/>
                <w:gridSpan w:val="3"/>
              </w:tcPr>
            </w:tcPrChange>
          </w:tcPr>
          <w:p w14:paraId="62FBD05F" w14:textId="77777777" w:rsidR="00C11AAF" w:rsidRDefault="00C11AAF" w:rsidP="00F23355">
            <w:pPr>
              <w:pStyle w:val="pqiTabBody"/>
            </w:pPr>
            <w:r>
              <w:t>JĘZYK ELEMENTU</w:t>
            </w:r>
            <w:r w:rsidRPr="009079F8">
              <w:t xml:space="preserve"> </w:t>
            </w:r>
          </w:p>
          <w:p w14:paraId="7175B39C" w14:textId="240A2322" w:rsidR="003F19AA" w:rsidRPr="00E35D56" w:rsidRDefault="00C11AAF" w:rsidP="00F23355">
            <w:pPr>
              <w:pStyle w:val="pqiTabBody"/>
              <w:rPr>
                <w:rFonts w:ascii="Courier New" w:hAnsi="Courier New"/>
                <w:color w:val="0000FF"/>
                <w:rPrChange w:id="446" w:author="Jurkowska Monika" w:date="2022-11-14T21:27:00Z">
                  <w:rPr/>
                </w:rPrChange>
              </w:rPr>
            </w:pPr>
            <w:r>
              <w:rPr>
                <w:rFonts w:ascii="Courier New" w:hAnsi="Courier New" w:cs="Courier New"/>
                <w:noProof/>
                <w:color w:val="0000FF"/>
              </w:rPr>
              <w:t>@language</w:t>
            </w:r>
          </w:p>
        </w:tc>
        <w:tc>
          <w:tcPr>
            <w:tcW w:w="516" w:type="dxa"/>
            <w:gridSpan w:val="2"/>
            <w:tcPrChange w:id="447" w:author="Jurkowska Monika" w:date="2022-11-14T21:27:00Z">
              <w:tcPr>
                <w:tcW w:w="516" w:type="dxa"/>
                <w:gridSpan w:val="2"/>
              </w:tcPr>
            </w:tcPrChange>
          </w:tcPr>
          <w:p w14:paraId="4B78657A" w14:textId="77777777" w:rsidR="00C11AAF" w:rsidRPr="009079F8" w:rsidRDefault="00C11AAF" w:rsidP="00F23355">
            <w:pPr>
              <w:pStyle w:val="pqiTabBody"/>
            </w:pPr>
            <w:r>
              <w:t>D</w:t>
            </w:r>
          </w:p>
        </w:tc>
        <w:tc>
          <w:tcPr>
            <w:tcW w:w="1950" w:type="dxa"/>
            <w:gridSpan w:val="2"/>
            <w:tcPrChange w:id="448" w:author="Jurkowska Monika" w:date="2022-11-14T21:27:00Z">
              <w:tcPr>
                <w:tcW w:w="1950" w:type="dxa"/>
                <w:gridSpan w:val="2"/>
              </w:tcPr>
            </w:tcPrChange>
          </w:tcPr>
          <w:p w14:paraId="64D9D242" w14:textId="77777777" w:rsidR="00C11AAF" w:rsidRPr="009079F8" w:rsidRDefault="00C11AAF" w:rsidP="00F23355">
            <w:pPr>
              <w:pStyle w:val="pqiTabBody"/>
            </w:pPr>
            <w:r w:rsidRPr="009079F8">
              <w:t xml:space="preserve">„R”, jeżeli stosuje się </w:t>
            </w:r>
            <w:r>
              <w:t>element 3</w:t>
            </w:r>
            <w:r w:rsidRPr="009079F8">
              <w:t>.</w:t>
            </w:r>
          </w:p>
        </w:tc>
        <w:tc>
          <w:tcPr>
            <w:tcW w:w="3406" w:type="dxa"/>
            <w:gridSpan w:val="3"/>
            <w:tcPrChange w:id="449" w:author="Jurkowska Monika" w:date="2022-11-14T21:27:00Z">
              <w:tcPr>
                <w:tcW w:w="3406" w:type="dxa"/>
                <w:gridSpan w:val="8"/>
              </w:tcPr>
            </w:tcPrChange>
          </w:tcPr>
          <w:p w14:paraId="13641F1F" w14:textId="77777777" w:rsidR="00C11AAF" w:rsidRDefault="00C11AAF" w:rsidP="00F23355">
            <w:pPr>
              <w:pStyle w:val="pqiTabBody"/>
            </w:pPr>
            <w:r>
              <w:t>Atrybut.</w:t>
            </w:r>
          </w:p>
          <w:p w14:paraId="030AA662" w14:textId="77777777" w:rsidR="00C11AAF"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217" w:type="dxa"/>
            <w:gridSpan w:val="2"/>
            <w:tcPrChange w:id="450" w:author="Jurkowska Monika" w:date="2022-11-14T21:27:00Z">
              <w:tcPr>
                <w:tcW w:w="1106" w:type="dxa"/>
                <w:gridSpan w:val="2"/>
              </w:tcPr>
            </w:tcPrChange>
          </w:tcPr>
          <w:p w14:paraId="4A9DA0F8" w14:textId="77777777" w:rsidR="00C11AAF" w:rsidRPr="009079F8" w:rsidRDefault="00C11AAF" w:rsidP="00F23355">
            <w:pPr>
              <w:pStyle w:val="pqiTabBody"/>
            </w:pPr>
            <w:r w:rsidRPr="009079F8">
              <w:t>a2</w:t>
            </w:r>
          </w:p>
        </w:tc>
      </w:tr>
      <w:tr w:rsidR="008E5B73" w:rsidRPr="009079F8" w14:paraId="618EBBA7"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451"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452" w:author="Jurkowska Monika" w:date="2022-11-14T21:27:00Z">
            <w:trPr>
              <w:gridAfter w:val="0"/>
            </w:trPr>
          </w:trPrChange>
        </w:trPr>
        <w:tc>
          <w:tcPr>
            <w:tcW w:w="350" w:type="dxa"/>
            <w:tcPrChange w:id="453" w:author="Jurkowska Monika" w:date="2022-11-14T21:27:00Z">
              <w:tcPr>
                <w:tcW w:w="350" w:type="dxa"/>
              </w:tcPr>
            </w:tcPrChange>
          </w:tcPr>
          <w:p w14:paraId="3C298217" w14:textId="77777777" w:rsidR="00C11AAF" w:rsidRPr="009079F8" w:rsidRDefault="00C11AAF" w:rsidP="00F23355">
            <w:pPr>
              <w:pStyle w:val="pqiTabBody"/>
              <w:rPr>
                <w:b/>
              </w:rPr>
            </w:pPr>
          </w:p>
        </w:tc>
        <w:tc>
          <w:tcPr>
            <w:tcW w:w="1306" w:type="dxa"/>
            <w:tcPrChange w:id="454" w:author="Jurkowska Monika" w:date="2022-11-14T21:27:00Z">
              <w:tcPr>
                <w:tcW w:w="439" w:type="dxa"/>
                <w:gridSpan w:val="2"/>
              </w:tcPr>
            </w:tcPrChange>
          </w:tcPr>
          <w:p w14:paraId="1F706DB2" w14:textId="77777777" w:rsidR="00C11AAF" w:rsidRPr="009079F8" w:rsidRDefault="00C11AAF" w:rsidP="00F23355">
            <w:pPr>
              <w:pStyle w:val="pqiTabBody"/>
              <w:rPr>
                <w:i/>
              </w:rPr>
            </w:pPr>
            <w:r w:rsidRPr="009079F8">
              <w:rPr>
                <w:i/>
              </w:rPr>
              <w:t>a</w:t>
            </w:r>
          </w:p>
        </w:tc>
        <w:tc>
          <w:tcPr>
            <w:tcW w:w="7418" w:type="dxa"/>
            <w:tcPrChange w:id="455" w:author="Jurkowska Monika" w:date="2022-11-14T21:27:00Z">
              <w:tcPr>
                <w:tcW w:w="5777" w:type="dxa"/>
                <w:gridSpan w:val="3"/>
              </w:tcPr>
            </w:tcPrChange>
          </w:tcPr>
          <w:p w14:paraId="372D0820" w14:textId="77777777" w:rsidR="00C11AAF" w:rsidRDefault="00C11AAF" w:rsidP="00F23355">
            <w:pPr>
              <w:pStyle w:val="pqiTabBody"/>
            </w:pPr>
            <w:r w:rsidRPr="009079F8">
              <w:t>Numer składu podatkowego</w:t>
            </w:r>
          </w:p>
          <w:p w14:paraId="559D91E2" w14:textId="7DF2DE3F" w:rsidR="003F19AA" w:rsidRPr="00E35D56" w:rsidRDefault="00C11AAF" w:rsidP="00F23355">
            <w:pPr>
              <w:pStyle w:val="pqiTabBody"/>
              <w:rPr>
                <w:rFonts w:ascii="Courier New" w:hAnsi="Courier New"/>
                <w:color w:val="0000FF"/>
                <w:rPrChange w:id="456" w:author="Jurkowska Monika" w:date="2022-11-14T21:27:00Z">
                  <w:rPr/>
                </w:rPrChange>
              </w:rPr>
            </w:pPr>
            <w:r>
              <w:rPr>
                <w:rFonts w:ascii="Courier New" w:hAnsi="Courier New" w:cs="Courier New"/>
                <w:noProof/>
                <w:color w:val="0000FF"/>
              </w:rPr>
              <w:t>ReferenceOfTaxWarehouse</w:t>
            </w:r>
          </w:p>
        </w:tc>
        <w:tc>
          <w:tcPr>
            <w:tcW w:w="516" w:type="dxa"/>
            <w:gridSpan w:val="2"/>
            <w:tcPrChange w:id="457" w:author="Jurkowska Monika" w:date="2022-11-14T21:27:00Z">
              <w:tcPr>
                <w:tcW w:w="516" w:type="dxa"/>
                <w:gridSpan w:val="2"/>
              </w:tcPr>
            </w:tcPrChange>
          </w:tcPr>
          <w:p w14:paraId="18F27846" w14:textId="6901BF1F" w:rsidR="00C11AAF" w:rsidRPr="009079F8" w:rsidRDefault="00C11AAF" w:rsidP="00F23355">
            <w:pPr>
              <w:pStyle w:val="pqiTabBody"/>
            </w:pPr>
            <w:del w:id="458" w:author="Jurkowska Monika" w:date="2022-11-14T21:27:00Z">
              <w:r w:rsidRPr="009079F8">
                <w:delText>R</w:delText>
              </w:r>
            </w:del>
            <w:ins w:id="459" w:author="Jurkowska Monika" w:date="2022-11-14T21:27:00Z">
              <w:r w:rsidR="00A57587">
                <w:t>D</w:t>
              </w:r>
            </w:ins>
          </w:p>
        </w:tc>
        <w:tc>
          <w:tcPr>
            <w:tcW w:w="1950" w:type="dxa"/>
            <w:gridSpan w:val="2"/>
            <w:tcPrChange w:id="460" w:author="Jurkowska Monika" w:date="2022-11-14T21:27:00Z">
              <w:tcPr>
                <w:tcW w:w="1950" w:type="dxa"/>
                <w:gridSpan w:val="2"/>
              </w:tcPr>
            </w:tcPrChange>
          </w:tcPr>
          <w:p w14:paraId="28FCE1DC" w14:textId="16B7F5E5" w:rsidR="00C11AAF" w:rsidRPr="009079F8" w:rsidRDefault="00C11AAF" w:rsidP="00F23355">
            <w:pPr>
              <w:pStyle w:val="pqiTabBody"/>
            </w:pPr>
          </w:p>
        </w:tc>
        <w:tc>
          <w:tcPr>
            <w:tcW w:w="3406" w:type="dxa"/>
            <w:gridSpan w:val="3"/>
            <w:tcPrChange w:id="461" w:author="Jurkowska Monika" w:date="2022-11-14T21:27:00Z">
              <w:tcPr>
                <w:tcW w:w="3406" w:type="dxa"/>
                <w:gridSpan w:val="8"/>
              </w:tcPr>
            </w:tcPrChange>
          </w:tcPr>
          <w:p w14:paraId="087172E4" w14:textId="030E04B9" w:rsidR="00C11AAF" w:rsidRPr="009079F8" w:rsidRDefault="00C11AAF" w:rsidP="00C11AAF">
            <w:pPr>
              <w:pStyle w:val="pqiTabBody"/>
            </w:pPr>
            <w:r w:rsidRPr="009079F8">
              <w:t xml:space="preserve">Należy podać ważny numer </w:t>
            </w:r>
            <w:r>
              <w:t>akcyzowy</w:t>
            </w:r>
            <w:r w:rsidRPr="009079F8">
              <w:t xml:space="preserve"> składu podatkowego wysyłki.</w:t>
            </w:r>
          </w:p>
        </w:tc>
        <w:tc>
          <w:tcPr>
            <w:tcW w:w="1217" w:type="dxa"/>
            <w:gridSpan w:val="2"/>
            <w:tcPrChange w:id="462" w:author="Jurkowska Monika" w:date="2022-11-14T21:27:00Z">
              <w:tcPr>
                <w:tcW w:w="1106" w:type="dxa"/>
                <w:gridSpan w:val="2"/>
              </w:tcPr>
            </w:tcPrChange>
          </w:tcPr>
          <w:p w14:paraId="035150A0" w14:textId="77777777" w:rsidR="00C11AAF" w:rsidRPr="009079F8" w:rsidRDefault="00C11AAF" w:rsidP="00F23355">
            <w:pPr>
              <w:pStyle w:val="pqiTabBody"/>
            </w:pPr>
            <w:r w:rsidRPr="009079F8">
              <w:t>an13</w:t>
            </w:r>
          </w:p>
        </w:tc>
      </w:tr>
      <w:tr w:rsidR="008E5B73" w:rsidRPr="009079F8" w14:paraId="13FBF3E8"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463"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464" w:author="Jurkowska Monika" w:date="2022-11-14T21:27:00Z">
            <w:trPr>
              <w:gridAfter w:val="0"/>
            </w:trPr>
          </w:trPrChange>
        </w:trPr>
        <w:tc>
          <w:tcPr>
            <w:tcW w:w="350" w:type="dxa"/>
            <w:tcPrChange w:id="465" w:author="Jurkowska Monika" w:date="2022-11-14T21:27:00Z">
              <w:tcPr>
                <w:tcW w:w="350" w:type="dxa"/>
              </w:tcPr>
            </w:tcPrChange>
          </w:tcPr>
          <w:p w14:paraId="3BC1D1FC" w14:textId="77777777" w:rsidR="00C11AAF" w:rsidRPr="009079F8" w:rsidRDefault="00C11AAF" w:rsidP="00F23355">
            <w:pPr>
              <w:pStyle w:val="pqiTabBody"/>
              <w:rPr>
                <w:b/>
              </w:rPr>
            </w:pPr>
          </w:p>
        </w:tc>
        <w:tc>
          <w:tcPr>
            <w:tcW w:w="1306" w:type="dxa"/>
            <w:tcPrChange w:id="466" w:author="Jurkowska Monika" w:date="2022-11-14T21:27:00Z">
              <w:tcPr>
                <w:tcW w:w="439" w:type="dxa"/>
                <w:gridSpan w:val="2"/>
              </w:tcPr>
            </w:tcPrChange>
          </w:tcPr>
          <w:p w14:paraId="15A172A3" w14:textId="77777777" w:rsidR="00C11AAF" w:rsidRPr="009079F8" w:rsidRDefault="00C11AAF" w:rsidP="00F23355">
            <w:pPr>
              <w:pStyle w:val="pqiTabBody"/>
              <w:rPr>
                <w:i/>
              </w:rPr>
            </w:pPr>
            <w:r w:rsidRPr="009079F8">
              <w:rPr>
                <w:i/>
              </w:rPr>
              <w:t>b</w:t>
            </w:r>
          </w:p>
        </w:tc>
        <w:tc>
          <w:tcPr>
            <w:tcW w:w="7418" w:type="dxa"/>
            <w:tcPrChange w:id="467" w:author="Jurkowska Monika" w:date="2022-11-14T21:27:00Z">
              <w:tcPr>
                <w:tcW w:w="5777" w:type="dxa"/>
                <w:gridSpan w:val="3"/>
              </w:tcPr>
            </w:tcPrChange>
          </w:tcPr>
          <w:p w14:paraId="6DB792A1" w14:textId="77777777" w:rsidR="00C11AAF" w:rsidRDefault="00C11AAF" w:rsidP="00F23355">
            <w:pPr>
              <w:pStyle w:val="pqiTabBody"/>
            </w:pPr>
            <w:r w:rsidRPr="009079F8">
              <w:t>Nazwa podmiotu gospodarczego</w:t>
            </w:r>
          </w:p>
          <w:p w14:paraId="36812C44" w14:textId="1B1D98E6" w:rsidR="003F19AA" w:rsidRPr="00E35D56" w:rsidRDefault="00C11AAF" w:rsidP="00F23355">
            <w:pPr>
              <w:pStyle w:val="pqiTabBody"/>
              <w:rPr>
                <w:rFonts w:ascii="Courier New" w:hAnsi="Courier New"/>
                <w:color w:val="0000FF"/>
                <w:rPrChange w:id="468" w:author="Jurkowska Monika" w:date="2022-11-14T21:27:00Z">
                  <w:rPr/>
                </w:rPrChange>
              </w:rPr>
            </w:pPr>
            <w:r>
              <w:rPr>
                <w:rFonts w:ascii="Courier New" w:hAnsi="Courier New" w:cs="Courier New"/>
                <w:noProof/>
                <w:color w:val="0000FF"/>
              </w:rPr>
              <w:t>TraderName</w:t>
            </w:r>
          </w:p>
        </w:tc>
        <w:tc>
          <w:tcPr>
            <w:tcW w:w="516" w:type="dxa"/>
            <w:gridSpan w:val="2"/>
            <w:tcPrChange w:id="469" w:author="Jurkowska Monika" w:date="2022-11-14T21:27:00Z">
              <w:tcPr>
                <w:tcW w:w="516" w:type="dxa"/>
                <w:gridSpan w:val="2"/>
              </w:tcPr>
            </w:tcPrChange>
          </w:tcPr>
          <w:p w14:paraId="148BF742" w14:textId="4BD7D55E" w:rsidR="00C11AAF" w:rsidRPr="009079F8" w:rsidRDefault="00C11AAF" w:rsidP="00F23355">
            <w:pPr>
              <w:pStyle w:val="pqiTabBody"/>
            </w:pPr>
            <w:del w:id="470" w:author="Jurkowska Monika" w:date="2022-11-14T21:27:00Z">
              <w:r w:rsidRPr="009079F8">
                <w:delText>O</w:delText>
              </w:r>
            </w:del>
            <w:ins w:id="471" w:author="Jurkowska Monika" w:date="2022-11-14T21:27:00Z">
              <w:r w:rsidR="00A57587">
                <w:t>R</w:t>
              </w:r>
            </w:ins>
          </w:p>
        </w:tc>
        <w:tc>
          <w:tcPr>
            <w:tcW w:w="1950" w:type="dxa"/>
            <w:gridSpan w:val="2"/>
            <w:vMerge w:val="restart"/>
            <w:tcPrChange w:id="472" w:author="Jurkowska Monika" w:date="2022-11-14T21:27:00Z">
              <w:tcPr>
                <w:tcW w:w="1950" w:type="dxa"/>
                <w:gridSpan w:val="2"/>
                <w:vMerge w:val="restart"/>
              </w:tcPr>
            </w:tcPrChange>
          </w:tcPr>
          <w:p w14:paraId="58996E8D" w14:textId="2A611C5F" w:rsidR="00C11AAF" w:rsidRPr="009079F8" w:rsidRDefault="00C11AAF" w:rsidP="00F23355">
            <w:pPr>
              <w:pStyle w:val="pqiTabBody"/>
            </w:pPr>
          </w:p>
        </w:tc>
        <w:tc>
          <w:tcPr>
            <w:tcW w:w="3406" w:type="dxa"/>
            <w:gridSpan w:val="3"/>
            <w:tcPrChange w:id="473" w:author="Jurkowska Monika" w:date="2022-11-14T21:27:00Z">
              <w:tcPr>
                <w:tcW w:w="3406" w:type="dxa"/>
                <w:gridSpan w:val="8"/>
              </w:tcPr>
            </w:tcPrChange>
          </w:tcPr>
          <w:p w14:paraId="1132ED52" w14:textId="77777777" w:rsidR="00C11AAF" w:rsidRPr="009079F8" w:rsidRDefault="00C11AAF" w:rsidP="00F23355">
            <w:pPr>
              <w:pStyle w:val="pqiTabBody"/>
            </w:pPr>
          </w:p>
        </w:tc>
        <w:tc>
          <w:tcPr>
            <w:tcW w:w="1217" w:type="dxa"/>
            <w:gridSpan w:val="2"/>
            <w:tcPrChange w:id="474" w:author="Jurkowska Monika" w:date="2022-11-14T21:27:00Z">
              <w:tcPr>
                <w:tcW w:w="1106" w:type="dxa"/>
                <w:gridSpan w:val="2"/>
              </w:tcPr>
            </w:tcPrChange>
          </w:tcPr>
          <w:p w14:paraId="69C70AF3" w14:textId="77777777" w:rsidR="00C11AAF" w:rsidRPr="009079F8" w:rsidRDefault="00C11AAF" w:rsidP="00F23355">
            <w:pPr>
              <w:pStyle w:val="pqiTabBody"/>
            </w:pPr>
            <w:r w:rsidRPr="009079F8">
              <w:t>an..182</w:t>
            </w:r>
          </w:p>
        </w:tc>
      </w:tr>
      <w:tr w:rsidR="008E5B73" w:rsidRPr="009079F8" w14:paraId="7525502A"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475"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476" w:author="Jurkowska Monika" w:date="2022-11-14T21:27:00Z">
            <w:trPr>
              <w:gridAfter w:val="0"/>
            </w:trPr>
          </w:trPrChange>
        </w:trPr>
        <w:tc>
          <w:tcPr>
            <w:tcW w:w="350" w:type="dxa"/>
            <w:tcPrChange w:id="477" w:author="Jurkowska Monika" w:date="2022-11-14T21:27:00Z">
              <w:tcPr>
                <w:tcW w:w="350" w:type="dxa"/>
              </w:tcPr>
            </w:tcPrChange>
          </w:tcPr>
          <w:p w14:paraId="43C8C6C6" w14:textId="77777777" w:rsidR="00C11AAF" w:rsidRPr="009079F8" w:rsidRDefault="00C11AAF" w:rsidP="00F23355">
            <w:pPr>
              <w:pStyle w:val="pqiTabBody"/>
              <w:rPr>
                <w:b/>
              </w:rPr>
            </w:pPr>
          </w:p>
        </w:tc>
        <w:tc>
          <w:tcPr>
            <w:tcW w:w="1306" w:type="dxa"/>
            <w:tcPrChange w:id="478" w:author="Jurkowska Monika" w:date="2022-11-14T21:27:00Z">
              <w:tcPr>
                <w:tcW w:w="439" w:type="dxa"/>
                <w:gridSpan w:val="2"/>
              </w:tcPr>
            </w:tcPrChange>
          </w:tcPr>
          <w:p w14:paraId="087E7C50" w14:textId="77777777" w:rsidR="00C11AAF" w:rsidRPr="009079F8" w:rsidRDefault="00C11AAF" w:rsidP="00F23355">
            <w:pPr>
              <w:pStyle w:val="pqiTabBody"/>
              <w:rPr>
                <w:i/>
              </w:rPr>
            </w:pPr>
            <w:r w:rsidRPr="009079F8">
              <w:rPr>
                <w:i/>
              </w:rPr>
              <w:t>c</w:t>
            </w:r>
          </w:p>
        </w:tc>
        <w:tc>
          <w:tcPr>
            <w:tcW w:w="7418" w:type="dxa"/>
            <w:tcPrChange w:id="479" w:author="Jurkowska Monika" w:date="2022-11-14T21:27:00Z">
              <w:tcPr>
                <w:tcW w:w="5777" w:type="dxa"/>
                <w:gridSpan w:val="3"/>
              </w:tcPr>
            </w:tcPrChange>
          </w:tcPr>
          <w:p w14:paraId="7773CF7E" w14:textId="77777777" w:rsidR="00C11AAF" w:rsidRDefault="00C11AAF" w:rsidP="00F23355">
            <w:pPr>
              <w:pStyle w:val="pqiTabBody"/>
            </w:pPr>
            <w:r w:rsidRPr="009079F8">
              <w:t>Ulica</w:t>
            </w:r>
          </w:p>
          <w:p w14:paraId="30EC0B16" w14:textId="071B1AAD" w:rsidR="003F19AA" w:rsidRPr="00E35D56" w:rsidRDefault="00C11AAF" w:rsidP="00F23355">
            <w:pPr>
              <w:pStyle w:val="pqiTabBody"/>
              <w:rPr>
                <w:rFonts w:ascii="Courier New" w:hAnsi="Courier New"/>
                <w:color w:val="0000FF"/>
                <w:rPrChange w:id="480" w:author="Jurkowska Monika" w:date="2022-11-14T21:27:00Z">
                  <w:rPr/>
                </w:rPrChange>
              </w:rPr>
            </w:pPr>
            <w:r>
              <w:rPr>
                <w:rFonts w:ascii="Courier New" w:hAnsi="Courier New" w:cs="Courier New"/>
                <w:noProof/>
                <w:color w:val="0000FF"/>
              </w:rPr>
              <w:t>StreetName</w:t>
            </w:r>
          </w:p>
        </w:tc>
        <w:tc>
          <w:tcPr>
            <w:tcW w:w="516" w:type="dxa"/>
            <w:gridSpan w:val="2"/>
            <w:tcPrChange w:id="481" w:author="Jurkowska Monika" w:date="2022-11-14T21:27:00Z">
              <w:tcPr>
                <w:tcW w:w="516" w:type="dxa"/>
                <w:gridSpan w:val="2"/>
              </w:tcPr>
            </w:tcPrChange>
          </w:tcPr>
          <w:p w14:paraId="6A721DA3" w14:textId="32215EC7" w:rsidR="00C11AAF" w:rsidRPr="009079F8" w:rsidRDefault="00C11AAF" w:rsidP="00F23355">
            <w:pPr>
              <w:pStyle w:val="pqiTabBody"/>
            </w:pPr>
            <w:del w:id="482" w:author="Jurkowska Monika" w:date="2022-11-14T21:27:00Z">
              <w:r w:rsidRPr="009079F8">
                <w:delText>O</w:delText>
              </w:r>
            </w:del>
            <w:ins w:id="483" w:author="Jurkowska Monika" w:date="2022-11-14T21:27:00Z">
              <w:r w:rsidR="00A57587">
                <w:t>R</w:t>
              </w:r>
            </w:ins>
          </w:p>
        </w:tc>
        <w:tc>
          <w:tcPr>
            <w:tcW w:w="1950" w:type="dxa"/>
            <w:gridSpan w:val="2"/>
            <w:vMerge/>
            <w:tcPrChange w:id="484" w:author="Jurkowska Monika" w:date="2022-11-14T21:27:00Z">
              <w:tcPr>
                <w:tcW w:w="1950" w:type="dxa"/>
                <w:gridSpan w:val="2"/>
                <w:vMerge/>
              </w:tcPr>
            </w:tcPrChange>
          </w:tcPr>
          <w:p w14:paraId="36E7DD78" w14:textId="77777777" w:rsidR="00C11AAF" w:rsidRPr="009079F8" w:rsidRDefault="00C11AAF" w:rsidP="00F23355">
            <w:pPr>
              <w:pStyle w:val="pqiTabBody"/>
            </w:pPr>
          </w:p>
        </w:tc>
        <w:tc>
          <w:tcPr>
            <w:tcW w:w="3406" w:type="dxa"/>
            <w:gridSpan w:val="3"/>
            <w:tcPrChange w:id="485" w:author="Jurkowska Monika" w:date="2022-11-14T21:27:00Z">
              <w:tcPr>
                <w:tcW w:w="3406" w:type="dxa"/>
                <w:gridSpan w:val="8"/>
              </w:tcPr>
            </w:tcPrChange>
          </w:tcPr>
          <w:p w14:paraId="7828039B" w14:textId="77777777" w:rsidR="00C11AAF" w:rsidRPr="009079F8" w:rsidRDefault="00C11AAF" w:rsidP="00F23355">
            <w:pPr>
              <w:pStyle w:val="pqiTabBody"/>
            </w:pPr>
          </w:p>
        </w:tc>
        <w:tc>
          <w:tcPr>
            <w:tcW w:w="1217" w:type="dxa"/>
            <w:gridSpan w:val="2"/>
            <w:tcPrChange w:id="486" w:author="Jurkowska Monika" w:date="2022-11-14T21:27:00Z">
              <w:tcPr>
                <w:tcW w:w="1106" w:type="dxa"/>
                <w:gridSpan w:val="2"/>
              </w:tcPr>
            </w:tcPrChange>
          </w:tcPr>
          <w:p w14:paraId="321F484C" w14:textId="77777777" w:rsidR="00C11AAF" w:rsidRPr="009079F8" w:rsidRDefault="00C11AAF" w:rsidP="00F23355">
            <w:pPr>
              <w:pStyle w:val="pqiTabBody"/>
            </w:pPr>
            <w:r w:rsidRPr="009079F8">
              <w:t>an..65</w:t>
            </w:r>
          </w:p>
        </w:tc>
      </w:tr>
      <w:tr w:rsidR="008E5B73" w:rsidRPr="009079F8" w14:paraId="2F87A518"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487"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488" w:author="Jurkowska Monika" w:date="2022-11-14T21:27:00Z">
            <w:trPr>
              <w:gridAfter w:val="0"/>
            </w:trPr>
          </w:trPrChange>
        </w:trPr>
        <w:tc>
          <w:tcPr>
            <w:tcW w:w="350" w:type="dxa"/>
            <w:tcPrChange w:id="489" w:author="Jurkowska Monika" w:date="2022-11-14T21:27:00Z">
              <w:tcPr>
                <w:tcW w:w="350" w:type="dxa"/>
              </w:tcPr>
            </w:tcPrChange>
          </w:tcPr>
          <w:p w14:paraId="3381632E" w14:textId="77777777" w:rsidR="00C11AAF" w:rsidRPr="009079F8" w:rsidRDefault="00C11AAF" w:rsidP="00F23355">
            <w:pPr>
              <w:pStyle w:val="pqiTabBody"/>
              <w:rPr>
                <w:b/>
              </w:rPr>
            </w:pPr>
          </w:p>
        </w:tc>
        <w:tc>
          <w:tcPr>
            <w:tcW w:w="1306" w:type="dxa"/>
            <w:tcPrChange w:id="490" w:author="Jurkowska Monika" w:date="2022-11-14T21:27:00Z">
              <w:tcPr>
                <w:tcW w:w="439" w:type="dxa"/>
                <w:gridSpan w:val="2"/>
              </w:tcPr>
            </w:tcPrChange>
          </w:tcPr>
          <w:p w14:paraId="05C6A25F" w14:textId="77777777" w:rsidR="00C11AAF" w:rsidRPr="009079F8" w:rsidRDefault="00C11AAF" w:rsidP="00F23355">
            <w:pPr>
              <w:pStyle w:val="pqiTabBody"/>
              <w:rPr>
                <w:i/>
              </w:rPr>
            </w:pPr>
            <w:r w:rsidRPr="009079F8">
              <w:rPr>
                <w:i/>
              </w:rPr>
              <w:t>d</w:t>
            </w:r>
          </w:p>
        </w:tc>
        <w:tc>
          <w:tcPr>
            <w:tcW w:w="7418" w:type="dxa"/>
            <w:tcPrChange w:id="491" w:author="Jurkowska Monika" w:date="2022-11-14T21:27:00Z">
              <w:tcPr>
                <w:tcW w:w="5777" w:type="dxa"/>
                <w:gridSpan w:val="3"/>
              </w:tcPr>
            </w:tcPrChange>
          </w:tcPr>
          <w:p w14:paraId="304FD501" w14:textId="77777777" w:rsidR="00C11AAF" w:rsidRDefault="00C11AAF" w:rsidP="00F23355">
            <w:pPr>
              <w:pStyle w:val="pqiTabBody"/>
            </w:pPr>
            <w:r w:rsidRPr="009079F8">
              <w:t>Numer domu</w:t>
            </w:r>
          </w:p>
          <w:p w14:paraId="01AB4D93" w14:textId="31B69C2D" w:rsidR="003F19AA" w:rsidRPr="00E35D56" w:rsidRDefault="00C11AAF" w:rsidP="00F23355">
            <w:pPr>
              <w:pStyle w:val="pqiTabBody"/>
              <w:rPr>
                <w:rFonts w:ascii="Courier New" w:hAnsi="Courier New"/>
                <w:color w:val="0000FF"/>
                <w:rPrChange w:id="492" w:author="Jurkowska Monika" w:date="2022-11-14T21:27:00Z">
                  <w:rPr/>
                </w:rPrChange>
              </w:rPr>
            </w:pPr>
            <w:r>
              <w:rPr>
                <w:rFonts w:ascii="Courier New" w:hAnsi="Courier New" w:cs="Courier New"/>
                <w:noProof/>
                <w:color w:val="0000FF"/>
              </w:rPr>
              <w:t>StreetNumber</w:t>
            </w:r>
          </w:p>
        </w:tc>
        <w:tc>
          <w:tcPr>
            <w:tcW w:w="516" w:type="dxa"/>
            <w:gridSpan w:val="2"/>
            <w:tcPrChange w:id="493" w:author="Jurkowska Monika" w:date="2022-11-14T21:27:00Z">
              <w:tcPr>
                <w:tcW w:w="516" w:type="dxa"/>
                <w:gridSpan w:val="2"/>
              </w:tcPr>
            </w:tcPrChange>
          </w:tcPr>
          <w:p w14:paraId="23CBBB73" w14:textId="77777777" w:rsidR="00C11AAF" w:rsidRPr="009079F8" w:rsidRDefault="00C11AAF" w:rsidP="00F23355">
            <w:pPr>
              <w:pStyle w:val="pqiTabBody"/>
            </w:pPr>
            <w:r w:rsidRPr="009079F8">
              <w:t>O</w:t>
            </w:r>
          </w:p>
        </w:tc>
        <w:tc>
          <w:tcPr>
            <w:tcW w:w="1950" w:type="dxa"/>
            <w:gridSpan w:val="2"/>
            <w:vMerge/>
            <w:tcPrChange w:id="494" w:author="Jurkowska Monika" w:date="2022-11-14T21:27:00Z">
              <w:tcPr>
                <w:tcW w:w="1950" w:type="dxa"/>
                <w:gridSpan w:val="2"/>
                <w:vMerge/>
              </w:tcPr>
            </w:tcPrChange>
          </w:tcPr>
          <w:p w14:paraId="59E2E359" w14:textId="77777777" w:rsidR="00C11AAF" w:rsidRPr="009079F8" w:rsidRDefault="00C11AAF" w:rsidP="00F23355">
            <w:pPr>
              <w:pStyle w:val="pqiTabBody"/>
            </w:pPr>
          </w:p>
        </w:tc>
        <w:tc>
          <w:tcPr>
            <w:tcW w:w="3406" w:type="dxa"/>
            <w:gridSpan w:val="3"/>
            <w:tcPrChange w:id="495" w:author="Jurkowska Monika" w:date="2022-11-14T21:27:00Z">
              <w:tcPr>
                <w:tcW w:w="3406" w:type="dxa"/>
                <w:gridSpan w:val="8"/>
              </w:tcPr>
            </w:tcPrChange>
          </w:tcPr>
          <w:p w14:paraId="7038C37E" w14:textId="77777777" w:rsidR="00C11AAF" w:rsidRPr="009079F8" w:rsidRDefault="00C11AAF" w:rsidP="00F23355">
            <w:pPr>
              <w:pStyle w:val="pqiTabBody"/>
            </w:pPr>
          </w:p>
        </w:tc>
        <w:tc>
          <w:tcPr>
            <w:tcW w:w="1217" w:type="dxa"/>
            <w:gridSpan w:val="2"/>
            <w:tcPrChange w:id="496" w:author="Jurkowska Monika" w:date="2022-11-14T21:27:00Z">
              <w:tcPr>
                <w:tcW w:w="1106" w:type="dxa"/>
                <w:gridSpan w:val="2"/>
              </w:tcPr>
            </w:tcPrChange>
          </w:tcPr>
          <w:p w14:paraId="4CB0A3C5" w14:textId="77777777" w:rsidR="00C11AAF" w:rsidRPr="009079F8" w:rsidRDefault="00C11AAF" w:rsidP="00F23355">
            <w:pPr>
              <w:pStyle w:val="pqiTabBody"/>
            </w:pPr>
            <w:r w:rsidRPr="009079F8">
              <w:t>an..11</w:t>
            </w:r>
          </w:p>
        </w:tc>
      </w:tr>
      <w:tr w:rsidR="008E5B73" w:rsidRPr="009079F8" w14:paraId="606991D2"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497"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498" w:author="Jurkowska Monika" w:date="2022-11-14T21:27:00Z">
            <w:trPr>
              <w:gridAfter w:val="0"/>
            </w:trPr>
          </w:trPrChange>
        </w:trPr>
        <w:tc>
          <w:tcPr>
            <w:tcW w:w="350" w:type="dxa"/>
            <w:tcPrChange w:id="499" w:author="Jurkowska Monika" w:date="2022-11-14T21:27:00Z">
              <w:tcPr>
                <w:tcW w:w="350" w:type="dxa"/>
              </w:tcPr>
            </w:tcPrChange>
          </w:tcPr>
          <w:p w14:paraId="01D54C1C" w14:textId="77777777" w:rsidR="00C11AAF" w:rsidRPr="009079F8" w:rsidRDefault="00C11AAF" w:rsidP="00F23355">
            <w:pPr>
              <w:pStyle w:val="pqiTabBody"/>
              <w:rPr>
                <w:b/>
              </w:rPr>
            </w:pPr>
          </w:p>
        </w:tc>
        <w:tc>
          <w:tcPr>
            <w:tcW w:w="1306" w:type="dxa"/>
            <w:tcPrChange w:id="500" w:author="Jurkowska Monika" w:date="2022-11-14T21:27:00Z">
              <w:tcPr>
                <w:tcW w:w="439" w:type="dxa"/>
                <w:gridSpan w:val="2"/>
              </w:tcPr>
            </w:tcPrChange>
          </w:tcPr>
          <w:p w14:paraId="6ED57F19" w14:textId="77777777" w:rsidR="00C11AAF" w:rsidRPr="009079F8" w:rsidRDefault="00C11AAF" w:rsidP="00F23355">
            <w:pPr>
              <w:pStyle w:val="pqiTabBody"/>
              <w:rPr>
                <w:i/>
              </w:rPr>
            </w:pPr>
            <w:r w:rsidRPr="009079F8">
              <w:rPr>
                <w:i/>
              </w:rPr>
              <w:t>e</w:t>
            </w:r>
          </w:p>
        </w:tc>
        <w:tc>
          <w:tcPr>
            <w:tcW w:w="7418" w:type="dxa"/>
            <w:tcPrChange w:id="501" w:author="Jurkowska Monika" w:date="2022-11-14T21:27:00Z">
              <w:tcPr>
                <w:tcW w:w="5777" w:type="dxa"/>
                <w:gridSpan w:val="3"/>
              </w:tcPr>
            </w:tcPrChange>
          </w:tcPr>
          <w:p w14:paraId="0F79D361" w14:textId="77777777" w:rsidR="00C11AAF" w:rsidRDefault="00C11AAF" w:rsidP="00F23355">
            <w:pPr>
              <w:pStyle w:val="pqiTabBody"/>
            </w:pPr>
            <w:r w:rsidRPr="009079F8">
              <w:t>Kod pocztowy</w:t>
            </w:r>
          </w:p>
          <w:p w14:paraId="4FAEED01" w14:textId="1A73751C" w:rsidR="003F19AA" w:rsidRPr="00E35D56" w:rsidRDefault="00C11AAF" w:rsidP="00F23355">
            <w:pPr>
              <w:pStyle w:val="pqiTabBody"/>
              <w:rPr>
                <w:rFonts w:ascii="Courier New" w:hAnsi="Courier New"/>
                <w:color w:val="0000FF"/>
                <w:rPrChange w:id="502" w:author="Jurkowska Monika" w:date="2022-11-14T21:27:00Z">
                  <w:rPr/>
                </w:rPrChange>
              </w:rPr>
            </w:pPr>
            <w:r>
              <w:rPr>
                <w:rFonts w:ascii="Courier New" w:hAnsi="Courier New" w:cs="Courier New"/>
                <w:noProof/>
                <w:color w:val="0000FF"/>
              </w:rPr>
              <w:t>Postcode</w:t>
            </w:r>
          </w:p>
        </w:tc>
        <w:tc>
          <w:tcPr>
            <w:tcW w:w="516" w:type="dxa"/>
            <w:gridSpan w:val="2"/>
            <w:tcPrChange w:id="503" w:author="Jurkowska Monika" w:date="2022-11-14T21:27:00Z">
              <w:tcPr>
                <w:tcW w:w="516" w:type="dxa"/>
                <w:gridSpan w:val="2"/>
              </w:tcPr>
            </w:tcPrChange>
          </w:tcPr>
          <w:p w14:paraId="04C7251F" w14:textId="453DCACA" w:rsidR="00C11AAF" w:rsidRPr="009079F8" w:rsidRDefault="00C11AAF" w:rsidP="00F23355">
            <w:pPr>
              <w:pStyle w:val="pqiTabBody"/>
            </w:pPr>
            <w:del w:id="504" w:author="Jurkowska Monika" w:date="2022-11-14T21:27:00Z">
              <w:r w:rsidRPr="009079F8">
                <w:delText>O</w:delText>
              </w:r>
            </w:del>
            <w:ins w:id="505" w:author="Jurkowska Monika" w:date="2022-11-14T21:27:00Z">
              <w:r w:rsidR="00A57587">
                <w:t>R</w:t>
              </w:r>
            </w:ins>
          </w:p>
        </w:tc>
        <w:tc>
          <w:tcPr>
            <w:tcW w:w="1950" w:type="dxa"/>
            <w:gridSpan w:val="2"/>
            <w:vMerge/>
            <w:tcPrChange w:id="506" w:author="Jurkowska Monika" w:date="2022-11-14T21:27:00Z">
              <w:tcPr>
                <w:tcW w:w="1950" w:type="dxa"/>
                <w:gridSpan w:val="2"/>
                <w:vMerge/>
              </w:tcPr>
            </w:tcPrChange>
          </w:tcPr>
          <w:p w14:paraId="66E7BCFF" w14:textId="77777777" w:rsidR="00C11AAF" w:rsidRPr="009079F8" w:rsidRDefault="00C11AAF" w:rsidP="00F23355">
            <w:pPr>
              <w:pStyle w:val="pqiTabBody"/>
            </w:pPr>
          </w:p>
        </w:tc>
        <w:tc>
          <w:tcPr>
            <w:tcW w:w="3406" w:type="dxa"/>
            <w:gridSpan w:val="3"/>
            <w:tcPrChange w:id="507" w:author="Jurkowska Monika" w:date="2022-11-14T21:27:00Z">
              <w:tcPr>
                <w:tcW w:w="3406" w:type="dxa"/>
                <w:gridSpan w:val="8"/>
              </w:tcPr>
            </w:tcPrChange>
          </w:tcPr>
          <w:p w14:paraId="634A7F51" w14:textId="77777777" w:rsidR="00C11AAF" w:rsidRPr="009079F8" w:rsidRDefault="00C11AAF" w:rsidP="00F23355">
            <w:pPr>
              <w:pStyle w:val="pqiTabBody"/>
            </w:pPr>
          </w:p>
        </w:tc>
        <w:tc>
          <w:tcPr>
            <w:tcW w:w="1217" w:type="dxa"/>
            <w:gridSpan w:val="2"/>
            <w:tcPrChange w:id="508" w:author="Jurkowska Monika" w:date="2022-11-14T21:27:00Z">
              <w:tcPr>
                <w:tcW w:w="1106" w:type="dxa"/>
                <w:gridSpan w:val="2"/>
              </w:tcPr>
            </w:tcPrChange>
          </w:tcPr>
          <w:p w14:paraId="3C0329DB" w14:textId="77777777" w:rsidR="00C11AAF" w:rsidRPr="009079F8" w:rsidRDefault="00C11AAF" w:rsidP="00F23355">
            <w:pPr>
              <w:pStyle w:val="pqiTabBody"/>
            </w:pPr>
            <w:r w:rsidRPr="009079F8">
              <w:t>an..10</w:t>
            </w:r>
          </w:p>
        </w:tc>
      </w:tr>
      <w:tr w:rsidR="008E5B73" w:rsidRPr="009079F8" w14:paraId="4F9893AA"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509"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510" w:author="Jurkowska Monika" w:date="2022-11-14T21:27:00Z">
            <w:trPr>
              <w:gridAfter w:val="0"/>
            </w:trPr>
          </w:trPrChange>
        </w:trPr>
        <w:tc>
          <w:tcPr>
            <w:tcW w:w="350" w:type="dxa"/>
            <w:tcPrChange w:id="511" w:author="Jurkowska Monika" w:date="2022-11-14T21:27:00Z">
              <w:tcPr>
                <w:tcW w:w="350" w:type="dxa"/>
              </w:tcPr>
            </w:tcPrChange>
          </w:tcPr>
          <w:p w14:paraId="4D0C0845" w14:textId="77777777" w:rsidR="00C11AAF" w:rsidRPr="009079F8" w:rsidRDefault="00C11AAF" w:rsidP="00F23355">
            <w:pPr>
              <w:pStyle w:val="pqiTabBody"/>
              <w:rPr>
                <w:b/>
              </w:rPr>
            </w:pPr>
          </w:p>
        </w:tc>
        <w:tc>
          <w:tcPr>
            <w:tcW w:w="1306" w:type="dxa"/>
            <w:tcPrChange w:id="512" w:author="Jurkowska Monika" w:date="2022-11-14T21:27:00Z">
              <w:tcPr>
                <w:tcW w:w="439" w:type="dxa"/>
                <w:gridSpan w:val="2"/>
              </w:tcPr>
            </w:tcPrChange>
          </w:tcPr>
          <w:p w14:paraId="61A616E1" w14:textId="77777777" w:rsidR="00C11AAF" w:rsidRPr="009079F8" w:rsidRDefault="00C11AAF" w:rsidP="00F23355">
            <w:pPr>
              <w:pStyle w:val="pqiTabBody"/>
              <w:rPr>
                <w:i/>
              </w:rPr>
            </w:pPr>
            <w:r w:rsidRPr="009079F8">
              <w:rPr>
                <w:i/>
              </w:rPr>
              <w:t>f</w:t>
            </w:r>
          </w:p>
        </w:tc>
        <w:tc>
          <w:tcPr>
            <w:tcW w:w="7418" w:type="dxa"/>
            <w:tcPrChange w:id="513" w:author="Jurkowska Monika" w:date="2022-11-14T21:27:00Z">
              <w:tcPr>
                <w:tcW w:w="5777" w:type="dxa"/>
                <w:gridSpan w:val="3"/>
              </w:tcPr>
            </w:tcPrChange>
          </w:tcPr>
          <w:p w14:paraId="3BC8B172" w14:textId="77777777" w:rsidR="00C11AAF" w:rsidRDefault="00C11AAF" w:rsidP="00F23355">
            <w:pPr>
              <w:pStyle w:val="pqiTabBody"/>
            </w:pPr>
            <w:r w:rsidRPr="009079F8">
              <w:t>Miejscowość</w:t>
            </w:r>
          </w:p>
          <w:p w14:paraId="1D4C37FC" w14:textId="4E7906E9" w:rsidR="003F19AA" w:rsidRPr="00E35D56" w:rsidRDefault="00C11AAF" w:rsidP="00F23355">
            <w:pPr>
              <w:pStyle w:val="pqiTabBody"/>
              <w:rPr>
                <w:rFonts w:ascii="Courier New" w:hAnsi="Courier New"/>
                <w:color w:val="0000FF"/>
                <w:rPrChange w:id="514" w:author="Jurkowska Monika" w:date="2022-11-14T21:27:00Z">
                  <w:rPr/>
                </w:rPrChange>
              </w:rPr>
            </w:pPr>
            <w:r>
              <w:rPr>
                <w:rFonts w:ascii="Courier New" w:hAnsi="Courier New" w:cs="Courier New"/>
                <w:noProof/>
                <w:color w:val="0000FF"/>
              </w:rPr>
              <w:t>City</w:t>
            </w:r>
          </w:p>
        </w:tc>
        <w:tc>
          <w:tcPr>
            <w:tcW w:w="516" w:type="dxa"/>
            <w:gridSpan w:val="2"/>
            <w:tcPrChange w:id="515" w:author="Jurkowska Monika" w:date="2022-11-14T21:27:00Z">
              <w:tcPr>
                <w:tcW w:w="516" w:type="dxa"/>
                <w:gridSpan w:val="2"/>
              </w:tcPr>
            </w:tcPrChange>
          </w:tcPr>
          <w:p w14:paraId="100C82A9" w14:textId="6E9980B2" w:rsidR="00C11AAF" w:rsidRPr="009079F8" w:rsidRDefault="00C11AAF" w:rsidP="00F23355">
            <w:pPr>
              <w:pStyle w:val="pqiTabBody"/>
            </w:pPr>
            <w:del w:id="516" w:author="Jurkowska Monika" w:date="2022-11-14T21:27:00Z">
              <w:r w:rsidRPr="009079F8">
                <w:delText>O</w:delText>
              </w:r>
            </w:del>
            <w:ins w:id="517" w:author="Jurkowska Monika" w:date="2022-11-14T21:27:00Z">
              <w:r w:rsidR="00A57587">
                <w:t>R</w:t>
              </w:r>
            </w:ins>
          </w:p>
        </w:tc>
        <w:tc>
          <w:tcPr>
            <w:tcW w:w="1950" w:type="dxa"/>
            <w:gridSpan w:val="2"/>
            <w:vMerge/>
            <w:tcPrChange w:id="518" w:author="Jurkowska Monika" w:date="2022-11-14T21:27:00Z">
              <w:tcPr>
                <w:tcW w:w="1950" w:type="dxa"/>
                <w:gridSpan w:val="2"/>
                <w:vMerge/>
              </w:tcPr>
            </w:tcPrChange>
          </w:tcPr>
          <w:p w14:paraId="4AFD4524" w14:textId="77777777" w:rsidR="00C11AAF" w:rsidRPr="009079F8" w:rsidRDefault="00C11AAF" w:rsidP="00F23355">
            <w:pPr>
              <w:pStyle w:val="pqiTabBody"/>
            </w:pPr>
          </w:p>
        </w:tc>
        <w:tc>
          <w:tcPr>
            <w:tcW w:w="3406" w:type="dxa"/>
            <w:gridSpan w:val="3"/>
            <w:tcPrChange w:id="519" w:author="Jurkowska Monika" w:date="2022-11-14T21:27:00Z">
              <w:tcPr>
                <w:tcW w:w="3406" w:type="dxa"/>
                <w:gridSpan w:val="8"/>
              </w:tcPr>
            </w:tcPrChange>
          </w:tcPr>
          <w:p w14:paraId="7152554F" w14:textId="77777777" w:rsidR="00C11AAF" w:rsidRPr="009079F8" w:rsidRDefault="00C11AAF" w:rsidP="00F23355">
            <w:pPr>
              <w:pStyle w:val="pqiTabBody"/>
            </w:pPr>
          </w:p>
        </w:tc>
        <w:tc>
          <w:tcPr>
            <w:tcW w:w="1217" w:type="dxa"/>
            <w:gridSpan w:val="2"/>
            <w:tcPrChange w:id="520" w:author="Jurkowska Monika" w:date="2022-11-14T21:27:00Z">
              <w:tcPr>
                <w:tcW w:w="1106" w:type="dxa"/>
                <w:gridSpan w:val="2"/>
              </w:tcPr>
            </w:tcPrChange>
          </w:tcPr>
          <w:p w14:paraId="7E9FB2BA" w14:textId="77777777" w:rsidR="00C11AAF" w:rsidRPr="009079F8" w:rsidRDefault="00C11AAF" w:rsidP="00F23355">
            <w:pPr>
              <w:pStyle w:val="pqiTabBody"/>
            </w:pPr>
            <w:r w:rsidRPr="009079F8">
              <w:t>an..50</w:t>
            </w:r>
          </w:p>
        </w:tc>
      </w:tr>
      <w:tr w:rsidR="008E5B73" w:rsidRPr="009079F8" w14:paraId="5187818E"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521"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522" w:author="Jurkowska Monika" w:date="2022-11-14T21:27:00Z">
            <w:trPr>
              <w:gridAfter w:val="0"/>
            </w:trPr>
          </w:trPrChange>
        </w:trPr>
        <w:tc>
          <w:tcPr>
            <w:tcW w:w="1656" w:type="dxa"/>
            <w:gridSpan w:val="2"/>
            <w:tcPrChange w:id="523" w:author="Jurkowska Monika" w:date="2022-11-14T21:27:00Z">
              <w:tcPr>
                <w:tcW w:w="789" w:type="dxa"/>
                <w:gridSpan w:val="3"/>
              </w:tcPr>
            </w:tcPrChange>
          </w:tcPr>
          <w:p w14:paraId="2B65B19B" w14:textId="77777777" w:rsidR="00C11AAF" w:rsidRPr="009079F8" w:rsidRDefault="00C11AAF" w:rsidP="00F23355">
            <w:pPr>
              <w:pStyle w:val="pqiTabHead"/>
            </w:pPr>
            <w:r>
              <w:t>4</w:t>
            </w:r>
          </w:p>
        </w:tc>
        <w:tc>
          <w:tcPr>
            <w:tcW w:w="7418" w:type="dxa"/>
            <w:tcPrChange w:id="524" w:author="Jurkowska Monika" w:date="2022-11-14T21:27:00Z">
              <w:tcPr>
                <w:tcW w:w="5777" w:type="dxa"/>
                <w:gridSpan w:val="3"/>
              </w:tcPr>
            </w:tcPrChange>
          </w:tcPr>
          <w:p w14:paraId="775B60C5" w14:textId="77777777" w:rsidR="00C11AAF" w:rsidRPr="009079F8" w:rsidRDefault="00C11AAF" w:rsidP="00F23355">
            <w:pPr>
              <w:pStyle w:val="pqiTabHead"/>
            </w:pPr>
            <w:r w:rsidRPr="009079F8">
              <w:t>URZĄD wysyłki – przywóz</w:t>
            </w:r>
          </w:p>
          <w:p w14:paraId="079C6120" w14:textId="02AC34BB" w:rsidR="00F71EC4" w:rsidRPr="00E35D56" w:rsidRDefault="00C11AAF" w:rsidP="00F23355">
            <w:pPr>
              <w:pStyle w:val="pqiTabHead"/>
              <w:rPr>
                <w:rFonts w:ascii="Courier New" w:hAnsi="Courier New"/>
                <w:color w:val="0000FF"/>
                <w:rPrChange w:id="525" w:author="Jurkowska Monika" w:date="2022-11-14T21:27:00Z">
                  <w:rPr/>
                </w:rPrChange>
              </w:rPr>
            </w:pPr>
            <w:r>
              <w:rPr>
                <w:rFonts w:ascii="Courier New" w:hAnsi="Courier New" w:cs="Courier New"/>
                <w:noProof/>
                <w:color w:val="0000FF"/>
              </w:rPr>
              <w:t>DispatchImportOffice</w:t>
            </w:r>
          </w:p>
        </w:tc>
        <w:tc>
          <w:tcPr>
            <w:tcW w:w="516" w:type="dxa"/>
            <w:gridSpan w:val="2"/>
            <w:tcPrChange w:id="526" w:author="Jurkowska Monika" w:date="2022-11-14T21:27:00Z">
              <w:tcPr>
                <w:tcW w:w="516" w:type="dxa"/>
                <w:gridSpan w:val="2"/>
              </w:tcPr>
            </w:tcPrChange>
          </w:tcPr>
          <w:p w14:paraId="1546D056" w14:textId="77777777" w:rsidR="00C11AAF" w:rsidRPr="009079F8" w:rsidRDefault="00C11AAF" w:rsidP="00F23355">
            <w:pPr>
              <w:pStyle w:val="pqiTabHead"/>
            </w:pPr>
            <w:r>
              <w:t>D</w:t>
            </w:r>
          </w:p>
        </w:tc>
        <w:tc>
          <w:tcPr>
            <w:tcW w:w="1950" w:type="dxa"/>
            <w:gridSpan w:val="2"/>
            <w:tcPrChange w:id="527" w:author="Jurkowska Monika" w:date="2022-11-14T21:27:00Z">
              <w:tcPr>
                <w:tcW w:w="1950" w:type="dxa"/>
                <w:gridSpan w:val="2"/>
              </w:tcPr>
            </w:tcPrChange>
          </w:tcPr>
          <w:p w14:paraId="58B32033" w14:textId="77777777" w:rsidR="00C11AAF" w:rsidRDefault="00C11AAF" w:rsidP="00F23355">
            <w:pPr>
              <w:pStyle w:val="pqiTabHead"/>
            </w:pPr>
            <w:r w:rsidRPr="009079F8">
              <w:t xml:space="preserve">„R”, jeżeli kod rodzaju miejsca </w:t>
            </w:r>
            <w:r>
              <w:t>rozpoczęcia procedury</w:t>
            </w:r>
            <w:r w:rsidRPr="009079F8">
              <w:t xml:space="preserve"> w polu </w:t>
            </w:r>
            <w:r>
              <w:t>9</w:t>
            </w:r>
            <w:r w:rsidRPr="009079F8">
              <w:t>d ma wartość „2”.</w:t>
            </w:r>
          </w:p>
          <w:p w14:paraId="6AE71DC4" w14:textId="77777777" w:rsidR="00C11AAF" w:rsidRPr="009079F8" w:rsidRDefault="00C11AAF" w:rsidP="00F23355">
            <w:pPr>
              <w:pStyle w:val="pqiTabHead"/>
            </w:pPr>
            <w:r>
              <w:t>W pozostałych przypadkach nie stosuje się.</w:t>
            </w:r>
          </w:p>
        </w:tc>
        <w:tc>
          <w:tcPr>
            <w:tcW w:w="3406" w:type="dxa"/>
            <w:gridSpan w:val="3"/>
            <w:tcPrChange w:id="528" w:author="Jurkowska Monika" w:date="2022-11-14T21:27:00Z">
              <w:tcPr>
                <w:tcW w:w="3406" w:type="dxa"/>
                <w:gridSpan w:val="8"/>
              </w:tcPr>
            </w:tcPrChange>
          </w:tcPr>
          <w:p w14:paraId="3F6DCEDB" w14:textId="6A8A3B9B" w:rsidR="00C11AAF" w:rsidRPr="009079F8" w:rsidRDefault="00C11AAF" w:rsidP="00F23355">
            <w:pPr>
              <w:pStyle w:val="pqiTabHead"/>
            </w:pPr>
          </w:p>
        </w:tc>
        <w:tc>
          <w:tcPr>
            <w:tcW w:w="1217" w:type="dxa"/>
            <w:gridSpan w:val="2"/>
            <w:tcPrChange w:id="529" w:author="Jurkowska Monika" w:date="2022-11-14T21:27:00Z">
              <w:tcPr>
                <w:tcW w:w="1106" w:type="dxa"/>
                <w:gridSpan w:val="2"/>
              </w:tcPr>
            </w:tcPrChange>
          </w:tcPr>
          <w:p w14:paraId="72A57BB3" w14:textId="77777777" w:rsidR="00C11AAF" w:rsidRPr="009079F8" w:rsidRDefault="00C11AAF" w:rsidP="00F23355">
            <w:pPr>
              <w:pStyle w:val="pqiTabHead"/>
            </w:pPr>
            <w:r>
              <w:t>1x</w:t>
            </w:r>
          </w:p>
        </w:tc>
      </w:tr>
      <w:tr w:rsidR="008E5B73" w:rsidRPr="009079F8" w14:paraId="4BB0DF01"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53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531" w:author="Jurkowska Monika" w:date="2022-11-14T21:27:00Z">
            <w:trPr>
              <w:gridAfter w:val="0"/>
            </w:trPr>
          </w:trPrChange>
        </w:trPr>
        <w:tc>
          <w:tcPr>
            <w:tcW w:w="350" w:type="dxa"/>
            <w:tcPrChange w:id="532" w:author="Jurkowska Monika" w:date="2022-11-14T21:27:00Z">
              <w:tcPr>
                <w:tcW w:w="350" w:type="dxa"/>
              </w:tcPr>
            </w:tcPrChange>
          </w:tcPr>
          <w:p w14:paraId="5682046B" w14:textId="77777777" w:rsidR="00C11AAF" w:rsidRPr="009079F8" w:rsidRDefault="00C11AAF" w:rsidP="00F23355">
            <w:pPr>
              <w:pStyle w:val="pqiTabBody"/>
              <w:rPr>
                <w:b/>
              </w:rPr>
            </w:pPr>
          </w:p>
        </w:tc>
        <w:tc>
          <w:tcPr>
            <w:tcW w:w="1306" w:type="dxa"/>
            <w:tcPrChange w:id="533" w:author="Jurkowska Monika" w:date="2022-11-14T21:27:00Z">
              <w:tcPr>
                <w:tcW w:w="439" w:type="dxa"/>
                <w:gridSpan w:val="2"/>
              </w:tcPr>
            </w:tcPrChange>
          </w:tcPr>
          <w:p w14:paraId="54F062EC" w14:textId="77777777" w:rsidR="00C11AAF" w:rsidRPr="009079F8" w:rsidRDefault="00C11AAF" w:rsidP="00F23355">
            <w:pPr>
              <w:pStyle w:val="pqiTabBody"/>
              <w:rPr>
                <w:i/>
              </w:rPr>
            </w:pPr>
            <w:r w:rsidRPr="009079F8">
              <w:rPr>
                <w:i/>
              </w:rPr>
              <w:t>a</w:t>
            </w:r>
          </w:p>
        </w:tc>
        <w:tc>
          <w:tcPr>
            <w:tcW w:w="7418" w:type="dxa"/>
            <w:tcPrChange w:id="534" w:author="Jurkowska Monika" w:date="2022-11-14T21:27:00Z">
              <w:tcPr>
                <w:tcW w:w="5777" w:type="dxa"/>
                <w:gridSpan w:val="3"/>
              </w:tcPr>
            </w:tcPrChange>
          </w:tcPr>
          <w:p w14:paraId="250FE0B6" w14:textId="77777777" w:rsidR="00C11AAF" w:rsidRDefault="00C11AAF" w:rsidP="00F23355">
            <w:pPr>
              <w:pStyle w:val="pqiTabBody"/>
            </w:pPr>
            <w:r w:rsidRPr="009079F8">
              <w:t>Numer referencyjny urzędu</w:t>
            </w:r>
          </w:p>
          <w:p w14:paraId="6D2C6BF3" w14:textId="44DA2C7F" w:rsidR="00F71EC4" w:rsidRPr="00E35D56" w:rsidRDefault="00C11AAF" w:rsidP="00F23355">
            <w:pPr>
              <w:pStyle w:val="pqiTabBody"/>
              <w:rPr>
                <w:rFonts w:ascii="Courier New" w:hAnsi="Courier New"/>
                <w:color w:val="0000FF"/>
                <w:rPrChange w:id="535" w:author="Jurkowska Monika" w:date="2022-11-14T21:27:00Z">
                  <w:rPr/>
                </w:rPrChange>
              </w:rPr>
            </w:pPr>
            <w:r>
              <w:rPr>
                <w:rFonts w:ascii="Courier New" w:hAnsi="Courier New" w:cs="Courier New"/>
                <w:noProof/>
                <w:color w:val="0000FF"/>
              </w:rPr>
              <w:t>ReferenceNumber</w:t>
            </w:r>
          </w:p>
        </w:tc>
        <w:tc>
          <w:tcPr>
            <w:tcW w:w="516" w:type="dxa"/>
            <w:gridSpan w:val="2"/>
            <w:tcPrChange w:id="536" w:author="Jurkowska Monika" w:date="2022-11-14T21:27:00Z">
              <w:tcPr>
                <w:tcW w:w="516" w:type="dxa"/>
                <w:gridSpan w:val="2"/>
              </w:tcPr>
            </w:tcPrChange>
          </w:tcPr>
          <w:p w14:paraId="5C362E34" w14:textId="77777777" w:rsidR="00C11AAF" w:rsidRPr="009079F8" w:rsidRDefault="00C11AAF" w:rsidP="00F23355">
            <w:pPr>
              <w:pStyle w:val="pqiTabBody"/>
            </w:pPr>
            <w:r w:rsidRPr="009079F8">
              <w:t>R</w:t>
            </w:r>
          </w:p>
        </w:tc>
        <w:tc>
          <w:tcPr>
            <w:tcW w:w="1950" w:type="dxa"/>
            <w:gridSpan w:val="2"/>
            <w:tcPrChange w:id="537" w:author="Jurkowska Monika" w:date="2022-11-14T21:27:00Z">
              <w:tcPr>
                <w:tcW w:w="1950" w:type="dxa"/>
                <w:gridSpan w:val="2"/>
              </w:tcPr>
            </w:tcPrChange>
          </w:tcPr>
          <w:p w14:paraId="25977482" w14:textId="77777777" w:rsidR="00C11AAF" w:rsidRPr="009079F8" w:rsidRDefault="00C11AAF" w:rsidP="00F23355">
            <w:pPr>
              <w:pStyle w:val="pqiTabBody"/>
            </w:pPr>
          </w:p>
        </w:tc>
        <w:tc>
          <w:tcPr>
            <w:tcW w:w="3406" w:type="dxa"/>
            <w:gridSpan w:val="3"/>
            <w:tcPrChange w:id="538" w:author="Jurkowska Monika" w:date="2022-11-14T21:27:00Z">
              <w:tcPr>
                <w:tcW w:w="3406" w:type="dxa"/>
                <w:gridSpan w:val="8"/>
              </w:tcPr>
            </w:tcPrChange>
          </w:tcPr>
          <w:p w14:paraId="3E5D5D1E" w14:textId="68CC9D02" w:rsidR="00C11AAF" w:rsidRPr="009079F8" w:rsidRDefault="00C11AAF" w:rsidP="00F23355">
            <w:pPr>
              <w:pStyle w:val="pqiTabBody"/>
            </w:pPr>
            <w:r w:rsidRPr="009079F8">
              <w:t>Należy podać kod urzędu celnego przywozu.</w:t>
            </w:r>
          </w:p>
        </w:tc>
        <w:tc>
          <w:tcPr>
            <w:tcW w:w="1217" w:type="dxa"/>
            <w:gridSpan w:val="2"/>
            <w:tcPrChange w:id="539" w:author="Jurkowska Monika" w:date="2022-11-14T21:27:00Z">
              <w:tcPr>
                <w:tcW w:w="1106" w:type="dxa"/>
                <w:gridSpan w:val="2"/>
              </w:tcPr>
            </w:tcPrChange>
          </w:tcPr>
          <w:p w14:paraId="1ECA2317" w14:textId="77777777" w:rsidR="00C11AAF" w:rsidRPr="009079F8" w:rsidRDefault="00C11AAF" w:rsidP="00F23355">
            <w:pPr>
              <w:pStyle w:val="pqiTabBody"/>
            </w:pPr>
            <w:r w:rsidRPr="009079F8">
              <w:t>an8</w:t>
            </w:r>
          </w:p>
        </w:tc>
      </w:tr>
      <w:tr w:rsidR="008E5B73" w:rsidRPr="00CD2092" w14:paraId="1C152261"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54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541" w:author="Jurkowska Monika" w:date="2022-11-14T21:27:00Z">
            <w:trPr>
              <w:gridAfter w:val="0"/>
            </w:trPr>
          </w:trPrChange>
        </w:trPr>
        <w:tc>
          <w:tcPr>
            <w:tcW w:w="1656" w:type="dxa"/>
            <w:gridSpan w:val="2"/>
            <w:tcPrChange w:id="542" w:author="Jurkowska Monika" w:date="2022-11-14T21:27:00Z">
              <w:tcPr>
                <w:tcW w:w="789" w:type="dxa"/>
                <w:gridSpan w:val="3"/>
              </w:tcPr>
            </w:tcPrChange>
          </w:tcPr>
          <w:p w14:paraId="5B68054D" w14:textId="77777777" w:rsidR="00C11AAF" w:rsidRPr="009079F8" w:rsidRDefault="00C11AAF" w:rsidP="00F23355">
            <w:pPr>
              <w:pStyle w:val="pqiTabHead"/>
            </w:pPr>
            <w:r>
              <w:lastRenderedPageBreak/>
              <w:t>5</w:t>
            </w:r>
          </w:p>
        </w:tc>
        <w:tc>
          <w:tcPr>
            <w:tcW w:w="7418" w:type="dxa"/>
            <w:tcPrChange w:id="543" w:author="Jurkowska Monika" w:date="2022-11-14T21:27:00Z">
              <w:tcPr>
                <w:tcW w:w="5777" w:type="dxa"/>
                <w:gridSpan w:val="3"/>
              </w:tcPr>
            </w:tcPrChange>
          </w:tcPr>
          <w:p w14:paraId="40A02FF1" w14:textId="77777777" w:rsidR="00C11AAF" w:rsidRDefault="00C11AAF" w:rsidP="00F23355">
            <w:pPr>
              <w:pStyle w:val="pqiTabHead"/>
            </w:pPr>
            <w:r w:rsidRPr="009079F8">
              <w:t xml:space="preserve">PODMIOT </w:t>
            </w:r>
            <w:r>
              <w:t>O</w:t>
            </w:r>
            <w:r w:rsidRPr="009079F8">
              <w:t>dbi</w:t>
            </w:r>
            <w:r>
              <w:t>e</w:t>
            </w:r>
            <w:r w:rsidRPr="009079F8">
              <w:t>r</w:t>
            </w:r>
            <w:r>
              <w:t>ający</w:t>
            </w:r>
          </w:p>
          <w:p w14:paraId="5C5C09A4" w14:textId="27432E01" w:rsidR="00F71EC4" w:rsidRPr="00E35D56" w:rsidRDefault="00C11AAF" w:rsidP="00F23355">
            <w:pPr>
              <w:pStyle w:val="pqiTabHead"/>
              <w:rPr>
                <w:rFonts w:ascii="Courier New" w:hAnsi="Courier New"/>
                <w:color w:val="0000FF"/>
                <w:rPrChange w:id="544" w:author="Jurkowska Monika" w:date="2022-11-14T21:27:00Z">
                  <w:rPr/>
                </w:rPrChange>
              </w:rPr>
            </w:pPr>
            <w:r>
              <w:rPr>
                <w:rFonts w:ascii="Courier New" w:hAnsi="Courier New" w:cs="Courier New"/>
                <w:noProof/>
                <w:color w:val="0000FF"/>
              </w:rPr>
              <w:t>ConsigneeTrader</w:t>
            </w:r>
          </w:p>
        </w:tc>
        <w:tc>
          <w:tcPr>
            <w:tcW w:w="516" w:type="dxa"/>
            <w:gridSpan w:val="2"/>
            <w:tcPrChange w:id="545" w:author="Jurkowska Monika" w:date="2022-11-14T21:27:00Z">
              <w:tcPr>
                <w:tcW w:w="516" w:type="dxa"/>
                <w:gridSpan w:val="2"/>
              </w:tcPr>
            </w:tcPrChange>
          </w:tcPr>
          <w:p w14:paraId="51EAB14B" w14:textId="77777777" w:rsidR="00C11AAF" w:rsidRPr="009079F8" w:rsidRDefault="00C11AAF" w:rsidP="00F23355">
            <w:pPr>
              <w:pStyle w:val="pqiTabHead"/>
            </w:pPr>
            <w:r>
              <w:t>D</w:t>
            </w:r>
          </w:p>
        </w:tc>
        <w:tc>
          <w:tcPr>
            <w:tcW w:w="1950" w:type="dxa"/>
            <w:gridSpan w:val="2"/>
            <w:tcPrChange w:id="546" w:author="Jurkowska Monika" w:date="2022-11-14T21:27:00Z">
              <w:tcPr>
                <w:tcW w:w="1950" w:type="dxa"/>
                <w:gridSpan w:val="2"/>
              </w:tcPr>
            </w:tcPrChange>
          </w:tcPr>
          <w:p w14:paraId="33A0667C" w14:textId="0DC3DD62" w:rsidR="00C11AAF" w:rsidRDefault="00C11AAF" w:rsidP="00F23355">
            <w:pPr>
              <w:pStyle w:val="pqiTabHead"/>
            </w:pPr>
            <w:r>
              <w:t xml:space="preserve">- </w:t>
            </w:r>
            <w:r w:rsidRPr="009079F8">
              <w:t>„R”</w:t>
            </w:r>
            <w:r>
              <w:t xml:space="preserve">, </w:t>
            </w:r>
            <w:r w:rsidRPr="009079F8">
              <w:t xml:space="preserve">jeżeli </w:t>
            </w:r>
            <w:r>
              <w:t xml:space="preserve">kod </w:t>
            </w:r>
            <w:r w:rsidRPr="009079F8">
              <w:t>rodzaj</w:t>
            </w:r>
            <w:r>
              <w:t>u miejsca przeznaczenia w polu 1</w:t>
            </w:r>
            <w:r w:rsidRPr="009079F8">
              <w:t>a</w:t>
            </w:r>
            <w:r w:rsidRPr="009079F8" w:rsidDel="00CD2092">
              <w:t xml:space="preserve"> </w:t>
            </w:r>
            <w:r w:rsidRPr="009079F8">
              <w:t xml:space="preserve">ma wartość </w:t>
            </w:r>
            <w:r>
              <w:t>„1”, „2”, „3”, „4”, „5</w:t>
            </w:r>
            <w:r w:rsidR="00054ECA">
              <w:t>”</w:t>
            </w:r>
            <w:r>
              <w:t>.</w:t>
            </w:r>
          </w:p>
          <w:p w14:paraId="2B886D87" w14:textId="77777777" w:rsidR="00C11AAF" w:rsidRDefault="00C11AAF" w:rsidP="00F23355">
            <w:pPr>
              <w:pStyle w:val="pqiTabHead"/>
            </w:pPr>
            <w:r>
              <w:t>- „O</w:t>
            </w:r>
            <w:r w:rsidRPr="009079F8">
              <w:t>”</w:t>
            </w:r>
            <w:r>
              <w:t xml:space="preserve"> </w:t>
            </w:r>
            <w:r w:rsidRPr="009079F8">
              <w:t xml:space="preserve">jeżeli </w:t>
            </w:r>
            <w:r>
              <w:t xml:space="preserve">kod </w:t>
            </w:r>
            <w:r w:rsidRPr="009079F8">
              <w:t>rodzaj</w:t>
            </w:r>
            <w:r>
              <w:t>u miejsca przeznaczenia w polu 1</w:t>
            </w:r>
            <w:r w:rsidRPr="009079F8">
              <w:t>a</w:t>
            </w:r>
            <w:r w:rsidRPr="009079F8" w:rsidDel="00CD2092">
              <w:t xml:space="preserve"> </w:t>
            </w:r>
            <w:r w:rsidRPr="009079F8">
              <w:t xml:space="preserve">ma wartość </w:t>
            </w:r>
            <w:r>
              <w:t>„6”</w:t>
            </w:r>
            <w:r w:rsidRPr="009079F8">
              <w:t>.</w:t>
            </w:r>
          </w:p>
          <w:p w14:paraId="2BDE9CA6" w14:textId="77777777" w:rsidR="00C11AAF" w:rsidRPr="009079F8" w:rsidRDefault="00C11AAF" w:rsidP="00F23355">
            <w:pPr>
              <w:pStyle w:val="pqiTabHead"/>
            </w:pPr>
            <w:r>
              <w:t xml:space="preserve">- </w:t>
            </w:r>
            <w:r w:rsidRPr="009C2B5F">
              <w:t>Nie stosuje się w przypadku kodu</w:t>
            </w:r>
            <w:r>
              <w:t xml:space="preserve"> rodzaju miejsca przeznaczenia „8”</w:t>
            </w:r>
            <w:r w:rsidRPr="009079F8">
              <w:t>.</w:t>
            </w:r>
          </w:p>
        </w:tc>
        <w:tc>
          <w:tcPr>
            <w:tcW w:w="3406" w:type="dxa"/>
            <w:gridSpan w:val="3"/>
            <w:tcPrChange w:id="547" w:author="Jurkowska Monika" w:date="2022-11-14T21:27:00Z">
              <w:tcPr>
                <w:tcW w:w="3406" w:type="dxa"/>
                <w:gridSpan w:val="8"/>
              </w:tcPr>
            </w:tcPrChange>
          </w:tcPr>
          <w:p w14:paraId="162C6685" w14:textId="541D9401" w:rsidR="00C11AAF" w:rsidRPr="00CD2092" w:rsidRDefault="00C11AAF" w:rsidP="00F23355">
            <w:pPr>
              <w:pStyle w:val="pqiTabHead"/>
            </w:pPr>
          </w:p>
        </w:tc>
        <w:tc>
          <w:tcPr>
            <w:tcW w:w="1217" w:type="dxa"/>
            <w:gridSpan w:val="2"/>
            <w:tcPrChange w:id="548" w:author="Jurkowska Monika" w:date="2022-11-14T21:27:00Z">
              <w:tcPr>
                <w:tcW w:w="1106" w:type="dxa"/>
                <w:gridSpan w:val="2"/>
              </w:tcPr>
            </w:tcPrChange>
          </w:tcPr>
          <w:p w14:paraId="4065CA78" w14:textId="77777777" w:rsidR="00C11AAF" w:rsidRPr="00CD2092" w:rsidRDefault="00C11AAF" w:rsidP="00F23355">
            <w:pPr>
              <w:pStyle w:val="pqiTabHead"/>
            </w:pPr>
            <w:r>
              <w:t>1x</w:t>
            </w:r>
          </w:p>
        </w:tc>
      </w:tr>
      <w:tr w:rsidR="008E5B73" w:rsidRPr="009079F8" w14:paraId="4D25DC49"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549"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550" w:author="Jurkowska Monika" w:date="2022-11-14T21:27:00Z">
            <w:trPr>
              <w:gridAfter w:val="0"/>
            </w:trPr>
          </w:trPrChange>
        </w:trPr>
        <w:tc>
          <w:tcPr>
            <w:tcW w:w="1656" w:type="dxa"/>
            <w:gridSpan w:val="2"/>
            <w:tcPrChange w:id="551" w:author="Jurkowska Monika" w:date="2022-11-14T21:27:00Z">
              <w:tcPr>
                <w:tcW w:w="789" w:type="dxa"/>
                <w:gridSpan w:val="3"/>
              </w:tcPr>
            </w:tcPrChange>
          </w:tcPr>
          <w:p w14:paraId="71D4B355" w14:textId="77777777" w:rsidR="00C11AAF" w:rsidRPr="00CD2092" w:rsidRDefault="00C11AAF" w:rsidP="00F23355">
            <w:pPr>
              <w:pStyle w:val="pqiTabBody"/>
              <w:rPr>
                <w:i/>
              </w:rPr>
            </w:pPr>
          </w:p>
        </w:tc>
        <w:tc>
          <w:tcPr>
            <w:tcW w:w="7418" w:type="dxa"/>
            <w:tcPrChange w:id="552" w:author="Jurkowska Monika" w:date="2022-11-14T21:27:00Z">
              <w:tcPr>
                <w:tcW w:w="5777" w:type="dxa"/>
                <w:gridSpan w:val="3"/>
              </w:tcPr>
            </w:tcPrChange>
          </w:tcPr>
          <w:p w14:paraId="07F0CAC1" w14:textId="77777777" w:rsidR="00C11AAF" w:rsidRDefault="00C11AAF" w:rsidP="00F23355">
            <w:pPr>
              <w:pStyle w:val="pqiTabBody"/>
            </w:pPr>
            <w:r>
              <w:t>JĘZYK ELEMENTU</w:t>
            </w:r>
            <w:r w:rsidRPr="009079F8">
              <w:t xml:space="preserve"> </w:t>
            </w:r>
          </w:p>
          <w:p w14:paraId="3B9EFFCB" w14:textId="16446276" w:rsidR="00F71EC4" w:rsidRPr="00E35D56" w:rsidRDefault="00C11AAF" w:rsidP="00F23355">
            <w:pPr>
              <w:pStyle w:val="pqiTabBody"/>
              <w:rPr>
                <w:rFonts w:ascii="Courier New" w:hAnsi="Courier New"/>
                <w:color w:val="0000FF"/>
                <w:rPrChange w:id="553" w:author="Jurkowska Monika" w:date="2022-11-14T21:27:00Z">
                  <w:rPr/>
                </w:rPrChange>
              </w:rPr>
            </w:pPr>
            <w:r>
              <w:rPr>
                <w:rFonts w:ascii="Courier New" w:hAnsi="Courier New" w:cs="Courier New"/>
                <w:noProof/>
                <w:color w:val="0000FF"/>
              </w:rPr>
              <w:t>@language</w:t>
            </w:r>
          </w:p>
        </w:tc>
        <w:tc>
          <w:tcPr>
            <w:tcW w:w="516" w:type="dxa"/>
            <w:gridSpan w:val="2"/>
            <w:tcPrChange w:id="554" w:author="Jurkowska Monika" w:date="2022-11-14T21:27:00Z">
              <w:tcPr>
                <w:tcW w:w="516" w:type="dxa"/>
                <w:gridSpan w:val="2"/>
              </w:tcPr>
            </w:tcPrChange>
          </w:tcPr>
          <w:p w14:paraId="5DC7D2A1" w14:textId="77777777" w:rsidR="00C11AAF" w:rsidRPr="009079F8" w:rsidRDefault="00C11AAF" w:rsidP="00F23355">
            <w:pPr>
              <w:pStyle w:val="pqiTabBody"/>
            </w:pPr>
            <w:r>
              <w:t>D</w:t>
            </w:r>
          </w:p>
        </w:tc>
        <w:tc>
          <w:tcPr>
            <w:tcW w:w="1950" w:type="dxa"/>
            <w:gridSpan w:val="2"/>
            <w:tcPrChange w:id="555" w:author="Jurkowska Monika" w:date="2022-11-14T21:27:00Z">
              <w:tcPr>
                <w:tcW w:w="1950" w:type="dxa"/>
                <w:gridSpan w:val="2"/>
              </w:tcPr>
            </w:tcPrChange>
          </w:tcPr>
          <w:p w14:paraId="55E85A0E" w14:textId="77777777" w:rsidR="00C11AAF" w:rsidRPr="009079F8" w:rsidRDefault="00C11AAF" w:rsidP="00F23355">
            <w:pPr>
              <w:pStyle w:val="pqiTabBody"/>
            </w:pPr>
            <w:r w:rsidRPr="009079F8">
              <w:t xml:space="preserve">„R”, jeżeli stosuje się </w:t>
            </w:r>
            <w:r>
              <w:t>element 5</w:t>
            </w:r>
            <w:r w:rsidRPr="009079F8">
              <w:t>.</w:t>
            </w:r>
          </w:p>
        </w:tc>
        <w:tc>
          <w:tcPr>
            <w:tcW w:w="3406" w:type="dxa"/>
            <w:gridSpan w:val="3"/>
            <w:tcPrChange w:id="556" w:author="Jurkowska Monika" w:date="2022-11-14T21:27:00Z">
              <w:tcPr>
                <w:tcW w:w="3406" w:type="dxa"/>
                <w:gridSpan w:val="8"/>
              </w:tcPr>
            </w:tcPrChange>
          </w:tcPr>
          <w:p w14:paraId="4DD3B6AF" w14:textId="77777777" w:rsidR="00C11AAF" w:rsidRDefault="00C11AAF" w:rsidP="00F23355">
            <w:pPr>
              <w:pStyle w:val="pqiTabBody"/>
            </w:pPr>
            <w:r>
              <w:t>Atrybut.</w:t>
            </w:r>
          </w:p>
          <w:p w14:paraId="4E142B1E" w14:textId="0C55EEBC" w:rsidR="004C0EE8"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217" w:type="dxa"/>
            <w:gridSpan w:val="2"/>
            <w:tcPrChange w:id="557" w:author="Jurkowska Monika" w:date="2022-11-14T21:27:00Z">
              <w:tcPr>
                <w:tcW w:w="1106" w:type="dxa"/>
                <w:gridSpan w:val="2"/>
              </w:tcPr>
            </w:tcPrChange>
          </w:tcPr>
          <w:p w14:paraId="76C70C0A" w14:textId="77777777" w:rsidR="00C11AAF" w:rsidRPr="009079F8" w:rsidRDefault="00C11AAF" w:rsidP="00F23355">
            <w:pPr>
              <w:pStyle w:val="pqiTabBody"/>
            </w:pPr>
            <w:r w:rsidRPr="009079F8">
              <w:t>a2</w:t>
            </w:r>
          </w:p>
        </w:tc>
      </w:tr>
      <w:tr w:rsidR="00842410" w:rsidRPr="009079F8" w14:paraId="3809E4EB" w14:textId="77777777" w:rsidTr="00162F59">
        <w:tc>
          <w:tcPr>
            <w:tcW w:w="350" w:type="dxa"/>
          </w:tcPr>
          <w:p w14:paraId="4080B1B7" w14:textId="77777777" w:rsidR="00C11AAF" w:rsidRPr="009079F8" w:rsidRDefault="00C11AAF" w:rsidP="00F23355">
            <w:pPr>
              <w:pStyle w:val="pqiTabBody"/>
              <w:rPr>
                <w:b/>
              </w:rPr>
            </w:pPr>
          </w:p>
        </w:tc>
        <w:tc>
          <w:tcPr>
            <w:tcW w:w="1306" w:type="dxa"/>
          </w:tcPr>
          <w:p w14:paraId="242E811D" w14:textId="77777777" w:rsidR="00C11AAF" w:rsidRPr="009079F8" w:rsidRDefault="00C11AAF" w:rsidP="00F23355">
            <w:pPr>
              <w:pStyle w:val="pqiTabBody"/>
              <w:rPr>
                <w:i/>
              </w:rPr>
            </w:pPr>
            <w:r w:rsidRPr="009079F8">
              <w:rPr>
                <w:i/>
              </w:rPr>
              <w:t>a</w:t>
            </w:r>
          </w:p>
        </w:tc>
        <w:tc>
          <w:tcPr>
            <w:tcW w:w="7418" w:type="dxa"/>
          </w:tcPr>
          <w:p w14:paraId="271C01E4" w14:textId="77777777" w:rsidR="00C11AAF" w:rsidRDefault="00C11AAF" w:rsidP="00F23355">
            <w:pPr>
              <w:pStyle w:val="pqiTabBody"/>
            </w:pPr>
            <w:r w:rsidRPr="009079F8">
              <w:t>Identyfikacja podmiotu</w:t>
            </w:r>
          </w:p>
          <w:p w14:paraId="78813ED3" w14:textId="10D10A14" w:rsidR="00F71EC4" w:rsidRPr="00E35D56" w:rsidRDefault="00C11AAF" w:rsidP="00F23355">
            <w:pPr>
              <w:pStyle w:val="pqiTabBody"/>
              <w:rPr>
                <w:rFonts w:ascii="Courier New" w:hAnsi="Courier New"/>
                <w:color w:val="0000FF"/>
                <w:rPrChange w:id="558" w:author="Jurkowska Monika" w:date="2022-11-14T21:27:00Z">
                  <w:rPr/>
                </w:rPrChange>
              </w:rPr>
            </w:pPr>
            <w:r>
              <w:rPr>
                <w:rFonts w:ascii="Courier New" w:hAnsi="Courier New" w:cs="Courier New"/>
                <w:noProof/>
                <w:color w:val="0000FF"/>
              </w:rPr>
              <w:t>Traderid</w:t>
            </w:r>
          </w:p>
        </w:tc>
        <w:tc>
          <w:tcPr>
            <w:tcW w:w="516" w:type="dxa"/>
            <w:gridSpan w:val="2"/>
          </w:tcPr>
          <w:p w14:paraId="11540AEF" w14:textId="77777777" w:rsidR="00C11AAF" w:rsidRPr="009079F8" w:rsidRDefault="00C11AAF" w:rsidP="00F23355">
            <w:pPr>
              <w:pStyle w:val="pqiTabBody"/>
            </w:pPr>
            <w:r w:rsidRPr="009079F8">
              <w:t>C</w:t>
            </w:r>
          </w:p>
        </w:tc>
        <w:tc>
          <w:tcPr>
            <w:tcW w:w="1889" w:type="dxa"/>
          </w:tcPr>
          <w:p w14:paraId="6034240D" w14:textId="4B35AB91" w:rsidR="00C11AAF" w:rsidRPr="009079F8" w:rsidRDefault="00C11AAF" w:rsidP="00F23355">
            <w:pPr>
              <w:pStyle w:val="pqiTabBody"/>
            </w:pPr>
            <w:r w:rsidRPr="009079F8">
              <w:t>- „R” w przypadku kodu rodzaju miejsca przeznaczenia 1, 2, 3 i 4</w:t>
            </w:r>
          </w:p>
          <w:p w14:paraId="035C3279" w14:textId="77777777" w:rsidR="00C11AAF" w:rsidRPr="009079F8" w:rsidRDefault="00C11AAF" w:rsidP="00F23355">
            <w:pPr>
              <w:pStyle w:val="pqiTabBody"/>
            </w:pPr>
            <w:r w:rsidRPr="009079F8">
              <w:lastRenderedPageBreak/>
              <w:t>- „O” w przypadku kodu rodzaju miejsca przeznaczenia 6</w:t>
            </w:r>
          </w:p>
          <w:p w14:paraId="0308F82B" w14:textId="77777777" w:rsidR="00C11AAF" w:rsidRPr="009079F8" w:rsidRDefault="00C11AAF" w:rsidP="00F23355">
            <w:pPr>
              <w:pStyle w:val="pqiTabBody"/>
            </w:pPr>
            <w:r w:rsidRPr="009079F8">
              <w:t>- Ni</w:t>
            </w:r>
            <w:r>
              <w:t>e stosuje się w </w:t>
            </w:r>
            <w:r w:rsidRPr="009079F8">
              <w:t>przypadku kodu rodzaju miejsca przeznaczenia 5.</w:t>
            </w:r>
          </w:p>
          <w:p w14:paraId="07400F9D" w14:textId="4D014AFB" w:rsidR="00C11AAF" w:rsidRPr="009079F8" w:rsidRDefault="00C11AAF" w:rsidP="00F23355">
            <w:pPr>
              <w:pStyle w:val="pqiTabBody"/>
              <w:rPr>
                <w:ins w:id="559" w:author="Jurkowska Monika" w:date="2022-11-14T21:27:00Z"/>
              </w:rPr>
            </w:pPr>
          </w:p>
          <w:p w14:paraId="3FA3BD05" w14:textId="77777777" w:rsidR="00C11AAF" w:rsidRPr="009079F8" w:rsidRDefault="00C11AAF" w:rsidP="00F23355">
            <w:pPr>
              <w:pStyle w:val="pqiTabBody"/>
              <w:rPr>
                <w:i/>
              </w:rPr>
            </w:pPr>
            <w:r w:rsidRPr="009079F8">
              <w:rPr>
                <w:i/>
              </w:rPr>
              <w:t>(Zob. kody rodzaju miejsca przeznaczenia w polu 1a)</w:t>
            </w:r>
          </w:p>
        </w:tc>
        <w:tc>
          <w:tcPr>
            <w:tcW w:w="3402" w:type="dxa"/>
            <w:gridSpan w:val="3"/>
          </w:tcPr>
          <w:p w14:paraId="0797517F" w14:textId="77777777" w:rsidR="00C11AAF" w:rsidRPr="009079F8" w:rsidRDefault="00C11AAF" w:rsidP="00F23355">
            <w:pPr>
              <w:pStyle w:val="pqiTabBody"/>
            </w:pPr>
            <w:r w:rsidRPr="009079F8">
              <w:lastRenderedPageBreak/>
              <w:t>W przypadku kodu rodzaju przeznaczenia:</w:t>
            </w:r>
          </w:p>
          <w:p w14:paraId="531E1F19" w14:textId="2E10A51C" w:rsidR="00C11AAF" w:rsidRDefault="00C11AAF" w:rsidP="00F23355">
            <w:pPr>
              <w:pStyle w:val="pqiTabBody"/>
            </w:pPr>
            <w:r w:rsidRPr="009079F8">
              <w:t xml:space="preserve">1, 2, 3 i 4: należy podać ważny numer </w:t>
            </w:r>
            <w:r>
              <w:t>akcyzowy</w:t>
            </w:r>
            <w:r w:rsidRPr="009079F8">
              <w:t xml:space="preserve"> uprawnionego </w:t>
            </w:r>
            <w:r w:rsidRPr="009079F8">
              <w:lastRenderedPageBreak/>
              <w:t>prowadzącego skład podatkowy lub zarejestrowanego odbiorcy</w:t>
            </w:r>
            <w:r>
              <w:t>.</w:t>
            </w:r>
          </w:p>
          <w:p w14:paraId="459BD122" w14:textId="3D949CBE" w:rsidR="004C0EE8" w:rsidRPr="009079F8" w:rsidRDefault="00C11AAF" w:rsidP="00F23355">
            <w:pPr>
              <w:pStyle w:val="pqiTabBody"/>
            </w:pPr>
            <w:r w:rsidRPr="009079F8">
              <w:t>6</w:t>
            </w:r>
            <w:r w:rsidR="004C0EE8">
              <w:t xml:space="preserve">: należy podać numer </w:t>
            </w:r>
            <w:r w:rsidRPr="009079F8">
              <w:t xml:space="preserve">identyfikacyjny VAT </w:t>
            </w:r>
            <w:r>
              <w:t>podmiotu</w:t>
            </w:r>
            <w:r w:rsidRPr="009079F8">
              <w:t xml:space="preserve"> reprezentując</w:t>
            </w:r>
            <w:r>
              <w:t>ego</w:t>
            </w:r>
            <w:r w:rsidRPr="009079F8">
              <w:t xml:space="preserve"> wysyłającego</w:t>
            </w:r>
            <w:r w:rsidR="004C0EE8">
              <w:t xml:space="preserve"> w </w:t>
            </w:r>
            <w:r w:rsidRPr="009079F8">
              <w:t>urzędzie wywozu</w:t>
            </w:r>
            <w:r w:rsidR="004C0EE8">
              <w:t>.</w:t>
            </w:r>
          </w:p>
        </w:tc>
        <w:tc>
          <w:tcPr>
            <w:tcW w:w="1282" w:type="dxa"/>
            <w:gridSpan w:val="3"/>
          </w:tcPr>
          <w:p w14:paraId="05B2D108" w14:textId="77777777" w:rsidR="00C11AAF" w:rsidRPr="009079F8" w:rsidRDefault="00C11AAF" w:rsidP="00F23355">
            <w:pPr>
              <w:pStyle w:val="pqiTabBody"/>
            </w:pPr>
            <w:r w:rsidRPr="009079F8">
              <w:lastRenderedPageBreak/>
              <w:t>an..16</w:t>
            </w:r>
          </w:p>
        </w:tc>
      </w:tr>
      <w:tr w:rsidR="008E5B73" w:rsidRPr="00447A40" w14:paraId="0CA38095"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56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561" w:author="Jurkowska Monika" w:date="2022-11-14T21:27:00Z">
            <w:trPr>
              <w:gridAfter w:val="0"/>
            </w:trPr>
          </w:trPrChange>
        </w:trPr>
        <w:tc>
          <w:tcPr>
            <w:tcW w:w="350" w:type="dxa"/>
            <w:tcPrChange w:id="562" w:author="Jurkowska Monika" w:date="2022-11-14T21:27:00Z">
              <w:tcPr>
                <w:tcW w:w="350" w:type="dxa"/>
              </w:tcPr>
            </w:tcPrChange>
          </w:tcPr>
          <w:p w14:paraId="6E9FCA02" w14:textId="77777777" w:rsidR="00C11AAF" w:rsidRPr="00447A40" w:rsidRDefault="00C11AAF" w:rsidP="00F23355">
            <w:pPr>
              <w:pStyle w:val="pqiTabBody"/>
              <w:rPr>
                <w:b/>
                <w:lang w:val="en-US"/>
              </w:rPr>
            </w:pPr>
          </w:p>
        </w:tc>
        <w:tc>
          <w:tcPr>
            <w:tcW w:w="1306" w:type="dxa"/>
            <w:tcPrChange w:id="563" w:author="Jurkowska Monika" w:date="2022-11-14T21:27:00Z">
              <w:tcPr>
                <w:tcW w:w="439" w:type="dxa"/>
                <w:gridSpan w:val="2"/>
              </w:tcPr>
            </w:tcPrChange>
          </w:tcPr>
          <w:p w14:paraId="0315A93D" w14:textId="77777777" w:rsidR="00C11AAF" w:rsidRPr="00447A40" w:rsidRDefault="00225FDA" w:rsidP="00447A40">
            <w:pPr>
              <w:pStyle w:val="pqiTabBody"/>
              <w:rPr>
                <w:i/>
                <w:lang w:val="en-US"/>
              </w:rPr>
            </w:pPr>
            <w:r>
              <w:rPr>
                <w:i/>
                <w:lang w:val="en-US"/>
              </w:rPr>
              <w:t>b</w:t>
            </w:r>
          </w:p>
        </w:tc>
        <w:tc>
          <w:tcPr>
            <w:tcW w:w="7418" w:type="dxa"/>
            <w:tcPrChange w:id="564" w:author="Jurkowska Monika" w:date="2022-11-14T21:27:00Z">
              <w:tcPr>
                <w:tcW w:w="5777" w:type="dxa"/>
                <w:gridSpan w:val="3"/>
              </w:tcPr>
            </w:tcPrChange>
          </w:tcPr>
          <w:p w14:paraId="710A3C09" w14:textId="77777777" w:rsidR="00C11AAF" w:rsidRPr="00447A40" w:rsidRDefault="00C11AAF" w:rsidP="00F23355">
            <w:pPr>
              <w:pStyle w:val="pqiTabBody"/>
              <w:rPr>
                <w:lang w:val="en-US"/>
              </w:rPr>
            </w:pPr>
            <w:proofErr w:type="spellStart"/>
            <w:r w:rsidRPr="00447A40">
              <w:rPr>
                <w:lang w:val="en-US"/>
              </w:rPr>
              <w:t>Nazwa</w:t>
            </w:r>
            <w:proofErr w:type="spellEnd"/>
            <w:r w:rsidRPr="00447A40">
              <w:rPr>
                <w:lang w:val="en-US"/>
              </w:rPr>
              <w:t xml:space="preserve"> </w:t>
            </w:r>
            <w:proofErr w:type="spellStart"/>
            <w:r w:rsidRPr="00447A40">
              <w:rPr>
                <w:lang w:val="en-US"/>
              </w:rPr>
              <w:t>podmiotu</w:t>
            </w:r>
            <w:proofErr w:type="spellEnd"/>
            <w:r w:rsidRPr="00447A40">
              <w:rPr>
                <w:lang w:val="en-US"/>
              </w:rPr>
              <w:t xml:space="preserve"> </w:t>
            </w:r>
          </w:p>
          <w:p w14:paraId="30AE0BED" w14:textId="44C21504" w:rsidR="00F71EC4" w:rsidRPr="00E35D56" w:rsidRDefault="00C11AAF" w:rsidP="00F23355">
            <w:pPr>
              <w:pStyle w:val="pqiTabBody"/>
              <w:rPr>
                <w:rFonts w:ascii="Courier New" w:hAnsi="Courier New"/>
                <w:color w:val="0000FF"/>
                <w:lang w:val="en-US"/>
                <w:rPrChange w:id="565" w:author="Jurkowska Monika" w:date="2022-11-14T21:27:00Z">
                  <w:rPr>
                    <w:lang w:val="en-US"/>
                  </w:rPr>
                </w:rPrChange>
              </w:rPr>
            </w:pPr>
            <w:r w:rsidRPr="00447A40">
              <w:rPr>
                <w:rFonts w:ascii="Courier New" w:hAnsi="Courier New" w:cs="Courier New"/>
                <w:noProof/>
                <w:color w:val="0000FF"/>
                <w:lang w:val="en-US"/>
              </w:rPr>
              <w:t>TraderName</w:t>
            </w:r>
          </w:p>
        </w:tc>
        <w:tc>
          <w:tcPr>
            <w:tcW w:w="516" w:type="dxa"/>
            <w:gridSpan w:val="2"/>
            <w:tcPrChange w:id="566" w:author="Jurkowska Monika" w:date="2022-11-14T21:27:00Z">
              <w:tcPr>
                <w:tcW w:w="516" w:type="dxa"/>
                <w:gridSpan w:val="2"/>
              </w:tcPr>
            </w:tcPrChange>
          </w:tcPr>
          <w:p w14:paraId="200C47CF" w14:textId="77777777" w:rsidR="00C11AAF" w:rsidRPr="00447A40" w:rsidRDefault="00C11AAF" w:rsidP="00F23355">
            <w:pPr>
              <w:pStyle w:val="pqiTabBody"/>
              <w:rPr>
                <w:lang w:val="en-US"/>
              </w:rPr>
            </w:pPr>
            <w:r w:rsidRPr="00447A40">
              <w:rPr>
                <w:lang w:val="en-US"/>
              </w:rPr>
              <w:t>R</w:t>
            </w:r>
          </w:p>
        </w:tc>
        <w:tc>
          <w:tcPr>
            <w:tcW w:w="1950" w:type="dxa"/>
            <w:gridSpan w:val="2"/>
            <w:tcPrChange w:id="567" w:author="Jurkowska Monika" w:date="2022-11-14T21:27:00Z">
              <w:tcPr>
                <w:tcW w:w="1950" w:type="dxa"/>
                <w:gridSpan w:val="2"/>
              </w:tcPr>
            </w:tcPrChange>
          </w:tcPr>
          <w:p w14:paraId="122B9955" w14:textId="77777777" w:rsidR="00C11AAF" w:rsidRPr="00447A40" w:rsidRDefault="00C11AAF" w:rsidP="00F23355">
            <w:pPr>
              <w:pStyle w:val="pqiTabBody"/>
              <w:rPr>
                <w:lang w:val="en-US"/>
              </w:rPr>
            </w:pPr>
          </w:p>
        </w:tc>
        <w:tc>
          <w:tcPr>
            <w:tcW w:w="3406" w:type="dxa"/>
            <w:gridSpan w:val="3"/>
            <w:tcPrChange w:id="568" w:author="Jurkowska Monika" w:date="2022-11-14T21:27:00Z">
              <w:tcPr>
                <w:tcW w:w="3406" w:type="dxa"/>
                <w:gridSpan w:val="8"/>
              </w:tcPr>
            </w:tcPrChange>
          </w:tcPr>
          <w:p w14:paraId="2DA61025" w14:textId="77777777" w:rsidR="00C11AAF" w:rsidRPr="00447A40" w:rsidRDefault="00C11AAF" w:rsidP="00F23355">
            <w:pPr>
              <w:pStyle w:val="pqiTabBody"/>
              <w:rPr>
                <w:lang w:val="en-US"/>
              </w:rPr>
            </w:pPr>
          </w:p>
        </w:tc>
        <w:tc>
          <w:tcPr>
            <w:tcW w:w="1217" w:type="dxa"/>
            <w:gridSpan w:val="2"/>
            <w:tcPrChange w:id="569" w:author="Jurkowska Monika" w:date="2022-11-14T21:27:00Z">
              <w:tcPr>
                <w:tcW w:w="1106" w:type="dxa"/>
                <w:gridSpan w:val="2"/>
              </w:tcPr>
            </w:tcPrChange>
          </w:tcPr>
          <w:p w14:paraId="56C6331B" w14:textId="77777777" w:rsidR="00C11AAF" w:rsidRPr="00447A40" w:rsidRDefault="00C11AAF" w:rsidP="00F23355">
            <w:pPr>
              <w:pStyle w:val="pqiTabBody"/>
              <w:rPr>
                <w:lang w:val="en-US"/>
              </w:rPr>
            </w:pPr>
            <w:r w:rsidRPr="00447A40">
              <w:rPr>
                <w:lang w:val="en-US"/>
              </w:rPr>
              <w:t>an..182</w:t>
            </w:r>
          </w:p>
        </w:tc>
      </w:tr>
      <w:tr w:rsidR="008E5B73" w:rsidRPr="00447A40" w14:paraId="3D862858"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57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571" w:author="Jurkowska Monika" w:date="2022-11-14T21:27:00Z">
            <w:trPr>
              <w:gridAfter w:val="0"/>
            </w:trPr>
          </w:trPrChange>
        </w:trPr>
        <w:tc>
          <w:tcPr>
            <w:tcW w:w="350" w:type="dxa"/>
            <w:tcPrChange w:id="572" w:author="Jurkowska Monika" w:date="2022-11-14T21:27:00Z">
              <w:tcPr>
                <w:tcW w:w="350" w:type="dxa"/>
              </w:tcPr>
            </w:tcPrChange>
          </w:tcPr>
          <w:p w14:paraId="77888B93" w14:textId="77777777" w:rsidR="00C11AAF" w:rsidRPr="00447A40" w:rsidRDefault="00C11AAF" w:rsidP="00F23355">
            <w:pPr>
              <w:pStyle w:val="pqiTabBody"/>
              <w:rPr>
                <w:b/>
                <w:lang w:val="en-US"/>
              </w:rPr>
            </w:pPr>
          </w:p>
        </w:tc>
        <w:tc>
          <w:tcPr>
            <w:tcW w:w="1306" w:type="dxa"/>
            <w:tcPrChange w:id="573" w:author="Jurkowska Monika" w:date="2022-11-14T21:27:00Z">
              <w:tcPr>
                <w:tcW w:w="439" w:type="dxa"/>
                <w:gridSpan w:val="2"/>
              </w:tcPr>
            </w:tcPrChange>
          </w:tcPr>
          <w:p w14:paraId="4C5F7020" w14:textId="77777777" w:rsidR="00C11AAF" w:rsidRPr="00447A40" w:rsidRDefault="00225FDA" w:rsidP="00225FDA">
            <w:pPr>
              <w:pStyle w:val="pqiTabBody"/>
              <w:rPr>
                <w:i/>
                <w:lang w:val="en-US"/>
              </w:rPr>
            </w:pPr>
            <w:r>
              <w:rPr>
                <w:i/>
                <w:lang w:val="en-US"/>
              </w:rPr>
              <w:t>c</w:t>
            </w:r>
          </w:p>
        </w:tc>
        <w:tc>
          <w:tcPr>
            <w:tcW w:w="7418" w:type="dxa"/>
            <w:tcPrChange w:id="574" w:author="Jurkowska Monika" w:date="2022-11-14T21:27:00Z">
              <w:tcPr>
                <w:tcW w:w="5777" w:type="dxa"/>
                <w:gridSpan w:val="3"/>
              </w:tcPr>
            </w:tcPrChange>
          </w:tcPr>
          <w:p w14:paraId="045D60DB" w14:textId="77777777" w:rsidR="00C11AAF" w:rsidRPr="00447A40" w:rsidRDefault="00C11AAF" w:rsidP="00F23355">
            <w:pPr>
              <w:pStyle w:val="pqiTabBody"/>
              <w:rPr>
                <w:lang w:val="en-US"/>
              </w:rPr>
            </w:pPr>
            <w:proofErr w:type="spellStart"/>
            <w:r w:rsidRPr="00447A40">
              <w:rPr>
                <w:lang w:val="en-US"/>
              </w:rPr>
              <w:t>Ulica</w:t>
            </w:r>
            <w:proofErr w:type="spellEnd"/>
          </w:p>
          <w:p w14:paraId="0D597440" w14:textId="1F4FCA7B" w:rsidR="00F71EC4" w:rsidRPr="00E35D56" w:rsidRDefault="00C11AAF" w:rsidP="00F23355">
            <w:pPr>
              <w:pStyle w:val="pqiTabBody"/>
              <w:rPr>
                <w:rFonts w:ascii="Courier New" w:hAnsi="Courier New"/>
                <w:color w:val="0000FF"/>
                <w:lang w:val="en-US"/>
                <w:rPrChange w:id="575" w:author="Jurkowska Monika" w:date="2022-11-14T21:27:00Z">
                  <w:rPr>
                    <w:lang w:val="en-US"/>
                  </w:rPr>
                </w:rPrChange>
              </w:rPr>
            </w:pPr>
            <w:r w:rsidRPr="00447A40">
              <w:rPr>
                <w:rFonts w:ascii="Courier New" w:hAnsi="Courier New" w:cs="Courier New"/>
                <w:noProof/>
                <w:color w:val="0000FF"/>
                <w:lang w:val="en-US"/>
              </w:rPr>
              <w:t>StreetName</w:t>
            </w:r>
          </w:p>
        </w:tc>
        <w:tc>
          <w:tcPr>
            <w:tcW w:w="516" w:type="dxa"/>
            <w:gridSpan w:val="2"/>
            <w:tcPrChange w:id="576" w:author="Jurkowska Monika" w:date="2022-11-14T21:27:00Z">
              <w:tcPr>
                <w:tcW w:w="516" w:type="dxa"/>
                <w:gridSpan w:val="2"/>
              </w:tcPr>
            </w:tcPrChange>
          </w:tcPr>
          <w:p w14:paraId="3BCD61B0" w14:textId="77777777" w:rsidR="00C11AAF" w:rsidRPr="00447A40" w:rsidRDefault="00C11AAF" w:rsidP="00F23355">
            <w:pPr>
              <w:pStyle w:val="pqiTabBody"/>
              <w:rPr>
                <w:lang w:val="en-US"/>
              </w:rPr>
            </w:pPr>
            <w:r w:rsidRPr="00447A40">
              <w:rPr>
                <w:lang w:val="en-US"/>
              </w:rPr>
              <w:t>R</w:t>
            </w:r>
          </w:p>
        </w:tc>
        <w:tc>
          <w:tcPr>
            <w:tcW w:w="1950" w:type="dxa"/>
            <w:gridSpan w:val="2"/>
            <w:tcPrChange w:id="577" w:author="Jurkowska Monika" w:date="2022-11-14T21:27:00Z">
              <w:tcPr>
                <w:tcW w:w="1950" w:type="dxa"/>
                <w:gridSpan w:val="2"/>
              </w:tcPr>
            </w:tcPrChange>
          </w:tcPr>
          <w:p w14:paraId="51297DBE" w14:textId="77777777" w:rsidR="00C11AAF" w:rsidRPr="00447A40" w:rsidRDefault="00C11AAF" w:rsidP="00F23355">
            <w:pPr>
              <w:pStyle w:val="pqiTabBody"/>
              <w:rPr>
                <w:lang w:val="en-US"/>
              </w:rPr>
            </w:pPr>
          </w:p>
        </w:tc>
        <w:tc>
          <w:tcPr>
            <w:tcW w:w="3406" w:type="dxa"/>
            <w:gridSpan w:val="3"/>
            <w:tcPrChange w:id="578" w:author="Jurkowska Monika" w:date="2022-11-14T21:27:00Z">
              <w:tcPr>
                <w:tcW w:w="3406" w:type="dxa"/>
                <w:gridSpan w:val="8"/>
              </w:tcPr>
            </w:tcPrChange>
          </w:tcPr>
          <w:p w14:paraId="3FC9D5F0" w14:textId="77777777" w:rsidR="00C11AAF" w:rsidRPr="00447A40" w:rsidRDefault="00C11AAF" w:rsidP="00F23355">
            <w:pPr>
              <w:pStyle w:val="pqiTabBody"/>
              <w:rPr>
                <w:lang w:val="en-US"/>
              </w:rPr>
            </w:pPr>
          </w:p>
        </w:tc>
        <w:tc>
          <w:tcPr>
            <w:tcW w:w="1217" w:type="dxa"/>
            <w:gridSpan w:val="2"/>
            <w:tcPrChange w:id="579" w:author="Jurkowska Monika" w:date="2022-11-14T21:27:00Z">
              <w:tcPr>
                <w:tcW w:w="1106" w:type="dxa"/>
                <w:gridSpan w:val="2"/>
              </w:tcPr>
            </w:tcPrChange>
          </w:tcPr>
          <w:p w14:paraId="3D2131F4" w14:textId="77777777" w:rsidR="00C11AAF" w:rsidRPr="00447A40" w:rsidRDefault="00C11AAF" w:rsidP="00F23355">
            <w:pPr>
              <w:pStyle w:val="pqiTabBody"/>
              <w:rPr>
                <w:lang w:val="en-US"/>
              </w:rPr>
            </w:pPr>
            <w:r w:rsidRPr="00447A40">
              <w:rPr>
                <w:lang w:val="en-US"/>
              </w:rPr>
              <w:t>an..65</w:t>
            </w:r>
          </w:p>
        </w:tc>
      </w:tr>
      <w:tr w:rsidR="008E5B73" w:rsidRPr="00447A40" w14:paraId="7FB7DB70"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58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581" w:author="Jurkowska Monika" w:date="2022-11-14T21:27:00Z">
            <w:trPr>
              <w:gridAfter w:val="0"/>
            </w:trPr>
          </w:trPrChange>
        </w:trPr>
        <w:tc>
          <w:tcPr>
            <w:tcW w:w="350" w:type="dxa"/>
            <w:tcPrChange w:id="582" w:author="Jurkowska Monika" w:date="2022-11-14T21:27:00Z">
              <w:tcPr>
                <w:tcW w:w="350" w:type="dxa"/>
              </w:tcPr>
            </w:tcPrChange>
          </w:tcPr>
          <w:p w14:paraId="5EC6957A" w14:textId="77777777" w:rsidR="00C11AAF" w:rsidRPr="00447A40" w:rsidRDefault="00C11AAF" w:rsidP="00F23355">
            <w:pPr>
              <w:pStyle w:val="pqiTabBody"/>
              <w:rPr>
                <w:b/>
                <w:lang w:val="en-US"/>
              </w:rPr>
            </w:pPr>
          </w:p>
        </w:tc>
        <w:tc>
          <w:tcPr>
            <w:tcW w:w="1306" w:type="dxa"/>
            <w:tcPrChange w:id="583" w:author="Jurkowska Monika" w:date="2022-11-14T21:27:00Z">
              <w:tcPr>
                <w:tcW w:w="439" w:type="dxa"/>
                <w:gridSpan w:val="2"/>
              </w:tcPr>
            </w:tcPrChange>
          </w:tcPr>
          <w:p w14:paraId="03615D8A" w14:textId="77777777" w:rsidR="00C11AAF" w:rsidRPr="00447A40" w:rsidRDefault="00225FDA" w:rsidP="00225FDA">
            <w:pPr>
              <w:pStyle w:val="pqiTabBody"/>
              <w:rPr>
                <w:i/>
                <w:lang w:val="en-US"/>
              </w:rPr>
            </w:pPr>
            <w:r>
              <w:rPr>
                <w:i/>
                <w:lang w:val="en-US"/>
              </w:rPr>
              <w:t>d</w:t>
            </w:r>
          </w:p>
        </w:tc>
        <w:tc>
          <w:tcPr>
            <w:tcW w:w="7418" w:type="dxa"/>
            <w:tcPrChange w:id="584" w:author="Jurkowska Monika" w:date="2022-11-14T21:27:00Z">
              <w:tcPr>
                <w:tcW w:w="5777" w:type="dxa"/>
                <w:gridSpan w:val="3"/>
              </w:tcPr>
            </w:tcPrChange>
          </w:tcPr>
          <w:p w14:paraId="494E200B" w14:textId="77777777" w:rsidR="00C11AAF" w:rsidRPr="00447A40" w:rsidRDefault="00C11AAF" w:rsidP="00F23355">
            <w:pPr>
              <w:pStyle w:val="pqiTabBody"/>
              <w:rPr>
                <w:lang w:val="en-US"/>
              </w:rPr>
            </w:pPr>
            <w:proofErr w:type="spellStart"/>
            <w:r w:rsidRPr="00447A40">
              <w:rPr>
                <w:lang w:val="en-US"/>
              </w:rPr>
              <w:t>Numer</w:t>
            </w:r>
            <w:proofErr w:type="spellEnd"/>
            <w:r w:rsidRPr="00447A40">
              <w:rPr>
                <w:lang w:val="en-US"/>
              </w:rPr>
              <w:t xml:space="preserve"> </w:t>
            </w:r>
            <w:proofErr w:type="spellStart"/>
            <w:r w:rsidRPr="00447A40">
              <w:rPr>
                <w:lang w:val="en-US"/>
              </w:rPr>
              <w:t>domu</w:t>
            </w:r>
            <w:proofErr w:type="spellEnd"/>
          </w:p>
          <w:p w14:paraId="55302694" w14:textId="64E3EF9E" w:rsidR="00F71EC4" w:rsidRPr="00E35D56" w:rsidRDefault="00C11AAF" w:rsidP="00F23355">
            <w:pPr>
              <w:pStyle w:val="pqiTabBody"/>
              <w:rPr>
                <w:rFonts w:ascii="Courier New" w:hAnsi="Courier New"/>
                <w:color w:val="0000FF"/>
                <w:lang w:val="en-US"/>
                <w:rPrChange w:id="585" w:author="Jurkowska Monika" w:date="2022-11-14T21:27:00Z">
                  <w:rPr>
                    <w:lang w:val="en-US"/>
                  </w:rPr>
                </w:rPrChange>
              </w:rPr>
            </w:pPr>
            <w:r w:rsidRPr="00447A40">
              <w:rPr>
                <w:rFonts w:ascii="Courier New" w:hAnsi="Courier New" w:cs="Courier New"/>
                <w:noProof/>
                <w:color w:val="0000FF"/>
                <w:lang w:val="en-US"/>
              </w:rPr>
              <w:t>StreetNumber</w:t>
            </w:r>
          </w:p>
        </w:tc>
        <w:tc>
          <w:tcPr>
            <w:tcW w:w="516" w:type="dxa"/>
            <w:gridSpan w:val="2"/>
            <w:tcPrChange w:id="586" w:author="Jurkowska Monika" w:date="2022-11-14T21:27:00Z">
              <w:tcPr>
                <w:tcW w:w="516" w:type="dxa"/>
                <w:gridSpan w:val="2"/>
              </w:tcPr>
            </w:tcPrChange>
          </w:tcPr>
          <w:p w14:paraId="3344DAC7" w14:textId="77777777" w:rsidR="00C11AAF" w:rsidRPr="00447A40" w:rsidRDefault="00C11AAF" w:rsidP="00F23355">
            <w:pPr>
              <w:pStyle w:val="pqiTabBody"/>
              <w:rPr>
                <w:lang w:val="en-US"/>
              </w:rPr>
            </w:pPr>
            <w:r w:rsidRPr="00447A40">
              <w:rPr>
                <w:lang w:val="en-US"/>
              </w:rPr>
              <w:t>O</w:t>
            </w:r>
          </w:p>
        </w:tc>
        <w:tc>
          <w:tcPr>
            <w:tcW w:w="1950" w:type="dxa"/>
            <w:gridSpan w:val="2"/>
            <w:tcPrChange w:id="587" w:author="Jurkowska Monika" w:date="2022-11-14T21:27:00Z">
              <w:tcPr>
                <w:tcW w:w="1950" w:type="dxa"/>
                <w:gridSpan w:val="2"/>
              </w:tcPr>
            </w:tcPrChange>
          </w:tcPr>
          <w:p w14:paraId="7389C40E" w14:textId="77777777" w:rsidR="00C11AAF" w:rsidRPr="00447A40" w:rsidRDefault="00C11AAF" w:rsidP="00F23355">
            <w:pPr>
              <w:pStyle w:val="pqiTabBody"/>
              <w:rPr>
                <w:lang w:val="en-US"/>
              </w:rPr>
            </w:pPr>
          </w:p>
        </w:tc>
        <w:tc>
          <w:tcPr>
            <w:tcW w:w="3406" w:type="dxa"/>
            <w:gridSpan w:val="3"/>
            <w:tcPrChange w:id="588" w:author="Jurkowska Monika" w:date="2022-11-14T21:27:00Z">
              <w:tcPr>
                <w:tcW w:w="3406" w:type="dxa"/>
                <w:gridSpan w:val="8"/>
              </w:tcPr>
            </w:tcPrChange>
          </w:tcPr>
          <w:p w14:paraId="07333D08" w14:textId="77777777" w:rsidR="00C11AAF" w:rsidRPr="00447A40" w:rsidRDefault="00C11AAF" w:rsidP="00F23355">
            <w:pPr>
              <w:pStyle w:val="pqiTabBody"/>
              <w:rPr>
                <w:lang w:val="en-US"/>
              </w:rPr>
            </w:pPr>
          </w:p>
        </w:tc>
        <w:tc>
          <w:tcPr>
            <w:tcW w:w="1217" w:type="dxa"/>
            <w:gridSpan w:val="2"/>
            <w:tcPrChange w:id="589" w:author="Jurkowska Monika" w:date="2022-11-14T21:27:00Z">
              <w:tcPr>
                <w:tcW w:w="1106" w:type="dxa"/>
                <w:gridSpan w:val="2"/>
              </w:tcPr>
            </w:tcPrChange>
          </w:tcPr>
          <w:p w14:paraId="53B91DC4" w14:textId="77777777" w:rsidR="00C11AAF" w:rsidRPr="00447A40" w:rsidRDefault="00C11AAF" w:rsidP="00F23355">
            <w:pPr>
              <w:pStyle w:val="pqiTabBody"/>
              <w:rPr>
                <w:lang w:val="en-US"/>
              </w:rPr>
            </w:pPr>
            <w:r w:rsidRPr="00447A40">
              <w:rPr>
                <w:lang w:val="en-US"/>
              </w:rPr>
              <w:t>an..11</w:t>
            </w:r>
          </w:p>
        </w:tc>
      </w:tr>
      <w:tr w:rsidR="008E5B73" w:rsidRPr="009079F8" w14:paraId="3EE70E36"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59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591" w:author="Jurkowska Monika" w:date="2022-11-14T21:27:00Z">
            <w:trPr>
              <w:gridAfter w:val="0"/>
            </w:trPr>
          </w:trPrChange>
        </w:trPr>
        <w:tc>
          <w:tcPr>
            <w:tcW w:w="350" w:type="dxa"/>
            <w:tcPrChange w:id="592" w:author="Jurkowska Monika" w:date="2022-11-14T21:27:00Z">
              <w:tcPr>
                <w:tcW w:w="350" w:type="dxa"/>
              </w:tcPr>
            </w:tcPrChange>
          </w:tcPr>
          <w:p w14:paraId="4B6A65D3" w14:textId="77777777" w:rsidR="00C11AAF" w:rsidRPr="00447A40" w:rsidRDefault="00C11AAF" w:rsidP="00F23355">
            <w:pPr>
              <w:pStyle w:val="pqiTabBody"/>
              <w:rPr>
                <w:b/>
                <w:lang w:val="en-US"/>
              </w:rPr>
            </w:pPr>
          </w:p>
        </w:tc>
        <w:tc>
          <w:tcPr>
            <w:tcW w:w="1306" w:type="dxa"/>
            <w:tcPrChange w:id="593" w:author="Jurkowska Monika" w:date="2022-11-14T21:27:00Z">
              <w:tcPr>
                <w:tcW w:w="439" w:type="dxa"/>
                <w:gridSpan w:val="2"/>
              </w:tcPr>
            </w:tcPrChange>
          </w:tcPr>
          <w:p w14:paraId="4BD13F85" w14:textId="77777777" w:rsidR="00C11AAF" w:rsidRPr="00447A40" w:rsidRDefault="00225FDA" w:rsidP="00225FDA">
            <w:pPr>
              <w:pStyle w:val="pqiTabBody"/>
              <w:rPr>
                <w:i/>
                <w:lang w:val="en-US"/>
              </w:rPr>
            </w:pPr>
            <w:r>
              <w:rPr>
                <w:i/>
                <w:lang w:val="en-US"/>
              </w:rPr>
              <w:t>e</w:t>
            </w:r>
          </w:p>
        </w:tc>
        <w:tc>
          <w:tcPr>
            <w:tcW w:w="7418" w:type="dxa"/>
            <w:tcPrChange w:id="594" w:author="Jurkowska Monika" w:date="2022-11-14T21:27:00Z">
              <w:tcPr>
                <w:tcW w:w="5777" w:type="dxa"/>
                <w:gridSpan w:val="3"/>
              </w:tcPr>
            </w:tcPrChange>
          </w:tcPr>
          <w:p w14:paraId="357EB26D" w14:textId="77777777" w:rsidR="00C11AAF" w:rsidRDefault="00C11AAF" w:rsidP="00F23355">
            <w:pPr>
              <w:pStyle w:val="pqiTabBody"/>
            </w:pPr>
            <w:proofErr w:type="spellStart"/>
            <w:r w:rsidRPr="00447A40">
              <w:rPr>
                <w:lang w:val="en-US"/>
              </w:rPr>
              <w:t>Kod</w:t>
            </w:r>
            <w:proofErr w:type="spellEnd"/>
            <w:r w:rsidRPr="00447A40">
              <w:rPr>
                <w:lang w:val="en-US"/>
              </w:rPr>
              <w:t xml:space="preserve"> p</w:t>
            </w:r>
            <w:proofErr w:type="spellStart"/>
            <w:r w:rsidRPr="009079F8">
              <w:t>ocztowy</w:t>
            </w:r>
            <w:proofErr w:type="spellEnd"/>
          </w:p>
          <w:p w14:paraId="588FC2A8" w14:textId="2EC04A78" w:rsidR="00F71EC4" w:rsidRPr="00E35D56" w:rsidRDefault="00C11AAF" w:rsidP="00F23355">
            <w:pPr>
              <w:pStyle w:val="pqiTabBody"/>
              <w:rPr>
                <w:rFonts w:ascii="Courier New" w:hAnsi="Courier New"/>
                <w:color w:val="0000FF"/>
                <w:rPrChange w:id="595" w:author="Jurkowska Monika" w:date="2022-11-14T21:27:00Z">
                  <w:rPr/>
                </w:rPrChange>
              </w:rPr>
            </w:pPr>
            <w:r>
              <w:rPr>
                <w:rFonts w:ascii="Courier New" w:hAnsi="Courier New" w:cs="Courier New"/>
                <w:noProof/>
                <w:color w:val="0000FF"/>
              </w:rPr>
              <w:t>Postcode</w:t>
            </w:r>
          </w:p>
        </w:tc>
        <w:tc>
          <w:tcPr>
            <w:tcW w:w="516" w:type="dxa"/>
            <w:gridSpan w:val="2"/>
            <w:tcPrChange w:id="596" w:author="Jurkowska Monika" w:date="2022-11-14T21:27:00Z">
              <w:tcPr>
                <w:tcW w:w="516" w:type="dxa"/>
                <w:gridSpan w:val="2"/>
              </w:tcPr>
            </w:tcPrChange>
          </w:tcPr>
          <w:p w14:paraId="1E2B96AD" w14:textId="77777777" w:rsidR="00C11AAF" w:rsidRPr="009079F8" w:rsidRDefault="00C11AAF" w:rsidP="00F23355">
            <w:pPr>
              <w:pStyle w:val="pqiTabBody"/>
            </w:pPr>
            <w:r w:rsidRPr="009079F8">
              <w:t>R</w:t>
            </w:r>
          </w:p>
        </w:tc>
        <w:tc>
          <w:tcPr>
            <w:tcW w:w="1950" w:type="dxa"/>
            <w:gridSpan w:val="2"/>
            <w:tcPrChange w:id="597" w:author="Jurkowska Monika" w:date="2022-11-14T21:27:00Z">
              <w:tcPr>
                <w:tcW w:w="1950" w:type="dxa"/>
                <w:gridSpan w:val="2"/>
              </w:tcPr>
            </w:tcPrChange>
          </w:tcPr>
          <w:p w14:paraId="0940370E" w14:textId="77777777" w:rsidR="00C11AAF" w:rsidRPr="009079F8" w:rsidRDefault="00C11AAF" w:rsidP="00F23355">
            <w:pPr>
              <w:pStyle w:val="pqiTabBody"/>
            </w:pPr>
          </w:p>
        </w:tc>
        <w:tc>
          <w:tcPr>
            <w:tcW w:w="3406" w:type="dxa"/>
            <w:gridSpan w:val="3"/>
            <w:tcPrChange w:id="598" w:author="Jurkowska Monika" w:date="2022-11-14T21:27:00Z">
              <w:tcPr>
                <w:tcW w:w="3406" w:type="dxa"/>
                <w:gridSpan w:val="8"/>
              </w:tcPr>
            </w:tcPrChange>
          </w:tcPr>
          <w:p w14:paraId="7F8CBD25" w14:textId="77777777" w:rsidR="00C11AAF" w:rsidRPr="009079F8" w:rsidRDefault="00C11AAF" w:rsidP="00F23355">
            <w:pPr>
              <w:pStyle w:val="pqiTabBody"/>
            </w:pPr>
          </w:p>
        </w:tc>
        <w:tc>
          <w:tcPr>
            <w:tcW w:w="1217" w:type="dxa"/>
            <w:gridSpan w:val="2"/>
            <w:tcPrChange w:id="599" w:author="Jurkowska Monika" w:date="2022-11-14T21:27:00Z">
              <w:tcPr>
                <w:tcW w:w="1106" w:type="dxa"/>
                <w:gridSpan w:val="2"/>
              </w:tcPr>
            </w:tcPrChange>
          </w:tcPr>
          <w:p w14:paraId="554122F6" w14:textId="77777777" w:rsidR="00C11AAF" w:rsidRPr="009079F8" w:rsidRDefault="00C11AAF" w:rsidP="00F23355">
            <w:pPr>
              <w:pStyle w:val="pqiTabBody"/>
            </w:pPr>
            <w:r w:rsidRPr="009079F8">
              <w:t>an..10</w:t>
            </w:r>
          </w:p>
        </w:tc>
      </w:tr>
      <w:tr w:rsidR="008E5B73" w:rsidRPr="009079F8" w14:paraId="6ED84089"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60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601" w:author="Jurkowska Monika" w:date="2022-11-14T21:27:00Z">
            <w:trPr>
              <w:gridAfter w:val="0"/>
            </w:trPr>
          </w:trPrChange>
        </w:trPr>
        <w:tc>
          <w:tcPr>
            <w:tcW w:w="350" w:type="dxa"/>
            <w:tcPrChange w:id="602" w:author="Jurkowska Monika" w:date="2022-11-14T21:27:00Z">
              <w:tcPr>
                <w:tcW w:w="350" w:type="dxa"/>
              </w:tcPr>
            </w:tcPrChange>
          </w:tcPr>
          <w:p w14:paraId="4118F519" w14:textId="77777777" w:rsidR="00C11AAF" w:rsidRPr="009079F8" w:rsidRDefault="00C11AAF" w:rsidP="00F23355">
            <w:pPr>
              <w:pStyle w:val="pqiTabBody"/>
              <w:rPr>
                <w:b/>
              </w:rPr>
            </w:pPr>
          </w:p>
        </w:tc>
        <w:tc>
          <w:tcPr>
            <w:tcW w:w="1306" w:type="dxa"/>
            <w:tcPrChange w:id="603" w:author="Jurkowska Monika" w:date="2022-11-14T21:27:00Z">
              <w:tcPr>
                <w:tcW w:w="439" w:type="dxa"/>
                <w:gridSpan w:val="2"/>
              </w:tcPr>
            </w:tcPrChange>
          </w:tcPr>
          <w:p w14:paraId="757FA4DC" w14:textId="77777777" w:rsidR="00C11AAF" w:rsidRPr="009079F8" w:rsidRDefault="00225FDA" w:rsidP="00225FDA">
            <w:pPr>
              <w:pStyle w:val="pqiTabBody"/>
              <w:rPr>
                <w:i/>
              </w:rPr>
            </w:pPr>
            <w:r>
              <w:rPr>
                <w:i/>
              </w:rPr>
              <w:t>f</w:t>
            </w:r>
          </w:p>
        </w:tc>
        <w:tc>
          <w:tcPr>
            <w:tcW w:w="7418" w:type="dxa"/>
            <w:tcPrChange w:id="604" w:author="Jurkowska Monika" w:date="2022-11-14T21:27:00Z">
              <w:tcPr>
                <w:tcW w:w="5777" w:type="dxa"/>
                <w:gridSpan w:val="3"/>
              </w:tcPr>
            </w:tcPrChange>
          </w:tcPr>
          <w:p w14:paraId="3CE47186" w14:textId="77777777" w:rsidR="00C11AAF" w:rsidRDefault="00C11AAF" w:rsidP="00F23355">
            <w:pPr>
              <w:pStyle w:val="pqiTabBody"/>
            </w:pPr>
            <w:r w:rsidRPr="009079F8">
              <w:t>Miejscowość</w:t>
            </w:r>
          </w:p>
          <w:p w14:paraId="22E40736" w14:textId="6699FC63" w:rsidR="00F71EC4" w:rsidRPr="00E35D56" w:rsidRDefault="00C11AAF" w:rsidP="00F23355">
            <w:pPr>
              <w:pStyle w:val="pqiTabBody"/>
              <w:rPr>
                <w:rFonts w:ascii="Courier New" w:hAnsi="Courier New"/>
                <w:color w:val="0000FF"/>
                <w:rPrChange w:id="605" w:author="Jurkowska Monika" w:date="2022-11-14T21:27:00Z">
                  <w:rPr/>
                </w:rPrChange>
              </w:rPr>
            </w:pPr>
            <w:r>
              <w:rPr>
                <w:rFonts w:ascii="Courier New" w:hAnsi="Courier New" w:cs="Courier New"/>
                <w:noProof/>
                <w:color w:val="0000FF"/>
              </w:rPr>
              <w:t>City</w:t>
            </w:r>
          </w:p>
        </w:tc>
        <w:tc>
          <w:tcPr>
            <w:tcW w:w="516" w:type="dxa"/>
            <w:gridSpan w:val="2"/>
            <w:tcPrChange w:id="606" w:author="Jurkowska Monika" w:date="2022-11-14T21:27:00Z">
              <w:tcPr>
                <w:tcW w:w="516" w:type="dxa"/>
                <w:gridSpan w:val="2"/>
              </w:tcPr>
            </w:tcPrChange>
          </w:tcPr>
          <w:p w14:paraId="20F55AD1" w14:textId="77777777" w:rsidR="00C11AAF" w:rsidRPr="009079F8" w:rsidRDefault="00C11AAF" w:rsidP="00F23355">
            <w:pPr>
              <w:pStyle w:val="pqiTabBody"/>
            </w:pPr>
            <w:r w:rsidRPr="009079F8">
              <w:t>R</w:t>
            </w:r>
          </w:p>
        </w:tc>
        <w:tc>
          <w:tcPr>
            <w:tcW w:w="1950" w:type="dxa"/>
            <w:gridSpan w:val="2"/>
            <w:tcPrChange w:id="607" w:author="Jurkowska Monika" w:date="2022-11-14T21:27:00Z">
              <w:tcPr>
                <w:tcW w:w="1950" w:type="dxa"/>
                <w:gridSpan w:val="2"/>
              </w:tcPr>
            </w:tcPrChange>
          </w:tcPr>
          <w:p w14:paraId="7FA9C03D" w14:textId="77777777" w:rsidR="00C11AAF" w:rsidRPr="009079F8" w:rsidRDefault="00C11AAF" w:rsidP="00F23355">
            <w:pPr>
              <w:pStyle w:val="pqiTabBody"/>
            </w:pPr>
          </w:p>
        </w:tc>
        <w:tc>
          <w:tcPr>
            <w:tcW w:w="3406" w:type="dxa"/>
            <w:gridSpan w:val="3"/>
            <w:tcPrChange w:id="608" w:author="Jurkowska Monika" w:date="2022-11-14T21:27:00Z">
              <w:tcPr>
                <w:tcW w:w="3406" w:type="dxa"/>
                <w:gridSpan w:val="8"/>
              </w:tcPr>
            </w:tcPrChange>
          </w:tcPr>
          <w:p w14:paraId="2E40ECD5" w14:textId="77777777" w:rsidR="00C11AAF" w:rsidRPr="009079F8" w:rsidRDefault="00C11AAF" w:rsidP="00F23355">
            <w:pPr>
              <w:pStyle w:val="pqiTabBody"/>
            </w:pPr>
          </w:p>
        </w:tc>
        <w:tc>
          <w:tcPr>
            <w:tcW w:w="1217" w:type="dxa"/>
            <w:gridSpan w:val="2"/>
            <w:tcPrChange w:id="609" w:author="Jurkowska Monika" w:date="2022-11-14T21:27:00Z">
              <w:tcPr>
                <w:tcW w:w="1106" w:type="dxa"/>
                <w:gridSpan w:val="2"/>
              </w:tcPr>
            </w:tcPrChange>
          </w:tcPr>
          <w:p w14:paraId="0BCA66D9" w14:textId="77777777" w:rsidR="00C11AAF" w:rsidRPr="009079F8" w:rsidRDefault="00C11AAF" w:rsidP="00F23355">
            <w:pPr>
              <w:pStyle w:val="pqiTabBody"/>
            </w:pPr>
            <w:r w:rsidRPr="009079F8">
              <w:t>an..50</w:t>
            </w:r>
          </w:p>
        </w:tc>
      </w:tr>
      <w:tr w:rsidR="008E5B73" w:rsidRPr="009079F8" w14:paraId="0F70CDED"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61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611" w:author="Jurkowska Monika" w:date="2022-11-14T21:27:00Z">
            <w:trPr>
              <w:gridAfter w:val="0"/>
            </w:trPr>
          </w:trPrChange>
        </w:trPr>
        <w:tc>
          <w:tcPr>
            <w:tcW w:w="350" w:type="dxa"/>
            <w:tcPrChange w:id="612" w:author="Jurkowska Monika" w:date="2022-11-14T21:27:00Z">
              <w:tcPr>
                <w:tcW w:w="350" w:type="dxa"/>
              </w:tcPr>
            </w:tcPrChange>
          </w:tcPr>
          <w:p w14:paraId="7930C053" w14:textId="77777777" w:rsidR="00225FDA" w:rsidRPr="009079F8" w:rsidRDefault="00225FDA" w:rsidP="00F23355">
            <w:pPr>
              <w:pStyle w:val="pqiTabBody"/>
              <w:rPr>
                <w:b/>
              </w:rPr>
            </w:pPr>
          </w:p>
        </w:tc>
        <w:tc>
          <w:tcPr>
            <w:tcW w:w="1306" w:type="dxa"/>
            <w:tcPrChange w:id="613" w:author="Jurkowska Monika" w:date="2022-11-14T21:27:00Z">
              <w:tcPr>
                <w:tcW w:w="439" w:type="dxa"/>
                <w:gridSpan w:val="2"/>
              </w:tcPr>
            </w:tcPrChange>
          </w:tcPr>
          <w:p w14:paraId="5E4F3A65" w14:textId="77777777" w:rsidR="00225FDA" w:rsidRPr="009079F8" w:rsidDel="00447A40" w:rsidRDefault="00225FDA" w:rsidP="00F23355">
            <w:pPr>
              <w:pStyle w:val="pqiTabBody"/>
              <w:rPr>
                <w:i/>
              </w:rPr>
            </w:pPr>
            <w:r>
              <w:rPr>
                <w:i/>
              </w:rPr>
              <w:t>g</w:t>
            </w:r>
          </w:p>
        </w:tc>
        <w:tc>
          <w:tcPr>
            <w:tcW w:w="7418" w:type="dxa"/>
            <w:tcPrChange w:id="614" w:author="Jurkowska Monika" w:date="2022-11-14T21:27:00Z">
              <w:tcPr>
                <w:tcW w:w="5777" w:type="dxa"/>
                <w:gridSpan w:val="3"/>
              </w:tcPr>
            </w:tcPrChange>
          </w:tcPr>
          <w:p w14:paraId="2080137A" w14:textId="77777777" w:rsidR="00225FDA" w:rsidRDefault="00225FDA" w:rsidP="00B824BD">
            <w:pPr>
              <w:pStyle w:val="pqiTabBody"/>
            </w:pPr>
            <w:r>
              <w:t>Identyfikacja podmiotu – numer EORI</w:t>
            </w:r>
          </w:p>
          <w:p w14:paraId="6C78008A" w14:textId="56239199" w:rsidR="00F71EC4" w:rsidRPr="00E35D56" w:rsidRDefault="00225FDA" w:rsidP="00F23355">
            <w:pPr>
              <w:pStyle w:val="pqiTabBody"/>
              <w:rPr>
                <w:rFonts w:ascii="Courier New" w:hAnsi="Courier New"/>
                <w:color w:val="0000FF"/>
                <w:rPrChange w:id="615" w:author="Jurkowska Monika" w:date="2022-11-14T21:27:00Z">
                  <w:rPr/>
                </w:rPrChange>
              </w:rPr>
            </w:pPr>
            <w:r>
              <w:rPr>
                <w:rFonts w:ascii="Courier New" w:hAnsi="Courier New" w:cs="Courier New"/>
                <w:noProof/>
                <w:color w:val="0000FF"/>
              </w:rPr>
              <w:t>EoriNumber</w:t>
            </w:r>
          </w:p>
        </w:tc>
        <w:tc>
          <w:tcPr>
            <w:tcW w:w="516" w:type="dxa"/>
            <w:gridSpan w:val="2"/>
            <w:tcPrChange w:id="616" w:author="Jurkowska Monika" w:date="2022-11-14T21:27:00Z">
              <w:tcPr>
                <w:tcW w:w="516" w:type="dxa"/>
                <w:gridSpan w:val="2"/>
              </w:tcPr>
            </w:tcPrChange>
          </w:tcPr>
          <w:p w14:paraId="52B9AA70" w14:textId="77777777" w:rsidR="00225FDA" w:rsidRPr="009079F8" w:rsidRDefault="00225FDA" w:rsidP="00F23355">
            <w:pPr>
              <w:pStyle w:val="pqiTabBody"/>
            </w:pPr>
            <w:r>
              <w:t>C</w:t>
            </w:r>
          </w:p>
        </w:tc>
        <w:tc>
          <w:tcPr>
            <w:tcW w:w="1950" w:type="dxa"/>
            <w:gridSpan w:val="2"/>
            <w:tcPrChange w:id="617" w:author="Jurkowska Monika" w:date="2022-11-14T21:27:00Z">
              <w:tcPr>
                <w:tcW w:w="1950" w:type="dxa"/>
                <w:gridSpan w:val="2"/>
              </w:tcPr>
            </w:tcPrChange>
          </w:tcPr>
          <w:p w14:paraId="37CC71B7" w14:textId="37C6C548" w:rsidR="00225FDA" w:rsidRPr="009079F8" w:rsidRDefault="00225FDA" w:rsidP="00F23355">
            <w:pPr>
              <w:pStyle w:val="pqiTabBody"/>
            </w:pPr>
            <w:r>
              <w:t>„O” jeśli kod rodzaju miejsca przeznaczenia: 6, w przeciwnym razie nie stosuje się</w:t>
            </w:r>
          </w:p>
        </w:tc>
        <w:tc>
          <w:tcPr>
            <w:tcW w:w="3406" w:type="dxa"/>
            <w:gridSpan w:val="3"/>
            <w:tcPrChange w:id="618" w:author="Jurkowska Monika" w:date="2022-11-14T21:27:00Z">
              <w:tcPr>
                <w:tcW w:w="3406" w:type="dxa"/>
                <w:gridSpan w:val="8"/>
              </w:tcPr>
            </w:tcPrChange>
          </w:tcPr>
          <w:p w14:paraId="393349F4" w14:textId="094E00E4" w:rsidR="00225FDA" w:rsidRPr="009079F8" w:rsidRDefault="00225FDA" w:rsidP="00F23355">
            <w:pPr>
              <w:pStyle w:val="pqiTabBody"/>
            </w:pPr>
          </w:p>
        </w:tc>
        <w:tc>
          <w:tcPr>
            <w:tcW w:w="1217" w:type="dxa"/>
            <w:gridSpan w:val="2"/>
            <w:tcPrChange w:id="619" w:author="Jurkowska Monika" w:date="2022-11-14T21:27:00Z">
              <w:tcPr>
                <w:tcW w:w="1106" w:type="dxa"/>
                <w:gridSpan w:val="2"/>
              </w:tcPr>
            </w:tcPrChange>
          </w:tcPr>
          <w:p w14:paraId="7FA8F2A0" w14:textId="77777777" w:rsidR="00225FDA" w:rsidRPr="009079F8" w:rsidRDefault="00225FDA" w:rsidP="00F23355">
            <w:pPr>
              <w:pStyle w:val="pqiTabBody"/>
            </w:pPr>
            <w:r w:rsidRPr="00447A40">
              <w:rPr>
                <w:lang w:val="en-US"/>
              </w:rPr>
              <w:t>an..17</w:t>
            </w:r>
          </w:p>
        </w:tc>
      </w:tr>
      <w:tr w:rsidR="008E5B73" w:rsidRPr="009079F8" w14:paraId="38F573A4"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62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621" w:author="Jurkowska Monika" w:date="2022-11-14T21:27:00Z">
            <w:trPr>
              <w:gridAfter w:val="0"/>
            </w:trPr>
          </w:trPrChange>
        </w:trPr>
        <w:tc>
          <w:tcPr>
            <w:tcW w:w="1656" w:type="dxa"/>
            <w:gridSpan w:val="2"/>
            <w:tcPrChange w:id="622" w:author="Jurkowska Monika" w:date="2022-11-14T21:27:00Z">
              <w:tcPr>
                <w:tcW w:w="789" w:type="dxa"/>
                <w:gridSpan w:val="3"/>
              </w:tcPr>
            </w:tcPrChange>
          </w:tcPr>
          <w:p w14:paraId="7598C2DA" w14:textId="77777777" w:rsidR="00225FDA" w:rsidRPr="009079F8" w:rsidRDefault="00225FDA" w:rsidP="00F23355">
            <w:pPr>
              <w:pStyle w:val="pqiTabHead"/>
            </w:pPr>
            <w:r>
              <w:t>6</w:t>
            </w:r>
          </w:p>
        </w:tc>
        <w:tc>
          <w:tcPr>
            <w:tcW w:w="7418" w:type="dxa"/>
            <w:tcPrChange w:id="623" w:author="Jurkowska Monika" w:date="2022-11-14T21:27:00Z">
              <w:tcPr>
                <w:tcW w:w="5777" w:type="dxa"/>
                <w:gridSpan w:val="3"/>
              </w:tcPr>
            </w:tcPrChange>
          </w:tcPr>
          <w:p w14:paraId="00782986" w14:textId="77777777" w:rsidR="00225FDA" w:rsidRDefault="00225FDA" w:rsidP="00F23355">
            <w:pPr>
              <w:pStyle w:val="pqiTabHead"/>
            </w:pPr>
            <w:r w:rsidRPr="009079F8">
              <w:t xml:space="preserve">UZUPEŁNIENIE – PODMIOT </w:t>
            </w:r>
            <w:r>
              <w:t>O</w:t>
            </w:r>
            <w:r w:rsidRPr="009079F8">
              <w:t>dbi</w:t>
            </w:r>
            <w:r>
              <w:t>e</w:t>
            </w:r>
            <w:r w:rsidRPr="009079F8">
              <w:t>r</w:t>
            </w:r>
            <w:r>
              <w:t>ają</w:t>
            </w:r>
            <w:r w:rsidRPr="009079F8">
              <w:t>c</w:t>
            </w:r>
            <w:r>
              <w:t>y</w:t>
            </w:r>
          </w:p>
          <w:p w14:paraId="1CDDA4C4" w14:textId="58C88E9B" w:rsidR="00F71EC4" w:rsidRPr="00E35D56" w:rsidRDefault="00225FDA" w:rsidP="00F23355">
            <w:pPr>
              <w:pStyle w:val="pqiTabHead"/>
              <w:rPr>
                <w:rFonts w:ascii="Courier New" w:hAnsi="Courier New"/>
                <w:color w:val="0000FF"/>
                <w:rPrChange w:id="624" w:author="Jurkowska Monika" w:date="2022-11-14T21:27:00Z">
                  <w:rPr/>
                </w:rPrChange>
              </w:rPr>
            </w:pPr>
            <w:r>
              <w:rPr>
                <w:rFonts w:ascii="Courier New" w:hAnsi="Courier New" w:cs="Courier New"/>
                <w:noProof/>
                <w:color w:val="0000FF"/>
              </w:rPr>
              <w:t>ComplementConsigneeTrader</w:t>
            </w:r>
          </w:p>
        </w:tc>
        <w:tc>
          <w:tcPr>
            <w:tcW w:w="516" w:type="dxa"/>
            <w:gridSpan w:val="2"/>
            <w:tcPrChange w:id="625" w:author="Jurkowska Monika" w:date="2022-11-14T21:27:00Z">
              <w:tcPr>
                <w:tcW w:w="516" w:type="dxa"/>
                <w:gridSpan w:val="2"/>
              </w:tcPr>
            </w:tcPrChange>
          </w:tcPr>
          <w:p w14:paraId="7E06B7AF" w14:textId="77777777" w:rsidR="00225FDA" w:rsidRPr="009079F8" w:rsidRDefault="00225FDA" w:rsidP="00F23355">
            <w:pPr>
              <w:pStyle w:val="pqiTabHead"/>
            </w:pPr>
            <w:r>
              <w:t>D</w:t>
            </w:r>
          </w:p>
        </w:tc>
        <w:tc>
          <w:tcPr>
            <w:tcW w:w="1950" w:type="dxa"/>
            <w:gridSpan w:val="2"/>
            <w:tcPrChange w:id="626" w:author="Jurkowska Monika" w:date="2022-11-14T21:27:00Z">
              <w:tcPr>
                <w:tcW w:w="1950" w:type="dxa"/>
                <w:gridSpan w:val="2"/>
              </w:tcPr>
            </w:tcPrChange>
          </w:tcPr>
          <w:p w14:paraId="62C1C107" w14:textId="77777777" w:rsidR="00225FDA" w:rsidRPr="009079F8" w:rsidRDefault="00225FDA" w:rsidP="00F23355">
            <w:pPr>
              <w:pStyle w:val="pqiTabHead"/>
            </w:pPr>
            <w:r w:rsidRPr="009079F8">
              <w:t>„R” dla kodu rodzaju miejsca przeznaczenia 5.</w:t>
            </w:r>
          </w:p>
          <w:p w14:paraId="3E1702EF" w14:textId="77777777" w:rsidR="00225FDA" w:rsidRDefault="00225FDA" w:rsidP="00F23355">
            <w:pPr>
              <w:pStyle w:val="pqiTabHead"/>
            </w:pPr>
            <w:r>
              <w:t>Dla pozostałych kodów</w:t>
            </w:r>
            <w:r w:rsidRPr="009079F8">
              <w:t xml:space="preserve"> rodzaju miejsca przeznaczenia</w:t>
            </w:r>
            <w:r>
              <w:t xml:space="preserve"> nie stosuje się.</w:t>
            </w:r>
          </w:p>
          <w:p w14:paraId="13D8590D" w14:textId="77777777" w:rsidR="00225FDA" w:rsidRPr="009079F8" w:rsidRDefault="00225FDA" w:rsidP="00F23355">
            <w:pPr>
              <w:pStyle w:val="pqiTabHead"/>
            </w:pPr>
            <w:r w:rsidRPr="009079F8">
              <w:t xml:space="preserve">(Zob. kody </w:t>
            </w:r>
            <w:r>
              <w:t>rodzaju miejsca przeznaczenia w </w:t>
            </w:r>
            <w:r w:rsidRPr="009079F8">
              <w:t>polu 1a)</w:t>
            </w:r>
          </w:p>
        </w:tc>
        <w:tc>
          <w:tcPr>
            <w:tcW w:w="3406" w:type="dxa"/>
            <w:gridSpan w:val="3"/>
            <w:tcPrChange w:id="627" w:author="Jurkowska Monika" w:date="2022-11-14T21:27:00Z">
              <w:tcPr>
                <w:tcW w:w="3406" w:type="dxa"/>
                <w:gridSpan w:val="8"/>
              </w:tcPr>
            </w:tcPrChange>
          </w:tcPr>
          <w:p w14:paraId="6DDD1379" w14:textId="1084D278" w:rsidR="00225FDA" w:rsidRPr="009079F8" w:rsidRDefault="00225FDA" w:rsidP="00F23355">
            <w:pPr>
              <w:pStyle w:val="pqiTabHead"/>
            </w:pPr>
          </w:p>
        </w:tc>
        <w:tc>
          <w:tcPr>
            <w:tcW w:w="1217" w:type="dxa"/>
            <w:gridSpan w:val="2"/>
            <w:tcPrChange w:id="628" w:author="Jurkowska Monika" w:date="2022-11-14T21:27:00Z">
              <w:tcPr>
                <w:tcW w:w="1106" w:type="dxa"/>
                <w:gridSpan w:val="2"/>
              </w:tcPr>
            </w:tcPrChange>
          </w:tcPr>
          <w:p w14:paraId="5540FB4C" w14:textId="77777777" w:rsidR="00225FDA" w:rsidRPr="009079F8" w:rsidRDefault="00225FDA" w:rsidP="00F23355">
            <w:pPr>
              <w:pStyle w:val="pqiTabHead"/>
            </w:pPr>
          </w:p>
        </w:tc>
      </w:tr>
      <w:tr w:rsidR="008E5B73" w:rsidRPr="009079F8" w14:paraId="498EDEDF"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629"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630" w:author="Jurkowska Monika" w:date="2022-11-14T21:27:00Z">
            <w:trPr>
              <w:gridAfter w:val="0"/>
            </w:trPr>
          </w:trPrChange>
        </w:trPr>
        <w:tc>
          <w:tcPr>
            <w:tcW w:w="350" w:type="dxa"/>
            <w:tcPrChange w:id="631" w:author="Jurkowska Monika" w:date="2022-11-14T21:27:00Z">
              <w:tcPr>
                <w:tcW w:w="350" w:type="dxa"/>
              </w:tcPr>
            </w:tcPrChange>
          </w:tcPr>
          <w:p w14:paraId="3B623D09" w14:textId="77777777" w:rsidR="00225FDA" w:rsidRPr="009079F8" w:rsidRDefault="00225FDA" w:rsidP="00F23355">
            <w:pPr>
              <w:pStyle w:val="pqiTabBody"/>
              <w:rPr>
                <w:b/>
              </w:rPr>
            </w:pPr>
          </w:p>
        </w:tc>
        <w:tc>
          <w:tcPr>
            <w:tcW w:w="1306" w:type="dxa"/>
            <w:tcPrChange w:id="632" w:author="Jurkowska Monika" w:date="2022-11-14T21:27:00Z">
              <w:tcPr>
                <w:tcW w:w="439" w:type="dxa"/>
                <w:gridSpan w:val="2"/>
              </w:tcPr>
            </w:tcPrChange>
          </w:tcPr>
          <w:p w14:paraId="42CC4FAC" w14:textId="77777777" w:rsidR="00225FDA" w:rsidRPr="009079F8" w:rsidRDefault="00225FDA" w:rsidP="00F23355">
            <w:pPr>
              <w:pStyle w:val="pqiTabBody"/>
              <w:rPr>
                <w:i/>
              </w:rPr>
            </w:pPr>
            <w:r w:rsidRPr="009079F8">
              <w:rPr>
                <w:i/>
              </w:rPr>
              <w:t>a</w:t>
            </w:r>
          </w:p>
        </w:tc>
        <w:tc>
          <w:tcPr>
            <w:tcW w:w="7418" w:type="dxa"/>
            <w:tcPrChange w:id="633" w:author="Jurkowska Monika" w:date="2022-11-14T21:27:00Z">
              <w:tcPr>
                <w:tcW w:w="5777" w:type="dxa"/>
                <w:gridSpan w:val="3"/>
              </w:tcPr>
            </w:tcPrChange>
          </w:tcPr>
          <w:p w14:paraId="33194550" w14:textId="77777777" w:rsidR="00225FDA" w:rsidRDefault="00225FDA" w:rsidP="00F23355">
            <w:pPr>
              <w:pStyle w:val="pqiTabBody"/>
            </w:pPr>
            <w:r w:rsidRPr="009079F8">
              <w:t>Kod państwa członkowskiego</w:t>
            </w:r>
          </w:p>
          <w:p w14:paraId="6B84E101" w14:textId="0AB56281" w:rsidR="00F71EC4" w:rsidRPr="00E35D56" w:rsidRDefault="00225FDA" w:rsidP="00F23355">
            <w:pPr>
              <w:pStyle w:val="pqiTabBody"/>
              <w:rPr>
                <w:rFonts w:ascii="Courier New" w:hAnsi="Courier New"/>
                <w:color w:val="0000FF"/>
                <w:rPrChange w:id="634" w:author="Jurkowska Monika" w:date="2022-11-14T21:27:00Z">
                  <w:rPr/>
                </w:rPrChange>
              </w:rPr>
            </w:pPr>
            <w:r>
              <w:rPr>
                <w:rFonts w:ascii="Courier New" w:hAnsi="Courier New" w:cs="Courier New"/>
                <w:noProof/>
                <w:color w:val="0000FF"/>
              </w:rPr>
              <w:t>MemberStateCode</w:t>
            </w:r>
          </w:p>
        </w:tc>
        <w:tc>
          <w:tcPr>
            <w:tcW w:w="516" w:type="dxa"/>
            <w:gridSpan w:val="2"/>
            <w:tcPrChange w:id="635" w:author="Jurkowska Monika" w:date="2022-11-14T21:27:00Z">
              <w:tcPr>
                <w:tcW w:w="516" w:type="dxa"/>
                <w:gridSpan w:val="2"/>
              </w:tcPr>
            </w:tcPrChange>
          </w:tcPr>
          <w:p w14:paraId="63B8E67C" w14:textId="77777777" w:rsidR="00225FDA" w:rsidRPr="009079F8" w:rsidRDefault="00225FDA" w:rsidP="00F23355">
            <w:pPr>
              <w:pStyle w:val="pqiTabBody"/>
            </w:pPr>
            <w:r w:rsidRPr="009079F8">
              <w:t>R</w:t>
            </w:r>
          </w:p>
        </w:tc>
        <w:tc>
          <w:tcPr>
            <w:tcW w:w="1950" w:type="dxa"/>
            <w:gridSpan w:val="2"/>
            <w:tcPrChange w:id="636" w:author="Jurkowska Monika" w:date="2022-11-14T21:27:00Z">
              <w:tcPr>
                <w:tcW w:w="1950" w:type="dxa"/>
                <w:gridSpan w:val="2"/>
              </w:tcPr>
            </w:tcPrChange>
          </w:tcPr>
          <w:p w14:paraId="476F1E74" w14:textId="77777777" w:rsidR="00225FDA" w:rsidRPr="009079F8" w:rsidRDefault="00225FDA" w:rsidP="00F23355">
            <w:pPr>
              <w:pStyle w:val="pqiTabBody"/>
            </w:pPr>
          </w:p>
        </w:tc>
        <w:tc>
          <w:tcPr>
            <w:tcW w:w="3406" w:type="dxa"/>
            <w:gridSpan w:val="3"/>
            <w:tcPrChange w:id="637" w:author="Jurkowska Monika" w:date="2022-11-14T21:27:00Z">
              <w:tcPr>
                <w:tcW w:w="3406" w:type="dxa"/>
                <w:gridSpan w:val="8"/>
              </w:tcPr>
            </w:tcPrChange>
          </w:tcPr>
          <w:p w14:paraId="0CF02834" w14:textId="0A224DCB" w:rsidR="004C0EE8" w:rsidRPr="009079F8" w:rsidRDefault="00225FDA" w:rsidP="00F23355">
            <w:pPr>
              <w:rPr>
                <w:lang w:eastAsia="en-GB"/>
              </w:rPr>
            </w:pPr>
            <w:r>
              <w:rPr>
                <w:lang w:eastAsia="en-GB"/>
              </w:rPr>
              <w:t>Wartość ze słownika „</w:t>
            </w:r>
            <w:r>
              <w:t>Państwa członkowskie (</w:t>
            </w:r>
            <w:proofErr w:type="spellStart"/>
            <w:r>
              <w:t>Member</w:t>
            </w:r>
            <w:proofErr w:type="spellEnd"/>
            <w:r>
              <w:t xml:space="preserve"> </w:t>
            </w:r>
            <w:proofErr w:type="spellStart"/>
            <w:r>
              <w:t>states</w:t>
            </w:r>
            <w:proofErr w:type="spellEnd"/>
            <w:r>
              <w:t>)</w:t>
            </w:r>
            <w:r>
              <w:rPr>
                <w:lang w:eastAsia="en-GB"/>
              </w:rPr>
              <w:t>”.</w:t>
            </w:r>
          </w:p>
        </w:tc>
        <w:tc>
          <w:tcPr>
            <w:tcW w:w="1217" w:type="dxa"/>
            <w:gridSpan w:val="2"/>
            <w:tcPrChange w:id="638" w:author="Jurkowska Monika" w:date="2022-11-14T21:27:00Z">
              <w:tcPr>
                <w:tcW w:w="1106" w:type="dxa"/>
                <w:gridSpan w:val="2"/>
              </w:tcPr>
            </w:tcPrChange>
          </w:tcPr>
          <w:p w14:paraId="7443011E" w14:textId="77777777" w:rsidR="00225FDA" w:rsidRPr="009079F8" w:rsidRDefault="00225FDA" w:rsidP="00F23355">
            <w:pPr>
              <w:pStyle w:val="pqiTabBody"/>
            </w:pPr>
            <w:r w:rsidRPr="009079F8">
              <w:t>a2</w:t>
            </w:r>
          </w:p>
        </w:tc>
      </w:tr>
      <w:tr w:rsidR="008E5B73" w:rsidRPr="009079F8" w14:paraId="13041CCE"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639"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640" w:author="Jurkowska Monika" w:date="2022-11-14T21:27:00Z">
            <w:trPr>
              <w:gridAfter w:val="0"/>
            </w:trPr>
          </w:trPrChange>
        </w:trPr>
        <w:tc>
          <w:tcPr>
            <w:tcW w:w="350" w:type="dxa"/>
            <w:tcPrChange w:id="641" w:author="Jurkowska Monika" w:date="2022-11-14T21:27:00Z">
              <w:tcPr>
                <w:tcW w:w="350" w:type="dxa"/>
              </w:tcPr>
            </w:tcPrChange>
          </w:tcPr>
          <w:p w14:paraId="0908FE56" w14:textId="77777777" w:rsidR="00225FDA" w:rsidRPr="009079F8" w:rsidRDefault="00225FDA" w:rsidP="00F23355">
            <w:pPr>
              <w:pStyle w:val="pqiTabBody"/>
              <w:rPr>
                <w:b/>
              </w:rPr>
            </w:pPr>
          </w:p>
        </w:tc>
        <w:tc>
          <w:tcPr>
            <w:tcW w:w="1306" w:type="dxa"/>
            <w:tcPrChange w:id="642" w:author="Jurkowska Monika" w:date="2022-11-14T21:27:00Z">
              <w:tcPr>
                <w:tcW w:w="439" w:type="dxa"/>
                <w:gridSpan w:val="2"/>
              </w:tcPr>
            </w:tcPrChange>
          </w:tcPr>
          <w:p w14:paraId="3911DD3E" w14:textId="77777777" w:rsidR="00225FDA" w:rsidRPr="009079F8" w:rsidRDefault="00225FDA" w:rsidP="00F23355">
            <w:pPr>
              <w:pStyle w:val="pqiTabBody"/>
              <w:rPr>
                <w:i/>
              </w:rPr>
            </w:pPr>
            <w:r w:rsidRPr="009079F8">
              <w:rPr>
                <w:i/>
              </w:rPr>
              <w:t>b</w:t>
            </w:r>
          </w:p>
        </w:tc>
        <w:tc>
          <w:tcPr>
            <w:tcW w:w="7418" w:type="dxa"/>
            <w:tcPrChange w:id="643" w:author="Jurkowska Monika" w:date="2022-11-14T21:27:00Z">
              <w:tcPr>
                <w:tcW w:w="5777" w:type="dxa"/>
                <w:gridSpan w:val="3"/>
              </w:tcPr>
            </w:tcPrChange>
          </w:tcPr>
          <w:p w14:paraId="7D616F9B" w14:textId="77777777" w:rsidR="00225FDA" w:rsidRDefault="00225FDA" w:rsidP="00F23355">
            <w:pPr>
              <w:pStyle w:val="pqiTabBody"/>
            </w:pPr>
            <w:r w:rsidRPr="009079F8">
              <w:t xml:space="preserve">Numer </w:t>
            </w:r>
            <w:r>
              <w:t>S</w:t>
            </w:r>
            <w:r w:rsidRPr="009079F8">
              <w:t>eryjny świadectwa zwolnienia</w:t>
            </w:r>
          </w:p>
          <w:p w14:paraId="1E039694" w14:textId="77777777" w:rsidR="00225FDA" w:rsidRDefault="00225FDA" w:rsidP="00F23355">
            <w:pPr>
              <w:pStyle w:val="pqiTabBody"/>
              <w:rPr>
                <w:rFonts w:ascii="Courier New" w:hAnsi="Courier New" w:cs="Courier New"/>
                <w:noProof/>
                <w:color w:val="0000FF"/>
              </w:rPr>
            </w:pPr>
            <w:r>
              <w:rPr>
                <w:rFonts w:ascii="Courier New" w:hAnsi="Courier New" w:cs="Courier New"/>
                <w:noProof/>
                <w:color w:val="0000FF"/>
              </w:rPr>
              <w:t>SerialNumberOfCertificateOf</w:t>
            </w:r>
          </w:p>
          <w:p w14:paraId="0AB47C9E" w14:textId="0B0ADB49" w:rsidR="00F71EC4" w:rsidRPr="00E35D56" w:rsidRDefault="00225FDA" w:rsidP="00E35D56">
            <w:pPr>
              <w:pStyle w:val="pqiTabBody"/>
              <w:rPr>
                <w:rFonts w:ascii="Courier New" w:hAnsi="Courier New"/>
                <w:color w:val="0000FF"/>
                <w:rPrChange w:id="644" w:author="Jurkowska Monika" w:date="2022-11-14T21:27:00Z">
                  <w:rPr/>
                </w:rPrChange>
              </w:rPr>
            </w:pPr>
            <w:r>
              <w:rPr>
                <w:rFonts w:ascii="Courier New" w:hAnsi="Courier New" w:cs="Courier New"/>
                <w:noProof/>
                <w:color w:val="0000FF"/>
              </w:rPr>
              <w:t>Exemption</w:t>
            </w:r>
          </w:p>
        </w:tc>
        <w:tc>
          <w:tcPr>
            <w:tcW w:w="516" w:type="dxa"/>
            <w:gridSpan w:val="2"/>
            <w:tcPrChange w:id="645" w:author="Jurkowska Monika" w:date="2022-11-14T21:27:00Z">
              <w:tcPr>
                <w:tcW w:w="516" w:type="dxa"/>
                <w:gridSpan w:val="2"/>
              </w:tcPr>
            </w:tcPrChange>
          </w:tcPr>
          <w:p w14:paraId="491D6C80" w14:textId="77777777" w:rsidR="00225FDA" w:rsidRPr="009079F8" w:rsidRDefault="00225FDA" w:rsidP="00F23355">
            <w:pPr>
              <w:pStyle w:val="pqiTabBody"/>
            </w:pPr>
            <w:r w:rsidRPr="009079F8">
              <w:t>D</w:t>
            </w:r>
          </w:p>
        </w:tc>
        <w:tc>
          <w:tcPr>
            <w:tcW w:w="1950" w:type="dxa"/>
            <w:gridSpan w:val="2"/>
            <w:tcPrChange w:id="646" w:author="Jurkowska Monika" w:date="2022-11-14T21:27:00Z">
              <w:tcPr>
                <w:tcW w:w="1950" w:type="dxa"/>
                <w:gridSpan w:val="2"/>
              </w:tcPr>
            </w:tcPrChange>
          </w:tcPr>
          <w:p w14:paraId="08D83FB2" w14:textId="77777777" w:rsidR="00225FDA" w:rsidRPr="009079F8" w:rsidRDefault="00225FDA" w:rsidP="00F23355">
            <w:pPr>
              <w:pStyle w:val="pqiTabBody"/>
            </w:pPr>
            <w:r w:rsidRPr="009079F8">
              <w:t xml:space="preserve">„R”, jeżeli </w:t>
            </w:r>
            <w:r>
              <w:t>N</w:t>
            </w:r>
            <w:r w:rsidRPr="009079F8">
              <w:t xml:space="preserve">umer </w:t>
            </w:r>
            <w:r>
              <w:t>S</w:t>
            </w:r>
            <w:r w:rsidRPr="009079F8">
              <w:t xml:space="preserve">eryjny wymienia się w świadectwie zwolnienia </w:t>
            </w:r>
            <w:r>
              <w:br/>
            </w:r>
            <w:r w:rsidRPr="009079F8">
              <w:lastRenderedPageBreak/>
              <w:t xml:space="preserve">z podatku akcyzowego ustanowionym w rozporządzeniu Komisji (EWG) 31/96 z dnia 10 stycznia 1996 r. w sprawie świadectwa zwolnienia </w:t>
            </w:r>
            <w:r>
              <w:br/>
            </w:r>
            <w:r w:rsidRPr="009079F8">
              <w:t>z podatku akcyzowego</w:t>
            </w:r>
            <w:r w:rsidRPr="009079F8">
              <w:rPr>
                <w:rStyle w:val="Odwoanieprzypisudolnego"/>
              </w:rPr>
              <w:footnoteReference w:id="2"/>
            </w:r>
            <w:r w:rsidRPr="009079F8">
              <w:t>.</w:t>
            </w:r>
          </w:p>
        </w:tc>
        <w:tc>
          <w:tcPr>
            <w:tcW w:w="3406" w:type="dxa"/>
            <w:gridSpan w:val="3"/>
            <w:tcPrChange w:id="647" w:author="Jurkowska Monika" w:date="2022-11-14T21:27:00Z">
              <w:tcPr>
                <w:tcW w:w="3406" w:type="dxa"/>
                <w:gridSpan w:val="8"/>
              </w:tcPr>
            </w:tcPrChange>
          </w:tcPr>
          <w:p w14:paraId="6B10574B" w14:textId="77777777" w:rsidR="00225FDA" w:rsidRPr="009079F8" w:rsidRDefault="00225FDA" w:rsidP="00F23355">
            <w:pPr>
              <w:pStyle w:val="pqiTabBody"/>
            </w:pPr>
          </w:p>
        </w:tc>
        <w:tc>
          <w:tcPr>
            <w:tcW w:w="1217" w:type="dxa"/>
            <w:gridSpan w:val="2"/>
            <w:tcPrChange w:id="648" w:author="Jurkowska Monika" w:date="2022-11-14T21:27:00Z">
              <w:tcPr>
                <w:tcW w:w="1106" w:type="dxa"/>
                <w:gridSpan w:val="2"/>
              </w:tcPr>
            </w:tcPrChange>
          </w:tcPr>
          <w:p w14:paraId="6CF1CAF5" w14:textId="77777777" w:rsidR="00225FDA" w:rsidRPr="009079F8" w:rsidRDefault="00225FDA" w:rsidP="00F23355">
            <w:pPr>
              <w:pStyle w:val="pqiTabBody"/>
            </w:pPr>
            <w:r w:rsidRPr="009079F8">
              <w:t>an..255</w:t>
            </w:r>
            <w:r w:rsidRPr="009079F8">
              <w:tab/>
            </w:r>
          </w:p>
        </w:tc>
      </w:tr>
      <w:tr w:rsidR="001D2BD5" w:rsidRPr="009079F8" w14:paraId="00F6AF41" w14:textId="77777777" w:rsidTr="00B34801">
        <w:tc>
          <w:tcPr>
            <w:tcW w:w="1656" w:type="dxa"/>
            <w:gridSpan w:val="2"/>
          </w:tcPr>
          <w:p w14:paraId="1FD1D1CC" w14:textId="77777777" w:rsidR="00225FDA" w:rsidRPr="009079F8" w:rsidRDefault="00225FDA" w:rsidP="00F23355">
            <w:pPr>
              <w:pStyle w:val="pqiTabHead"/>
            </w:pPr>
            <w:r>
              <w:lastRenderedPageBreak/>
              <w:t>7</w:t>
            </w:r>
          </w:p>
        </w:tc>
        <w:tc>
          <w:tcPr>
            <w:tcW w:w="7418" w:type="dxa"/>
          </w:tcPr>
          <w:p w14:paraId="4F6A331C" w14:textId="77777777" w:rsidR="00225FDA" w:rsidRDefault="00225FDA" w:rsidP="00F23355">
            <w:pPr>
              <w:pStyle w:val="pqiTabHead"/>
            </w:pPr>
            <w:r w:rsidRPr="009079F8">
              <w:t xml:space="preserve">PODMIOT </w:t>
            </w:r>
            <w:r>
              <w:t>M</w:t>
            </w:r>
            <w:r w:rsidRPr="009079F8">
              <w:t xml:space="preserve">iejsce </w:t>
            </w:r>
            <w:r>
              <w:t>D</w:t>
            </w:r>
            <w:r w:rsidRPr="009079F8">
              <w:t>ostawy</w:t>
            </w:r>
          </w:p>
          <w:p w14:paraId="38379542" w14:textId="0CC3B5F6" w:rsidR="000E00F4" w:rsidRPr="00E35D56" w:rsidRDefault="00225FDA" w:rsidP="00F23355">
            <w:pPr>
              <w:pStyle w:val="pqiTabHead"/>
              <w:rPr>
                <w:rFonts w:ascii="Courier New" w:hAnsi="Courier New"/>
                <w:color w:val="0000FF"/>
                <w:rPrChange w:id="649" w:author="Jurkowska Monika" w:date="2022-11-14T21:27:00Z">
                  <w:rPr/>
                </w:rPrChange>
              </w:rPr>
            </w:pPr>
            <w:r>
              <w:rPr>
                <w:rFonts w:ascii="Courier New" w:hAnsi="Courier New" w:cs="Courier New"/>
                <w:noProof/>
                <w:color w:val="0000FF"/>
              </w:rPr>
              <w:t>DeliveryPlaceTrader</w:t>
            </w:r>
          </w:p>
        </w:tc>
        <w:tc>
          <w:tcPr>
            <w:tcW w:w="516" w:type="dxa"/>
            <w:gridSpan w:val="2"/>
          </w:tcPr>
          <w:p w14:paraId="4765E7E2" w14:textId="77777777" w:rsidR="00225FDA" w:rsidRPr="009079F8" w:rsidRDefault="00225FDA" w:rsidP="00F23355">
            <w:pPr>
              <w:pStyle w:val="pqiTabHead"/>
            </w:pPr>
            <w:r>
              <w:t>D</w:t>
            </w:r>
          </w:p>
        </w:tc>
        <w:tc>
          <w:tcPr>
            <w:tcW w:w="1889" w:type="dxa"/>
          </w:tcPr>
          <w:p w14:paraId="0EE16A42" w14:textId="51FAF08B" w:rsidR="00225FDA" w:rsidRPr="009079F8" w:rsidRDefault="00225FDA" w:rsidP="00F23355">
            <w:pPr>
              <w:pStyle w:val="pqiTabHead"/>
            </w:pPr>
            <w:r w:rsidRPr="009079F8">
              <w:t>- „R” w przypadku kodu rodzaju miejsca przeznaczenia 1</w:t>
            </w:r>
            <w:r w:rsidR="00E942C5">
              <w:t xml:space="preserve"> i </w:t>
            </w:r>
            <w:r w:rsidRPr="009079F8">
              <w:t>4</w:t>
            </w:r>
          </w:p>
          <w:p w14:paraId="78B621FE" w14:textId="77777777" w:rsidR="00225FDA" w:rsidRPr="009079F8" w:rsidRDefault="00225FDA" w:rsidP="00F23355">
            <w:pPr>
              <w:pStyle w:val="pqiTabHead"/>
            </w:pPr>
            <w:r w:rsidRPr="009079F8">
              <w:t>- „O” w przypadku kodu rodzaju miejsca przeznaczenia 2, 3 i 5.</w:t>
            </w:r>
          </w:p>
          <w:p w14:paraId="2B7D99F3" w14:textId="22EADE90" w:rsidR="00225FDA" w:rsidRPr="009079F8" w:rsidRDefault="00225FDA" w:rsidP="00F23355">
            <w:pPr>
              <w:pStyle w:val="pqiTabHead"/>
            </w:pPr>
            <w:r>
              <w:t>Dla pozostałych kodów</w:t>
            </w:r>
            <w:r w:rsidRPr="009079F8">
              <w:t xml:space="preserve"> rodzaju miejsca przeznaczenia</w:t>
            </w:r>
            <w:r>
              <w:t xml:space="preserve"> nie stosuje się</w:t>
            </w:r>
            <w:r w:rsidR="00E942C5">
              <w:t>.</w:t>
            </w:r>
          </w:p>
          <w:p w14:paraId="63CB19F9" w14:textId="77777777" w:rsidR="00225FDA" w:rsidRPr="009079F8" w:rsidRDefault="00225FDA" w:rsidP="00F23355">
            <w:pPr>
              <w:pStyle w:val="pqiTabHead"/>
            </w:pPr>
            <w:r w:rsidRPr="009079F8">
              <w:t xml:space="preserve">(Zob. kody rodzaju miejsca przeznaczenia </w:t>
            </w:r>
            <w:r>
              <w:br/>
            </w:r>
            <w:r w:rsidRPr="009079F8">
              <w:t>w polu 1a)</w:t>
            </w:r>
          </w:p>
        </w:tc>
        <w:tc>
          <w:tcPr>
            <w:tcW w:w="3402" w:type="dxa"/>
            <w:gridSpan w:val="3"/>
          </w:tcPr>
          <w:p w14:paraId="01B0582D" w14:textId="7418F939" w:rsidR="004F190E" w:rsidRPr="009079F8" w:rsidRDefault="00225FDA" w:rsidP="00F23355">
            <w:pPr>
              <w:pStyle w:val="pqiTabHead"/>
            </w:pPr>
            <w:r w:rsidRPr="009079F8">
              <w:t>Należy podać rzeczywiste miejsce dostawy wyrobów akcyzowych.</w:t>
            </w:r>
          </w:p>
        </w:tc>
        <w:tc>
          <w:tcPr>
            <w:tcW w:w="1282" w:type="dxa"/>
            <w:gridSpan w:val="3"/>
          </w:tcPr>
          <w:p w14:paraId="65336D58" w14:textId="77777777" w:rsidR="00225FDA" w:rsidRPr="009079F8" w:rsidRDefault="00225FDA" w:rsidP="00F23355">
            <w:pPr>
              <w:pStyle w:val="pqiTabHead"/>
            </w:pPr>
          </w:p>
        </w:tc>
      </w:tr>
      <w:tr w:rsidR="008E5B73" w:rsidRPr="009079F8" w14:paraId="316E3FC4"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65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651" w:author="Jurkowska Monika" w:date="2022-11-14T21:27:00Z">
            <w:trPr>
              <w:gridAfter w:val="0"/>
            </w:trPr>
          </w:trPrChange>
        </w:trPr>
        <w:tc>
          <w:tcPr>
            <w:tcW w:w="1656" w:type="dxa"/>
            <w:gridSpan w:val="2"/>
            <w:tcPrChange w:id="652" w:author="Jurkowska Monika" w:date="2022-11-14T21:27:00Z">
              <w:tcPr>
                <w:tcW w:w="789" w:type="dxa"/>
                <w:gridSpan w:val="3"/>
              </w:tcPr>
            </w:tcPrChange>
          </w:tcPr>
          <w:p w14:paraId="12ADF269" w14:textId="77777777" w:rsidR="00225FDA" w:rsidRPr="009079F8" w:rsidRDefault="00225FDA" w:rsidP="00F23355">
            <w:pPr>
              <w:pStyle w:val="pqiTabBody"/>
              <w:rPr>
                <w:i/>
              </w:rPr>
            </w:pPr>
          </w:p>
        </w:tc>
        <w:tc>
          <w:tcPr>
            <w:tcW w:w="7418" w:type="dxa"/>
            <w:tcPrChange w:id="653" w:author="Jurkowska Monika" w:date="2022-11-14T21:27:00Z">
              <w:tcPr>
                <w:tcW w:w="5777" w:type="dxa"/>
                <w:gridSpan w:val="3"/>
              </w:tcPr>
            </w:tcPrChange>
          </w:tcPr>
          <w:p w14:paraId="3639568D" w14:textId="77777777" w:rsidR="00225FDA" w:rsidRDefault="00225FDA" w:rsidP="00F23355">
            <w:pPr>
              <w:pStyle w:val="pqiTabBody"/>
            </w:pPr>
            <w:r>
              <w:t>JĘZYK ELEMENTU</w:t>
            </w:r>
            <w:r w:rsidRPr="009079F8">
              <w:t xml:space="preserve"> </w:t>
            </w:r>
          </w:p>
          <w:p w14:paraId="50BA2B3D" w14:textId="65069B12" w:rsidR="000E00F4" w:rsidRPr="00E35D56" w:rsidRDefault="00225FDA" w:rsidP="00F23355">
            <w:pPr>
              <w:pStyle w:val="pqiTabBody"/>
              <w:rPr>
                <w:rFonts w:ascii="Courier New" w:hAnsi="Courier New"/>
                <w:color w:val="0000FF"/>
                <w:rPrChange w:id="654" w:author="Jurkowska Monika" w:date="2022-11-14T21:27:00Z">
                  <w:rPr/>
                </w:rPrChange>
              </w:rPr>
            </w:pPr>
            <w:r>
              <w:rPr>
                <w:rFonts w:ascii="Courier New" w:hAnsi="Courier New" w:cs="Courier New"/>
                <w:noProof/>
                <w:color w:val="0000FF"/>
              </w:rPr>
              <w:t>@language</w:t>
            </w:r>
          </w:p>
        </w:tc>
        <w:tc>
          <w:tcPr>
            <w:tcW w:w="516" w:type="dxa"/>
            <w:gridSpan w:val="2"/>
            <w:tcPrChange w:id="655" w:author="Jurkowska Monika" w:date="2022-11-14T21:27:00Z">
              <w:tcPr>
                <w:tcW w:w="516" w:type="dxa"/>
                <w:gridSpan w:val="2"/>
              </w:tcPr>
            </w:tcPrChange>
          </w:tcPr>
          <w:p w14:paraId="11199463" w14:textId="77777777" w:rsidR="00225FDA" w:rsidRPr="009079F8" w:rsidRDefault="00225FDA" w:rsidP="00F23355">
            <w:pPr>
              <w:pStyle w:val="pqiTabBody"/>
            </w:pPr>
            <w:r>
              <w:t>D</w:t>
            </w:r>
          </w:p>
        </w:tc>
        <w:tc>
          <w:tcPr>
            <w:tcW w:w="1950" w:type="dxa"/>
            <w:gridSpan w:val="2"/>
            <w:tcPrChange w:id="656" w:author="Jurkowska Monika" w:date="2022-11-14T21:27:00Z">
              <w:tcPr>
                <w:tcW w:w="1950" w:type="dxa"/>
                <w:gridSpan w:val="2"/>
              </w:tcPr>
            </w:tcPrChange>
          </w:tcPr>
          <w:p w14:paraId="1D5E498C" w14:textId="77777777" w:rsidR="00225FDA" w:rsidRPr="009079F8" w:rsidRDefault="00225FDA" w:rsidP="00F23355">
            <w:pPr>
              <w:pStyle w:val="pqiTabBody"/>
            </w:pPr>
            <w:r w:rsidRPr="009079F8">
              <w:t xml:space="preserve">„R”, jeżeli stosuje się </w:t>
            </w:r>
            <w:r>
              <w:t>element 7.</w:t>
            </w:r>
          </w:p>
        </w:tc>
        <w:tc>
          <w:tcPr>
            <w:tcW w:w="3406" w:type="dxa"/>
            <w:gridSpan w:val="3"/>
            <w:tcPrChange w:id="657" w:author="Jurkowska Monika" w:date="2022-11-14T21:27:00Z">
              <w:tcPr>
                <w:tcW w:w="3406" w:type="dxa"/>
                <w:gridSpan w:val="8"/>
              </w:tcPr>
            </w:tcPrChange>
          </w:tcPr>
          <w:p w14:paraId="45384073" w14:textId="77777777" w:rsidR="00225FDA" w:rsidRDefault="00225FDA" w:rsidP="00F23355">
            <w:pPr>
              <w:pStyle w:val="pqiTabBody"/>
            </w:pPr>
            <w:r>
              <w:t>Atrybut.</w:t>
            </w:r>
          </w:p>
          <w:p w14:paraId="1A0D4549" w14:textId="368EB841" w:rsidR="004F190E" w:rsidRPr="009079F8" w:rsidRDefault="00225FDA"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217" w:type="dxa"/>
            <w:gridSpan w:val="2"/>
            <w:tcPrChange w:id="658" w:author="Jurkowska Monika" w:date="2022-11-14T21:27:00Z">
              <w:tcPr>
                <w:tcW w:w="1106" w:type="dxa"/>
                <w:gridSpan w:val="2"/>
              </w:tcPr>
            </w:tcPrChange>
          </w:tcPr>
          <w:p w14:paraId="0A27BC44" w14:textId="77777777" w:rsidR="00225FDA" w:rsidRPr="009079F8" w:rsidRDefault="00225FDA" w:rsidP="00F23355">
            <w:pPr>
              <w:pStyle w:val="pqiTabBody"/>
            </w:pPr>
            <w:r w:rsidRPr="009079F8">
              <w:t>a2</w:t>
            </w:r>
          </w:p>
        </w:tc>
      </w:tr>
      <w:tr w:rsidR="00926334" w:rsidRPr="009079F8" w14:paraId="7E8677BD" w14:textId="77777777" w:rsidTr="00B34801">
        <w:tc>
          <w:tcPr>
            <w:tcW w:w="350" w:type="dxa"/>
          </w:tcPr>
          <w:p w14:paraId="6D910B7B" w14:textId="77777777" w:rsidR="00225FDA" w:rsidRPr="009079F8" w:rsidRDefault="00225FDA" w:rsidP="00F23355">
            <w:pPr>
              <w:pStyle w:val="pqiTabBody"/>
              <w:rPr>
                <w:b/>
              </w:rPr>
            </w:pPr>
          </w:p>
        </w:tc>
        <w:tc>
          <w:tcPr>
            <w:tcW w:w="1306" w:type="dxa"/>
          </w:tcPr>
          <w:p w14:paraId="7072603F" w14:textId="77777777" w:rsidR="00225FDA" w:rsidRPr="009079F8" w:rsidRDefault="00225FDA" w:rsidP="00F23355">
            <w:pPr>
              <w:pStyle w:val="pqiTabBody"/>
              <w:rPr>
                <w:i/>
              </w:rPr>
            </w:pPr>
            <w:r w:rsidRPr="009079F8">
              <w:rPr>
                <w:i/>
              </w:rPr>
              <w:t>a</w:t>
            </w:r>
          </w:p>
        </w:tc>
        <w:tc>
          <w:tcPr>
            <w:tcW w:w="7418" w:type="dxa"/>
          </w:tcPr>
          <w:p w14:paraId="6EE346BF" w14:textId="77777777" w:rsidR="00225FDA" w:rsidRDefault="00225FDA" w:rsidP="00F23355">
            <w:pPr>
              <w:pStyle w:val="pqiTabBody"/>
            </w:pPr>
            <w:r w:rsidRPr="009079F8">
              <w:t xml:space="preserve">Identyfikacja podmiotu </w:t>
            </w:r>
          </w:p>
          <w:p w14:paraId="201E02F4" w14:textId="063A7DF3" w:rsidR="000E00F4" w:rsidRPr="00E35D56" w:rsidRDefault="00225FDA" w:rsidP="00F23355">
            <w:pPr>
              <w:pStyle w:val="pqiTabBody"/>
              <w:rPr>
                <w:rFonts w:ascii="Courier New" w:hAnsi="Courier New"/>
                <w:color w:val="0000FF"/>
                <w:rPrChange w:id="659" w:author="Jurkowska Monika" w:date="2022-11-14T21:27:00Z">
                  <w:rPr/>
                </w:rPrChange>
              </w:rPr>
            </w:pPr>
            <w:r>
              <w:rPr>
                <w:rFonts w:ascii="Courier New" w:hAnsi="Courier New" w:cs="Courier New"/>
                <w:noProof/>
                <w:color w:val="0000FF"/>
              </w:rPr>
              <w:t>Traderid</w:t>
            </w:r>
          </w:p>
        </w:tc>
        <w:tc>
          <w:tcPr>
            <w:tcW w:w="421" w:type="dxa"/>
          </w:tcPr>
          <w:p w14:paraId="3A63FDF8" w14:textId="77777777" w:rsidR="00225FDA" w:rsidRPr="009079F8" w:rsidRDefault="00225FDA" w:rsidP="00F23355">
            <w:pPr>
              <w:pStyle w:val="pqiTabBody"/>
            </w:pPr>
            <w:r w:rsidRPr="009079F8">
              <w:t>C</w:t>
            </w:r>
          </w:p>
        </w:tc>
        <w:tc>
          <w:tcPr>
            <w:tcW w:w="2126" w:type="dxa"/>
            <w:gridSpan w:val="4"/>
          </w:tcPr>
          <w:p w14:paraId="6A80547C" w14:textId="77777777" w:rsidR="00225FDA" w:rsidRPr="009079F8" w:rsidRDefault="00225FDA" w:rsidP="00F23355">
            <w:pPr>
              <w:pStyle w:val="pqiTabBody"/>
            </w:pPr>
            <w:r w:rsidRPr="009079F8">
              <w:t>- „R” w przypadku kodu rodzaju przeznaczenia 1</w:t>
            </w:r>
          </w:p>
          <w:p w14:paraId="2912D6D5" w14:textId="65A47063" w:rsidR="00225FDA" w:rsidRPr="009079F8" w:rsidRDefault="00225FDA" w:rsidP="00F23355">
            <w:pPr>
              <w:pStyle w:val="pqiTabBody"/>
            </w:pPr>
            <w:r w:rsidRPr="009079F8">
              <w:t>- „O” w przypadku kodu rodzaju miejsca przeznaczenia 2, 3</w:t>
            </w:r>
            <w:r w:rsidR="003E07D2">
              <w:t xml:space="preserve"> i </w:t>
            </w:r>
            <w:r w:rsidRPr="009079F8">
              <w:t>5</w:t>
            </w:r>
            <w:r w:rsidR="003E07D2">
              <w:t>.</w:t>
            </w:r>
          </w:p>
          <w:p w14:paraId="454AEA9F" w14:textId="77777777" w:rsidR="00225FDA" w:rsidRPr="00BF3955" w:rsidRDefault="00225FDA" w:rsidP="00F23355">
            <w:pPr>
              <w:pStyle w:val="pqiTabHead"/>
              <w:rPr>
                <w:del w:id="660" w:author="Jurkowska Monika" w:date="2022-11-14T21:27:00Z"/>
                <w:b w:val="0"/>
              </w:rPr>
            </w:pPr>
            <w:r>
              <w:rPr>
                <w:b w:val="0"/>
              </w:rPr>
              <w:t>N</w:t>
            </w:r>
            <w:r w:rsidRPr="00BF3955">
              <w:rPr>
                <w:b w:val="0"/>
              </w:rPr>
              <w:t>ie stosuje się</w:t>
            </w:r>
            <w:r>
              <w:rPr>
                <w:b w:val="0"/>
              </w:rPr>
              <w:t xml:space="preserve"> </w:t>
            </w:r>
            <w:r w:rsidRPr="00BF3955">
              <w:rPr>
                <w:b w:val="0"/>
              </w:rPr>
              <w:t>dla ko przypadku kodu rodzaju miejsca przeznaczenia</w:t>
            </w:r>
            <w:r>
              <w:rPr>
                <w:b w:val="0"/>
              </w:rPr>
              <w:t xml:space="preserve"> 4</w:t>
            </w:r>
            <w:del w:id="661" w:author="Jurkowska Monika" w:date="2022-11-14T21:27:00Z">
              <w:r w:rsidRPr="00BF3955">
                <w:rPr>
                  <w:b w:val="0"/>
                </w:rPr>
                <w:delText>.</w:delText>
              </w:r>
            </w:del>
          </w:p>
          <w:p w14:paraId="6CCA01C7" w14:textId="50A6894E" w:rsidR="00225FDA" w:rsidRPr="00BF3955" w:rsidRDefault="00225FDA" w:rsidP="00F23355">
            <w:pPr>
              <w:pStyle w:val="pqiTabHead"/>
              <w:rPr>
                <w:ins w:id="662" w:author="Jurkowska Monika" w:date="2022-11-14T21:27:00Z"/>
                <w:b w:val="0"/>
              </w:rPr>
            </w:pPr>
            <w:ins w:id="663" w:author="Jurkowska Monika" w:date="2022-11-14T21:27:00Z">
              <w:r w:rsidRPr="00BF3955">
                <w:rPr>
                  <w:b w:val="0"/>
                </w:rPr>
                <w:t>.</w:t>
              </w:r>
            </w:ins>
          </w:p>
          <w:p w14:paraId="1CB32874" w14:textId="77777777" w:rsidR="00225FDA" w:rsidRPr="009079F8" w:rsidRDefault="00225FDA" w:rsidP="00F23355">
            <w:pPr>
              <w:pStyle w:val="pqiTabBody"/>
            </w:pPr>
            <w:r w:rsidRPr="00BF3955">
              <w:rPr>
                <w:i/>
              </w:rPr>
              <w:t>(Zob. kody rodzaju miejsca</w:t>
            </w:r>
            <w:r w:rsidRPr="009079F8">
              <w:rPr>
                <w:i/>
              </w:rPr>
              <w:t xml:space="preserve"> przeznaczenia w polu 1a)</w:t>
            </w:r>
          </w:p>
        </w:tc>
        <w:tc>
          <w:tcPr>
            <w:tcW w:w="3260" w:type="dxa"/>
          </w:tcPr>
          <w:p w14:paraId="2023B90B" w14:textId="77777777" w:rsidR="00225FDA" w:rsidRPr="009079F8" w:rsidRDefault="00225FDA" w:rsidP="00F23355">
            <w:pPr>
              <w:pStyle w:val="pqiTabBody"/>
            </w:pPr>
            <w:r w:rsidRPr="009079F8">
              <w:t>W przypadku kodu rodzaju przeznaczenia:</w:t>
            </w:r>
          </w:p>
          <w:p w14:paraId="6617A662" w14:textId="77777777" w:rsidR="00225FDA" w:rsidRPr="009079F8" w:rsidRDefault="00225FDA" w:rsidP="00F23355">
            <w:pPr>
              <w:pStyle w:val="pqiTabBody"/>
            </w:pPr>
            <w:r w:rsidRPr="009079F8">
              <w:t xml:space="preserve">1: należy podać ważny numer </w:t>
            </w:r>
            <w:r>
              <w:t>akcyzowy</w:t>
            </w:r>
            <w:r w:rsidRPr="009079F8">
              <w:t xml:space="preserve"> składu podatkowego przeznaczenia</w:t>
            </w:r>
          </w:p>
          <w:p w14:paraId="34B657EA" w14:textId="5919644D" w:rsidR="00225FDA" w:rsidRPr="009079F8" w:rsidRDefault="00225FDA" w:rsidP="00F23355">
            <w:pPr>
              <w:pStyle w:val="pqiTabBody"/>
            </w:pPr>
            <w:r w:rsidRPr="009079F8">
              <w:t>2, 3</w:t>
            </w:r>
            <w:r w:rsidR="003E07D2">
              <w:t xml:space="preserve"> i </w:t>
            </w:r>
            <w:r w:rsidRPr="009079F8">
              <w:t>5: należy podać numer identyfikacyjny VAT lub inny numer identyfikacyjny.</w:t>
            </w:r>
          </w:p>
        </w:tc>
        <w:tc>
          <w:tcPr>
            <w:tcW w:w="1282" w:type="dxa"/>
            <w:gridSpan w:val="3"/>
          </w:tcPr>
          <w:p w14:paraId="525769E6" w14:textId="77777777" w:rsidR="00225FDA" w:rsidRPr="009079F8" w:rsidRDefault="00225FDA" w:rsidP="00F23355">
            <w:pPr>
              <w:pStyle w:val="pqiTabBody"/>
            </w:pPr>
            <w:r w:rsidRPr="009079F8">
              <w:t>an..16</w:t>
            </w:r>
          </w:p>
        </w:tc>
      </w:tr>
      <w:tr w:rsidR="009F77E3" w:rsidRPr="009079F8" w14:paraId="6056F04C" w14:textId="77777777" w:rsidTr="00B34801">
        <w:tc>
          <w:tcPr>
            <w:tcW w:w="350" w:type="dxa"/>
          </w:tcPr>
          <w:p w14:paraId="07AC900A" w14:textId="77777777" w:rsidR="00225FDA" w:rsidRPr="009079F8" w:rsidRDefault="00225FDA" w:rsidP="00F23355">
            <w:pPr>
              <w:pStyle w:val="pqiTabBody"/>
              <w:rPr>
                <w:b/>
              </w:rPr>
            </w:pPr>
          </w:p>
        </w:tc>
        <w:tc>
          <w:tcPr>
            <w:tcW w:w="1306" w:type="dxa"/>
          </w:tcPr>
          <w:p w14:paraId="021E8536" w14:textId="77777777" w:rsidR="00225FDA" w:rsidRPr="009079F8" w:rsidRDefault="00225FDA" w:rsidP="00F23355">
            <w:pPr>
              <w:pStyle w:val="pqiTabBody"/>
              <w:rPr>
                <w:i/>
              </w:rPr>
            </w:pPr>
            <w:r w:rsidRPr="009079F8">
              <w:rPr>
                <w:i/>
              </w:rPr>
              <w:t>b</w:t>
            </w:r>
          </w:p>
        </w:tc>
        <w:tc>
          <w:tcPr>
            <w:tcW w:w="7418" w:type="dxa"/>
          </w:tcPr>
          <w:p w14:paraId="67E91738" w14:textId="77777777" w:rsidR="00225FDA" w:rsidRDefault="00225FDA" w:rsidP="00F23355">
            <w:pPr>
              <w:pStyle w:val="pqiTabBody"/>
            </w:pPr>
            <w:r w:rsidRPr="009079F8">
              <w:t>Nazwa podmiotu</w:t>
            </w:r>
          </w:p>
          <w:p w14:paraId="742CBECC" w14:textId="1BC688D0" w:rsidR="000E00F4" w:rsidRPr="00E35D56" w:rsidRDefault="00225FDA" w:rsidP="00F23355">
            <w:pPr>
              <w:pStyle w:val="pqiTabBody"/>
              <w:rPr>
                <w:rFonts w:ascii="Courier New" w:hAnsi="Courier New"/>
                <w:color w:val="0000FF"/>
                <w:rPrChange w:id="664" w:author="Jurkowska Monika" w:date="2022-11-14T21:27:00Z">
                  <w:rPr/>
                </w:rPrChange>
              </w:rPr>
            </w:pPr>
            <w:r>
              <w:rPr>
                <w:rFonts w:ascii="Courier New" w:hAnsi="Courier New" w:cs="Courier New"/>
                <w:noProof/>
                <w:color w:val="0000FF"/>
              </w:rPr>
              <w:t>TraderName</w:t>
            </w:r>
          </w:p>
        </w:tc>
        <w:tc>
          <w:tcPr>
            <w:tcW w:w="421" w:type="dxa"/>
          </w:tcPr>
          <w:p w14:paraId="73A087D3" w14:textId="77777777" w:rsidR="00225FDA" w:rsidRPr="009079F8" w:rsidRDefault="00225FDA" w:rsidP="00F23355">
            <w:pPr>
              <w:pStyle w:val="pqiTabBody"/>
            </w:pPr>
            <w:r w:rsidRPr="009079F8">
              <w:t>C</w:t>
            </w:r>
          </w:p>
        </w:tc>
        <w:tc>
          <w:tcPr>
            <w:tcW w:w="2126" w:type="dxa"/>
            <w:gridSpan w:val="4"/>
          </w:tcPr>
          <w:p w14:paraId="7087A342" w14:textId="15E197B9" w:rsidR="00225FDA" w:rsidRPr="009079F8" w:rsidRDefault="00225FDA" w:rsidP="00F23355">
            <w:pPr>
              <w:pStyle w:val="pqiTabBody"/>
            </w:pPr>
            <w:r w:rsidRPr="009079F8">
              <w:t>- „R” w przypadku kodu rodzaju miejsca przeznaczenia 1, 2, 3</w:t>
            </w:r>
            <w:r w:rsidR="003E07D2">
              <w:t xml:space="preserve"> i </w:t>
            </w:r>
            <w:r w:rsidRPr="009079F8">
              <w:t>5</w:t>
            </w:r>
          </w:p>
          <w:p w14:paraId="71C87914" w14:textId="77777777" w:rsidR="00225FDA" w:rsidRPr="009079F8" w:rsidRDefault="00225FDA" w:rsidP="00F23355">
            <w:pPr>
              <w:pStyle w:val="pqiTabBody"/>
            </w:pPr>
            <w:r w:rsidRPr="009079F8">
              <w:t>- „O” w przypadku kodu rodzaju miejsca przeznaczenia 4.</w:t>
            </w:r>
          </w:p>
          <w:p w14:paraId="1E8F13B0" w14:textId="6C2BFE6E" w:rsidR="00225FDA" w:rsidRPr="009079F8" w:rsidRDefault="00225FDA" w:rsidP="00F23355">
            <w:pPr>
              <w:pStyle w:val="pqiTabBody"/>
              <w:rPr>
                <w:ins w:id="665" w:author="Jurkowska Monika" w:date="2022-11-14T21:27:00Z"/>
              </w:rPr>
            </w:pPr>
          </w:p>
          <w:p w14:paraId="71F31263" w14:textId="77777777" w:rsidR="00225FDA" w:rsidRPr="009079F8" w:rsidRDefault="00225FDA" w:rsidP="00F23355">
            <w:pPr>
              <w:pStyle w:val="pqiTabBody"/>
            </w:pPr>
            <w:r w:rsidRPr="009079F8">
              <w:rPr>
                <w:i/>
              </w:rPr>
              <w:lastRenderedPageBreak/>
              <w:t>(Zob. kody rodzaju miejsca przeznaczenia w polu 1a)</w:t>
            </w:r>
          </w:p>
        </w:tc>
        <w:tc>
          <w:tcPr>
            <w:tcW w:w="3260" w:type="dxa"/>
          </w:tcPr>
          <w:p w14:paraId="15155CCC" w14:textId="77777777" w:rsidR="00225FDA" w:rsidRPr="009079F8" w:rsidRDefault="00225FDA" w:rsidP="00F23355">
            <w:pPr>
              <w:pStyle w:val="pqiTabBody"/>
            </w:pPr>
          </w:p>
        </w:tc>
        <w:tc>
          <w:tcPr>
            <w:tcW w:w="1282" w:type="dxa"/>
            <w:gridSpan w:val="3"/>
          </w:tcPr>
          <w:p w14:paraId="6F95C943" w14:textId="77777777" w:rsidR="00225FDA" w:rsidRPr="009079F8" w:rsidRDefault="00225FDA" w:rsidP="00F23355">
            <w:pPr>
              <w:pStyle w:val="pqiTabBody"/>
            </w:pPr>
            <w:r w:rsidRPr="009079F8">
              <w:t>an..182</w:t>
            </w:r>
          </w:p>
        </w:tc>
      </w:tr>
      <w:tr w:rsidR="00162F59" w:rsidRPr="009079F8" w14:paraId="641E4BCB" w14:textId="77777777" w:rsidTr="00B34801">
        <w:tc>
          <w:tcPr>
            <w:tcW w:w="350" w:type="dxa"/>
          </w:tcPr>
          <w:p w14:paraId="024D6F40" w14:textId="77777777" w:rsidR="00225FDA" w:rsidRPr="009079F8" w:rsidRDefault="00225FDA" w:rsidP="00F23355">
            <w:pPr>
              <w:pStyle w:val="pqiTabBody"/>
              <w:rPr>
                <w:b/>
              </w:rPr>
            </w:pPr>
          </w:p>
        </w:tc>
        <w:tc>
          <w:tcPr>
            <w:tcW w:w="1306" w:type="dxa"/>
          </w:tcPr>
          <w:p w14:paraId="6FB1A358" w14:textId="77777777" w:rsidR="00225FDA" w:rsidRPr="009079F8" w:rsidRDefault="00225FDA" w:rsidP="00F23355">
            <w:pPr>
              <w:pStyle w:val="pqiTabBody"/>
              <w:rPr>
                <w:i/>
              </w:rPr>
            </w:pPr>
            <w:r w:rsidRPr="009079F8">
              <w:rPr>
                <w:i/>
              </w:rPr>
              <w:t>c</w:t>
            </w:r>
          </w:p>
        </w:tc>
        <w:tc>
          <w:tcPr>
            <w:tcW w:w="7418" w:type="dxa"/>
          </w:tcPr>
          <w:p w14:paraId="0CD4508C" w14:textId="77777777" w:rsidR="00225FDA" w:rsidRDefault="00225FDA" w:rsidP="00F23355">
            <w:pPr>
              <w:pStyle w:val="pqiTabBody"/>
            </w:pPr>
            <w:r w:rsidRPr="009079F8">
              <w:t>Ulica</w:t>
            </w:r>
          </w:p>
          <w:p w14:paraId="4822D2B7" w14:textId="595ADA08" w:rsidR="000E00F4" w:rsidRPr="00E35D56" w:rsidRDefault="00225FDA" w:rsidP="00F23355">
            <w:pPr>
              <w:pStyle w:val="pqiTabBody"/>
              <w:rPr>
                <w:rFonts w:ascii="Courier New" w:hAnsi="Courier New"/>
                <w:color w:val="0000FF"/>
                <w:rPrChange w:id="666" w:author="Jurkowska Monika" w:date="2022-11-14T21:27:00Z">
                  <w:rPr/>
                </w:rPrChange>
              </w:rPr>
            </w:pPr>
            <w:r>
              <w:rPr>
                <w:rFonts w:ascii="Courier New" w:hAnsi="Courier New" w:cs="Courier New"/>
                <w:noProof/>
                <w:color w:val="0000FF"/>
              </w:rPr>
              <w:t>StreetName</w:t>
            </w:r>
          </w:p>
        </w:tc>
        <w:tc>
          <w:tcPr>
            <w:tcW w:w="421" w:type="dxa"/>
          </w:tcPr>
          <w:p w14:paraId="7AFA97BC" w14:textId="77777777" w:rsidR="00225FDA" w:rsidRPr="009079F8" w:rsidRDefault="00225FDA" w:rsidP="00F23355">
            <w:pPr>
              <w:pStyle w:val="pqiTabBody"/>
            </w:pPr>
            <w:r w:rsidRPr="009079F8">
              <w:t>C</w:t>
            </w:r>
          </w:p>
        </w:tc>
        <w:tc>
          <w:tcPr>
            <w:tcW w:w="2126" w:type="dxa"/>
            <w:gridSpan w:val="4"/>
          </w:tcPr>
          <w:p w14:paraId="7A9BFEA8" w14:textId="77777777" w:rsidR="00225FDA" w:rsidRPr="009079F8" w:rsidRDefault="00225FDA" w:rsidP="00F23355">
            <w:pPr>
              <w:pStyle w:val="pqiTabBody"/>
            </w:pPr>
            <w:r>
              <w:t>W polu 7</w:t>
            </w:r>
            <w:r w:rsidRPr="009079F8">
              <w:rPr>
                <w:i/>
              </w:rPr>
              <w:t>c</w:t>
            </w:r>
            <w:r>
              <w:t>, 7</w:t>
            </w:r>
            <w:r w:rsidRPr="009079F8">
              <w:rPr>
                <w:i/>
              </w:rPr>
              <w:t>e</w:t>
            </w:r>
            <w:r>
              <w:t xml:space="preserve"> i 7</w:t>
            </w:r>
            <w:r w:rsidRPr="009079F8">
              <w:rPr>
                <w:i/>
              </w:rPr>
              <w:t>f</w:t>
            </w:r>
            <w:r w:rsidRPr="009079F8">
              <w:t>:</w:t>
            </w:r>
          </w:p>
          <w:p w14:paraId="6F8A1C93" w14:textId="50B4A29E" w:rsidR="00225FDA" w:rsidRPr="009079F8" w:rsidRDefault="00225FDA" w:rsidP="00F23355">
            <w:pPr>
              <w:pStyle w:val="pqiTabBody"/>
            </w:pPr>
            <w:r w:rsidRPr="009079F8">
              <w:t>- „R” w przypadku kodu rodzaju miejsca przeznaczenia 2, 3, 4</w:t>
            </w:r>
            <w:r w:rsidR="003E07D2">
              <w:t xml:space="preserve"> i </w:t>
            </w:r>
            <w:r w:rsidRPr="009079F8">
              <w:t>5</w:t>
            </w:r>
          </w:p>
          <w:p w14:paraId="0FEE0139" w14:textId="3CCF6BCE" w:rsidR="00225FDA" w:rsidRPr="009079F8" w:rsidRDefault="00225FDA" w:rsidP="00F23355">
            <w:pPr>
              <w:pStyle w:val="pqiTabBody"/>
            </w:pPr>
            <w:r w:rsidRPr="009079F8">
              <w:t>- „O” w przypadku kodu rodzaju miejsca przeznaczenia 1</w:t>
            </w:r>
            <w:r w:rsidR="003E07D2">
              <w:t>.</w:t>
            </w:r>
          </w:p>
          <w:p w14:paraId="38B1B2F0" w14:textId="77777777" w:rsidR="00225FDA" w:rsidRPr="009079F8" w:rsidRDefault="00225FDA" w:rsidP="00F23355">
            <w:pPr>
              <w:pStyle w:val="pqiTabBody"/>
            </w:pPr>
            <w:r w:rsidRPr="009079F8">
              <w:rPr>
                <w:i/>
              </w:rPr>
              <w:t>(Zob. kody rodzaju miejsca przeznaczenia w polu 1a)</w:t>
            </w:r>
          </w:p>
        </w:tc>
        <w:tc>
          <w:tcPr>
            <w:tcW w:w="3260" w:type="dxa"/>
          </w:tcPr>
          <w:p w14:paraId="142A62C1" w14:textId="77777777" w:rsidR="00225FDA" w:rsidRPr="009079F8" w:rsidRDefault="00225FDA" w:rsidP="00F23355">
            <w:pPr>
              <w:pStyle w:val="pqiTabBody"/>
            </w:pPr>
          </w:p>
        </w:tc>
        <w:tc>
          <w:tcPr>
            <w:tcW w:w="1282" w:type="dxa"/>
            <w:gridSpan w:val="3"/>
          </w:tcPr>
          <w:p w14:paraId="391B371E" w14:textId="77777777" w:rsidR="00225FDA" w:rsidRPr="009079F8" w:rsidRDefault="00225FDA" w:rsidP="00F23355">
            <w:pPr>
              <w:pStyle w:val="pqiTabBody"/>
            </w:pPr>
            <w:r w:rsidRPr="009079F8">
              <w:t>an..65</w:t>
            </w:r>
          </w:p>
        </w:tc>
      </w:tr>
      <w:tr w:rsidR="008E5B73" w:rsidRPr="009079F8" w14:paraId="3DD83476" w14:textId="77777777" w:rsidTr="00162F59">
        <w:tc>
          <w:tcPr>
            <w:tcW w:w="350" w:type="dxa"/>
          </w:tcPr>
          <w:p w14:paraId="794E990A" w14:textId="77777777" w:rsidR="00225FDA" w:rsidRPr="009079F8" w:rsidRDefault="00225FDA" w:rsidP="00F23355">
            <w:pPr>
              <w:pStyle w:val="pqiTabBody"/>
              <w:rPr>
                <w:b/>
              </w:rPr>
            </w:pPr>
          </w:p>
        </w:tc>
        <w:tc>
          <w:tcPr>
            <w:tcW w:w="1306" w:type="dxa"/>
          </w:tcPr>
          <w:p w14:paraId="5751FCDB" w14:textId="77777777" w:rsidR="00225FDA" w:rsidRPr="009079F8" w:rsidRDefault="00225FDA" w:rsidP="00F23355">
            <w:pPr>
              <w:pStyle w:val="pqiTabBody"/>
              <w:rPr>
                <w:i/>
              </w:rPr>
            </w:pPr>
            <w:r w:rsidRPr="009079F8">
              <w:rPr>
                <w:i/>
              </w:rPr>
              <w:t>d</w:t>
            </w:r>
          </w:p>
        </w:tc>
        <w:tc>
          <w:tcPr>
            <w:tcW w:w="7418" w:type="dxa"/>
          </w:tcPr>
          <w:p w14:paraId="7F5E50DF" w14:textId="77777777" w:rsidR="00225FDA" w:rsidRDefault="00225FDA" w:rsidP="00F23355">
            <w:pPr>
              <w:pStyle w:val="pqiTabBody"/>
            </w:pPr>
            <w:r w:rsidRPr="009079F8">
              <w:t>Numer domu</w:t>
            </w:r>
          </w:p>
          <w:p w14:paraId="605169C1" w14:textId="565FEC9B" w:rsidR="000E00F4" w:rsidRPr="00144248" w:rsidRDefault="00225FDA" w:rsidP="00F23355">
            <w:pPr>
              <w:pStyle w:val="pqiTabBody"/>
              <w:rPr>
                <w:rFonts w:ascii="Courier New" w:hAnsi="Courier New"/>
                <w:color w:val="0000FF"/>
                <w:rPrChange w:id="667" w:author="Jurkowska Monika" w:date="2022-11-14T21:27:00Z">
                  <w:rPr/>
                </w:rPrChange>
              </w:rPr>
            </w:pPr>
            <w:r>
              <w:rPr>
                <w:rFonts w:ascii="Courier New" w:hAnsi="Courier New" w:cs="Courier New"/>
                <w:noProof/>
                <w:color w:val="0000FF"/>
              </w:rPr>
              <w:t>StreetNumber</w:t>
            </w:r>
          </w:p>
        </w:tc>
        <w:tc>
          <w:tcPr>
            <w:tcW w:w="516" w:type="dxa"/>
            <w:gridSpan w:val="2"/>
          </w:tcPr>
          <w:p w14:paraId="2E52FCF0" w14:textId="77777777" w:rsidR="00225FDA" w:rsidRPr="009079F8" w:rsidRDefault="00225FDA" w:rsidP="00F23355">
            <w:pPr>
              <w:pStyle w:val="pqiTabBody"/>
            </w:pPr>
            <w:r w:rsidRPr="009079F8">
              <w:t>O</w:t>
            </w:r>
          </w:p>
        </w:tc>
        <w:tc>
          <w:tcPr>
            <w:tcW w:w="1950" w:type="dxa"/>
            <w:gridSpan w:val="2"/>
            <w:vMerge w:val="restart"/>
          </w:tcPr>
          <w:p w14:paraId="40BE4546" w14:textId="77777777" w:rsidR="00225FDA" w:rsidRPr="009079F8" w:rsidRDefault="00225FDA" w:rsidP="00F23355">
            <w:pPr>
              <w:pStyle w:val="pqiTabBody"/>
            </w:pPr>
          </w:p>
        </w:tc>
        <w:tc>
          <w:tcPr>
            <w:tcW w:w="3406" w:type="dxa"/>
            <w:gridSpan w:val="3"/>
          </w:tcPr>
          <w:p w14:paraId="5E747036" w14:textId="77777777" w:rsidR="00225FDA" w:rsidRPr="009079F8" w:rsidRDefault="00225FDA" w:rsidP="00F23355">
            <w:pPr>
              <w:pStyle w:val="pqiTabBody"/>
            </w:pPr>
          </w:p>
        </w:tc>
        <w:tc>
          <w:tcPr>
            <w:tcW w:w="1217" w:type="dxa"/>
            <w:gridSpan w:val="2"/>
          </w:tcPr>
          <w:p w14:paraId="3401A308" w14:textId="77777777" w:rsidR="00225FDA" w:rsidRPr="009079F8" w:rsidRDefault="00225FDA" w:rsidP="00F23355">
            <w:pPr>
              <w:pStyle w:val="pqiTabBody"/>
            </w:pPr>
            <w:r w:rsidRPr="009079F8">
              <w:t>an..11</w:t>
            </w:r>
          </w:p>
        </w:tc>
      </w:tr>
      <w:tr w:rsidR="008E5B73" w:rsidRPr="009079F8" w14:paraId="753EDFF3"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668"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669" w:author="Jurkowska Monika" w:date="2022-11-14T21:27:00Z">
            <w:trPr>
              <w:gridAfter w:val="0"/>
            </w:trPr>
          </w:trPrChange>
        </w:trPr>
        <w:tc>
          <w:tcPr>
            <w:tcW w:w="350" w:type="dxa"/>
            <w:tcPrChange w:id="670" w:author="Jurkowska Monika" w:date="2022-11-14T21:27:00Z">
              <w:tcPr>
                <w:tcW w:w="350" w:type="dxa"/>
              </w:tcPr>
            </w:tcPrChange>
          </w:tcPr>
          <w:p w14:paraId="2A616271" w14:textId="77777777" w:rsidR="00225FDA" w:rsidRPr="009079F8" w:rsidRDefault="00225FDA" w:rsidP="00F23355">
            <w:pPr>
              <w:pStyle w:val="pqiTabBody"/>
              <w:rPr>
                <w:b/>
              </w:rPr>
            </w:pPr>
          </w:p>
        </w:tc>
        <w:tc>
          <w:tcPr>
            <w:tcW w:w="1306" w:type="dxa"/>
            <w:tcPrChange w:id="671" w:author="Jurkowska Monika" w:date="2022-11-14T21:27:00Z">
              <w:tcPr>
                <w:tcW w:w="439" w:type="dxa"/>
                <w:gridSpan w:val="2"/>
              </w:tcPr>
            </w:tcPrChange>
          </w:tcPr>
          <w:p w14:paraId="750A5F24" w14:textId="77777777" w:rsidR="00225FDA" w:rsidRPr="009079F8" w:rsidRDefault="00225FDA" w:rsidP="00F23355">
            <w:pPr>
              <w:pStyle w:val="pqiTabBody"/>
              <w:rPr>
                <w:i/>
              </w:rPr>
            </w:pPr>
            <w:r w:rsidRPr="009079F8">
              <w:rPr>
                <w:i/>
              </w:rPr>
              <w:t>e</w:t>
            </w:r>
          </w:p>
        </w:tc>
        <w:tc>
          <w:tcPr>
            <w:tcW w:w="7418" w:type="dxa"/>
            <w:tcPrChange w:id="672" w:author="Jurkowska Monika" w:date="2022-11-14T21:27:00Z">
              <w:tcPr>
                <w:tcW w:w="5777" w:type="dxa"/>
                <w:gridSpan w:val="3"/>
              </w:tcPr>
            </w:tcPrChange>
          </w:tcPr>
          <w:p w14:paraId="29F0DCF8" w14:textId="77777777" w:rsidR="00225FDA" w:rsidRDefault="00225FDA" w:rsidP="00F23355">
            <w:pPr>
              <w:pStyle w:val="pqiTabBody"/>
            </w:pPr>
            <w:r w:rsidRPr="009079F8">
              <w:t>Kod pocztowy</w:t>
            </w:r>
          </w:p>
          <w:p w14:paraId="1859D75C" w14:textId="07986027" w:rsidR="000E00F4" w:rsidRPr="00144248" w:rsidRDefault="00225FDA" w:rsidP="00F23355">
            <w:pPr>
              <w:pStyle w:val="pqiTabBody"/>
              <w:rPr>
                <w:rFonts w:ascii="Courier New" w:hAnsi="Courier New"/>
                <w:color w:val="0000FF"/>
                <w:rPrChange w:id="673" w:author="Jurkowska Monika" w:date="2022-11-14T21:27:00Z">
                  <w:rPr/>
                </w:rPrChange>
              </w:rPr>
            </w:pPr>
            <w:r>
              <w:rPr>
                <w:rFonts w:ascii="Courier New" w:hAnsi="Courier New" w:cs="Courier New"/>
                <w:noProof/>
                <w:color w:val="0000FF"/>
              </w:rPr>
              <w:t>Postcode</w:t>
            </w:r>
          </w:p>
        </w:tc>
        <w:tc>
          <w:tcPr>
            <w:tcW w:w="516" w:type="dxa"/>
            <w:gridSpan w:val="2"/>
            <w:tcPrChange w:id="674" w:author="Jurkowska Monika" w:date="2022-11-14T21:27:00Z">
              <w:tcPr>
                <w:tcW w:w="516" w:type="dxa"/>
                <w:gridSpan w:val="2"/>
              </w:tcPr>
            </w:tcPrChange>
          </w:tcPr>
          <w:p w14:paraId="49A79FEA" w14:textId="77777777" w:rsidR="00225FDA" w:rsidRPr="009079F8" w:rsidRDefault="00225FDA" w:rsidP="00F23355">
            <w:pPr>
              <w:pStyle w:val="pqiTabBody"/>
            </w:pPr>
            <w:r w:rsidRPr="009079F8">
              <w:t>C</w:t>
            </w:r>
          </w:p>
        </w:tc>
        <w:tc>
          <w:tcPr>
            <w:tcW w:w="1950" w:type="dxa"/>
            <w:gridSpan w:val="2"/>
            <w:vMerge/>
            <w:tcPrChange w:id="675" w:author="Jurkowska Monika" w:date="2022-11-14T21:27:00Z">
              <w:tcPr>
                <w:tcW w:w="1950" w:type="dxa"/>
                <w:gridSpan w:val="2"/>
                <w:vMerge/>
              </w:tcPr>
            </w:tcPrChange>
          </w:tcPr>
          <w:p w14:paraId="3EAEB664" w14:textId="77777777" w:rsidR="00225FDA" w:rsidRPr="009079F8" w:rsidRDefault="00225FDA" w:rsidP="00F23355">
            <w:pPr>
              <w:pStyle w:val="pqiTabBody"/>
            </w:pPr>
          </w:p>
        </w:tc>
        <w:tc>
          <w:tcPr>
            <w:tcW w:w="3406" w:type="dxa"/>
            <w:gridSpan w:val="3"/>
            <w:tcPrChange w:id="676" w:author="Jurkowska Monika" w:date="2022-11-14T21:27:00Z">
              <w:tcPr>
                <w:tcW w:w="3406" w:type="dxa"/>
                <w:gridSpan w:val="8"/>
              </w:tcPr>
            </w:tcPrChange>
          </w:tcPr>
          <w:p w14:paraId="4F97E0C3" w14:textId="77777777" w:rsidR="00225FDA" w:rsidRPr="009079F8" w:rsidRDefault="00225FDA" w:rsidP="00F23355">
            <w:pPr>
              <w:pStyle w:val="pqiTabBody"/>
            </w:pPr>
          </w:p>
        </w:tc>
        <w:tc>
          <w:tcPr>
            <w:tcW w:w="1217" w:type="dxa"/>
            <w:gridSpan w:val="2"/>
            <w:tcPrChange w:id="677" w:author="Jurkowska Monika" w:date="2022-11-14T21:27:00Z">
              <w:tcPr>
                <w:tcW w:w="1106" w:type="dxa"/>
                <w:gridSpan w:val="2"/>
              </w:tcPr>
            </w:tcPrChange>
          </w:tcPr>
          <w:p w14:paraId="109668CB" w14:textId="77777777" w:rsidR="00225FDA" w:rsidRPr="009079F8" w:rsidRDefault="00225FDA" w:rsidP="00F23355">
            <w:pPr>
              <w:pStyle w:val="pqiTabBody"/>
            </w:pPr>
            <w:r w:rsidRPr="009079F8">
              <w:t>an..10</w:t>
            </w:r>
          </w:p>
        </w:tc>
      </w:tr>
      <w:tr w:rsidR="008E5B73" w:rsidRPr="009079F8" w14:paraId="0DB1E6CD"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678"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679" w:author="Jurkowska Monika" w:date="2022-11-14T21:27:00Z">
            <w:trPr>
              <w:gridAfter w:val="0"/>
            </w:trPr>
          </w:trPrChange>
        </w:trPr>
        <w:tc>
          <w:tcPr>
            <w:tcW w:w="350" w:type="dxa"/>
            <w:tcPrChange w:id="680" w:author="Jurkowska Monika" w:date="2022-11-14T21:27:00Z">
              <w:tcPr>
                <w:tcW w:w="350" w:type="dxa"/>
              </w:tcPr>
            </w:tcPrChange>
          </w:tcPr>
          <w:p w14:paraId="082273ED" w14:textId="77777777" w:rsidR="00225FDA" w:rsidRPr="009079F8" w:rsidRDefault="00225FDA" w:rsidP="00F23355">
            <w:pPr>
              <w:pStyle w:val="pqiTabBody"/>
              <w:rPr>
                <w:b/>
              </w:rPr>
            </w:pPr>
          </w:p>
        </w:tc>
        <w:tc>
          <w:tcPr>
            <w:tcW w:w="1306" w:type="dxa"/>
            <w:tcPrChange w:id="681" w:author="Jurkowska Monika" w:date="2022-11-14T21:27:00Z">
              <w:tcPr>
                <w:tcW w:w="439" w:type="dxa"/>
                <w:gridSpan w:val="2"/>
              </w:tcPr>
            </w:tcPrChange>
          </w:tcPr>
          <w:p w14:paraId="2CC60E4F" w14:textId="77777777" w:rsidR="00225FDA" w:rsidRPr="009079F8" w:rsidRDefault="00225FDA" w:rsidP="00F23355">
            <w:pPr>
              <w:pStyle w:val="pqiTabBody"/>
              <w:rPr>
                <w:i/>
              </w:rPr>
            </w:pPr>
            <w:r w:rsidRPr="009079F8">
              <w:rPr>
                <w:i/>
              </w:rPr>
              <w:t>f</w:t>
            </w:r>
          </w:p>
        </w:tc>
        <w:tc>
          <w:tcPr>
            <w:tcW w:w="7418" w:type="dxa"/>
            <w:tcPrChange w:id="682" w:author="Jurkowska Monika" w:date="2022-11-14T21:27:00Z">
              <w:tcPr>
                <w:tcW w:w="5777" w:type="dxa"/>
                <w:gridSpan w:val="3"/>
              </w:tcPr>
            </w:tcPrChange>
          </w:tcPr>
          <w:p w14:paraId="451FC3EA" w14:textId="77777777" w:rsidR="00225FDA" w:rsidRDefault="00225FDA" w:rsidP="00F23355">
            <w:pPr>
              <w:pStyle w:val="pqiTabBody"/>
            </w:pPr>
            <w:r w:rsidRPr="009079F8">
              <w:t>Miejscowość</w:t>
            </w:r>
          </w:p>
          <w:p w14:paraId="6EABD254" w14:textId="49FE4879" w:rsidR="000E00F4" w:rsidRPr="00144248" w:rsidRDefault="00225FDA" w:rsidP="00F23355">
            <w:pPr>
              <w:pStyle w:val="pqiTabBody"/>
              <w:rPr>
                <w:rFonts w:ascii="Courier New" w:hAnsi="Courier New"/>
                <w:color w:val="0000FF"/>
                <w:rPrChange w:id="683" w:author="Jurkowska Monika" w:date="2022-11-14T21:27:00Z">
                  <w:rPr/>
                </w:rPrChange>
              </w:rPr>
            </w:pPr>
            <w:r>
              <w:rPr>
                <w:rFonts w:ascii="Courier New" w:hAnsi="Courier New" w:cs="Courier New"/>
                <w:noProof/>
                <w:color w:val="0000FF"/>
              </w:rPr>
              <w:t>City</w:t>
            </w:r>
          </w:p>
        </w:tc>
        <w:tc>
          <w:tcPr>
            <w:tcW w:w="516" w:type="dxa"/>
            <w:gridSpan w:val="2"/>
            <w:tcPrChange w:id="684" w:author="Jurkowska Monika" w:date="2022-11-14T21:27:00Z">
              <w:tcPr>
                <w:tcW w:w="516" w:type="dxa"/>
                <w:gridSpan w:val="2"/>
              </w:tcPr>
            </w:tcPrChange>
          </w:tcPr>
          <w:p w14:paraId="50B0D70D" w14:textId="77777777" w:rsidR="00225FDA" w:rsidRPr="009079F8" w:rsidRDefault="00225FDA" w:rsidP="00F23355">
            <w:pPr>
              <w:pStyle w:val="pqiTabBody"/>
            </w:pPr>
            <w:r w:rsidRPr="009079F8">
              <w:t>C</w:t>
            </w:r>
          </w:p>
        </w:tc>
        <w:tc>
          <w:tcPr>
            <w:tcW w:w="1950" w:type="dxa"/>
            <w:gridSpan w:val="2"/>
            <w:vMerge/>
            <w:tcPrChange w:id="685" w:author="Jurkowska Monika" w:date="2022-11-14T21:27:00Z">
              <w:tcPr>
                <w:tcW w:w="1950" w:type="dxa"/>
                <w:gridSpan w:val="2"/>
                <w:vMerge/>
              </w:tcPr>
            </w:tcPrChange>
          </w:tcPr>
          <w:p w14:paraId="2B36F55A" w14:textId="77777777" w:rsidR="00225FDA" w:rsidRPr="009079F8" w:rsidRDefault="00225FDA" w:rsidP="00F23355">
            <w:pPr>
              <w:pStyle w:val="pqiTabBody"/>
            </w:pPr>
          </w:p>
        </w:tc>
        <w:tc>
          <w:tcPr>
            <w:tcW w:w="3406" w:type="dxa"/>
            <w:gridSpan w:val="3"/>
            <w:tcPrChange w:id="686" w:author="Jurkowska Monika" w:date="2022-11-14T21:27:00Z">
              <w:tcPr>
                <w:tcW w:w="3406" w:type="dxa"/>
                <w:gridSpan w:val="8"/>
              </w:tcPr>
            </w:tcPrChange>
          </w:tcPr>
          <w:p w14:paraId="766F392F" w14:textId="77777777" w:rsidR="00225FDA" w:rsidRPr="009079F8" w:rsidRDefault="00225FDA" w:rsidP="00F23355">
            <w:pPr>
              <w:pStyle w:val="pqiTabBody"/>
            </w:pPr>
          </w:p>
        </w:tc>
        <w:tc>
          <w:tcPr>
            <w:tcW w:w="1217" w:type="dxa"/>
            <w:gridSpan w:val="2"/>
            <w:tcPrChange w:id="687" w:author="Jurkowska Monika" w:date="2022-11-14T21:27:00Z">
              <w:tcPr>
                <w:tcW w:w="1106" w:type="dxa"/>
                <w:gridSpan w:val="2"/>
              </w:tcPr>
            </w:tcPrChange>
          </w:tcPr>
          <w:p w14:paraId="23F1C8D2" w14:textId="77777777" w:rsidR="00225FDA" w:rsidRPr="009079F8" w:rsidRDefault="00225FDA" w:rsidP="00F23355">
            <w:pPr>
              <w:pStyle w:val="pqiTabBody"/>
            </w:pPr>
            <w:r w:rsidRPr="009079F8">
              <w:t>an..50</w:t>
            </w:r>
          </w:p>
        </w:tc>
      </w:tr>
      <w:tr w:rsidR="008E5B73" w:rsidRPr="009079F8" w14:paraId="4EF82EB6"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688"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689" w:author="Jurkowska Monika" w:date="2022-11-14T21:27:00Z">
            <w:trPr>
              <w:gridAfter w:val="0"/>
            </w:trPr>
          </w:trPrChange>
        </w:trPr>
        <w:tc>
          <w:tcPr>
            <w:tcW w:w="1656" w:type="dxa"/>
            <w:gridSpan w:val="2"/>
            <w:tcPrChange w:id="690" w:author="Jurkowska Monika" w:date="2022-11-14T21:27:00Z">
              <w:tcPr>
                <w:tcW w:w="789" w:type="dxa"/>
                <w:gridSpan w:val="3"/>
              </w:tcPr>
            </w:tcPrChange>
          </w:tcPr>
          <w:p w14:paraId="7CEFF706" w14:textId="77777777" w:rsidR="00225FDA" w:rsidRPr="009079F8" w:rsidRDefault="00225FDA" w:rsidP="00F23355">
            <w:pPr>
              <w:pStyle w:val="pqiTabHead"/>
            </w:pPr>
            <w:r>
              <w:lastRenderedPageBreak/>
              <w:t>8</w:t>
            </w:r>
          </w:p>
        </w:tc>
        <w:tc>
          <w:tcPr>
            <w:tcW w:w="7418" w:type="dxa"/>
            <w:tcPrChange w:id="691" w:author="Jurkowska Monika" w:date="2022-11-14T21:27:00Z">
              <w:tcPr>
                <w:tcW w:w="5777" w:type="dxa"/>
                <w:gridSpan w:val="3"/>
              </w:tcPr>
            </w:tcPrChange>
          </w:tcPr>
          <w:p w14:paraId="1CE495FF" w14:textId="77777777" w:rsidR="00225FDA" w:rsidRPr="009079F8" w:rsidRDefault="00225FDA" w:rsidP="00F23355">
            <w:pPr>
              <w:pStyle w:val="pqiTabHead"/>
            </w:pPr>
            <w:r w:rsidRPr="009079F8">
              <w:t xml:space="preserve">URZĄD </w:t>
            </w:r>
            <w:r>
              <w:t>M</w:t>
            </w:r>
            <w:r w:rsidRPr="009079F8">
              <w:t>iejsc</w:t>
            </w:r>
            <w:r>
              <w:t>e</w:t>
            </w:r>
            <w:r w:rsidRPr="009079F8">
              <w:t xml:space="preserve"> </w:t>
            </w:r>
            <w:r>
              <w:t>D</w:t>
            </w:r>
            <w:r w:rsidRPr="009079F8">
              <w:t>ostawy – Urząd celny</w:t>
            </w:r>
          </w:p>
          <w:p w14:paraId="085B1202" w14:textId="1860B319" w:rsidR="000E00F4" w:rsidRPr="00144248" w:rsidRDefault="00225FDA" w:rsidP="00F23355">
            <w:pPr>
              <w:pStyle w:val="pqiTabHead"/>
              <w:rPr>
                <w:rFonts w:ascii="Courier New" w:hAnsi="Courier New"/>
                <w:color w:val="0000FF"/>
                <w:rPrChange w:id="692" w:author="Jurkowska Monika" w:date="2022-11-14T21:27:00Z">
                  <w:rPr/>
                </w:rPrChange>
              </w:rPr>
            </w:pPr>
            <w:r>
              <w:rPr>
                <w:rFonts w:ascii="Courier New" w:hAnsi="Courier New" w:cs="Courier New"/>
                <w:noProof/>
                <w:color w:val="0000FF"/>
              </w:rPr>
              <w:t>DeliveryPlaceCustomsOffice</w:t>
            </w:r>
          </w:p>
        </w:tc>
        <w:tc>
          <w:tcPr>
            <w:tcW w:w="516" w:type="dxa"/>
            <w:gridSpan w:val="2"/>
            <w:tcPrChange w:id="693" w:author="Jurkowska Monika" w:date="2022-11-14T21:27:00Z">
              <w:tcPr>
                <w:tcW w:w="516" w:type="dxa"/>
                <w:gridSpan w:val="2"/>
              </w:tcPr>
            </w:tcPrChange>
          </w:tcPr>
          <w:p w14:paraId="28CE9D50" w14:textId="77777777" w:rsidR="00225FDA" w:rsidRPr="009079F8" w:rsidRDefault="00225FDA" w:rsidP="00F23355">
            <w:pPr>
              <w:pStyle w:val="pqiTabHead"/>
            </w:pPr>
            <w:r>
              <w:t>D</w:t>
            </w:r>
          </w:p>
        </w:tc>
        <w:tc>
          <w:tcPr>
            <w:tcW w:w="1950" w:type="dxa"/>
            <w:gridSpan w:val="2"/>
            <w:tcPrChange w:id="694" w:author="Jurkowska Monika" w:date="2022-11-14T21:27:00Z">
              <w:tcPr>
                <w:tcW w:w="1950" w:type="dxa"/>
                <w:gridSpan w:val="2"/>
              </w:tcPr>
            </w:tcPrChange>
          </w:tcPr>
          <w:p w14:paraId="1975BD96" w14:textId="0ED1930E" w:rsidR="00225FDA" w:rsidRDefault="00225FDA" w:rsidP="00F23355">
            <w:pPr>
              <w:pStyle w:val="pqiTabHead"/>
            </w:pPr>
            <w:r w:rsidRPr="009079F8">
              <w:t>„R” w przypadku wywozu (kod rodzaju miejsca przeznaczenia 6).</w:t>
            </w:r>
          </w:p>
          <w:p w14:paraId="54F6EDD2" w14:textId="4663DF84" w:rsidR="00225FDA" w:rsidRDefault="00225FDA" w:rsidP="00F23355">
            <w:pPr>
              <w:pStyle w:val="pqiTabHead"/>
            </w:pPr>
            <w:r>
              <w:t>Dla pozostałych kodów</w:t>
            </w:r>
            <w:r w:rsidRPr="009079F8">
              <w:t xml:space="preserve"> rodzaju miejsca przeznaczenia</w:t>
            </w:r>
            <w:r>
              <w:t xml:space="preserve"> nie stosuje się.</w:t>
            </w:r>
          </w:p>
          <w:p w14:paraId="200E7253" w14:textId="5AB82145" w:rsidR="00225FDA" w:rsidRPr="009079F8" w:rsidRDefault="00225FDA" w:rsidP="00F23355">
            <w:pPr>
              <w:pStyle w:val="pqiTabHead"/>
            </w:pPr>
            <w:r w:rsidRPr="009079F8">
              <w:t xml:space="preserve">(Zob. kody </w:t>
            </w:r>
            <w:r>
              <w:t>rodzaju miejsca przeznaczenia w </w:t>
            </w:r>
            <w:r w:rsidRPr="009079F8">
              <w:t>polu 1a)</w:t>
            </w:r>
          </w:p>
        </w:tc>
        <w:tc>
          <w:tcPr>
            <w:tcW w:w="3406" w:type="dxa"/>
            <w:gridSpan w:val="3"/>
            <w:tcPrChange w:id="695" w:author="Jurkowska Monika" w:date="2022-11-14T21:27:00Z">
              <w:tcPr>
                <w:tcW w:w="3406" w:type="dxa"/>
                <w:gridSpan w:val="8"/>
              </w:tcPr>
            </w:tcPrChange>
          </w:tcPr>
          <w:p w14:paraId="6544963E" w14:textId="4AFB27AB" w:rsidR="00225FDA" w:rsidRPr="009079F8" w:rsidRDefault="00225FDA" w:rsidP="00F23355">
            <w:pPr>
              <w:pStyle w:val="pqiTabHead"/>
            </w:pPr>
          </w:p>
        </w:tc>
        <w:tc>
          <w:tcPr>
            <w:tcW w:w="1217" w:type="dxa"/>
            <w:gridSpan w:val="2"/>
            <w:tcPrChange w:id="696" w:author="Jurkowska Monika" w:date="2022-11-14T21:27:00Z">
              <w:tcPr>
                <w:tcW w:w="1106" w:type="dxa"/>
                <w:gridSpan w:val="2"/>
              </w:tcPr>
            </w:tcPrChange>
          </w:tcPr>
          <w:p w14:paraId="1344BC4A" w14:textId="77777777" w:rsidR="00225FDA" w:rsidRPr="009079F8" w:rsidRDefault="00225FDA" w:rsidP="00F23355">
            <w:pPr>
              <w:pStyle w:val="pqiTabHead"/>
            </w:pPr>
          </w:p>
        </w:tc>
      </w:tr>
      <w:tr w:rsidR="008E5B73" w:rsidRPr="009079F8" w14:paraId="0FECB904"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697"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698" w:author="Jurkowska Monika" w:date="2022-11-14T21:27:00Z">
            <w:trPr>
              <w:gridAfter w:val="0"/>
            </w:trPr>
          </w:trPrChange>
        </w:trPr>
        <w:tc>
          <w:tcPr>
            <w:tcW w:w="350" w:type="dxa"/>
            <w:tcPrChange w:id="699" w:author="Jurkowska Monika" w:date="2022-11-14T21:27:00Z">
              <w:tcPr>
                <w:tcW w:w="350" w:type="dxa"/>
              </w:tcPr>
            </w:tcPrChange>
          </w:tcPr>
          <w:p w14:paraId="2224CF11" w14:textId="77777777" w:rsidR="00225FDA" w:rsidRPr="009079F8" w:rsidRDefault="00225FDA" w:rsidP="00F23355">
            <w:pPr>
              <w:pStyle w:val="pqiTabBody"/>
              <w:rPr>
                <w:b/>
              </w:rPr>
            </w:pPr>
          </w:p>
        </w:tc>
        <w:tc>
          <w:tcPr>
            <w:tcW w:w="1306" w:type="dxa"/>
            <w:tcPrChange w:id="700" w:author="Jurkowska Monika" w:date="2022-11-14T21:27:00Z">
              <w:tcPr>
                <w:tcW w:w="439" w:type="dxa"/>
                <w:gridSpan w:val="2"/>
              </w:tcPr>
            </w:tcPrChange>
          </w:tcPr>
          <w:p w14:paraId="79287592" w14:textId="77777777" w:rsidR="00225FDA" w:rsidRPr="009079F8" w:rsidRDefault="00225FDA" w:rsidP="00F23355">
            <w:pPr>
              <w:pStyle w:val="pqiTabBody"/>
              <w:rPr>
                <w:i/>
              </w:rPr>
            </w:pPr>
            <w:r w:rsidRPr="009079F8">
              <w:rPr>
                <w:i/>
              </w:rPr>
              <w:t>a</w:t>
            </w:r>
          </w:p>
        </w:tc>
        <w:tc>
          <w:tcPr>
            <w:tcW w:w="7418" w:type="dxa"/>
            <w:tcPrChange w:id="701" w:author="Jurkowska Monika" w:date="2022-11-14T21:27:00Z">
              <w:tcPr>
                <w:tcW w:w="5777" w:type="dxa"/>
                <w:gridSpan w:val="3"/>
              </w:tcPr>
            </w:tcPrChange>
          </w:tcPr>
          <w:p w14:paraId="20335D4C" w14:textId="77777777" w:rsidR="00225FDA" w:rsidRDefault="00225FDA" w:rsidP="00F23355">
            <w:pPr>
              <w:pStyle w:val="pqiTabBody"/>
            </w:pPr>
            <w:r w:rsidRPr="009079F8">
              <w:t>Numer referencyjny urzędu</w:t>
            </w:r>
          </w:p>
          <w:p w14:paraId="6D8EFECE" w14:textId="3BD8C687" w:rsidR="000E00F4" w:rsidRPr="00144248" w:rsidRDefault="00225FDA">
            <w:pPr>
              <w:pStyle w:val="pqiTabBody"/>
              <w:tabs>
                <w:tab w:val="left" w:pos="2256"/>
              </w:tabs>
              <w:rPr>
                <w:rFonts w:ascii="Courier New" w:hAnsi="Courier New"/>
                <w:color w:val="0000FF"/>
                <w:rPrChange w:id="702" w:author="Jurkowska Monika" w:date="2022-11-14T21:27:00Z">
                  <w:rPr/>
                </w:rPrChange>
              </w:rPr>
              <w:pPrChange w:id="703" w:author="Jurkowska Monika" w:date="2022-11-14T21:27:00Z">
                <w:pPr>
                  <w:pStyle w:val="pqiTabBody"/>
                </w:pPr>
              </w:pPrChange>
            </w:pPr>
            <w:r>
              <w:rPr>
                <w:rFonts w:ascii="Courier New" w:hAnsi="Courier New" w:cs="Courier New"/>
                <w:noProof/>
                <w:color w:val="0000FF"/>
              </w:rPr>
              <w:t>ReferenceNumber</w:t>
            </w:r>
            <w:ins w:id="704" w:author="Jurkowska Monika" w:date="2022-11-14T21:27:00Z">
              <w:r w:rsidR="000E00F4">
                <w:rPr>
                  <w:rFonts w:ascii="Courier New" w:hAnsi="Courier New" w:cs="Courier New"/>
                  <w:noProof/>
                  <w:color w:val="0000FF"/>
                </w:rPr>
                <w:tab/>
              </w:r>
            </w:ins>
          </w:p>
        </w:tc>
        <w:tc>
          <w:tcPr>
            <w:tcW w:w="516" w:type="dxa"/>
            <w:gridSpan w:val="2"/>
            <w:tcPrChange w:id="705" w:author="Jurkowska Monika" w:date="2022-11-14T21:27:00Z">
              <w:tcPr>
                <w:tcW w:w="516" w:type="dxa"/>
                <w:gridSpan w:val="2"/>
              </w:tcPr>
            </w:tcPrChange>
          </w:tcPr>
          <w:p w14:paraId="21D208A5" w14:textId="77777777" w:rsidR="00225FDA" w:rsidRPr="009079F8" w:rsidRDefault="00225FDA" w:rsidP="00F23355">
            <w:pPr>
              <w:pStyle w:val="pqiTabBody"/>
            </w:pPr>
            <w:r w:rsidRPr="009079F8">
              <w:t>R</w:t>
            </w:r>
          </w:p>
        </w:tc>
        <w:tc>
          <w:tcPr>
            <w:tcW w:w="1950" w:type="dxa"/>
            <w:gridSpan w:val="2"/>
            <w:tcPrChange w:id="706" w:author="Jurkowska Monika" w:date="2022-11-14T21:27:00Z">
              <w:tcPr>
                <w:tcW w:w="1950" w:type="dxa"/>
                <w:gridSpan w:val="2"/>
              </w:tcPr>
            </w:tcPrChange>
          </w:tcPr>
          <w:p w14:paraId="11A25353" w14:textId="77777777" w:rsidR="00225FDA" w:rsidRPr="009079F8" w:rsidRDefault="00225FDA" w:rsidP="00F23355">
            <w:pPr>
              <w:pStyle w:val="pqiTabBody"/>
            </w:pPr>
          </w:p>
        </w:tc>
        <w:tc>
          <w:tcPr>
            <w:tcW w:w="3406" w:type="dxa"/>
            <w:gridSpan w:val="3"/>
            <w:tcPrChange w:id="707" w:author="Jurkowska Monika" w:date="2022-11-14T21:27:00Z">
              <w:tcPr>
                <w:tcW w:w="3406" w:type="dxa"/>
                <w:gridSpan w:val="8"/>
              </w:tcPr>
            </w:tcPrChange>
          </w:tcPr>
          <w:p w14:paraId="46582F6E" w14:textId="77777777" w:rsidR="00225FDA" w:rsidRDefault="00225FDA" w:rsidP="00F23355">
            <w:pPr>
              <w:pStyle w:val="pqiTabBody"/>
              <w:rPr>
                <w:ins w:id="708" w:author="Jurkowska Monika" w:date="2022-11-14T21:27:00Z"/>
              </w:rPr>
            </w:pPr>
            <w:r w:rsidRPr="009079F8">
              <w:t xml:space="preserve">Należy podać kod urzędu wywozu, w którym zostanie złożone zgłoszenie </w:t>
            </w:r>
            <w:r>
              <w:t xml:space="preserve">wywozowe </w:t>
            </w:r>
            <w:r w:rsidRPr="009079F8">
              <w:t xml:space="preserve">zgodnie z art. 161 ust. 5 </w:t>
            </w:r>
            <w:r>
              <w:t>Rozporządzenia</w:t>
            </w:r>
            <w:r w:rsidRPr="009079F8">
              <w:t xml:space="preserve"> Rady (EWG) 2913/92</w:t>
            </w:r>
            <w:r w:rsidRPr="009079F8">
              <w:rPr>
                <w:rStyle w:val="Odwoanieprzypisudolnego"/>
              </w:rPr>
              <w:footnoteReference w:id="3"/>
            </w:r>
            <w:r w:rsidRPr="009079F8">
              <w:t>.</w:t>
            </w:r>
          </w:p>
          <w:p w14:paraId="1B633F2B" w14:textId="124C40F9" w:rsidR="004F190E" w:rsidRPr="009079F8" w:rsidRDefault="004F190E" w:rsidP="00F23355">
            <w:pPr>
              <w:pStyle w:val="pqiTabBody"/>
            </w:pPr>
          </w:p>
        </w:tc>
        <w:tc>
          <w:tcPr>
            <w:tcW w:w="1217" w:type="dxa"/>
            <w:gridSpan w:val="2"/>
            <w:tcPrChange w:id="709" w:author="Jurkowska Monika" w:date="2022-11-14T21:27:00Z">
              <w:tcPr>
                <w:tcW w:w="1106" w:type="dxa"/>
                <w:gridSpan w:val="2"/>
              </w:tcPr>
            </w:tcPrChange>
          </w:tcPr>
          <w:p w14:paraId="497B07F2" w14:textId="77777777" w:rsidR="00225FDA" w:rsidRPr="009079F8" w:rsidRDefault="00225FDA" w:rsidP="00F23355">
            <w:pPr>
              <w:pStyle w:val="pqiTabBody"/>
            </w:pPr>
            <w:r w:rsidRPr="009079F8">
              <w:t>an8</w:t>
            </w:r>
          </w:p>
        </w:tc>
      </w:tr>
      <w:tr w:rsidR="008E5B73" w:rsidRPr="009079F8" w14:paraId="512147AC"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71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711" w:author="Jurkowska Monika" w:date="2022-11-14T21:27:00Z">
            <w:trPr>
              <w:gridAfter w:val="0"/>
            </w:trPr>
          </w:trPrChange>
        </w:trPr>
        <w:tc>
          <w:tcPr>
            <w:tcW w:w="1656" w:type="dxa"/>
            <w:gridSpan w:val="2"/>
            <w:tcPrChange w:id="712" w:author="Jurkowska Monika" w:date="2022-11-14T21:27:00Z">
              <w:tcPr>
                <w:tcW w:w="789" w:type="dxa"/>
                <w:gridSpan w:val="3"/>
              </w:tcPr>
            </w:tcPrChange>
          </w:tcPr>
          <w:p w14:paraId="078289BA" w14:textId="77777777" w:rsidR="00225FDA" w:rsidRPr="009079F8" w:rsidRDefault="00225FDA" w:rsidP="00F23355">
            <w:pPr>
              <w:pStyle w:val="pqiTabHead"/>
            </w:pPr>
            <w:r>
              <w:lastRenderedPageBreak/>
              <w:t>9</w:t>
            </w:r>
          </w:p>
        </w:tc>
        <w:tc>
          <w:tcPr>
            <w:tcW w:w="7418" w:type="dxa"/>
            <w:tcPrChange w:id="713" w:author="Jurkowska Monika" w:date="2022-11-14T21:27:00Z">
              <w:tcPr>
                <w:tcW w:w="5777" w:type="dxa"/>
                <w:gridSpan w:val="3"/>
              </w:tcPr>
            </w:tcPrChange>
          </w:tcPr>
          <w:p w14:paraId="35EA4BAF" w14:textId="4E0FC38F" w:rsidR="00225FDA" w:rsidRPr="009079F8" w:rsidRDefault="00225FDA" w:rsidP="00F23355">
            <w:pPr>
              <w:pStyle w:val="pqiTabHead"/>
            </w:pPr>
            <w:r w:rsidRPr="009079F8">
              <w:t>Dokument</w:t>
            </w:r>
          </w:p>
          <w:p w14:paraId="78664B5E" w14:textId="339E39B3" w:rsidR="000E00F4" w:rsidRPr="00152BA2" w:rsidRDefault="00225FDA" w:rsidP="00F23355">
            <w:pPr>
              <w:pStyle w:val="pqiTabHead"/>
              <w:rPr>
                <w:rFonts w:ascii="Courier New" w:hAnsi="Courier New" w:cs="Courier New"/>
                <w:noProof/>
                <w:color w:val="0000FF"/>
              </w:rPr>
            </w:pPr>
            <w:del w:id="714" w:author="Jurkowska Monika" w:date="2022-11-14T21:27:00Z">
              <w:r w:rsidRPr="00152BA2">
                <w:rPr>
                  <w:rFonts w:ascii="Courier New" w:hAnsi="Courier New" w:cs="Courier New"/>
                  <w:noProof/>
                  <w:color w:val="0000FF"/>
                </w:rPr>
                <w:delText>Ead</w:delText>
              </w:r>
            </w:del>
            <w:ins w:id="715" w:author="Jurkowska Monika" w:date="2022-11-14T21:27:00Z">
              <w:r w:rsidR="000E00F4">
                <w:rPr>
                  <w:rFonts w:ascii="Courier New" w:hAnsi="Courier New" w:cs="Courier New"/>
                  <w:noProof/>
                  <w:color w:val="0000FF"/>
                </w:rPr>
                <w:t>EadEsad</w:t>
              </w:r>
            </w:ins>
          </w:p>
        </w:tc>
        <w:tc>
          <w:tcPr>
            <w:tcW w:w="516" w:type="dxa"/>
            <w:gridSpan w:val="2"/>
            <w:tcPrChange w:id="716" w:author="Jurkowska Monika" w:date="2022-11-14T21:27:00Z">
              <w:tcPr>
                <w:tcW w:w="516" w:type="dxa"/>
                <w:gridSpan w:val="2"/>
              </w:tcPr>
            </w:tcPrChange>
          </w:tcPr>
          <w:p w14:paraId="07664A57" w14:textId="77777777" w:rsidR="00225FDA" w:rsidRPr="009079F8" w:rsidRDefault="00225FDA" w:rsidP="00F23355">
            <w:pPr>
              <w:pStyle w:val="pqiTabHead"/>
            </w:pPr>
            <w:r w:rsidRPr="009079F8">
              <w:t>R</w:t>
            </w:r>
          </w:p>
        </w:tc>
        <w:tc>
          <w:tcPr>
            <w:tcW w:w="1950" w:type="dxa"/>
            <w:gridSpan w:val="2"/>
            <w:tcPrChange w:id="717" w:author="Jurkowska Monika" w:date="2022-11-14T21:27:00Z">
              <w:tcPr>
                <w:tcW w:w="1950" w:type="dxa"/>
                <w:gridSpan w:val="2"/>
              </w:tcPr>
            </w:tcPrChange>
          </w:tcPr>
          <w:p w14:paraId="7A3EA260" w14:textId="77777777" w:rsidR="00225FDA" w:rsidRPr="009079F8" w:rsidRDefault="00225FDA" w:rsidP="00F23355">
            <w:pPr>
              <w:pStyle w:val="pqiTabHead"/>
            </w:pPr>
          </w:p>
        </w:tc>
        <w:tc>
          <w:tcPr>
            <w:tcW w:w="3406" w:type="dxa"/>
            <w:gridSpan w:val="3"/>
            <w:tcPrChange w:id="718" w:author="Jurkowska Monika" w:date="2022-11-14T21:27:00Z">
              <w:tcPr>
                <w:tcW w:w="3406" w:type="dxa"/>
                <w:gridSpan w:val="8"/>
              </w:tcPr>
            </w:tcPrChange>
          </w:tcPr>
          <w:p w14:paraId="4FE8349C" w14:textId="77777777" w:rsidR="00225FDA" w:rsidRPr="009079F8" w:rsidRDefault="00225FDA" w:rsidP="00F23355">
            <w:pPr>
              <w:pStyle w:val="pqiTabHead"/>
            </w:pPr>
          </w:p>
        </w:tc>
        <w:tc>
          <w:tcPr>
            <w:tcW w:w="1217" w:type="dxa"/>
            <w:gridSpan w:val="2"/>
            <w:tcPrChange w:id="719" w:author="Jurkowska Monika" w:date="2022-11-14T21:27:00Z">
              <w:tcPr>
                <w:tcW w:w="1106" w:type="dxa"/>
                <w:gridSpan w:val="2"/>
              </w:tcPr>
            </w:tcPrChange>
          </w:tcPr>
          <w:p w14:paraId="1A3728B4" w14:textId="77777777" w:rsidR="00225FDA" w:rsidRPr="00EE4AC0" w:rsidRDefault="00225FDA" w:rsidP="00F23355">
            <w:pPr>
              <w:pStyle w:val="pqiTabHead"/>
            </w:pPr>
            <w:r w:rsidRPr="00EE4AC0">
              <w:t>999x</w:t>
            </w:r>
          </w:p>
        </w:tc>
      </w:tr>
      <w:tr w:rsidR="008E5B73" w:rsidRPr="009079F8" w14:paraId="4DAAB34F"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72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721" w:author="Jurkowska Monika" w:date="2022-11-14T21:27:00Z">
            <w:trPr>
              <w:gridAfter w:val="0"/>
            </w:trPr>
          </w:trPrChange>
        </w:trPr>
        <w:tc>
          <w:tcPr>
            <w:tcW w:w="350" w:type="dxa"/>
            <w:tcPrChange w:id="722" w:author="Jurkowska Monika" w:date="2022-11-14T21:27:00Z">
              <w:tcPr>
                <w:tcW w:w="350" w:type="dxa"/>
              </w:tcPr>
            </w:tcPrChange>
          </w:tcPr>
          <w:p w14:paraId="04C779DD" w14:textId="77777777" w:rsidR="00225FDA" w:rsidRPr="009079F8" w:rsidRDefault="00225FDA" w:rsidP="00F23355">
            <w:pPr>
              <w:pStyle w:val="pqiTabBody"/>
              <w:rPr>
                <w:b/>
              </w:rPr>
            </w:pPr>
          </w:p>
        </w:tc>
        <w:tc>
          <w:tcPr>
            <w:tcW w:w="1306" w:type="dxa"/>
            <w:tcPrChange w:id="723" w:author="Jurkowska Monika" w:date="2022-11-14T21:27:00Z">
              <w:tcPr>
                <w:tcW w:w="439" w:type="dxa"/>
                <w:gridSpan w:val="2"/>
              </w:tcPr>
            </w:tcPrChange>
          </w:tcPr>
          <w:p w14:paraId="739AC7BB" w14:textId="77777777" w:rsidR="00225FDA" w:rsidRPr="009079F8" w:rsidRDefault="00225FDA" w:rsidP="00F23355">
            <w:pPr>
              <w:pStyle w:val="pqiTabBody"/>
              <w:rPr>
                <w:i/>
              </w:rPr>
            </w:pPr>
            <w:r w:rsidRPr="009079F8">
              <w:rPr>
                <w:i/>
              </w:rPr>
              <w:t>a</w:t>
            </w:r>
          </w:p>
        </w:tc>
        <w:tc>
          <w:tcPr>
            <w:tcW w:w="7418" w:type="dxa"/>
            <w:tcPrChange w:id="724" w:author="Jurkowska Monika" w:date="2022-11-14T21:27:00Z">
              <w:tcPr>
                <w:tcW w:w="5777" w:type="dxa"/>
                <w:gridSpan w:val="3"/>
              </w:tcPr>
            </w:tcPrChange>
          </w:tcPr>
          <w:p w14:paraId="13ED56D5" w14:textId="77777777" w:rsidR="00225FDA" w:rsidRDefault="00225FDA" w:rsidP="00F23355">
            <w:pPr>
              <w:pStyle w:val="pqiTabBody"/>
            </w:pPr>
            <w:r w:rsidRPr="009079F8">
              <w:t>Lokalny numer referencyjny</w:t>
            </w:r>
          </w:p>
          <w:p w14:paraId="1328F3A3" w14:textId="115E9D48" w:rsidR="000E00F4" w:rsidRPr="00144248" w:rsidRDefault="00225FDA" w:rsidP="00F23355">
            <w:pPr>
              <w:pStyle w:val="pqiTabBody"/>
              <w:rPr>
                <w:rFonts w:ascii="Courier New" w:hAnsi="Courier New"/>
                <w:color w:val="0000FF"/>
                <w:rPrChange w:id="725" w:author="Jurkowska Monika" w:date="2022-11-14T21:27:00Z">
                  <w:rPr/>
                </w:rPrChange>
              </w:rPr>
            </w:pPr>
            <w:r>
              <w:rPr>
                <w:rFonts w:ascii="Courier New" w:hAnsi="Courier New" w:cs="Courier New"/>
                <w:noProof/>
                <w:color w:val="0000FF"/>
              </w:rPr>
              <w:t>LocalReferenceNumber</w:t>
            </w:r>
          </w:p>
        </w:tc>
        <w:tc>
          <w:tcPr>
            <w:tcW w:w="516" w:type="dxa"/>
            <w:gridSpan w:val="2"/>
            <w:tcPrChange w:id="726" w:author="Jurkowska Monika" w:date="2022-11-14T21:27:00Z">
              <w:tcPr>
                <w:tcW w:w="516" w:type="dxa"/>
                <w:gridSpan w:val="2"/>
              </w:tcPr>
            </w:tcPrChange>
          </w:tcPr>
          <w:p w14:paraId="251767EB" w14:textId="77777777" w:rsidR="00225FDA" w:rsidRPr="009079F8" w:rsidRDefault="00225FDA" w:rsidP="00F23355">
            <w:pPr>
              <w:pStyle w:val="pqiTabBody"/>
            </w:pPr>
            <w:r w:rsidRPr="009079F8">
              <w:t>R</w:t>
            </w:r>
          </w:p>
        </w:tc>
        <w:tc>
          <w:tcPr>
            <w:tcW w:w="1950" w:type="dxa"/>
            <w:gridSpan w:val="2"/>
            <w:tcPrChange w:id="727" w:author="Jurkowska Monika" w:date="2022-11-14T21:27:00Z">
              <w:tcPr>
                <w:tcW w:w="1950" w:type="dxa"/>
                <w:gridSpan w:val="2"/>
              </w:tcPr>
            </w:tcPrChange>
          </w:tcPr>
          <w:p w14:paraId="0DFA6297" w14:textId="77777777" w:rsidR="00225FDA" w:rsidRPr="009079F8" w:rsidRDefault="00225FDA" w:rsidP="00F23355">
            <w:pPr>
              <w:pStyle w:val="pqiTabBody"/>
            </w:pPr>
          </w:p>
        </w:tc>
        <w:tc>
          <w:tcPr>
            <w:tcW w:w="3406" w:type="dxa"/>
            <w:gridSpan w:val="3"/>
            <w:tcPrChange w:id="728" w:author="Jurkowska Monika" w:date="2022-11-14T21:27:00Z">
              <w:tcPr>
                <w:tcW w:w="3406" w:type="dxa"/>
                <w:gridSpan w:val="8"/>
              </w:tcPr>
            </w:tcPrChange>
          </w:tcPr>
          <w:p w14:paraId="59A4E184" w14:textId="5BDF4FD4" w:rsidR="00225FDA" w:rsidRPr="009079F8" w:rsidRDefault="00225FDA" w:rsidP="00F23355">
            <w:pPr>
              <w:pStyle w:val="pqiTabBody"/>
            </w:pPr>
            <w:r>
              <w:t>Niepowtarzalny</w:t>
            </w:r>
            <w:r w:rsidRPr="009079F8">
              <w:t xml:space="preserve"> numer seryjny przypisany przez wysyłającego dokument</w:t>
            </w:r>
            <w:r>
              <w:t>owi</w:t>
            </w:r>
            <w:r w:rsidRPr="009079F8">
              <w:t xml:space="preserve"> e-</w:t>
            </w:r>
            <w:r w:rsidR="00B34801">
              <w:t>AD</w:t>
            </w:r>
            <w:r w:rsidRPr="009079F8">
              <w:t>, który to numer identyfikuje przesyłkę w ewidencji wysyłającego.</w:t>
            </w:r>
          </w:p>
        </w:tc>
        <w:tc>
          <w:tcPr>
            <w:tcW w:w="1217" w:type="dxa"/>
            <w:gridSpan w:val="2"/>
            <w:tcPrChange w:id="729" w:author="Jurkowska Monika" w:date="2022-11-14T21:27:00Z">
              <w:tcPr>
                <w:tcW w:w="1106" w:type="dxa"/>
                <w:gridSpan w:val="2"/>
              </w:tcPr>
            </w:tcPrChange>
          </w:tcPr>
          <w:p w14:paraId="256C7AAB" w14:textId="77777777" w:rsidR="00225FDA" w:rsidRPr="009079F8" w:rsidRDefault="00225FDA" w:rsidP="00F23355">
            <w:pPr>
              <w:pStyle w:val="pqiTabBody"/>
            </w:pPr>
            <w:r w:rsidRPr="009079F8">
              <w:t>an..22</w:t>
            </w:r>
          </w:p>
        </w:tc>
      </w:tr>
      <w:tr w:rsidR="008E5B73" w:rsidRPr="009079F8" w14:paraId="70363361"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73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731" w:author="Jurkowska Monika" w:date="2022-11-14T21:27:00Z">
            <w:trPr>
              <w:gridAfter w:val="0"/>
            </w:trPr>
          </w:trPrChange>
        </w:trPr>
        <w:tc>
          <w:tcPr>
            <w:tcW w:w="350" w:type="dxa"/>
            <w:tcPrChange w:id="732" w:author="Jurkowska Monika" w:date="2022-11-14T21:27:00Z">
              <w:tcPr>
                <w:tcW w:w="350" w:type="dxa"/>
              </w:tcPr>
            </w:tcPrChange>
          </w:tcPr>
          <w:p w14:paraId="28ADB897" w14:textId="77777777" w:rsidR="00225FDA" w:rsidRPr="009079F8" w:rsidRDefault="00225FDA" w:rsidP="00F23355">
            <w:pPr>
              <w:pStyle w:val="pqiTabBody"/>
              <w:rPr>
                <w:b/>
              </w:rPr>
            </w:pPr>
          </w:p>
        </w:tc>
        <w:tc>
          <w:tcPr>
            <w:tcW w:w="1306" w:type="dxa"/>
            <w:tcPrChange w:id="733" w:author="Jurkowska Monika" w:date="2022-11-14T21:27:00Z">
              <w:tcPr>
                <w:tcW w:w="439" w:type="dxa"/>
                <w:gridSpan w:val="2"/>
              </w:tcPr>
            </w:tcPrChange>
          </w:tcPr>
          <w:p w14:paraId="2B8F38FF" w14:textId="77777777" w:rsidR="00225FDA" w:rsidRPr="009079F8" w:rsidRDefault="00225FDA" w:rsidP="00F23355">
            <w:pPr>
              <w:pStyle w:val="pqiTabBody"/>
              <w:rPr>
                <w:i/>
              </w:rPr>
            </w:pPr>
            <w:r>
              <w:rPr>
                <w:i/>
              </w:rPr>
              <w:t>b</w:t>
            </w:r>
          </w:p>
        </w:tc>
        <w:tc>
          <w:tcPr>
            <w:tcW w:w="7418" w:type="dxa"/>
            <w:tcPrChange w:id="734" w:author="Jurkowska Monika" w:date="2022-11-14T21:27:00Z">
              <w:tcPr>
                <w:tcW w:w="5777" w:type="dxa"/>
                <w:gridSpan w:val="3"/>
              </w:tcPr>
            </w:tcPrChange>
          </w:tcPr>
          <w:p w14:paraId="308A54B2" w14:textId="77777777" w:rsidR="00225FDA" w:rsidRDefault="00225FDA" w:rsidP="00F23355">
            <w:pPr>
              <w:pStyle w:val="pqiTabBody"/>
            </w:pPr>
            <w:r w:rsidRPr="009079F8">
              <w:t>Numer faktury</w:t>
            </w:r>
          </w:p>
          <w:p w14:paraId="45E00422" w14:textId="0EEC6C59" w:rsidR="000E00F4" w:rsidRPr="00144248" w:rsidRDefault="00225FDA" w:rsidP="00F23355">
            <w:pPr>
              <w:pStyle w:val="pqiTabBody"/>
              <w:rPr>
                <w:rFonts w:ascii="Courier New" w:hAnsi="Courier New"/>
                <w:color w:val="0000FF"/>
                <w:rPrChange w:id="735" w:author="Jurkowska Monika" w:date="2022-11-14T21:27:00Z">
                  <w:rPr/>
                </w:rPrChange>
              </w:rPr>
            </w:pPr>
            <w:r>
              <w:rPr>
                <w:rFonts w:ascii="Courier New" w:hAnsi="Courier New" w:cs="Courier New"/>
                <w:noProof/>
                <w:color w:val="0000FF"/>
              </w:rPr>
              <w:t>InvoiceNumber</w:t>
            </w:r>
          </w:p>
        </w:tc>
        <w:tc>
          <w:tcPr>
            <w:tcW w:w="516" w:type="dxa"/>
            <w:gridSpan w:val="2"/>
            <w:tcPrChange w:id="736" w:author="Jurkowska Monika" w:date="2022-11-14T21:27:00Z">
              <w:tcPr>
                <w:tcW w:w="516" w:type="dxa"/>
                <w:gridSpan w:val="2"/>
              </w:tcPr>
            </w:tcPrChange>
          </w:tcPr>
          <w:p w14:paraId="3E0B7387" w14:textId="77777777" w:rsidR="00225FDA" w:rsidRPr="009079F8" w:rsidRDefault="00225FDA" w:rsidP="00F23355">
            <w:pPr>
              <w:pStyle w:val="pqiTabBody"/>
            </w:pPr>
            <w:r w:rsidRPr="009079F8">
              <w:t>R</w:t>
            </w:r>
          </w:p>
        </w:tc>
        <w:tc>
          <w:tcPr>
            <w:tcW w:w="1950" w:type="dxa"/>
            <w:gridSpan w:val="2"/>
            <w:tcPrChange w:id="737" w:author="Jurkowska Monika" w:date="2022-11-14T21:27:00Z">
              <w:tcPr>
                <w:tcW w:w="1950" w:type="dxa"/>
                <w:gridSpan w:val="2"/>
              </w:tcPr>
            </w:tcPrChange>
          </w:tcPr>
          <w:p w14:paraId="585BE074" w14:textId="77777777" w:rsidR="00225FDA" w:rsidRPr="009079F8" w:rsidRDefault="00225FDA" w:rsidP="00F23355">
            <w:pPr>
              <w:pStyle w:val="pqiTabBody"/>
            </w:pPr>
          </w:p>
        </w:tc>
        <w:tc>
          <w:tcPr>
            <w:tcW w:w="3406" w:type="dxa"/>
            <w:gridSpan w:val="3"/>
            <w:tcPrChange w:id="738" w:author="Jurkowska Monika" w:date="2022-11-14T21:27:00Z">
              <w:tcPr>
                <w:tcW w:w="3406" w:type="dxa"/>
                <w:gridSpan w:val="8"/>
              </w:tcPr>
            </w:tcPrChange>
          </w:tcPr>
          <w:p w14:paraId="57BE96E2" w14:textId="77777777" w:rsidR="00225FDA" w:rsidRPr="009079F8" w:rsidRDefault="00225FDA" w:rsidP="00F23355">
            <w:pPr>
              <w:pStyle w:val="pqiTabBody"/>
            </w:pPr>
            <w:r w:rsidRPr="009079F8">
              <w:t>Należy podać numer faktury dotyczącej wyrobów. Jeżeli faktura nie została jeszcze przygotowana, należy podać numer potwierdzenia dostawy lub innego dokumentu przewozowego.</w:t>
            </w:r>
          </w:p>
        </w:tc>
        <w:tc>
          <w:tcPr>
            <w:tcW w:w="1217" w:type="dxa"/>
            <w:gridSpan w:val="2"/>
            <w:tcPrChange w:id="739" w:author="Jurkowska Monika" w:date="2022-11-14T21:27:00Z">
              <w:tcPr>
                <w:tcW w:w="1106" w:type="dxa"/>
                <w:gridSpan w:val="2"/>
              </w:tcPr>
            </w:tcPrChange>
          </w:tcPr>
          <w:p w14:paraId="45AF46A6" w14:textId="77777777" w:rsidR="00225FDA" w:rsidRPr="009079F8" w:rsidRDefault="00225FDA" w:rsidP="00F23355">
            <w:pPr>
              <w:pStyle w:val="pqiTabBody"/>
            </w:pPr>
            <w:r w:rsidRPr="009079F8">
              <w:t>an..35</w:t>
            </w:r>
          </w:p>
        </w:tc>
      </w:tr>
      <w:tr w:rsidR="008E5B73" w:rsidRPr="009079F8" w14:paraId="3586B60E"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74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741" w:author="Jurkowska Monika" w:date="2022-11-14T21:27:00Z">
            <w:trPr>
              <w:gridAfter w:val="0"/>
            </w:trPr>
          </w:trPrChange>
        </w:trPr>
        <w:tc>
          <w:tcPr>
            <w:tcW w:w="350" w:type="dxa"/>
            <w:tcPrChange w:id="742" w:author="Jurkowska Monika" w:date="2022-11-14T21:27:00Z">
              <w:tcPr>
                <w:tcW w:w="350" w:type="dxa"/>
              </w:tcPr>
            </w:tcPrChange>
          </w:tcPr>
          <w:p w14:paraId="6A5E11B6" w14:textId="77777777" w:rsidR="00225FDA" w:rsidRPr="009079F8" w:rsidRDefault="00225FDA" w:rsidP="00F23355">
            <w:pPr>
              <w:pStyle w:val="pqiTabBody"/>
              <w:rPr>
                <w:b/>
              </w:rPr>
            </w:pPr>
          </w:p>
        </w:tc>
        <w:tc>
          <w:tcPr>
            <w:tcW w:w="1306" w:type="dxa"/>
            <w:tcPrChange w:id="743" w:author="Jurkowska Monika" w:date="2022-11-14T21:27:00Z">
              <w:tcPr>
                <w:tcW w:w="439" w:type="dxa"/>
                <w:gridSpan w:val="2"/>
              </w:tcPr>
            </w:tcPrChange>
          </w:tcPr>
          <w:p w14:paraId="35DA6E86" w14:textId="77777777" w:rsidR="00225FDA" w:rsidRPr="009079F8" w:rsidRDefault="00225FDA" w:rsidP="00F23355">
            <w:pPr>
              <w:pStyle w:val="pqiTabBody"/>
              <w:rPr>
                <w:i/>
              </w:rPr>
            </w:pPr>
            <w:r w:rsidRPr="009079F8">
              <w:rPr>
                <w:i/>
              </w:rPr>
              <w:t>c</w:t>
            </w:r>
          </w:p>
        </w:tc>
        <w:tc>
          <w:tcPr>
            <w:tcW w:w="7418" w:type="dxa"/>
            <w:tcPrChange w:id="744" w:author="Jurkowska Monika" w:date="2022-11-14T21:27:00Z">
              <w:tcPr>
                <w:tcW w:w="5777" w:type="dxa"/>
                <w:gridSpan w:val="3"/>
              </w:tcPr>
            </w:tcPrChange>
          </w:tcPr>
          <w:p w14:paraId="17CEEABE" w14:textId="77777777" w:rsidR="00225FDA" w:rsidRDefault="00225FDA" w:rsidP="00F23355">
            <w:pPr>
              <w:pStyle w:val="pqiTabBody"/>
            </w:pPr>
            <w:r w:rsidRPr="009079F8">
              <w:t>Data faktury</w:t>
            </w:r>
          </w:p>
          <w:p w14:paraId="78102940" w14:textId="27513383" w:rsidR="000E00F4" w:rsidRPr="00144248" w:rsidRDefault="00225FDA" w:rsidP="00F23355">
            <w:pPr>
              <w:pStyle w:val="pqiTabBody"/>
              <w:rPr>
                <w:rFonts w:ascii="Courier New" w:hAnsi="Courier New"/>
                <w:color w:val="0000FF"/>
                <w:rPrChange w:id="745" w:author="Jurkowska Monika" w:date="2022-11-14T21:27:00Z">
                  <w:rPr/>
                </w:rPrChange>
              </w:rPr>
            </w:pPr>
            <w:r>
              <w:rPr>
                <w:rFonts w:ascii="Courier New" w:hAnsi="Courier New" w:cs="Courier New"/>
                <w:noProof/>
                <w:color w:val="0000FF"/>
              </w:rPr>
              <w:t>InvoiceDate</w:t>
            </w:r>
          </w:p>
        </w:tc>
        <w:tc>
          <w:tcPr>
            <w:tcW w:w="516" w:type="dxa"/>
            <w:gridSpan w:val="2"/>
            <w:tcPrChange w:id="746" w:author="Jurkowska Monika" w:date="2022-11-14T21:27:00Z">
              <w:tcPr>
                <w:tcW w:w="516" w:type="dxa"/>
                <w:gridSpan w:val="2"/>
              </w:tcPr>
            </w:tcPrChange>
          </w:tcPr>
          <w:p w14:paraId="1F0B7F3A" w14:textId="77777777" w:rsidR="00225FDA" w:rsidRPr="009079F8" w:rsidRDefault="00225FDA" w:rsidP="00F23355">
            <w:pPr>
              <w:pStyle w:val="pqiTabBody"/>
            </w:pPr>
            <w:r w:rsidRPr="009079F8">
              <w:t>O</w:t>
            </w:r>
          </w:p>
        </w:tc>
        <w:tc>
          <w:tcPr>
            <w:tcW w:w="1950" w:type="dxa"/>
            <w:gridSpan w:val="2"/>
            <w:tcPrChange w:id="747" w:author="Jurkowska Monika" w:date="2022-11-14T21:27:00Z">
              <w:tcPr>
                <w:tcW w:w="1950" w:type="dxa"/>
                <w:gridSpan w:val="2"/>
              </w:tcPr>
            </w:tcPrChange>
          </w:tcPr>
          <w:p w14:paraId="171C9B08" w14:textId="77777777" w:rsidR="00225FDA" w:rsidRPr="009079F8" w:rsidRDefault="00225FDA" w:rsidP="00F23355">
            <w:pPr>
              <w:pStyle w:val="pqiTabBody"/>
            </w:pPr>
          </w:p>
        </w:tc>
        <w:tc>
          <w:tcPr>
            <w:tcW w:w="3406" w:type="dxa"/>
            <w:gridSpan w:val="3"/>
            <w:tcPrChange w:id="748" w:author="Jurkowska Monika" w:date="2022-11-14T21:27:00Z">
              <w:tcPr>
                <w:tcW w:w="3406" w:type="dxa"/>
                <w:gridSpan w:val="8"/>
              </w:tcPr>
            </w:tcPrChange>
          </w:tcPr>
          <w:p w14:paraId="3F7435E8" w14:textId="77777777" w:rsidR="00225FDA" w:rsidRPr="009079F8" w:rsidRDefault="00225FDA" w:rsidP="00F23355">
            <w:pPr>
              <w:pStyle w:val="pqiTabBody"/>
            </w:pPr>
            <w:r w:rsidRPr="009079F8">
              <w:t>Data dokumentu wskazan</w:t>
            </w:r>
            <w:r>
              <w:t>ego</w:t>
            </w:r>
            <w:r w:rsidRPr="009079F8">
              <w:t xml:space="preserve"> w polu </w:t>
            </w:r>
            <w:r>
              <w:t>9</w:t>
            </w:r>
            <w:r w:rsidRPr="009079F8">
              <w:t>b.</w:t>
            </w:r>
          </w:p>
        </w:tc>
        <w:tc>
          <w:tcPr>
            <w:tcW w:w="1217" w:type="dxa"/>
            <w:gridSpan w:val="2"/>
            <w:tcPrChange w:id="749" w:author="Jurkowska Monika" w:date="2022-11-14T21:27:00Z">
              <w:tcPr>
                <w:tcW w:w="1106" w:type="dxa"/>
                <w:gridSpan w:val="2"/>
              </w:tcPr>
            </w:tcPrChange>
          </w:tcPr>
          <w:p w14:paraId="6844E15E" w14:textId="377E3534" w:rsidR="003A4A6E" w:rsidRPr="009079F8" w:rsidRDefault="00225FDA" w:rsidP="00F23355">
            <w:pPr>
              <w:pStyle w:val="pqiTabBody"/>
            </w:pPr>
            <w:del w:id="750" w:author="Jurkowska Monika" w:date="2022-11-14T21:27:00Z">
              <w:r>
                <w:delText>d</w:delText>
              </w:r>
              <w:r w:rsidRPr="009079F8">
                <w:delText>ate</w:delText>
              </w:r>
            </w:del>
            <w:proofErr w:type="spellStart"/>
            <w:ins w:id="751" w:author="Jurkowska Monika" w:date="2022-11-14T21:27:00Z">
              <w:r w:rsidR="003A4A6E">
                <w:t>D</w:t>
              </w:r>
              <w:r w:rsidRPr="009079F8">
                <w:t>ate</w:t>
              </w:r>
            </w:ins>
            <w:proofErr w:type="spellEnd"/>
          </w:p>
        </w:tc>
      </w:tr>
      <w:tr w:rsidR="008E5B73" w:rsidRPr="009079F8" w14:paraId="047FECA5"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752"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753" w:author="Jurkowska Monika" w:date="2022-11-14T21:27:00Z">
            <w:trPr>
              <w:gridAfter w:val="0"/>
            </w:trPr>
          </w:trPrChange>
        </w:trPr>
        <w:tc>
          <w:tcPr>
            <w:tcW w:w="350" w:type="dxa"/>
            <w:tcPrChange w:id="754" w:author="Jurkowska Monika" w:date="2022-11-14T21:27:00Z">
              <w:tcPr>
                <w:tcW w:w="350" w:type="dxa"/>
              </w:tcPr>
            </w:tcPrChange>
          </w:tcPr>
          <w:p w14:paraId="0C0307F0" w14:textId="77777777" w:rsidR="00225FDA" w:rsidRPr="009079F8" w:rsidRDefault="00225FDA" w:rsidP="00F23355">
            <w:pPr>
              <w:pStyle w:val="pqiTabBody"/>
              <w:rPr>
                <w:b/>
              </w:rPr>
            </w:pPr>
          </w:p>
        </w:tc>
        <w:tc>
          <w:tcPr>
            <w:tcW w:w="1306" w:type="dxa"/>
            <w:tcPrChange w:id="755" w:author="Jurkowska Monika" w:date="2022-11-14T21:27:00Z">
              <w:tcPr>
                <w:tcW w:w="439" w:type="dxa"/>
                <w:gridSpan w:val="2"/>
              </w:tcPr>
            </w:tcPrChange>
          </w:tcPr>
          <w:p w14:paraId="6B543549" w14:textId="77777777" w:rsidR="00225FDA" w:rsidRPr="009079F8" w:rsidRDefault="00225FDA" w:rsidP="00F23355">
            <w:pPr>
              <w:pStyle w:val="pqiTabBody"/>
              <w:rPr>
                <w:i/>
              </w:rPr>
            </w:pPr>
            <w:r w:rsidRPr="009079F8">
              <w:rPr>
                <w:i/>
              </w:rPr>
              <w:t>d</w:t>
            </w:r>
          </w:p>
        </w:tc>
        <w:tc>
          <w:tcPr>
            <w:tcW w:w="7418" w:type="dxa"/>
            <w:tcPrChange w:id="756" w:author="Jurkowska Monika" w:date="2022-11-14T21:27:00Z">
              <w:tcPr>
                <w:tcW w:w="5777" w:type="dxa"/>
                <w:gridSpan w:val="3"/>
              </w:tcPr>
            </w:tcPrChange>
          </w:tcPr>
          <w:p w14:paraId="188D2D14" w14:textId="77777777" w:rsidR="00225FDA" w:rsidRDefault="00225FDA" w:rsidP="00F23355">
            <w:pPr>
              <w:pStyle w:val="pqiTabBody"/>
            </w:pPr>
            <w:r w:rsidRPr="009079F8">
              <w:t xml:space="preserve">Kod rodzaju miejsca </w:t>
            </w:r>
            <w:r>
              <w:t>pochodzenia rozpoczęcia przemieszczenia</w:t>
            </w:r>
          </w:p>
          <w:p w14:paraId="7B071FF8" w14:textId="0EC1AFF7" w:rsidR="000E00F4" w:rsidRPr="00144248" w:rsidRDefault="00225FDA" w:rsidP="00F23355">
            <w:pPr>
              <w:pStyle w:val="pqiTabBody"/>
              <w:rPr>
                <w:rFonts w:ascii="Courier New" w:hAnsi="Courier New"/>
                <w:color w:val="0000FF"/>
                <w:rPrChange w:id="757" w:author="Jurkowska Monika" w:date="2022-11-14T21:27:00Z">
                  <w:rPr/>
                </w:rPrChange>
              </w:rPr>
            </w:pPr>
            <w:r>
              <w:rPr>
                <w:rFonts w:ascii="Courier New" w:hAnsi="Courier New" w:cs="Courier New"/>
                <w:noProof/>
                <w:color w:val="0000FF"/>
              </w:rPr>
              <w:t>OriginTypeCode</w:t>
            </w:r>
          </w:p>
        </w:tc>
        <w:tc>
          <w:tcPr>
            <w:tcW w:w="516" w:type="dxa"/>
            <w:gridSpan w:val="2"/>
            <w:tcPrChange w:id="758" w:author="Jurkowska Monika" w:date="2022-11-14T21:27:00Z">
              <w:tcPr>
                <w:tcW w:w="516" w:type="dxa"/>
                <w:gridSpan w:val="2"/>
              </w:tcPr>
            </w:tcPrChange>
          </w:tcPr>
          <w:p w14:paraId="5B6266C7" w14:textId="77777777" w:rsidR="00225FDA" w:rsidRPr="009079F8" w:rsidRDefault="00225FDA" w:rsidP="00F23355">
            <w:pPr>
              <w:pStyle w:val="pqiTabBody"/>
            </w:pPr>
            <w:r w:rsidRPr="009079F8">
              <w:t>R</w:t>
            </w:r>
          </w:p>
        </w:tc>
        <w:tc>
          <w:tcPr>
            <w:tcW w:w="1950" w:type="dxa"/>
            <w:gridSpan w:val="2"/>
            <w:tcPrChange w:id="759" w:author="Jurkowska Monika" w:date="2022-11-14T21:27:00Z">
              <w:tcPr>
                <w:tcW w:w="1950" w:type="dxa"/>
                <w:gridSpan w:val="2"/>
              </w:tcPr>
            </w:tcPrChange>
          </w:tcPr>
          <w:p w14:paraId="690DB988" w14:textId="77777777" w:rsidR="00225FDA" w:rsidRPr="009079F8" w:rsidRDefault="00225FDA" w:rsidP="00F23355">
            <w:pPr>
              <w:pStyle w:val="pqiTabBody"/>
            </w:pPr>
          </w:p>
        </w:tc>
        <w:tc>
          <w:tcPr>
            <w:tcW w:w="3406" w:type="dxa"/>
            <w:gridSpan w:val="3"/>
            <w:tcPrChange w:id="760" w:author="Jurkowska Monika" w:date="2022-11-14T21:27:00Z">
              <w:tcPr>
                <w:tcW w:w="3406" w:type="dxa"/>
                <w:gridSpan w:val="8"/>
              </w:tcPr>
            </w:tcPrChange>
          </w:tcPr>
          <w:p w14:paraId="4E937D0F" w14:textId="77777777" w:rsidR="00225FDA" w:rsidRPr="009079F8" w:rsidRDefault="00225FDA" w:rsidP="00F23355">
            <w:pPr>
              <w:pStyle w:val="pqiTabBody"/>
            </w:pPr>
            <w:r>
              <w:rPr>
                <w:lang w:eastAsia="en-GB"/>
              </w:rPr>
              <w:t>Wartość z enumeracji „</w:t>
            </w:r>
            <w:r>
              <w:rPr>
                <w:lang w:eastAsia="en-GB"/>
              </w:rPr>
              <w:fldChar w:fldCharType="begin"/>
            </w:r>
            <w:r>
              <w:rPr>
                <w:lang w:eastAsia="en-GB"/>
              </w:rPr>
              <w:instrText xml:space="preserve"> REF _Ref267947252 \h </w:instrText>
            </w:r>
            <w:r>
              <w:rPr>
                <w:lang w:eastAsia="en-GB"/>
              </w:rPr>
            </w:r>
            <w:r>
              <w:rPr>
                <w:lang w:eastAsia="en-GB"/>
              </w:rPr>
              <w:fldChar w:fldCharType="separate"/>
            </w:r>
            <w:r w:rsidR="002B6F91">
              <w:t>Kody rodzaju miejsca rozpoczęcia przemieszczenia (</w:t>
            </w:r>
            <w:proofErr w:type="spellStart"/>
            <w:r w:rsidR="002B6F91" w:rsidRPr="008A2949">
              <w:t>Origin</w:t>
            </w:r>
            <w:proofErr w:type="spellEnd"/>
            <w:r w:rsidR="002B6F91" w:rsidRPr="008A2949">
              <w:t xml:space="preserve"> </w:t>
            </w:r>
            <w:proofErr w:type="spellStart"/>
            <w:r w:rsidR="002B6F91" w:rsidRPr="008A2949">
              <w:t>Type</w:t>
            </w:r>
            <w:proofErr w:type="spellEnd"/>
            <w:r w:rsidR="002B6F91" w:rsidRPr="008A2949">
              <w:t xml:space="preserve"> </w:t>
            </w:r>
            <w:proofErr w:type="spellStart"/>
            <w:r w:rsidR="002B6F91" w:rsidRPr="008A2949">
              <w:t>Code</w:t>
            </w:r>
            <w:proofErr w:type="spellEnd"/>
            <w:r w:rsidR="002B6F91">
              <w:t>)</w:t>
            </w:r>
            <w:r>
              <w:rPr>
                <w:lang w:eastAsia="en-GB"/>
              </w:rPr>
              <w:fldChar w:fldCharType="end"/>
            </w:r>
            <w:r>
              <w:rPr>
                <w:lang w:eastAsia="en-GB"/>
              </w:rPr>
              <w:t>”.</w:t>
            </w:r>
          </w:p>
        </w:tc>
        <w:tc>
          <w:tcPr>
            <w:tcW w:w="1217" w:type="dxa"/>
            <w:gridSpan w:val="2"/>
            <w:tcPrChange w:id="761" w:author="Jurkowska Monika" w:date="2022-11-14T21:27:00Z">
              <w:tcPr>
                <w:tcW w:w="1106" w:type="dxa"/>
                <w:gridSpan w:val="2"/>
              </w:tcPr>
            </w:tcPrChange>
          </w:tcPr>
          <w:p w14:paraId="0B317C73" w14:textId="77777777" w:rsidR="00225FDA" w:rsidRPr="009079F8" w:rsidRDefault="00225FDA" w:rsidP="00F23355">
            <w:pPr>
              <w:pStyle w:val="pqiTabBody"/>
            </w:pPr>
            <w:r>
              <w:t>n</w:t>
            </w:r>
            <w:r w:rsidRPr="009079F8">
              <w:t>1</w:t>
            </w:r>
          </w:p>
        </w:tc>
      </w:tr>
      <w:tr w:rsidR="008E5B73" w:rsidRPr="009079F8" w14:paraId="42E8DAB6"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762"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763" w:author="Jurkowska Monika" w:date="2022-11-14T21:27:00Z">
            <w:trPr>
              <w:gridAfter w:val="0"/>
            </w:trPr>
          </w:trPrChange>
        </w:trPr>
        <w:tc>
          <w:tcPr>
            <w:tcW w:w="350" w:type="dxa"/>
            <w:tcPrChange w:id="764" w:author="Jurkowska Monika" w:date="2022-11-14T21:27:00Z">
              <w:tcPr>
                <w:tcW w:w="350" w:type="dxa"/>
              </w:tcPr>
            </w:tcPrChange>
          </w:tcPr>
          <w:p w14:paraId="3AA63781" w14:textId="77777777" w:rsidR="00225FDA" w:rsidRPr="009079F8" w:rsidRDefault="00225FDA" w:rsidP="00F23355">
            <w:pPr>
              <w:pStyle w:val="pqiTabBody"/>
              <w:rPr>
                <w:b/>
              </w:rPr>
            </w:pPr>
          </w:p>
        </w:tc>
        <w:tc>
          <w:tcPr>
            <w:tcW w:w="1306" w:type="dxa"/>
            <w:tcPrChange w:id="765" w:author="Jurkowska Monika" w:date="2022-11-14T21:27:00Z">
              <w:tcPr>
                <w:tcW w:w="439" w:type="dxa"/>
                <w:gridSpan w:val="2"/>
              </w:tcPr>
            </w:tcPrChange>
          </w:tcPr>
          <w:p w14:paraId="15AC273C" w14:textId="77777777" w:rsidR="00225FDA" w:rsidRPr="009079F8" w:rsidRDefault="00225FDA" w:rsidP="00F23355">
            <w:pPr>
              <w:pStyle w:val="pqiTabBody"/>
              <w:rPr>
                <w:i/>
              </w:rPr>
            </w:pPr>
            <w:r w:rsidRPr="009079F8">
              <w:rPr>
                <w:i/>
              </w:rPr>
              <w:t>e</w:t>
            </w:r>
          </w:p>
        </w:tc>
        <w:tc>
          <w:tcPr>
            <w:tcW w:w="7418" w:type="dxa"/>
            <w:tcPrChange w:id="766" w:author="Jurkowska Monika" w:date="2022-11-14T21:27:00Z">
              <w:tcPr>
                <w:tcW w:w="5777" w:type="dxa"/>
                <w:gridSpan w:val="3"/>
              </w:tcPr>
            </w:tcPrChange>
          </w:tcPr>
          <w:p w14:paraId="0869D455" w14:textId="77777777" w:rsidR="00225FDA" w:rsidRDefault="00225FDA" w:rsidP="00F23355">
            <w:pPr>
              <w:pStyle w:val="pqiTabBody"/>
            </w:pPr>
            <w:r w:rsidRPr="009079F8">
              <w:t>Data wysyłki</w:t>
            </w:r>
          </w:p>
          <w:p w14:paraId="5F0388CF" w14:textId="594B73B1" w:rsidR="000E00F4" w:rsidRPr="00144248" w:rsidRDefault="00225FDA" w:rsidP="00F23355">
            <w:pPr>
              <w:pStyle w:val="pqiTabBody"/>
              <w:rPr>
                <w:rFonts w:ascii="Courier New" w:hAnsi="Courier New"/>
                <w:color w:val="0000FF"/>
                <w:rPrChange w:id="767" w:author="Jurkowska Monika" w:date="2022-11-14T21:27:00Z">
                  <w:rPr/>
                </w:rPrChange>
              </w:rPr>
            </w:pPr>
            <w:r>
              <w:rPr>
                <w:rFonts w:ascii="Courier New" w:hAnsi="Courier New" w:cs="Courier New"/>
                <w:noProof/>
                <w:color w:val="0000FF"/>
              </w:rPr>
              <w:t>DateOfDispatch</w:t>
            </w:r>
          </w:p>
        </w:tc>
        <w:tc>
          <w:tcPr>
            <w:tcW w:w="516" w:type="dxa"/>
            <w:gridSpan w:val="2"/>
            <w:tcPrChange w:id="768" w:author="Jurkowska Monika" w:date="2022-11-14T21:27:00Z">
              <w:tcPr>
                <w:tcW w:w="516" w:type="dxa"/>
                <w:gridSpan w:val="2"/>
              </w:tcPr>
            </w:tcPrChange>
          </w:tcPr>
          <w:p w14:paraId="25A4556D" w14:textId="77777777" w:rsidR="00225FDA" w:rsidRPr="009079F8" w:rsidRDefault="00225FDA" w:rsidP="00F23355">
            <w:pPr>
              <w:pStyle w:val="pqiTabBody"/>
            </w:pPr>
            <w:r w:rsidRPr="009079F8">
              <w:t>R</w:t>
            </w:r>
          </w:p>
        </w:tc>
        <w:tc>
          <w:tcPr>
            <w:tcW w:w="1950" w:type="dxa"/>
            <w:gridSpan w:val="2"/>
            <w:tcPrChange w:id="769" w:author="Jurkowska Monika" w:date="2022-11-14T21:27:00Z">
              <w:tcPr>
                <w:tcW w:w="1950" w:type="dxa"/>
                <w:gridSpan w:val="2"/>
              </w:tcPr>
            </w:tcPrChange>
          </w:tcPr>
          <w:p w14:paraId="2C6E037A" w14:textId="77777777" w:rsidR="00225FDA" w:rsidRPr="009079F8" w:rsidRDefault="00225FDA" w:rsidP="00F23355">
            <w:pPr>
              <w:pStyle w:val="pqiTabBody"/>
            </w:pPr>
          </w:p>
        </w:tc>
        <w:tc>
          <w:tcPr>
            <w:tcW w:w="3406" w:type="dxa"/>
            <w:gridSpan w:val="3"/>
            <w:tcPrChange w:id="770" w:author="Jurkowska Monika" w:date="2022-11-14T21:27:00Z">
              <w:tcPr>
                <w:tcW w:w="3406" w:type="dxa"/>
                <w:gridSpan w:val="8"/>
              </w:tcPr>
            </w:tcPrChange>
          </w:tcPr>
          <w:p w14:paraId="138820BC" w14:textId="38B5411F" w:rsidR="003A4A6E" w:rsidRPr="009079F8" w:rsidRDefault="00225FDA" w:rsidP="00F23355">
            <w:pPr>
              <w:pStyle w:val="pqiTabBody"/>
            </w:pPr>
            <w:r w:rsidRPr="009079F8">
              <w:t xml:space="preserve">Data rozpoczęcia przemieszczenia zgodnie z art. </w:t>
            </w:r>
            <w:r w:rsidR="00120869">
              <w:t xml:space="preserve">19 </w:t>
            </w:r>
            <w:r w:rsidRPr="009079F8">
              <w:t xml:space="preserve">ust. </w:t>
            </w:r>
            <w:r w:rsidR="00120869">
              <w:t xml:space="preserve">1 </w:t>
            </w:r>
            <w:r w:rsidRPr="009079F8">
              <w:t xml:space="preserve">dyrektywy </w:t>
            </w:r>
            <w:del w:id="771" w:author="Jurkowska Monika" w:date="2022-11-14T21:27:00Z">
              <w:r w:rsidRPr="009079F8">
                <w:delText>2008/118/WE</w:delText>
              </w:r>
            </w:del>
            <w:ins w:id="772" w:author="Jurkowska Monika" w:date="2022-11-14T21:27:00Z">
              <w:r w:rsidR="00384D55">
                <w:t>2020/262</w:t>
              </w:r>
            </w:ins>
            <w:r w:rsidRPr="009079F8">
              <w:t xml:space="preserve">. Ta data nie może być późniejsza niż 7 dni po dniu </w:t>
            </w:r>
            <w:r>
              <w:t xml:space="preserve">przesłania </w:t>
            </w:r>
            <w:r w:rsidRPr="009079F8">
              <w:t>dokumentu e-</w:t>
            </w:r>
            <w:r w:rsidR="00120869">
              <w:t>AD</w:t>
            </w:r>
            <w:r w:rsidRPr="009079F8">
              <w:t xml:space="preserve">. </w:t>
            </w:r>
            <w:r w:rsidRPr="009079F8">
              <w:lastRenderedPageBreak/>
              <w:t xml:space="preserve">Data wysyłki może być przeszłą datą w przypadku, o którym mowa w art. </w:t>
            </w:r>
            <w:r w:rsidR="00EC4E1E">
              <w:t>26</w:t>
            </w:r>
            <w:r w:rsidRPr="009079F8">
              <w:t xml:space="preserve"> dyrektywy </w:t>
            </w:r>
            <w:del w:id="773" w:author="Jurkowska Monika" w:date="2022-11-14T21:27:00Z">
              <w:r w:rsidRPr="009079F8">
                <w:delText>2008/118/WE.</w:delText>
              </w:r>
            </w:del>
            <w:ins w:id="774" w:author="Jurkowska Monika" w:date="2022-11-14T21:27:00Z">
              <w:r w:rsidR="00384D55">
                <w:t>2020/262</w:t>
              </w:r>
              <w:r w:rsidRPr="009079F8">
                <w:t>.</w:t>
              </w:r>
              <w:r w:rsidR="00384D55">
                <w:t xml:space="preserve"> </w:t>
              </w:r>
            </w:ins>
          </w:p>
        </w:tc>
        <w:tc>
          <w:tcPr>
            <w:tcW w:w="1217" w:type="dxa"/>
            <w:gridSpan w:val="2"/>
            <w:tcPrChange w:id="775" w:author="Jurkowska Monika" w:date="2022-11-14T21:27:00Z">
              <w:tcPr>
                <w:tcW w:w="1106" w:type="dxa"/>
                <w:gridSpan w:val="2"/>
              </w:tcPr>
            </w:tcPrChange>
          </w:tcPr>
          <w:p w14:paraId="685C95B9" w14:textId="6E5020BF" w:rsidR="003A4A6E" w:rsidRPr="009079F8" w:rsidRDefault="00225FDA" w:rsidP="00F23355">
            <w:pPr>
              <w:pStyle w:val="pqiTabBody"/>
            </w:pPr>
            <w:del w:id="776" w:author="Jurkowska Monika" w:date="2022-11-14T21:27:00Z">
              <w:r>
                <w:lastRenderedPageBreak/>
                <w:delText>d</w:delText>
              </w:r>
              <w:r w:rsidRPr="009079F8">
                <w:delText>ate</w:delText>
              </w:r>
            </w:del>
            <w:proofErr w:type="spellStart"/>
            <w:ins w:id="777" w:author="Jurkowska Monika" w:date="2022-11-14T21:27:00Z">
              <w:r w:rsidR="003A4A6E">
                <w:t>D</w:t>
              </w:r>
              <w:r w:rsidRPr="009079F8">
                <w:t>ate</w:t>
              </w:r>
            </w:ins>
            <w:proofErr w:type="spellEnd"/>
          </w:p>
        </w:tc>
      </w:tr>
      <w:tr w:rsidR="008E5B73" w:rsidRPr="009079F8" w14:paraId="47611B0C"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778"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779" w:author="Jurkowska Monika" w:date="2022-11-14T21:27:00Z">
            <w:trPr>
              <w:gridAfter w:val="0"/>
            </w:trPr>
          </w:trPrChange>
        </w:trPr>
        <w:tc>
          <w:tcPr>
            <w:tcW w:w="350" w:type="dxa"/>
            <w:tcPrChange w:id="780" w:author="Jurkowska Monika" w:date="2022-11-14T21:27:00Z">
              <w:tcPr>
                <w:tcW w:w="350" w:type="dxa"/>
              </w:tcPr>
            </w:tcPrChange>
          </w:tcPr>
          <w:p w14:paraId="7A1B3F4C" w14:textId="77777777" w:rsidR="00225FDA" w:rsidRPr="009079F8" w:rsidRDefault="00225FDA" w:rsidP="00F23355">
            <w:pPr>
              <w:pStyle w:val="pqiTabBody"/>
              <w:rPr>
                <w:b/>
              </w:rPr>
            </w:pPr>
          </w:p>
        </w:tc>
        <w:tc>
          <w:tcPr>
            <w:tcW w:w="1306" w:type="dxa"/>
            <w:tcPrChange w:id="781" w:author="Jurkowska Monika" w:date="2022-11-14T21:27:00Z">
              <w:tcPr>
                <w:tcW w:w="439" w:type="dxa"/>
                <w:gridSpan w:val="2"/>
              </w:tcPr>
            </w:tcPrChange>
          </w:tcPr>
          <w:p w14:paraId="025835E2" w14:textId="77777777" w:rsidR="00225FDA" w:rsidRPr="009079F8" w:rsidRDefault="00225FDA" w:rsidP="00F23355">
            <w:pPr>
              <w:pStyle w:val="pqiTabBody"/>
              <w:rPr>
                <w:i/>
              </w:rPr>
            </w:pPr>
            <w:r w:rsidRPr="009079F8">
              <w:rPr>
                <w:i/>
              </w:rPr>
              <w:t>f</w:t>
            </w:r>
          </w:p>
        </w:tc>
        <w:tc>
          <w:tcPr>
            <w:tcW w:w="7418" w:type="dxa"/>
            <w:tcPrChange w:id="782" w:author="Jurkowska Monika" w:date="2022-11-14T21:27:00Z">
              <w:tcPr>
                <w:tcW w:w="5777" w:type="dxa"/>
                <w:gridSpan w:val="3"/>
              </w:tcPr>
            </w:tcPrChange>
          </w:tcPr>
          <w:p w14:paraId="0D17C88A" w14:textId="77777777" w:rsidR="00225FDA" w:rsidRDefault="00225FDA" w:rsidP="00F23355">
            <w:pPr>
              <w:pStyle w:val="pqiTabBody"/>
            </w:pPr>
            <w:r w:rsidRPr="009079F8">
              <w:t>Czas wysyłki</w:t>
            </w:r>
          </w:p>
          <w:p w14:paraId="64751AC4" w14:textId="7CAC832E" w:rsidR="000E00F4" w:rsidRPr="0013688C" w:rsidRDefault="00225FDA" w:rsidP="00F23355">
            <w:pPr>
              <w:pStyle w:val="pqiTabBody"/>
              <w:rPr>
                <w:rFonts w:ascii="Courier New" w:hAnsi="Courier New"/>
                <w:color w:val="0000FF"/>
                <w:rPrChange w:id="783" w:author="Jurkowska Monika" w:date="2022-11-14T21:27:00Z">
                  <w:rPr/>
                </w:rPrChange>
              </w:rPr>
            </w:pPr>
            <w:r>
              <w:rPr>
                <w:rFonts w:ascii="Courier New" w:hAnsi="Courier New" w:cs="Courier New"/>
                <w:noProof/>
                <w:color w:val="0000FF"/>
              </w:rPr>
              <w:t>TimeOfDispatch</w:t>
            </w:r>
          </w:p>
        </w:tc>
        <w:tc>
          <w:tcPr>
            <w:tcW w:w="516" w:type="dxa"/>
            <w:gridSpan w:val="2"/>
            <w:tcPrChange w:id="784" w:author="Jurkowska Monika" w:date="2022-11-14T21:27:00Z">
              <w:tcPr>
                <w:tcW w:w="516" w:type="dxa"/>
                <w:gridSpan w:val="2"/>
              </w:tcPr>
            </w:tcPrChange>
          </w:tcPr>
          <w:p w14:paraId="7B90D0B8" w14:textId="77777777" w:rsidR="00225FDA" w:rsidRPr="009079F8" w:rsidRDefault="00225FDA" w:rsidP="00F23355">
            <w:pPr>
              <w:pStyle w:val="pqiTabBody"/>
            </w:pPr>
            <w:r w:rsidRPr="009079F8">
              <w:t>O</w:t>
            </w:r>
          </w:p>
        </w:tc>
        <w:tc>
          <w:tcPr>
            <w:tcW w:w="1950" w:type="dxa"/>
            <w:gridSpan w:val="2"/>
            <w:tcPrChange w:id="785" w:author="Jurkowska Monika" w:date="2022-11-14T21:27:00Z">
              <w:tcPr>
                <w:tcW w:w="1950" w:type="dxa"/>
                <w:gridSpan w:val="2"/>
              </w:tcPr>
            </w:tcPrChange>
          </w:tcPr>
          <w:p w14:paraId="7DA4199A" w14:textId="77777777" w:rsidR="00225FDA" w:rsidRPr="009079F8" w:rsidRDefault="00225FDA" w:rsidP="00F23355">
            <w:pPr>
              <w:pStyle w:val="pqiTabBody"/>
            </w:pPr>
          </w:p>
        </w:tc>
        <w:tc>
          <w:tcPr>
            <w:tcW w:w="3406" w:type="dxa"/>
            <w:gridSpan w:val="3"/>
            <w:tcPrChange w:id="786" w:author="Jurkowska Monika" w:date="2022-11-14T21:27:00Z">
              <w:tcPr>
                <w:tcW w:w="3406" w:type="dxa"/>
                <w:gridSpan w:val="8"/>
              </w:tcPr>
            </w:tcPrChange>
          </w:tcPr>
          <w:p w14:paraId="1B772567" w14:textId="3F8A23E9" w:rsidR="003A4A6E" w:rsidRPr="009079F8" w:rsidRDefault="00225FDA" w:rsidP="00F23355">
            <w:pPr>
              <w:pStyle w:val="pqiTabBody"/>
            </w:pPr>
            <w:r w:rsidRPr="009079F8">
              <w:t xml:space="preserve">Czas rozpoczęcia przemieszczenia zgodnie z art. </w:t>
            </w:r>
            <w:r w:rsidR="00EC4E1E">
              <w:t>19</w:t>
            </w:r>
            <w:r w:rsidRPr="009079F8">
              <w:t xml:space="preserve"> ust. </w:t>
            </w:r>
            <w:r w:rsidR="00EC4E1E">
              <w:t>1</w:t>
            </w:r>
            <w:r w:rsidRPr="009079F8">
              <w:t xml:space="preserve"> dyrektywy </w:t>
            </w:r>
            <w:del w:id="787" w:author="Jurkowska Monika" w:date="2022-11-14T21:27:00Z">
              <w:r w:rsidRPr="009079F8">
                <w:delText>2008/118/WE</w:delText>
              </w:r>
            </w:del>
            <w:ins w:id="788" w:author="Jurkowska Monika" w:date="2022-11-14T21:27:00Z">
              <w:r w:rsidR="00384D55">
                <w:t>2020/262</w:t>
              </w:r>
            </w:ins>
            <w:r w:rsidRPr="009079F8">
              <w:t>.</w:t>
            </w:r>
          </w:p>
        </w:tc>
        <w:tc>
          <w:tcPr>
            <w:tcW w:w="1217" w:type="dxa"/>
            <w:gridSpan w:val="2"/>
            <w:tcPrChange w:id="789" w:author="Jurkowska Monika" w:date="2022-11-14T21:27:00Z">
              <w:tcPr>
                <w:tcW w:w="1106" w:type="dxa"/>
                <w:gridSpan w:val="2"/>
              </w:tcPr>
            </w:tcPrChange>
          </w:tcPr>
          <w:p w14:paraId="44E2AF05" w14:textId="5D474954" w:rsidR="003A4A6E" w:rsidRPr="009079F8" w:rsidRDefault="003A4A6E" w:rsidP="00F23355">
            <w:pPr>
              <w:pStyle w:val="pqiTabBody"/>
            </w:pPr>
            <w:moveToRangeStart w:id="790" w:author="Jurkowska Monika" w:date="2022-11-14T21:27:00Z" w:name="move119353663"/>
            <w:moveTo w:id="791" w:author="Jurkowska Monika" w:date="2022-11-14T21:27:00Z">
              <w:r>
                <w:rPr>
                  <w:rPrChange w:id="792" w:author="Jurkowska Monika" w:date="2022-11-14T21:27:00Z">
                    <w:rPr>
                      <w:sz w:val="18"/>
                    </w:rPr>
                  </w:rPrChange>
                </w:rPr>
                <w:t>T</w:t>
              </w:r>
              <w:r w:rsidR="00225FDA" w:rsidRPr="009079F8">
                <w:rPr>
                  <w:rPrChange w:id="793" w:author="Jurkowska Monika" w:date="2022-11-14T21:27:00Z">
                    <w:rPr>
                      <w:sz w:val="18"/>
                    </w:rPr>
                  </w:rPrChange>
                </w:rPr>
                <w:t>ime</w:t>
              </w:r>
            </w:moveTo>
            <w:moveToRangeEnd w:id="790"/>
            <w:del w:id="794" w:author="Jurkowska Monika" w:date="2022-11-14T21:27:00Z">
              <w:r w:rsidR="00225FDA">
                <w:delText>t</w:delText>
              </w:r>
              <w:r w:rsidR="00225FDA" w:rsidRPr="009079F8">
                <w:delText>ime</w:delText>
              </w:r>
            </w:del>
          </w:p>
        </w:tc>
      </w:tr>
      <w:tr w:rsidR="008E5B73" w:rsidRPr="009079F8" w14:paraId="6017F233"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795"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796" w:author="Jurkowska Monika" w:date="2022-11-14T21:27:00Z">
            <w:trPr>
              <w:gridAfter w:val="0"/>
            </w:trPr>
          </w:trPrChange>
        </w:trPr>
        <w:tc>
          <w:tcPr>
            <w:tcW w:w="350" w:type="dxa"/>
            <w:tcPrChange w:id="797" w:author="Jurkowska Monika" w:date="2022-11-14T21:27:00Z">
              <w:tcPr>
                <w:tcW w:w="350" w:type="dxa"/>
              </w:tcPr>
            </w:tcPrChange>
          </w:tcPr>
          <w:p w14:paraId="73577918" w14:textId="77777777" w:rsidR="00225FDA" w:rsidRPr="009079F8" w:rsidRDefault="00225FDA" w:rsidP="00F23355">
            <w:pPr>
              <w:pStyle w:val="pqiTabBody"/>
              <w:rPr>
                <w:b/>
              </w:rPr>
            </w:pPr>
          </w:p>
        </w:tc>
        <w:tc>
          <w:tcPr>
            <w:tcW w:w="1306" w:type="dxa"/>
            <w:tcPrChange w:id="798" w:author="Jurkowska Monika" w:date="2022-11-14T21:27:00Z">
              <w:tcPr>
                <w:tcW w:w="439" w:type="dxa"/>
                <w:gridSpan w:val="2"/>
              </w:tcPr>
            </w:tcPrChange>
          </w:tcPr>
          <w:p w14:paraId="7DCD7079" w14:textId="77777777" w:rsidR="00225FDA" w:rsidRPr="009079F8" w:rsidRDefault="00225FDA" w:rsidP="00F23355">
            <w:pPr>
              <w:pStyle w:val="pqiTabBody"/>
              <w:rPr>
                <w:i/>
              </w:rPr>
            </w:pPr>
            <w:r>
              <w:rPr>
                <w:i/>
              </w:rPr>
              <w:t>g</w:t>
            </w:r>
          </w:p>
        </w:tc>
        <w:tc>
          <w:tcPr>
            <w:tcW w:w="7418" w:type="dxa"/>
            <w:tcPrChange w:id="799" w:author="Jurkowska Monika" w:date="2022-11-14T21:27:00Z">
              <w:tcPr>
                <w:tcW w:w="5777" w:type="dxa"/>
                <w:gridSpan w:val="3"/>
              </w:tcPr>
            </w:tcPrChange>
          </w:tcPr>
          <w:p w14:paraId="4D60BB61" w14:textId="77777777" w:rsidR="00225FDA" w:rsidRDefault="00225FDA" w:rsidP="00F23355">
            <w:pPr>
              <w:pStyle w:val="pqiTabBody"/>
            </w:pPr>
            <w:r>
              <w:t>Nadrzędne ARC</w:t>
            </w:r>
          </w:p>
          <w:p w14:paraId="130167F6" w14:textId="100E7F40" w:rsidR="000E00F4" w:rsidRPr="00964644" w:rsidRDefault="00225FDA" w:rsidP="00F23355">
            <w:pPr>
              <w:pStyle w:val="pqiTabBody"/>
              <w:rPr>
                <w:rFonts w:ascii="Courier New" w:hAnsi="Courier New" w:cs="Courier New"/>
                <w:noProof/>
                <w:color w:val="0000FF"/>
              </w:rPr>
            </w:pPr>
            <w:r w:rsidRPr="00964644">
              <w:rPr>
                <w:rFonts w:ascii="Courier New" w:hAnsi="Courier New" w:cs="Courier New"/>
                <w:noProof/>
                <w:color w:val="0000FF"/>
              </w:rPr>
              <w:t>UpstreamArc</w:t>
            </w:r>
          </w:p>
        </w:tc>
        <w:tc>
          <w:tcPr>
            <w:tcW w:w="516" w:type="dxa"/>
            <w:gridSpan w:val="2"/>
            <w:tcPrChange w:id="800" w:author="Jurkowska Monika" w:date="2022-11-14T21:27:00Z">
              <w:tcPr>
                <w:tcW w:w="516" w:type="dxa"/>
                <w:gridSpan w:val="2"/>
              </w:tcPr>
            </w:tcPrChange>
          </w:tcPr>
          <w:p w14:paraId="37FDF52D" w14:textId="77777777" w:rsidR="00225FDA" w:rsidRPr="009079F8" w:rsidRDefault="00225FDA" w:rsidP="00F23355">
            <w:pPr>
              <w:pStyle w:val="pqiTabBody"/>
            </w:pPr>
            <w:r>
              <w:t>O</w:t>
            </w:r>
          </w:p>
        </w:tc>
        <w:tc>
          <w:tcPr>
            <w:tcW w:w="1950" w:type="dxa"/>
            <w:gridSpan w:val="2"/>
            <w:tcPrChange w:id="801" w:author="Jurkowska Monika" w:date="2022-11-14T21:27:00Z">
              <w:tcPr>
                <w:tcW w:w="1950" w:type="dxa"/>
                <w:gridSpan w:val="2"/>
              </w:tcPr>
            </w:tcPrChange>
          </w:tcPr>
          <w:p w14:paraId="24B38AA7" w14:textId="77777777" w:rsidR="00225FDA" w:rsidRPr="009079F8" w:rsidRDefault="00225FDA" w:rsidP="00F23355">
            <w:pPr>
              <w:pStyle w:val="pqiTabBody"/>
            </w:pPr>
          </w:p>
        </w:tc>
        <w:tc>
          <w:tcPr>
            <w:tcW w:w="3406" w:type="dxa"/>
            <w:gridSpan w:val="3"/>
            <w:tcPrChange w:id="802" w:author="Jurkowska Monika" w:date="2022-11-14T21:27:00Z">
              <w:tcPr>
                <w:tcW w:w="3406" w:type="dxa"/>
                <w:gridSpan w:val="8"/>
              </w:tcPr>
            </w:tcPrChange>
          </w:tcPr>
          <w:p w14:paraId="16DAF134" w14:textId="31907C29" w:rsidR="00225FDA" w:rsidRPr="009079F8" w:rsidRDefault="00225FDA" w:rsidP="00F23355">
            <w:pPr>
              <w:pStyle w:val="pqiTabBody"/>
            </w:pPr>
          </w:p>
        </w:tc>
        <w:tc>
          <w:tcPr>
            <w:tcW w:w="1217" w:type="dxa"/>
            <w:gridSpan w:val="2"/>
            <w:tcPrChange w:id="803" w:author="Jurkowska Monika" w:date="2022-11-14T21:27:00Z">
              <w:tcPr>
                <w:tcW w:w="1106" w:type="dxa"/>
                <w:gridSpan w:val="2"/>
              </w:tcPr>
            </w:tcPrChange>
          </w:tcPr>
          <w:p w14:paraId="686404C5" w14:textId="77777777" w:rsidR="00225FDA" w:rsidRDefault="00225FDA" w:rsidP="00F23355">
            <w:pPr>
              <w:pStyle w:val="pqiTabBody"/>
            </w:pPr>
            <w:r>
              <w:t>an21</w:t>
            </w:r>
          </w:p>
        </w:tc>
      </w:tr>
      <w:tr w:rsidR="008E5B73" w:rsidRPr="009079F8" w14:paraId="1C9F9601"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804"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805" w:author="Jurkowska Monika" w:date="2022-11-14T21:27:00Z">
            <w:trPr>
              <w:gridAfter w:val="0"/>
            </w:trPr>
          </w:trPrChange>
        </w:trPr>
        <w:tc>
          <w:tcPr>
            <w:tcW w:w="1656" w:type="dxa"/>
            <w:gridSpan w:val="2"/>
            <w:tcPrChange w:id="806" w:author="Jurkowska Monika" w:date="2022-11-14T21:27:00Z">
              <w:tcPr>
                <w:tcW w:w="789" w:type="dxa"/>
                <w:gridSpan w:val="3"/>
              </w:tcPr>
            </w:tcPrChange>
          </w:tcPr>
          <w:p w14:paraId="11B3794E" w14:textId="77777777" w:rsidR="00225FDA" w:rsidRPr="009079F8" w:rsidRDefault="00225FDA" w:rsidP="00F23355">
            <w:pPr>
              <w:pStyle w:val="pqiTabHead"/>
              <w:rPr>
                <w:i/>
              </w:rPr>
            </w:pPr>
            <w:r>
              <w:t>9</w:t>
            </w:r>
            <w:r w:rsidRPr="009079F8">
              <w:t>.1</w:t>
            </w:r>
          </w:p>
        </w:tc>
        <w:tc>
          <w:tcPr>
            <w:tcW w:w="7418" w:type="dxa"/>
            <w:tcPrChange w:id="807" w:author="Jurkowska Monika" w:date="2022-11-14T21:27:00Z">
              <w:tcPr>
                <w:tcW w:w="5777" w:type="dxa"/>
                <w:gridSpan w:val="3"/>
              </w:tcPr>
            </w:tcPrChange>
          </w:tcPr>
          <w:p w14:paraId="2D415298" w14:textId="77777777" w:rsidR="00225FDA" w:rsidRDefault="00225FDA" w:rsidP="00F23355">
            <w:pPr>
              <w:pStyle w:val="pqiTabHead"/>
            </w:pPr>
            <w:r w:rsidRPr="009079F8">
              <w:t>SAD PRZYWOZU</w:t>
            </w:r>
          </w:p>
          <w:p w14:paraId="3E0A5FF8" w14:textId="534254A5" w:rsidR="000E00F4" w:rsidRPr="0013688C" w:rsidRDefault="00225FDA" w:rsidP="00F23355">
            <w:pPr>
              <w:pStyle w:val="pqiTabHead"/>
              <w:rPr>
                <w:rFonts w:ascii="Courier New" w:hAnsi="Courier New"/>
                <w:color w:val="0000FF"/>
                <w:rPrChange w:id="808" w:author="Jurkowska Monika" w:date="2022-11-14T21:27:00Z">
                  <w:rPr/>
                </w:rPrChange>
              </w:rPr>
            </w:pPr>
            <w:r>
              <w:rPr>
                <w:rFonts w:ascii="Courier New" w:hAnsi="Courier New" w:cs="Courier New"/>
                <w:noProof/>
                <w:color w:val="0000FF"/>
              </w:rPr>
              <w:t>ImportSad</w:t>
            </w:r>
          </w:p>
        </w:tc>
        <w:tc>
          <w:tcPr>
            <w:tcW w:w="516" w:type="dxa"/>
            <w:gridSpan w:val="2"/>
            <w:tcPrChange w:id="809" w:author="Jurkowska Monika" w:date="2022-11-14T21:27:00Z">
              <w:tcPr>
                <w:tcW w:w="516" w:type="dxa"/>
                <w:gridSpan w:val="2"/>
              </w:tcPr>
            </w:tcPrChange>
          </w:tcPr>
          <w:p w14:paraId="2F108343" w14:textId="77777777" w:rsidR="00225FDA" w:rsidRPr="009079F8" w:rsidRDefault="00225FDA" w:rsidP="00F23355">
            <w:pPr>
              <w:pStyle w:val="pqiTabHead"/>
            </w:pPr>
            <w:r>
              <w:t>D</w:t>
            </w:r>
          </w:p>
        </w:tc>
        <w:tc>
          <w:tcPr>
            <w:tcW w:w="1950" w:type="dxa"/>
            <w:gridSpan w:val="2"/>
            <w:tcPrChange w:id="810" w:author="Jurkowska Monika" w:date="2022-11-14T21:27:00Z">
              <w:tcPr>
                <w:tcW w:w="1950" w:type="dxa"/>
                <w:gridSpan w:val="2"/>
              </w:tcPr>
            </w:tcPrChange>
          </w:tcPr>
          <w:p w14:paraId="278876D6" w14:textId="550C6BA6" w:rsidR="00225FDA" w:rsidRDefault="00225FDA" w:rsidP="00F23355">
            <w:pPr>
              <w:pStyle w:val="pqiTabHead"/>
            </w:pPr>
            <w:r w:rsidRPr="009079F8">
              <w:t>„</w:t>
            </w:r>
            <w:r>
              <w:t>R</w:t>
            </w:r>
            <w:r w:rsidRPr="009079F8">
              <w:t xml:space="preserve">”, jeżeli kod rodzaju miejsca </w:t>
            </w:r>
            <w:r>
              <w:t>rozpoczęcia procedury</w:t>
            </w:r>
            <w:r w:rsidRPr="009079F8">
              <w:t xml:space="preserve"> w polu </w:t>
            </w:r>
            <w:r>
              <w:rPr>
                <w:i/>
              </w:rPr>
              <w:t>9d</w:t>
            </w:r>
            <w:r w:rsidRPr="009079F8">
              <w:t xml:space="preserve"> ma wartość „2”.</w:t>
            </w:r>
          </w:p>
          <w:p w14:paraId="3943ACE2" w14:textId="785E0235" w:rsidR="00225FDA" w:rsidRPr="009079F8" w:rsidRDefault="00225FDA" w:rsidP="00F23355">
            <w:pPr>
              <w:pStyle w:val="pqiTabHead"/>
            </w:pPr>
            <w:r>
              <w:t>W pozostałych przypadkach nie stosuje się.</w:t>
            </w:r>
          </w:p>
        </w:tc>
        <w:tc>
          <w:tcPr>
            <w:tcW w:w="3406" w:type="dxa"/>
            <w:gridSpan w:val="3"/>
            <w:tcPrChange w:id="811" w:author="Jurkowska Monika" w:date="2022-11-14T21:27:00Z">
              <w:tcPr>
                <w:tcW w:w="3406" w:type="dxa"/>
                <w:gridSpan w:val="8"/>
              </w:tcPr>
            </w:tcPrChange>
          </w:tcPr>
          <w:p w14:paraId="744C3C54" w14:textId="0EF7F48F" w:rsidR="00225FDA" w:rsidRPr="009079F8" w:rsidRDefault="00225FDA" w:rsidP="00F23355">
            <w:pPr>
              <w:pStyle w:val="pqiTabHead"/>
            </w:pPr>
          </w:p>
        </w:tc>
        <w:tc>
          <w:tcPr>
            <w:tcW w:w="1217" w:type="dxa"/>
            <w:gridSpan w:val="2"/>
            <w:tcPrChange w:id="812" w:author="Jurkowska Monika" w:date="2022-11-14T21:27:00Z">
              <w:tcPr>
                <w:tcW w:w="1106" w:type="dxa"/>
                <w:gridSpan w:val="2"/>
              </w:tcPr>
            </w:tcPrChange>
          </w:tcPr>
          <w:p w14:paraId="2BB367BD" w14:textId="77777777" w:rsidR="00225FDA" w:rsidRPr="009079F8" w:rsidRDefault="00225FDA" w:rsidP="00F23355">
            <w:pPr>
              <w:pStyle w:val="pqiTabHead"/>
            </w:pPr>
            <w:r w:rsidRPr="009079F8">
              <w:t>9</w:t>
            </w:r>
            <w:r>
              <w:t>x</w:t>
            </w:r>
          </w:p>
        </w:tc>
      </w:tr>
      <w:tr w:rsidR="008E5B73" w:rsidRPr="009079F8" w14:paraId="3F5354AB"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813"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814" w:author="Jurkowska Monika" w:date="2022-11-14T21:27:00Z">
            <w:trPr>
              <w:gridAfter w:val="0"/>
            </w:trPr>
          </w:trPrChange>
        </w:trPr>
        <w:tc>
          <w:tcPr>
            <w:tcW w:w="350" w:type="dxa"/>
            <w:tcPrChange w:id="815" w:author="Jurkowska Monika" w:date="2022-11-14T21:27:00Z">
              <w:tcPr>
                <w:tcW w:w="350" w:type="dxa"/>
              </w:tcPr>
            </w:tcPrChange>
          </w:tcPr>
          <w:p w14:paraId="314A5DC2" w14:textId="77777777" w:rsidR="00225FDA" w:rsidRPr="009079F8" w:rsidRDefault="00225FDA" w:rsidP="00F23355">
            <w:pPr>
              <w:pStyle w:val="pqiTabBody"/>
              <w:rPr>
                <w:b/>
              </w:rPr>
            </w:pPr>
          </w:p>
        </w:tc>
        <w:tc>
          <w:tcPr>
            <w:tcW w:w="1306" w:type="dxa"/>
            <w:tcPrChange w:id="816" w:author="Jurkowska Monika" w:date="2022-11-14T21:27:00Z">
              <w:tcPr>
                <w:tcW w:w="439" w:type="dxa"/>
                <w:gridSpan w:val="2"/>
              </w:tcPr>
            </w:tcPrChange>
          </w:tcPr>
          <w:p w14:paraId="0CFBBA90" w14:textId="77777777" w:rsidR="00225FDA" w:rsidRPr="009079F8" w:rsidRDefault="00225FDA" w:rsidP="00F23355">
            <w:pPr>
              <w:pStyle w:val="pqiTabBody"/>
              <w:rPr>
                <w:i/>
              </w:rPr>
            </w:pPr>
            <w:r w:rsidRPr="009079F8">
              <w:rPr>
                <w:i/>
              </w:rPr>
              <w:t>a</w:t>
            </w:r>
          </w:p>
        </w:tc>
        <w:tc>
          <w:tcPr>
            <w:tcW w:w="7418" w:type="dxa"/>
            <w:tcPrChange w:id="817" w:author="Jurkowska Monika" w:date="2022-11-14T21:27:00Z">
              <w:tcPr>
                <w:tcW w:w="5777" w:type="dxa"/>
                <w:gridSpan w:val="3"/>
              </w:tcPr>
            </w:tcPrChange>
          </w:tcPr>
          <w:p w14:paraId="3030ED0C" w14:textId="77777777" w:rsidR="00225FDA" w:rsidRDefault="00225FDA" w:rsidP="00F23355">
            <w:pPr>
              <w:pStyle w:val="pqiTabBody"/>
            </w:pPr>
            <w:r w:rsidRPr="009079F8">
              <w:t>Numer dokumentu SAD przywozu</w:t>
            </w:r>
          </w:p>
          <w:p w14:paraId="6002AAD1" w14:textId="0F030219" w:rsidR="000E00F4" w:rsidRPr="0013688C" w:rsidRDefault="00225FDA" w:rsidP="00F23355">
            <w:pPr>
              <w:pStyle w:val="pqiTabBody"/>
              <w:rPr>
                <w:rFonts w:ascii="Courier New" w:hAnsi="Courier New"/>
                <w:color w:val="0000FF"/>
                <w:rPrChange w:id="818" w:author="Jurkowska Monika" w:date="2022-11-14T21:27:00Z">
                  <w:rPr/>
                </w:rPrChange>
              </w:rPr>
            </w:pPr>
            <w:r>
              <w:rPr>
                <w:rFonts w:ascii="Courier New" w:hAnsi="Courier New" w:cs="Courier New"/>
                <w:noProof/>
                <w:color w:val="0000FF"/>
              </w:rPr>
              <w:t>ImportSadNumber</w:t>
            </w:r>
          </w:p>
        </w:tc>
        <w:tc>
          <w:tcPr>
            <w:tcW w:w="516" w:type="dxa"/>
            <w:gridSpan w:val="2"/>
            <w:tcPrChange w:id="819" w:author="Jurkowska Monika" w:date="2022-11-14T21:27:00Z">
              <w:tcPr>
                <w:tcW w:w="516" w:type="dxa"/>
                <w:gridSpan w:val="2"/>
              </w:tcPr>
            </w:tcPrChange>
          </w:tcPr>
          <w:p w14:paraId="615FFC60" w14:textId="77777777" w:rsidR="00225FDA" w:rsidRPr="009079F8" w:rsidRDefault="00225FDA" w:rsidP="00F23355">
            <w:pPr>
              <w:pStyle w:val="pqiTabBody"/>
            </w:pPr>
            <w:r w:rsidRPr="009079F8">
              <w:t>R</w:t>
            </w:r>
          </w:p>
        </w:tc>
        <w:tc>
          <w:tcPr>
            <w:tcW w:w="1950" w:type="dxa"/>
            <w:gridSpan w:val="2"/>
            <w:tcPrChange w:id="820" w:author="Jurkowska Monika" w:date="2022-11-14T21:27:00Z">
              <w:tcPr>
                <w:tcW w:w="1950" w:type="dxa"/>
                <w:gridSpan w:val="2"/>
              </w:tcPr>
            </w:tcPrChange>
          </w:tcPr>
          <w:p w14:paraId="3A61D0A8" w14:textId="1F275457" w:rsidR="00225FDA" w:rsidRPr="009079F8" w:rsidRDefault="00225FDA" w:rsidP="00F23355">
            <w:pPr>
              <w:pStyle w:val="pqiTabBody"/>
            </w:pPr>
            <w:r w:rsidRPr="009079F8">
              <w:t xml:space="preserve">Numer dokumentu SAD podaje wysyłający </w:t>
            </w:r>
            <w:r>
              <w:t>w momencie przesyłania</w:t>
            </w:r>
            <w:r w:rsidRPr="009079F8">
              <w:t xml:space="preserve"> projektu </w:t>
            </w:r>
            <w:r w:rsidRPr="009079F8">
              <w:lastRenderedPageBreak/>
              <w:t>dokumentu e-AD lub właściwe organy państwa członkowskiego wysyłki po zatwierdzeniu projektu dokumentu e-AD.</w:t>
            </w:r>
          </w:p>
        </w:tc>
        <w:tc>
          <w:tcPr>
            <w:tcW w:w="3406" w:type="dxa"/>
            <w:gridSpan w:val="3"/>
            <w:tcPrChange w:id="821" w:author="Jurkowska Monika" w:date="2022-11-14T21:27:00Z">
              <w:tcPr>
                <w:tcW w:w="3406" w:type="dxa"/>
                <w:gridSpan w:val="8"/>
              </w:tcPr>
            </w:tcPrChange>
          </w:tcPr>
          <w:p w14:paraId="558E9871" w14:textId="1E1DBFBD" w:rsidR="00225FDA" w:rsidRPr="009079F8" w:rsidRDefault="00225FDA" w:rsidP="00F23355">
            <w:pPr>
              <w:pStyle w:val="pqiTabBody"/>
            </w:pPr>
            <w:r w:rsidRPr="009079F8">
              <w:lastRenderedPageBreak/>
              <w:t xml:space="preserve">Należy podać numer (numery) jednolitego dokumentu administracyjnego(jednolitych dokumentów administracyjnych) zastosowanego (zastosowanych) </w:t>
            </w:r>
            <w:r>
              <w:t>na podstawie których dokonano</w:t>
            </w:r>
            <w:r w:rsidRPr="009079F8">
              <w:t xml:space="preserve"> </w:t>
            </w:r>
            <w:r w:rsidRPr="009079F8">
              <w:lastRenderedPageBreak/>
              <w:t>dopuszczenia przedmiotowych wyrobów do swobodnego obrotu.</w:t>
            </w:r>
          </w:p>
        </w:tc>
        <w:tc>
          <w:tcPr>
            <w:tcW w:w="1217" w:type="dxa"/>
            <w:gridSpan w:val="2"/>
            <w:tcPrChange w:id="822" w:author="Jurkowska Monika" w:date="2022-11-14T21:27:00Z">
              <w:tcPr>
                <w:tcW w:w="1106" w:type="dxa"/>
                <w:gridSpan w:val="2"/>
              </w:tcPr>
            </w:tcPrChange>
          </w:tcPr>
          <w:p w14:paraId="5A7B17F7" w14:textId="77777777" w:rsidR="00225FDA" w:rsidRPr="009079F8" w:rsidRDefault="00225FDA" w:rsidP="00F23355">
            <w:pPr>
              <w:pStyle w:val="pqiTabBody"/>
            </w:pPr>
            <w:r>
              <w:lastRenderedPageBreak/>
              <w:t>a</w:t>
            </w:r>
            <w:r w:rsidRPr="009079F8">
              <w:t>n..21</w:t>
            </w:r>
          </w:p>
        </w:tc>
      </w:tr>
      <w:tr w:rsidR="008E5B73" w:rsidRPr="009079F8" w14:paraId="681638A1"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823"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824" w:author="Jurkowska Monika" w:date="2022-11-14T21:27:00Z">
            <w:trPr>
              <w:gridAfter w:val="0"/>
            </w:trPr>
          </w:trPrChange>
        </w:trPr>
        <w:tc>
          <w:tcPr>
            <w:tcW w:w="1656" w:type="dxa"/>
            <w:gridSpan w:val="2"/>
            <w:tcPrChange w:id="825" w:author="Jurkowska Monika" w:date="2022-11-14T21:27:00Z">
              <w:tcPr>
                <w:tcW w:w="789" w:type="dxa"/>
                <w:gridSpan w:val="3"/>
              </w:tcPr>
            </w:tcPrChange>
          </w:tcPr>
          <w:p w14:paraId="7AE3FA36" w14:textId="77777777" w:rsidR="00225FDA" w:rsidRPr="009079F8" w:rsidRDefault="00225FDA" w:rsidP="00F23355">
            <w:pPr>
              <w:pStyle w:val="pqiTabHead"/>
              <w:rPr>
                <w:i/>
              </w:rPr>
            </w:pPr>
            <w:r w:rsidRPr="009079F8">
              <w:t>1</w:t>
            </w:r>
            <w:r>
              <w:t>0</w:t>
            </w:r>
          </w:p>
        </w:tc>
        <w:tc>
          <w:tcPr>
            <w:tcW w:w="7418" w:type="dxa"/>
            <w:tcPrChange w:id="826" w:author="Jurkowska Monika" w:date="2022-11-14T21:27:00Z">
              <w:tcPr>
                <w:tcW w:w="5777" w:type="dxa"/>
                <w:gridSpan w:val="3"/>
              </w:tcPr>
            </w:tcPrChange>
          </w:tcPr>
          <w:p w14:paraId="1702DE82" w14:textId="77777777" w:rsidR="00225FDA" w:rsidRDefault="00225FDA" w:rsidP="00F23355">
            <w:pPr>
              <w:pStyle w:val="pqiTabHead"/>
            </w:pPr>
            <w:r w:rsidRPr="009079F8">
              <w:t xml:space="preserve">URZĄD – właściwy </w:t>
            </w:r>
            <w:r>
              <w:t>urząd</w:t>
            </w:r>
            <w:r w:rsidRPr="009079F8">
              <w:t xml:space="preserve"> w miejscu wysyłki</w:t>
            </w:r>
          </w:p>
          <w:p w14:paraId="641EE27D" w14:textId="77777777" w:rsidR="00225FDA" w:rsidRDefault="00225FDA" w:rsidP="00F23355">
            <w:pPr>
              <w:pStyle w:val="pqiTabHead"/>
              <w:rPr>
                <w:rFonts w:ascii="Courier New" w:hAnsi="Courier New" w:cs="Courier New"/>
                <w:noProof/>
                <w:color w:val="0000FF"/>
              </w:rPr>
            </w:pPr>
            <w:r>
              <w:rPr>
                <w:rFonts w:ascii="Courier New" w:hAnsi="Courier New" w:cs="Courier New"/>
                <w:noProof/>
                <w:color w:val="0000FF"/>
              </w:rPr>
              <w:t>CompetentAuthorityDispatch</w:t>
            </w:r>
          </w:p>
          <w:p w14:paraId="0FE3B745" w14:textId="629BC793" w:rsidR="000E00F4" w:rsidRPr="0013688C" w:rsidRDefault="00225FDA" w:rsidP="000E00F4">
            <w:pPr>
              <w:pStyle w:val="pqiTabHead"/>
              <w:rPr>
                <w:rFonts w:ascii="Courier New" w:hAnsi="Courier New"/>
                <w:color w:val="0000FF"/>
                <w:rPrChange w:id="827" w:author="Jurkowska Monika" w:date="2022-11-14T21:27:00Z">
                  <w:rPr/>
                </w:rPrChange>
              </w:rPr>
            </w:pPr>
            <w:r>
              <w:rPr>
                <w:rFonts w:ascii="Courier New" w:hAnsi="Courier New" w:cs="Courier New"/>
                <w:noProof/>
                <w:color w:val="0000FF"/>
              </w:rPr>
              <w:t>Office</w:t>
            </w:r>
          </w:p>
        </w:tc>
        <w:tc>
          <w:tcPr>
            <w:tcW w:w="516" w:type="dxa"/>
            <w:gridSpan w:val="2"/>
            <w:tcPrChange w:id="828" w:author="Jurkowska Monika" w:date="2022-11-14T21:27:00Z">
              <w:tcPr>
                <w:tcW w:w="516" w:type="dxa"/>
                <w:gridSpan w:val="2"/>
              </w:tcPr>
            </w:tcPrChange>
          </w:tcPr>
          <w:p w14:paraId="2DFA8E16" w14:textId="77777777" w:rsidR="00225FDA" w:rsidRPr="009079F8" w:rsidRDefault="00225FDA" w:rsidP="00F23355">
            <w:pPr>
              <w:pStyle w:val="pqiTabHead"/>
            </w:pPr>
            <w:r w:rsidRPr="009079F8">
              <w:t>R</w:t>
            </w:r>
          </w:p>
        </w:tc>
        <w:tc>
          <w:tcPr>
            <w:tcW w:w="1950" w:type="dxa"/>
            <w:gridSpan w:val="2"/>
            <w:tcPrChange w:id="829" w:author="Jurkowska Monika" w:date="2022-11-14T21:27:00Z">
              <w:tcPr>
                <w:tcW w:w="1950" w:type="dxa"/>
                <w:gridSpan w:val="2"/>
              </w:tcPr>
            </w:tcPrChange>
          </w:tcPr>
          <w:p w14:paraId="0029A86E" w14:textId="77777777" w:rsidR="00225FDA" w:rsidRPr="009079F8" w:rsidRDefault="00225FDA" w:rsidP="00F23355">
            <w:pPr>
              <w:pStyle w:val="pqiTabHead"/>
            </w:pPr>
          </w:p>
        </w:tc>
        <w:tc>
          <w:tcPr>
            <w:tcW w:w="3406" w:type="dxa"/>
            <w:gridSpan w:val="3"/>
            <w:tcPrChange w:id="830" w:author="Jurkowska Monika" w:date="2022-11-14T21:27:00Z">
              <w:tcPr>
                <w:tcW w:w="3406" w:type="dxa"/>
                <w:gridSpan w:val="8"/>
              </w:tcPr>
            </w:tcPrChange>
          </w:tcPr>
          <w:p w14:paraId="592F2D8C" w14:textId="77777777" w:rsidR="00225FDA" w:rsidRPr="009079F8" w:rsidRDefault="00225FDA" w:rsidP="00F23355">
            <w:pPr>
              <w:pStyle w:val="pqiTabHead"/>
            </w:pPr>
          </w:p>
        </w:tc>
        <w:tc>
          <w:tcPr>
            <w:tcW w:w="1217" w:type="dxa"/>
            <w:gridSpan w:val="2"/>
            <w:tcPrChange w:id="831" w:author="Jurkowska Monika" w:date="2022-11-14T21:27:00Z">
              <w:tcPr>
                <w:tcW w:w="1106" w:type="dxa"/>
                <w:gridSpan w:val="2"/>
              </w:tcPr>
            </w:tcPrChange>
          </w:tcPr>
          <w:p w14:paraId="01F32670" w14:textId="77777777" w:rsidR="00225FDA" w:rsidRPr="00D6109C" w:rsidRDefault="00225FDA" w:rsidP="00F23355">
            <w:pPr>
              <w:pStyle w:val="pqiTabHead"/>
            </w:pPr>
          </w:p>
        </w:tc>
      </w:tr>
      <w:tr w:rsidR="008E5B73" w:rsidRPr="009079F8" w14:paraId="7FC7C71C"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832"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833" w:author="Jurkowska Monika" w:date="2022-11-14T21:27:00Z">
            <w:trPr>
              <w:gridAfter w:val="0"/>
            </w:trPr>
          </w:trPrChange>
        </w:trPr>
        <w:tc>
          <w:tcPr>
            <w:tcW w:w="350" w:type="dxa"/>
            <w:tcPrChange w:id="834" w:author="Jurkowska Monika" w:date="2022-11-14T21:27:00Z">
              <w:tcPr>
                <w:tcW w:w="350" w:type="dxa"/>
              </w:tcPr>
            </w:tcPrChange>
          </w:tcPr>
          <w:p w14:paraId="37875D32" w14:textId="77777777" w:rsidR="00225FDA" w:rsidRPr="009079F8" w:rsidRDefault="00225FDA" w:rsidP="00F23355">
            <w:pPr>
              <w:pStyle w:val="pqiTabBody"/>
              <w:rPr>
                <w:b/>
              </w:rPr>
            </w:pPr>
          </w:p>
        </w:tc>
        <w:tc>
          <w:tcPr>
            <w:tcW w:w="1306" w:type="dxa"/>
            <w:tcPrChange w:id="835" w:author="Jurkowska Monika" w:date="2022-11-14T21:27:00Z">
              <w:tcPr>
                <w:tcW w:w="439" w:type="dxa"/>
                <w:gridSpan w:val="2"/>
              </w:tcPr>
            </w:tcPrChange>
          </w:tcPr>
          <w:p w14:paraId="5F0F1670" w14:textId="77777777" w:rsidR="00225FDA" w:rsidRPr="009079F8" w:rsidRDefault="00225FDA" w:rsidP="00F23355">
            <w:pPr>
              <w:pStyle w:val="pqiTabBody"/>
              <w:rPr>
                <w:i/>
              </w:rPr>
            </w:pPr>
            <w:r w:rsidRPr="009079F8">
              <w:rPr>
                <w:i/>
              </w:rPr>
              <w:t>a</w:t>
            </w:r>
          </w:p>
        </w:tc>
        <w:tc>
          <w:tcPr>
            <w:tcW w:w="7418" w:type="dxa"/>
            <w:tcPrChange w:id="836" w:author="Jurkowska Monika" w:date="2022-11-14T21:27:00Z">
              <w:tcPr>
                <w:tcW w:w="5777" w:type="dxa"/>
                <w:gridSpan w:val="3"/>
              </w:tcPr>
            </w:tcPrChange>
          </w:tcPr>
          <w:p w14:paraId="60DCA745" w14:textId="77777777" w:rsidR="00225FDA" w:rsidRDefault="00225FDA" w:rsidP="00F23355">
            <w:pPr>
              <w:pStyle w:val="pqiTabBody"/>
            </w:pPr>
            <w:r w:rsidRPr="009079F8">
              <w:t>Numer referencyjny urzędu</w:t>
            </w:r>
          </w:p>
          <w:p w14:paraId="0C09E114" w14:textId="54946ADA" w:rsidR="000E00F4" w:rsidRPr="0013688C" w:rsidRDefault="00225FDA" w:rsidP="00F23355">
            <w:pPr>
              <w:pStyle w:val="pqiTabBody"/>
              <w:rPr>
                <w:rFonts w:ascii="Courier New" w:hAnsi="Courier New"/>
                <w:color w:val="0000FF"/>
                <w:rPrChange w:id="837" w:author="Jurkowska Monika" w:date="2022-11-14T21:27:00Z">
                  <w:rPr/>
                </w:rPrChange>
              </w:rPr>
            </w:pPr>
            <w:r>
              <w:rPr>
                <w:rFonts w:ascii="Courier New" w:hAnsi="Courier New" w:cs="Courier New"/>
                <w:noProof/>
                <w:color w:val="0000FF"/>
              </w:rPr>
              <w:t>ReferenceNumber</w:t>
            </w:r>
          </w:p>
        </w:tc>
        <w:tc>
          <w:tcPr>
            <w:tcW w:w="516" w:type="dxa"/>
            <w:gridSpan w:val="2"/>
            <w:tcPrChange w:id="838" w:author="Jurkowska Monika" w:date="2022-11-14T21:27:00Z">
              <w:tcPr>
                <w:tcW w:w="516" w:type="dxa"/>
                <w:gridSpan w:val="2"/>
              </w:tcPr>
            </w:tcPrChange>
          </w:tcPr>
          <w:p w14:paraId="720C7C07" w14:textId="77777777" w:rsidR="00225FDA" w:rsidRPr="009079F8" w:rsidRDefault="00225FDA" w:rsidP="00F23355">
            <w:pPr>
              <w:pStyle w:val="pqiTabBody"/>
            </w:pPr>
            <w:r w:rsidRPr="009079F8">
              <w:t>R</w:t>
            </w:r>
          </w:p>
        </w:tc>
        <w:tc>
          <w:tcPr>
            <w:tcW w:w="1950" w:type="dxa"/>
            <w:gridSpan w:val="2"/>
            <w:tcPrChange w:id="839" w:author="Jurkowska Monika" w:date="2022-11-14T21:27:00Z">
              <w:tcPr>
                <w:tcW w:w="1950" w:type="dxa"/>
                <w:gridSpan w:val="2"/>
              </w:tcPr>
            </w:tcPrChange>
          </w:tcPr>
          <w:p w14:paraId="63FF087C" w14:textId="77777777" w:rsidR="00225FDA" w:rsidRPr="009079F8" w:rsidRDefault="00225FDA" w:rsidP="00F23355">
            <w:pPr>
              <w:pStyle w:val="pqiTabBody"/>
            </w:pPr>
          </w:p>
        </w:tc>
        <w:tc>
          <w:tcPr>
            <w:tcW w:w="3406" w:type="dxa"/>
            <w:gridSpan w:val="3"/>
            <w:tcPrChange w:id="840" w:author="Jurkowska Monika" w:date="2022-11-14T21:27:00Z">
              <w:tcPr>
                <w:tcW w:w="3406" w:type="dxa"/>
                <w:gridSpan w:val="8"/>
              </w:tcPr>
            </w:tcPrChange>
          </w:tcPr>
          <w:p w14:paraId="49F56546" w14:textId="69E81AC3" w:rsidR="003A4A6E" w:rsidRPr="009079F8" w:rsidRDefault="00225FDA" w:rsidP="00F23355">
            <w:pPr>
              <w:pStyle w:val="pqiTabBody"/>
            </w:pPr>
            <w:r w:rsidRPr="009079F8">
              <w:t xml:space="preserve">Należy podać kod urzędu właściwych organów </w:t>
            </w:r>
            <w:r>
              <w:br/>
            </w:r>
            <w:r w:rsidRPr="009079F8">
              <w:t>w państwie członkowskim wysyłki odpowiedzialnego za kontrolę akcyzy w miejscu wysyłki</w:t>
            </w:r>
            <w:r>
              <w:t>.</w:t>
            </w:r>
          </w:p>
        </w:tc>
        <w:tc>
          <w:tcPr>
            <w:tcW w:w="1217" w:type="dxa"/>
            <w:gridSpan w:val="2"/>
            <w:tcPrChange w:id="841" w:author="Jurkowska Monika" w:date="2022-11-14T21:27:00Z">
              <w:tcPr>
                <w:tcW w:w="1106" w:type="dxa"/>
                <w:gridSpan w:val="2"/>
              </w:tcPr>
            </w:tcPrChange>
          </w:tcPr>
          <w:p w14:paraId="663AFB4E" w14:textId="77777777" w:rsidR="00225FDA" w:rsidRPr="009079F8" w:rsidRDefault="00225FDA" w:rsidP="00F23355">
            <w:pPr>
              <w:pStyle w:val="pqiTabBody"/>
            </w:pPr>
            <w:r w:rsidRPr="009079F8">
              <w:t>an8</w:t>
            </w:r>
          </w:p>
        </w:tc>
      </w:tr>
      <w:tr w:rsidR="008E5B73" w:rsidRPr="009079F8" w14:paraId="59547853"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842"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843" w:author="Jurkowska Monika" w:date="2022-11-14T21:27:00Z">
            <w:trPr>
              <w:gridAfter w:val="0"/>
            </w:trPr>
          </w:trPrChange>
        </w:trPr>
        <w:tc>
          <w:tcPr>
            <w:tcW w:w="1656" w:type="dxa"/>
            <w:gridSpan w:val="2"/>
            <w:tcPrChange w:id="844" w:author="Jurkowska Monika" w:date="2022-11-14T21:27:00Z">
              <w:tcPr>
                <w:tcW w:w="789" w:type="dxa"/>
                <w:gridSpan w:val="3"/>
              </w:tcPr>
            </w:tcPrChange>
          </w:tcPr>
          <w:p w14:paraId="2E2E6CF7" w14:textId="77777777" w:rsidR="00225FDA" w:rsidRPr="009079F8" w:rsidRDefault="00225FDA" w:rsidP="00F23355">
            <w:pPr>
              <w:pStyle w:val="pqiTabHead"/>
              <w:rPr>
                <w:i/>
              </w:rPr>
            </w:pPr>
            <w:r w:rsidRPr="009079F8">
              <w:t>1</w:t>
            </w:r>
            <w:r>
              <w:t>1</w:t>
            </w:r>
          </w:p>
        </w:tc>
        <w:tc>
          <w:tcPr>
            <w:tcW w:w="7418" w:type="dxa"/>
            <w:tcPrChange w:id="845" w:author="Jurkowska Monika" w:date="2022-11-14T21:27:00Z">
              <w:tcPr>
                <w:tcW w:w="5777" w:type="dxa"/>
                <w:gridSpan w:val="3"/>
              </w:tcPr>
            </w:tcPrChange>
          </w:tcPr>
          <w:p w14:paraId="461719DF" w14:textId="77777777" w:rsidR="00225FDA" w:rsidRDefault="00225FDA" w:rsidP="00F23355">
            <w:pPr>
              <w:pStyle w:val="pqiTabHead"/>
            </w:pPr>
            <w:r w:rsidRPr="009079F8">
              <w:t>GWARANCJA DOTYCZĄCA PRZEMIESZCZENIA</w:t>
            </w:r>
          </w:p>
          <w:p w14:paraId="7F484731" w14:textId="4CD6D92D" w:rsidR="00585396" w:rsidRPr="0013688C" w:rsidRDefault="00225FDA" w:rsidP="00F23355">
            <w:pPr>
              <w:pStyle w:val="pqiTabHead"/>
              <w:rPr>
                <w:rFonts w:ascii="Courier New" w:hAnsi="Courier New"/>
                <w:color w:val="0000FF"/>
                <w:rPrChange w:id="846" w:author="Jurkowska Monika" w:date="2022-11-14T21:27:00Z">
                  <w:rPr/>
                </w:rPrChange>
              </w:rPr>
            </w:pPr>
            <w:r>
              <w:rPr>
                <w:rFonts w:ascii="Courier New" w:hAnsi="Courier New" w:cs="Courier New"/>
                <w:noProof/>
                <w:color w:val="0000FF"/>
              </w:rPr>
              <w:t>MovementGuarantee</w:t>
            </w:r>
          </w:p>
        </w:tc>
        <w:tc>
          <w:tcPr>
            <w:tcW w:w="516" w:type="dxa"/>
            <w:gridSpan w:val="2"/>
            <w:tcPrChange w:id="847" w:author="Jurkowska Monika" w:date="2022-11-14T21:27:00Z">
              <w:tcPr>
                <w:tcW w:w="516" w:type="dxa"/>
                <w:gridSpan w:val="2"/>
              </w:tcPr>
            </w:tcPrChange>
          </w:tcPr>
          <w:p w14:paraId="12E01213" w14:textId="77777777" w:rsidR="00225FDA" w:rsidRPr="009079F8" w:rsidRDefault="00225FDA" w:rsidP="00F23355">
            <w:pPr>
              <w:pStyle w:val="pqiTabHead"/>
            </w:pPr>
            <w:r w:rsidRPr="009079F8">
              <w:t>R</w:t>
            </w:r>
          </w:p>
        </w:tc>
        <w:tc>
          <w:tcPr>
            <w:tcW w:w="1950" w:type="dxa"/>
            <w:gridSpan w:val="2"/>
            <w:tcPrChange w:id="848" w:author="Jurkowska Monika" w:date="2022-11-14T21:27:00Z">
              <w:tcPr>
                <w:tcW w:w="1950" w:type="dxa"/>
                <w:gridSpan w:val="2"/>
              </w:tcPr>
            </w:tcPrChange>
          </w:tcPr>
          <w:p w14:paraId="39220C57" w14:textId="77777777" w:rsidR="00225FDA" w:rsidRPr="009079F8" w:rsidRDefault="00225FDA" w:rsidP="00F23355">
            <w:pPr>
              <w:pStyle w:val="pqiTabHead"/>
            </w:pPr>
          </w:p>
        </w:tc>
        <w:tc>
          <w:tcPr>
            <w:tcW w:w="3406" w:type="dxa"/>
            <w:gridSpan w:val="3"/>
            <w:tcPrChange w:id="849" w:author="Jurkowska Monika" w:date="2022-11-14T21:27:00Z">
              <w:tcPr>
                <w:tcW w:w="3406" w:type="dxa"/>
                <w:gridSpan w:val="8"/>
              </w:tcPr>
            </w:tcPrChange>
          </w:tcPr>
          <w:p w14:paraId="6A402A3D" w14:textId="77777777" w:rsidR="00225FDA" w:rsidRPr="009079F8" w:rsidRDefault="00225FDA" w:rsidP="00F23355">
            <w:pPr>
              <w:pStyle w:val="pqiTabHead"/>
            </w:pPr>
          </w:p>
        </w:tc>
        <w:tc>
          <w:tcPr>
            <w:tcW w:w="1217" w:type="dxa"/>
            <w:gridSpan w:val="2"/>
            <w:tcPrChange w:id="850" w:author="Jurkowska Monika" w:date="2022-11-14T21:27:00Z">
              <w:tcPr>
                <w:tcW w:w="1106" w:type="dxa"/>
                <w:gridSpan w:val="2"/>
              </w:tcPr>
            </w:tcPrChange>
          </w:tcPr>
          <w:p w14:paraId="3AA14EB0" w14:textId="77777777" w:rsidR="00225FDA" w:rsidRPr="009079F8" w:rsidRDefault="00225FDA" w:rsidP="00F23355">
            <w:pPr>
              <w:pStyle w:val="pqiTabHead"/>
            </w:pPr>
          </w:p>
        </w:tc>
      </w:tr>
      <w:tr w:rsidR="008E5B73" w:rsidRPr="009079F8" w14:paraId="0C64AEFC"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851"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852" w:author="Jurkowska Monika" w:date="2022-11-14T21:27:00Z">
            <w:trPr>
              <w:gridAfter w:val="0"/>
            </w:trPr>
          </w:trPrChange>
        </w:trPr>
        <w:tc>
          <w:tcPr>
            <w:tcW w:w="350" w:type="dxa"/>
            <w:tcPrChange w:id="853" w:author="Jurkowska Monika" w:date="2022-11-14T21:27:00Z">
              <w:tcPr>
                <w:tcW w:w="350" w:type="dxa"/>
              </w:tcPr>
            </w:tcPrChange>
          </w:tcPr>
          <w:p w14:paraId="1898DF72" w14:textId="77777777" w:rsidR="00225FDA" w:rsidRPr="009079F8" w:rsidRDefault="00225FDA" w:rsidP="00F23355">
            <w:pPr>
              <w:pStyle w:val="pqiTabBody"/>
              <w:rPr>
                <w:b/>
              </w:rPr>
            </w:pPr>
          </w:p>
        </w:tc>
        <w:tc>
          <w:tcPr>
            <w:tcW w:w="1306" w:type="dxa"/>
            <w:tcPrChange w:id="854" w:author="Jurkowska Monika" w:date="2022-11-14T21:27:00Z">
              <w:tcPr>
                <w:tcW w:w="439" w:type="dxa"/>
                <w:gridSpan w:val="2"/>
              </w:tcPr>
            </w:tcPrChange>
          </w:tcPr>
          <w:p w14:paraId="3BC0E358" w14:textId="77777777" w:rsidR="00225FDA" w:rsidRPr="009079F8" w:rsidRDefault="00225FDA" w:rsidP="00F23355">
            <w:pPr>
              <w:pStyle w:val="pqiTabBody"/>
              <w:rPr>
                <w:i/>
              </w:rPr>
            </w:pPr>
            <w:r w:rsidRPr="009079F8">
              <w:rPr>
                <w:i/>
              </w:rPr>
              <w:t>a</w:t>
            </w:r>
          </w:p>
        </w:tc>
        <w:tc>
          <w:tcPr>
            <w:tcW w:w="7418" w:type="dxa"/>
            <w:tcPrChange w:id="855" w:author="Jurkowska Monika" w:date="2022-11-14T21:27:00Z">
              <w:tcPr>
                <w:tcW w:w="5777" w:type="dxa"/>
                <w:gridSpan w:val="3"/>
              </w:tcPr>
            </w:tcPrChange>
          </w:tcPr>
          <w:p w14:paraId="71DE7305" w14:textId="77777777" w:rsidR="00225FDA" w:rsidRDefault="00225FDA" w:rsidP="00F23355">
            <w:pPr>
              <w:pStyle w:val="pqiTabBody"/>
            </w:pPr>
            <w:r w:rsidRPr="009079F8">
              <w:t>Kod rodzaju gwaranta</w:t>
            </w:r>
          </w:p>
          <w:p w14:paraId="7DEF6EAA" w14:textId="31C791B5" w:rsidR="00585396" w:rsidRPr="0013688C" w:rsidRDefault="00225FDA" w:rsidP="00F23355">
            <w:pPr>
              <w:pStyle w:val="pqiTabBody"/>
              <w:rPr>
                <w:rFonts w:ascii="Courier New" w:hAnsi="Courier New"/>
                <w:color w:val="0000FF"/>
                <w:rPrChange w:id="856" w:author="Jurkowska Monika" w:date="2022-11-14T21:27:00Z">
                  <w:rPr/>
                </w:rPrChange>
              </w:rPr>
            </w:pPr>
            <w:r>
              <w:rPr>
                <w:rFonts w:ascii="Courier New" w:hAnsi="Courier New" w:cs="Courier New"/>
                <w:noProof/>
                <w:color w:val="0000FF"/>
              </w:rPr>
              <w:t>GuarantorTypeCode</w:t>
            </w:r>
          </w:p>
        </w:tc>
        <w:tc>
          <w:tcPr>
            <w:tcW w:w="516" w:type="dxa"/>
            <w:gridSpan w:val="2"/>
            <w:tcPrChange w:id="857" w:author="Jurkowska Monika" w:date="2022-11-14T21:27:00Z">
              <w:tcPr>
                <w:tcW w:w="516" w:type="dxa"/>
                <w:gridSpan w:val="2"/>
              </w:tcPr>
            </w:tcPrChange>
          </w:tcPr>
          <w:p w14:paraId="657566AB" w14:textId="77777777" w:rsidR="00225FDA" w:rsidRPr="009079F8" w:rsidRDefault="00225FDA" w:rsidP="00F23355">
            <w:pPr>
              <w:pStyle w:val="pqiTabBody"/>
            </w:pPr>
            <w:r w:rsidRPr="009079F8">
              <w:t>R</w:t>
            </w:r>
          </w:p>
        </w:tc>
        <w:tc>
          <w:tcPr>
            <w:tcW w:w="1950" w:type="dxa"/>
            <w:gridSpan w:val="2"/>
            <w:tcPrChange w:id="858" w:author="Jurkowska Monika" w:date="2022-11-14T21:27:00Z">
              <w:tcPr>
                <w:tcW w:w="1950" w:type="dxa"/>
                <w:gridSpan w:val="2"/>
              </w:tcPr>
            </w:tcPrChange>
          </w:tcPr>
          <w:p w14:paraId="63F09226" w14:textId="77777777" w:rsidR="00225FDA" w:rsidRPr="009079F8" w:rsidRDefault="00225FDA" w:rsidP="00F23355">
            <w:pPr>
              <w:pStyle w:val="pqiTabBody"/>
            </w:pPr>
          </w:p>
        </w:tc>
        <w:tc>
          <w:tcPr>
            <w:tcW w:w="3406" w:type="dxa"/>
            <w:gridSpan w:val="3"/>
            <w:tcPrChange w:id="859" w:author="Jurkowska Monika" w:date="2022-11-14T21:27:00Z">
              <w:tcPr>
                <w:tcW w:w="3406" w:type="dxa"/>
                <w:gridSpan w:val="8"/>
              </w:tcPr>
            </w:tcPrChange>
          </w:tcPr>
          <w:p w14:paraId="1F23A874" w14:textId="0391A791" w:rsidR="003A4A6E" w:rsidRPr="009079F8" w:rsidRDefault="00225FDA" w:rsidP="00F23355">
            <w:pPr>
              <w:rPr>
                <w:lang w:eastAsia="en-GB"/>
              </w:rPr>
            </w:pPr>
            <w:r>
              <w:rPr>
                <w:lang w:eastAsia="en-GB"/>
              </w:rPr>
              <w:t>Wartość z enumeracji „</w:t>
            </w:r>
            <w:r>
              <w:rPr>
                <w:lang w:eastAsia="en-GB"/>
              </w:rPr>
              <w:fldChar w:fldCharType="begin"/>
            </w:r>
            <w:r>
              <w:rPr>
                <w:lang w:eastAsia="en-GB"/>
              </w:rPr>
              <w:instrText xml:space="preserve"> REF _Ref267947321 \h </w:instrText>
            </w:r>
            <w:r>
              <w:rPr>
                <w:lang w:eastAsia="en-GB"/>
              </w:rPr>
            </w:r>
            <w:r>
              <w:rPr>
                <w:lang w:eastAsia="en-GB"/>
              </w:rPr>
              <w:fldChar w:fldCharType="separate"/>
            </w:r>
            <w:r w:rsidR="002B6F91">
              <w:t>Kody rodzaju gwaranta (</w:t>
            </w:r>
            <w:proofErr w:type="spellStart"/>
            <w:r w:rsidR="002B6F91">
              <w:t>Guarantor</w:t>
            </w:r>
            <w:proofErr w:type="spellEnd"/>
            <w:r w:rsidR="002B6F91">
              <w:t xml:space="preserve"> </w:t>
            </w:r>
            <w:proofErr w:type="spellStart"/>
            <w:r w:rsidR="002B6F91">
              <w:t>type</w:t>
            </w:r>
            <w:proofErr w:type="spellEnd"/>
            <w:r w:rsidR="002B6F91">
              <w:t xml:space="preserve"> </w:t>
            </w:r>
            <w:proofErr w:type="spellStart"/>
            <w:r w:rsidR="002B6F91">
              <w:t>codes</w:t>
            </w:r>
            <w:proofErr w:type="spellEnd"/>
            <w:r w:rsidR="002B6F91">
              <w:t>)</w:t>
            </w:r>
            <w:r>
              <w:rPr>
                <w:lang w:eastAsia="en-GB"/>
              </w:rPr>
              <w:fldChar w:fldCharType="end"/>
            </w:r>
            <w:r>
              <w:rPr>
                <w:lang w:eastAsia="en-GB"/>
              </w:rPr>
              <w:t>”. Wartość 5 może wystąpić jedynie w przemieszczeniach z innego kraju członkowskiego UE.</w:t>
            </w:r>
          </w:p>
        </w:tc>
        <w:tc>
          <w:tcPr>
            <w:tcW w:w="1217" w:type="dxa"/>
            <w:gridSpan w:val="2"/>
            <w:tcPrChange w:id="860" w:author="Jurkowska Monika" w:date="2022-11-14T21:27:00Z">
              <w:tcPr>
                <w:tcW w:w="1106" w:type="dxa"/>
                <w:gridSpan w:val="2"/>
              </w:tcPr>
            </w:tcPrChange>
          </w:tcPr>
          <w:p w14:paraId="36022C27" w14:textId="77777777" w:rsidR="00225FDA" w:rsidRPr="009079F8" w:rsidRDefault="00225FDA" w:rsidP="00F23355">
            <w:pPr>
              <w:pStyle w:val="pqiTabBody"/>
            </w:pPr>
            <w:r w:rsidRPr="009079F8">
              <w:t>n..4</w:t>
            </w:r>
          </w:p>
        </w:tc>
      </w:tr>
      <w:tr w:rsidR="008E5B73" w:rsidRPr="009079F8" w14:paraId="1044C752"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861"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862" w:author="Jurkowska Monika" w:date="2022-11-14T21:27:00Z">
            <w:trPr>
              <w:gridAfter w:val="0"/>
            </w:trPr>
          </w:trPrChange>
        </w:trPr>
        <w:tc>
          <w:tcPr>
            <w:tcW w:w="1656" w:type="dxa"/>
            <w:gridSpan w:val="2"/>
            <w:tcPrChange w:id="863" w:author="Jurkowska Monika" w:date="2022-11-14T21:27:00Z">
              <w:tcPr>
                <w:tcW w:w="789" w:type="dxa"/>
                <w:gridSpan w:val="3"/>
              </w:tcPr>
            </w:tcPrChange>
          </w:tcPr>
          <w:p w14:paraId="0D99B2B8" w14:textId="77777777" w:rsidR="00225FDA" w:rsidRPr="009079F8" w:rsidRDefault="00225FDA" w:rsidP="00F23355">
            <w:pPr>
              <w:pStyle w:val="pqiTabHead"/>
              <w:rPr>
                <w:i/>
              </w:rPr>
            </w:pPr>
            <w:r w:rsidRPr="009079F8">
              <w:lastRenderedPageBreak/>
              <w:t>1</w:t>
            </w:r>
            <w:r>
              <w:t>1.1</w:t>
            </w:r>
          </w:p>
        </w:tc>
        <w:tc>
          <w:tcPr>
            <w:tcW w:w="7418" w:type="dxa"/>
            <w:tcPrChange w:id="864" w:author="Jurkowska Monika" w:date="2022-11-14T21:27:00Z">
              <w:tcPr>
                <w:tcW w:w="5777" w:type="dxa"/>
                <w:gridSpan w:val="3"/>
              </w:tcPr>
            </w:tcPrChange>
          </w:tcPr>
          <w:p w14:paraId="5C6A0705" w14:textId="77777777" w:rsidR="00225FDA" w:rsidRDefault="00225FDA" w:rsidP="00F23355">
            <w:pPr>
              <w:pStyle w:val="pqiTabHead"/>
            </w:pPr>
            <w:r w:rsidRPr="009079F8">
              <w:t>PODMIOT Gwarant</w:t>
            </w:r>
          </w:p>
          <w:p w14:paraId="6A9C4446" w14:textId="01F28BAE" w:rsidR="00585396" w:rsidRPr="0013688C" w:rsidRDefault="00225FDA" w:rsidP="00F23355">
            <w:pPr>
              <w:pStyle w:val="pqiTabHead"/>
              <w:rPr>
                <w:rFonts w:ascii="Courier New" w:hAnsi="Courier New"/>
                <w:color w:val="0000FF"/>
                <w:rPrChange w:id="865" w:author="Jurkowska Monika" w:date="2022-11-14T21:27:00Z">
                  <w:rPr/>
                </w:rPrChange>
              </w:rPr>
            </w:pPr>
            <w:r>
              <w:rPr>
                <w:rFonts w:ascii="Courier New" w:hAnsi="Courier New" w:cs="Courier New"/>
                <w:noProof/>
                <w:color w:val="0000FF"/>
              </w:rPr>
              <w:t>GuarantorTrader</w:t>
            </w:r>
          </w:p>
        </w:tc>
        <w:tc>
          <w:tcPr>
            <w:tcW w:w="516" w:type="dxa"/>
            <w:gridSpan w:val="2"/>
            <w:tcPrChange w:id="866" w:author="Jurkowska Monika" w:date="2022-11-14T21:27:00Z">
              <w:tcPr>
                <w:tcW w:w="516" w:type="dxa"/>
                <w:gridSpan w:val="2"/>
              </w:tcPr>
            </w:tcPrChange>
          </w:tcPr>
          <w:p w14:paraId="07F41C22" w14:textId="77777777" w:rsidR="00225FDA" w:rsidRPr="009079F8" w:rsidRDefault="00225FDA" w:rsidP="00F23355">
            <w:pPr>
              <w:pStyle w:val="pqiTabHead"/>
            </w:pPr>
            <w:r>
              <w:t>D</w:t>
            </w:r>
          </w:p>
        </w:tc>
        <w:tc>
          <w:tcPr>
            <w:tcW w:w="1950" w:type="dxa"/>
            <w:gridSpan w:val="2"/>
            <w:tcPrChange w:id="867" w:author="Jurkowska Monika" w:date="2022-11-14T21:27:00Z">
              <w:tcPr>
                <w:tcW w:w="1950" w:type="dxa"/>
                <w:gridSpan w:val="2"/>
              </w:tcPr>
            </w:tcPrChange>
          </w:tcPr>
          <w:p w14:paraId="3AE7EAA4" w14:textId="77777777" w:rsidR="00225FDA" w:rsidRDefault="00225FDA" w:rsidP="00F23355">
            <w:pPr>
              <w:pStyle w:val="pqiTabHead"/>
            </w:pPr>
            <w:r w:rsidRPr="009079F8">
              <w:t>„R”, jeżeli ma zastosowanie jeden z następujących kodów rodzaju gwaranta</w:t>
            </w:r>
            <w:r>
              <w:t xml:space="preserve"> z pola 11a</w:t>
            </w:r>
            <w:r w:rsidRPr="009079F8">
              <w:t>: 2, 3, 12, 13, 23, 24, 34, 123, 124, 134, 234 lub 1234.</w:t>
            </w:r>
          </w:p>
          <w:p w14:paraId="6E216872" w14:textId="77777777" w:rsidR="00225FDA" w:rsidRPr="00FE24B5" w:rsidRDefault="00225FDA" w:rsidP="00F23355">
            <w:pPr>
              <w:pStyle w:val="pqiTabHead"/>
            </w:pPr>
            <w:r>
              <w:t>W pozostałych przypadkach nie stosuje się.</w:t>
            </w:r>
          </w:p>
        </w:tc>
        <w:tc>
          <w:tcPr>
            <w:tcW w:w="3406" w:type="dxa"/>
            <w:gridSpan w:val="3"/>
            <w:tcPrChange w:id="868" w:author="Jurkowska Monika" w:date="2022-11-14T21:27:00Z">
              <w:tcPr>
                <w:tcW w:w="3406" w:type="dxa"/>
                <w:gridSpan w:val="8"/>
              </w:tcPr>
            </w:tcPrChange>
          </w:tcPr>
          <w:p w14:paraId="12B0D993" w14:textId="77777777" w:rsidR="00225FDA" w:rsidRDefault="00225FDA" w:rsidP="00F23355">
            <w:pPr>
              <w:pStyle w:val="pqiTabHead"/>
            </w:pPr>
            <w:r w:rsidRPr="009079F8">
              <w:t xml:space="preserve">Należy </w:t>
            </w:r>
            <w:r>
              <w:t>podać dane</w:t>
            </w:r>
            <w:r w:rsidRPr="009079F8">
              <w:t xml:space="preserve"> przewoźnika lub</w:t>
            </w:r>
            <w:r>
              <w:t>/i</w:t>
            </w:r>
            <w:r w:rsidRPr="009079F8">
              <w:t xml:space="preserve"> właściciela wyrobów, jeżeli wnoszą oni gwarancję.</w:t>
            </w:r>
          </w:p>
          <w:p w14:paraId="25978F21" w14:textId="77777777" w:rsidR="00225FDA" w:rsidRDefault="00225FDA" w:rsidP="00F23355">
            <w:pPr>
              <w:pStyle w:val="pqiTabHead"/>
            </w:pPr>
            <w:r>
              <w:t>Zależnie od wartości pola 11a ilość elementów 11.1 ma wynosić:</w:t>
            </w:r>
          </w:p>
          <w:p w14:paraId="425ABDB4" w14:textId="77777777" w:rsidR="00225FDA" w:rsidRDefault="00225FDA" w:rsidP="00F23355">
            <w:pPr>
              <w:pStyle w:val="pqiTabHead"/>
            </w:pPr>
            <w:r>
              <w:t>- 0, gdy wybrano kod rodzaju gwaranta 1, 4, 5, 14</w:t>
            </w:r>
          </w:p>
          <w:p w14:paraId="2E2C7EA1" w14:textId="77777777" w:rsidR="00225FDA" w:rsidRPr="001536A8" w:rsidRDefault="00225FDA" w:rsidP="00F23355">
            <w:pPr>
              <w:pStyle w:val="pqiTabHead"/>
            </w:pPr>
            <w:r>
              <w:t xml:space="preserve">- 1, gdy wybrano kod rodzaju gwaranta </w:t>
            </w:r>
            <w:r w:rsidRPr="001536A8">
              <w:t>2, 3, 12, 13, 24, 34, 124, 134</w:t>
            </w:r>
          </w:p>
          <w:p w14:paraId="7C02B0F7" w14:textId="77777777" w:rsidR="00225FDA" w:rsidRPr="009079F8" w:rsidRDefault="00225FDA" w:rsidP="00F23355">
            <w:pPr>
              <w:pStyle w:val="pqiTabHead"/>
            </w:pPr>
            <w:r>
              <w:t>- 2, gdy wybrano kod rodzaju gwaranta 23, 123, 234,</w:t>
            </w:r>
            <w:r w:rsidRPr="001536A8">
              <w:t>1234</w:t>
            </w:r>
          </w:p>
        </w:tc>
        <w:tc>
          <w:tcPr>
            <w:tcW w:w="1217" w:type="dxa"/>
            <w:gridSpan w:val="2"/>
            <w:tcPrChange w:id="869" w:author="Jurkowska Monika" w:date="2022-11-14T21:27:00Z">
              <w:tcPr>
                <w:tcW w:w="1106" w:type="dxa"/>
                <w:gridSpan w:val="2"/>
              </w:tcPr>
            </w:tcPrChange>
          </w:tcPr>
          <w:p w14:paraId="0E4BE2B4" w14:textId="77777777" w:rsidR="00225FDA" w:rsidRPr="009079F8" w:rsidRDefault="00225FDA" w:rsidP="00F23355">
            <w:pPr>
              <w:pStyle w:val="pqiTabHead"/>
            </w:pPr>
            <w:r w:rsidRPr="009079F8">
              <w:t>2X</w:t>
            </w:r>
          </w:p>
        </w:tc>
      </w:tr>
      <w:tr w:rsidR="008E5B73" w:rsidRPr="009079F8" w14:paraId="6CF809ED"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87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871" w:author="Jurkowska Monika" w:date="2022-11-14T21:27:00Z">
            <w:trPr>
              <w:gridAfter w:val="0"/>
            </w:trPr>
          </w:trPrChange>
        </w:trPr>
        <w:tc>
          <w:tcPr>
            <w:tcW w:w="1656" w:type="dxa"/>
            <w:gridSpan w:val="2"/>
            <w:tcPrChange w:id="872" w:author="Jurkowska Monika" w:date="2022-11-14T21:27:00Z">
              <w:tcPr>
                <w:tcW w:w="789" w:type="dxa"/>
                <w:gridSpan w:val="3"/>
              </w:tcPr>
            </w:tcPrChange>
          </w:tcPr>
          <w:p w14:paraId="399F438C" w14:textId="77777777" w:rsidR="00225FDA" w:rsidRPr="009079F8" w:rsidRDefault="00225FDA" w:rsidP="00F23355">
            <w:pPr>
              <w:pStyle w:val="pqiTabBody"/>
              <w:rPr>
                <w:i/>
              </w:rPr>
            </w:pPr>
          </w:p>
        </w:tc>
        <w:tc>
          <w:tcPr>
            <w:tcW w:w="7418" w:type="dxa"/>
            <w:tcPrChange w:id="873" w:author="Jurkowska Monika" w:date="2022-11-14T21:27:00Z">
              <w:tcPr>
                <w:tcW w:w="5777" w:type="dxa"/>
                <w:gridSpan w:val="3"/>
              </w:tcPr>
            </w:tcPrChange>
          </w:tcPr>
          <w:p w14:paraId="2DEF1286" w14:textId="77777777" w:rsidR="00225FDA" w:rsidRDefault="00225FDA" w:rsidP="00F23355">
            <w:pPr>
              <w:pStyle w:val="pqiTabBody"/>
            </w:pPr>
            <w:r>
              <w:t>JĘZYK ELEMENTU</w:t>
            </w:r>
            <w:r w:rsidRPr="009079F8">
              <w:t xml:space="preserve"> </w:t>
            </w:r>
          </w:p>
          <w:p w14:paraId="47A66F27" w14:textId="0678A513" w:rsidR="00585396" w:rsidRPr="0013688C" w:rsidRDefault="00225FDA" w:rsidP="00F23355">
            <w:pPr>
              <w:pStyle w:val="pqiTabBody"/>
              <w:rPr>
                <w:rFonts w:ascii="Courier New" w:hAnsi="Courier New"/>
                <w:color w:val="0000FF"/>
                <w:rPrChange w:id="874" w:author="Jurkowska Monika" w:date="2022-11-14T21:27:00Z">
                  <w:rPr/>
                </w:rPrChange>
              </w:rPr>
            </w:pPr>
            <w:r>
              <w:rPr>
                <w:rFonts w:ascii="Courier New" w:hAnsi="Courier New" w:cs="Courier New"/>
                <w:noProof/>
                <w:color w:val="0000FF"/>
              </w:rPr>
              <w:t>@language</w:t>
            </w:r>
          </w:p>
        </w:tc>
        <w:tc>
          <w:tcPr>
            <w:tcW w:w="516" w:type="dxa"/>
            <w:gridSpan w:val="2"/>
            <w:tcPrChange w:id="875" w:author="Jurkowska Monika" w:date="2022-11-14T21:27:00Z">
              <w:tcPr>
                <w:tcW w:w="516" w:type="dxa"/>
                <w:gridSpan w:val="2"/>
              </w:tcPr>
            </w:tcPrChange>
          </w:tcPr>
          <w:p w14:paraId="57030827" w14:textId="77777777" w:rsidR="00225FDA" w:rsidRPr="009079F8" w:rsidRDefault="00225FDA" w:rsidP="00F23355">
            <w:pPr>
              <w:pStyle w:val="pqiTabBody"/>
            </w:pPr>
            <w:r>
              <w:t>D</w:t>
            </w:r>
          </w:p>
        </w:tc>
        <w:tc>
          <w:tcPr>
            <w:tcW w:w="1950" w:type="dxa"/>
            <w:gridSpan w:val="2"/>
            <w:tcPrChange w:id="876" w:author="Jurkowska Monika" w:date="2022-11-14T21:27:00Z">
              <w:tcPr>
                <w:tcW w:w="1950" w:type="dxa"/>
                <w:gridSpan w:val="2"/>
              </w:tcPr>
            </w:tcPrChange>
          </w:tcPr>
          <w:p w14:paraId="2A5CA9F8" w14:textId="77777777" w:rsidR="00225FDA" w:rsidRPr="009079F8" w:rsidRDefault="00225FDA" w:rsidP="00F23355">
            <w:pPr>
              <w:pStyle w:val="pqiTabBody"/>
            </w:pPr>
            <w:r w:rsidRPr="009079F8">
              <w:t xml:space="preserve">„R”, jeżeli stosuje się </w:t>
            </w:r>
            <w:r>
              <w:t>element 11.1.</w:t>
            </w:r>
          </w:p>
        </w:tc>
        <w:tc>
          <w:tcPr>
            <w:tcW w:w="3406" w:type="dxa"/>
            <w:gridSpan w:val="3"/>
            <w:tcPrChange w:id="877" w:author="Jurkowska Monika" w:date="2022-11-14T21:27:00Z">
              <w:tcPr>
                <w:tcW w:w="3406" w:type="dxa"/>
                <w:gridSpan w:val="8"/>
              </w:tcPr>
            </w:tcPrChange>
          </w:tcPr>
          <w:p w14:paraId="3FF154DA" w14:textId="77777777" w:rsidR="00225FDA" w:rsidRDefault="00225FDA" w:rsidP="00F23355">
            <w:pPr>
              <w:pStyle w:val="pqiTabBody"/>
            </w:pPr>
            <w:r>
              <w:t>Atrybut.</w:t>
            </w:r>
          </w:p>
          <w:p w14:paraId="28510D28" w14:textId="4BC3AB51" w:rsidR="00793370" w:rsidRPr="009079F8" w:rsidRDefault="00225FDA"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217" w:type="dxa"/>
            <w:gridSpan w:val="2"/>
            <w:tcPrChange w:id="878" w:author="Jurkowska Monika" w:date="2022-11-14T21:27:00Z">
              <w:tcPr>
                <w:tcW w:w="1106" w:type="dxa"/>
                <w:gridSpan w:val="2"/>
              </w:tcPr>
            </w:tcPrChange>
          </w:tcPr>
          <w:p w14:paraId="487288D4" w14:textId="77777777" w:rsidR="00225FDA" w:rsidRPr="009079F8" w:rsidRDefault="00225FDA" w:rsidP="00F23355">
            <w:pPr>
              <w:pStyle w:val="pqiTabBody"/>
            </w:pPr>
            <w:r w:rsidRPr="009079F8">
              <w:t>a2</w:t>
            </w:r>
          </w:p>
        </w:tc>
      </w:tr>
      <w:tr w:rsidR="00864F24" w:rsidRPr="009079F8" w14:paraId="77CAB04C" w14:textId="77777777" w:rsidTr="00162F59">
        <w:tc>
          <w:tcPr>
            <w:tcW w:w="350" w:type="dxa"/>
          </w:tcPr>
          <w:p w14:paraId="02A1ABEF" w14:textId="77777777" w:rsidR="00225FDA" w:rsidRPr="009079F8" w:rsidRDefault="00225FDA" w:rsidP="00F23355">
            <w:pPr>
              <w:pStyle w:val="pqiTabBody"/>
              <w:rPr>
                <w:b/>
              </w:rPr>
            </w:pPr>
          </w:p>
        </w:tc>
        <w:tc>
          <w:tcPr>
            <w:tcW w:w="1306" w:type="dxa"/>
          </w:tcPr>
          <w:p w14:paraId="0F4D936B" w14:textId="77777777" w:rsidR="00225FDA" w:rsidRPr="009079F8" w:rsidRDefault="00225FDA" w:rsidP="00F23355">
            <w:pPr>
              <w:pStyle w:val="pqiTabBody"/>
              <w:rPr>
                <w:i/>
              </w:rPr>
            </w:pPr>
            <w:r w:rsidRPr="009079F8">
              <w:rPr>
                <w:i/>
              </w:rPr>
              <w:t>a</w:t>
            </w:r>
          </w:p>
        </w:tc>
        <w:tc>
          <w:tcPr>
            <w:tcW w:w="7418" w:type="dxa"/>
          </w:tcPr>
          <w:p w14:paraId="2E1D2E11" w14:textId="1FA0B9A7" w:rsidR="00585396" w:rsidRPr="0013688C" w:rsidRDefault="00225FDA" w:rsidP="00F23355">
            <w:pPr>
              <w:pStyle w:val="pqiTabBody"/>
              <w:rPr>
                <w:rFonts w:ascii="Courier New" w:hAnsi="Courier New"/>
                <w:color w:val="0000FF"/>
                <w:rPrChange w:id="879" w:author="Jurkowska Monika" w:date="2022-11-14T21:27:00Z">
                  <w:rPr/>
                </w:rPrChange>
              </w:rPr>
            </w:pPr>
            <w:r w:rsidRPr="009079F8">
              <w:t xml:space="preserve">Numer </w:t>
            </w:r>
            <w:r>
              <w:t>akcyzowy</w:t>
            </w:r>
            <w:r w:rsidRPr="009079F8">
              <w:t xml:space="preserve"> podmiotu </w:t>
            </w:r>
            <w:r>
              <w:br/>
            </w:r>
            <w:r>
              <w:rPr>
                <w:rFonts w:ascii="Courier New" w:hAnsi="Courier New" w:cs="Courier New"/>
                <w:noProof/>
                <w:color w:val="0000FF"/>
              </w:rPr>
              <w:t>TraderExciseNumber</w:t>
            </w:r>
          </w:p>
        </w:tc>
        <w:tc>
          <w:tcPr>
            <w:tcW w:w="516" w:type="dxa"/>
            <w:gridSpan w:val="2"/>
          </w:tcPr>
          <w:p w14:paraId="307D0384" w14:textId="77777777" w:rsidR="00225FDA" w:rsidRPr="009079F8" w:rsidRDefault="00225FDA" w:rsidP="00F23355">
            <w:pPr>
              <w:pStyle w:val="pqiTabBody"/>
            </w:pPr>
            <w:r w:rsidRPr="009079F8">
              <w:t>O</w:t>
            </w:r>
          </w:p>
        </w:tc>
        <w:tc>
          <w:tcPr>
            <w:tcW w:w="1950" w:type="dxa"/>
            <w:gridSpan w:val="2"/>
            <w:shd w:val="clear" w:color="auto" w:fill="auto"/>
          </w:tcPr>
          <w:p w14:paraId="46FCA16A" w14:textId="77777777" w:rsidR="00225FDA" w:rsidRPr="009079F8" w:rsidRDefault="00225FDA" w:rsidP="00F23355">
            <w:pPr>
              <w:pStyle w:val="pqiTabBody"/>
            </w:pPr>
          </w:p>
        </w:tc>
        <w:tc>
          <w:tcPr>
            <w:tcW w:w="3406" w:type="dxa"/>
            <w:gridSpan w:val="3"/>
          </w:tcPr>
          <w:p w14:paraId="64C93DC4" w14:textId="6B361C77" w:rsidR="00225FDA" w:rsidRPr="009079F8" w:rsidRDefault="00793370" w:rsidP="00F23355">
            <w:pPr>
              <w:pStyle w:val="pqiTabBody"/>
            </w:pPr>
            <w:ins w:id="880" w:author="Jurkowska Monika" w:date="2022-11-14T21:27:00Z">
              <w:r>
                <w:t>Należy podać ważny numer akcyzowy SEED lub numer identyfikacyjny VAT przewoźnika lub właściciela wyrobów akcyzowych</w:t>
              </w:r>
            </w:ins>
          </w:p>
        </w:tc>
        <w:tc>
          <w:tcPr>
            <w:tcW w:w="1217" w:type="dxa"/>
            <w:gridSpan w:val="2"/>
          </w:tcPr>
          <w:p w14:paraId="17537560" w14:textId="77777777" w:rsidR="00225FDA" w:rsidRPr="009079F8" w:rsidRDefault="00225FDA" w:rsidP="00F23355">
            <w:pPr>
              <w:pStyle w:val="pqiTabBody"/>
            </w:pPr>
            <w:r w:rsidRPr="009079F8">
              <w:t>an13</w:t>
            </w:r>
          </w:p>
        </w:tc>
      </w:tr>
      <w:tr w:rsidR="00864F24" w:rsidRPr="009079F8" w14:paraId="62879C9E" w14:textId="77777777" w:rsidTr="00162F59">
        <w:tc>
          <w:tcPr>
            <w:tcW w:w="350" w:type="dxa"/>
          </w:tcPr>
          <w:p w14:paraId="35DA5E4D" w14:textId="77777777" w:rsidR="00225FDA" w:rsidRPr="009079F8" w:rsidRDefault="00225FDA" w:rsidP="00F23355">
            <w:pPr>
              <w:pStyle w:val="pqiTabBody"/>
              <w:rPr>
                <w:b/>
              </w:rPr>
            </w:pPr>
          </w:p>
        </w:tc>
        <w:tc>
          <w:tcPr>
            <w:tcW w:w="1306" w:type="dxa"/>
          </w:tcPr>
          <w:p w14:paraId="15609235" w14:textId="77777777" w:rsidR="00225FDA" w:rsidRPr="009079F8" w:rsidRDefault="00225FDA" w:rsidP="00F23355">
            <w:pPr>
              <w:pStyle w:val="pqiTabBody"/>
              <w:rPr>
                <w:i/>
              </w:rPr>
            </w:pPr>
            <w:r w:rsidRPr="009079F8">
              <w:rPr>
                <w:i/>
              </w:rPr>
              <w:t>b</w:t>
            </w:r>
          </w:p>
        </w:tc>
        <w:tc>
          <w:tcPr>
            <w:tcW w:w="7418" w:type="dxa"/>
          </w:tcPr>
          <w:p w14:paraId="34D5B3C0" w14:textId="77777777" w:rsidR="00225FDA" w:rsidRDefault="00225FDA" w:rsidP="00F23355">
            <w:pPr>
              <w:pStyle w:val="pqiTabBody"/>
            </w:pPr>
            <w:r w:rsidRPr="009079F8">
              <w:t>Numer VAT</w:t>
            </w:r>
          </w:p>
          <w:p w14:paraId="055DA4F2" w14:textId="1981C994" w:rsidR="00585396" w:rsidRPr="0013688C" w:rsidRDefault="00225FDA" w:rsidP="00F23355">
            <w:pPr>
              <w:pStyle w:val="pqiTabBody"/>
              <w:rPr>
                <w:rFonts w:ascii="Courier New" w:hAnsi="Courier New"/>
                <w:color w:val="0000FF"/>
                <w:rPrChange w:id="881" w:author="Jurkowska Monika" w:date="2022-11-14T21:27:00Z">
                  <w:rPr/>
                </w:rPrChange>
              </w:rPr>
            </w:pPr>
            <w:r>
              <w:rPr>
                <w:rFonts w:ascii="Courier New" w:hAnsi="Courier New" w:cs="Courier New"/>
                <w:noProof/>
                <w:color w:val="0000FF"/>
              </w:rPr>
              <w:t>VatNumber</w:t>
            </w:r>
          </w:p>
        </w:tc>
        <w:tc>
          <w:tcPr>
            <w:tcW w:w="516" w:type="dxa"/>
            <w:gridSpan w:val="2"/>
          </w:tcPr>
          <w:p w14:paraId="748D835F" w14:textId="77777777" w:rsidR="00225FDA" w:rsidRPr="009079F8" w:rsidRDefault="00225FDA" w:rsidP="00F23355">
            <w:pPr>
              <w:pStyle w:val="pqiTabBody"/>
            </w:pPr>
            <w:r w:rsidRPr="009079F8">
              <w:t>O</w:t>
            </w:r>
          </w:p>
        </w:tc>
        <w:tc>
          <w:tcPr>
            <w:tcW w:w="1950" w:type="dxa"/>
            <w:gridSpan w:val="2"/>
            <w:shd w:val="clear" w:color="auto" w:fill="auto"/>
          </w:tcPr>
          <w:p w14:paraId="73F5BAD6" w14:textId="77777777" w:rsidR="00225FDA" w:rsidRPr="009079F8" w:rsidRDefault="00225FDA" w:rsidP="00F23355">
            <w:pPr>
              <w:pStyle w:val="pqiTabBody"/>
            </w:pPr>
          </w:p>
        </w:tc>
        <w:tc>
          <w:tcPr>
            <w:tcW w:w="3406" w:type="dxa"/>
            <w:gridSpan w:val="3"/>
          </w:tcPr>
          <w:p w14:paraId="350D902A" w14:textId="77777777" w:rsidR="00225FDA" w:rsidRPr="009079F8" w:rsidRDefault="00225FDA" w:rsidP="00F23355">
            <w:pPr>
              <w:pStyle w:val="pqiTabBody"/>
            </w:pPr>
          </w:p>
        </w:tc>
        <w:tc>
          <w:tcPr>
            <w:tcW w:w="1217" w:type="dxa"/>
            <w:gridSpan w:val="2"/>
          </w:tcPr>
          <w:p w14:paraId="64606ECD" w14:textId="77777777" w:rsidR="00225FDA" w:rsidRPr="009079F8" w:rsidRDefault="00225FDA" w:rsidP="00F23355">
            <w:pPr>
              <w:pStyle w:val="pqiTabBody"/>
            </w:pPr>
            <w:r w:rsidRPr="009079F8">
              <w:t>an..</w:t>
            </w:r>
            <w:r>
              <w:t>14</w:t>
            </w:r>
          </w:p>
        </w:tc>
      </w:tr>
      <w:tr w:rsidR="008E5B73" w:rsidRPr="009079F8" w14:paraId="2058D894"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882"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883" w:author="Jurkowska Monika" w:date="2022-11-14T21:27:00Z">
            <w:trPr>
              <w:gridAfter w:val="0"/>
            </w:trPr>
          </w:trPrChange>
        </w:trPr>
        <w:tc>
          <w:tcPr>
            <w:tcW w:w="350" w:type="dxa"/>
            <w:tcPrChange w:id="884" w:author="Jurkowska Monika" w:date="2022-11-14T21:27:00Z">
              <w:tcPr>
                <w:tcW w:w="350" w:type="dxa"/>
              </w:tcPr>
            </w:tcPrChange>
          </w:tcPr>
          <w:p w14:paraId="079033B1" w14:textId="77777777" w:rsidR="00225FDA" w:rsidRPr="009079F8" w:rsidRDefault="00225FDA" w:rsidP="00F23355">
            <w:pPr>
              <w:pStyle w:val="pqiTabBody"/>
              <w:rPr>
                <w:b/>
              </w:rPr>
            </w:pPr>
          </w:p>
        </w:tc>
        <w:tc>
          <w:tcPr>
            <w:tcW w:w="1306" w:type="dxa"/>
            <w:tcPrChange w:id="885" w:author="Jurkowska Monika" w:date="2022-11-14T21:27:00Z">
              <w:tcPr>
                <w:tcW w:w="439" w:type="dxa"/>
                <w:gridSpan w:val="2"/>
              </w:tcPr>
            </w:tcPrChange>
          </w:tcPr>
          <w:p w14:paraId="421BBC0E" w14:textId="77777777" w:rsidR="00225FDA" w:rsidRPr="009079F8" w:rsidRDefault="00225FDA" w:rsidP="00F23355">
            <w:pPr>
              <w:pStyle w:val="pqiTabBody"/>
              <w:rPr>
                <w:i/>
              </w:rPr>
            </w:pPr>
            <w:r w:rsidRPr="009079F8">
              <w:rPr>
                <w:i/>
              </w:rPr>
              <w:t>c</w:t>
            </w:r>
          </w:p>
        </w:tc>
        <w:tc>
          <w:tcPr>
            <w:tcW w:w="7418" w:type="dxa"/>
            <w:tcPrChange w:id="886" w:author="Jurkowska Monika" w:date="2022-11-14T21:27:00Z">
              <w:tcPr>
                <w:tcW w:w="5777" w:type="dxa"/>
                <w:gridSpan w:val="3"/>
              </w:tcPr>
            </w:tcPrChange>
          </w:tcPr>
          <w:p w14:paraId="3D0A4C1D" w14:textId="77777777" w:rsidR="00225FDA" w:rsidRDefault="00225FDA" w:rsidP="00F23355">
            <w:pPr>
              <w:pStyle w:val="pqiTabBody"/>
            </w:pPr>
            <w:r w:rsidRPr="009079F8">
              <w:t>Nazwa podmiotu gospodarczego</w:t>
            </w:r>
          </w:p>
          <w:p w14:paraId="4F16C502" w14:textId="73512BBF" w:rsidR="00585396" w:rsidRPr="0013688C" w:rsidRDefault="00225FDA" w:rsidP="00F23355">
            <w:pPr>
              <w:pStyle w:val="pqiTabBody"/>
              <w:rPr>
                <w:rFonts w:ascii="Courier New" w:hAnsi="Courier New"/>
                <w:color w:val="0000FF"/>
                <w:rPrChange w:id="887" w:author="Jurkowska Monika" w:date="2022-11-14T21:27:00Z">
                  <w:rPr/>
                </w:rPrChange>
              </w:rPr>
            </w:pPr>
            <w:r>
              <w:rPr>
                <w:rFonts w:ascii="Courier New" w:hAnsi="Courier New" w:cs="Courier New"/>
                <w:noProof/>
                <w:color w:val="0000FF"/>
              </w:rPr>
              <w:t>TraderName</w:t>
            </w:r>
          </w:p>
        </w:tc>
        <w:tc>
          <w:tcPr>
            <w:tcW w:w="516" w:type="dxa"/>
            <w:gridSpan w:val="2"/>
            <w:tcPrChange w:id="888" w:author="Jurkowska Monika" w:date="2022-11-14T21:27:00Z">
              <w:tcPr>
                <w:tcW w:w="516" w:type="dxa"/>
                <w:gridSpan w:val="2"/>
              </w:tcPr>
            </w:tcPrChange>
          </w:tcPr>
          <w:p w14:paraId="3790BAB7" w14:textId="77777777" w:rsidR="00225FDA" w:rsidRPr="009079F8" w:rsidRDefault="00225FDA" w:rsidP="00F23355">
            <w:pPr>
              <w:pStyle w:val="pqiTabBody"/>
            </w:pPr>
            <w:r w:rsidRPr="009079F8">
              <w:t>C</w:t>
            </w:r>
          </w:p>
        </w:tc>
        <w:tc>
          <w:tcPr>
            <w:tcW w:w="1950" w:type="dxa"/>
            <w:gridSpan w:val="2"/>
            <w:vMerge w:val="restart"/>
            <w:tcPrChange w:id="889" w:author="Jurkowska Monika" w:date="2022-11-14T21:27:00Z">
              <w:tcPr>
                <w:tcW w:w="1950" w:type="dxa"/>
                <w:gridSpan w:val="2"/>
                <w:vMerge w:val="restart"/>
              </w:tcPr>
            </w:tcPrChange>
          </w:tcPr>
          <w:p w14:paraId="4657C1EA" w14:textId="77777777" w:rsidR="00225FDA" w:rsidRPr="009079F8" w:rsidRDefault="00225FDA" w:rsidP="00F23355">
            <w:pPr>
              <w:pStyle w:val="pqiTabBody"/>
            </w:pPr>
            <w:r w:rsidRPr="009079F8">
              <w:t>W przypadku 1</w:t>
            </w:r>
            <w:r>
              <w:t>1.1</w:t>
            </w:r>
            <w:r w:rsidRPr="009079F8">
              <w:rPr>
                <w:i/>
              </w:rPr>
              <w:t>c</w:t>
            </w:r>
            <w:r w:rsidRPr="009079F8">
              <w:t xml:space="preserve">, </w:t>
            </w:r>
            <w:r w:rsidRPr="009079F8">
              <w:rPr>
                <w:i/>
              </w:rPr>
              <w:t>d</w:t>
            </w:r>
            <w:r w:rsidRPr="009079F8">
              <w:t xml:space="preserve">, </w:t>
            </w:r>
            <w:r w:rsidRPr="009079F8">
              <w:rPr>
                <w:i/>
              </w:rPr>
              <w:t>f</w:t>
            </w:r>
            <w:r w:rsidRPr="009079F8">
              <w:t xml:space="preserve"> i </w:t>
            </w:r>
            <w:r w:rsidRPr="009079F8">
              <w:rPr>
                <w:i/>
              </w:rPr>
              <w:t>g</w:t>
            </w:r>
            <w:r w:rsidRPr="009079F8">
              <w:t xml:space="preserve">: „O”, jeżeli jest podany numer </w:t>
            </w:r>
            <w:r>
              <w:t>akcyzowy</w:t>
            </w:r>
            <w:r w:rsidRPr="009079F8">
              <w:t xml:space="preserve"> podmiotu, w przeciwnym razie „R”.</w:t>
            </w:r>
          </w:p>
        </w:tc>
        <w:tc>
          <w:tcPr>
            <w:tcW w:w="3406" w:type="dxa"/>
            <w:gridSpan w:val="3"/>
            <w:tcPrChange w:id="890" w:author="Jurkowska Monika" w:date="2022-11-14T21:27:00Z">
              <w:tcPr>
                <w:tcW w:w="3406" w:type="dxa"/>
                <w:gridSpan w:val="8"/>
              </w:tcPr>
            </w:tcPrChange>
          </w:tcPr>
          <w:p w14:paraId="2FB71A21" w14:textId="77777777" w:rsidR="00225FDA" w:rsidRPr="009079F8" w:rsidRDefault="00225FDA" w:rsidP="00F23355">
            <w:pPr>
              <w:pStyle w:val="pqiTabBody"/>
            </w:pPr>
          </w:p>
        </w:tc>
        <w:tc>
          <w:tcPr>
            <w:tcW w:w="1217" w:type="dxa"/>
            <w:gridSpan w:val="2"/>
            <w:tcPrChange w:id="891" w:author="Jurkowska Monika" w:date="2022-11-14T21:27:00Z">
              <w:tcPr>
                <w:tcW w:w="1106" w:type="dxa"/>
                <w:gridSpan w:val="2"/>
              </w:tcPr>
            </w:tcPrChange>
          </w:tcPr>
          <w:p w14:paraId="1E7241F3" w14:textId="77777777" w:rsidR="00225FDA" w:rsidRPr="009079F8" w:rsidRDefault="00225FDA" w:rsidP="00F23355">
            <w:pPr>
              <w:pStyle w:val="pqiTabBody"/>
            </w:pPr>
            <w:r w:rsidRPr="009079F8">
              <w:t>an..182</w:t>
            </w:r>
          </w:p>
        </w:tc>
      </w:tr>
      <w:tr w:rsidR="008E5B73" w:rsidRPr="009079F8" w14:paraId="665D6C04"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892"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893" w:author="Jurkowska Monika" w:date="2022-11-14T21:27:00Z">
            <w:trPr>
              <w:gridAfter w:val="0"/>
            </w:trPr>
          </w:trPrChange>
        </w:trPr>
        <w:tc>
          <w:tcPr>
            <w:tcW w:w="350" w:type="dxa"/>
            <w:tcPrChange w:id="894" w:author="Jurkowska Monika" w:date="2022-11-14T21:27:00Z">
              <w:tcPr>
                <w:tcW w:w="350" w:type="dxa"/>
              </w:tcPr>
            </w:tcPrChange>
          </w:tcPr>
          <w:p w14:paraId="0B795C51" w14:textId="77777777" w:rsidR="00225FDA" w:rsidRPr="009079F8" w:rsidRDefault="00225FDA" w:rsidP="00F23355">
            <w:pPr>
              <w:pStyle w:val="pqiTabBody"/>
              <w:rPr>
                <w:b/>
              </w:rPr>
            </w:pPr>
          </w:p>
        </w:tc>
        <w:tc>
          <w:tcPr>
            <w:tcW w:w="1306" w:type="dxa"/>
            <w:tcPrChange w:id="895" w:author="Jurkowska Monika" w:date="2022-11-14T21:27:00Z">
              <w:tcPr>
                <w:tcW w:w="439" w:type="dxa"/>
                <w:gridSpan w:val="2"/>
              </w:tcPr>
            </w:tcPrChange>
          </w:tcPr>
          <w:p w14:paraId="49D74BE5" w14:textId="77777777" w:rsidR="00225FDA" w:rsidRPr="009079F8" w:rsidRDefault="00225FDA" w:rsidP="00F23355">
            <w:pPr>
              <w:pStyle w:val="pqiTabBody"/>
              <w:rPr>
                <w:i/>
              </w:rPr>
            </w:pPr>
            <w:r w:rsidRPr="009079F8">
              <w:rPr>
                <w:i/>
              </w:rPr>
              <w:t>d</w:t>
            </w:r>
          </w:p>
        </w:tc>
        <w:tc>
          <w:tcPr>
            <w:tcW w:w="7418" w:type="dxa"/>
            <w:tcPrChange w:id="896" w:author="Jurkowska Monika" w:date="2022-11-14T21:27:00Z">
              <w:tcPr>
                <w:tcW w:w="5777" w:type="dxa"/>
                <w:gridSpan w:val="3"/>
              </w:tcPr>
            </w:tcPrChange>
          </w:tcPr>
          <w:p w14:paraId="63875A12" w14:textId="77777777" w:rsidR="00225FDA" w:rsidRDefault="00225FDA" w:rsidP="00F23355">
            <w:pPr>
              <w:pStyle w:val="pqiTabBody"/>
            </w:pPr>
            <w:r w:rsidRPr="009079F8">
              <w:t>Ulica</w:t>
            </w:r>
          </w:p>
          <w:p w14:paraId="5A974220" w14:textId="2F2E6874" w:rsidR="00585396" w:rsidRPr="0013688C" w:rsidRDefault="00225FDA" w:rsidP="00F23355">
            <w:pPr>
              <w:pStyle w:val="pqiTabBody"/>
              <w:rPr>
                <w:rFonts w:ascii="Courier New" w:hAnsi="Courier New"/>
                <w:color w:val="0000FF"/>
                <w:rPrChange w:id="897" w:author="Jurkowska Monika" w:date="2022-11-14T21:27:00Z">
                  <w:rPr/>
                </w:rPrChange>
              </w:rPr>
            </w:pPr>
            <w:r>
              <w:rPr>
                <w:rFonts w:ascii="Courier New" w:hAnsi="Courier New" w:cs="Courier New"/>
                <w:noProof/>
                <w:color w:val="0000FF"/>
              </w:rPr>
              <w:t>StreetName</w:t>
            </w:r>
          </w:p>
        </w:tc>
        <w:tc>
          <w:tcPr>
            <w:tcW w:w="516" w:type="dxa"/>
            <w:gridSpan w:val="2"/>
            <w:tcPrChange w:id="898" w:author="Jurkowska Monika" w:date="2022-11-14T21:27:00Z">
              <w:tcPr>
                <w:tcW w:w="516" w:type="dxa"/>
                <w:gridSpan w:val="2"/>
              </w:tcPr>
            </w:tcPrChange>
          </w:tcPr>
          <w:p w14:paraId="77D09A71" w14:textId="77777777" w:rsidR="00225FDA" w:rsidRPr="009079F8" w:rsidRDefault="00225FDA" w:rsidP="00F23355">
            <w:pPr>
              <w:pStyle w:val="pqiTabBody"/>
            </w:pPr>
            <w:r w:rsidRPr="009079F8">
              <w:t>C</w:t>
            </w:r>
          </w:p>
        </w:tc>
        <w:tc>
          <w:tcPr>
            <w:tcW w:w="1950" w:type="dxa"/>
            <w:gridSpan w:val="2"/>
            <w:vMerge/>
            <w:tcPrChange w:id="899" w:author="Jurkowska Monika" w:date="2022-11-14T21:27:00Z">
              <w:tcPr>
                <w:tcW w:w="1950" w:type="dxa"/>
                <w:gridSpan w:val="2"/>
                <w:vMerge/>
              </w:tcPr>
            </w:tcPrChange>
          </w:tcPr>
          <w:p w14:paraId="18C1D292" w14:textId="77777777" w:rsidR="00225FDA" w:rsidRPr="009079F8" w:rsidRDefault="00225FDA" w:rsidP="00F23355">
            <w:pPr>
              <w:pStyle w:val="pqiTabBody"/>
            </w:pPr>
          </w:p>
        </w:tc>
        <w:tc>
          <w:tcPr>
            <w:tcW w:w="3406" w:type="dxa"/>
            <w:gridSpan w:val="3"/>
            <w:tcPrChange w:id="900" w:author="Jurkowska Monika" w:date="2022-11-14T21:27:00Z">
              <w:tcPr>
                <w:tcW w:w="3406" w:type="dxa"/>
                <w:gridSpan w:val="8"/>
              </w:tcPr>
            </w:tcPrChange>
          </w:tcPr>
          <w:p w14:paraId="5EB7E5B5" w14:textId="77777777" w:rsidR="00225FDA" w:rsidRPr="009079F8" w:rsidRDefault="00225FDA" w:rsidP="00F23355">
            <w:pPr>
              <w:pStyle w:val="pqiTabBody"/>
            </w:pPr>
          </w:p>
        </w:tc>
        <w:tc>
          <w:tcPr>
            <w:tcW w:w="1217" w:type="dxa"/>
            <w:gridSpan w:val="2"/>
            <w:tcPrChange w:id="901" w:author="Jurkowska Monika" w:date="2022-11-14T21:27:00Z">
              <w:tcPr>
                <w:tcW w:w="1106" w:type="dxa"/>
                <w:gridSpan w:val="2"/>
              </w:tcPr>
            </w:tcPrChange>
          </w:tcPr>
          <w:p w14:paraId="4FF43336" w14:textId="77777777" w:rsidR="00225FDA" w:rsidRPr="009079F8" w:rsidRDefault="00225FDA" w:rsidP="00F23355">
            <w:pPr>
              <w:pStyle w:val="pqiTabBody"/>
            </w:pPr>
            <w:r w:rsidRPr="009079F8">
              <w:t>an..65</w:t>
            </w:r>
          </w:p>
        </w:tc>
      </w:tr>
      <w:tr w:rsidR="008E5B73" w:rsidRPr="009079F8" w14:paraId="0128DE42"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902"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903" w:author="Jurkowska Monika" w:date="2022-11-14T21:27:00Z">
            <w:trPr>
              <w:gridAfter w:val="0"/>
            </w:trPr>
          </w:trPrChange>
        </w:trPr>
        <w:tc>
          <w:tcPr>
            <w:tcW w:w="350" w:type="dxa"/>
            <w:tcPrChange w:id="904" w:author="Jurkowska Monika" w:date="2022-11-14T21:27:00Z">
              <w:tcPr>
                <w:tcW w:w="350" w:type="dxa"/>
              </w:tcPr>
            </w:tcPrChange>
          </w:tcPr>
          <w:p w14:paraId="2905C7A5" w14:textId="77777777" w:rsidR="00225FDA" w:rsidRPr="009079F8" w:rsidRDefault="00225FDA" w:rsidP="00F23355">
            <w:pPr>
              <w:pStyle w:val="pqiTabBody"/>
              <w:rPr>
                <w:b/>
              </w:rPr>
            </w:pPr>
          </w:p>
        </w:tc>
        <w:tc>
          <w:tcPr>
            <w:tcW w:w="1306" w:type="dxa"/>
            <w:tcPrChange w:id="905" w:author="Jurkowska Monika" w:date="2022-11-14T21:27:00Z">
              <w:tcPr>
                <w:tcW w:w="439" w:type="dxa"/>
                <w:gridSpan w:val="2"/>
              </w:tcPr>
            </w:tcPrChange>
          </w:tcPr>
          <w:p w14:paraId="5DC8D7E3" w14:textId="77777777" w:rsidR="00225FDA" w:rsidRPr="009079F8" w:rsidRDefault="00225FDA" w:rsidP="00F23355">
            <w:pPr>
              <w:pStyle w:val="pqiTabBody"/>
              <w:rPr>
                <w:i/>
              </w:rPr>
            </w:pPr>
            <w:r w:rsidRPr="009079F8">
              <w:rPr>
                <w:i/>
              </w:rPr>
              <w:t>e</w:t>
            </w:r>
          </w:p>
        </w:tc>
        <w:tc>
          <w:tcPr>
            <w:tcW w:w="7418" w:type="dxa"/>
            <w:tcPrChange w:id="906" w:author="Jurkowska Monika" w:date="2022-11-14T21:27:00Z">
              <w:tcPr>
                <w:tcW w:w="5777" w:type="dxa"/>
                <w:gridSpan w:val="3"/>
              </w:tcPr>
            </w:tcPrChange>
          </w:tcPr>
          <w:p w14:paraId="7D0EFC39" w14:textId="77777777" w:rsidR="00225FDA" w:rsidRDefault="00225FDA" w:rsidP="00F23355">
            <w:pPr>
              <w:pStyle w:val="pqiTabBody"/>
            </w:pPr>
            <w:r w:rsidRPr="009079F8">
              <w:t>Numer domu</w:t>
            </w:r>
          </w:p>
          <w:p w14:paraId="42EF11F7" w14:textId="57ABEB6A" w:rsidR="00585396" w:rsidRPr="0013688C" w:rsidRDefault="00225FDA" w:rsidP="00F23355">
            <w:pPr>
              <w:pStyle w:val="pqiTabBody"/>
              <w:rPr>
                <w:rFonts w:ascii="Courier New" w:hAnsi="Courier New"/>
                <w:color w:val="0000FF"/>
                <w:rPrChange w:id="907" w:author="Jurkowska Monika" w:date="2022-11-14T21:27:00Z">
                  <w:rPr/>
                </w:rPrChange>
              </w:rPr>
            </w:pPr>
            <w:r>
              <w:rPr>
                <w:rFonts w:ascii="Courier New" w:hAnsi="Courier New" w:cs="Courier New"/>
                <w:noProof/>
                <w:color w:val="0000FF"/>
              </w:rPr>
              <w:t>StreetNumber</w:t>
            </w:r>
          </w:p>
        </w:tc>
        <w:tc>
          <w:tcPr>
            <w:tcW w:w="516" w:type="dxa"/>
            <w:gridSpan w:val="2"/>
            <w:tcPrChange w:id="908" w:author="Jurkowska Monika" w:date="2022-11-14T21:27:00Z">
              <w:tcPr>
                <w:tcW w:w="516" w:type="dxa"/>
                <w:gridSpan w:val="2"/>
              </w:tcPr>
            </w:tcPrChange>
          </w:tcPr>
          <w:p w14:paraId="689102ED" w14:textId="77777777" w:rsidR="00225FDA" w:rsidRPr="009079F8" w:rsidRDefault="00225FDA" w:rsidP="00F23355">
            <w:pPr>
              <w:pStyle w:val="pqiTabBody"/>
            </w:pPr>
            <w:r w:rsidRPr="009079F8">
              <w:t>O</w:t>
            </w:r>
          </w:p>
        </w:tc>
        <w:tc>
          <w:tcPr>
            <w:tcW w:w="1950" w:type="dxa"/>
            <w:gridSpan w:val="2"/>
            <w:vMerge/>
            <w:tcPrChange w:id="909" w:author="Jurkowska Monika" w:date="2022-11-14T21:27:00Z">
              <w:tcPr>
                <w:tcW w:w="1950" w:type="dxa"/>
                <w:gridSpan w:val="2"/>
                <w:vMerge/>
              </w:tcPr>
            </w:tcPrChange>
          </w:tcPr>
          <w:p w14:paraId="1E2A21E8" w14:textId="77777777" w:rsidR="00225FDA" w:rsidRPr="009079F8" w:rsidRDefault="00225FDA" w:rsidP="00F23355">
            <w:pPr>
              <w:pStyle w:val="pqiTabBody"/>
            </w:pPr>
          </w:p>
        </w:tc>
        <w:tc>
          <w:tcPr>
            <w:tcW w:w="3406" w:type="dxa"/>
            <w:gridSpan w:val="3"/>
            <w:tcPrChange w:id="910" w:author="Jurkowska Monika" w:date="2022-11-14T21:27:00Z">
              <w:tcPr>
                <w:tcW w:w="3406" w:type="dxa"/>
                <w:gridSpan w:val="8"/>
              </w:tcPr>
            </w:tcPrChange>
          </w:tcPr>
          <w:p w14:paraId="516372A9" w14:textId="77777777" w:rsidR="00225FDA" w:rsidRPr="009079F8" w:rsidRDefault="00225FDA" w:rsidP="00F23355">
            <w:pPr>
              <w:pStyle w:val="pqiTabBody"/>
            </w:pPr>
          </w:p>
        </w:tc>
        <w:tc>
          <w:tcPr>
            <w:tcW w:w="1217" w:type="dxa"/>
            <w:gridSpan w:val="2"/>
            <w:tcPrChange w:id="911" w:author="Jurkowska Monika" w:date="2022-11-14T21:27:00Z">
              <w:tcPr>
                <w:tcW w:w="1106" w:type="dxa"/>
                <w:gridSpan w:val="2"/>
              </w:tcPr>
            </w:tcPrChange>
          </w:tcPr>
          <w:p w14:paraId="6F328BC4" w14:textId="77777777" w:rsidR="00225FDA" w:rsidRPr="009079F8" w:rsidRDefault="00225FDA" w:rsidP="00F23355">
            <w:pPr>
              <w:pStyle w:val="pqiTabBody"/>
            </w:pPr>
            <w:r w:rsidRPr="009079F8">
              <w:t>an..11</w:t>
            </w:r>
          </w:p>
        </w:tc>
      </w:tr>
      <w:tr w:rsidR="008E5B73" w:rsidRPr="009079F8" w14:paraId="21DEC655"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912"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913" w:author="Jurkowska Monika" w:date="2022-11-14T21:27:00Z">
            <w:trPr>
              <w:gridAfter w:val="0"/>
            </w:trPr>
          </w:trPrChange>
        </w:trPr>
        <w:tc>
          <w:tcPr>
            <w:tcW w:w="350" w:type="dxa"/>
            <w:tcPrChange w:id="914" w:author="Jurkowska Monika" w:date="2022-11-14T21:27:00Z">
              <w:tcPr>
                <w:tcW w:w="350" w:type="dxa"/>
              </w:tcPr>
            </w:tcPrChange>
          </w:tcPr>
          <w:p w14:paraId="17E34DCA" w14:textId="77777777" w:rsidR="00225FDA" w:rsidRPr="009079F8" w:rsidRDefault="00225FDA" w:rsidP="00F23355">
            <w:pPr>
              <w:pStyle w:val="pqiTabBody"/>
              <w:rPr>
                <w:b/>
              </w:rPr>
            </w:pPr>
          </w:p>
        </w:tc>
        <w:tc>
          <w:tcPr>
            <w:tcW w:w="1306" w:type="dxa"/>
            <w:tcPrChange w:id="915" w:author="Jurkowska Monika" w:date="2022-11-14T21:27:00Z">
              <w:tcPr>
                <w:tcW w:w="439" w:type="dxa"/>
                <w:gridSpan w:val="2"/>
              </w:tcPr>
            </w:tcPrChange>
          </w:tcPr>
          <w:p w14:paraId="062C00A0" w14:textId="77777777" w:rsidR="00225FDA" w:rsidRPr="009079F8" w:rsidRDefault="00225FDA" w:rsidP="00F23355">
            <w:pPr>
              <w:pStyle w:val="pqiTabBody"/>
              <w:rPr>
                <w:i/>
              </w:rPr>
            </w:pPr>
            <w:r w:rsidRPr="009079F8">
              <w:rPr>
                <w:i/>
              </w:rPr>
              <w:t>f</w:t>
            </w:r>
          </w:p>
        </w:tc>
        <w:tc>
          <w:tcPr>
            <w:tcW w:w="7418" w:type="dxa"/>
            <w:tcPrChange w:id="916" w:author="Jurkowska Monika" w:date="2022-11-14T21:27:00Z">
              <w:tcPr>
                <w:tcW w:w="5777" w:type="dxa"/>
                <w:gridSpan w:val="3"/>
              </w:tcPr>
            </w:tcPrChange>
          </w:tcPr>
          <w:p w14:paraId="6120A89E" w14:textId="77777777" w:rsidR="00225FDA" w:rsidRDefault="00225FDA" w:rsidP="00F23355">
            <w:pPr>
              <w:pStyle w:val="pqiTabBody"/>
            </w:pPr>
            <w:r w:rsidRPr="009079F8">
              <w:t>Kod pocztowy</w:t>
            </w:r>
          </w:p>
          <w:p w14:paraId="3CF19738" w14:textId="536AEEC8" w:rsidR="00585396" w:rsidRPr="0013688C" w:rsidRDefault="00225FDA" w:rsidP="00F23355">
            <w:pPr>
              <w:pStyle w:val="pqiTabBody"/>
              <w:rPr>
                <w:rFonts w:ascii="Courier New" w:hAnsi="Courier New"/>
                <w:color w:val="0000FF"/>
                <w:rPrChange w:id="917" w:author="Jurkowska Monika" w:date="2022-11-14T21:27:00Z">
                  <w:rPr/>
                </w:rPrChange>
              </w:rPr>
            </w:pPr>
            <w:r>
              <w:rPr>
                <w:rFonts w:ascii="Courier New" w:hAnsi="Courier New" w:cs="Courier New"/>
                <w:noProof/>
                <w:color w:val="0000FF"/>
              </w:rPr>
              <w:t>Postcode</w:t>
            </w:r>
          </w:p>
        </w:tc>
        <w:tc>
          <w:tcPr>
            <w:tcW w:w="516" w:type="dxa"/>
            <w:gridSpan w:val="2"/>
            <w:tcPrChange w:id="918" w:author="Jurkowska Monika" w:date="2022-11-14T21:27:00Z">
              <w:tcPr>
                <w:tcW w:w="516" w:type="dxa"/>
                <w:gridSpan w:val="2"/>
              </w:tcPr>
            </w:tcPrChange>
          </w:tcPr>
          <w:p w14:paraId="1B430B06" w14:textId="77777777" w:rsidR="00225FDA" w:rsidRPr="009079F8" w:rsidRDefault="00225FDA" w:rsidP="00F23355">
            <w:pPr>
              <w:pStyle w:val="pqiTabBody"/>
            </w:pPr>
            <w:r w:rsidRPr="009079F8">
              <w:t>C</w:t>
            </w:r>
          </w:p>
        </w:tc>
        <w:tc>
          <w:tcPr>
            <w:tcW w:w="1950" w:type="dxa"/>
            <w:gridSpan w:val="2"/>
            <w:vMerge/>
            <w:tcPrChange w:id="919" w:author="Jurkowska Monika" w:date="2022-11-14T21:27:00Z">
              <w:tcPr>
                <w:tcW w:w="1950" w:type="dxa"/>
                <w:gridSpan w:val="2"/>
                <w:vMerge/>
              </w:tcPr>
            </w:tcPrChange>
          </w:tcPr>
          <w:p w14:paraId="760AAA30" w14:textId="77777777" w:rsidR="00225FDA" w:rsidRPr="009079F8" w:rsidRDefault="00225FDA" w:rsidP="00F23355">
            <w:pPr>
              <w:pStyle w:val="pqiTabBody"/>
            </w:pPr>
          </w:p>
        </w:tc>
        <w:tc>
          <w:tcPr>
            <w:tcW w:w="3406" w:type="dxa"/>
            <w:gridSpan w:val="3"/>
            <w:tcPrChange w:id="920" w:author="Jurkowska Monika" w:date="2022-11-14T21:27:00Z">
              <w:tcPr>
                <w:tcW w:w="3406" w:type="dxa"/>
                <w:gridSpan w:val="8"/>
              </w:tcPr>
            </w:tcPrChange>
          </w:tcPr>
          <w:p w14:paraId="122FD872" w14:textId="77777777" w:rsidR="00225FDA" w:rsidRPr="009079F8" w:rsidRDefault="00225FDA" w:rsidP="00F23355">
            <w:pPr>
              <w:pStyle w:val="pqiTabBody"/>
            </w:pPr>
          </w:p>
        </w:tc>
        <w:tc>
          <w:tcPr>
            <w:tcW w:w="1217" w:type="dxa"/>
            <w:gridSpan w:val="2"/>
            <w:tcPrChange w:id="921" w:author="Jurkowska Monika" w:date="2022-11-14T21:27:00Z">
              <w:tcPr>
                <w:tcW w:w="1106" w:type="dxa"/>
                <w:gridSpan w:val="2"/>
              </w:tcPr>
            </w:tcPrChange>
          </w:tcPr>
          <w:p w14:paraId="508F3B32" w14:textId="77777777" w:rsidR="00225FDA" w:rsidRPr="009079F8" w:rsidRDefault="00225FDA" w:rsidP="00F23355">
            <w:pPr>
              <w:pStyle w:val="pqiTabBody"/>
            </w:pPr>
            <w:r w:rsidRPr="009079F8">
              <w:t>an..10</w:t>
            </w:r>
          </w:p>
        </w:tc>
      </w:tr>
      <w:tr w:rsidR="008E5B73" w:rsidRPr="009079F8" w14:paraId="4F60969F"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922"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923" w:author="Jurkowska Monika" w:date="2022-11-14T21:27:00Z">
            <w:trPr>
              <w:gridAfter w:val="0"/>
            </w:trPr>
          </w:trPrChange>
        </w:trPr>
        <w:tc>
          <w:tcPr>
            <w:tcW w:w="350" w:type="dxa"/>
            <w:tcPrChange w:id="924" w:author="Jurkowska Monika" w:date="2022-11-14T21:27:00Z">
              <w:tcPr>
                <w:tcW w:w="350" w:type="dxa"/>
              </w:tcPr>
            </w:tcPrChange>
          </w:tcPr>
          <w:p w14:paraId="7A6B6432" w14:textId="77777777" w:rsidR="00225FDA" w:rsidRPr="009079F8" w:rsidRDefault="00225FDA" w:rsidP="00F23355">
            <w:pPr>
              <w:pStyle w:val="pqiTabBody"/>
              <w:rPr>
                <w:b/>
              </w:rPr>
            </w:pPr>
          </w:p>
        </w:tc>
        <w:tc>
          <w:tcPr>
            <w:tcW w:w="1306" w:type="dxa"/>
            <w:tcPrChange w:id="925" w:author="Jurkowska Monika" w:date="2022-11-14T21:27:00Z">
              <w:tcPr>
                <w:tcW w:w="439" w:type="dxa"/>
                <w:gridSpan w:val="2"/>
              </w:tcPr>
            </w:tcPrChange>
          </w:tcPr>
          <w:p w14:paraId="04EFD0A6" w14:textId="77777777" w:rsidR="00225FDA" w:rsidRPr="009079F8" w:rsidRDefault="00225FDA" w:rsidP="00F23355">
            <w:pPr>
              <w:pStyle w:val="pqiTabBody"/>
              <w:rPr>
                <w:i/>
              </w:rPr>
            </w:pPr>
            <w:r w:rsidRPr="009079F8">
              <w:rPr>
                <w:i/>
              </w:rPr>
              <w:t>g</w:t>
            </w:r>
          </w:p>
        </w:tc>
        <w:tc>
          <w:tcPr>
            <w:tcW w:w="7418" w:type="dxa"/>
            <w:tcPrChange w:id="926" w:author="Jurkowska Monika" w:date="2022-11-14T21:27:00Z">
              <w:tcPr>
                <w:tcW w:w="5777" w:type="dxa"/>
                <w:gridSpan w:val="3"/>
              </w:tcPr>
            </w:tcPrChange>
          </w:tcPr>
          <w:p w14:paraId="7F2414CB" w14:textId="77777777" w:rsidR="00225FDA" w:rsidRDefault="00225FDA" w:rsidP="00F23355">
            <w:pPr>
              <w:pStyle w:val="pqiTabBody"/>
            </w:pPr>
            <w:r w:rsidRPr="009079F8">
              <w:t>Miejscowość</w:t>
            </w:r>
          </w:p>
          <w:p w14:paraId="263E9B32" w14:textId="029A7F03" w:rsidR="00585396" w:rsidRPr="0013688C" w:rsidRDefault="00225FDA" w:rsidP="00F23355">
            <w:pPr>
              <w:pStyle w:val="pqiTabBody"/>
              <w:rPr>
                <w:rFonts w:ascii="Courier New" w:hAnsi="Courier New"/>
                <w:color w:val="0000FF"/>
                <w:rPrChange w:id="927" w:author="Jurkowska Monika" w:date="2022-11-14T21:27:00Z">
                  <w:rPr/>
                </w:rPrChange>
              </w:rPr>
            </w:pPr>
            <w:r>
              <w:rPr>
                <w:rFonts w:ascii="Courier New" w:hAnsi="Courier New" w:cs="Courier New"/>
                <w:noProof/>
                <w:color w:val="0000FF"/>
              </w:rPr>
              <w:t>City</w:t>
            </w:r>
          </w:p>
        </w:tc>
        <w:tc>
          <w:tcPr>
            <w:tcW w:w="516" w:type="dxa"/>
            <w:gridSpan w:val="2"/>
            <w:tcPrChange w:id="928" w:author="Jurkowska Monika" w:date="2022-11-14T21:27:00Z">
              <w:tcPr>
                <w:tcW w:w="516" w:type="dxa"/>
                <w:gridSpan w:val="2"/>
              </w:tcPr>
            </w:tcPrChange>
          </w:tcPr>
          <w:p w14:paraId="4AD492EC" w14:textId="77777777" w:rsidR="00225FDA" w:rsidRPr="009079F8" w:rsidRDefault="00225FDA" w:rsidP="00F23355">
            <w:pPr>
              <w:pStyle w:val="pqiTabBody"/>
            </w:pPr>
            <w:r w:rsidRPr="009079F8">
              <w:t>C</w:t>
            </w:r>
          </w:p>
        </w:tc>
        <w:tc>
          <w:tcPr>
            <w:tcW w:w="1950" w:type="dxa"/>
            <w:gridSpan w:val="2"/>
            <w:vMerge/>
            <w:tcPrChange w:id="929" w:author="Jurkowska Monika" w:date="2022-11-14T21:27:00Z">
              <w:tcPr>
                <w:tcW w:w="1950" w:type="dxa"/>
                <w:gridSpan w:val="2"/>
                <w:vMerge/>
              </w:tcPr>
            </w:tcPrChange>
          </w:tcPr>
          <w:p w14:paraId="581545B1" w14:textId="77777777" w:rsidR="00225FDA" w:rsidRPr="009079F8" w:rsidRDefault="00225FDA" w:rsidP="00F23355">
            <w:pPr>
              <w:pStyle w:val="pqiTabBody"/>
            </w:pPr>
          </w:p>
        </w:tc>
        <w:tc>
          <w:tcPr>
            <w:tcW w:w="3406" w:type="dxa"/>
            <w:gridSpan w:val="3"/>
            <w:tcPrChange w:id="930" w:author="Jurkowska Monika" w:date="2022-11-14T21:27:00Z">
              <w:tcPr>
                <w:tcW w:w="3406" w:type="dxa"/>
                <w:gridSpan w:val="8"/>
              </w:tcPr>
            </w:tcPrChange>
          </w:tcPr>
          <w:p w14:paraId="431F8EF6" w14:textId="77777777" w:rsidR="00225FDA" w:rsidRPr="009079F8" w:rsidRDefault="00225FDA" w:rsidP="00F23355">
            <w:pPr>
              <w:pStyle w:val="pqiTabBody"/>
            </w:pPr>
          </w:p>
        </w:tc>
        <w:tc>
          <w:tcPr>
            <w:tcW w:w="1217" w:type="dxa"/>
            <w:gridSpan w:val="2"/>
            <w:tcPrChange w:id="931" w:author="Jurkowska Monika" w:date="2022-11-14T21:27:00Z">
              <w:tcPr>
                <w:tcW w:w="1106" w:type="dxa"/>
                <w:gridSpan w:val="2"/>
              </w:tcPr>
            </w:tcPrChange>
          </w:tcPr>
          <w:p w14:paraId="2CBC5048" w14:textId="77777777" w:rsidR="00225FDA" w:rsidRPr="009079F8" w:rsidRDefault="00225FDA" w:rsidP="00F23355">
            <w:pPr>
              <w:pStyle w:val="pqiTabBody"/>
            </w:pPr>
            <w:r w:rsidRPr="009079F8">
              <w:t>an..50</w:t>
            </w:r>
          </w:p>
        </w:tc>
      </w:tr>
      <w:tr w:rsidR="008E5B73" w:rsidRPr="009079F8" w14:paraId="18223F0D"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932"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933" w:author="Jurkowska Monika" w:date="2022-11-14T21:27:00Z">
            <w:trPr>
              <w:gridAfter w:val="0"/>
            </w:trPr>
          </w:trPrChange>
        </w:trPr>
        <w:tc>
          <w:tcPr>
            <w:tcW w:w="1656" w:type="dxa"/>
            <w:gridSpan w:val="2"/>
            <w:tcPrChange w:id="934" w:author="Jurkowska Monika" w:date="2022-11-14T21:27:00Z">
              <w:tcPr>
                <w:tcW w:w="789" w:type="dxa"/>
                <w:gridSpan w:val="3"/>
              </w:tcPr>
            </w:tcPrChange>
          </w:tcPr>
          <w:p w14:paraId="477F4201" w14:textId="77777777" w:rsidR="00225FDA" w:rsidRPr="009079F8" w:rsidRDefault="00225FDA" w:rsidP="00F23355">
            <w:pPr>
              <w:pStyle w:val="pqiTabHead"/>
            </w:pPr>
            <w:r>
              <w:t>1</w:t>
            </w:r>
            <w:r w:rsidRPr="009079F8">
              <w:t>2</w:t>
            </w:r>
          </w:p>
        </w:tc>
        <w:tc>
          <w:tcPr>
            <w:tcW w:w="7418" w:type="dxa"/>
            <w:tcPrChange w:id="935" w:author="Jurkowska Monika" w:date="2022-11-14T21:27:00Z">
              <w:tcPr>
                <w:tcW w:w="5777" w:type="dxa"/>
                <w:gridSpan w:val="3"/>
              </w:tcPr>
            </w:tcPrChange>
          </w:tcPr>
          <w:p w14:paraId="7813FDF2" w14:textId="596DC63F" w:rsidR="00225FDA" w:rsidRPr="008816FC" w:rsidRDefault="00225FDA" w:rsidP="00F23355">
            <w:pPr>
              <w:pStyle w:val="pqiTabHead"/>
            </w:pPr>
            <w:r w:rsidRPr="008816FC">
              <w:t>Dokument PRZEMIESZCZENIA WYROBÓW AKCYZOWYCH</w:t>
            </w:r>
          </w:p>
          <w:p w14:paraId="32022819" w14:textId="121FAFD7" w:rsidR="00585396" w:rsidRPr="00152BA2" w:rsidRDefault="00225FDA" w:rsidP="00F23355">
            <w:pPr>
              <w:pStyle w:val="pqiTabHead"/>
              <w:rPr>
                <w:rFonts w:ascii="Courier New" w:hAnsi="Courier New" w:cs="Courier New"/>
                <w:noProof/>
                <w:color w:val="0000FF"/>
              </w:rPr>
            </w:pPr>
            <w:del w:id="936" w:author="Jurkowska Monika" w:date="2022-11-14T21:27:00Z">
              <w:r w:rsidRPr="00152BA2">
                <w:rPr>
                  <w:rFonts w:ascii="Courier New" w:hAnsi="Courier New" w:cs="Courier New"/>
                  <w:noProof/>
                  <w:color w:val="0000FF"/>
                </w:rPr>
                <w:delText>ExciseMovementEad</w:delText>
              </w:r>
            </w:del>
            <w:ins w:id="937" w:author="Jurkowska Monika" w:date="2022-11-14T21:27:00Z">
              <w:r w:rsidR="00585396">
                <w:rPr>
                  <w:rFonts w:ascii="Courier New" w:hAnsi="Courier New" w:cs="Courier New"/>
                  <w:noProof/>
                  <w:color w:val="0000FF"/>
                </w:rPr>
                <w:t>ExciseMovemen</w:t>
              </w:r>
              <w:r w:rsidR="005628D2">
                <w:rPr>
                  <w:rFonts w:ascii="Courier New" w:hAnsi="Courier New" w:cs="Courier New"/>
                  <w:noProof/>
                  <w:color w:val="0000FF"/>
                </w:rPr>
                <w:t>t</w:t>
              </w:r>
            </w:ins>
          </w:p>
        </w:tc>
        <w:tc>
          <w:tcPr>
            <w:tcW w:w="516" w:type="dxa"/>
            <w:gridSpan w:val="2"/>
            <w:tcPrChange w:id="938" w:author="Jurkowska Monika" w:date="2022-11-14T21:27:00Z">
              <w:tcPr>
                <w:tcW w:w="516" w:type="dxa"/>
                <w:gridSpan w:val="2"/>
              </w:tcPr>
            </w:tcPrChange>
          </w:tcPr>
          <w:p w14:paraId="17C9123D" w14:textId="77777777" w:rsidR="00225FDA" w:rsidRPr="009079F8" w:rsidRDefault="00225FDA" w:rsidP="00F23355">
            <w:pPr>
              <w:pStyle w:val="pqiTabHead"/>
            </w:pPr>
            <w:r w:rsidRPr="009079F8">
              <w:t>R</w:t>
            </w:r>
          </w:p>
        </w:tc>
        <w:tc>
          <w:tcPr>
            <w:tcW w:w="1950" w:type="dxa"/>
            <w:gridSpan w:val="2"/>
            <w:tcPrChange w:id="939" w:author="Jurkowska Monika" w:date="2022-11-14T21:27:00Z">
              <w:tcPr>
                <w:tcW w:w="1950" w:type="dxa"/>
                <w:gridSpan w:val="2"/>
              </w:tcPr>
            </w:tcPrChange>
          </w:tcPr>
          <w:p w14:paraId="17CD68C2" w14:textId="77777777" w:rsidR="00225FDA" w:rsidRPr="009079F8" w:rsidRDefault="00225FDA" w:rsidP="00F23355">
            <w:pPr>
              <w:pStyle w:val="pqiTabHead"/>
            </w:pPr>
          </w:p>
        </w:tc>
        <w:tc>
          <w:tcPr>
            <w:tcW w:w="3406" w:type="dxa"/>
            <w:gridSpan w:val="3"/>
            <w:tcPrChange w:id="940" w:author="Jurkowska Monika" w:date="2022-11-14T21:27:00Z">
              <w:tcPr>
                <w:tcW w:w="3406" w:type="dxa"/>
                <w:gridSpan w:val="8"/>
              </w:tcPr>
            </w:tcPrChange>
          </w:tcPr>
          <w:p w14:paraId="3E388F9A" w14:textId="77777777" w:rsidR="00225FDA" w:rsidRPr="009079F8" w:rsidRDefault="00225FDA" w:rsidP="00F23355">
            <w:pPr>
              <w:pStyle w:val="pqiTabHead"/>
            </w:pPr>
          </w:p>
        </w:tc>
        <w:tc>
          <w:tcPr>
            <w:tcW w:w="1217" w:type="dxa"/>
            <w:gridSpan w:val="2"/>
            <w:tcPrChange w:id="941" w:author="Jurkowska Monika" w:date="2022-11-14T21:27:00Z">
              <w:tcPr>
                <w:tcW w:w="1106" w:type="dxa"/>
                <w:gridSpan w:val="2"/>
              </w:tcPr>
            </w:tcPrChange>
          </w:tcPr>
          <w:p w14:paraId="1AE9D878" w14:textId="77777777" w:rsidR="00225FDA" w:rsidRPr="009079F8" w:rsidRDefault="00225FDA" w:rsidP="00F23355">
            <w:pPr>
              <w:pStyle w:val="pqiTabHead"/>
            </w:pPr>
            <w:r>
              <w:t>1x</w:t>
            </w:r>
          </w:p>
        </w:tc>
      </w:tr>
      <w:tr w:rsidR="00864F24" w:rsidRPr="009079F8" w14:paraId="0C64C0F5" w14:textId="77777777" w:rsidTr="00162F59">
        <w:tc>
          <w:tcPr>
            <w:tcW w:w="350" w:type="dxa"/>
          </w:tcPr>
          <w:p w14:paraId="74D985D3" w14:textId="77777777" w:rsidR="00225FDA" w:rsidRPr="009079F8" w:rsidRDefault="00225FDA" w:rsidP="00F23355">
            <w:pPr>
              <w:pStyle w:val="pqiTabBody"/>
              <w:rPr>
                <w:b/>
              </w:rPr>
            </w:pPr>
          </w:p>
        </w:tc>
        <w:tc>
          <w:tcPr>
            <w:tcW w:w="1306" w:type="dxa"/>
            <w:shd w:val="clear" w:color="auto" w:fill="FFFFFF" w:themeFill="background1"/>
          </w:tcPr>
          <w:p w14:paraId="57EFE105" w14:textId="77777777" w:rsidR="00225FDA" w:rsidRPr="009079F8" w:rsidRDefault="00225FDA" w:rsidP="00F23355">
            <w:pPr>
              <w:pStyle w:val="pqiTabBody"/>
              <w:rPr>
                <w:i/>
              </w:rPr>
            </w:pPr>
            <w:r w:rsidRPr="009079F8">
              <w:rPr>
                <w:i/>
              </w:rPr>
              <w:t>a</w:t>
            </w:r>
          </w:p>
        </w:tc>
        <w:tc>
          <w:tcPr>
            <w:tcW w:w="7418" w:type="dxa"/>
            <w:shd w:val="clear" w:color="auto" w:fill="FFFFFF" w:themeFill="background1"/>
          </w:tcPr>
          <w:p w14:paraId="28984FEA" w14:textId="77777777" w:rsidR="00225FDA" w:rsidRDefault="00225FDA" w:rsidP="00F23355">
            <w:pPr>
              <w:pStyle w:val="pqiTabBody"/>
            </w:pPr>
            <w:r>
              <w:t>ARC</w:t>
            </w:r>
          </w:p>
          <w:p w14:paraId="763E8857" w14:textId="77777777" w:rsidR="00225FDA" w:rsidRPr="00392520" w:rsidRDefault="00225FDA" w:rsidP="00F23355">
            <w:pPr>
              <w:pStyle w:val="pqiTabBody"/>
              <w:rPr>
                <w:rFonts w:ascii="Courier New" w:hAnsi="Courier New" w:cs="Courier New"/>
                <w:noProof/>
                <w:color w:val="0000FF"/>
              </w:rPr>
            </w:pPr>
            <w:r w:rsidRPr="00392520">
              <w:rPr>
                <w:rFonts w:ascii="Courier New" w:hAnsi="Courier New" w:cs="Courier New"/>
                <w:noProof/>
                <w:color w:val="0000FF"/>
              </w:rPr>
              <w:t>AdministrativeReferenceCode</w:t>
            </w:r>
          </w:p>
        </w:tc>
        <w:tc>
          <w:tcPr>
            <w:tcW w:w="516" w:type="dxa"/>
            <w:gridSpan w:val="2"/>
          </w:tcPr>
          <w:p w14:paraId="5801649F" w14:textId="77777777" w:rsidR="00225FDA" w:rsidRPr="009079F8" w:rsidRDefault="00225FDA" w:rsidP="00F23355">
            <w:pPr>
              <w:pStyle w:val="pqiTabBody"/>
            </w:pPr>
            <w:r w:rsidRPr="009079F8">
              <w:t>R</w:t>
            </w:r>
          </w:p>
        </w:tc>
        <w:tc>
          <w:tcPr>
            <w:tcW w:w="1950" w:type="dxa"/>
            <w:gridSpan w:val="2"/>
          </w:tcPr>
          <w:p w14:paraId="487DFAB5" w14:textId="77777777" w:rsidR="00225FDA" w:rsidRPr="009079F8" w:rsidRDefault="00225FDA" w:rsidP="00F23355">
            <w:pPr>
              <w:pStyle w:val="pqiTabBody"/>
            </w:pPr>
          </w:p>
        </w:tc>
        <w:tc>
          <w:tcPr>
            <w:tcW w:w="3406" w:type="dxa"/>
            <w:gridSpan w:val="3"/>
          </w:tcPr>
          <w:p w14:paraId="2407CE84" w14:textId="73DE8214" w:rsidR="00793370" w:rsidRPr="009079F8" w:rsidRDefault="00793370" w:rsidP="00F23355">
            <w:pPr>
              <w:pStyle w:val="pqiTabBody"/>
            </w:pPr>
          </w:p>
        </w:tc>
        <w:tc>
          <w:tcPr>
            <w:tcW w:w="1217" w:type="dxa"/>
            <w:gridSpan w:val="2"/>
          </w:tcPr>
          <w:p w14:paraId="5A8A72D8" w14:textId="77777777" w:rsidR="00225FDA" w:rsidRPr="009079F8" w:rsidRDefault="00225FDA" w:rsidP="00F23355">
            <w:pPr>
              <w:pStyle w:val="pqiTabBody"/>
            </w:pPr>
            <w:r>
              <w:t>an21</w:t>
            </w:r>
          </w:p>
        </w:tc>
      </w:tr>
      <w:tr w:rsidR="00864F24" w:rsidRPr="009079F8" w14:paraId="116F2BB2" w14:textId="77777777" w:rsidTr="00162F59">
        <w:tc>
          <w:tcPr>
            <w:tcW w:w="350" w:type="dxa"/>
          </w:tcPr>
          <w:p w14:paraId="104B2D7B" w14:textId="77777777" w:rsidR="00225FDA" w:rsidRPr="009079F8" w:rsidRDefault="00225FDA" w:rsidP="00F23355">
            <w:pPr>
              <w:pStyle w:val="pqiTabBody"/>
              <w:rPr>
                <w:b/>
              </w:rPr>
            </w:pPr>
          </w:p>
        </w:tc>
        <w:tc>
          <w:tcPr>
            <w:tcW w:w="1306" w:type="dxa"/>
            <w:shd w:val="clear" w:color="auto" w:fill="FFFFFF" w:themeFill="background1"/>
          </w:tcPr>
          <w:p w14:paraId="2F1C7D2F" w14:textId="77777777" w:rsidR="00225FDA" w:rsidRPr="009079F8" w:rsidRDefault="00225FDA" w:rsidP="00F23355">
            <w:pPr>
              <w:pStyle w:val="pqiTabBody"/>
              <w:rPr>
                <w:i/>
              </w:rPr>
            </w:pPr>
            <w:r w:rsidRPr="009079F8">
              <w:rPr>
                <w:i/>
              </w:rPr>
              <w:t>b</w:t>
            </w:r>
          </w:p>
        </w:tc>
        <w:tc>
          <w:tcPr>
            <w:tcW w:w="7418" w:type="dxa"/>
            <w:shd w:val="clear" w:color="auto" w:fill="FFFFFF" w:themeFill="background1"/>
          </w:tcPr>
          <w:p w14:paraId="72FB4212" w14:textId="50ADB0F5" w:rsidR="00225FDA" w:rsidRDefault="00225FDA" w:rsidP="00F23355">
            <w:pPr>
              <w:pStyle w:val="pqiTabBody"/>
            </w:pPr>
            <w:r w:rsidRPr="009079F8">
              <w:t xml:space="preserve">Data i czas </w:t>
            </w:r>
            <w:r>
              <w:t xml:space="preserve">pierwszego </w:t>
            </w:r>
            <w:r w:rsidRPr="009079F8">
              <w:t>zatwierdzenia dokumentu e-</w:t>
            </w:r>
            <w:r w:rsidR="00EC4E1E">
              <w:t>AD</w:t>
            </w:r>
          </w:p>
          <w:p w14:paraId="2C22B01D" w14:textId="585DE9C9" w:rsidR="00225FDA" w:rsidRPr="00101C6D" w:rsidRDefault="00225FDA" w:rsidP="00F23355">
            <w:pPr>
              <w:pStyle w:val="pqiTabBody"/>
              <w:rPr>
                <w:rFonts w:ascii="Courier New" w:hAnsi="Courier New" w:cs="Courier New"/>
                <w:noProof/>
                <w:color w:val="0000FF"/>
              </w:rPr>
            </w:pPr>
            <w:del w:id="942" w:author="Jurkowska Monika" w:date="2022-11-14T21:27:00Z">
              <w:r w:rsidRPr="00101C6D">
                <w:rPr>
                  <w:rFonts w:ascii="Courier New" w:hAnsi="Courier New" w:cs="Courier New"/>
                  <w:noProof/>
                  <w:color w:val="0000FF"/>
                </w:rPr>
                <w:delText>DateAndTimeOfValidationOfEad</w:delText>
              </w:r>
            </w:del>
            <w:ins w:id="943" w:author="Jurkowska Monika" w:date="2022-11-14T21:27:00Z">
              <w:r w:rsidRPr="00101C6D">
                <w:rPr>
                  <w:rFonts w:ascii="Courier New" w:hAnsi="Courier New" w:cs="Courier New"/>
                  <w:noProof/>
                  <w:color w:val="0000FF"/>
                </w:rPr>
                <w:t>DateAndTimeOfValidationOfEad</w:t>
              </w:r>
              <w:r w:rsidR="00721C63">
                <w:rPr>
                  <w:rFonts w:ascii="Courier New" w:hAnsi="Courier New" w:cs="Courier New"/>
                  <w:noProof/>
                  <w:color w:val="0000FF"/>
                </w:rPr>
                <w:t>Esad</w:t>
              </w:r>
            </w:ins>
          </w:p>
        </w:tc>
        <w:tc>
          <w:tcPr>
            <w:tcW w:w="516" w:type="dxa"/>
            <w:gridSpan w:val="2"/>
          </w:tcPr>
          <w:p w14:paraId="49CB20E0" w14:textId="77777777" w:rsidR="00225FDA" w:rsidRPr="009079F8" w:rsidRDefault="00225FDA" w:rsidP="00F23355">
            <w:pPr>
              <w:pStyle w:val="pqiTabBody"/>
            </w:pPr>
            <w:r w:rsidRPr="009079F8">
              <w:t>R</w:t>
            </w:r>
          </w:p>
        </w:tc>
        <w:tc>
          <w:tcPr>
            <w:tcW w:w="1950" w:type="dxa"/>
            <w:gridSpan w:val="2"/>
          </w:tcPr>
          <w:p w14:paraId="10B91123" w14:textId="77777777" w:rsidR="00225FDA" w:rsidRPr="009079F8" w:rsidRDefault="00225FDA" w:rsidP="00F23355">
            <w:pPr>
              <w:pStyle w:val="pqiTabBody"/>
            </w:pPr>
          </w:p>
        </w:tc>
        <w:tc>
          <w:tcPr>
            <w:tcW w:w="3406" w:type="dxa"/>
            <w:gridSpan w:val="3"/>
          </w:tcPr>
          <w:p w14:paraId="26D32470" w14:textId="77777777" w:rsidR="00225FDA" w:rsidRPr="009079F8" w:rsidRDefault="00225FDA" w:rsidP="00F23355">
            <w:pPr>
              <w:pStyle w:val="pqiTabBody"/>
            </w:pPr>
          </w:p>
        </w:tc>
        <w:tc>
          <w:tcPr>
            <w:tcW w:w="1217" w:type="dxa"/>
            <w:gridSpan w:val="2"/>
          </w:tcPr>
          <w:p w14:paraId="0D29A36C" w14:textId="77777777" w:rsidR="00225FDA" w:rsidRPr="009079F8" w:rsidRDefault="00225FDA" w:rsidP="00F23355">
            <w:pPr>
              <w:pStyle w:val="pqiTabBody"/>
            </w:pPr>
            <w:proofErr w:type="spellStart"/>
            <w:r w:rsidRPr="009079F8">
              <w:t>dateTime</w:t>
            </w:r>
            <w:proofErr w:type="spellEnd"/>
          </w:p>
        </w:tc>
      </w:tr>
      <w:tr w:rsidR="008E5B73" w:rsidRPr="009079F8" w14:paraId="3C5F3259"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944"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945" w:author="Jurkowska Monika" w:date="2022-11-14T21:27:00Z">
            <w:trPr>
              <w:gridAfter w:val="0"/>
            </w:trPr>
          </w:trPrChange>
        </w:trPr>
        <w:tc>
          <w:tcPr>
            <w:tcW w:w="1656" w:type="dxa"/>
            <w:gridSpan w:val="2"/>
            <w:tcPrChange w:id="946" w:author="Jurkowska Monika" w:date="2022-11-14T21:27:00Z">
              <w:tcPr>
                <w:tcW w:w="789" w:type="dxa"/>
                <w:gridSpan w:val="3"/>
              </w:tcPr>
            </w:tcPrChange>
          </w:tcPr>
          <w:p w14:paraId="70EC0DC0" w14:textId="77777777" w:rsidR="00225FDA" w:rsidRPr="009079F8" w:rsidRDefault="00225FDA" w:rsidP="00F23355">
            <w:pPr>
              <w:pStyle w:val="pqiTabHead"/>
              <w:rPr>
                <w:i/>
              </w:rPr>
            </w:pPr>
            <w:r w:rsidRPr="009079F8">
              <w:t>1</w:t>
            </w:r>
            <w:r>
              <w:t>3</w:t>
            </w:r>
          </w:p>
        </w:tc>
        <w:tc>
          <w:tcPr>
            <w:tcW w:w="7418" w:type="dxa"/>
            <w:tcPrChange w:id="947" w:author="Jurkowska Monika" w:date="2022-11-14T21:27:00Z">
              <w:tcPr>
                <w:tcW w:w="5777" w:type="dxa"/>
                <w:gridSpan w:val="3"/>
              </w:tcPr>
            </w:tcPrChange>
          </w:tcPr>
          <w:p w14:paraId="2AD86088" w14:textId="77777777" w:rsidR="00225FDA" w:rsidRDefault="00225FDA" w:rsidP="00F23355">
            <w:pPr>
              <w:pStyle w:val="pqiTabHead"/>
            </w:pPr>
            <w:r>
              <w:t>TRANSPORT</w:t>
            </w:r>
          </w:p>
          <w:p w14:paraId="49FC1CE5" w14:textId="25BDDC10" w:rsidR="006F74EC" w:rsidRPr="006923A6" w:rsidRDefault="00225FDA" w:rsidP="00F23355">
            <w:pPr>
              <w:pStyle w:val="pqiTabHead"/>
              <w:rPr>
                <w:rFonts w:ascii="Courier New" w:hAnsi="Courier New"/>
                <w:color w:val="0000FF"/>
                <w:rPrChange w:id="948" w:author="Jurkowska Monika" w:date="2022-11-14T21:27:00Z">
                  <w:rPr/>
                </w:rPrChange>
              </w:rPr>
            </w:pPr>
            <w:r>
              <w:rPr>
                <w:rFonts w:ascii="Courier New" w:hAnsi="Courier New" w:cs="Courier New"/>
                <w:noProof/>
                <w:color w:val="0000FF"/>
              </w:rPr>
              <w:t>TransportMode</w:t>
            </w:r>
          </w:p>
        </w:tc>
        <w:tc>
          <w:tcPr>
            <w:tcW w:w="516" w:type="dxa"/>
            <w:gridSpan w:val="2"/>
            <w:tcPrChange w:id="949" w:author="Jurkowska Monika" w:date="2022-11-14T21:27:00Z">
              <w:tcPr>
                <w:tcW w:w="516" w:type="dxa"/>
                <w:gridSpan w:val="2"/>
              </w:tcPr>
            </w:tcPrChange>
          </w:tcPr>
          <w:p w14:paraId="67ED4EB6" w14:textId="77777777" w:rsidR="00225FDA" w:rsidRPr="009079F8" w:rsidRDefault="00225FDA" w:rsidP="00F23355">
            <w:pPr>
              <w:pStyle w:val="pqiTabHead"/>
            </w:pPr>
            <w:r w:rsidRPr="009079F8">
              <w:t>R</w:t>
            </w:r>
          </w:p>
        </w:tc>
        <w:tc>
          <w:tcPr>
            <w:tcW w:w="1950" w:type="dxa"/>
            <w:gridSpan w:val="2"/>
            <w:tcPrChange w:id="950" w:author="Jurkowska Monika" w:date="2022-11-14T21:27:00Z">
              <w:tcPr>
                <w:tcW w:w="1950" w:type="dxa"/>
                <w:gridSpan w:val="2"/>
              </w:tcPr>
            </w:tcPrChange>
          </w:tcPr>
          <w:p w14:paraId="15F18DF0" w14:textId="77777777" w:rsidR="00225FDA" w:rsidRPr="009079F8" w:rsidRDefault="00225FDA" w:rsidP="00F23355">
            <w:pPr>
              <w:pStyle w:val="pqiTabHead"/>
            </w:pPr>
          </w:p>
        </w:tc>
        <w:tc>
          <w:tcPr>
            <w:tcW w:w="3406" w:type="dxa"/>
            <w:gridSpan w:val="3"/>
            <w:tcPrChange w:id="951" w:author="Jurkowska Monika" w:date="2022-11-14T21:27:00Z">
              <w:tcPr>
                <w:tcW w:w="3406" w:type="dxa"/>
                <w:gridSpan w:val="8"/>
              </w:tcPr>
            </w:tcPrChange>
          </w:tcPr>
          <w:p w14:paraId="6EDEE04A" w14:textId="77777777" w:rsidR="00225FDA" w:rsidRPr="009079F8" w:rsidRDefault="00225FDA" w:rsidP="00F23355">
            <w:pPr>
              <w:pStyle w:val="pqiTabHead"/>
            </w:pPr>
          </w:p>
        </w:tc>
        <w:tc>
          <w:tcPr>
            <w:tcW w:w="1217" w:type="dxa"/>
            <w:gridSpan w:val="2"/>
            <w:tcPrChange w:id="952" w:author="Jurkowska Monika" w:date="2022-11-14T21:27:00Z">
              <w:tcPr>
                <w:tcW w:w="1106" w:type="dxa"/>
                <w:gridSpan w:val="2"/>
              </w:tcPr>
            </w:tcPrChange>
          </w:tcPr>
          <w:p w14:paraId="774F683F" w14:textId="77777777" w:rsidR="00225FDA" w:rsidRPr="009079F8" w:rsidRDefault="00225FDA" w:rsidP="00F23355">
            <w:pPr>
              <w:pStyle w:val="pqiTabHead"/>
            </w:pPr>
          </w:p>
        </w:tc>
      </w:tr>
      <w:tr w:rsidR="008E5B73" w:rsidRPr="009079F8" w14:paraId="13D9BFCB"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953"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954" w:author="Jurkowska Monika" w:date="2022-11-14T21:27:00Z">
            <w:trPr>
              <w:gridAfter w:val="0"/>
            </w:trPr>
          </w:trPrChange>
        </w:trPr>
        <w:tc>
          <w:tcPr>
            <w:tcW w:w="350" w:type="dxa"/>
            <w:tcPrChange w:id="955" w:author="Jurkowska Monika" w:date="2022-11-14T21:27:00Z">
              <w:tcPr>
                <w:tcW w:w="350" w:type="dxa"/>
              </w:tcPr>
            </w:tcPrChange>
          </w:tcPr>
          <w:p w14:paraId="2B1B44BE" w14:textId="77777777" w:rsidR="00225FDA" w:rsidRPr="009079F8" w:rsidRDefault="00225FDA" w:rsidP="00F23355">
            <w:pPr>
              <w:pStyle w:val="pqiTabBody"/>
              <w:rPr>
                <w:b/>
              </w:rPr>
            </w:pPr>
          </w:p>
        </w:tc>
        <w:tc>
          <w:tcPr>
            <w:tcW w:w="1306" w:type="dxa"/>
            <w:tcPrChange w:id="956" w:author="Jurkowska Monika" w:date="2022-11-14T21:27:00Z">
              <w:tcPr>
                <w:tcW w:w="439" w:type="dxa"/>
                <w:gridSpan w:val="2"/>
              </w:tcPr>
            </w:tcPrChange>
          </w:tcPr>
          <w:p w14:paraId="502900A5" w14:textId="77777777" w:rsidR="00225FDA" w:rsidRPr="009079F8" w:rsidRDefault="00225FDA" w:rsidP="00F23355">
            <w:pPr>
              <w:pStyle w:val="pqiTabBody"/>
              <w:rPr>
                <w:i/>
              </w:rPr>
            </w:pPr>
            <w:r w:rsidRPr="009079F8">
              <w:rPr>
                <w:i/>
              </w:rPr>
              <w:t>a</w:t>
            </w:r>
          </w:p>
        </w:tc>
        <w:tc>
          <w:tcPr>
            <w:tcW w:w="7418" w:type="dxa"/>
            <w:tcPrChange w:id="957" w:author="Jurkowska Monika" w:date="2022-11-14T21:27:00Z">
              <w:tcPr>
                <w:tcW w:w="5777" w:type="dxa"/>
                <w:gridSpan w:val="3"/>
              </w:tcPr>
            </w:tcPrChange>
          </w:tcPr>
          <w:p w14:paraId="500A88B1" w14:textId="77777777" w:rsidR="00225FDA" w:rsidRDefault="00225FDA" w:rsidP="00F23355">
            <w:pPr>
              <w:pStyle w:val="pqiTabBody"/>
            </w:pPr>
            <w:r w:rsidRPr="009079F8">
              <w:t>Kod rodzaju transportu</w:t>
            </w:r>
          </w:p>
          <w:p w14:paraId="3F2AC478" w14:textId="23E67E96" w:rsidR="006F74EC" w:rsidRPr="006923A6" w:rsidRDefault="00225FDA" w:rsidP="00F23355">
            <w:pPr>
              <w:pStyle w:val="pqiTabBody"/>
              <w:rPr>
                <w:rFonts w:ascii="Courier New" w:hAnsi="Courier New"/>
                <w:color w:val="0000FF"/>
                <w:rPrChange w:id="958" w:author="Jurkowska Monika" w:date="2022-11-14T21:27:00Z">
                  <w:rPr/>
                </w:rPrChange>
              </w:rPr>
            </w:pPr>
            <w:r>
              <w:rPr>
                <w:rFonts w:ascii="Courier New" w:hAnsi="Courier New" w:cs="Courier New"/>
                <w:noProof/>
                <w:color w:val="0000FF"/>
              </w:rPr>
              <w:t>TransportModeCode</w:t>
            </w:r>
          </w:p>
        </w:tc>
        <w:tc>
          <w:tcPr>
            <w:tcW w:w="516" w:type="dxa"/>
            <w:gridSpan w:val="2"/>
            <w:tcPrChange w:id="959" w:author="Jurkowska Monika" w:date="2022-11-14T21:27:00Z">
              <w:tcPr>
                <w:tcW w:w="516" w:type="dxa"/>
                <w:gridSpan w:val="2"/>
              </w:tcPr>
            </w:tcPrChange>
          </w:tcPr>
          <w:p w14:paraId="66C00516" w14:textId="77777777" w:rsidR="00225FDA" w:rsidRPr="009079F8" w:rsidRDefault="00225FDA" w:rsidP="00F23355">
            <w:pPr>
              <w:pStyle w:val="pqiTabBody"/>
            </w:pPr>
            <w:r w:rsidRPr="009079F8">
              <w:t>R</w:t>
            </w:r>
          </w:p>
        </w:tc>
        <w:tc>
          <w:tcPr>
            <w:tcW w:w="1950" w:type="dxa"/>
            <w:gridSpan w:val="2"/>
            <w:tcPrChange w:id="960" w:author="Jurkowska Monika" w:date="2022-11-14T21:27:00Z">
              <w:tcPr>
                <w:tcW w:w="1950" w:type="dxa"/>
                <w:gridSpan w:val="2"/>
              </w:tcPr>
            </w:tcPrChange>
          </w:tcPr>
          <w:p w14:paraId="6F90007F" w14:textId="77777777" w:rsidR="00225FDA" w:rsidRPr="009079F8" w:rsidRDefault="00225FDA" w:rsidP="00F23355">
            <w:pPr>
              <w:pStyle w:val="pqiTabBody"/>
            </w:pPr>
          </w:p>
        </w:tc>
        <w:tc>
          <w:tcPr>
            <w:tcW w:w="3406" w:type="dxa"/>
            <w:gridSpan w:val="3"/>
            <w:tcPrChange w:id="961" w:author="Jurkowska Monika" w:date="2022-11-14T21:27:00Z">
              <w:tcPr>
                <w:tcW w:w="3406" w:type="dxa"/>
                <w:gridSpan w:val="8"/>
              </w:tcPr>
            </w:tcPrChange>
          </w:tcPr>
          <w:p w14:paraId="026FEA5F" w14:textId="478A71E6" w:rsidR="00793370" w:rsidRPr="0042743A" w:rsidRDefault="00225FDA" w:rsidP="00F23355">
            <w:pPr>
              <w:pStyle w:val="pqiTabBody"/>
            </w:pPr>
            <w:r>
              <w:t>Wartość ze słownika „Ko</w:t>
            </w:r>
            <w:r w:rsidRPr="0042743A">
              <w:t xml:space="preserve">dy rodzaju transportu (Transport </w:t>
            </w:r>
            <w:proofErr w:type="spellStart"/>
            <w:r w:rsidRPr="0042743A">
              <w:t>modes</w:t>
            </w:r>
            <w:proofErr w:type="spellEnd"/>
            <w:r w:rsidRPr="0042743A">
              <w:t>)</w:t>
            </w:r>
            <w:r>
              <w:t>”.</w:t>
            </w:r>
          </w:p>
        </w:tc>
        <w:tc>
          <w:tcPr>
            <w:tcW w:w="1217" w:type="dxa"/>
            <w:gridSpan w:val="2"/>
            <w:tcPrChange w:id="962" w:author="Jurkowska Monika" w:date="2022-11-14T21:27:00Z">
              <w:tcPr>
                <w:tcW w:w="1106" w:type="dxa"/>
                <w:gridSpan w:val="2"/>
              </w:tcPr>
            </w:tcPrChange>
          </w:tcPr>
          <w:p w14:paraId="1A7EF716" w14:textId="77777777" w:rsidR="00225FDA" w:rsidRPr="009079F8" w:rsidRDefault="00225FDA" w:rsidP="00F23355">
            <w:pPr>
              <w:pStyle w:val="pqiTabBody"/>
            </w:pPr>
            <w:r w:rsidRPr="009079F8">
              <w:t>n..2</w:t>
            </w:r>
          </w:p>
        </w:tc>
      </w:tr>
      <w:tr w:rsidR="008E5B73" w:rsidRPr="009079F8" w14:paraId="68916739"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963"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964" w:author="Jurkowska Monika" w:date="2022-11-14T21:27:00Z">
            <w:trPr>
              <w:gridAfter w:val="0"/>
            </w:trPr>
          </w:trPrChange>
        </w:trPr>
        <w:tc>
          <w:tcPr>
            <w:tcW w:w="350" w:type="dxa"/>
            <w:tcPrChange w:id="965" w:author="Jurkowska Monika" w:date="2022-11-14T21:27:00Z">
              <w:tcPr>
                <w:tcW w:w="350" w:type="dxa"/>
              </w:tcPr>
            </w:tcPrChange>
          </w:tcPr>
          <w:p w14:paraId="239F8D17" w14:textId="77777777" w:rsidR="00225FDA" w:rsidRPr="009079F8" w:rsidRDefault="00225FDA" w:rsidP="00F23355">
            <w:pPr>
              <w:pStyle w:val="pqiTabBody"/>
              <w:rPr>
                <w:b/>
              </w:rPr>
            </w:pPr>
          </w:p>
        </w:tc>
        <w:tc>
          <w:tcPr>
            <w:tcW w:w="1306" w:type="dxa"/>
            <w:tcPrChange w:id="966" w:author="Jurkowska Monika" w:date="2022-11-14T21:27:00Z">
              <w:tcPr>
                <w:tcW w:w="439" w:type="dxa"/>
                <w:gridSpan w:val="2"/>
              </w:tcPr>
            </w:tcPrChange>
          </w:tcPr>
          <w:p w14:paraId="3AF463A1" w14:textId="77777777" w:rsidR="00225FDA" w:rsidRPr="009079F8" w:rsidRDefault="00225FDA" w:rsidP="00F23355">
            <w:pPr>
              <w:pStyle w:val="pqiTabBody"/>
              <w:rPr>
                <w:i/>
              </w:rPr>
            </w:pPr>
            <w:r>
              <w:rPr>
                <w:i/>
              </w:rPr>
              <w:t>b</w:t>
            </w:r>
          </w:p>
        </w:tc>
        <w:tc>
          <w:tcPr>
            <w:tcW w:w="7418" w:type="dxa"/>
            <w:tcPrChange w:id="967" w:author="Jurkowska Monika" w:date="2022-11-14T21:27:00Z">
              <w:tcPr>
                <w:tcW w:w="5777" w:type="dxa"/>
                <w:gridSpan w:val="3"/>
              </w:tcPr>
            </w:tcPrChange>
          </w:tcPr>
          <w:p w14:paraId="6F3BADB9" w14:textId="5F8491BC" w:rsidR="006F74EC" w:rsidRDefault="00225FDA" w:rsidP="00F23355">
            <w:pPr>
              <w:pStyle w:val="pqiTabBody"/>
            </w:pPr>
            <w:r w:rsidRPr="009079F8">
              <w:t>Dodatkowe informacje</w:t>
            </w:r>
          </w:p>
          <w:p w14:paraId="053BBC1E" w14:textId="0CB1C240" w:rsidR="006F74EC" w:rsidRPr="006923A6" w:rsidRDefault="00225FDA" w:rsidP="00F23355">
            <w:pPr>
              <w:pStyle w:val="pqiTabBody"/>
              <w:rPr>
                <w:rFonts w:ascii="Courier New" w:hAnsi="Courier New"/>
                <w:color w:val="0000FF"/>
                <w:rPrChange w:id="968" w:author="Jurkowska Monika" w:date="2022-11-14T21:27:00Z">
                  <w:rPr/>
                </w:rPrChange>
              </w:rPr>
            </w:pPr>
            <w:r>
              <w:rPr>
                <w:rFonts w:ascii="Courier New" w:hAnsi="Courier New" w:cs="Courier New"/>
                <w:noProof/>
                <w:color w:val="0000FF"/>
              </w:rPr>
              <w:t>ComplementaryInformation</w:t>
            </w:r>
          </w:p>
        </w:tc>
        <w:tc>
          <w:tcPr>
            <w:tcW w:w="516" w:type="dxa"/>
            <w:gridSpan w:val="2"/>
            <w:tcPrChange w:id="969" w:author="Jurkowska Monika" w:date="2022-11-14T21:27:00Z">
              <w:tcPr>
                <w:tcW w:w="516" w:type="dxa"/>
                <w:gridSpan w:val="2"/>
              </w:tcPr>
            </w:tcPrChange>
          </w:tcPr>
          <w:p w14:paraId="5FAC8ABC" w14:textId="77777777" w:rsidR="00225FDA" w:rsidRPr="009079F8" w:rsidRDefault="00225FDA" w:rsidP="00F23355">
            <w:pPr>
              <w:pStyle w:val="pqiTabBody"/>
            </w:pPr>
            <w:r>
              <w:t>D</w:t>
            </w:r>
          </w:p>
        </w:tc>
        <w:tc>
          <w:tcPr>
            <w:tcW w:w="1950" w:type="dxa"/>
            <w:gridSpan w:val="2"/>
            <w:tcPrChange w:id="970" w:author="Jurkowska Monika" w:date="2022-11-14T21:27:00Z">
              <w:tcPr>
                <w:tcW w:w="1950" w:type="dxa"/>
                <w:gridSpan w:val="2"/>
              </w:tcPr>
            </w:tcPrChange>
          </w:tcPr>
          <w:p w14:paraId="79534534" w14:textId="77777777" w:rsidR="00225FDA" w:rsidRDefault="00225FDA" w:rsidP="00F23355">
            <w:pPr>
              <w:pStyle w:val="pqiTabBody"/>
            </w:pPr>
            <w:r>
              <w:t>„R” gdy w polu 13a wybrano wartość „0 – Inne”.</w:t>
            </w:r>
          </w:p>
          <w:p w14:paraId="0A92E636" w14:textId="77777777" w:rsidR="00225FDA" w:rsidRPr="009079F8" w:rsidRDefault="00225FDA" w:rsidP="00F23355">
            <w:pPr>
              <w:pStyle w:val="pqiTabBody"/>
            </w:pPr>
            <w:r>
              <w:t>W pozostałych przypadkach „O".</w:t>
            </w:r>
          </w:p>
        </w:tc>
        <w:tc>
          <w:tcPr>
            <w:tcW w:w="3406" w:type="dxa"/>
            <w:gridSpan w:val="3"/>
            <w:tcPrChange w:id="971" w:author="Jurkowska Monika" w:date="2022-11-14T21:27:00Z">
              <w:tcPr>
                <w:tcW w:w="3406" w:type="dxa"/>
                <w:gridSpan w:val="8"/>
              </w:tcPr>
            </w:tcPrChange>
          </w:tcPr>
          <w:p w14:paraId="40966515" w14:textId="2F7DF0DE" w:rsidR="00793370" w:rsidRPr="009079F8" w:rsidRDefault="00225FDA" w:rsidP="00F23355">
            <w:pPr>
              <w:pStyle w:val="pqiTabBody"/>
            </w:pPr>
            <w:r w:rsidRPr="009079F8">
              <w:t xml:space="preserve">Należy podać dodatkowe informacje dotyczące </w:t>
            </w:r>
            <w:r>
              <w:t>transportu</w:t>
            </w:r>
            <w:r w:rsidRPr="009079F8">
              <w:t>.</w:t>
            </w:r>
          </w:p>
        </w:tc>
        <w:tc>
          <w:tcPr>
            <w:tcW w:w="1217" w:type="dxa"/>
            <w:gridSpan w:val="2"/>
            <w:tcPrChange w:id="972" w:author="Jurkowska Monika" w:date="2022-11-14T21:27:00Z">
              <w:tcPr>
                <w:tcW w:w="1106" w:type="dxa"/>
                <w:gridSpan w:val="2"/>
              </w:tcPr>
            </w:tcPrChange>
          </w:tcPr>
          <w:p w14:paraId="64B0AAB2" w14:textId="77777777" w:rsidR="00225FDA" w:rsidRPr="009079F8" w:rsidRDefault="00225FDA" w:rsidP="00F23355">
            <w:pPr>
              <w:pStyle w:val="pqiTabBody"/>
            </w:pPr>
            <w:r w:rsidRPr="009079F8">
              <w:t>an..350</w:t>
            </w:r>
          </w:p>
        </w:tc>
      </w:tr>
      <w:tr w:rsidR="008E5B73" w:rsidRPr="009079F8" w14:paraId="40257BF8"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973"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974" w:author="Jurkowska Monika" w:date="2022-11-14T21:27:00Z">
            <w:trPr>
              <w:gridAfter w:val="0"/>
            </w:trPr>
          </w:trPrChange>
        </w:trPr>
        <w:tc>
          <w:tcPr>
            <w:tcW w:w="1656" w:type="dxa"/>
            <w:gridSpan w:val="2"/>
            <w:tcPrChange w:id="975" w:author="Jurkowska Monika" w:date="2022-11-14T21:27:00Z">
              <w:tcPr>
                <w:tcW w:w="789" w:type="dxa"/>
                <w:gridSpan w:val="3"/>
              </w:tcPr>
            </w:tcPrChange>
          </w:tcPr>
          <w:p w14:paraId="2D31D983" w14:textId="77777777" w:rsidR="00225FDA" w:rsidRPr="009079F8" w:rsidRDefault="00225FDA" w:rsidP="00F23355">
            <w:pPr>
              <w:pStyle w:val="pqiTabBody"/>
              <w:rPr>
                <w:i/>
              </w:rPr>
            </w:pPr>
          </w:p>
        </w:tc>
        <w:tc>
          <w:tcPr>
            <w:tcW w:w="7418" w:type="dxa"/>
            <w:tcPrChange w:id="976" w:author="Jurkowska Monika" w:date="2022-11-14T21:27:00Z">
              <w:tcPr>
                <w:tcW w:w="5777" w:type="dxa"/>
                <w:gridSpan w:val="3"/>
              </w:tcPr>
            </w:tcPrChange>
          </w:tcPr>
          <w:p w14:paraId="6C724E54" w14:textId="77777777" w:rsidR="00225FDA" w:rsidRDefault="00225FDA" w:rsidP="00F23355">
            <w:pPr>
              <w:pStyle w:val="pqiTabBody"/>
            </w:pPr>
            <w:r>
              <w:t>JĘZYK ELEMENTU</w:t>
            </w:r>
            <w:r w:rsidRPr="009079F8">
              <w:t xml:space="preserve"> </w:t>
            </w:r>
          </w:p>
          <w:p w14:paraId="7833E140" w14:textId="363F0042" w:rsidR="006F74EC" w:rsidRPr="006923A6" w:rsidRDefault="00225FDA" w:rsidP="00F23355">
            <w:pPr>
              <w:pStyle w:val="pqiTabBody"/>
              <w:rPr>
                <w:rFonts w:ascii="Courier New" w:hAnsi="Courier New"/>
                <w:color w:val="0000FF"/>
                <w:rPrChange w:id="977" w:author="Jurkowska Monika" w:date="2022-11-14T21:27:00Z">
                  <w:rPr/>
                </w:rPrChange>
              </w:rPr>
            </w:pPr>
            <w:r>
              <w:rPr>
                <w:rFonts w:ascii="Courier New" w:hAnsi="Courier New" w:cs="Courier New"/>
                <w:noProof/>
                <w:color w:val="0000FF"/>
              </w:rPr>
              <w:t>@language</w:t>
            </w:r>
          </w:p>
        </w:tc>
        <w:tc>
          <w:tcPr>
            <w:tcW w:w="516" w:type="dxa"/>
            <w:gridSpan w:val="2"/>
            <w:tcPrChange w:id="978" w:author="Jurkowska Monika" w:date="2022-11-14T21:27:00Z">
              <w:tcPr>
                <w:tcW w:w="516" w:type="dxa"/>
                <w:gridSpan w:val="2"/>
              </w:tcPr>
            </w:tcPrChange>
          </w:tcPr>
          <w:p w14:paraId="79555473" w14:textId="77777777" w:rsidR="00225FDA" w:rsidRPr="009079F8" w:rsidRDefault="00225FDA" w:rsidP="00F23355">
            <w:pPr>
              <w:pStyle w:val="pqiTabBody"/>
            </w:pPr>
            <w:r>
              <w:t>D</w:t>
            </w:r>
          </w:p>
        </w:tc>
        <w:tc>
          <w:tcPr>
            <w:tcW w:w="1950" w:type="dxa"/>
            <w:gridSpan w:val="2"/>
            <w:tcPrChange w:id="979" w:author="Jurkowska Monika" w:date="2022-11-14T21:27:00Z">
              <w:tcPr>
                <w:tcW w:w="1950" w:type="dxa"/>
                <w:gridSpan w:val="2"/>
              </w:tcPr>
            </w:tcPrChange>
          </w:tcPr>
          <w:p w14:paraId="5995B7E3" w14:textId="77777777" w:rsidR="00225FDA" w:rsidRPr="009079F8" w:rsidRDefault="00225FDA" w:rsidP="00F23355">
            <w:pPr>
              <w:pStyle w:val="pqiTabBody"/>
            </w:pPr>
            <w:r w:rsidRPr="009079F8">
              <w:t>„R”, jeżeli stosuje się pole tekstowe</w:t>
            </w:r>
            <w:r>
              <w:t xml:space="preserve"> 13b</w:t>
            </w:r>
            <w:r w:rsidRPr="009079F8">
              <w:t>.</w:t>
            </w:r>
          </w:p>
        </w:tc>
        <w:tc>
          <w:tcPr>
            <w:tcW w:w="3406" w:type="dxa"/>
            <w:gridSpan w:val="3"/>
            <w:tcPrChange w:id="980" w:author="Jurkowska Monika" w:date="2022-11-14T21:27:00Z">
              <w:tcPr>
                <w:tcW w:w="3406" w:type="dxa"/>
                <w:gridSpan w:val="8"/>
              </w:tcPr>
            </w:tcPrChange>
          </w:tcPr>
          <w:p w14:paraId="5FBC5FE5" w14:textId="77777777" w:rsidR="00225FDA" w:rsidRDefault="00225FDA" w:rsidP="00F23355">
            <w:pPr>
              <w:pStyle w:val="pqiTabBody"/>
            </w:pPr>
            <w:r>
              <w:t>Atrybut.</w:t>
            </w:r>
          </w:p>
          <w:p w14:paraId="58B7CBA0" w14:textId="258E784B" w:rsidR="00793370" w:rsidRPr="009079F8" w:rsidRDefault="00225FDA"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217" w:type="dxa"/>
            <w:gridSpan w:val="2"/>
            <w:tcPrChange w:id="981" w:author="Jurkowska Monika" w:date="2022-11-14T21:27:00Z">
              <w:tcPr>
                <w:tcW w:w="1106" w:type="dxa"/>
                <w:gridSpan w:val="2"/>
              </w:tcPr>
            </w:tcPrChange>
          </w:tcPr>
          <w:p w14:paraId="1E0BA77F" w14:textId="77777777" w:rsidR="00225FDA" w:rsidRPr="009079F8" w:rsidRDefault="00225FDA" w:rsidP="00F23355">
            <w:pPr>
              <w:pStyle w:val="pqiTabBody"/>
            </w:pPr>
            <w:r w:rsidRPr="009079F8">
              <w:t>a2</w:t>
            </w:r>
          </w:p>
        </w:tc>
      </w:tr>
      <w:tr w:rsidR="008E5B73" w:rsidRPr="009079F8" w14:paraId="6AA9CB22"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982"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983" w:author="Jurkowska Monika" w:date="2022-11-14T21:27:00Z">
            <w:trPr>
              <w:gridAfter w:val="0"/>
            </w:trPr>
          </w:trPrChange>
        </w:trPr>
        <w:tc>
          <w:tcPr>
            <w:tcW w:w="1656" w:type="dxa"/>
            <w:gridSpan w:val="2"/>
            <w:tcPrChange w:id="984" w:author="Jurkowska Monika" w:date="2022-11-14T21:27:00Z">
              <w:tcPr>
                <w:tcW w:w="789" w:type="dxa"/>
                <w:gridSpan w:val="3"/>
              </w:tcPr>
            </w:tcPrChange>
          </w:tcPr>
          <w:p w14:paraId="7911A1D9" w14:textId="77777777" w:rsidR="00225FDA" w:rsidRPr="009079F8" w:rsidRDefault="00225FDA" w:rsidP="00F23355">
            <w:pPr>
              <w:pStyle w:val="pqiTabHead"/>
              <w:rPr>
                <w:i/>
              </w:rPr>
            </w:pPr>
            <w:r w:rsidRPr="009079F8">
              <w:lastRenderedPageBreak/>
              <w:t>1</w:t>
            </w:r>
            <w:r>
              <w:t>4</w:t>
            </w:r>
          </w:p>
        </w:tc>
        <w:tc>
          <w:tcPr>
            <w:tcW w:w="7418" w:type="dxa"/>
            <w:tcPrChange w:id="985" w:author="Jurkowska Monika" w:date="2022-11-14T21:27:00Z">
              <w:tcPr>
                <w:tcW w:w="5777" w:type="dxa"/>
                <w:gridSpan w:val="3"/>
              </w:tcPr>
            </w:tcPrChange>
          </w:tcPr>
          <w:p w14:paraId="347AE9FC" w14:textId="77777777" w:rsidR="00225FDA" w:rsidRDefault="00225FDA" w:rsidP="00F23355">
            <w:pPr>
              <w:pStyle w:val="pqiTabHead"/>
            </w:pPr>
            <w:r w:rsidRPr="009079F8">
              <w:t xml:space="preserve">PODMIOT </w:t>
            </w:r>
            <w:r>
              <w:t>Organizator transportu</w:t>
            </w:r>
          </w:p>
          <w:p w14:paraId="6A6F2E9A" w14:textId="68915C14" w:rsidR="008743DF" w:rsidRPr="006923A6" w:rsidRDefault="00225FDA" w:rsidP="00F23355">
            <w:pPr>
              <w:pStyle w:val="pqiTabHead"/>
              <w:rPr>
                <w:rFonts w:ascii="Courier New" w:hAnsi="Courier New"/>
                <w:color w:val="0000FF"/>
                <w:rPrChange w:id="986" w:author="Jurkowska Monika" w:date="2022-11-14T21:27:00Z">
                  <w:rPr/>
                </w:rPrChange>
              </w:rPr>
            </w:pPr>
            <w:r>
              <w:rPr>
                <w:rFonts w:ascii="Courier New" w:hAnsi="Courier New" w:cs="Courier New"/>
                <w:noProof/>
                <w:color w:val="0000FF"/>
              </w:rPr>
              <w:t>TransportArrangerTrader</w:t>
            </w:r>
          </w:p>
        </w:tc>
        <w:tc>
          <w:tcPr>
            <w:tcW w:w="516" w:type="dxa"/>
            <w:gridSpan w:val="2"/>
            <w:tcPrChange w:id="987" w:author="Jurkowska Monika" w:date="2022-11-14T21:27:00Z">
              <w:tcPr>
                <w:tcW w:w="516" w:type="dxa"/>
                <w:gridSpan w:val="2"/>
              </w:tcPr>
            </w:tcPrChange>
          </w:tcPr>
          <w:p w14:paraId="465BC3C7" w14:textId="77777777" w:rsidR="00225FDA" w:rsidRPr="009079F8" w:rsidRDefault="00225FDA" w:rsidP="00F23355">
            <w:pPr>
              <w:pStyle w:val="pqiTabHead"/>
            </w:pPr>
            <w:r>
              <w:t>D</w:t>
            </w:r>
          </w:p>
        </w:tc>
        <w:tc>
          <w:tcPr>
            <w:tcW w:w="1950" w:type="dxa"/>
            <w:gridSpan w:val="2"/>
            <w:tcPrChange w:id="988" w:author="Jurkowska Monika" w:date="2022-11-14T21:27:00Z">
              <w:tcPr>
                <w:tcW w:w="1950" w:type="dxa"/>
                <w:gridSpan w:val="2"/>
              </w:tcPr>
            </w:tcPrChange>
          </w:tcPr>
          <w:p w14:paraId="49729078" w14:textId="77777777" w:rsidR="00225FDA" w:rsidRDefault="00225FDA" w:rsidP="00F23355">
            <w:pPr>
              <w:pStyle w:val="pqiTabHead"/>
            </w:pPr>
            <w:r w:rsidRPr="009079F8">
              <w:t xml:space="preserve">„R” w celu identyfikacji </w:t>
            </w:r>
            <w:r>
              <w:t>podmiotu</w:t>
            </w:r>
            <w:r w:rsidRPr="009079F8">
              <w:t xml:space="preserve"> odpowiedzialne</w:t>
            </w:r>
            <w:r>
              <w:t>go</w:t>
            </w:r>
            <w:r w:rsidRPr="009079F8">
              <w:t xml:space="preserve"> za zorganizowanie pierwszego </w:t>
            </w:r>
            <w:r>
              <w:t>środka transportu</w:t>
            </w:r>
            <w:r w:rsidRPr="009079F8">
              <w:t>, jeżeli wartość w polu 1</w:t>
            </w:r>
            <w:r w:rsidRPr="009079F8">
              <w:rPr>
                <w:i/>
              </w:rPr>
              <w:t>c</w:t>
            </w:r>
            <w:r w:rsidRPr="009079F8">
              <w:t xml:space="preserve"> ma wartość „3” lub „4”.</w:t>
            </w:r>
          </w:p>
          <w:p w14:paraId="4B1D2A01" w14:textId="77777777" w:rsidR="00225FDA" w:rsidRPr="009079F8" w:rsidRDefault="00225FDA" w:rsidP="00F23355">
            <w:pPr>
              <w:pStyle w:val="pqiTabHead"/>
            </w:pPr>
            <w:r>
              <w:t>W pozostałych przypadkach nie stosuje się.</w:t>
            </w:r>
          </w:p>
        </w:tc>
        <w:tc>
          <w:tcPr>
            <w:tcW w:w="3406" w:type="dxa"/>
            <w:gridSpan w:val="3"/>
            <w:tcPrChange w:id="989" w:author="Jurkowska Monika" w:date="2022-11-14T21:27:00Z">
              <w:tcPr>
                <w:tcW w:w="3406" w:type="dxa"/>
                <w:gridSpan w:val="8"/>
              </w:tcPr>
            </w:tcPrChange>
          </w:tcPr>
          <w:p w14:paraId="38E13D1C" w14:textId="77777777" w:rsidR="00225FDA" w:rsidRPr="009079F8" w:rsidRDefault="00225FDA" w:rsidP="00F23355">
            <w:pPr>
              <w:pStyle w:val="pqiTabHead"/>
            </w:pPr>
          </w:p>
        </w:tc>
        <w:tc>
          <w:tcPr>
            <w:tcW w:w="1217" w:type="dxa"/>
            <w:gridSpan w:val="2"/>
            <w:tcPrChange w:id="990" w:author="Jurkowska Monika" w:date="2022-11-14T21:27:00Z">
              <w:tcPr>
                <w:tcW w:w="1106" w:type="dxa"/>
                <w:gridSpan w:val="2"/>
              </w:tcPr>
            </w:tcPrChange>
          </w:tcPr>
          <w:p w14:paraId="33F21F5C" w14:textId="77777777" w:rsidR="00225FDA" w:rsidRPr="009079F8" w:rsidRDefault="00225FDA" w:rsidP="00F23355">
            <w:pPr>
              <w:pStyle w:val="pqiTabHead"/>
            </w:pPr>
          </w:p>
        </w:tc>
      </w:tr>
      <w:tr w:rsidR="008E5B73" w:rsidRPr="009079F8" w14:paraId="711D674A"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991"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992" w:author="Jurkowska Monika" w:date="2022-11-14T21:27:00Z">
            <w:trPr>
              <w:gridAfter w:val="0"/>
            </w:trPr>
          </w:trPrChange>
        </w:trPr>
        <w:tc>
          <w:tcPr>
            <w:tcW w:w="1656" w:type="dxa"/>
            <w:gridSpan w:val="2"/>
            <w:tcPrChange w:id="993" w:author="Jurkowska Monika" w:date="2022-11-14T21:27:00Z">
              <w:tcPr>
                <w:tcW w:w="789" w:type="dxa"/>
                <w:gridSpan w:val="3"/>
              </w:tcPr>
            </w:tcPrChange>
          </w:tcPr>
          <w:p w14:paraId="0EE2D8D5" w14:textId="77777777" w:rsidR="00225FDA" w:rsidRPr="009079F8" w:rsidRDefault="00225FDA" w:rsidP="00F23355">
            <w:pPr>
              <w:pStyle w:val="pqiTabBody"/>
              <w:rPr>
                <w:i/>
              </w:rPr>
            </w:pPr>
          </w:p>
        </w:tc>
        <w:tc>
          <w:tcPr>
            <w:tcW w:w="7418" w:type="dxa"/>
            <w:tcPrChange w:id="994" w:author="Jurkowska Monika" w:date="2022-11-14T21:27:00Z">
              <w:tcPr>
                <w:tcW w:w="5777" w:type="dxa"/>
                <w:gridSpan w:val="3"/>
              </w:tcPr>
            </w:tcPrChange>
          </w:tcPr>
          <w:p w14:paraId="2FA51210" w14:textId="77777777" w:rsidR="00225FDA" w:rsidRDefault="00225FDA" w:rsidP="00F23355">
            <w:pPr>
              <w:pStyle w:val="pqiTabBody"/>
            </w:pPr>
            <w:r>
              <w:t>JĘZYK ELEMENTU</w:t>
            </w:r>
            <w:r w:rsidRPr="009079F8">
              <w:t xml:space="preserve"> </w:t>
            </w:r>
          </w:p>
          <w:p w14:paraId="6AB2A981" w14:textId="5FD1E6AB" w:rsidR="008743DF" w:rsidRPr="006923A6" w:rsidRDefault="00225FDA" w:rsidP="00F23355">
            <w:pPr>
              <w:pStyle w:val="pqiTabBody"/>
              <w:rPr>
                <w:rFonts w:ascii="Courier New" w:hAnsi="Courier New"/>
                <w:color w:val="0000FF"/>
                <w:rPrChange w:id="995" w:author="Jurkowska Monika" w:date="2022-11-14T21:27:00Z">
                  <w:rPr/>
                </w:rPrChange>
              </w:rPr>
            </w:pPr>
            <w:r>
              <w:rPr>
                <w:rFonts w:ascii="Courier New" w:hAnsi="Courier New" w:cs="Courier New"/>
                <w:noProof/>
                <w:color w:val="0000FF"/>
              </w:rPr>
              <w:t>@language</w:t>
            </w:r>
          </w:p>
        </w:tc>
        <w:tc>
          <w:tcPr>
            <w:tcW w:w="516" w:type="dxa"/>
            <w:gridSpan w:val="2"/>
            <w:tcPrChange w:id="996" w:author="Jurkowska Monika" w:date="2022-11-14T21:27:00Z">
              <w:tcPr>
                <w:tcW w:w="516" w:type="dxa"/>
                <w:gridSpan w:val="2"/>
              </w:tcPr>
            </w:tcPrChange>
          </w:tcPr>
          <w:p w14:paraId="631DB4D2" w14:textId="77777777" w:rsidR="00225FDA" w:rsidRPr="009079F8" w:rsidRDefault="00225FDA" w:rsidP="00F23355">
            <w:pPr>
              <w:pStyle w:val="pqiTabBody"/>
            </w:pPr>
            <w:r>
              <w:t>D</w:t>
            </w:r>
          </w:p>
        </w:tc>
        <w:tc>
          <w:tcPr>
            <w:tcW w:w="1950" w:type="dxa"/>
            <w:gridSpan w:val="2"/>
            <w:tcPrChange w:id="997" w:author="Jurkowska Monika" w:date="2022-11-14T21:27:00Z">
              <w:tcPr>
                <w:tcW w:w="1950" w:type="dxa"/>
                <w:gridSpan w:val="2"/>
              </w:tcPr>
            </w:tcPrChange>
          </w:tcPr>
          <w:p w14:paraId="05AEB8E8" w14:textId="77777777" w:rsidR="00225FDA" w:rsidRPr="009079F8" w:rsidRDefault="00225FDA" w:rsidP="00F23355">
            <w:pPr>
              <w:pStyle w:val="pqiTabBody"/>
            </w:pPr>
            <w:r w:rsidRPr="009079F8">
              <w:t xml:space="preserve">„R”, jeżeli stosuje się </w:t>
            </w:r>
            <w:r>
              <w:t>element 14</w:t>
            </w:r>
            <w:r w:rsidRPr="009079F8">
              <w:t>.</w:t>
            </w:r>
          </w:p>
        </w:tc>
        <w:tc>
          <w:tcPr>
            <w:tcW w:w="3406" w:type="dxa"/>
            <w:gridSpan w:val="3"/>
            <w:tcPrChange w:id="998" w:author="Jurkowska Monika" w:date="2022-11-14T21:27:00Z">
              <w:tcPr>
                <w:tcW w:w="3406" w:type="dxa"/>
                <w:gridSpan w:val="8"/>
              </w:tcPr>
            </w:tcPrChange>
          </w:tcPr>
          <w:p w14:paraId="1AF83CE1" w14:textId="77777777" w:rsidR="00225FDA" w:rsidRDefault="00225FDA" w:rsidP="00F23355">
            <w:pPr>
              <w:pStyle w:val="pqiTabBody"/>
            </w:pPr>
            <w:r>
              <w:t>Atrybut.</w:t>
            </w:r>
          </w:p>
          <w:p w14:paraId="404437BD" w14:textId="376A0ACA" w:rsidR="00793370" w:rsidRPr="009079F8" w:rsidRDefault="00225FDA"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217" w:type="dxa"/>
            <w:gridSpan w:val="2"/>
            <w:tcPrChange w:id="999" w:author="Jurkowska Monika" w:date="2022-11-14T21:27:00Z">
              <w:tcPr>
                <w:tcW w:w="1106" w:type="dxa"/>
                <w:gridSpan w:val="2"/>
              </w:tcPr>
            </w:tcPrChange>
          </w:tcPr>
          <w:p w14:paraId="141B29C0" w14:textId="77777777" w:rsidR="00225FDA" w:rsidRPr="009079F8" w:rsidRDefault="00225FDA" w:rsidP="00F23355">
            <w:pPr>
              <w:pStyle w:val="pqiTabBody"/>
            </w:pPr>
            <w:r w:rsidRPr="009079F8">
              <w:t>a2</w:t>
            </w:r>
          </w:p>
        </w:tc>
      </w:tr>
      <w:tr w:rsidR="008E5B73" w:rsidRPr="009079F8" w14:paraId="3FFCD0AF"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00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001" w:author="Jurkowska Monika" w:date="2022-11-14T21:27:00Z">
            <w:trPr>
              <w:gridAfter w:val="0"/>
            </w:trPr>
          </w:trPrChange>
        </w:trPr>
        <w:tc>
          <w:tcPr>
            <w:tcW w:w="350" w:type="dxa"/>
            <w:tcPrChange w:id="1002" w:author="Jurkowska Monika" w:date="2022-11-14T21:27:00Z">
              <w:tcPr>
                <w:tcW w:w="350" w:type="dxa"/>
              </w:tcPr>
            </w:tcPrChange>
          </w:tcPr>
          <w:p w14:paraId="10107919" w14:textId="77777777" w:rsidR="00225FDA" w:rsidRPr="009079F8" w:rsidRDefault="00225FDA" w:rsidP="00F23355">
            <w:pPr>
              <w:pStyle w:val="pqiTabBody"/>
              <w:rPr>
                <w:b/>
              </w:rPr>
            </w:pPr>
          </w:p>
        </w:tc>
        <w:tc>
          <w:tcPr>
            <w:tcW w:w="1306" w:type="dxa"/>
            <w:tcPrChange w:id="1003" w:author="Jurkowska Monika" w:date="2022-11-14T21:27:00Z">
              <w:tcPr>
                <w:tcW w:w="439" w:type="dxa"/>
                <w:gridSpan w:val="2"/>
              </w:tcPr>
            </w:tcPrChange>
          </w:tcPr>
          <w:p w14:paraId="63026742" w14:textId="77777777" w:rsidR="00225FDA" w:rsidRPr="009079F8" w:rsidRDefault="00225FDA" w:rsidP="00F23355">
            <w:pPr>
              <w:pStyle w:val="pqiTabBody"/>
              <w:rPr>
                <w:i/>
              </w:rPr>
            </w:pPr>
            <w:r w:rsidRPr="009079F8">
              <w:rPr>
                <w:i/>
              </w:rPr>
              <w:t>a</w:t>
            </w:r>
          </w:p>
        </w:tc>
        <w:tc>
          <w:tcPr>
            <w:tcW w:w="7418" w:type="dxa"/>
            <w:tcPrChange w:id="1004" w:author="Jurkowska Monika" w:date="2022-11-14T21:27:00Z">
              <w:tcPr>
                <w:tcW w:w="5777" w:type="dxa"/>
                <w:gridSpan w:val="3"/>
              </w:tcPr>
            </w:tcPrChange>
          </w:tcPr>
          <w:p w14:paraId="6E402B23" w14:textId="77777777" w:rsidR="00225FDA" w:rsidRDefault="00225FDA" w:rsidP="00F23355">
            <w:pPr>
              <w:pStyle w:val="pqiTabBody"/>
            </w:pPr>
            <w:r w:rsidRPr="009079F8">
              <w:t>Numer VAT</w:t>
            </w:r>
          </w:p>
          <w:p w14:paraId="2EC3C797" w14:textId="7F7A4376" w:rsidR="008743DF" w:rsidRPr="006923A6" w:rsidRDefault="00225FDA" w:rsidP="00F23355">
            <w:pPr>
              <w:pStyle w:val="pqiTabBody"/>
              <w:rPr>
                <w:rFonts w:ascii="Courier New" w:hAnsi="Courier New"/>
                <w:color w:val="0000FF"/>
                <w:rPrChange w:id="1005" w:author="Jurkowska Monika" w:date="2022-11-14T21:27:00Z">
                  <w:rPr/>
                </w:rPrChange>
              </w:rPr>
            </w:pPr>
            <w:r>
              <w:rPr>
                <w:rFonts w:ascii="Courier New" w:hAnsi="Courier New" w:cs="Courier New"/>
                <w:noProof/>
                <w:color w:val="0000FF"/>
              </w:rPr>
              <w:t>VatNumber</w:t>
            </w:r>
          </w:p>
        </w:tc>
        <w:tc>
          <w:tcPr>
            <w:tcW w:w="516" w:type="dxa"/>
            <w:gridSpan w:val="2"/>
            <w:tcPrChange w:id="1006" w:author="Jurkowska Monika" w:date="2022-11-14T21:27:00Z">
              <w:tcPr>
                <w:tcW w:w="516" w:type="dxa"/>
                <w:gridSpan w:val="2"/>
              </w:tcPr>
            </w:tcPrChange>
          </w:tcPr>
          <w:p w14:paraId="27CCB8A9" w14:textId="77777777" w:rsidR="00225FDA" w:rsidRPr="009079F8" w:rsidRDefault="00225FDA" w:rsidP="00F23355">
            <w:pPr>
              <w:pStyle w:val="pqiTabBody"/>
            </w:pPr>
            <w:r w:rsidRPr="009079F8">
              <w:t>O</w:t>
            </w:r>
          </w:p>
        </w:tc>
        <w:tc>
          <w:tcPr>
            <w:tcW w:w="1950" w:type="dxa"/>
            <w:gridSpan w:val="2"/>
            <w:tcPrChange w:id="1007" w:author="Jurkowska Monika" w:date="2022-11-14T21:27:00Z">
              <w:tcPr>
                <w:tcW w:w="1950" w:type="dxa"/>
                <w:gridSpan w:val="2"/>
              </w:tcPr>
            </w:tcPrChange>
          </w:tcPr>
          <w:p w14:paraId="73D4E5D6" w14:textId="77777777" w:rsidR="00225FDA" w:rsidRPr="009079F8" w:rsidRDefault="00225FDA" w:rsidP="00F23355">
            <w:pPr>
              <w:pStyle w:val="pqiTabBody"/>
            </w:pPr>
          </w:p>
        </w:tc>
        <w:tc>
          <w:tcPr>
            <w:tcW w:w="3406" w:type="dxa"/>
            <w:gridSpan w:val="3"/>
            <w:tcPrChange w:id="1008" w:author="Jurkowska Monika" w:date="2022-11-14T21:27:00Z">
              <w:tcPr>
                <w:tcW w:w="3406" w:type="dxa"/>
                <w:gridSpan w:val="8"/>
              </w:tcPr>
            </w:tcPrChange>
          </w:tcPr>
          <w:p w14:paraId="498236A8" w14:textId="77777777" w:rsidR="00225FDA" w:rsidRPr="009079F8" w:rsidRDefault="00225FDA" w:rsidP="00F23355">
            <w:pPr>
              <w:pStyle w:val="pqiTabBody"/>
            </w:pPr>
          </w:p>
        </w:tc>
        <w:tc>
          <w:tcPr>
            <w:tcW w:w="1217" w:type="dxa"/>
            <w:gridSpan w:val="2"/>
            <w:tcPrChange w:id="1009" w:author="Jurkowska Monika" w:date="2022-11-14T21:27:00Z">
              <w:tcPr>
                <w:tcW w:w="1106" w:type="dxa"/>
                <w:gridSpan w:val="2"/>
              </w:tcPr>
            </w:tcPrChange>
          </w:tcPr>
          <w:p w14:paraId="2377A4DF" w14:textId="77777777" w:rsidR="00225FDA" w:rsidRPr="009079F8" w:rsidRDefault="00225FDA" w:rsidP="00F23355">
            <w:pPr>
              <w:pStyle w:val="pqiTabBody"/>
            </w:pPr>
            <w:r w:rsidRPr="009079F8">
              <w:t>an..</w:t>
            </w:r>
            <w:r>
              <w:t>14</w:t>
            </w:r>
          </w:p>
        </w:tc>
      </w:tr>
      <w:tr w:rsidR="008E5B73" w:rsidRPr="009079F8" w14:paraId="479D974E"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01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011" w:author="Jurkowska Monika" w:date="2022-11-14T21:27:00Z">
            <w:trPr>
              <w:gridAfter w:val="0"/>
            </w:trPr>
          </w:trPrChange>
        </w:trPr>
        <w:tc>
          <w:tcPr>
            <w:tcW w:w="350" w:type="dxa"/>
            <w:tcPrChange w:id="1012" w:author="Jurkowska Monika" w:date="2022-11-14T21:27:00Z">
              <w:tcPr>
                <w:tcW w:w="350" w:type="dxa"/>
              </w:tcPr>
            </w:tcPrChange>
          </w:tcPr>
          <w:p w14:paraId="60DEA2F6" w14:textId="77777777" w:rsidR="00225FDA" w:rsidRPr="009079F8" w:rsidRDefault="00225FDA" w:rsidP="00F23355">
            <w:pPr>
              <w:pStyle w:val="pqiTabBody"/>
              <w:rPr>
                <w:b/>
              </w:rPr>
            </w:pPr>
          </w:p>
        </w:tc>
        <w:tc>
          <w:tcPr>
            <w:tcW w:w="1306" w:type="dxa"/>
            <w:tcPrChange w:id="1013" w:author="Jurkowska Monika" w:date="2022-11-14T21:27:00Z">
              <w:tcPr>
                <w:tcW w:w="439" w:type="dxa"/>
                <w:gridSpan w:val="2"/>
              </w:tcPr>
            </w:tcPrChange>
          </w:tcPr>
          <w:p w14:paraId="581EABF4" w14:textId="77777777" w:rsidR="00225FDA" w:rsidRPr="009079F8" w:rsidRDefault="00225FDA" w:rsidP="00F23355">
            <w:pPr>
              <w:pStyle w:val="pqiTabBody"/>
              <w:rPr>
                <w:i/>
              </w:rPr>
            </w:pPr>
            <w:r w:rsidRPr="009079F8">
              <w:rPr>
                <w:i/>
              </w:rPr>
              <w:t>b</w:t>
            </w:r>
          </w:p>
        </w:tc>
        <w:tc>
          <w:tcPr>
            <w:tcW w:w="7418" w:type="dxa"/>
            <w:tcPrChange w:id="1014" w:author="Jurkowska Monika" w:date="2022-11-14T21:27:00Z">
              <w:tcPr>
                <w:tcW w:w="5777" w:type="dxa"/>
                <w:gridSpan w:val="3"/>
              </w:tcPr>
            </w:tcPrChange>
          </w:tcPr>
          <w:p w14:paraId="2BB7A1C2" w14:textId="77777777" w:rsidR="00225FDA" w:rsidRDefault="00225FDA" w:rsidP="00F23355">
            <w:pPr>
              <w:pStyle w:val="pqiTabBody"/>
            </w:pPr>
            <w:r w:rsidRPr="009079F8">
              <w:t>Nazwa podmiotu gospodarczego</w:t>
            </w:r>
          </w:p>
          <w:p w14:paraId="3EC55B74" w14:textId="58AAC90C" w:rsidR="008743DF" w:rsidRPr="006923A6" w:rsidRDefault="00225FDA" w:rsidP="00F23355">
            <w:pPr>
              <w:pStyle w:val="pqiTabBody"/>
              <w:rPr>
                <w:rFonts w:ascii="Courier New" w:hAnsi="Courier New"/>
                <w:color w:val="0000FF"/>
                <w:rPrChange w:id="1015" w:author="Jurkowska Monika" w:date="2022-11-14T21:27:00Z">
                  <w:rPr/>
                </w:rPrChange>
              </w:rPr>
            </w:pPr>
            <w:r>
              <w:rPr>
                <w:rFonts w:ascii="Courier New" w:hAnsi="Courier New" w:cs="Courier New"/>
                <w:noProof/>
                <w:color w:val="0000FF"/>
              </w:rPr>
              <w:t>TraderName</w:t>
            </w:r>
          </w:p>
        </w:tc>
        <w:tc>
          <w:tcPr>
            <w:tcW w:w="516" w:type="dxa"/>
            <w:gridSpan w:val="2"/>
            <w:tcPrChange w:id="1016" w:author="Jurkowska Monika" w:date="2022-11-14T21:27:00Z">
              <w:tcPr>
                <w:tcW w:w="516" w:type="dxa"/>
                <w:gridSpan w:val="2"/>
              </w:tcPr>
            </w:tcPrChange>
          </w:tcPr>
          <w:p w14:paraId="34525206" w14:textId="77777777" w:rsidR="00225FDA" w:rsidRPr="009079F8" w:rsidRDefault="00225FDA" w:rsidP="00F23355">
            <w:pPr>
              <w:pStyle w:val="pqiTabBody"/>
            </w:pPr>
            <w:r w:rsidRPr="009079F8">
              <w:t>R</w:t>
            </w:r>
          </w:p>
        </w:tc>
        <w:tc>
          <w:tcPr>
            <w:tcW w:w="1950" w:type="dxa"/>
            <w:gridSpan w:val="2"/>
            <w:tcPrChange w:id="1017" w:author="Jurkowska Monika" w:date="2022-11-14T21:27:00Z">
              <w:tcPr>
                <w:tcW w:w="1950" w:type="dxa"/>
                <w:gridSpan w:val="2"/>
              </w:tcPr>
            </w:tcPrChange>
          </w:tcPr>
          <w:p w14:paraId="552184B3" w14:textId="77777777" w:rsidR="00225FDA" w:rsidRPr="009079F8" w:rsidRDefault="00225FDA" w:rsidP="00F23355">
            <w:pPr>
              <w:pStyle w:val="pqiTabBody"/>
            </w:pPr>
          </w:p>
        </w:tc>
        <w:tc>
          <w:tcPr>
            <w:tcW w:w="3406" w:type="dxa"/>
            <w:gridSpan w:val="3"/>
            <w:tcPrChange w:id="1018" w:author="Jurkowska Monika" w:date="2022-11-14T21:27:00Z">
              <w:tcPr>
                <w:tcW w:w="3406" w:type="dxa"/>
                <w:gridSpan w:val="8"/>
              </w:tcPr>
            </w:tcPrChange>
          </w:tcPr>
          <w:p w14:paraId="01EC9CAD" w14:textId="77777777" w:rsidR="00225FDA" w:rsidRPr="009079F8" w:rsidRDefault="00225FDA" w:rsidP="00F23355">
            <w:pPr>
              <w:pStyle w:val="pqiTabBody"/>
            </w:pPr>
          </w:p>
        </w:tc>
        <w:tc>
          <w:tcPr>
            <w:tcW w:w="1217" w:type="dxa"/>
            <w:gridSpan w:val="2"/>
            <w:tcPrChange w:id="1019" w:author="Jurkowska Monika" w:date="2022-11-14T21:27:00Z">
              <w:tcPr>
                <w:tcW w:w="1106" w:type="dxa"/>
                <w:gridSpan w:val="2"/>
              </w:tcPr>
            </w:tcPrChange>
          </w:tcPr>
          <w:p w14:paraId="6D433D8F" w14:textId="77777777" w:rsidR="00225FDA" w:rsidRPr="009079F8" w:rsidRDefault="00225FDA" w:rsidP="00F23355">
            <w:pPr>
              <w:pStyle w:val="pqiTabBody"/>
            </w:pPr>
            <w:r w:rsidRPr="009079F8">
              <w:t>an..182</w:t>
            </w:r>
          </w:p>
        </w:tc>
      </w:tr>
      <w:tr w:rsidR="008E5B73" w:rsidRPr="009079F8" w14:paraId="41DC779A"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02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021" w:author="Jurkowska Monika" w:date="2022-11-14T21:27:00Z">
            <w:trPr>
              <w:gridAfter w:val="0"/>
            </w:trPr>
          </w:trPrChange>
        </w:trPr>
        <w:tc>
          <w:tcPr>
            <w:tcW w:w="350" w:type="dxa"/>
            <w:tcPrChange w:id="1022" w:author="Jurkowska Monika" w:date="2022-11-14T21:27:00Z">
              <w:tcPr>
                <w:tcW w:w="350" w:type="dxa"/>
              </w:tcPr>
            </w:tcPrChange>
          </w:tcPr>
          <w:p w14:paraId="03C25B97" w14:textId="77777777" w:rsidR="00225FDA" w:rsidRPr="009079F8" w:rsidRDefault="00225FDA" w:rsidP="00F23355">
            <w:pPr>
              <w:pStyle w:val="pqiTabBody"/>
              <w:rPr>
                <w:b/>
              </w:rPr>
            </w:pPr>
          </w:p>
        </w:tc>
        <w:tc>
          <w:tcPr>
            <w:tcW w:w="1306" w:type="dxa"/>
            <w:tcPrChange w:id="1023" w:author="Jurkowska Monika" w:date="2022-11-14T21:27:00Z">
              <w:tcPr>
                <w:tcW w:w="439" w:type="dxa"/>
                <w:gridSpan w:val="2"/>
              </w:tcPr>
            </w:tcPrChange>
          </w:tcPr>
          <w:p w14:paraId="52405193" w14:textId="77777777" w:rsidR="00225FDA" w:rsidRPr="009079F8" w:rsidRDefault="00225FDA" w:rsidP="00F23355">
            <w:pPr>
              <w:pStyle w:val="pqiTabBody"/>
              <w:rPr>
                <w:i/>
              </w:rPr>
            </w:pPr>
            <w:r w:rsidRPr="009079F8">
              <w:rPr>
                <w:i/>
              </w:rPr>
              <w:t>c</w:t>
            </w:r>
          </w:p>
        </w:tc>
        <w:tc>
          <w:tcPr>
            <w:tcW w:w="7418" w:type="dxa"/>
            <w:tcPrChange w:id="1024" w:author="Jurkowska Monika" w:date="2022-11-14T21:27:00Z">
              <w:tcPr>
                <w:tcW w:w="5777" w:type="dxa"/>
                <w:gridSpan w:val="3"/>
              </w:tcPr>
            </w:tcPrChange>
          </w:tcPr>
          <w:p w14:paraId="08864434" w14:textId="77777777" w:rsidR="00225FDA" w:rsidRDefault="00225FDA" w:rsidP="00F23355">
            <w:pPr>
              <w:pStyle w:val="pqiTabBody"/>
            </w:pPr>
            <w:r w:rsidRPr="009079F8">
              <w:t>Ulica</w:t>
            </w:r>
          </w:p>
          <w:p w14:paraId="21F34387" w14:textId="042DC0A8" w:rsidR="008567A4" w:rsidRPr="006923A6" w:rsidRDefault="00225FDA" w:rsidP="00F23355">
            <w:pPr>
              <w:pStyle w:val="pqiTabBody"/>
              <w:rPr>
                <w:rFonts w:ascii="Courier New" w:hAnsi="Courier New"/>
                <w:color w:val="0000FF"/>
                <w:rPrChange w:id="1025" w:author="Jurkowska Monika" w:date="2022-11-14T21:27:00Z">
                  <w:rPr/>
                </w:rPrChange>
              </w:rPr>
            </w:pPr>
            <w:r>
              <w:rPr>
                <w:rFonts w:ascii="Courier New" w:hAnsi="Courier New" w:cs="Courier New"/>
                <w:noProof/>
                <w:color w:val="0000FF"/>
              </w:rPr>
              <w:lastRenderedPageBreak/>
              <w:t>StreetName</w:t>
            </w:r>
          </w:p>
        </w:tc>
        <w:tc>
          <w:tcPr>
            <w:tcW w:w="516" w:type="dxa"/>
            <w:gridSpan w:val="2"/>
            <w:tcPrChange w:id="1026" w:author="Jurkowska Monika" w:date="2022-11-14T21:27:00Z">
              <w:tcPr>
                <w:tcW w:w="516" w:type="dxa"/>
                <w:gridSpan w:val="2"/>
              </w:tcPr>
            </w:tcPrChange>
          </w:tcPr>
          <w:p w14:paraId="0C725435" w14:textId="77777777" w:rsidR="00225FDA" w:rsidRPr="009079F8" w:rsidRDefault="00225FDA" w:rsidP="00F23355">
            <w:pPr>
              <w:pStyle w:val="pqiTabBody"/>
            </w:pPr>
            <w:r w:rsidRPr="009079F8">
              <w:lastRenderedPageBreak/>
              <w:t>R</w:t>
            </w:r>
          </w:p>
        </w:tc>
        <w:tc>
          <w:tcPr>
            <w:tcW w:w="1950" w:type="dxa"/>
            <w:gridSpan w:val="2"/>
            <w:tcPrChange w:id="1027" w:author="Jurkowska Monika" w:date="2022-11-14T21:27:00Z">
              <w:tcPr>
                <w:tcW w:w="1950" w:type="dxa"/>
                <w:gridSpan w:val="2"/>
              </w:tcPr>
            </w:tcPrChange>
          </w:tcPr>
          <w:p w14:paraId="191537A5" w14:textId="77777777" w:rsidR="00225FDA" w:rsidRPr="009079F8" w:rsidRDefault="00225FDA" w:rsidP="00F23355">
            <w:pPr>
              <w:pStyle w:val="pqiTabBody"/>
            </w:pPr>
          </w:p>
        </w:tc>
        <w:tc>
          <w:tcPr>
            <w:tcW w:w="3406" w:type="dxa"/>
            <w:gridSpan w:val="3"/>
            <w:tcPrChange w:id="1028" w:author="Jurkowska Monika" w:date="2022-11-14T21:27:00Z">
              <w:tcPr>
                <w:tcW w:w="3406" w:type="dxa"/>
                <w:gridSpan w:val="8"/>
              </w:tcPr>
            </w:tcPrChange>
          </w:tcPr>
          <w:p w14:paraId="5E0465DE" w14:textId="77777777" w:rsidR="00225FDA" w:rsidRPr="009079F8" w:rsidRDefault="00225FDA" w:rsidP="00F23355">
            <w:pPr>
              <w:pStyle w:val="pqiTabBody"/>
            </w:pPr>
          </w:p>
        </w:tc>
        <w:tc>
          <w:tcPr>
            <w:tcW w:w="1217" w:type="dxa"/>
            <w:gridSpan w:val="2"/>
            <w:tcPrChange w:id="1029" w:author="Jurkowska Monika" w:date="2022-11-14T21:27:00Z">
              <w:tcPr>
                <w:tcW w:w="1106" w:type="dxa"/>
                <w:gridSpan w:val="2"/>
              </w:tcPr>
            </w:tcPrChange>
          </w:tcPr>
          <w:p w14:paraId="69C4E6F0" w14:textId="77777777" w:rsidR="00225FDA" w:rsidRPr="009079F8" w:rsidRDefault="00225FDA" w:rsidP="00F23355">
            <w:pPr>
              <w:pStyle w:val="pqiTabBody"/>
            </w:pPr>
            <w:r w:rsidRPr="009079F8">
              <w:t>an..65</w:t>
            </w:r>
          </w:p>
        </w:tc>
      </w:tr>
      <w:tr w:rsidR="008E5B73" w:rsidRPr="009079F8" w14:paraId="0A4FDF08"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03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031" w:author="Jurkowska Monika" w:date="2022-11-14T21:27:00Z">
            <w:trPr>
              <w:gridAfter w:val="0"/>
            </w:trPr>
          </w:trPrChange>
        </w:trPr>
        <w:tc>
          <w:tcPr>
            <w:tcW w:w="350" w:type="dxa"/>
            <w:tcPrChange w:id="1032" w:author="Jurkowska Monika" w:date="2022-11-14T21:27:00Z">
              <w:tcPr>
                <w:tcW w:w="350" w:type="dxa"/>
              </w:tcPr>
            </w:tcPrChange>
          </w:tcPr>
          <w:p w14:paraId="41E536CC" w14:textId="77777777" w:rsidR="00225FDA" w:rsidRPr="009079F8" w:rsidRDefault="00225FDA" w:rsidP="00F23355">
            <w:pPr>
              <w:pStyle w:val="pqiTabBody"/>
              <w:rPr>
                <w:b/>
              </w:rPr>
            </w:pPr>
          </w:p>
        </w:tc>
        <w:tc>
          <w:tcPr>
            <w:tcW w:w="1306" w:type="dxa"/>
            <w:tcPrChange w:id="1033" w:author="Jurkowska Monika" w:date="2022-11-14T21:27:00Z">
              <w:tcPr>
                <w:tcW w:w="439" w:type="dxa"/>
                <w:gridSpan w:val="2"/>
              </w:tcPr>
            </w:tcPrChange>
          </w:tcPr>
          <w:p w14:paraId="11740083" w14:textId="77777777" w:rsidR="00225FDA" w:rsidRPr="009079F8" w:rsidRDefault="00225FDA" w:rsidP="00F23355">
            <w:pPr>
              <w:pStyle w:val="pqiTabBody"/>
              <w:rPr>
                <w:i/>
              </w:rPr>
            </w:pPr>
            <w:r w:rsidRPr="009079F8">
              <w:rPr>
                <w:i/>
              </w:rPr>
              <w:t>d</w:t>
            </w:r>
          </w:p>
        </w:tc>
        <w:tc>
          <w:tcPr>
            <w:tcW w:w="7418" w:type="dxa"/>
            <w:tcPrChange w:id="1034" w:author="Jurkowska Monika" w:date="2022-11-14T21:27:00Z">
              <w:tcPr>
                <w:tcW w:w="5777" w:type="dxa"/>
                <w:gridSpan w:val="3"/>
              </w:tcPr>
            </w:tcPrChange>
          </w:tcPr>
          <w:p w14:paraId="2A44513F" w14:textId="77777777" w:rsidR="00225FDA" w:rsidRDefault="00225FDA" w:rsidP="00F23355">
            <w:pPr>
              <w:pStyle w:val="pqiTabBody"/>
            </w:pPr>
            <w:r w:rsidRPr="009079F8">
              <w:t>Numer domu</w:t>
            </w:r>
          </w:p>
          <w:p w14:paraId="19EDA572" w14:textId="664167B9" w:rsidR="008567A4" w:rsidRPr="006923A6" w:rsidRDefault="00225FDA" w:rsidP="00F23355">
            <w:pPr>
              <w:pStyle w:val="pqiTabBody"/>
              <w:rPr>
                <w:rFonts w:ascii="Courier New" w:hAnsi="Courier New"/>
                <w:color w:val="0000FF"/>
                <w:rPrChange w:id="1035" w:author="Jurkowska Monika" w:date="2022-11-14T21:27:00Z">
                  <w:rPr/>
                </w:rPrChange>
              </w:rPr>
            </w:pPr>
            <w:r>
              <w:rPr>
                <w:rFonts w:ascii="Courier New" w:hAnsi="Courier New" w:cs="Courier New"/>
                <w:noProof/>
                <w:color w:val="0000FF"/>
              </w:rPr>
              <w:t>StreetNumber</w:t>
            </w:r>
          </w:p>
        </w:tc>
        <w:tc>
          <w:tcPr>
            <w:tcW w:w="516" w:type="dxa"/>
            <w:gridSpan w:val="2"/>
            <w:tcPrChange w:id="1036" w:author="Jurkowska Monika" w:date="2022-11-14T21:27:00Z">
              <w:tcPr>
                <w:tcW w:w="516" w:type="dxa"/>
                <w:gridSpan w:val="2"/>
              </w:tcPr>
            </w:tcPrChange>
          </w:tcPr>
          <w:p w14:paraId="4CF0CBCC" w14:textId="77777777" w:rsidR="00225FDA" w:rsidRPr="009079F8" w:rsidRDefault="00225FDA" w:rsidP="00F23355">
            <w:pPr>
              <w:pStyle w:val="pqiTabBody"/>
            </w:pPr>
            <w:r w:rsidRPr="009079F8">
              <w:t>O</w:t>
            </w:r>
          </w:p>
        </w:tc>
        <w:tc>
          <w:tcPr>
            <w:tcW w:w="1950" w:type="dxa"/>
            <w:gridSpan w:val="2"/>
            <w:tcPrChange w:id="1037" w:author="Jurkowska Monika" w:date="2022-11-14T21:27:00Z">
              <w:tcPr>
                <w:tcW w:w="1950" w:type="dxa"/>
                <w:gridSpan w:val="2"/>
              </w:tcPr>
            </w:tcPrChange>
          </w:tcPr>
          <w:p w14:paraId="4CC73297" w14:textId="77777777" w:rsidR="00225FDA" w:rsidRPr="009079F8" w:rsidRDefault="00225FDA" w:rsidP="00F23355">
            <w:pPr>
              <w:pStyle w:val="pqiTabBody"/>
            </w:pPr>
          </w:p>
        </w:tc>
        <w:tc>
          <w:tcPr>
            <w:tcW w:w="3406" w:type="dxa"/>
            <w:gridSpan w:val="3"/>
            <w:tcPrChange w:id="1038" w:author="Jurkowska Monika" w:date="2022-11-14T21:27:00Z">
              <w:tcPr>
                <w:tcW w:w="3406" w:type="dxa"/>
                <w:gridSpan w:val="8"/>
              </w:tcPr>
            </w:tcPrChange>
          </w:tcPr>
          <w:p w14:paraId="10ECB0C3" w14:textId="77777777" w:rsidR="00225FDA" w:rsidRPr="009079F8" w:rsidRDefault="00225FDA" w:rsidP="00F23355">
            <w:pPr>
              <w:pStyle w:val="pqiTabBody"/>
            </w:pPr>
          </w:p>
        </w:tc>
        <w:tc>
          <w:tcPr>
            <w:tcW w:w="1217" w:type="dxa"/>
            <w:gridSpan w:val="2"/>
            <w:tcPrChange w:id="1039" w:author="Jurkowska Monika" w:date="2022-11-14T21:27:00Z">
              <w:tcPr>
                <w:tcW w:w="1106" w:type="dxa"/>
                <w:gridSpan w:val="2"/>
              </w:tcPr>
            </w:tcPrChange>
          </w:tcPr>
          <w:p w14:paraId="6345DD83" w14:textId="77777777" w:rsidR="00225FDA" w:rsidRPr="009079F8" w:rsidRDefault="00225FDA" w:rsidP="00F23355">
            <w:pPr>
              <w:pStyle w:val="pqiTabBody"/>
            </w:pPr>
            <w:r w:rsidRPr="009079F8">
              <w:t>an..11</w:t>
            </w:r>
          </w:p>
        </w:tc>
      </w:tr>
      <w:tr w:rsidR="008E5B73" w:rsidRPr="009079F8" w14:paraId="5DC0356E"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04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041" w:author="Jurkowska Monika" w:date="2022-11-14T21:27:00Z">
            <w:trPr>
              <w:gridAfter w:val="0"/>
            </w:trPr>
          </w:trPrChange>
        </w:trPr>
        <w:tc>
          <w:tcPr>
            <w:tcW w:w="350" w:type="dxa"/>
            <w:tcPrChange w:id="1042" w:author="Jurkowska Monika" w:date="2022-11-14T21:27:00Z">
              <w:tcPr>
                <w:tcW w:w="350" w:type="dxa"/>
              </w:tcPr>
            </w:tcPrChange>
          </w:tcPr>
          <w:p w14:paraId="352BF3B9" w14:textId="77777777" w:rsidR="00225FDA" w:rsidRPr="009079F8" w:rsidRDefault="00225FDA" w:rsidP="00F23355">
            <w:pPr>
              <w:pStyle w:val="pqiTabBody"/>
              <w:rPr>
                <w:b/>
              </w:rPr>
            </w:pPr>
          </w:p>
        </w:tc>
        <w:tc>
          <w:tcPr>
            <w:tcW w:w="1306" w:type="dxa"/>
            <w:tcPrChange w:id="1043" w:author="Jurkowska Monika" w:date="2022-11-14T21:27:00Z">
              <w:tcPr>
                <w:tcW w:w="439" w:type="dxa"/>
                <w:gridSpan w:val="2"/>
              </w:tcPr>
            </w:tcPrChange>
          </w:tcPr>
          <w:p w14:paraId="7231D46C" w14:textId="77777777" w:rsidR="00225FDA" w:rsidRPr="009079F8" w:rsidRDefault="00225FDA" w:rsidP="00F23355">
            <w:pPr>
              <w:pStyle w:val="pqiTabBody"/>
              <w:rPr>
                <w:i/>
              </w:rPr>
            </w:pPr>
            <w:r w:rsidRPr="009079F8">
              <w:rPr>
                <w:i/>
              </w:rPr>
              <w:t>e</w:t>
            </w:r>
          </w:p>
        </w:tc>
        <w:tc>
          <w:tcPr>
            <w:tcW w:w="7418" w:type="dxa"/>
            <w:tcPrChange w:id="1044" w:author="Jurkowska Monika" w:date="2022-11-14T21:27:00Z">
              <w:tcPr>
                <w:tcW w:w="5777" w:type="dxa"/>
                <w:gridSpan w:val="3"/>
              </w:tcPr>
            </w:tcPrChange>
          </w:tcPr>
          <w:p w14:paraId="7CAF39BA" w14:textId="77777777" w:rsidR="00225FDA" w:rsidRDefault="00225FDA" w:rsidP="00F23355">
            <w:pPr>
              <w:pStyle w:val="pqiTabBody"/>
            </w:pPr>
            <w:r w:rsidRPr="009079F8">
              <w:t>Kod pocztowy</w:t>
            </w:r>
          </w:p>
          <w:p w14:paraId="69469692" w14:textId="6DFC763F" w:rsidR="008567A4" w:rsidRPr="006923A6" w:rsidRDefault="00225FDA" w:rsidP="00F23355">
            <w:pPr>
              <w:pStyle w:val="pqiTabBody"/>
              <w:rPr>
                <w:rFonts w:ascii="Courier New" w:hAnsi="Courier New"/>
                <w:color w:val="0000FF"/>
                <w:rPrChange w:id="1045" w:author="Jurkowska Monika" w:date="2022-11-14T21:27:00Z">
                  <w:rPr/>
                </w:rPrChange>
              </w:rPr>
            </w:pPr>
            <w:r>
              <w:rPr>
                <w:rFonts w:ascii="Courier New" w:hAnsi="Courier New" w:cs="Courier New"/>
                <w:noProof/>
                <w:color w:val="0000FF"/>
              </w:rPr>
              <w:t>Postcode</w:t>
            </w:r>
          </w:p>
        </w:tc>
        <w:tc>
          <w:tcPr>
            <w:tcW w:w="516" w:type="dxa"/>
            <w:gridSpan w:val="2"/>
            <w:tcPrChange w:id="1046" w:author="Jurkowska Monika" w:date="2022-11-14T21:27:00Z">
              <w:tcPr>
                <w:tcW w:w="516" w:type="dxa"/>
                <w:gridSpan w:val="2"/>
              </w:tcPr>
            </w:tcPrChange>
          </w:tcPr>
          <w:p w14:paraId="540B3E92" w14:textId="77777777" w:rsidR="00225FDA" w:rsidRPr="009079F8" w:rsidRDefault="00225FDA" w:rsidP="00F23355">
            <w:pPr>
              <w:pStyle w:val="pqiTabBody"/>
            </w:pPr>
            <w:r w:rsidRPr="009079F8">
              <w:t>R</w:t>
            </w:r>
          </w:p>
        </w:tc>
        <w:tc>
          <w:tcPr>
            <w:tcW w:w="1950" w:type="dxa"/>
            <w:gridSpan w:val="2"/>
            <w:tcPrChange w:id="1047" w:author="Jurkowska Monika" w:date="2022-11-14T21:27:00Z">
              <w:tcPr>
                <w:tcW w:w="1950" w:type="dxa"/>
                <w:gridSpan w:val="2"/>
              </w:tcPr>
            </w:tcPrChange>
          </w:tcPr>
          <w:p w14:paraId="4E6C5795" w14:textId="77777777" w:rsidR="00225FDA" w:rsidRPr="009079F8" w:rsidRDefault="00225FDA" w:rsidP="00F23355">
            <w:pPr>
              <w:pStyle w:val="pqiTabBody"/>
            </w:pPr>
          </w:p>
        </w:tc>
        <w:tc>
          <w:tcPr>
            <w:tcW w:w="3406" w:type="dxa"/>
            <w:gridSpan w:val="3"/>
            <w:tcPrChange w:id="1048" w:author="Jurkowska Monika" w:date="2022-11-14T21:27:00Z">
              <w:tcPr>
                <w:tcW w:w="3406" w:type="dxa"/>
                <w:gridSpan w:val="8"/>
              </w:tcPr>
            </w:tcPrChange>
          </w:tcPr>
          <w:p w14:paraId="2D68C23A" w14:textId="77777777" w:rsidR="00225FDA" w:rsidRPr="009079F8" w:rsidRDefault="00225FDA" w:rsidP="00F23355">
            <w:pPr>
              <w:pStyle w:val="pqiTabBody"/>
            </w:pPr>
          </w:p>
        </w:tc>
        <w:tc>
          <w:tcPr>
            <w:tcW w:w="1217" w:type="dxa"/>
            <w:gridSpan w:val="2"/>
            <w:tcPrChange w:id="1049" w:author="Jurkowska Monika" w:date="2022-11-14T21:27:00Z">
              <w:tcPr>
                <w:tcW w:w="1106" w:type="dxa"/>
                <w:gridSpan w:val="2"/>
              </w:tcPr>
            </w:tcPrChange>
          </w:tcPr>
          <w:p w14:paraId="26EFEF68" w14:textId="77777777" w:rsidR="00225FDA" w:rsidRPr="009079F8" w:rsidRDefault="00225FDA" w:rsidP="00F23355">
            <w:pPr>
              <w:pStyle w:val="pqiTabBody"/>
            </w:pPr>
            <w:r w:rsidRPr="009079F8">
              <w:t>an..10</w:t>
            </w:r>
          </w:p>
        </w:tc>
      </w:tr>
      <w:tr w:rsidR="008E5B73" w:rsidRPr="009079F8" w14:paraId="75978484"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05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051" w:author="Jurkowska Monika" w:date="2022-11-14T21:27:00Z">
            <w:trPr>
              <w:gridAfter w:val="0"/>
            </w:trPr>
          </w:trPrChange>
        </w:trPr>
        <w:tc>
          <w:tcPr>
            <w:tcW w:w="350" w:type="dxa"/>
            <w:tcPrChange w:id="1052" w:author="Jurkowska Monika" w:date="2022-11-14T21:27:00Z">
              <w:tcPr>
                <w:tcW w:w="350" w:type="dxa"/>
              </w:tcPr>
            </w:tcPrChange>
          </w:tcPr>
          <w:p w14:paraId="31CEB632" w14:textId="77777777" w:rsidR="00225FDA" w:rsidRPr="009079F8" w:rsidRDefault="00225FDA" w:rsidP="00F23355">
            <w:pPr>
              <w:pStyle w:val="pqiTabBody"/>
              <w:rPr>
                <w:b/>
              </w:rPr>
            </w:pPr>
          </w:p>
        </w:tc>
        <w:tc>
          <w:tcPr>
            <w:tcW w:w="1306" w:type="dxa"/>
            <w:tcPrChange w:id="1053" w:author="Jurkowska Monika" w:date="2022-11-14T21:27:00Z">
              <w:tcPr>
                <w:tcW w:w="439" w:type="dxa"/>
                <w:gridSpan w:val="2"/>
              </w:tcPr>
            </w:tcPrChange>
          </w:tcPr>
          <w:p w14:paraId="623071F5" w14:textId="77777777" w:rsidR="00225FDA" w:rsidRPr="009079F8" w:rsidRDefault="00225FDA" w:rsidP="00F23355">
            <w:pPr>
              <w:pStyle w:val="pqiTabBody"/>
              <w:rPr>
                <w:i/>
              </w:rPr>
            </w:pPr>
            <w:r w:rsidRPr="009079F8">
              <w:rPr>
                <w:i/>
              </w:rPr>
              <w:t>f</w:t>
            </w:r>
          </w:p>
        </w:tc>
        <w:tc>
          <w:tcPr>
            <w:tcW w:w="7418" w:type="dxa"/>
            <w:tcPrChange w:id="1054" w:author="Jurkowska Monika" w:date="2022-11-14T21:27:00Z">
              <w:tcPr>
                <w:tcW w:w="5777" w:type="dxa"/>
                <w:gridSpan w:val="3"/>
              </w:tcPr>
            </w:tcPrChange>
          </w:tcPr>
          <w:p w14:paraId="77909D04" w14:textId="77777777" w:rsidR="00225FDA" w:rsidRDefault="00225FDA" w:rsidP="00F23355">
            <w:pPr>
              <w:pStyle w:val="pqiTabBody"/>
            </w:pPr>
            <w:r w:rsidRPr="009079F8">
              <w:t>Miejscowość</w:t>
            </w:r>
          </w:p>
          <w:p w14:paraId="01E49A91" w14:textId="0F1A79B1" w:rsidR="008567A4" w:rsidRPr="006923A6" w:rsidRDefault="00225FDA" w:rsidP="00F23355">
            <w:pPr>
              <w:pStyle w:val="pqiTabBody"/>
              <w:rPr>
                <w:rFonts w:ascii="Courier New" w:hAnsi="Courier New"/>
                <w:color w:val="0000FF"/>
                <w:rPrChange w:id="1055" w:author="Jurkowska Monika" w:date="2022-11-14T21:27:00Z">
                  <w:rPr/>
                </w:rPrChange>
              </w:rPr>
            </w:pPr>
            <w:r>
              <w:rPr>
                <w:rFonts w:ascii="Courier New" w:hAnsi="Courier New" w:cs="Courier New"/>
                <w:noProof/>
                <w:color w:val="0000FF"/>
              </w:rPr>
              <w:t>City</w:t>
            </w:r>
          </w:p>
        </w:tc>
        <w:tc>
          <w:tcPr>
            <w:tcW w:w="516" w:type="dxa"/>
            <w:gridSpan w:val="2"/>
            <w:tcPrChange w:id="1056" w:author="Jurkowska Monika" w:date="2022-11-14T21:27:00Z">
              <w:tcPr>
                <w:tcW w:w="516" w:type="dxa"/>
                <w:gridSpan w:val="2"/>
              </w:tcPr>
            </w:tcPrChange>
          </w:tcPr>
          <w:p w14:paraId="3A0A66BF" w14:textId="77777777" w:rsidR="00225FDA" w:rsidRPr="009079F8" w:rsidRDefault="00225FDA" w:rsidP="00F23355">
            <w:pPr>
              <w:pStyle w:val="pqiTabBody"/>
            </w:pPr>
            <w:r w:rsidRPr="009079F8">
              <w:t>R</w:t>
            </w:r>
          </w:p>
        </w:tc>
        <w:tc>
          <w:tcPr>
            <w:tcW w:w="1950" w:type="dxa"/>
            <w:gridSpan w:val="2"/>
            <w:tcPrChange w:id="1057" w:author="Jurkowska Monika" w:date="2022-11-14T21:27:00Z">
              <w:tcPr>
                <w:tcW w:w="1950" w:type="dxa"/>
                <w:gridSpan w:val="2"/>
              </w:tcPr>
            </w:tcPrChange>
          </w:tcPr>
          <w:p w14:paraId="3C147E76" w14:textId="77777777" w:rsidR="00225FDA" w:rsidRPr="009079F8" w:rsidRDefault="00225FDA" w:rsidP="00F23355">
            <w:pPr>
              <w:pStyle w:val="pqiTabBody"/>
            </w:pPr>
          </w:p>
        </w:tc>
        <w:tc>
          <w:tcPr>
            <w:tcW w:w="3406" w:type="dxa"/>
            <w:gridSpan w:val="3"/>
            <w:tcPrChange w:id="1058" w:author="Jurkowska Monika" w:date="2022-11-14T21:27:00Z">
              <w:tcPr>
                <w:tcW w:w="3406" w:type="dxa"/>
                <w:gridSpan w:val="8"/>
              </w:tcPr>
            </w:tcPrChange>
          </w:tcPr>
          <w:p w14:paraId="794453E0" w14:textId="77777777" w:rsidR="00225FDA" w:rsidRPr="009079F8" w:rsidRDefault="00225FDA" w:rsidP="00F23355">
            <w:pPr>
              <w:pStyle w:val="pqiTabBody"/>
            </w:pPr>
          </w:p>
        </w:tc>
        <w:tc>
          <w:tcPr>
            <w:tcW w:w="1217" w:type="dxa"/>
            <w:gridSpan w:val="2"/>
            <w:tcPrChange w:id="1059" w:author="Jurkowska Monika" w:date="2022-11-14T21:27:00Z">
              <w:tcPr>
                <w:tcW w:w="1106" w:type="dxa"/>
                <w:gridSpan w:val="2"/>
              </w:tcPr>
            </w:tcPrChange>
          </w:tcPr>
          <w:p w14:paraId="4D529E80" w14:textId="77777777" w:rsidR="00225FDA" w:rsidRPr="009079F8" w:rsidRDefault="00225FDA" w:rsidP="00F23355">
            <w:pPr>
              <w:pStyle w:val="pqiTabBody"/>
            </w:pPr>
            <w:r w:rsidRPr="009079F8">
              <w:t>an..50</w:t>
            </w:r>
          </w:p>
        </w:tc>
      </w:tr>
      <w:tr w:rsidR="008E5B73" w:rsidRPr="009079F8" w14:paraId="3B747458"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06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061" w:author="Jurkowska Monika" w:date="2022-11-14T21:27:00Z">
            <w:trPr>
              <w:gridAfter w:val="0"/>
            </w:trPr>
          </w:trPrChange>
        </w:trPr>
        <w:tc>
          <w:tcPr>
            <w:tcW w:w="1656" w:type="dxa"/>
            <w:gridSpan w:val="2"/>
            <w:tcPrChange w:id="1062" w:author="Jurkowska Monika" w:date="2022-11-14T21:27:00Z">
              <w:tcPr>
                <w:tcW w:w="789" w:type="dxa"/>
                <w:gridSpan w:val="3"/>
              </w:tcPr>
            </w:tcPrChange>
          </w:tcPr>
          <w:p w14:paraId="50C3AAFF" w14:textId="77777777" w:rsidR="00225FDA" w:rsidRPr="009079F8" w:rsidRDefault="00225FDA" w:rsidP="00F23355">
            <w:pPr>
              <w:pStyle w:val="pqiTabHead"/>
              <w:rPr>
                <w:i/>
              </w:rPr>
            </w:pPr>
            <w:r w:rsidRPr="009079F8">
              <w:t>1</w:t>
            </w:r>
            <w:r>
              <w:t>5</w:t>
            </w:r>
          </w:p>
        </w:tc>
        <w:tc>
          <w:tcPr>
            <w:tcW w:w="7418" w:type="dxa"/>
            <w:tcPrChange w:id="1063" w:author="Jurkowska Monika" w:date="2022-11-14T21:27:00Z">
              <w:tcPr>
                <w:tcW w:w="5777" w:type="dxa"/>
                <w:gridSpan w:val="3"/>
              </w:tcPr>
            </w:tcPrChange>
          </w:tcPr>
          <w:p w14:paraId="7D83D9F7" w14:textId="77777777" w:rsidR="00225FDA" w:rsidRDefault="00225FDA" w:rsidP="00F23355">
            <w:pPr>
              <w:pStyle w:val="pqiTabHead"/>
            </w:pPr>
            <w:r w:rsidRPr="009079F8">
              <w:t xml:space="preserve">PODMIOT </w:t>
            </w:r>
            <w:r>
              <w:t>P</w:t>
            </w:r>
            <w:r w:rsidRPr="009079F8">
              <w:t xml:space="preserve">ierwszy </w:t>
            </w:r>
            <w:r>
              <w:t>P</w:t>
            </w:r>
            <w:r w:rsidRPr="009079F8">
              <w:t>rzewoźnik</w:t>
            </w:r>
          </w:p>
          <w:p w14:paraId="464DD70F" w14:textId="7AD2E4E2" w:rsidR="008567A4" w:rsidRPr="006923A6" w:rsidRDefault="00225FDA" w:rsidP="00F23355">
            <w:pPr>
              <w:pStyle w:val="pqiTabHead"/>
              <w:rPr>
                <w:rFonts w:ascii="Courier New" w:hAnsi="Courier New"/>
                <w:color w:val="0000FF"/>
                <w:rPrChange w:id="1064" w:author="Jurkowska Monika" w:date="2022-11-14T21:27:00Z">
                  <w:rPr/>
                </w:rPrChange>
              </w:rPr>
            </w:pPr>
            <w:r>
              <w:rPr>
                <w:rFonts w:ascii="Courier New" w:hAnsi="Courier New" w:cs="Courier New"/>
                <w:noProof/>
                <w:color w:val="0000FF"/>
              </w:rPr>
              <w:t>FirstTransporterTrader</w:t>
            </w:r>
          </w:p>
        </w:tc>
        <w:tc>
          <w:tcPr>
            <w:tcW w:w="516" w:type="dxa"/>
            <w:gridSpan w:val="2"/>
            <w:tcPrChange w:id="1065" w:author="Jurkowska Monika" w:date="2022-11-14T21:27:00Z">
              <w:tcPr>
                <w:tcW w:w="516" w:type="dxa"/>
                <w:gridSpan w:val="2"/>
              </w:tcPr>
            </w:tcPrChange>
          </w:tcPr>
          <w:p w14:paraId="33403DE1" w14:textId="77777777" w:rsidR="00225FDA" w:rsidRPr="009079F8" w:rsidRDefault="00225FDA" w:rsidP="00F23355">
            <w:pPr>
              <w:pStyle w:val="pqiTabHead"/>
            </w:pPr>
            <w:r w:rsidRPr="009079F8">
              <w:t>O</w:t>
            </w:r>
          </w:p>
        </w:tc>
        <w:tc>
          <w:tcPr>
            <w:tcW w:w="1950" w:type="dxa"/>
            <w:gridSpan w:val="2"/>
            <w:tcPrChange w:id="1066" w:author="Jurkowska Monika" w:date="2022-11-14T21:27:00Z">
              <w:tcPr>
                <w:tcW w:w="1950" w:type="dxa"/>
                <w:gridSpan w:val="2"/>
              </w:tcPr>
            </w:tcPrChange>
          </w:tcPr>
          <w:p w14:paraId="4292BC00" w14:textId="77777777" w:rsidR="00225FDA" w:rsidRPr="009079F8" w:rsidRDefault="00225FDA" w:rsidP="00F23355">
            <w:pPr>
              <w:pStyle w:val="pqiTabHead"/>
            </w:pPr>
          </w:p>
        </w:tc>
        <w:tc>
          <w:tcPr>
            <w:tcW w:w="3406" w:type="dxa"/>
            <w:gridSpan w:val="3"/>
            <w:tcPrChange w:id="1067" w:author="Jurkowska Monika" w:date="2022-11-14T21:27:00Z">
              <w:tcPr>
                <w:tcW w:w="3406" w:type="dxa"/>
                <w:gridSpan w:val="8"/>
              </w:tcPr>
            </w:tcPrChange>
          </w:tcPr>
          <w:p w14:paraId="12432EFC" w14:textId="77777777" w:rsidR="00225FDA" w:rsidRPr="009079F8" w:rsidRDefault="00225FDA" w:rsidP="00F23355">
            <w:pPr>
              <w:pStyle w:val="pqiTabHead"/>
            </w:pPr>
            <w:r>
              <w:t>Należy podać dane</w:t>
            </w:r>
            <w:r w:rsidRPr="009079F8">
              <w:t xml:space="preserve"> </w:t>
            </w:r>
            <w:r>
              <w:t>podmiotu</w:t>
            </w:r>
            <w:r w:rsidRPr="009079F8">
              <w:t xml:space="preserve"> dokonujące</w:t>
            </w:r>
            <w:r>
              <w:t>go</w:t>
            </w:r>
            <w:r w:rsidRPr="009079F8">
              <w:t xml:space="preserve"> przewozu</w:t>
            </w:r>
            <w:r>
              <w:t xml:space="preserve"> pierwszym środkiem transportu</w:t>
            </w:r>
          </w:p>
        </w:tc>
        <w:tc>
          <w:tcPr>
            <w:tcW w:w="1217" w:type="dxa"/>
            <w:gridSpan w:val="2"/>
            <w:tcPrChange w:id="1068" w:author="Jurkowska Monika" w:date="2022-11-14T21:27:00Z">
              <w:tcPr>
                <w:tcW w:w="1106" w:type="dxa"/>
                <w:gridSpan w:val="2"/>
              </w:tcPr>
            </w:tcPrChange>
          </w:tcPr>
          <w:p w14:paraId="366E2B00" w14:textId="77777777" w:rsidR="00225FDA" w:rsidRPr="009079F8" w:rsidRDefault="00225FDA" w:rsidP="00F23355">
            <w:pPr>
              <w:pStyle w:val="pqiTabHead"/>
            </w:pPr>
          </w:p>
        </w:tc>
      </w:tr>
      <w:tr w:rsidR="008E5B73" w:rsidRPr="009079F8" w14:paraId="22CAD14A"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069"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070" w:author="Jurkowska Monika" w:date="2022-11-14T21:27:00Z">
            <w:trPr>
              <w:gridAfter w:val="0"/>
            </w:trPr>
          </w:trPrChange>
        </w:trPr>
        <w:tc>
          <w:tcPr>
            <w:tcW w:w="1656" w:type="dxa"/>
            <w:gridSpan w:val="2"/>
            <w:tcPrChange w:id="1071" w:author="Jurkowska Monika" w:date="2022-11-14T21:27:00Z">
              <w:tcPr>
                <w:tcW w:w="789" w:type="dxa"/>
                <w:gridSpan w:val="3"/>
              </w:tcPr>
            </w:tcPrChange>
          </w:tcPr>
          <w:p w14:paraId="7DA02989" w14:textId="77777777" w:rsidR="00225FDA" w:rsidRPr="009079F8" w:rsidRDefault="00225FDA" w:rsidP="00F23355">
            <w:pPr>
              <w:pStyle w:val="pqiTabBody"/>
              <w:rPr>
                <w:i/>
              </w:rPr>
            </w:pPr>
          </w:p>
        </w:tc>
        <w:tc>
          <w:tcPr>
            <w:tcW w:w="7418" w:type="dxa"/>
            <w:tcPrChange w:id="1072" w:author="Jurkowska Monika" w:date="2022-11-14T21:27:00Z">
              <w:tcPr>
                <w:tcW w:w="5777" w:type="dxa"/>
                <w:gridSpan w:val="3"/>
              </w:tcPr>
            </w:tcPrChange>
          </w:tcPr>
          <w:p w14:paraId="0466573F" w14:textId="77777777" w:rsidR="00225FDA" w:rsidRDefault="00225FDA" w:rsidP="00F23355">
            <w:pPr>
              <w:pStyle w:val="pqiTabBody"/>
            </w:pPr>
            <w:r>
              <w:t>JĘZYK ELEMENTU</w:t>
            </w:r>
            <w:r w:rsidRPr="009079F8">
              <w:t xml:space="preserve"> </w:t>
            </w:r>
          </w:p>
          <w:p w14:paraId="652DC3B5" w14:textId="2AFCAE8A" w:rsidR="008567A4" w:rsidRPr="006923A6" w:rsidRDefault="00225FDA" w:rsidP="00F23355">
            <w:pPr>
              <w:pStyle w:val="pqiTabBody"/>
              <w:rPr>
                <w:rFonts w:ascii="Courier New" w:hAnsi="Courier New"/>
                <w:color w:val="0000FF"/>
                <w:rPrChange w:id="1073" w:author="Jurkowska Monika" w:date="2022-11-14T21:27:00Z">
                  <w:rPr/>
                </w:rPrChange>
              </w:rPr>
            </w:pPr>
            <w:r>
              <w:rPr>
                <w:rFonts w:ascii="Courier New" w:hAnsi="Courier New" w:cs="Courier New"/>
                <w:noProof/>
                <w:color w:val="0000FF"/>
              </w:rPr>
              <w:t>@language</w:t>
            </w:r>
          </w:p>
        </w:tc>
        <w:tc>
          <w:tcPr>
            <w:tcW w:w="516" w:type="dxa"/>
            <w:gridSpan w:val="2"/>
            <w:tcPrChange w:id="1074" w:author="Jurkowska Monika" w:date="2022-11-14T21:27:00Z">
              <w:tcPr>
                <w:tcW w:w="516" w:type="dxa"/>
                <w:gridSpan w:val="2"/>
              </w:tcPr>
            </w:tcPrChange>
          </w:tcPr>
          <w:p w14:paraId="27B9DCF5" w14:textId="77777777" w:rsidR="00225FDA" w:rsidRPr="009079F8" w:rsidRDefault="00225FDA" w:rsidP="00F23355">
            <w:pPr>
              <w:pStyle w:val="pqiTabBody"/>
            </w:pPr>
            <w:r>
              <w:t>D</w:t>
            </w:r>
          </w:p>
        </w:tc>
        <w:tc>
          <w:tcPr>
            <w:tcW w:w="1950" w:type="dxa"/>
            <w:gridSpan w:val="2"/>
            <w:tcPrChange w:id="1075" w:author="Jurkowska Monika" w:date="2022-11-14T21:27:00Z">
              <w:tcPr>
                <w:tcW w:w="1950" w:type="dxa"/>
                <w:gridSpan w:val="2"/>
              </w:tcPr>
            </w:tcPrChange>
          </w:tcPr>
          <w:p w14:paraId="205E738E" w14:textId="77777777" w:rsidR="00225FDA" w:rsidRPr="009079F8" w:rsidRDefault="00225FDA" w:rsidP="00F23355">
            <w:pPr>
              <w:pStyle w:val="pqiTabBody"/>
            </w:pPr>
            <w:r w:rsidRPr="009079F8">
              <w:t xml:space="preserve">„R”, jeżeli stosuje się </w:t>
            </w:r>
            <w:r>
              <w:t>element 15</w:t>
            </w:r>
            <w:r w:rsidRPr="009079F8">
              <w:t>.</w:t>
            </w:r>
          </w:p>
        </w:tc>
        <w:tc>
          <w:tcPr>
            <w:tcW w:w="3406" w:type="dxa"/>
            <w:gridSpan w:val="3"/>
            <w:tcPrChange w:id="1076" w:author="Jurkowska Monika" w:date="2022-11-14T21:27:00Z">
              <w:tcPr>
                <w:tcW w:w="3406" w:type="dxa"/>
                <w:gridSpan w:val="8"/>
              </w:tcPr>
            </w:tcPrChange>
          </w:tcPr>
          <w:p w14:paraId="6283CC2D" w14:textId="77777777" w:rsidR="00225FDA" w:rsidRDefault="00225FDA" w:rsidP="00F23355">
            <w:pPr>
              <w:pStyle w:val="pqiTabBody"/>
            </w:pPr>
            <w:r>
              <w:t>Atrybut.</w:t>
            </w:r>
          </w:p>
          <w:p w14:paraId="753CC006" w14:textId="28242946" w:rsidR="00793370" w:rsidRPr="009079F8" w:rsidRDefault="00225FDA"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217" w:type="dxa"/>
            <w:gridSpan w:val="2"/>
            <w:tcPrChange w:id="1077" w:author="Jurkowska Monika" w:date="2022-11-14T21:27:00Z">
              <w:tcPr>
                <w:tcW w:w="1106" w:type="dxa"/>
                <w:gridSpan w:val="2"/>
              </w:tcPr>
            </w:tcPrChange>
          </w:tcPr>
          <w:p w14:paraId="369F92AD" w14:textId="77777777" w:rsidR="00225FDA" w:rsidRPr="009079F8" w:rsidRDefault="00225FDA" w:rsidP="00F23355">
            <w:pPr>
              <w:pStyle w:val="pqiTabBody"/>
            </w:pPr>
            <w:r w:rsidRPr="009079F8">
              <w:t>a2</w:t>
            </w:r>
          </w:p>
        </w:tc>
      </w:tr>
      <w:tr w:rsidR="008E5B73" w:rsidRPr="009079F8" w14:paraId="617D1E6A"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078"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079" w:author="Jurkowska Monika" w:date="2022-11-14T21:27:00Z">
            <w:trPr>
              <w:gridAfter w:val="0"/>
            </w:trPr>
          </w:trPrChange>
        </w:trPr>
        <w:tc>
          <w:tcPr>
            <w:tcW w:w="350" w:type="dxa"/>
            <w:tcPrChange w:id="1080" w:author="Jurkowska Monika" w:date="2022-11-14T21:27:00Z">
              <w:tcPr>
                <w:tcW w:w="350" w:type="dxa"/>
              </w:tcPr>
            </w:tcPrChange>
          </w:tcPr>
          <w:p w14:paraId="59CBC093" w14:textId="77777777" w:rsidR="00225FDA" w:rsidRPr="009079F8" w:rsidRDefault="00225FDA" w:rsidP="00F23355">
            <w:pPr>
              <w:pStyle w:val="pqiTabBody"/>
              <w:rPr>
                <w:b/>
              </w:rPr>
            </w:pPr>
          </w:p>
        </w:tc>
        <w:tc>
          <w:tcPr>
            <w:tcW w:w="1306" w:type="dxa"/>
            <w:tcPrChange w:id="1081" w:author="Jurkowska Monika" w:date="2022-11-14T21:27:00Z">
              <w:tcPr>
                <w:tcW w:w="439" w:type="dxa"/>
                <w:gridSpan w:val="2"/>
              </w:tcPr>
            </w:tcPrChange>
          </w:tcPr>
          <w:p w14:paraId="78A7A62F" w14:textId="77777777" w:rsidR="00225FDA" w:rsidRPr="009079F8" w:rsidRDefault="00225FDA" w:rsidP="00F23355">
            <w:pPr>
              <w:pStyle w:val="pqiTabBody"/>
              <w:rPr>
                <w:i/>
              </w:rPr>
            </w:pPr>
            <w:r w:rsidRPr="009079F8">
              <w:rPr>
                <w:i/>
              </w:rPr>
              <w:t>a</w:t>
            </w:r>
          </w:p>
        </w:tc>
        <w:tc>
          <w:tcPr>
            <w:tcW w:w="7418" w:type="dxa"/>
            <w:tcPrChange w:id="1082" w:author="Jurkowska Monika" w:date="2022-11-14T21:27:00Z">
              <w:tcPr>
                <w:tcW w:w="5777" w:type="dxa"/>
                <w:gridSpan w:val="3"/>
              </w:tcPr>
            </w:tcPrChange>
          </w:tcPr>
          <w:p w14:paraId="529F50A9" w14:textId="77777777" w:rsidR="00225FDA" w:rsidRDefault="00225FDA" w:rsidP="00F23355">
            <w:pPr>
              <w:pStyle w:val="pqiTabBody"/>
            </w:pPr>
            <w:r w:rsidRPr="009079F8">
              <w:t>Numer VAT</w:t>
            </w:r>
          </w:p>
          <w:p w14:paraId="44E63956" w14:textId="10B5A2DC" w:rsidR="008567A4" w:rsidRPr="006923A6" w:rsidRDefault="00225FDA" w:rsidP="00F23355">
            <w:pPr>
              <w:pStyle w:val="pqiTabBody"/>
              <w:rPr>
                <w:rFonts w:ascii="Courier New" w:hAnsi="Courier New"/>
                <w:color w:val="0000FF"/>
                <w:rPrChange w:id="1083" w:author="Jurkowska Monika" w:date="2022-11-14T21:27:00Z">
                  <w:rPr/>
                </w:rPrChange>
              </w:rPr>
            </w:pPr>
            <w:r>
              <w:rPr>
                <w:rFonts w:ascii="Courier New" w:hAnsi="Courier New" w:cs="Courier New"/>
                <w:noProof/>
                <w:color w:val="0000FF"/>
              </w:rPr>
              <w:t>VatNumber</w:t>
            </w:r>
          </w:p>
        </w:tc>
        <w:tc>
          <w:tcPr>
            <w:tcW w:w="516" w:type="dxa"/>
            <w:gridSpan w:val="2"/>
            <w:tcPrChange w:id="1084" w:author="Jurkowska Monika" w:date="2022-11-14T21:27:00Z">
              <w:tcPr>
                <w:tcW w:w="516" w:type="dxa"/>
                <w:gridSpan w:val="2"/>
              </w:tcPr>
            </w:tcPrChange>
          </w:tcPr>
          <w:p w14:paraId="4F327F31" w14:textId="77777777" w:rsidR="00225FDA" w:rsidRPr="009079F8" w:rsidRDefault="00225FDA" w:rsidP="00F23355">
            <w:pPr>
              <w:pStyle w:val="pqiTabBody"/>
            </w:pPr>
            <w:r w:rsidRPr="009079F8">
              <w:t>O</w:t>
            </w:r>
          </w:p>
        </w:tc>
        <w:tc>
          <w:tcPr>
            <w:tcW w:w="1950" w:type="dxa"/>
            <w:gridSpan w:val="2"/>
            <w:tcPrChange w:id="1085" w:author="Jurkowska Monika" w:date="2022-11-14T21:27:00Z">
              <w:tcPr>
                <w:tcW w:w="1950" w:type="dxa"/>
                <w:gridSpan w:val="2"/>
              </w:tcPr>
            </w:tcPrChange>
          </w:tcPr>
          <w:p w14:paraId="5F466AAB" w14:textId="77777777" w:rsidR="00225FDA" w:rsidRPr="009079F8" w:rsidRDefault="00225FDA" w:rsidP="00F23355">
            <w:pPr>
              <w:pStyle w:val="pqiTabBody"/>
            </w:pPr>
          </w:p>
        </w:tc>
        <w:tc>
          <w:tcPr>
            <w:tcW w:w="3406" w:type="dxa"/>
            <w:gridSpan w:val="3"/>
            <w:tcPrChange w:id="1086" w:author="Jurkowska Monika" w:date="2022-11-14T21:27:00Z">
              <w:tcPr>
                <w:tcW w:w="3406" w:type="dxa"/>
                <w:gridSpan w:val="8"/>
              </w:tcPr>
            </w:tcPrChange>
          </w:tcPr>
          <w:p w14:paraId="2B77033B" w14:textId="77777777" w:rsidR="00225FDA" w:rsidRPr="009079F8" w:rsidRDefault="00225FDA" w:rsidP="00F23355">
            <w:pPr>
              <w:pStyle w:val="pqiTabBody"/>
            </w:pPr>
          </w:p>
        </w:tc>
        <w:tc>
          <w:tcPr>
            <w:tcW w:w="1217" w:type="dxa"/>
            <w:gridSpan w:val="2"/>
            <w:tcPrChange w:id="1087" w:author="Jurkowska Monika" w:date="2022-11-14T21:27:00Z">
              <w:tcPr>
                <w:tcW w:w="1106" w:type="dxa"/>
                <w:gridSpan w:val="2"/>
              </w:tcPr>
            </w:tcPrChange>
          </w:tcPr>
          <w:p w14:paraId="0FC3B17F" w14:textId="77777777" w:rsidR="00225FDA" w:rsidRPr="009079F8" w:rsidRDefault="00225FDA" w:rsidP="00F23355">
            <w:pPr>
              <w:pStyle w:val="pqiTabBody"/>
            </w:pPr>
            <w:r w:rsidRPr="009079F8">
              <w:t>an..</w:t>
            </w:r>
            <w:r>
              <w:t>14</w:t>
            </w:r>
          </w:p>
        </w:tc>
      </w:tr>
      <w:tr w:rsidR="008E5B73" w:rsidRPr="009079F8" w14:paraId="11A12FAF"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088"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089" w:author="Jurkowska Monika" w:date="2022-11-14T21:27:00Z">
            <w:trPr>
              <w:gridAfter w:val="0"/>
            </w:trPr>
          </w:trPrChange>
        </w:trPr>
        <w:tc>
          <w:tcPr>
            <w:tcW w:w="350" w:type="dxa"/>
            <w:tcPrChange w:id="1090" w:author="Jurkowska Monika" w:date="2022-11-14T21:27:00Z">
              <w:tcPr>
                <w:tcW w:w="350" w:type="dxa"/>
              </w:tcPr>
            </w:tcPrChange>
          </w:tcPr>
          <w:p w14:paraId="1804BB13" w14:textId="77777777" w:rsidR="00225FDA" w:rsidRPr="009079F8" w:rsidRDefault="00225FDA" w:rsidP="00F23355">
            <w:pPr>
              <w:pStyle w:val="pqiTabBody"/>
              <w:rPr>
                <w:b/>
              </w:rPr>
            </w:pPr>
          </w:p>
        </w:tc>
        <w:tc>
          <w:tcPr>
            <w:tcW w:w="1306" w:type="dxa"/>
            <w:tcPrChange w:id="1091" w:author="Jurkowska Monika" w:date="2022-11-14T21:27:00Z">
              <w:tcPr>
                <w:tcW w:w="439" w:type="dxa"/>
                <w:gridSpan w:val="2"/>
              </w:tcPr>
            </w:tcPrChange>
          </w:tcPr>
          <w:p w14:paraId="08899754" w14:textId="77777777" w:rsidR="00225FDA" w:rsidRPr="009079F8" w:rsidRDefault="00225FDA" w:rsidP="00F23355">
            <w:pPr>
              <w:pStyle w:val="pqiTabBody"/>
              <w:rPr>
                <w:i/>
              </w:rPr>
            </w:pPr>
            <w:r w:rsidRPr="009079F8">
              <w:rPr>
                <w:i/>
              </w:rPr>
              <w:t>b</w:t>
            </w:r>
          </w:p>
        </w:tc>
        <w:tc>
          <w:tcPr>
            <w:tcW w:w="7418" w:type="dxa"/>
            <w:tcPrChange w:id="1092" w:author="Jurkowska Monika" w:date="2022-11-14T21:27:00Z">
              <w:tcPr>
                <w:tcW w:w="5777" w:type="dxa"/>
                <w:gridSpan w:val="3"/>
              </w:tcPr>
            </w:tcPrChange>
          </w:tcPr>
          <w:p w14:paraId="217F39AC" w14:textId="77777777" w:rsidR="00225FDA" w:rsidRDefault="00225FDA" w:rsidP="00F23355">
            <w:pPr>
              <w:pStyle w:val="pqiTabBody"/>
            </w:pPr>
            <w:r w:rsidRPr="009079F8">
              <w:t>Nazwa podmiotu gospodarczego</w:t>
            </w:r>
          </w:p>
          <w:p w14:paraId="28D45241" w14:textId="5790689F" w:rsidR="008567A4" w:rsidRPr="006923A6" w:rsidRDefault="00225FDA" w:rsidP="00F23355">
            <w:pPr>
              <w:pStyle w:val="pqiTabBody"/>
              <w:rPr>
                <w:rFonts w:ascii="Courier New" w:hAnsi="Courier New"/>
                <w:color w:val="0000FF"/>
                <w:rPrChange w:id="1093" w:author="Jurkowska Monika" w:date="2022-11-14T21:27:00Z">
                  <w:rPr/>
                </w:rPrChange>
              </w:rPr>
            </w:pPr>
            <w:r>
              <w:rPr>
                <w:rFonts w:ascii="Courier New" w:hAnsi="Courier New" w:cs="Courier New"/>
                <w:noProof/>
                <w:color w:val="0000FF"/>
              </w:rPr>
              <w:t>TraderName</w:t>
            </w:r>
          </w:p>
        </w:tc>
        <w:tc>
          <w:tcPr>
            <w:tcW w:w="516" w:type="dxa"/>
            <w:gridSpan w:val="2"/>
            <w:tcPrChange w:id="1094" w:author="Jurkowska Monika" w:date="2022-11-14T21:27:00Z">
              <w:tcPr>
                <w:tcW w:w="516" w:type="dxa"/>
                <w:gridSpan w:val="2"/>
              </w:tcPr>
            </w:tcPrChange>
          </w:tcPr>
          <w:p w14:paraId="74644820" w14:textId="77777777" w:rsidR="00225FDA" w:rsidRPr="009079F8" w:rsidRDefault="00225FDA" w:rsidP="00F23355">
            <w:pPr>
              <w:pStyle w:val="pqiTabBody"/>
            </w:pPr>
            <w:r w:rsidRPr="009079F8">
              <w:t>R</w:t>
            </w:r>
          </w:p>
        </w:tc>
        <w:tc>
          <w:tcPr>
            <w:tcW w:w="1950" w:type="dxa"/>
            <w:gridSpan w:val="2"/>
            <w:tcPrChange w:id="1095" w:author="Jurkowska Monika" w:date="2022-11-14T21:27:00Z">
              <w:tcPr>
                <w:tcW w:w="1950" w:type="dxa"/>
                <w:gridSpan w:val="2"/>
              </w:tcPr>
            </w:tcPrChange>
          </w:tcPr>
          <w:p w14:paraId="462FDC86" w14:textId="77777777" w:rsidR="00225FDA" w:rsidRPr="009079F8" w:rsidRDefault="00225FDA" w:rsidP="00F23355">
            <w:pPr>
              <w:pStyle w:val="pqiTabBody"/>
            </w:pPr>
          </w:p>
        </w:tc>
        <w:tc>
          <w:tcPr>
            <w:tcW w:w="3406" w:type="dxa"/>
            <w:gridSpan w:val="3"/>
            <w:tcPrChange w:id="1096" w:author="Jurkowska Monika" w:date="2022-11-14T21:27:00Z">
              <w:tcPr>
                <w:tcW w:w="3406" w:type="dxa"/>
                <w:gridSpan w:val="8"/>
              </w:tcPr>
            </w:tcPrChange>
          </w:tcPr>
          <w:p w14:paraId="352BE5E9" w14:textId="77777777" w:rsidR="00225FDA" w:rsidRPr="009079F8" w:rsidRDefault="00225FDA" w:rsidP="00F23355">
            <w:pPr>
              <w:pStyle w:val="pqiTabBody"/>
            </w:pPr>
          </w:p>
        </w:tc>
        <w:tc>
          <w:tcPr>
            <w:tcW w:w="1217" w:type="dxa"/>
            <w:gridSpan w:val="2"/>
            <w:tcPrChange w:id="1097" w:author="Jurkowska Monika" w:date="2022-11-14T21:27:00Z">
              <w:tcPr>
                <w:tcW w:w="1106" w:type="dxa"/>
                <w:gridSpan w:val="2"/>
              </w:tcPr>
            </w:tcPrChange>
          </w:tcPr>
          <w:p w14:paraId="701FDE54" w14:textId="77777777" w:rsidR="00225FDA" w:rsidRPr="009079F8" w:rsidRDefault="00225FDA" w:rsidP="00F23355">
            <w:pPr>
              <w:pStyle w:val="pqiTabBody"/>
            </w:pPr>
            <w:r w:rsidRPr="009079F8">
              <w:t>an..182</w:t>
            </w:r>
          </w:p>
        </w:tc>
      </w:tr>
      <w:tr w:rsidR="008E5B73" w:rsidRPr="009079F8" w14:paraId="514A53D8"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098"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099" w:author="Jurkowska Monika" w:date="2022-11-14T21:27:00Z">
            <w:trPr>
              <w:gridAfter w:val="0"/>
            </w:trPr>
          </w:trPrChange>
        </w:trPr>
        <w:tc>
          <w:tcPr>
            <w:tcW w:w="350" w:type="dxa"/>
            <w:tcPrChange w:id="1100" w:author="Jurkowska Monika" w:date="2022-11-14T21:27:00Z">
              <w:tcPr>
                <w:tcW w:w="350" w:type="dxa"/>
              </w:tcPr>
            </w:tcPrChange>
          </w:tcPr>
          <w:p w14:paraId="6FAF0717" w14:textId="77777777" w:rsidR="00225FDA" w:rsidRPr="009079F8" w:rsidRDefault="00225FDA" w:rsidP="00F23355">
            <w:pPr>
              <w:pStyle w:val="pqiTabBody"/>
              <w:rPr>
                <w:b/>
              </w:rPr>
            </w:pPr>
          </w:p>
        </w:tc>
        <w:tc>
          <w:tcPr>
            <w:tcW w:w="1306" w:type="dxa"/>
            <w:tcPrChange w:id="1101" w:author="Jurkowska Monika" w:date="2022-11-14T21:27:00Z">
              <w:tcPr>
                <w:tcW w:w="439" w:type="dxa"/>
                <w:gridSpan w:val="2"/>
              </w:tcPr>
            </w:tcPrChange>
          </w:tcPr>
          <w:p w14:paraId="28AFF83D" w14:textId="77777777" w:rsidR="00225FDA" w:rsidRPr="009079F8" w:rsidRDefault="00225FDA" w:rsidP="00F23355">
            <w:pPr>
              <w:pStyle w:val="pqiTabBody"/>
              <w:rPr>
                <w:i/>
              </w:rPr>
            </w:pPr>
            <w:r w:rsidRPr="009079F8">
              <w:rPr>
                <w:i/>
              </w:rPr>
              <w:t>c</w:t>
            </w:r>
          </w:p>
        </w:tc>
        <w:tc>
          <w:tcPr>
            <w:tcW w:w="7418" w:type="dxa"/>
            <w:tcPrChange w:id="1102" w:author="Jurkowska Monika" w:date="2022-11-14T21:27:00Z">
              <w:tcPr>
                <w:tcW w:w="5777" w:type="dxa"/>
                <w:gridSpan w:val="3"/>
              </w:tcPr>
            </w:tcPrChange>
          </w:tcPr>
          <w:p w14:paraId="01D311CF" w14:textId="77777777" w:rsidR="00225FDA" w:rsidRDefault="00225FDA" w:rsidP="00F23355">
            <w:pPr>
              <w:pStyle w:val="pqiTabBody"/>
            </w:pPr>
            <w:r w:rsidRPr="009079F8">
              <w:t>Ulica</w:t>
            </w:r>
          </w:p>
          <w:p w14:paraId="195ED6EB" w14:textId="60AA0B75" w:rsidR="008567A4" w:rsidRPr="006923A6" w:rsidRDefault="00225FDA" w:rsidP="00F23355">
            <w:pPr>
              <w:pStyle w:val="pqiTabBody"/>
              <w:rPr>
                <w:rFonts w:ascii="Courier New" w:hAnsi="Courier New"/>
                <w:color w:val="0000FF"/>
                <w:rPrChange w:id="1103" w:author="Jurkowska Monika" w:date="2022-11-14T21:27:00Z">
                  <w:rPr/>
                </w:rPrChange>
              </w:rPr>
            </w:pPr>
            <w:r>
              <w:rPr>
                <w:rFonts w:ascii="Courier New" w:hAnsi="Courier New" w:cs="Courier New"/>
                <w:noProof/>
                <w:color w:val="0000FF"/>
              </w:rPr>
              <w:t>StreetName</w:t>
            </w:r>
          </w:p>
        </w:tc>
        <w:tc>
          <w:tcPr>
            <w:tcW w:w="516" w:type="dxa"/>
            <w:gridSpan w:val="2"/>
            <w:tcPrChange w:id="1104" w:author="Jurkowska Monika" w:date="2022-11-14T21:27:00Z">
              <w:tcPr>
                <w:tcW w:w="516" w:type="dxa"/>
                <w:gridSpan w:val="2"/>
              </w:tcPr>
            </w:tcPrChange>
          </w:tcPr>
          <w:p w14:paraId="6667A8FF" w14:textId="77777777" w:rsidR="00225FDA" w:rsidRPr="009079F8" w:rsidRDefault="00225FDA" w:rsidP="00F23355">
            <w:pPr>
              <w:pStyle w:val="pqiTabBody"/>
            </w:pPr>
            <w:r w:rsidRPr="009079F8">
              <w:t>R</w:t>
            </w:r>
          </w:p>
        </w:tc>
        <w:tc>
          <w:tcPr>
            <w:tcW w:w="1950" w:type="dxa"/>
            <w:gridSpan w:val="2"/>
            <w:tcPrChange w:id="1105" w:author="Jurkowska Monika" w:date="2022-11-14T21:27:00Z">
              <w:tcPr>
                <w:tcW w:w="1950" w:type="dxa"/>
                <w:gridSpan w:val="2"/>
              </w:tcPr>
            </w:tcPrChange>
          </w:tcPr>
          <w:p w14:paraId="31CB3540" w14:textId="77777777" w:rsidR="00225FDA" w:rsidRPr="009079F8" w:rsidRDefault="00225FDA" w:rsidP="00F23355">
            <w:pPr>
              <w:pStyle w:val="pqiTabBody"/>
            </w:pPr>
          </w:p>
        </w:tc>
        <w:tc>
          <w:tcPr>
            <w:tcW w:w="3406" w:type="dxa"/>
            <w:gridSpan w:val="3"/>
            <w:tcPrChange w:id="1106" w:author="Jurkowska Monika" w:date="2022-11-14T21:27:00Z">
              <w:tcPr>
                <w:tcW w:w="3406" w:type="dxa"/>
                <w:gridSpan w:val="8"/>
              </w:tcPr>
            </w:tcPrChange>
          </w:tcPr>
          <w:p w14:paraId="5BC6A054" w14:textId="77777777" w:rsidR="00225FDA" w:rsidRPr="009079F8" w:rsidRDefault="00225FDA" w:rsidP="00F23355">
            <w:pPr>
              <w:pStyle w:val="pqiTabBody"/>
            </w:pPr>
          </w:p>
        </w:tc>
        <w:tc>
          <w:tcPr>
            <w:tcW w:w="1217" w:type="dxa"/>
            <w:gridSpan w:val="2"/>
            <w:tcPrChange w:id="1107" w:author="Jurkowska Monika" w:date="2022-11-14T21:27:00Z">
              <w:tcPr>
                <w:tcW w:w="1106" w:type="dxa"/>
                <w:gridSpan w:val="2"/>
              </w:tcPr>
            </w:tcPrChange>
          </w:tcPr>
          <w:p w14:paraId="6E01ACAD" w14:textId="77777777" w:rsidR="00225FDA" w:rsidRPr="009079F8" w:rsidRDefault="00225FDA" w:rsidP="00F23355">
            <w:pPr>
              <w:pStyle w:val="pqiTabBody"/>
            </w:pPr>
            <w:r w:rsidRPr="009079F8">
              <w:t>an..65</w:t>
            </w:r>
          </w:p>
        </w:tc>
      </w:tr>
      <w:tr w:rsidR="008E5B73" w:rsidRPr="009079F8" w14:paraId="0DBCE773"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108"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109" w:author="Jurkowska Monika" w:date="2022-11-14T21:27:00Z">
            <w:trPr>
              <w:gridAfter w:val="0"/>
            </w:trPr>
          </w:trPrChange>
        </w:trPr>
        <w:tc>
          <w:tcPr>
            <w:tcW w:w="350" w:type="dxa"/>
            <w:tcPrChange w:id="1110" w:author="Jurkowska Monika" w:date="2022-11-14T21:27:00Z">
              <w:tcPr>
                <w:tcW w:w="350" w:type="dxa"/>
              </w:tcPr>
            </w:tcPrChange>
          </w:tcPr>
          <w:p w14:paraId="2B7F6DFF" w14:textId="77777777" w:rsidR="00225FDA" w:rsidRPr="009079F8" w:rsidRDefault="00225FDA" w:rsidP="00F23355">
            <w:pPr>
              <w:pStyle w:val="pqiTabBody"/>
              <w:rPr>
                <w:b/>
              </w:rPr>
            </w:pPr>
          </w:p>
        </w:tc>
        <w:tc>
          <w:tcPr>
            <w:tcW w:w="1306" w:type="dxa"/>
            <w:tcPrChange w:id="1111" w:author="Jurkowska Monika" w:date="2022-11-14T21:27:00Z">
              <w:tcPr>
                <w:tcW w:w="439" w:type="dxa"/>
                <w:gridSpan w:val="2"/>
              </w:tcPr>
            </w:tcPrChange>
          </w:tcPr>
          <w:p w14:paraId="52AB9206" w14:textId="77777777" w:rsidR="00225FDA" w:rsidRPr="009079F8" w:rsidRDefault="00225FDA" w:rsidP="00F23355">
            <w:pPr>
              <w:pStyle w:val="pqiTabBody"/>
              <w:rPr>
                <w:i/>
              </w:rPr>
            </w:pPr>
            <w:r w:rsidRPr="009079F8">
              <w:rPr>
                <w:i/>
              </w:rPr>
              <w:t>d</w:t>
            </w:r>
          </w:p>
        </w:tc>
        <w:tc>
          <w:tcPr>
            <w:tcW w:w="7418" w:type="dxa"/>
            <w:tcPrChange w:id="1112" w:author="Jurkowska Monika" w:date="2022-11-14T21:27:00Z">
              <w:tcPr>
                <w:tcW w:w="5777" w:type="dxa"/>
                <w:gridSpan w:val="3"/>
              </w:tcPr>
            </w:tcPrChange>
          </w:tcPr>
          <w:p w14:paraId="1B0DC779" w14:textId="77777777" w:rsidR="00225FDA" w:rsidRDefault="00225FDA" w:rsidP="00F23355">
            <w:pPr>
              <w:pStyle w:val="pqiTabBody"/>
            </w:pPr>
            <w:r w:rsidRPr="009079F8">
              <w:t>Numer domu</w:t>
            </w:r>
          </w:p>
          <w:p w14:paraId="7AAA37E2" w14:textId="1EC9A231" w:rsidR="008567A4" w:rsidRPr="006923A6" w:rsidRDefault="00225FDA" w:rsidP="00F23355">
            <w:pPr>
              <w:pStyle w:val="pqiTabBody"/>
              <w:rPr>
                <w:rFonts w:ascii="Courier New" w:hAnsi="Courier New"/>
                <w:color w:val="0000FF"/>
                <w:rPrChange w:id="1113" w:author="Jurkowska Monika" w:date="2022-11-14T21:27:00Z">
                  <w:rPr/>
                </w:rPrChange>
              </w:rPr>
            </w:pPr>
            <w:r>
              <w:rPr>
                <w:rFonts w:ascii="Courier New" w:hAnsi="Courier New" w:cs="Courier New"/>
                <w:noProof/>
                <w:color w:val="0000FF"/>
              </w:rPr>
              <w:t>StreetNumber</w:t>
            </w:r>
          </w:p>
        </w:tc>
        <w:tc>
          <w:tcPr>
            <w:tcW w:w="516" w:type="dxa"/>
            <w:gridSpan w:val="2"/>
            <w:tcPrChange w:id="1114" w:author="Jurkowska Monika" w:date="2022-11-14T21:27:00Z">
              <w:tcPr>
                <w:tcW w:w="516" w:type="dxa"/>
                <w:gridSpan w:val="2"/>
              </w:tcPr>
            </w:tcPrChange>
          </w:tcPr>
          <w:p w14:paraId="6F2ECB84" w14:textId="77777777" w:rsidR="00225FDA" w:rsidRPr="009079F8" w:rsidRDefault="00225FDA" w:rsidP="00F23355">
            <w:pPr>
              <w:pStyle w:val="pqiTabBody"/>
            </w:pPr>
            <w:r w:rsidRPr="009079F8">
              <w:t>O</w:t>
            </w:r>
          </w:p>
        </w:tc>
        <w:tc>
          <w:tcPr>
            <w:tcW w:w="1950" w:type="dxa"/>
            <w:gridSpan w:val="2"/>
            <w:tcPrChange w:id="1115" w:author="Jurkowska Monika" w:date="2022-11-14T21:27:00Z">
              <w:tcPr>
                <w:tcW w:w="1950" w:type="dxa"/>
                <w:gridSpan w:val="2"/>
              </w:tcPr>
            </w:tcPrChange>
          </w:tcPr>
          <w:p w14:paraId="71426EE0" w14:textId="77777777" w:rsidR="00225FDA" w:rsidRPr="009079F8" w:rsidRDefault="00225FDA" w:rsidP="00F23355">
            <w:pPr>
              <w:pStyle w:val="pqiTabBody"/>
            </w:pPr>
          </w:p>
        </w:tc>
        <w:tc>
          <w:tcPr>
            <w:tcW w:w="3406" w:type="dxa"/>
            <w:gridSpan w:val="3"/>
            <w:tcPrChange w:id="1116" w:author="Jurkowska Monika" w:date="2022-11-14T21:27:00Z">
              <w:tcPr>
                <w:tcW w:w="3406" w:type="dxa"/>
                <w:gridSpan w:val="8"/>
              </w:tcPr>
            </w:tcPrChange>
          </w:tcPr>
          <w:p w14:paraId="1CA4852F" w14:textId="77777777" w:rsidR="00225FDA" w:rsidRPr="009079F8" w:rsidRDefault="00225FDA" w:rsidP="00F23355">
            <w:pPr>
              <w:pStyle w:val="pqiTabBody"/>
            </w:pPr>
          </w:p>
        </w:tc>
        <w:tc>
          <w:tcPr>
            <w:tcW w:w="1217" w:type="dxa"/>
            <w:gridSpan w:val="2"/>
            <w:tcPrChange w:id="1117" w:author="Jurkowska Monika" w:date="2022-11-14T21:27:00Z">
              <w:tcPr>
                <w:tcW w:w="1106" w:type="dxa"/>
                <w:gridSpan w:val="2"/>
              </w:tcPr>
            </w:tcPrChange>
          </w:tcPr>
          <w:p w14:paraId="6E960EA6" w14:textId="77777777" w:rsidR="00225FDA" w:rsidRPr="009079F8" w:rsidRDefault="00225FDA" w:rsidP="00F23355">
            <w:pPr>
              <w:pStyle w:val="pqiTabBody"/>
            </w:pPr>
            <w:r w:rsidRPr="009079F8">
              <w:t>an..11</w:t>
            </w:r>
          </w:p>
        </w:tc>
      </w:tr>
      <w:tr w:rsidR="008E5B73" w:rsidRPr="009079F8" w14:paraId="001CD9A7"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118"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119" w:author="Jurkowska Monika" w:date="2022-11-14T21:27:00Z">
            <w:trPr>
              <w:gridAfter w:val="0"/>
            </w:trPr>
          </w:trPrChange>
        </w:trPr>
        <w:tc>
          <w:tcPr>
            <w:tcW w:w="350" w:type="dxa"/>
            <w:tcPrChange w:id="1120" w:author="Jurkowska Monika" w:date="2022-11-14T21:27:00Z">
              <w:tcPr>
                <w:tcW w:w="350" w:type="dxa"/>
              </w:tcPr>
            </w:tcPrChange>
          </w:tcPr>
          <w:p w14:paraId="2307E50B" w14:textId="77777777" w:rsidR="00225FDA" w:rsidRPr="009079F8" w:rsidRDefault="00225FDA" w:rsidP="00F23355">
            <w:pPr>
              <w:pStyle w:val="pqiTabBody"/>
              <w:rPr>
                <w:b/>
              </w:rPr>
            </w:pPr>
          </w:p>
        </w:tc>
        <w:tc>
          <w:tcPr>
            <w:tcW w:w="1306" w:type="dxa"/>
            <w:tcPrChange w:id="1121" w:author="Jurkowska Monika" w:date="2022-11-14T21:27:00Z">
              <w:tcPr>
                <w:tcW w:w="439" w:type="dxa"/>
                <w:gridSpan w:val="2"/>
              </w:tcPr>
            </w:tcPrChange>
          </w:tcPr>
          <w:p w14:paraId="00EAAEAB" w14:textId="77777777" w:rsidR="00225FDA" w:rsidRPr="009079F8" w:rsidRDefault="00225FDA" w:rsidP="00F23355">
            <w:pPr>
              <w:pStyle w:val="pqiTabBody"/>
              <w:rPr>
                <w:i/>
              </w:rPr>
            </w:pPr>
            <w:r w:rsidRPr="009079F8">
              <w:rPr>
                <w:i/>
              </w:rPr>
              <w:t>e</w:t>
            </w:r>
          </w:p>
        </w:tc>
        <w:tc>
          <w:tcPr>
            <w:tcW w:w="7418" w:type="dxa"/>
            <w:tcPrChange w:id="1122" w:author="Jurkowska Monika" w:date="2022-11-14T21:27:00Z">
              <w:tcPr>
                <w:tcW w:w="5777" w:type="dxa"/>
                <w:gridSpan w:val="3"/>
              </w:tcPr>
            </w:tcPrChange>
          </w:tcPr>
          <w:p w14:paraId="463B772A" w14:textId="77777777" w:rsidR="00225FDA" w:rsidRDefault="00225FDA" w:rsidP="00F23355">
            <w:pPr>
              <w:pStyle w:val="pqiTabBody"/>
            </w:pPr>
            <w:r w:rsidRPr="009079F8">
              <w:t>Kod pocztowy</w:t>
            </w:r>
          </w:p>
          <w:p w14:paraId="72576411" w14:textId="53FC8EAB" w:rsidR="008567A4" w:rsidRPr="006923A6" w:rsidRDefault="00225FDA" w:rsidP="00F23355">
            <w:pPr>
              <w:pStyle w:val="pqiTabBody"/>
              <w:rPr>
                <w:rFonts w:ascii="Courier New" w:hAnsi="Courier New"/>
                <w:color w:val="0000FF"/>
                <w:rPrChange w:id="1123" w:author="Jurkowska Monika" w:date="2022-11-14T21:27:00Z">
                  <w:rPr/>
                </w:rPrChange>
              </w:rPr>
            </w:pPr>
            <w:r>
              <w:rPr>
                <w:rFonts w:ascii="Courier New" w:hAnsi="Courier New" w:cs="Courier New"/>
                <w:noProof/>
                <w:color w:val="0000FF"/>
              </w:rPr>
              <w:lastRenderedPageBreak/>
              <w:t>Postcode</w:t>
            </w:r>
          </w:p>
        </w:tc>
        <w:tc>
          <w:tcPr>
            <w:tcW w:w="516" w:type="dxa"/>
            <w:gridSpan w:val="2"/>
            <w:tcPrChange w:id="1124" w:author="Jurkowska Monika" w:date="2022-11-14T21:27:00Z">
              <w:tcPr>
                <w:tcW w:w="516" w:type="dxa"/>
                <w:gridSpan w:val="2"/>
              </w:tcPr>
            </w:tcPrChange>
          </w:tcPr>
          <w:p w14:paraId="1DA6D55E" w14:textId="77777777" w:rsidR="00225FDA" w:rsidRPr="009079F8" w:rsidRDefault="00225FDA" w:rsidP="00F23355">
            <w:pPr>
              <w:pStyle w:val="pqiTabBody"/>
            </w:pPr>
            <w:r w:rsidRPr="009079F8">
              <w:lastRenderedPageBreak/>
              <w:t>R</w:t>
            </w:r>
          </w:p>
        </w:tc>
        <w:tc>
          <w:tcPr>
            <w:tcW w:w="1950" w:type="dxa"/>
            <w:gridSpan w:val="2"/>
            <w:tcPrChange w:id="1125" w:author="Jurkowska Monika" w:date="2022-11-14T21:27:00Z">
              <w:tcPr>
                <w:tcW w:w="1950" w:type="dxa"/>
                <w:gridSpan w:val="2"/>
              </w:tcPr>
            </w:tcPrChange>
          </w:tcPr>
          <w:p w14:paraId="24542DEC" w14:textId="77777777" w:rsidR="00225FDA" w:rsidRPr="009079F8" w:rsidRDefault="00225FDA" w:rsidP="00F23355">
            <w:pPr>
              <w:pStyle w:val="pqiTabBody"/>
            </w:pPr>
          </w:p>
        </w:tc>
        <w:tc>
          <w:tcPr>
            <w:tcW w:w="3406" w:type="dxa"/>
            <w:gridSpan w:val="3"/>
            <w:tcPrChange w:id="1126" w:author="Jurkowska Monika" w:date="2022-11-14T21:27:00Z">
              <w:tcPr>
                <w:tcW w:w="3406" w:type="dxa"/>
                <w:gridSpan w:val="8"/>
              </w:tcPr>
            </w:tcPrChange>
          </w:tcPr>
          <w:p w14:paraId="4C72881B" w14:textId="77777777" w:rsidR="00225FDA" w:rsidRPr="009079F8" w:rsidRDefault="00225FDA" w:rsidP="00F23355">
            <w:pPr>
              <w:pStyle w:val="pqiTabBody"/>
            </w:pPr>
          </w:p>
        </w:tc>
        <w:tc>
          <w:tcPr>
            <w:tcW w:w="1217" w:type="dxa"/>
            <w:gridSpan w:val="2"/>
            <w:tcPrChange w:id="1127" w:author="Jurkowska Monika" w:date="2022-11-14T21:27:00Z">
              <w:tcPr>
                <w:tcW w:w="1106" w:type="dxa"/>
                <w:gridSpan w:val="2"/>
              </w:tcPr>
            </w:tcPrChange>
          </w:tcPr>
          <w:p w14:paraId="60DC57B0" w14:textId="77777777" w:rsidR="00225FDA" w:rsidRPr="009079F8" w:rsidRDefault="00225FDA" w:rsidP="00F23355">
            <w:pPr>
              <w:pStyle w:val="pqiTabBody"/>
            </w:pPr>
            <w:r w:rsidRPr="009079F8">
              <w:t>an..10</w:t>
            </w:r>
          </w:p>
        </w:tc>
      </w:tr>
      <w:tr w:rsidR="008E5B73" w:rsidRPr="009079F8" w14:paraId="4DB74A45"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128"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129" w:author="Jurkowska Monika" w:date="2022-11-14T21:27:00Z">
            <w:trPr>
              <w:gridAfter w:val="0"/>
            </w:trPr>
          </w:trPrChange>
        </w:trPr>
        <w:tc>
          <w:tcPr>
            <w:tcW w:w="350" w:type="dxa"/>
            <w:tcPrChange w:id="1130" w:author="Jurkowska Monika" w:date="2022-11-14T21:27:00Z">
              <w:tcPr>
                <w:tcW w:w="350" w:type="dxa"/>
              </w:tcPr>
            </w:tcPrChange>
          </w:tcPr>
          <w:p w14:paraId="6DD67F8E" w14:textId="77777777" w:rsidR="00225FDA" w:rsidRPr="009079F8" w:rsidRDefault="00225FDA" w:rsidP="00F23355">
            <w:pPr>
              <w:pStyle w:val="pqiTabBody"/>
              <w:rPr>
                <w:b/>
              </w:rPr>
            </w:pPr>
          </w:p>
        </w:tc>
        <w:tc>
          <w:tcPr>
            <w:tcW w:w="1306" w:type="dxa"/>
            <w:tcPrChange w:id="1131" w:author="Jurkowska Monika" w:date="2022-11-14T21:27:00Z">
              <w:tcPr>
                <w:tcW w:w="439" w:type="dxa"/>
                <w:gridSpan w:val="2"/>
              </w:tcPr>
            </w:tcPrChange>
          </w:tcPr>
          <w:p w14:paraId="58E86B03" w14:textId="77777777" w:rsidR="00225FDA" w:rsidRPr="009079F8" w:rsidRDefault="00225FDA" w:rsidP="00F23355">
            <w:pPr>
              <w:pStyle w:val="pqiTabBody"/>
              <w:rPr>
                <w:i/>
              </w:rPr>
            </w:pPr>
            <w:r w:rsidRPr="009079F8">
              <w:rPr>
                <w:i/>
              </w:rPr>
              <w:t>f</w:t>
            </w:r>
          </w:p>
        </w:tc>
        <w:tc>
          <w:tcPr>
            <w:tcW w:w="7418" w:type="dxa"/>
            <w:tcPrChange w:id="1132" w:author="Jurkowska Monika" w:date="2022-11-14T21:27:00Z">
              <w:tcPr>
                <w:tcW w:w="5777" w:type="dxa"/>
                <w:gridSpan w:val="3"/>
              </w:tcPr>
            </w:tcPrChange>
          </w:tcPr>
          <w:p w14:paraId="675E470D" w14:textId="77777777" w:rsidR="00225FDA" w:rsidRDefault="00225FDA" w:rsidP="00F23355">
            <w:pPr>
              <w:pStyle w:val="pqiTabBody"/>
            </w:pPr>
            <w:r w:rsidRPr="009079F8">
              <w:t>Miejscowość</w:t>
            </w:r>
          </w:p>
          <w:p w14:paraId="26D8AC52" w14:textId="19205658" w:rsidR="00225FDA" w:rsidRPr="006923A6" w:rsidRDefault="00225FDA" w:rsidP="00F23355">
            <w:pPr>
              <w:pStyle w:val="pqiTabBody"/>
              <w:rPr>
                <w:rFonts w:ascii="Courier New" w:hAnsi="Courier New"/>
                <w:color w:val="0000FF"/>
                <w:rPrChange w:id="1133" w:author="Jurkowska Monika" w:date="2022-11-14T21:27:00Z">
                  <w:rPr/>
                </w:rPrChange>
              </w:rPr>
            </w:pPr>
            <w:r>
              <w:rPr>
                <w:rFonts w:ascii="Courier New" w:hAnsi="Courier New" w:cs="Courier New"/>
                <w:noProof/>
                <w:color w:val="0000FF"/>
              </w:rPr>
              <w:t>City</w:t>
            </w:r>
          </w:p>
        </w:tc>
        <w:tc>
          <w:tcPr>
            <w:tcW w:w="516" w:type="dxa"/>
            <w:gridSpan w:val="2"/>
            <w:tcPrChange w:id="1134" w:author="Jurkowska Monika" w:date="2022-11-14T21:27:00Z">
              <w:tcPr>
                <w:tcW w:w="516" w:type="dxa"/>
                <w:gridSpan w:val="2"/>
              </w:tcPr>
            </w:tcPrChange>
          </w:tcPr>
          <w:p w14:paraId="61577D29" w14:textId="77777777" w:rsidR="00225FDA" w:rsidRPr="009079F8" w:rsidRDefault="00225FDA" w:rsidP="00F23355">
            <w:pPr>
              <w:pStyle w:val="pqiTabBody"/>
            </w:pPr>
            <w:r w:rsidRPr="009079F8">
              <w:t>R</w:t>
            </w:r>
          </w:p>
        </w:tc>
        <w:tc>
          <w:tcPr>
            <w:tcW w:w="1950" w:type="dxa"/>
            <w:gridSpan w:val="2"/>
            <w:tcPrChange w:id="1135" w:author="Jurkowska Monika" w:date="2022-11-14T21:27:00Z">
              <w:tcPr>
                <w:tcW w:w="1950" w:type="dxa"/>
                <w:gridSpan w:val="2"/>
              </w:tcPr>
            </w:tcPrChange>
          </w:tcPr>
          <w:p w14:paraId="746970A6" w14:textId="77777777" w:rsidR="00225FDA" w:rsidRPr="009079F8" w:rsidRDefault="00225FDA" w:rsidP="00F23355">
            <w:pPr>
              <w:pStyle w:val="pqiTabBody"/>
            </w:pPr>
          </w:p>
        </w:tc>
        <w:tc>
          <w:tcPr>
            <w:tcW w:w="3406" w:type="dxa"/>
            <w:gridSpan w:val="3"/>
            <w:tcPrChange w:id="1136" w:author="Jurkowska Monika" w:date="2022-11-14T21:27:00Z">
              <w:tcPr>
                <w:tcW w:w="3406" w:type="dxa"/>
                <w:gridSpan w:val="8"/>
              </w:tcPr>
            </w:tcPrChange>
          </w:tcPr>
          <w:p w14:paraId="0C137995" w14:textId="77777777" w:rsidR="00225FDA" w:rsidRPr="009079F8" w:rsidRDefault="00225FDA" w:rsidP="00F23355">
            <w:pPr>
              <w:pStyle w:val="pqiTabBody"/>
            </w:pPr>
          </w:p>
        </w:tc>
        <w:tc>
          <w:tcPr>
            <w:tcW w:w="1217" w:type="dxa"/>
            <w:gridSpan w:val="2"/>
            <w:tcPrChange w:id="1137" w:author="Jurkowska Monika" w:date="2022-11-14T21:27:00Z">
              <w:tcPr>
                <w:tcW w:w="1106" w:type="dxa"/>
                <w:gridSpan w:val="2"/>
              </w:tcPr>
            </w:tcPrChange>
          </w:tcPr>
          <w:p w14:paraId="622C048C" w14:textId="77777777" w:rsidR="00225FDA" w:rsidRPr="009079F8" w:rsidRDefault="00225FDA" w:rsidP="00F23355">
            <w:pPr>
              <w:pStyle w:val="pqiTabBody"/>
            </w:pPr>
            <w:r w:rsidRPr="009079F8">
              <w:t>an..50</w:t>
            </w:r>
          </w:p>
        </w:tc>
      </w:tr>
      <w:tr w:rsidR="008E5B73" w:rsidRPr="009079F8" w14:paraId="6D21361F"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138"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139" w:author="Jurkowska Monika" w:date="2022-11-14T21:27:00Z">
            <w:trPr>
              <w:gridAfter w:val="0"/>
            </w:trPr>
          </w:trPrChange>
        </w:trPr>
        <w:tc>
          <w:tcPr>
            <w:tcW w:w="1656" w:type="dxa"/>
            <w:gridSpan w:val="2"/>
            <w:tcPrChange w:id="1140" w:author="Jurkowska Monika" w:date="2022-11-14T21:27:00Z">
              <w:tcPr>
                <w:tcW w:w="789" w:type="dxa"/>
                <w:gridSpan w:val="3"/>
              </w:tcPr>
            </w:tcPrChange>
          </w:tcPr>
          <w:p w14:paraId="0BA929FD" w14:textId="77777777" w:rsidR="00225FDA" w:rsidRPr="009079F8" w:rsidRDefault="00225FDA" w:rsidP="00F23355">
            <w:pPr>
              <w:pStyle w:val="pqiTabHead"/>
              <w:rPr>
                <w:i/>
              </w:rPr>
            </w:pPr>
            <w:r w:rsidRPr="009079F8">
              <w:t>1</w:t>
            </w:r>
            <w:r>
              <w:t>6</w:t>
            </w:r>
          </w:p>
        </w:tc>
        <w:tc>
          <w:tcPr>
            <w:tcW w:w="7418" w:type="dxa"/>
            <w:tcPrChange w:id="1141" w:author="Jurkowska Monika" w:date="2022-11-14T21:27:00Z">
              <w:tcPr>
                <w:tcW w:w="5777" w:type="dxa"/>
                <w:gridSpan w:val="3"/>
              </w:tcPr>
            </w:tcPrChange>
          </w:tcPr>
          <w:p w14:paraId="73BC781E" w14:textId="77777777" w:rsidR="00225FDA" w:rsidRDefault="00225FDA" w:rsidP="00F23355">
            <w:pPr>
              <w:pStyle w:val="pqiTabHead"/>
            </w:pPr>
            <w:r w:rsidRPr="009079F8">
              <w:t xml:space="preserve">SZCZEGÓŁY </w:t>
            </w:r>
            <w:r>
              <w:t>DOTYCZĄCE TRANSPORTU</w:t>
            </w:r>
          </w:p>
          <w:p w14:paraId="2059135B" w14:textId="2282C7F1" w:rsidR="008567A4" w:rsidRPr="00CD454D" w:rsidRDefault="00225FDA" w:rsidP="00F23355">
            <w:pPr>
              <w:pStyle w:val="pqiTabHead"/>
              <w:rPr>
                <w:rFonts w:ascii="Courier New" w:hAnsi="Courier New"/>
                <w:color w:val="0000FF"/>
                <w:rPrChange w:id="1142" w:author="Jurkowska Monika" w:date="2022-11-14T21:27:00Z">
                  <w:rPr/>
                </w:rPrChange>
              </w:rPr>
            </w:pPr>
            <w:r>
              <w:rPr>
                <w:rFonts w:ascii="Courier New" w:hAnsi="Courier New" w:cs="Courier New"/>
                <w:noProof/>
                <w:color w:val="0000FF"/>
              </w:rPr>
              <w:t>TransportDetails</w:t>
            </w:r>
          </w:p>
        </w:tc>
        <w:tc>
          <w:tcPr>
            <w:tcW w:w="516" w:type="dxa"/>
            <w:gridSpan w:val="2"/>
            <w:tcPrChange w:id="1143" w:author="Jurkowska Monika" w:date="2022-11-14T21:27:00Z">
              <w:tcPr>
                <w:tcW w:w="516" w:type="dxa"/>
                <w:gridSpan w:val="2"/>
              </w:tcPr>
            </w:tcPrChange>
          </w:tcPr>
          <w:p w14:paraId="144858A9" w14:textId="77777777" w:rsidR="00225FDA" w:rsidRPr="009079F8" w:rsidRDefault="00225FDA" w:rsidP="00F23355">
            <w:pPr>
              <w:pStyle w:val="pqiTabHead"/>
            </w:pPr>
            <w:r w:rsidRPr="009079F8">
              <w:t>R</w:t>
            </w:r>
          </w:p>
        </w:tc>
        <w:tc>
          <w:tcPr>
            <w:tcW w:w="1950" w:type="dxa"/>
            <w:gridSpan w:val="2"/>
            <w:tcPrChange w:id="1144" w:author="Jurkowska Monika" w:date="2022-11-14T21:27:00Z">
              <w:tcPr>
                <w:tcW w:w="1950" w:type="dxa"/>
                <w:gridSpan w:val="2"/>
              </w:tcPr>
            </w:tcPrChange>
          </w:tcPr>
          <w:p w14:paraId="367E13A0" w14:textId="77777777" w:rsidR="00225FDA" w:rsidRPr="009079F8" w:rsidRDefault="00225FDA" w:rsidP="00F23355">
            <w:pPr>
              <w:pStyle w:val="pqiTabHead"/>
            </w:pPr>
          </w:p>
        </w:tc>
        <w:tc>
          <w:tcPr>
            <w:tcW w:w="3406" w:type="dxa"/>
            <w:gridSpan w:val="3"/>
            <w:tcPrChange w:id="1145" w:author="Jurkowska Monika" w:date="2022-11-14T21:27:00Z">
              <w:tcPr>
                <w:tcW w:w="3406" w:type="dxa"/>
                <w:gridSpan w:val="8"/>
              </w:tcPr>
            </w:tcPrChange>
          </w:tcPr>
          <w:p w14:paraId="1DC3BEDD" w14:textId="77777777" w:rsidR="00225FDA" w:rsidRPr="009079F8" w:rsidRDefault="00225FDA" w:rsidP="00F23355">
            <w:pPr>
              <w:pStyle w:val="pqiTabHead"/>
            </w:pPr>
          </w:p>
        </w:tc>
        <w:tc>
          <w:tcPr>
            <w:tcW w:w="1217" w:type="dxa"/>
            <w:gridSpan w:val="2"/>
            <w:tcPrChange w:id="1146" w:author="Jurkowska Monika" w:date="2022-11-14T21:27:00Z">
              <w:tcPr>
                <w:tcW w:w="1106" w:type="dxa"/>
                <w:gridSpan w:val="2"/>
              </w:tcPr>
            </w:tcPrChange>
          </w:tcPr>
          <w:p w14:paraId="797DE0AD" w14:textId="77777777" w:rsidR="00225FDA" w:rsidRPr="009079F8" w:rsidRDefault="00225FDA" w:rsidP="00F23355">
            <w:pPr>
              <w:pStyle w:val="pqiTabHead"/>
            </w:pPr>
            <w:r w:rsidRPr="009079F8">
              <w:t>99X</w:t>
            </w:r>
          </w:p>
        </w:tc>
      </w:tr>
      <w:tr w:rsidR="008E5B73" w:rsidRPr="009079F8" w14:paraId="4221D545"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147"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148" w:author="Jurkowska Monika" w:date="2022-11-14T21:27:00Z">
            <w:trPr>
              <w:gridAfter w:val="0"/>
            </w:trPr>
          </w:trPrChange>
        </w:trPr>
        <w:tc>
          <w:tcPr>
            <w:tcW w:w="350" w:type="dxa"/>
            <w:tcPrChange w:id="1149" w:author="Jurkowska Monika" w:date="2022-11-14T21:27:00Z">
              <w:tcPr>
                <w:tcW w:w="350" w:type="dxa"/>
              </w:tcPr>
            </w:tcPrChange>
          </w:tcPr>
          <w:p w14:paraId="2E26250B" w14:textId="77777777" w:rsidR="00225FDA" w:rsidRPr="009079F8" w:rsidRDefault="00225FDA" w:rsidP="00F23355">
            <w:pPr>
              <w:pStyle w:val="pqiTabBody"/>
              <w:rPr>
                <w:b/>
              </w:rPr>
            </w:pPr>
          </w:p>
        </w:tc>
        <w:tc>
          <w:tcPr>
            <w:tcW w:w="1306" w:type="dxa"/>
            <w:tcPrChange w:id="1150" w:author="Jurkowska Monika" w:date="2022-11-14T21:27:00Z">
              <w:tcPr>
                <w:tcW w:w="439" w:type="dxa"/>
                <w:gridSpan w:val="2"/>
              </w:tcPr>
            </w:tcPrChange>
          </w:tcPr>
          <w:p w14:paraId="0867F27D" w14:textId="77777777" w:rsidR="00225FDA" w:rsidRPr="009079F8" w:rsidRDefault="00225FDA" w:rsidP="00F23355">
            <w:pPr>
              <w:pStyle w:val="pqiTabBody"/>
              <w:rPr>
                <w:i/>
              </w:rPr>
            </w:pPr>
            <w:r w:rsidRPr="009079F8">
              <w:rPr>
                <w:i/>
              </w:rPr>
              <w:t>a</w:t>
            </w:r>
          </w:p>
        </w:tc>
        <w:tc>
          <w:tcPr>
            <w:tcW w:w="7418" w:type="dxa"/>
            <w:tcPrChange w:id="1151" w:author="Jurkowska Monika" w:date="2022-11-14T21:27:00Z">
              <w:tcPr>
                <w:tcW w:w="5777" w:type="dxa"/>
                <w:gridSpan w:val="3"/>
              </w:tcPr>
            </w:tcPrChange>
          </w:tcPr>
          <w:p w14:paraId="16CE5092" w14:textId="77777777" w:rsidR="00225FDA" w:rsidRDefault="00225FDA" w:rsidP="00F23355">
            <w:pPr>
              <w:pStyle w:val="pqiTabBody"/>
            </w:pPr>
            <w:r w:rsidRPr="009079F8">
              <w:t>Kod jednostki transportowej</w:t>
            </w:r>
          </w:p>
          <w:p w14:paraId="03F5BC7F" w14:textId="5EDB2B7D" w:rsidR="008567A4" w:rsidRPr="00CD454D" w:rsidRDefault="00225FDA" w:rsidP="00F23355">
            <w:pPr>
              <w:pStyle w:val="pqiTabBody"/>
              <w:rPr>
                <w:rFonts w:ascii="Courier New" w:hAnsi="Courier New"/>
                <w:color w:val="0000FF"/>
                <w:rPrChange w:id="1152" w:author="Jurkowska Monika" w:date="2022-11-14T21:27:00Z">
                  <w:rPr/>
                </w:rPrChange>
              </w:rPr>
            </w:pPr>
            <w:r>
              <w:rPr>
                <w:rFonts w:ascii="Courier New" w:hAnsi="Courier New" w:cs="Courier New"/>
                <w:noProof/>
                <w:color w:val="0000FF"/>
              </w:rPr>
              <w:t>TransportUnitCode</w:t>
            </w:r>
          </w:p>
        </w:tc>
        <w:tc>
          <w:tcPr>
            <w:tcW w:w="516" w:type="dxa"/>
            <w:gridSpan w:val="2"/>
            <w:tcPrChange w:id="1153" w:author="Jurkowska Monika" w:date="2022-11-14T21:27:00Z">
              <w:tcPr>
                <w:tcW w:w="516" w:type="dxa"/>
                <w:gridSpan w:val="2"/>
              </w:tcPr>
            </w:tcPrChange>
          </w:tcPr>
          <w:p w14:paraId="054D043F" w14:textId="77777777" w:rsidR="00225FDA" w:rsidRPr="009079F8" w:rsidRDefault="00225FDA" w:rsidP="00F23355">
            <w:pPr>
              <w:pStyle w:val="pqiTabBody"/>
            </w:pPr>
            <w:r w:rsidRPr="009079F8">
              <w:t>R</w:t>
            </w:r>
          </w:p>
        </w:tc>
        <w:tc>
          <w:tcPr>
            <w:tcW w:w="1950" w:type="dxa"/>
            <w:gridSpan w:val="2"/>
            <w:tcPrChange w:id="1154" w:author="Jurkowska Monika" w:date="2022-11-14T21:27:00Z">
              <w:tcPr>
                <w:tcW w:w="1950" w:type="dxa"/>
                <w:gridSpan w:val="2"/>
              </w:tcPr>
            </w:tcPrChange>
          </w:tcPr>
          <w:p w14:paraId="76A88986" w14:textId="77777777" w:rsidR="00225FDA" w:rsidRPr="009079F8" w:rsidRDefault="00225FDA" w:rsidP="00F23355">
            <w:pPr>
              <w:pStyle w:val="pqiTabBody"/>
            </w:pPr>
          </w:p>
        </w:tc>
        <w:tc>
          <w:tcPr>
            <w:tcW w:w="3406" w:type="dxa"/>
            <w:gridSpan w:val="3"/>
            <w:tcPrChange w:id="1155" w:author="Jurkowska Monika" w:date="2022-11-14T21:27:00Z">
              <w:tcPr>
                <w:tcW w:w="3406" w:type="dxa"/>
                <w:gridSpan w:val="8"/>
              </w:tcPr>
            </w:tcPrChange>
          </w:tcPr>
          <w:p w14:paraId="3AB0D310" w14:textId="344235FA" w:rsidR="00793370" w:rsidRPr="00583C40" w:rsidRDefault="00225FDA" w:rsidP="00F23355">
            <w:r>
              <w:rPr>
                <w:lang w:eastAsia="en-GB"/>
              </w:rPr>
              <w:t>Wartość ze słownika</w:t>
            </w:r>
            <w:r>
              <w:t xml:space="preserve"> „</w:t>
            </w:r>
            <w:r w:rsidRPr="00583C40">
              <w:t xml:space="preserve">Kody jednostek transportowych (Transport </w:t>
            </w:r>
            <w:proofErr w:type="spellStart"/>
            <w:r w:rsidRPr="00583C40">
              <w:t>units</w:t>
            </w:r>
            <w:proofErr w:type="spellEnd"/>
            <w:r w:rsidRPr="00583C40">
              <w:t>)</w:t>
            </w:r>
            <w:r>
              <w:t>”.</w:t>
            </w:r>
          </w:p>
        </w:tc>
        <w:tc>
          <w:tcPr>
            <w:tcW w:w="1217" w:type="dxa"/>
            <w:gridSpan w:val="2"/>
            <w:tcPrChange w:id="1156" w:author="Jurkowska Monika" w:date="2022-11-14T21:27:00Z">
              <w:tcPr>
                <w:tcW w:w="1106" w:type="dxa"/>
                <w:gridSpan w:val="2"/>
              </w:tcPr>
            </w:tcPrChange>
          </w:tcPr>
          <w:p w14:paraId="2C9DF08B" w14:textId="77777777" w:rsidR="00225FDA" w:rsidRPr="009079F8" w:rsidRDefault="00225FDA" w:rsidP="00F23355">
            <w:pPr>
              <w:pStyle w:val="pqiTabBody"/>
            </w:pPr>
            <w:r w:rsidRPr="009079F8">
              <w:t>n..2</w:t>
            </w:r>
          </w:p>
        </w:tc>
      </w:tr>
      <w:tr w:rsidR="008E5B73" w:rsidRPr="009079F8" w14:paraId="185E0C5F"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157"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158" w:author="Jurkowska Monika" w:date="2022-11-14T21:27:00Z">
            <w:trPr>
              <w:gridAfter w:val="0"/>
            </w:trPr>
          </w:trPrChange>
        </w:trPr>
        <w:tc>
          <w:tcPr>
            <w:tcW w:w="350" w:type="dxa"/>
            <w:tcPrChange w:id="1159" w:author="Jurkowska Monika" w:date="2022-11-14T21:27:00Z">
              <w:tcPr>
                <w:tcW w:w="350" w:type="dxa"/>
              </w:tcPr>
            </w:tcPrChange>
          </w:tcPr>
          <w:p w14:paraId="26FF8A90" w14:textId="77777777" w:rsidR="00225FDA" w:rsidRPr="009079F8" w:rsidRDefault="00225FDA" w:rsidP="00F23355">
            <w:pPr>
              <w:pStyle w:val="pqiTabBody"/>
              <w:rPr>
                <w:b/>
              </w:rPr>
            </w:pPr>
          </w:p>
        </w:tc>
        <w:tc>
          <w:tcPr>
            <w:tcW w:w="1306" w:type="dxa"/>
            <w:tcPrChange w:id="1160" w:author="Jurkowska Monika" w:date="2022-11-14T21:27:00Z">
              <w:tcPr>
                <w:tcW w:w="439" w:type="dxa"/>
                <w:gridSpan w:val="2"/>
              </w:tcPr>
            </w:tcPrChange>
          </w:tcPr>
          <w:p w14:paraId="34738FA1" w14:textId="77777777" w:rsidR="00225FDA" w:rsidRPr="009079F8" w:rsidRDefault="00225FDA" w:rsidP="00F23355">
            <w:pPr>
              <w:pStyle w:val="pqiTabBody"/>
              <w:rPr>
                <w:i/>
              </w:rPr>
            </w:pPr>
            <w:r w:rsidRPr="009079F8">
              <w:rPr>
                <w:i/>
              </w:rPr>
              <w:t>b</w:t>
            </w:r>
          </w:p>
        </w:tc>
        <w:tc>
          <w:tcPr>
            <w:tcW w:w="7418" w:type="dxa"/>
            <w:tcPrChange w:id="1161" w:author="Jurkowska Monika" w:date="2022-11-14T21:27:00Z">
              <w:tcPr>
                <w:tcW w:w="5777" w:type="dxa"/>
                <w:gridSpan w:val="3"/>
              </w:tcPr>
            </w:tcPrChange>
          </w:tcPr>
          <w:p w14:paraId="5059DABF" w14:textId="77777777" w:rsidR="00225FDA" w:rsidRDefault="00225FDA" w:rsidP="00F23355">
            <w:pPr>
              <w:pStyle w:val="pqiTabBody"/>
            </w:pPr>
            <w:r w:rsidRPr="009079F8">
              <w:t>Oznaczenie jednostek transportowych</w:t>
            </w:r>
          </w:p>
          <w:p w14:paraId="2229A143" w14:textId="11970761" w:rsidR="008567A4" w:rsidRPr="00CD454D" w:rsidRDefault="00225FDA" w:rsidP="00F23355">
            <w:pPr>
              <w:pStyle w:val="pqiTabBody"/>
              <w:rPr>
                <w:rFonts w:ascii="Courier New" w:hAnsi="Courier New"/>
                <w:color w:val="0000FF"/>
                <w:rPrChange w:id="1162" w:author="Jurkowska Monika" w:date="2022-11-14T21:27:00Z">
                  <w:rPr/>
                </w:rPrChange>
              </w:rPr>
            </w:pPr>
            <w:r>
              <w:rPr>
                <w:rFonts w:ascii="Courier New" w:hAnsi="Courier New" w:cs="Courier New"/>
                <w:noProof/>
                <w:color w:val="0000FF"/>
              </w:rPr>
              <w:t>IdentityOfTransportUnits</w:t>
            </w:r>
          </w:p>
        </w:tc>
        <w:tc>
          <w:tcPr>
            <w:tcW w:w="516" w:type="dxa"/>
            <w:gridSpan w:val="2"/>
            <w:tcPrChange w:id="1163" w:author="Jurkowska Monika" w:date="2022-11-14T21:27:00Z">
              <w:tcPr>
                <w:tcW w:w="516" w:type="dxa"/>
                <w:gridSpan w:val="2"/>
              </w:tcPr>
            </w:tcPrChange>
          </w:tcPr>
          <w:p w14:paraId="321C52F2" w14:textId="77777777" w:rsidR="00225FDA" w:rsidRPr="009079F8" w:rsidRDefault="00225FDA" w:rsidP="00F23355">
            <w:pPr>
              <w:pStyle w:val="pqiTabBody"/>
            </w:pPr>
            <w:r>
              <w:t>D</w:t>
            </w:r>
          </w:p>
        </w:tc>
        <w:tc>
          <w:tcPr>
            <w:tcW w:w="1950" w:type="dxa"/>
            <w:gridSpan w:val="2"/>
            <w:tcPrChange w:id="1164" w:author="Jurkowska Monika" w:date="2022-11-14T21:27:00Z">
              <w:tcPr>
                <w:tcW w:w="1950" w:type="dxa"/>
                <w:gridSpan w:val="2"/>
              </w:tcPr>
            </w:tcPrChange>
          </w:tcPr>
          <w:p w14:paraId="03A6CBF5" w14:textId="77777777" w:rsidR="00225FDA" w:rsidRDefault="00225FDA" w:rsidP="00F23355">
            <w:pPr>
              <w:pStyle w:val="pqiTabBody"/>
            </w:pPr>
            <w:r>
              <w:t>„R” jeśli w polu 16a wybrano kod jednostki transportowej różny od „5 – Stałe instalacje przesyłowe”.</w:t>
            </w:r>
          </w:p>
          <w:p w14:paraId="30EB38C4" w14:textId="77777777" w:rsidR="00225FDA" w:rsidRPr="009079F8" w:rsidRDefault="00225FDA" w:rsidP="00F23355">
            <w:pPr>
              <w:pStyle w:val="pqiTabBody"/>
            </w:pPr>
            <w:r>
              <w:t>W pozostałych przypadkach nie stosuje się.</w:t>
            </w:r>
          </w:p>
        </w:tc>
        <w:tc>
          <w:tcPr>
            <w:tcW w:w="3406" w:type="dxa"/>
            <w:gridSpan w:val="3"/>
            <w:tcPrChange w:id="1165" w:author="Jurkowska Monika" w:date="2022-11-14T21:27:00Z">
              <w:tcPr>
                <w:tcW w:w="3406" w:type="dxa"/>
                <w:gridSpan w:val="8"/>
              </w:tcPr>
            </w:tcPrChange>
          </w:tcPr>
          <w:p w14:paraId="4AED8AF9" w14:textId="25DEBA1C" w:rsidR="00793370" w:rsidRPr="009079F8" w:rsidRDefault="00225FDA" w:rsidP="00F23355">
            <w:pPr>
              <w:pStyle w:val="pqiTabBody"/>
            </w:pPr>
            <w:r w:rsidRPr="009079F8">
              <w:t>Należy wpisać numer rejestracyjny jednostki transportowej (jednostek transportowych</w:t>
            </w:r>
            <w:del w:id="1166" w:author="Jurkowska Monika" w:date="2022-11-14T21:27:00Z">
              <w:r w:rsidRPr="009079F8">
                <w:delText>).</w:delText>
              </w:r>
            </w:del>
            <w:ins w:id="1167" w:author="Jurkowska Monika" w:date="2022-11-14T21:27:00Z">
              <w:r w:rsidRPr="009079F8">
                <w:t>)</w:t>
              </w:r>
              <w:r w:rsidR="00793370">
                <w:t>, gdy kod jednostki transportowej jest inny niż 5.</w:t>
              </w:r>
            </w:ins>
          </w:p>
        </w:tc>
        <w:tc>
          <w:tcPr>
            <w:tcW w:w="1217" w:type="dxa"/>
            <w:gridSpan w:val="2"/>
            <w:tcPrChange w:id="1168" w:author="Jurkowska Monika" w:date="2022-11-14T21:27:00Z">
              <w:tcPr>
                <w:tcW w:w="1106" w:type="dxa"/>
                <w:gridSpan w:val="2"/>
              </w:tcPr>
            </w:tcPrChange>
          </w:tcPr>
          <w:p w14:paraId="15F94F25" w14:textId="77777777" w:rsidR="00225FDA" w:rsidRPr="009079F8" w:rsidRDefault="00225FDA" w:rsidP="00F23355">
            <w:pPr>
              <w:pStyle w:val="pqiTabBody"/>
            </w:pPr>
            <w:r w:rsidRPr="009079F8">
              <w:t>an..35</w:t>
            </w:r>
          </w:p>
        </w:tc>
      </w:tr>
      <w:tr w:rsidR="008E5B73" w:rsidRPr="009079F8" w14:paraId="49108F93"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169"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170" w:author="Jurkowska Monika" w:date="2022-11-14T21:27:00Z">
            <w:trPr>
              <w:gridAfter w:val="0"/>
            </w:trPr>
          </w:trPrChange>
        </w:trPr>
        <w:tc>
          <w:tcPr>
            <w:tcW w:w="350" w:type="dxa"/>
            <w:tcPrChange w:id="1171" w:author="Jurkowska Monika" w:date="2022-11-14T21:27:00Z">
              <w:tcPr>
                <w:tcW w:w="350" w:type="dxa"/>
              </w:tcPr>
            </w:tcPrChange>
          </w:tcPr>
          <w:p w14:paraId="6B0D4863" w14:textId="77777777" w:rsidR="00225FDA" w:rsidRPr="009079F8" w:rsidRDefault="00225FDA" w:rsidP="00F23355">
            <w:pPr>
              <w:pStyle w:val="pqiTabBody"/>
              <w:rPr>
                <w:b/>
              </w:rPr>
            </w:pPr>
          </w:p>
        </w:tc>
        <w:tc>
          <w:tcPr>
            <w:tcW w:w="1306" w:type="dxa"/>
            <w:tcPrChange w:id="1172" w:author="Jurkowska Monika" w:date="2022-11-14T21:27:00Z">
              <w:tcPr>
                <w:tcW w:w="439" w:type="dxa"/>
                <w:gridSpan w:val="2"/>
              </w:tcPr>
            </w:tcPrChange>
          </w:tcPr>
          <w:p w14:paraId="779F00C9" w14:textId="77777777" w:rsidR="00225FDA" w:rsidRPr="009079F8" w:rsidRDefault="00225FDA" w:rsidP="00F23355">
            <w:pPr>
              <w:pStyle w:val="pqiTabBody"/>
              <w:rPr>
                <w:i/>
              </w:rPr>
            </w:pPr>
            <w:r w:rsidRPr="009079F8">
              <w:rPr>
                <w:i/>
              </w:rPr>
              <w:t>c</w:t>
            </w:r>
          </w:p>
        </w:tc>
        <w:tc>
          <w:tcPr>
            <w:tcW w:w="7418" w:type="dxa"/>
            <w:tcPrChange w:id="1173" w:author="Jurkowska Monika" w:date="2022-11-14T21:27:00Z">
              <w:tcPr>
                <w:tcW w:w="5777" w:type="dxa"/>
                <w:gridSpan w:val="3"/>
              </w:tcPr>
            </w:tcPrChange>
          </w:tcPr>
          <w:p w14:paraId="29EE24EB" w14:textId="77777777" w:rsidR="00225FDA" w:rsidRDefault="00225FDA" w:rsidP="00F23355">
            <w:pPr>
              <w:pStyle w:val="pqiTabBody"/>
            </w:pPr>
            <w:r w:rsidRPr="009079F8">
              <w:t>Oznaczenie pieczęci handlowej</w:t>
            </w:r>
            <w:r>
              <w:t xml:space="preserve"> (zabezpieczenia urzędowego) </w:t>
            </w:r>
          </w:p>
          <w:p w14:paraId="300B15A0" w14:textId="77777777" w:rsidR="00225FDA" w:rsidRDefault="00225FDA" w:rsidP="00F23355">
            <w:pPr>
              <w:pStyle w:val="pqiTabBody"/>
              <w:rPr>
                <w:rFonts w:ascii="Courier New" w:hAnsi="Courier New" w:cs="Courier New"/>
                <w:noProof/>
                <w:color w:val="0000FF"/>
              </w:rPr>
            </w:pPr>
            <w:r>
              <w:rPr>
                <w:rFonts w:ascii="Courier New" w:hAnsi="Courier New" w:cs="Courier New"/>
                <w:noProof/>
                <w:color w:val="0000FF"/>
              </w:rPr>
              <w:t>CommercialSeal</w:t>
            </w:r>
          </w:p>
          <w:p w14:paraId="34497531" w14:textId="08837FD8" w:rsidR="00FB3915" w:rsidRPr="00CD454D" w:rsidRDefault="00225FDA" w:rsidP="00FB3915">
            <w:pPr>
              <w:pStyle w:val="pqiTabBody"/>
              <w:rPr>
                <w:rFonts w:ascii="Courier New" w:hAnsi="Courier New"/>
                <w:color w:val="0000FF"/>
                <w:rPrChange w:id="1174" w:author="Jurkowska Monika" w:date="2022-11-14T21:27:00Z">
                  <w:rPr/>
                </w:rPrChange>
              </w:rPr>
            </w:pPr>
            <w:r>
              <w:rPr>
                <w:rFonts w:ascii="Courier New" w:hAnsi="Courier New" w:cs="Courier New"/>
                <w:noProof/>
                <w:color w:val="0000FF"/>
              </w:rPr>
              <w:t>Identification</w:t>
            </w:r>
          </w:p>
        </w:tc>
        <w:tc>
          <w:tcPr>
            <w:tcW w:w="516" w:type="dxa"/>
            <w:gridSpan w:val="2"/>
            <w:tcPrChange w:id="1175" w:author="Jurkowska Monika" w:date="2022-11-14T21:27:00Z">
              <w:tcPr>
                <w:tcW w:w="516" w:type="dxa"/>
                <w:gridSpan w:val="2"/>
              </w:tcPr>
            </w:tcPrChange>
          </w:tcPr>
          <w:p w14:paraId="01219905" w14:textId="77777777" w:rsidR="00225FDA" w:rsidRPr="009079F8" w:rsidRDefault="00225FDA" w:rsidP="00F23355">
            <w:pPr>
              <w:pStyle w:val="pqiTabBody"/>
            </w:pPr>
            <w:r w:rsidRPr="009079F8">
              <w:t>D</w:t>
            </w:r>
          </w:p>
        </w:tc>
        <w:tc>
          <w:tcPr>
            <w:tcW w:w="1950" w:type="dxa"/>
            <w:gridSpan w:val="2"/>
            <w:tcPrChange w:id="1176" w:author="Jurkowska Monika" w:date="2022-11-14T21:27:00Z">
              <w:tcPr>
                <w:tcW w:w="1950" w:type="dxa"/>
                <w:gridSpan w:val="2"/>
              </w:tcPr>
            </w:tcPrChange>
          </w:tcPr>
          <w:p w14:paraId="00F7FB7C" w14:textId="77777777" w:rsidR="00225FDA" w:rsidRPr="009079F8" w:rsidRDefault="00225FDA" w:rsidP="00F23355">
            <w:pPr>
              <w:pStyle w:val="pqiTabBody"/>
            </w:pPr>
            <w:r w:rsidRPr="009079F8">
              <w:t>„R”, jeżeli stosuje się pieczęci handlowe</w:t>
            </w:r>
            <w:r>
              <w:t xml:space="preserve"> (zabezpieczenia urzędowe)</w:t>
            </w:r>
            <w:r w:rsidRPr="009079F8">
              <w:t>.</w:t>
            </w:r>
          </w:p>
        </w:tc>
        <w:tc>
          <w:tcPr>
            <w:tcW w:w="3406" w:type="dxa"/>
            <w:gridSpan w:val="3"/>
            <w:tcPrChange w:id="1177" w:author="Jurkowska Monika" w:date="2022-11-14T21:27:00Z">
              <w:tcPr>
                <w:tcW w:w="3406" w:type="dxa"/>
                <w:gridSpan w:val="8"/>
              </w:tcPr>
            </w:tcPrChange>
          </w:tcPr>
          <w:p w14:paraId="44776D09" w14:textId="77777777" w:rsidR="00225FDA" w:rsidRPr="009079F8" w:rsidRDefault="00225FDA" w:rsidP="00F23355">
            <w:pPr>
              <w:pStyle w:val="pqiTabBody"/>
            </w:pPr>
            <w:r w:rsidRPr="009079F8">
              <w:t>Należy podać identyfikację pieczęci handlowych</w:t>
            </w:r>
            <w:r>
              <w:t xml:space="preserve"> (zabezpieczeń urzędowych)</w:t>
            </w:r>
            <w:r w:rsidRPr="009079F8">
              <w:t>, jeżeli są one stosowane do opieczętowania jednostki transportowej.</w:t>
            </w:r>
          </w:p>
        </w:tc>
        <w:tc>
          <w:tcPr>
            <w:tcW w:w="1217" w:type="dxa"/>
            <w:gridSpan w:val="2"/>
            <w:tcPrChange w:id="1178" w:author="Jurkowska Monika" w:date="2022-11-14T21:27:00Z">
              <w:tcPr>
                <w:tcW w:w="1106" w:type="dxa"/>
                <w:gridSpan w:val="2"/>
              </w:tcPr>
            </w:tcPrChange>
          </w:tcPr>
          <w:p w14:paraId="349EBEF5" w14:textId="77777777" w:rsidR="00225FDA" w:rsidRPr="009079F8" w:rsidRDefault="00225FDA" w:rsidP="00F23355">
            <w:pPr>
              <w:pStyle w:val="pqiTabBody"/>
            </w:pPr>
            <w:r w:rsidRPr="009079F8">
              <w:t>an..35</w:t>
            </w:r>
          </w:p>
        </w:tc>
      </w:tr>
      <w:tr w:rsidR="008E5B73" w:rsidRPr="009079F8" w14:paraId="261B2C96"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179"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180" w:author="Jurkowska Monika" w:date="2022-11-14T21:27:00Z">
            <w:trPr>
              <w:gridAfter w:val="0"/>
            </w:trPr>
          </w:trPrChange>
        </w:trPr>
        <w:tc>
          <w:tcPr>
            <w:tcW w:w="350" w:type="dxa"/>
            <w:tcPrChange w:id="1181" w:author="Jurkowska Monika" w:date="2022-11-14T21:27:00Z">
              <w:tcPr>
                <w:tcW w:w="350" w:type="dxa"/>
              </w:tcPr>
            </w:tcPrChange>
          </w:tcPr>
          <w:p w14:paraId="1B60DAB0" w14:textId="77777777" w:rsidR="00225FDA" w:rsidRPr="009079F8" w:rsidRDefault="00225FDA" w:rsidP="00F23355">
            <w:pPr>
              <w:pStyle w:val="pqiTabBody"/>
              <w:rPr>
                <w:b/>
              </w:rPr>
            </w:pPr>
          </w:p>
        </w:tc>
        <w:tc>
          <w:tcPr>
            <w:tcW w:w="1306" w:type="dxa"/>
            <w:tcPrChange w:id="1182" w:author="Jurkowska Monika" w:date="2022-11-14T21:27:00Z">
              <w:tcPr>
                <w:tcW w:w="439" w:type="dxa"/>
                <w:gridSpan w:val="2"/>
              </w:tcPr>
            </w:tcPrChange>
          </w:tcPr>
          <w:p w14:paraId="6DB25512" w14:textId="77777777" w:rsidR="00225FDA" w:rsidRPr="009079F8" w:rsidRDefault="00225FDA" w:rsidP="00F23355">
            <w:pPr>
              <w:pStyle w:val="pqiTabBody"/>
              <w:rPr>
                <w:i/>
              </w:rPr>
            </w:pPr>
            <w:r w:rsidRPr="009079F8">
              <w:rPr>
                <w:i/>
              </w:rPr>
              <w:t>d</w:t>
            </w:r>
          </w:p>
        </w:tc>
        <w:tc>
          <w:tcPr>
            <w:tcW w:w="7418" w:type="dxa"/>
            <w:tcPrChange w:id="1183" w:author="Jurkowska Monika" w:date="2022-11-14T21:27:00Z">
              <w:tcPr>
                <w:tcW w:w="5777" w:type="dxa"/>
                <w:gridSpan w:val="3"/>
              </w:tcPr>
            </w:tcPrChange>
          </w:tcPr>
          <w:p w14:paraId="6D768A26" w14:textId="77777777" w:rsidR="00225FDA" w:rsidRDefault="00225FDA" w:rsidP="00F23355">
            <w:pPr>
              <w:pStyle w:val="pqiTabBody"/>
            </w:pPr>
            <w:r w:rsidRPr="009079F8">
              <w:t>Informacje o pieczęci</w:t>
            </w:r>
            <w:r>
              <w:t xml:space="preserve"> (zabezpieczeniu urzędowym)</w:t>
            </w:r>
          </w:p>
          <w:p w14:paraId="779EC252" w14:textId="1EBE0EB0" w:rsidR="00FB3915" w:rsidRPr="00CD454D" w:rsidRDefault="00225FDA" w:rsidP="00F23355">
            <w:pPr>
              <w:pStyle w:val="pqiTabBody"/>
              <w:rPr>
                <w:rFonts w:ascii="Courier New" w:hAnsi="Courier New"/>
                <w:color w:val="0000FF"/>
                <w:rPrChange w:id="1184" w:author="Jurkowska Monika" w:date="2022-11-14T21:27:00Z">
                  <w:rPr/>
                </w:rPrChange>
              </w:rPr>
            </w:pPr>
            <w:r>
              <w:rPr>
                <w:rFonts w:ascii="Courier New" w:hAnsi="Courier New" w:cs="Courier New"/>
                <w:noProof/>
                <w:color w:val="0000FF"/>
              </w:rPr>
              <w:t>SealInformation</w:t>
            </w:r>
          </w:p>
        </w:tc>
        <w:tc>
          <w:tcPr>
            <w:tcW w:w="516" w:type="dxa"/>
            <w:gridSpan w:val="2"/>
            <w:tcPrChange w:id="1185" w:author="Jurkowska Monika" w:date="2022-11-14T21:27:00Z">
              <w:tcPr>
                <w:tcW w:w="516" w:type="dxa"/>
                <w:gridSpan w:val="2"/>
              </w:tcPr>
            </w:tcPrChange>
          </w:tcPr>
          <w:p w14:paraId="2091C0FF" w14:textId="77777777" w:rsidR="00225FDA" w:rsidRPr="009079F8" w:rsidRDefault="00225FDA" w:rsidP="00F23355">
            <w:pPr>
              <w:pStyle w:val="pqiTabBody"/>
            </w:pPr>
            <w:r w:rsidRPr="009079F8">
              <w:t>O</w:t>
            </w:r>
          </w:p>
        </w:tc>
        <w:tc>
          <w:tcPr>
            <w:tcW w:w="1950" w:type="dxa"/>
            <w:gridSpan w:val="2"/>
            <w:tcPrChange w:id="1186" w:author="Jurkowska Monika" w:date="2022-11-14T21:27:00Z">
              <w:tcPr>
                <w:tcW w:w="1950" w:type="dxa"/>
                <w:gridSpan w:val="2"/>
              </w:tcPr>
            </w:tcPrChange>
          </w:tcPr>
          <w:p w14:paraId="12A5BE32" w14:textId="77777777" w:rsidR="00225FDA" w:rsidRPr="009079F8" w:rsidRDefault="00225FDA" w:rsidP="00F23355">
            <w:pPr>
              <w:pStyle w:val="pqiTabBody"/>
            </w:pPr>
          </w:p>
        </w:tc>
        <w:tc>
          <w:tcPr>
            <w:tcW w:w="3406" w:type="dxa"/>
            <w:gridSpan w:val="3"/>
            <w:tcPrChange w:id="1187" w:author="Jurkowska Monika" w:date="2022-11-14T21:27:00Z">
              <w:tcPr>
                <w:tcW w:w="3406" w:type="dxa"/>
                <w:gridSpan w:val="8"/>
              </w:tcPr>
            </w:tcPrChange>
          </w:tcPr>
          <w:p w14:paraId="7B7E498B" w14:textId="77777777" w:rsidR="00225FDA" w:rsidRPr="009079F8" w:rsidRDefault="00225FDA" w:rsidP="00F23355">
            <w:pPr>
              <w:pStyle w:val="pqiTabBody"/>
            </w:pPr>
            <w:r w:rsidRPr="009079F8">
              <w:t>Należy podać wszelkie dodatkowe informacje dotyczące tych pieczęci handlowych</w:t>
            </w:r>
            <w:r>
              <w:t xml:space="preserve"> (zabezpieczeń urzędowych)</w:t>
            </w:r>
            <w:r w:rsidRPr="009079F8">
              <w:t xml:space="preserve"> np. rodzaj stosowanej pieczęci.</w:t>
            </w:r>
          </w:p>
        </w:tc>
        <w:tc>
          <w:tcPr>
            <w:tcW w:w="1217" w:type="dxa"/>
            <w:gridSpan w:val="2"/>
            <w:tcPrChange w:id="1188" w:author="Jurkowska Monika" w:date="2022-11-14T21:27:00Z">
              <w:tcPr>
                <w:tcW w:w="1106" w:type="dxa"/>
                <w:gridSpan w:val="2"/>
              </w:tcPr>
            </w:tcPrChange>
          </w:tcPr>
          <w:p w14:paraId="36D86158" w14:textId="77777777" w:rsidR="00225FDA" w:rsidRPr="009079F8" w:rsidRDefault="00225FDA" w:rsidP="00F23355">
            <w:pPr>
              <w:pStyle w:val="pqiTabBody"/>
            </w:pPr>
            <w:r w:rsidRPr="009079F8">
              <w:t>an..350</w:t>
            </w:r>
          </w:p>
        </w:tc>
      </w:tr>
      <w:tr w:rsidR="008E5B73" w:rsidRPr="009079F8" w14:paraId="7C3CFBA7"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189"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190" w:author="Jurkowska Monika" w:date="2022-11-14T21:27:00Z">
            <w:trPr>
              <w:gridAfter w:val="0"/>
            </w:trPr>
          </w:trPrChange>
        </w:trPr>
        <w:tc>
          <w:tcPr>
            <w:tcW w:w="1656" w:type="dxa"/>
            <w:gridSpan w:val="2"/>
            <w:tcPrChange w:id="1191" w:author="Jurkowska Monika" w:date="2022-11-14T21:27:00Z">
              <w:tcPr>
                <w:tcW w:w="789" w:type="dxa"/>
                <w:gridSpan w:val="3"/>
              </w:tcPr>
            </w:tcPrChange>
          </w:tcPr>
          <w:p w14:paraId="7B8A3222" w14:textId="77777777" w:rsidR="00225FDA" w:rsidRPr="009079F8" w:rsidRDefault="00225FDA" w:rsidP="00F23355">
            <w:pPr>
              <w:pStyle w:val="pqiTabBody"/>
              <w:rPr>
                <w:i/>
              </w:rPr>
            </w:pPr>
          </w:p>
        </w:tc>
        <w:tc>
          <w:tcPr>
            <w:tcW w:w="7418" w:type="dxa"/>
            <w:tcPrChange w:id="1192" w:author="Jurkowska Monika" w:date="2022-11-14T21:27:00Z">
              <w:tcPr>
                <w:tcW w:w="5777" w:type="dxa"/>
                <w:gridSpan w:val="3"/>
              </w:tcPr>
            </w:tcPrChange>
          </w:tcPr>
          <w:p w14:paraId="7FB232AA" w14:textId="77777777" w:rsidR="00225FDA" w:rsidRDefault="00225FDA" w:rsidP="00F23355">
            <w:pPr>
              <w:pStyle w:val="pqiTabBody"/>
            </w:pPr>
            <w:r>
              <w:t>JĘZYK ELEMENTU</w:t>
            </w:r>
            <w:r w:rsidRPr="009079F8">
              <w:t xml:space="preserve"> </w:t>
            </w:r>
          </w:p>
          <w:p w14:paraId="724EAEBF" w14:textId="57CC8185" w:rsidR="00FB3915" w:rsidRPr="00AF2BB7" w:rsidRDefault="00225FDA" w:rsidP="00F23355">
            <w:pPr>
              <w:pStyle w:val="pqiTabBody"/>
              <w:rPr>
                <w:rFonts w:ascii="Courier New" w:hAnsi="Courier New"/>
                <w:color w:val="0000FF"/>
                <w:rPrChange w:id="1193" w:author="Jurkowska Monika" w:date="2022-11-14T21:27:00Z">
                  <w:rPr/>
                </w:rPrChange>
              </w:rPr>
            </w:pPr>
            <w:r>
              <w:rPr>
                <w:rFonts w:ascii="Courier New" w:hAnsi="Courier New" w:cs="Courier New"/>
                <w:noProof/>
                <w:color w:val="0000FF"/>
              </w:rPr>
              <w:t>@language</w:t>
            </w:r>
          </w:p>
        </w:tc>
        <w:tc>
          <w:tcPr>
            <w:tcW w:w="516" w:type="dxa"/>
            <w:gridSpan w:val="2"/>
            <w:tcPrChange w:id="1194" w:author="Jurkowska Monika" w:date="2022-11-14T21:27:00Z">
              <w:tcPr>
                <w:tcW w:w="516" w:type="dxa"/>
                <w:gridSpan w:val="2"/>
              </w:tcPr>
            </w:tcPrChange>
          </w:tcPr>
          <w:p w14:paraId="4F92D37E" w14:textId="77777777" w:rsidR="00225FDA" w:rsidRPr="009079F8" w:rsidRDefault="00225FDA" w:rsidP="00F23355">
            <w:pPr>
              <w:pStyle w:val="pqiTabBody"/>
            </w:pPr>
            <w:r>
              <w:t>D</w:t>
            </w:r>
          </w:p>
        </w:tc>
        <w:tc>
          <w:tcPr>
            <w:tcW w:w="1950" w:type="dxa"/>
            <w:gridSpan w:val="2"/>
            <w:tcPrChange w:id="1195" w:author="Jurkowska Monika" w:date="2022-11-14T21:27:00Z">
              <w:tcPr>
                <w:tcW w:w="1950" w:type="dxa"/>
                <w:gridSpan w:val="2"/>
              </w:tcPr>
            </w:tcPrChange>
          </w:tcPr>
          <w:p w14:paraId="4EC85739" w14:textId="77777777" w:rsidR="00225FDA" w:rsidRPr="009079F8" w:rsidRDefault="00225FDA" w:rsidP="00F23355">
            <w:pPr>
              <w:pStyle w:val="pqiTabBody"/>
            </w:pPr>
            <w:r w:rsidRPr="009079F8">
              <w:t>„R”, jeżeli stosuje się pole tekstowe</w:t>
            </w:r>
            <w:r>
              <w:t xml:space="preserve"> 16d</w:t>
            </w:r>
            <w:r w:rsidRPr="009079F8">
              <w:t>.</w:t>
            </w:r>
          </w:p>
        </w:tc>
        <w:tc>
          <w:tcPr>
            <w:tcW w:w="3406" w:type="dxa"/>
            <w:gridSpan w:val="3"/>
            <w:tcPrChange w:id="1196" w:author="Jurkowska Monika" w:date="2022-11-14T21:27:00Z">
              <w:tcPr>
                <w:tcW w:w="3406" w:type="dxa"/>
                <w:gridSpan w:val="8"/>
              </w:tcPr>
            </w:tcPrChange>
          </w:tcPr>
          <w:p w14:paraId="76C7065D" w14:textId="77777777" w:rsidR="00225FDA" w:rsidRDefault="00225FDA" w:rsidP="00F23355">
            <w:pPr>
              <w:pStyle w:val="pqiTabBody"/>
            </w:pPr>
            <w:r>
              <w:t>Atrybut.</w:t>
            </w:r>
          </w:p>
          <w:p w14:paraId="4C4C03C3" w14:textId="3BBD929F" w:rsidR="00245464" w:rsidRPr="009079F8" w:rsidRDefault="00225FDA"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217" w:type="dxa"/>
            <w:gridSpan w:val="2"/>
            <w:tcPrChange w:id="1197" w:author="Jurkowska Monika" w:date="2022-11-14T21:27:00Z">
              <w:tcPr>
                <w:tcW w:w="1106" w:type="dxa"/>
                <w:gridSpan w:val="2"/>
              </w:tcPr>
            </w:tcPrChange>
          </w:tcPr>
          <w:p w14:paraId="1B3931EC" w14:textId="77777777" w:rsidR="00225FDA" w:rsidRPr="009079F8" w:rsidRDefault="00225FDA" w:rsidP="00F23355">
            <w:pPr>
              <w:pStyle w:val="pqiTabBody"/>
            </w:pPr>
            <w:r w:rsidRPr="009079F8">
              <w:t>a2</w:t>
            </w:r>
          </w:p>
        </w:tc>
      </w:tr>
      <w:tr w:rsidR="008E5B73" w:rsidRPr="009079F8" w14:paraId="0D286882"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198"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199" w:author="Jurkowska Monika" w:date="2022-11-14T21:27:00Z">
            <w:trPr>
              <w:gridAfter w:val="0"/>
            </w:trPr>
          </w:trPrChange>
        </w:trPr>
        <w:tc>
          <w:tcPr>
            <w:tcW w:w="350" w:type="dxa"/>
            <w:tcPrChange w:id="1200" w:author="Jurkowska Monika" w:date="2022-11-14T21:27:00Z">
              <w:tcPr>
                <w:tcW w:w="350" w:type="dxa"/>
              </w:tcPr>
            </w:tcPrChange>
          </w:tcPr>
          <w:p w14:paraId="4A8F3C77" w14:textId="77777777" w:rsidR="00225FDA" w:rsidRPr="009079F8" w:rsidRDefault="00225FDA" w:rsidP="00F23355">
            <w:pPr>
              <w:pStyle w:val="pqiTabBody"/>
              <w:rPr>
                <w:b/>
              </w:rPr>
            </w:pPr>
          </w:p>
        </w:tc>
        <w:tc>
          <w:tcPr>
            <w:tcW w:w="1306" w:type="dxa"/>
            <w:tcPrChange w:id="1201" w:author="Jurkowska Monika" w:date="2022-11-14T21:27:00Z">
              <w:tcPr>
                <w:tcW w:w="439" w:type="dxa"/>
                <w:gridSpan w:val="2"/>
              </w:tcPr>
            </w:tcPrChange>
          </w:tcPr>
          <w:p w14:paraId="740F7260" w14:textId="77777777" w:rsidR="00225FDA" w:rsidRPr="009079F8" w:rsidRDefault="00225FDA" w:rsidP="00F23355">
            <w:pPr>
              <w:pStyle w:val="pqiTabBody"/>
              <w:rPr>
                <w:i/>
              </w:rPr>
            </w:pPr>
            <w:r>
              <w:rPr>
                <w:i/>
              </w:rPr>
              <w:t>e</w:t>
            </w:r>
          </w:p>
        </w:tc>
        <w:tc>
          <w:tcPr>
            <w:tcW w:w="7418" w:type="dxa"/>
            <w:tcPrChange w:id="1202" w:author="Jurkowska Monika" w:date="2022-11-14T21:27:00Z">
              <w:tcPr>
                <w:tcW w:w="5777" w:type="dxa"/>
                <w:gridSpan w:val="3"/>
              </w:tcPr>
            </w:tcPrChange>
          </w:tcPr>
          <w:p w14:paraId="0FA3C237" w14:textId="77777777" w:rsidR="00225FDA" w:rsidRDefault="00225FDA" w:rsidP="00F23355">
            <w:pPr>
              <w:pStyle w:val="pqiTabBody"/>
            </w:pPr>
            <w:r w:rsidRPr="009079F8">
              <w:t>Dodatkowe informacje</w:t>
            </w:r>
          </w:p>
          <w:p w14:paraId="185E7CD8" w14:textId="3494B1CA" w:rsidR="00FB3915" w:rsidRPr="007A40E3" w:rsidRDefault="00225FDA" w:rsidP="00F23355">
            <w:pPr>
              <w:pStyle w:val="pqiTabBody"/>
              <w:rPr>
                <w:rFonts w:ascii="Courier New" w:hAnsi="Courier New"/>
                <w:color w:val="0000FF"/>
                <w:rPrChange w:id="1203" w:author="Jurkowska Monika" w:date="2022-11-14T21:27:00Z">
                  <w:rPr/>
                </w:rPrChange>
              </w:rPr>
            </w:pPr>
            <w:r>
              <w:rPr>
                <w:rFonts w:ascii="Courier New" w:hAnsi="Courier New" w:cs="Courier New"/>
                <w:noProof/>
                <w:color w:val="0000FF"/>
              </w:rPr>
              <w:t>ComplementaryInformation</w:t>
            </w:r>
          </w:p>
        </w:tc>
        <w:tc>
          <w:tcPr>
            <w:tcW w:w="516" w:type="dxa"/>
            <w:gridSpan w:val="2"/>
            <w:tcPrChange w:id="1204" w:author="Jurkowska Monika" w:date="2022-11-14T21:27:00Z">
              <w:tcPr>
                <w:tcW w:w="516" w:type="dxa"/>
                <w:gridSpan w:val="2"/>
              </w:tcPr>
            </w:tcPrChange>
          </w:tcPr>
          <w:p w14:paraId="7BE81B2B" w14:textId="77777777" w:rsidR="00225FDA" w:rsidRPr="009079F8" w:rsidRDefault="00225FDA" w:rsidP="00F23355">
            <w:pPr>
              <w:pStyle w:val="pqiTabBody"/>
            </w:pPr>
            <w:r w:rsidRPr="009079F8">
              <w:t>O</w:t>
            </w:r>
          </w:p>
        </w:tc>
        <w:tc>
          <w:tcPr>
            <w:tcW w:w="1950" w:type="dxa"/>
            <w:gridSpan w:val="2"/>
            <w:tcPrChange w:id="1205" w:author="Jurkowska Monika" w:date="2022-11-14T21:27:00Z">
              <w:tcPr>
                <w:tcW w:w="1950" w:type="dxa"/>
                <w:gridSpan w:val="2"/>
              </w:tcPr>
            </w:tcPrChange>
          </w:tcPr>
          <w:p w14:paraId="12674360" w14:textId="77777777" w:rsidR="00225FDA" w:rsidRPr="009079F8" w:rsidRDefault="00225FDA" w:rsidP="00F23355">
            <w:pPr>
              <w:pStyle w:val="pqiTabBody"/>
            </w:pPr>
          </w:p>
        </w:tc>
        <w:tc>
          <w:tcPr>
            <w:tcW w:w="3406" w:type="dxa"/>
            <w:gridSpan w:val="3"/>
            <w:tcPrChange w:id="1206" w:author="Jurkowska Monika" w:date="2022-11-14T21:27:00Z">
              <w:tcPr>
                <w:tcW w:w="3406" w:type="dxa"/>
                <w:gridSpan w:val="8"/>
              </w:tcPr>
            </w:tcPrChange>
          </w:tcPr>
          <w:p w14:paraId="1E906C01" w14:textId="77777777" w:rsidR="00225FDA" w:rsidRPr="009079F8" w:rsidRDefault="00225FDA" w:rsidP="00F23355">
            <w:pPr>
              <w:pStyle w:val="pqiTabBody"/>
            </w:pPr>
            <w:r w:rsidRPr="009079F8">
              <w:t xml:space="preserve">Należy podać wszelkie dodatkowe informacje dotyczące </w:t>
            </w:r>
            <w:r>
              <w:t>transportu</w:t>
            </w:r>
            <w:r w:rsidRPr="009079F8">
              <w:t xml:space="preserve">, np. </w:t>
            </w:r>
            <w:r>
              <w:t>dane</w:t>
            </w:r>
            <w:r w:rsidRPr="009079F8">
              <w:t xml:space="preserve"> </w:t>
            </w:r>
            <w:r>
              <w:t>kolejnych</w:t>
            </w:r>
            <w:r w:rsidRPr="009079F8">
              <w:t xml:space="preserve"> przewoźników, informacje dotyczące </w:t>
            </w:r>
            <w:r>
              <w:t>kolejnych</w:t>
            </w:r>
            <w:r w:rsidRPr="009079F8">
              <w:t xml:space="preserve"> jednostek transportowych.</w:t>
            </w:r>
          </w:p>
        </w:tc>
        <w:tc>
          <w:tcPr>
            <w:tcW w:w="1217" w:type="dxa"/>
            <w:gridSpan w:val="2"/>
            <w:tcPrChange w:id="1207" w:author="Jurkowska Monika" w:date="2022-11-14T21:27:00Z">
              <w:tcPr>
                <w:tcW w:w="1106" w:type="dxa"/>
                <w:gridSpan w:val="2"/>
              </w:tcPr>
            </w:tcPrChange>
          </w:tcPr>
          <w:p w14:paraId="258C29B2" w14:textId="77777777" w:rsidR="00225FDA" w:rsidRPr="009079F8" w:rsidRDefault="00225FDA" w:rsidP="00F23355">
            <w:pPr>
              <w:pStyle w:val="pqiTabBody"/>
            </w:pPr>
            <w:r w:rsidRPr="009079F8">
              <w:t>an..350</w:t>
            </w:r>
          </w:p>
        </w:tc>
      </w:tr>
      <w:tr w:rsidR="008E5B73" w:rsidRPr="009079F8" w14:paraId="6EC32F1A"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208"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209" w:author="Jurkowska Monika" w:date="2022-11-14T21:27:00Z">
            <w:trPr>
              <w:gridAfter w:val="0"/>
            </w:trPr>
          </w:trPrChange>
        </w:trPr>
        <w:tc>
          <w:tcPr>
            <w:tcW w:w="1656" w:type="dxa"/>
            <w:gridSpan w:val="2"/>
            <w:tcPrChange w:id="1210" w:author="Jurkowska Monika" w:date="2022-11-14T21:27:00Z">
              <w:tcPr>
                <w:tcW w:w="789" w:type="dxa"/>
                <w:gridSpan w:val="3"/>
              </w:tcPr>
            </w:tcPrChange>
          </w:tcPr>
          <w:p w14:paraId="623E0AB5" w14:textId="77777777" w:rsidR="00225FDA" w:rsidRPr="009079F8" w:rsidRDefault="00225FDA" w:rsidP="00F23355">
            <w:pPr>
              <w:pStyle w:val="pqiTabBody"/>
              <w:rPr>
                <w:i/>
              </w:rPr>
            </w:pPr>
          </w:p>
        </w:tc>
        <w:tc>
          <w:tcPr>
            <w:tcW w:w="7418" w:type="dxa"/>
            <w:tcPrChange w:id="1211" w:author="Jurkowska Monika" w:date="2022-11-14T21:27:00Z">
              <w:tcPr>
                <w:tcW w:w="5777" w:type="dxa"/>
                <w:gridSpan w:val="3"/>
              </w:tcPr>
            </w:tcPrChange>
          </w:tcPr>
          <w:p w14:paraId="012DA689" w14:textId="77777777" w:rsidR="00225FDA" w:rsidRDefault="00225FDA" w:rsidP="00F23355">
            <w:pPr>
              <w:pStyle w:val="pqiTabBody"/>
            </w:pPr>
            <w:r>
              <w:t>JĘZYK ELEMENTU</w:t>
            </w:r>
            <w:r w:rsidRPr="009079F8">
              <w:t xml:space="preserve"> </w:t>
            </w:r>
          </w:p>
          <w:p w14:paraId="4F5A9502" w14:textId="7C58B44F" w:rsidR="00FB3915" w:rsidRPr="007A40E3" w:rsidRDefault="00225FDA" w:rsidP="00F23355">
            <w:pPr>
              <w:pStyle w:val="pqiTabBody"/>
              <w:rPr>
                <w:rFonts w:ascii="Courier New" w:hAnsi="Courier New"/>
                <w:color w:val="0000FF"/>
                <w:rPrChange w:id="1212" w:author="Jurkowska Monika" w:date="2022-11-14T21:27:00Z">
                  <w:rPr/>
                </w:rPrChange>
              </w:rPr>
            </w:pPr>
            <w:r>
              <w:rPr>
                <w:rFonts w:ascii="Courier New" w:hAnsi="Courier New" w:cs="Courier New"/>
                <w:noProof/>
                <w:color w:val="0000FF"/>
              </w:rPr>
              <w:t>@language</w:t>
            </w:r>
          </w:p>
        </w:tc>
        <w:tc>
          <w:tcPr>
            <w:tcW w:w="516" w:type="dxa"/>
            <w:gridSpan w:val="2"/>
            <w:tcPrChange w:id="1213" w:author="Jurkowska Monika" w:date="2022-11-14T21:27:00Z">
              <w:tcPr>
                <w:tcW w:w="516" w:type="dxa"/>
                <w:gridSpan w:val="2"/>
              </w:tcPr>
            </w:tcPrChange>
          </w:tcPr>
          <w:p w14:paraId="61135341" w14:textId="77777777" w:rsidR="00225FDA" w:rsidRPr="009079F8" w:rsidRDefault="00225FDA" w:rsidP="00F23355">
            <w:pPr>
              <w:pStyle w:val="pqiTabBody"/>
            </w:pPr>
            <w:r w:rsidRPr="009079F8">
              <w:t>O</w:t>
            </w:r>
          </w:p>
        </w:tc>
        <w:tc>
          <w:tcPr>
            <w:tcW w:w="1950" w:type="dxa"/>
            <w:gridSpan w:val="2"/>
            <w:tcPrChange w:id="1214" w:author="Jurkowska Monika" w:date="2022-11-14T21:27:00Z">
              <w:tcPr>
                <w:tcW w:w="1950" w:type="dxa"/>
                <w:gridSpan w:val="2"/>
              </w:tcPr>
            </w:tcPrChange>
          </w:tcPr>
          <w:p w14:paraId="3D6DCEA3" w14:textId="77777777" w:rsidR="00225FDA" w:rsidRPr="009079F8" w:rsidRDefault="00225FDA" w:rsidP="00F23355">
            <w:pPr>
              <w:pStyle w:val="pqiTabBody"/>
            </w:pPr>
            <w:r w:rsidRPr="009079F8">
              <w:t>„R”, jeżeli stosuje się pole tekstowe</w:t>
            </w:r>
            <w:r>
              <w:t xml:space="preserve"> 16e</w:t>
            </w:r>
            <w:r w:rsidRPr="009079F8">
              <w:t>.</w:t>
            </w:r>
          </w:p>
        </w:tc>
        <w:tc>
          <w:tcPr>
            <w:tcW w:w="3406" w:type="dxa"/>
            <w:gridSpan w:val="3"/>
            <w:tcPrChange w:id="1215" w:author="Jurkowska Monika" w:date="2022-11-14T21:27:00Z">
              <w:tcPr>
                <w:tcW w:w="3406" w:type="dxa"/>
                <w:gridSpan w:val="8"/>
              </w:tcPr>
            </w:tcPrChange>
          </w:tcPr>
          <w:p w14:paraId="389D1DE1" w14:textId="77777777" w:rsidR="00225FDA" w:rsidRDefault="00225FDA" w:rsidP="00F23355">
            <w:pPr>
              <w:pStyle w:val="pqiTabBody"/>
            </w:pPr>
            <w:r>
              <w:t>Atrybut.</w:t>
            </w:r>
          </w:p>
          <w:p w14:paraId="6D7E74DE" w14:textId="77777777" w:rsidR="00225FDA" w:rsidRDefault="00225FDA" w:rsidP="00F23355">
            <w:pPr>
              <w:pStyle w:val="pqiTabBody"/>
              <w:rPr>
                <w:ins w:id="1216" w:author="Jurkowska Monika" w:date="2022-11-14T21:27:00Z"/>
              </w:rPr>
            </w:pPr>
            <w:r>
              <w:t>Wartość ze słownika „</w:t>
            </w:r>
            <w:r w:rsidRPr="008C6FA2">
              <w:t xml:space="preserve">Kody języka (Language </w:t>
            </w:r>
            <w:proofErr w:type="spellStart"/>
            <w:r w:rsidRPr="008C6FA2">
              <w:t>codes</w:t>
            </w:r>
            <w:proofErr w:type="spellEnd"/>
            <w:r w:rsidRPr="008C6FA2">
              <w:t>)</w:t>
            </w:r>
            <w:r>
              <w:t>”.</w:t>
            </w:r>
          </w:p>
          <w:p w14:paraId="7E901255" w14:textId="326A98BF" w:rsidR="00245464" w:rsidRPr="009079F8" w:rsidRDefault="00245464" w:rsidP="00F23355">
            <w:pPr>
              <w:pStyle w:val="pqiTabBody"/>
            </w:pPr>
          </w:p>
        </w:tc>
        <w:tc>
          <w:tcPr>
            <w:tcW w:w="1217" w:type="dxa"/>
            <w:gridSpan w:val="2"/>
            <w:tcPrChange w:id="1217" w:author="Jurkowska Monika" w:date="2022-11-14T21:27:00Z">
              <w:tcPr>
                <w:tcW w:w="1106" w:type="dxa"/>
                <w:gridSpan w:val="2"/>
              </w:tcPr>
            </w:tcPrChange>
          </w:tcPr>
          <w:p w14:paraId="781C3FA9" w14:textId="77777777" w:rsidR="00225FDA" w:rsidRPr="009079F8" w:rsidRDefault="00225FDA" w:rsidP="00F23355">
            <w:pPr>
              <w:pStyle w:val="pqiTabBody"/>
            </w:pPr>
            <w:r w:rsidRPr="009079F8">
              <w:t>a2</w:t>
            </w:r>
          </w:p>
        </w:tc>
      </w:tr>
      <w:tr w:rsidR="008E5B73" w:rsidRPr="009079F8" w14:paraId="10EFBBD1"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218"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219" w:author="Jurkowska Monika" w:date="2022-11-14T21:27:00Z">
            <w:trPr>
              <w:gridAfter w:val="0"/>
            </w:trPr>
          </w:trPrChange>
        </w:trPr>
        <w:tc>
          <w:tcPr>
            <w:tcW w:w="1656" w:type="dxa"/>
            <w:gridSpan w:val="2"/>
            <w:tcPrChange w:id="1220" w:author="Jurkowska Monika" w:date="2022-11-14T21:27:00Z">
              <w:tcPr>
                <w:tcW w:w="789" w:type="dxa"/>
                <w:gridSpan w:val="3"/>
              </w:tcPr>
            </w:tcPrChange>
          </w:tcPr>
          <w:p w14:paraId="50F2EA43" w14:textId="77777777" w:rsidR="00225FDA" w:rsidRPr="009079F8" w:rsidRDefault="00225FDA" w:rsidP="00F23355">
            <w:pPr>
              <w:pStyle w:val="pqiTabHead"/>
              <w:rPr>
                <w:i/>
              </w:rPr>
            </w:pPr>
            <w:r w:rsidRPr="009079F8">
              <w:t>1</w:t>
            </w:r>
            <w:r>
              <w:t>7</w:t>
            </w:r>
          </w:p>
        </w:tc>
        <w:tc>
          <w:tcPr>
            <w:tcW w:w="7418" w:type="dxa"/>
            <w:tcPrChange w:id="1221" w:author="Jurkowska Monika" w:date="2022-11-14T21:27:00Z">
              <w:tcPr>
                <w:tcW w:w="5777" w:type="dxa"/>
                <w:gridSpan w:val="3"/>
              </w:tcPr>
            </w:tcPrChange>
          </w:tcPr>
          <w:p w14:paraId="1211E2E3" w14:textId="46D26ADD" w:rsidR="00225FDA" w:rsidRDefault="00225FDA" w:rsidP="00F23355">
            <w:pPr>
              <w:pStyle w:val="pqiTabHead"/>
            </w:pPr>
            <w:r>
              <w:t>Wyroby</w:t>
            </w:r>
          </w:p>
          <w:p w14:paraId="5339CA13" w14:textId="64FFDB63" w:rsidR="00FB3915" w:rsidRPr="00101C6D" w:rsidRDefault="00225FDA" w:rsidP="00F23355">
            <w:pPr>
              <w:pStyle w:val="pqiTabHead"/>
              <w:rPr>
                <w:rFonts w:ascii="Courier New" w:hAnsi="Courier New" w:cs="Courier New"/>
                <w:noProof/>
                <w:color w:val="0000FF"/>
              </w:rPr>
            </w:pPr>
            <w:del w:id="1222" w:author="Jurkowska Monika" w:date="2022-11-14T21:27:00Z">
              <w:r w:rsidRPr="00101C6D">
                <w:rPr>
                  <w:rFonts w:ascii="Courier New" w:hAnsi="Courier New" w:cs="Courier New"/>
                  <w:noProof/>
                  <w:color w:val="0000FF"/>
                </w:rPr>
                <w:delText>BodyEad</w:delText>
              </w:r>
            </w:del>
            <w:ins w:id="1223" w:author="Jurkowska Monika" w:date="2022-11-14T21:27:00Z">
              <w:r w:rsidR="00FB3915">
                <w:rPr>
                  <w:rFonts w:ascii="Courier New" w:hAnsi="Courier New" w:cs="Courier New"/>
                  <w:noProof/>
                  <w:color w:val="0000FF"/>
                </w:rPr>
                <w:t>BodyEadEsad</w:t>
              </w:r>
            </w:ins>
          </w:p>
        </w:tc>
        <w:tc>
          <w:tcPr>
            <w:tcW w:w="516" w:type="dxa"/>
            <w:gridSpan w:val="2"/>
            <w:tcPrChange w:id="1224" w:author="Jurkowska Monika" w:date="2022-11-14T21:27:00Z">
              <w:tcPr>
                <w:tcW w:w="516" w:type="dxa"/>
                <w:gridSpan w:val="2"/>
              </w:tcPr>
            </w:tcPrChange>
          </w:tcPr>
          <w:p w14:paraId="6B0A09CD" w14:textId="77777777" w:rsidR="00225FDA" w:rsidRPr="009079F8" w:rsidRDefault="00225FDA" w:rsidP="00F23355">
            <w:pPr>
              <w:pStyle w:val="pqiTabHead"/>
            </w:pPr>
            <w:r w:rsidRPr="009079F8">
              <w:t>R</w:t>
            </w:r>
          </w:p>
        </w:tc>
        <w:tc>
          <w:tcPr>
            <w:tcW w:w="1950" w:type="dxa"/>
            <w:gridSpan w:val="2"/>
            <w:tcPrChange w:id="1225" w:author="Jurkowska Monika" w:date="2022-11-14T21:27:00Z">
              <w:tcPr>
                <w:tcW w:w="1950" w:type="dxa"/>
                <w:gridSpan w:val="2"/>
              </w:tcPr>
            </w:tcPrChange>
          </w:tcPr>
          <w:p w14:paraId="7B26E193" w14:textId="77777777" w:rsidR="00225FDA" w:rsidRPr="009079F8" w:rsidRDefault="00225FDA" w:rsidP="00F23355">
            <w:pPr>
              <w:pStyle w:val="pqiTabHead"/>
            </w:pPr>
          </w:p>
        </w:tc>
        <w:tc>
          <w:tcPr>
            <w:tcW w:w="3406" w:type="dxa"/>
            <w:gridSpan w:val="3"/>
            <w:tcPrChange w:id="1226" w:author="Jurkowska Monika" w:date="2022-11-14T21:27:00Z">
              <w:tcPr>
                <w:tcW w:w="3406" w:type="dxa"/>
                <w:gridSpan w:val="8"/>
              </w:tcPr>
            </w:tcPrChange>
          </w:tcPr>
          <w:p w14:paraId="1DA8B805" w14:textId="77777777" w:rsidR="00225FDA" w:rsidRPr="009079F8" w:rsidRDefault="00225FDA" w:rsidP="00F23355">
            <w:pPr>
              <w:pStyle w:val="pqiTabHead"/>
            </w:pPr>
            <w:r w:rsidRPr="009079F8">
              <w:t xml:space="preserve">Dla każdego </w:t>
            </w:r>
            <w:r>
              <w:t>wyrobu</w:t>
            </w:r>
            <w:r w:rsidRPr="009079F8">
              <w:t xml:space="preserve"> wchodzącego w skład przesyłki należy stosować odrębną grupę danych.</w:t>
            </w:r>
          </w:p>
        </w:tc>
        <w:tc>
          <w:tcPr>
            <w:tcW w:w="1217" w:type="dxa"/>
            <w:gridSpan w:val="2"/>
            <w:tcPrChange w:id="1227" w:author="Jurkowska Monika" w:date="2022-11-14T21:27:00Z">
              <w:tcPr>
                <w:tcW w:w="1106" w:type="dxa"/>
                <w:gridSpan w:val="2"/>
              </w:tcPr>
            </w:tcPrChange>
          </w:tcPr>
          <w:p w14:paraId="6CA855C8" w14:textId="77777777" w:rsidR="00225FDA" w:rsidRPr="009079F8" w:rsidRDefault="00225FDA" w:rsidP="00F23355">
            <w:pPr>
              <w:pStyle w:val="pqiTabHead"/>
            </w:pPr>
            <w:r w:rsidRPr="009079F8">
              <w:t>999x</w:t>
            </w:r>
          </w:p>
        </w:tc>
      </w:tr>
      <w:tr w:rsidR="008E5B73" w:rsidRPr="009079F8" w14:paraId="1F7BB5ED"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228"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229" w:author="Jurkowska Monika" w:date="2022-11-14T21:27:00Z">
            <w:trPr>
              <w:gridAfter w:val="0"/>
            </w:trPr>
          </w:trPrChange>
        </w:trPr>
        <w:tc>
          <w:tcPr>
            <w:tcW w:w="350" w:type="dxa"/>
            <w:tcPrChange w:id="1230" w:author="Jurkowska Monika" w:date="2022-11-14T21:27:00Z">
              <w:tcPr>
                <w:tcW w:w="350" w:type="dxa"/>
              </w:tcPr>
            </w:tcPrChange>
          </w:tcPr>
          <w:p w14:paraId="5804F29A" w14:textId="77777777" w:rsidR="00225FDA" w:rsidRPr="009079F8" w:rsidRDefault="00225FDA" w:rsidP="00F23355">
            <w:pPr>
              <w:pStyle w:val="pqiTabBody"/>
              <w:rPr>
                <w:b/>
              </w:rPr>
            </w:pPr>
          </w:p>
        </w:tc>
        <w:tc>
          <w:tcPr>
            <w:tcW w:w="1306" w:type="dxa"/>
            <w:tcPrChange w:id="1231" w:author="Jurkowska Monika" w:date="2022-11-14T21:27:00Z">
              <w:tcPr>
                <w:tcW w:w="439" w:type="dxa"/>
                <w:gridSpan w:val="2"/>
              </w:tcPr>
            </w:tcPrChange>
          </w:tcPr>
          <w:p w14:paraId="50DBE831" w14:textId="77777777" w:rsidR="00225FDA" w:rsidRPr="009079F8" w:rsidRDefault="00225FDA" w:rsidP="00F23355">
            <w:pPr>
              <w:pStyle w:val="pqiTabBody"/>
              <w:rPr>
                <w:i/>
              </w:rPr>
            </w:pPr>
            <w:r w:rsidRPr="009079F8">
              <w:rPr>
                <w:i/>
              </w:rPr>
              <w:t>a</w:t>
            </w:r>
          </w:p>
        </w:tc>
        <w:tc>
          <w:tcPr>
            <w:tcW w:w="7418" w:type="dxa"/>
            <w:tcPrChange w:id="1232" w:author="Jurkowska Monika" w:date="2022-11-14T21:27:00Z">
              <w:tcPr>
                <w:tcW w:w="5777" w:type="dxa"/>
                <w:gridSpan w:val="3"/>
              </w:tcPr>
            </w:tcPrChange>
          </w:tcPr>
          <w:p w14:paraId="1F678F5F" w14:textId="77777777" w:rsidR="00225FDA" w:rsidRDefault="00225FDA" w:rsidP="00F23355">
            <w:pPr>
              <w:pStyle w:val="pqiTabBody"/>
            </w:pPr>
            <w:r w:rsidRPr="004B72DF">
              <w:t>Numer identyfikacyjny pozycji towarowej</w:t>
            </w:r>
          </w:p>
          <w:p w14:paraId="62F3F4BE" w14:textId="7182D3C7" w:rsidR="00FB3915" w:rsidRPr="008438CC" w:rsidRDefault="00225FDA" w:rsidP="00F23355">
            <w:pPr>
              <w:pStyle w:val="pqiTabBody"/>
              <w:rPr>
                <w:rFonts w:ascii="Courier New" w:hAnsi="Courier New"/>
                <w:color w:val="0000FF"/>
                <w:rPrChange w:id="1233" w:author="Jurkowska Monika" w:date="2022-11-14T21:27:00Z">
                  <w:rPr/>
                </w:rPrChange>
              </w:rPr>
            </w:pPr>
            <w:r>
              <w:rPr>
                <w:rFonts w:ascii="Courier New" w:hAnsi="Courier New" w:cs="Courier New"/>
                <w:noProof/>
                <w:color w:val="0000FF"/>
              </w:rPr>
              <w:t>BodyRecordUniqueReference</w:t>
            </w:r>
          </w:p>
        </w:tc>
        <w:tc>
          <w:tcPr>
            <w:tcW w:w="516" w:type="dxa"/>
            <w:gridSpan w:val="2"/>
            <w:tcPrChange w:id="1234" w:author="Jurkowska Monika" w:date="2022-11-14T21:27:00Z">
              <w:tcPr>
                <w:tcW w:w="516" w:type="dxa"/>
                <w:gridSpan w:val="2"/>
              </w:tcPr>
            </w:tcPrChange>
          </w:tcPr>
          <w:p w14:paraId="440116EF" w14:textId="77777777" w:rsidR="00225FDA" w:rsidRPr="009079F8" w:rsidRDefault="00225FDA" w:rsidP="00F23355">
            <w:pPr>
              <w:pStyle w:val="pqiTabBody"/>
            </w:pPr>
            <w:r w:rsidRPr="009079F8">
              <w:t>R</w:t>
            </w:r>
          </w:p>
        </w:tc>
        <w:tc>
          <w:tcPr>
            <w:tcW w:w="1950" w:type="dxa"/>
            <w:gridSpan w:val="2"/>
            <w:tcPrChange w:id="1235" w:author="Jurkowska Monika" w:date="2022-11-14T21:27:00Z">
              <w:tcPr>
                <w:tcW w:w="1950" w:type="dxa"/>
                <w:gridSpan w:val="2"/>
              </w:tcPr>
            </w:tcPrChange>
          </w:tcPr>
          <w:p w14:paraId="78D9969A" w14:textId="77777777" w:rsidR="00225FDA" w:rsidRPr="009079F8" w:rsidRDefault="00225FDA" w:rsidP="00F23355">
            <w:pPr>
              <w:pStyle w:val="pqiTabBody"/>
            </w:pPr>
            <w:r>
              <w:t>Wartość musi być większa od zera.</w:t>
            </w:r>
          </w:p>
        </w:tc>
        <w:tc>
          <w:tcPr>
            <w:tcW w:w="3406" w:type="dxa"/>
            <w:gridSpan w:val="3"/>
            <w:tcPrChange w:id="1236" w:author="Jurkowska Monika" w:date="2022-11-14T21:27:00Z">
              <w:tcPr>
                <w:tcW w:w="3406" w:type="dxa"/>
                <w:gridSpan w:val="8"/>
              </w:tcPr>
            </w:tcPrChange>
          </w:tcPr>
          <w:p w14:paraId="4E739299" w14:textId="77777777" w:rsidR="00225FDA" w:rsidRPr="009079F8" w:rsidRDefault="00225FDA" w:rsidP="00F23355">
            <w:pPr>
              <w:pStyle w:val="pqiTabBody"/>
            </w:pPr>
            <w:r w:rsidRPr="009079F8">
              <w:t xml:space="preserve">Należy podać </w:t>
            </w:r>
            <w:r>
              <w:t>niepowtarzalny</w:t>
            </w:r>
            <w:r w:rsidRPr="009079F8">
              <w:t xml:space="preserve"> numer porządkowy, zaczynając od 1</w:t>
            </w:r>
          </w:p>
        </w:tc>
        <w:tc>
          <w:tcPr>
            <w:tcW w:w="1217" w:type="dxa"/>
            <w:gridSpan w:val="2"/>
            <w:tcPrChange w:id="1237" w:author="Jurkowska Monika" w:date="2022-11-14T21:27:00Z">
              <w:tcPr>
                <w:tcW w:w="1106" w:type="dxa"/>
                <w:gridSpan w:val="2"/>
              </w:tcPr>
            </w:tcPrChange>
          </w:tcPr>
          <w:p w14:paraId="42CBCCC7" w14:textId="77777777" w:rsidR="00225FDA" w:rsidRPr="009079F8" w:rsidRDefault="00225FDA" w:rsidP="00F23355">
            <w:pPr>
              <w:pStyle w:val="pqiTabBody"/>
            </w:pPr>
            <w:r w:rsidRPr="009079F8">
              <w:t>n..3</w:t>
            </w:r>
          </w:p>
        </w:tc>
      </w:tr>
      <w:tr w:rsidR="008E5B73" w:rsidRPr="009079F8" w14:paraId="47B625C1"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238"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239" w:author="Jurkowska Monika" w:date="2022-11-14T21:27:00Z">
            <w:trPr>
              <w:gridAfter w:val="0"/>
            </w:trPr>
          </w:trPrChange>
        </w:trPr>
        <w:tc>
          <w:tcPr>
            <w:tcW w:w="350" w:type="dxa"/>
            <w:tcPrChange w:id="1240" w:author="Jurkowska Monika" w:date="2022-11-14T21:27:00Z">
              <w:tcPr>
                <w:tcW w:w="350" w:type="dxa"/>
              </w:tcPr>
            </w:tcPrChange>
          </w:tcPr>
          <w:p w14:paraId="67FF1173" w14:textId="77777777" w:rsidR="00225FDA" w:rsidRPr="009079F8" w:rsidRDefault="00225FDA" w:rsidP="00F23355">
            <w:pPr>
              <w:pStyle w:val="pqiTabBody"/>
              <w:rPr>
                <w:b/>
              </w:rPr>
            </w:pPr>
          </w:p>
        </w:tc>
        <w:tc>
          <w:tcPr>
            <w:tcW w:w="1306" w:type="dxa"/>
            <w:tcPrChange w:id="1241" w:author="Jurkowska Monika" w:date="2022-11-14T21:27:00Z">
              <w:tcPr>
                <w:tcW w:w="439" w:type="dxa"/>
                <w:gridSpan w:val="2"/>
              </w:tcPr>
            </w:tcPrChange>
          </w:tcPr>
          <w:p w14:paraId="3F4D4623" w14:textId="77777777" w:rsidR="00225FDA" w:rsidRPr="009079F8" w:rsidRDefault="00225FDA" w:rsidP="00F23355">
            <w:pPr>
              <w:pStyle w:val="pqiTabBody"/>
              <w:rPr>
                <w:i/>
              </w:rPr>
            </w:pPr>
            <w:r w:rsidRPr="009079F8">
              <w:rPr>
                <w:i/>
              </w:rPr>
              <w:t>b</w:t>
            </w:r>
          </w:p>
        </w:tc>
        <w:tc>
          <w:tcPr>
            <w:tcW w:w="7418" w:type="dxa"/>
            <w:tcPrChange w:id="1242" w:author="Jurkowska Monika" w:date="2022-11-14T21:27:00Z">
              <w:tcPr>
                <w:tcW w:w="5777" w:type="dxa"/>
                <w:gridSpan w:val="3"/>
              </w:tcPr>
            </w:tcPrChange>
          </w:tcPr>
          <w:p w14:paraId="128892FF" w14:textId="77777777" w:rsidR="00225FDA" w:rsidRDefault="00225FDA" w:rsidP="00F23355">
            <w:pPr>
              <w:pStyle w:val="pqiTabBody"/>
            </w:pPr>
            <w:r w:rsidRPr="009079F8">
              <w:t>Kod wyrobu akcyzowego</w:t>
            </w:r>
          </w:p>
          <w:p w14:paraId="1C7BF1CB" w14:textId="76B7D61F" w:rsidR="00FB3915" w:rsidRPr="008438CC" w:rsidRDefault="00225FDA" w:rsidP="00F23355">
            <w:pPr>
              <w:pStyle w:val="pqiTabBody"/>
              <w:rPr>
                <w:rFonts w:ascii="Courier New" w:hAnsi="Courier New"/>
                <w:color w:val="0000FF"/>
                <w:rPrChange w:id="1243" w:author="Jurkowska Monika" w:date="2022-11-14T21:27:00Z">
                  <w:rPr/>
                </w:rPrChange>
              </w:rPr>
            </w:pPr>
            <w:r>
              <w:rPr>
                <w:rFonts w:ascii="Courier New" w:hAnsi="Courier New" w:cs="Courier New"/>
                <w:noProof/>
                <w:color w:val="0000FF"/>
              </w:rPr>
              <w:t>ExciseProductCode</w:t>
            </w:r>
          </w:p>
        </w:tc>
        <w:tc>
          <w:tcPr>
            <w:tcW w:w="516" w:type="dxa"/>
            <w:gridSpan w:val="2"/>
            <w:tcPrChange w:id="1244" w:author="Jurkowska Monika" w:date="2022-11-14T21:27:00Z">
              <w:tcPr>
                <w:tcW w:w="516" w:type="dxa"/>
                <w:gridSpan w:val="2"/>
              </w:tcPr>
            </w:tcPrChange>
          </w:tcPr>
          <w:p w14:paraId="59F7B237" w14:textId="77777777" w:rsidR="00225FDA" w:rsidRPr="009079F8" w:rsidRDefault="00225FDA" w:rsidP="00F23355">
            <w:pPr>
              <w:pStyle w:val="pqiTabBody"/>
            </w:pPr>
            <w:r w:rsidRPr="009079F8">
              <w:t>R</w:t>
            </w:r>
          </w:p>
        </w:tc>
        <w:tc>
          <w:tcPr>
            <w:tcW w:w="1950" w:type="dxa"/>
            <w:gridSpan w:val="2"/>
            <w:tcPrChange w:id="1245" w:author="Jurkowska Monika" w:date="2022-11-14T21:27:00Z">
              <w:tcPr>
                <w:tcW w:w="1950" w:type="dxa"/>
                <w:gridSpan w:val="2"/>
              </w:tcPr>
            </w:tcPrChange>
          </w:tcPr>
          <w:p w14:paraId="0E7CCE09" w14:textId="77777777" w:rsidR="00225FDA" w:rsidRPr="009079F8" w:rsidRDefault="00225FDA" w:rsidP="00F23355">
            <w:pPr>
              <w:pStyle w:val="pqiTabBody"/>
            </w:pPr>
          </w:p>
        </w:tc>
        <w:tc>
          <w:tcPr>
            <w:tcW w:w="3406" w:type="dxa"/>
            <w:gridSpan w:val="3"/>
            <w:tcPrChange w:id="1246" w:author="Jurkowska Monika" w:date="2022-11-14T21:27:00Z">
              <w:tcPr>
                <w:tcW w:w="3406" w:type="dxa"/>
                <w:gridSpan w:val="8"/>
              </w:tcPr>
            </w:tcPrChange>
          </w:tcPr>
          <w:p w14:paraId="64F8F1E1" w14:textId="43F47A03" w:rsidR="00225FDA" w:rsidRPr="009079F8" w:rsidRDefault="00225FDA" w:rsidP="00F23355">
            <w:pPr>
              <w:rPr>
                <w:lang w:eastAsia="en-GB"/>
              </w:rPr>
            </w:pPr>
            <w:ins w:id="1247" w:author="Jurkowska Monika" w:date="2022-11-14T21:27:00Z">
              <w:r>
                <w:rPr>
                  <w:lang w:eastAsia="en-GB"/>
                </w:rPr>
                <w:t>Wartość ze słownika „</w:t>
              </w:r>
              <w:r>
                <w:t>Wyroby akcyzowe (</w:t>
              </w:r>
              <w:proofErr w:type="spellStart"/>
              <w:r>
                <w:t>Excise</w:t>
              </w:r>
              <w:proofErr w:type="spellEnd"/>
              <w:r>
                <w:t xml:space="preserve"> products)</w:t>
              </w:r>
              <w:r>
                <w:rPr>
                  <w:lang w:eastAsia="en-GB"/>
                </w:rPr>
                <w:t>”.</w:t>
              </w:r>
              <w:r w:rsidR="00245464">
                <w:t xml:space="preserve"> Jeżeli w polu dotyczącym kodu rodzaju gwaranta podano „Nie złożono gwarancji zgodnie z art . 17 ust. 2 i art . 17 ust. 5 lit. b) dyrektywy (UE) 2020/262” , w polu dotyczącym kodu wyrobu akcyzowego należy podać kod </w:t>
              </w:r>
              <w:r w:rsidR="00336615">
                <w:t>wyrobu</w:t>
              </w:r>
              <w:r w:rsidR="00245464">
                <w:t xml:space="preserve"> energetycznego. Kod wyrobu akcyzowego S600 ma zastosowanie wyłącznie do e -SAD zgodnie z art . 27 ust. 1 lit. a) dyrektywy 92/83/EWG.</w:t>
              </w:r>
            </w:ins>
          </w:p>
        </w:tc>
        <w:tc>
          <w:tcPr>
            <w:tcW w:w="1217" w:type="dxa"/>
            <w:gridSpan w:val="2"/>
            <w:tcPrChange w:id="1248" w:author="Jurkowska Monika" w:date="2022-11-14T21:27:00Z">
              <w:tcPr>
                <w:tcW w:w="1106" w:type="dxa"/>
                <w:gridSpan w:val="2"/>
              </w:tcPr>
            </w:tcPrChange>
          </w:tcPr>
          <w:p w14:paraId="3D6430EF" w14:textId="77777777" w:rsidR="00225FDA" w:rsidRPr="009079F8" w:rsidRDefault="00225FDA" w:rsidP="00F23355">
            <w:pPr>
              <w:pStyle w:val="pqiTabBody"/>
            </w:pPr>
            <w:r w:rsidRPr="009079F8">
              <w:t>an4</w:t>
            </w:r>
          </w:p>
        </w:tc>
      </w:tr>
      <w:tr w:rsidR="008E5B73" w:rsidRPr="009079F8" w14:paraId="0BBE800C"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249"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250" w:author="Jurkowska Monika" w:date="2022-11-14T21:27:00Z">
            <w:trPr>
              <w:gridAfter w:val="0"/>
            </w:trPr>
          </w:trPrChange>
        </w:trPr>
        <w:tc>
          <w:tcPr>
            <w:tcW w:w="350" w:type="dxa"/>
            <w:tcPrChange w:id="1251" w:author="Jurkowska Monika" w:date="2022-11-14T21:27:00Z">
              <w:tcPr>
                <w:tcW w:w="350" w:type="dxa"/>
              </w:tcPr>
            </w:tcPrChange>
          </w:tcPr>
          <w:p w14:paraId="31D32A4A" w14:textId="77777777" w:rsidR="00225FDA" w:rsidRPr="009079F8" w:rsidRDefault="00225FDA" w:rsidP="00F23355">
            <w:pPr>
              <w:pStyle w:val="pqiTabBody"/>
              <w:rPr>
                <w:b/>
              </w:rPr>
            </w:pPr>
          </w:p>
        </w:tc>
        <w:tc>
          <w:tcPr>
            <w:tcW w:w="1306" w:type="dxa"/>
            <w:tcPrChange w:id="1252" w:author="Jurkowska Monika" w:date="2022-11-14T21:27:00Z">
              <w:tcPr>
                <w:tcW w:w="439" w:type="dxa"/>
                <w:gridSpan w:val="2"/>
              </w:tcPr>
            </w:tcPrChange>
          </w:tcPr>
          <w:p w14:paraId="0D0A362C" w14:textId="77777777" w:rsidR="00225FDA" w:rsidRPr="009079F8" w:rsidRDefault="00225FDA" w:rsidP="00F23355">
            <w:pPr>
              <w:pStyle w:val="pqiTabBody"/>
              <w:rPr>
                <w:i/>
              </w:rPr>
            </w:pPr>
            <w:r w:rsidRPr="009079F8">
              <w:rPr>
                <w:i/>
              </w:rPr>
              <w:t>c</w:t>
            </w:r>
          </w:p>
        </w:tc>
        <w:tc>
          <w:tcPr>
            <w:tcW w:w="7418" w:type="dxa"/>
            <w:tcPrChange w:id="1253" w:author="Jurkowska Monika" w:date="2022-11-14T21:27:00Z">
              <w:tcPr>
                <w:tcW w:w="5777" w:type="dxa"/>
                <w:gridSpan w:val="3"/>
              </w:tcPr>
            </w:tcPrChange>
          </w:tcPr>
          <w:p w14:paraId="5BCCEEEE" w14:textId="77777777" w:rsidR="00225FDA" w:rsidRDefault="00225FDA" w:rsidP="00F23355">
            <w:pPr>
              <w:pStyle w:val="pqiTabBody"/>
            </w:pPr>
            <w:r w:rsidRPr="009079F8">
              <w:t>Kod CN</w:t>
            </w:r>
          </w:p>
          <w:p w14:paraId="5FF6FC19" w14:textId="296BB1C5" w:rsidR="00FB3915" w:rsidRPr="008438CC" w:rsidRDefault="00225FDA" w:rsidP="00F23355">
            <w:pPr>
              <w:pStyle w:val="pqiTabBody"/>
              <w:rPr>
                <w:rFonts w:ascii="Courier New" w:hAnsi="Courier New"/>
                <w:color w:val="0000FF"/>
                <w:rPrChange w:id="1254" w:author="Jurkowska Monika" w:date="2022-11-14T21:27:00Z">
                  <w:rPr/>
                </w:rPrChange>
              </w:rPr>
            </w:pPr>
            <w:r>
              <w:rPr>
                <w:rFonts w:ascii="Courier New" w:hAnsi="Courier New" w:cs="Courier New"/>
                <w:noProof/>
                <w:color w:val="0000FF"/>
              </w:rPr>
              <w:t>CnCode</w:t>
            </w:r>
          </w:p>
        </w:tc>
        <w:tc>
          <w:tcPr>
            <w:tcW w:w="516" w:type="dxa"/>
            <w:gridSpan w:val="2"/>
            <w:tcPrChange w:id="1255" w:author="Jurkowska Monika" w:date="2022-11-14T21:27:00Z">
              <w:tcPr>
                <w:tcW w:w="516" w:type="dxa"/>
                <w:gridSpan w:val="2"/>
              </w:tcPr>
            </w:tcPrChange>
          </w:tcPr>
          <w:p w14:paraId="21322A8B" w14:textId="77777777" w:rsidR="00225FDA" w:rsidRPr="009079F8" w:rsidRDefault="00225FDA" w:rsidP="00F23355">
            <w:pPr>
              <w:pStyle w:val="pqiTabBody"/>
            </w:pPr>
            <w:r w:rsidRPr="009079F8">
              <w:t>R</w:t>
            </w:r>
          </w:p>
        </w:tc>
        <w:tc>
          <w:tcPr>
            <w:tcW w:w="1950" w:type="dxa"/>
            <w:gridSpan w:val="2"/>
            <w:tcPrChange w:id="1256" w:author="Jurkowska Monika" w:date="2022-11-14T21:27:00Z">
              <w:tcPr>
                <w:tcW w:w="1950" w:type="dxa"/>
                <w:gridSpan w:val="2"/>
              </w:tcPr>
            </w:tcPrChange>
          </w:tcPr>
          <w:p w14:paraId="1C96D9B6" w14:textId="77777777" w:rsidR="00225FDA" w:rsidRPr="009079F8" w:rsidRDefault="00225FDA" w:rsidP="00F23355">
            <w:pPr>
              <w:pStyle w:val="pqiTabBody"/>
            </w:pPr>
            <w:r>
              <w:t>Wartość musi być większa od zera.</w:t>
            </w:r>
          </w:p>
        </w:tc>
        <w:tc>
          <w:tcPr>
            <w:tcW w:w="3406" w:type="dxa"/>
            <w:gridSpan w:val="3"/>
            <w:tcPrChange w:id="1257" w:author="Jurkowska Monika" w:date="2022-11-14T21:27:00Z">
              <w:tcPr>
                <w:tcW w:w="3406" w:type="dxa"/>
                <w:gridSpan w:val="8"/>
              </w:tcPr>
            </w:tcPrChange>
          </w:tcPr>
          <w:p w14:paraId="622ACBF8" w14:textId="0AF81946" w:rsidR="00245464" w:rsidRPr="009079F8" w:rsidRDefault="00225FDA" w:rsidP="00F23355">
            <w:pPr>
              <w:pStyle w:val="pqiTabBody"/>
              <w:rPr>
                <w:lang w:eastAsia="en-GB"/>
              </w:rPr>
            </w:pPr>
            <w:r>
              <w:rPr>
                <w:lang w:eastAsia="en-GB"/>
              </w:rPr>
              <w:t>Wartość ze słownika „</w:t>
            </w:r>
            <w:r>
              <w:t xml:space="preserve">Kody CN (CN </w:t>
            </w:r>
            <w:proofErr w:type="spellStart"/>
            <w:r>
              <w:t>Codes</w:t>
            </w:r>
            <w:proofErr w:type="spellEnd"/>
            <w:r>
              <w:t>)</w:t>
            </w:r>
            <w:r>
              <w:rPr>
                <w:lang w:eastAsia="en-GB"/>
              </w:rPr>
              <w:t>”.</w:t>
            </w:r>
          </w:p>
        </w:tc>
        <w:tc>
          <w:tcPr>
            <w:tcW w:w="1217" w:type="dxa"/>
            <w:gridSpan w:val="2"/>
            <w:tcPrChange w:id="1258" w:author="Jurkowska Monika" w:date="2022-11-14T21:27:00Z">
              <w:tcPr>
                <w:tcW w:w="1106" w:type="dxa"/>
                <w:gridSpan w:val="2"/>
              </w:tcPr>
            </w:tcPrChange>
          </w:tcPr>
          <w:p w14:paraId="1EDFD36B" w14:textId="77777777" w:rsidR="00225FDA" w:rsidRPr="009079F8" w:rsidRDefault="00225FDA" w:rsidP="00F23355">
            <w:pPr>
              <w:pStyle w:val="pqiTabBody"/>
            </w:pPr>
            <w:r w:rsidRPr="009079F8">
              <w:t>n8</w:t>
            </w:r>
          </w:p>
        </w:tc>
      </w:tr>
      <w:tr w:rsidR="00772133" w:rsidRPr="009079F8" w14:paraId="38382705" w14:textId="77777777" w:rsidTr="00DF56BF">
        <w:tc>
          <w:tcPr>
            <w:tcW w:w="350" w:type="dxa"/>
          </w:tcPr>
          <w:p w14:paraId="26430D79" w14:textId="77777777" w:rsidR="00225FDA" w:rsidRPr="009079F8" w:rsidRDefault="00225FDA" w:rsidP="00F23355">
            <w:pPr>
              <w:pStyle w:val="pqiTabBody"/>
              <w:rPr>
                <w:b/>
              </w:rPr>
            </w:pPr>
          </w:p>
        </w:tc>
        <w:tc>
          <w:tcPr>
            <w:tcW w:w="1306" w:type="dxa"/>
          </w:tcPr>
          <w:p w14:paraId="7568AEE0" w14:textId="77777777" w:rsidR="00225FDA" w:rsidRPr="009079F8" w:rsidRDefault="00225FDA" w:rsidP="00F23355">
            <w:pPr>
              <w:pStyle w:val="pqiTabBody"/>
              <w:rPr>
                <w:i/>
              </w:rPr>
            </w:pPr>
            <w:r w:rsidRPr="009079F8">
              <w:rPr>
                <w:i/>
              </w:rPr>
              <w:t>d</w:t>
            </w:r>
          </w:p>
        </w:tc>
        <w:tc>
          <w:tcPr>
            <w:tcW w:w="7418" w:type="dxa"/>
          </w:tcPr>
          <w:p w14:paraId="4C09B1FF" w14:textId="77777777" w:rsidR="00225FDA" w:rsidRDefault="00225FDA" w:rsidP="00F23355">
            <w:pPr>
              <w:pStyle w:val="pqiTabBody"/>
            </w:pPr>
            <w:r w:rsidRPr="009079F8">
              <w:t>Ilość</w:t>
            </w:r>
          </w:p>
          <w:p w14:paraId="2AFE6FC3" w14:textId="54EDBBF8" w:rsidR="00FB3915" w:rsidRPr="008438CC" w:rsidRDefault="00225FDA" w:rsidP="00F23355">
            <w:pPr>
              <w:pStyle w:val="pqiTabBody"/>
              <w:rPr>
                <w:rFonts w:ascii="Courier New" w:hAnsi="Courier New"/>
                <w:color w:val="0000FF"/>
                <w:rPrChange w:id="1259" w:author="Jurkowska Monika" w:date="2022-11-14T21:27:00Z">
                  <w:rPr/>
                </w:rPrChange>
              </w:rPr>
            </w:pPr>
            <w:r>
              <w:rPr>
                <w:rFonts w:ascii="Courier New" w:hAnsi="Courier New" w:cs="Courier New"/>
                <w:noProof/>
                <w:color w:val="0000FF"/>
              </w:rPr>
              <w:t>Quantity</w:t>
            </w:r>
          </w:p>
        </w:tc>
        <w:tc>
          <w:tcPr>
            <w:tcW w:w="516" w:type="dxa"/>
            <w:gridSpan w:val="2"/>
          </w:tcPr>
          <w:p w14:paraId="7E12436F" w14:textId="77777777" w:rsidR="00225FDA" w:rsidRPr="009079F8" w:rsidRDefault="00225FDA" w:rsidP="00F23355">
            <w:pPr>
              <w:pStyle w:val="pqiTabBody"/>
            </w:pPr>
            <w:r w:rsidRPr="009079F8">
              <w:t>R</w:t>
            </w:r>
          </w:p>
        </w:tc>
        <w:tc>
          <w:tcPr>
            <w:tcW w:w="1889" w:type="dxa"/>
          </w:tcPr>
          <w:p w14:paraId="1DB1F0FD" w14:textId="77777777" w:rsidR="00225FDA" w:rsidRPr="009079F8" w:rsidRDefault="00225FDA" w:rsidP="00F23355">
            <w:pPr>
              <w:pStyle w:val="pqiTabBody"/>
            </w:pPr>
            <w:r>
              <w:t>Wartość musi być większa od zera.</w:t>
            </w:r>
          </w:p>
        </w:tc>
        <w:tc>
          <w:tcPr>
            <w:tcW w:w="3402" w:type="dxa"/>
            <w:gridSpan w:val="3"/>
          </w:tcPr>
          <w:p w14:paraId="4E76D088" w14:textId="77777777" w:rsidR="00225FDA" w:rsidRPr="009079F8" w:rsidRDefault="00225FDA" w:rsidP="00F23355">
            <w:pPr>
              <w:pStyle w:val="pqiTabBody"/>
            </w:pPr>
            <w:r w:rsidRPr="009079F8">
              <w:t xml:space="preserve">Należy podać ilość (wyrażoną w jednostce miary powiązanej z kodem </w:t>
            </w:r>
            <w:r>
              <w:t>wyrobu</w:t>
            </w:r>
            <w:r w:rsidRPr="009079F8">
              <w:t xml:space="preserve"> – zob. </w:t>
            </w:r>
            <w:r>
              <w:t>wartości słownika „</w:t>
            </w:r>
            <w:r w:rsidRPr="0093764A">
              <w:t>Jednostki miary (</w:t>
            </w:r>
            <w:proofErr w:type="spellStart"/>
            <w:r w:rsidRPr="0093764A">
              <w:t>Units</w:t>
            </w:r>
            <w:proofErr w:type="spellEnd"/>
            <w:r w:rsidRPr="0093764A">
              <w:t xml:space="preserve"> of </w:t>
            </w:r>
            <w:proofErr w:type="spellStart"/>
            <w:r w:rsidRPr="0093764A">
              <w:t>measure</w:t>
            </w:r>
            <w:proofErr w:type="spellEnd"/>
            <w:r w:rsidRPr="0093764A">
              <w:t>)</w:t>
            </w:r>
            <w:r>
              <w:t>"</w:t>
            </w:r>
            <w:r w:rsidRPr="009079F8">
              <w:t>).</w:t>
            </w:r>
          </w:p>
          <w:p w14:paraId="47D9A8A3" w14:textId="5DF717E5" w:rsidR="00225FDA" w:rsidRPr="009079F8" w:rsidRDefault="00615D42" w:rsidP="00F23355">
            <w:pPr>
              <w:pStyle w:val="pqiTabBody"/>
              <w:rPr>
                <w:del w:id="1260" w:author="Jurkowska Monika" w:date="2022-11-14T21:27:00Z"/>
              </w:rPr>
            </w:pPr>
            <w:r>
              <w:t xml:space="preserve">W przypadku przemieszczenia do </w:t>
            </w:r>
            <w:r w:rsidR="00225FDA" w:rsidRPr="009079F8">
              <w:t>zarejestrowanego</w:t>
            </w:r>
            <w:r>
              <w:t xml:space="preserve"> odbiorcy, o którym mowa w art</w:t>
            </w:r>
            <w:del w:id="1261" w:author="Jurkowska Monika" w:date="2022-11-14T21:27:00Z">
              <w:r w:rsidR="00225FDA" w:rsidRPr="009079F8">
                <w:delText>.</w:delText>
              </w:r>
            </w:del>
            <w:r w:rsidR="00772133">
              <w:t xml:space="preserve"> 18</w:t>
            </w:r>
            <w:r>
              <w:t xml:space="preserve"> ust. </w:t>
            </w:r>
            <w:r w:rsidR="00772133">
              <w:t>3</w:t>
            </w:r>
            <w:r>
              <w:t xml:space="preserve"> dyrektywy </w:t>
            </w:r>
            <w:del w:id="1262" w:author="Jurkowska Monika" w:date="2022-11-14T21:27:00Z">
              <w:r w:rsidR="00225FDA" w:rsidRPr="009079F8">
                <w:delText>2008/118/WE</w:delText>
              </w:r>
            </w:del>
            <w:ins w:id="1263" w:author="Jurkowska Monika" w:date="2022-11-14T21:27:00Z">
              <w:r>
                <w:t>2020/262</w:t>
              </w:r>
            </w:ins>
            <w:r>
              <w:t xml:space="preserve">, </w:t>
            </w:r>
            <w:r>
              <w:lastRenderedPageBreak/>
              <w:t xml:space="preserve">ilość nie może przewyższać ilości, do której odebrania </w:t>
            </w:r>
            <w:del w:id="1264" w:author="Jurkowska Monika" w:date="2022-11-14T21:27:00Z">
              <w:r w:rsidR="00225FDA" w:rsidRPr="009079F8">
                <w:delText xml:space="preserve">zarejestrowany </w:delText>
              </w:r>
            </w:del>
            <w:r>
              <w:t xml:space="preserve">odbiorca </w:t>
            </w:r>
            <w:ins w:id="1265" w:author="Jurkowska Monika" w:date="2022-11-14T21:27:00Z">
              <w:r>
                <w:t xml:space="preserve">ten </w:t>
              </w:r>
            </w:ins>
            <w:r>
              <w:t xml:space="preserve">jest </w:t>
            </w:r>
            <w:proofErr w:type="spellStart"/>
            <w:r>
              <w:t>upoważniony.</w:t>
            </w:r>
          </w:p>
          <w:p w14:paraId="6A284603" w14:textId="23904D85" w:rsidR="00615D42" w:rsidRPr="009079F8" w:rsidRDefault="00225FDA" w:rsidP="00F23355">
            <w:pPr>
              <w:pStyle w:val="pqiTabBody"/>
            </w:pPr>
            <w:r w:rsidRPr="009079F8">
              <w:t>W</w:t>
            </w:r>
            <w:proofErr w:type="spellEnd"/>
            <w:r w:rsidRPr="009079F8">
              <w:t xml:space="preserve"> przypadku przemieszczenia do zwolnionej organizacji, o której mowa w art. 12 dyrektywy 2008/118/WE, ilość nie może przewyższać ilości zarejestrowanej w świadectwie zwolnienia z podatku </w:t>
            </w:r>
            <w:proofErr w:type="spellStart"/>
            <w:r w:rsidRPr="009079F8">
              <w:t>akcyzowego</w:t>
            </w:r>
            <w:ins w:id="1266" w:author="Jurkowska Monika" w:date="2022-11-14T21:27:00Z">
              <w:r w:rsidR="00615D42">
                <w:t>Wartość</w:t>
              </w:r>
              <w:proofErr w:type="spellEnd"/>
              <w:r w:rsidR="00615D42">
                <w:t xml:space="preserve"> tego elementu danych musi być większa niż zero</w:t>
              </w:r>
            </w:ins>
            <w:r w:rsidR="00615D42">
              <w:t>.</w:t>
            </w:r>
          </w:p>
        </w:tc>
        <w:tc>
          <w:tcPr>
            <w:tcW w:w="1282" w:type="dxa"/>
            <w:gridSpan w:val="3"/>
          </w:tcPr>
          <w:p w14:paraId="2612BF0D" w14:textId="77777777" w:rsidR="00225FDA" w:rsidRPr="009079F8" w:rsidRDefault="00225FDA" w:rsidP="00F23355">
            <w:pPr>
              <w:pStyle w:val="pqiTabBody"/>
            </w:pPr>
            <w:r w:rsidRPr="009079F8">
              <w:lastRenderedPageBreak/>
              <w:t>n..15,3</w:t>
            </w:r>
          </w:p>
        </w:tc>
      </w:tr>
      <w:tr w:rsidR="008E5B73" w:rsidRPr="009079F8" w14:paraId="4D1FBF88"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267"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268" w:author="Jurkowska Monika" w:date="2022-11-14T21:27:00Z">
            <w:trPr>
              <w:gridAfter w:val="0"/>
            </w:trPr>
          </w:trPrChange>
        </w:trPr>
        <w:tc>
          <w:tcPr>
            <w:tcW w:w="350" w:type="dxa"/>
            <w:tcPrChange w:id="1269" w:author="Jurkowska Monika" w:date="2022-11-14T21:27:00Z">
              <w:tcPr>
                <w:tcW w:w="350" w:type="dxa"/>
              </w:tcPr>
            </w:tcPrChange>
          </w:tcPr>
          <w:p w14:paraId="5D3DC7BA" w14:textId="77777777" w:rsidR="00225FDA" w:rsidRPr="009079F8" w:rsidRDefault="00225FDA" w:rsidP="00F23355">
            <w:pPr>
              <w:pStyle w:val="pqiTabBody"/>
              <w:rPr>
                <w:b/>
              </w:rPr>
            </w:pPr>
          </w:p>
        </w:tc>
        <w:tc>
          <w:tcPr>
            <w:tcW w:w="1306" w:type="dxa"/>
            <w:tcPrChange w:id="1270" w:author="Jurkowska Monika" w:date="2022-11-14T21:27:00Z">
              <w:tcPr>
                <w:tcW w:w="439" w:type="dxa"/>
                <w:gridSpan w:val="2"/>
              </w:tcPr>
            </w:tcPrChange>
          </w:tcPr>
          <w:p w14:paraId="26240D67" w14:textId="77777777" w:rsidR="00225FDA" w:rsidRPr="009079F8" w:rsidRDefault="00225FDA" w:rsidP="00F23355">
            <w:pPr>
              <w:pStyle w:val="pqiTabBody"/>
              <w:rPr>
                <w:i/>
              </w:rPr>
            </w:pPr>
            <w:r w:rsidRPr="009079F8">
              <w:rPr>
                <w:i/>
              </w:rPr>
              <w:t>e</w:t>
            </w:r>
          </w:p>
        </w:tc>
        <w:tc>
          <w:tcPr>
            <w:tcW w:w="7418" w:type="dxa"/>
            <w:tcPrChange w:id="1271" w:author="Jurkowska Monika" w:date="2022-11-14T21:27:00Z">
              <w:tcPr>
                <w:tcW w:w="5777" w:type="dxa"/>
                <w:gridSpan w:val="3"/>
              </w:tcPr>
            </w:tcPrChange>
          </w:tcPr>
          <w:p w14:paraId="5022F24C" w14:textId="77777777" w:rsidR="00225FDA" w:rsidRDefault="00225FDA" w:rsidP="00F23355">
            <w:pPr>
              <w:pStyle w:val="pqiTabBody"/>
            </w:pPr>
            <w:r w:rsidRPr="009079F8">
              <w:t>Masa brutto</w:t>
            </w:r>
          </w:p>
          <w:p w14:paraId="67B62B31" w14:textId="727E045A" w:rsidR="005713B4" w:rsidRPr="009079F8" w:rsidRDefault="00225FDA" w:rsidP="00F23355">
            <w:pPr>
              <w:pStyle w:val="pqiTabBody"/>
            </w:pPr>
            <w:del w:id="1272" w:author="Jurkowska Monika" w:date="2022-11-14T21:27:00Z">
              <w:r>
                <w:rPr>
                  <w:rFonts w:ascii="Courier New" w:hAnsi="Courier New" w:cs="Courier New"/>
                  <w:noProof/>
                  <w:color w:val="0000FF"/>
                </w:rPr>
                <w:delText>GrossWeight</w:delText>
              </w:r>
            </w:del>
            <w:proofErr w:type="spellStart"/>
            <w:ins w:id="1273" w:author="Jurkowska Monika" w:date="2022-11-14T21:27:00Z">
              <w:r w:rsidR="00D22D6F">
                <w:t>Gro</w:t>
              </w:r>
              <w:r w:rsidR="005713B4">
                <w:t>ssMass</w:t>
              </w:r>
            </w:ins>
            <w:proofErr w:type="spellEnd"/>
          </w:p>
        </w:tc>
        <w:tc>
          <w:tcPr>
            <w:tcW w:w="516" w:type="dxa"/>
            <w:gridSpan w:val="2"/>
            <w:tcPrChange w:id="1274" w:author="Jurkowska Monika" w:date="2022-11-14T21:27:00Z">
              <w:tcPr>
                <w:tcW w:w="516" w:type="dxa"/>
                <w:gridSpan w:val="2"/>
              </w:tcPr>
            </w:tcPrChange>
          </w:tcPr>
          <w:p w14:paraId="52A3F1FB" w14:textId="77777777" w:rsidR="00225FDA" w:rsidRPr="009079F8" w:rsidRDefault="00225FDA" w:rsidP="00F23355">
            <w:pPr>
              <w:pStyle w:val="pqiTabBody"/>
            </w:pPr>
            <w:r w:rsidRPr="009079F8">
              <w:t>R</w:t>
            </w:r>
          </w:p>
        </w:tc>
        <w:tc>
          <w:tcPr>
            <w:tcW w:w="1950" w:type="dxa"/>
            <w:gridSpan w:val="2"/>
            <w:tcPrChange w:id="1275" w:author="Jurkowska Monika" w:date="2022-11-14T21:27:00Z">
              <w:tcPr>
                <w:tcW w:w="1950" w:type="dxa"/>
                <w:gridSpan w:val="2"/>
              </w:tcPr>
            </w:tcPrChange>
          </w:tcPr>
          <w:p w14:paraId="76871BB2" w14:textId="77777777" w:rsidR="00225FDA" w:rsidRPr="009079F8" w:rsidRDefault="00225FDA" w:rsidP="00F23355">
            <w:pPr>
              <w:pStyle w:val="pqiTabBody"/>
            </w:pPr>
            <w:r>
              <w:t>Wartość musi być większa od zera</w:t>
            </w:r>
            <w:r w:rsidR="00FB29BF">
              <w:t xml:space="preserve"> i musi być równa lub większa od masy netto</w:t>
            </w:r>
            <w:r>
              <w:t>.</w:t>
            </w:r>
          </w:p>
        </w:tc>
        <w:tc>
          <w:tcPr>
            <w:tcW w:w="3406" w:type="dxa"/>
            <w:gridSpan w:val="3"/>
            <w:tcPrChange w:id="1276" w:author="Jurkowska Monika" w:date="2022-11-14T21:27:00Z">
              <w:tcPr>
                <w:tcW w:w="3406" w:type="dxa"/>
                <w:gridSpan w:val="8"/>
              </w:tcPr>
            </w:tcPrChange>
          </w:tcPr>
          <w:p w14:paraId="76289857" w14:textId="77777777" w:rsidR="00225FDA" w:rsidRDefault="00225FDA" w:rsidP="00F23355">
            <w:pPr>
              <w:pStyle w:val="pqiTabBody"/>
              <w:rPr>
                <w:ins w:id="1277" w:author="Jurkowska Monika" w:date="2022-11-14T21:27:00Z"/>
              </w:rPr>
            </w:pPr>
            <w:r w:rsidRPr="009079F8">
              <w:t>Należy podać masę brutto przesyłki (wyroby akcyzowe wraz z opakowaniem).</w:t>
            </w:r>
          </w:p>
          <w:p w14:paraId="383E82FC" w14:textId="47105EC3" w:rsidR="003B0EFC" w:rsidRPr="009079F8" w:rsidRDefault="003B0EFC" w:rsidP="00F23355">
            <w:pPr>
              <w:pStyle w:val="pqiTabBody"/>
            </w:pPr>
            <w:ins w:id="1278" w:author="Jurkowska Monika" w:date="2022-11-14T21:27:00Z">
              <w:r>
                <w:t>Wartość tego elementu danych musi być większa niż zero. Masa brutto musi być równa masie netto lub od niej większa</w:t>
              </w:r>
            </w:ins>
          </w:p>
        </w:tc>
        <w:tc>
          <w:tcPr>
            <w:tcW w:w="1217" w:type="dxa"/>
            <w:gridSpan w:val="2"/>
            <w:tcPrChange w:id="1279" w:author="Jurkowska Monika" w:date="2022-11-14T21:27:00Z">
              <w:tcPr>
                <w:tcW w:w="1106" w:type="dxa"/>
                <w:gridSpan w:val="2"/>
              </w:tcPr>
            </w:tcPrChange>
          </w:tcPr>
          <w:p w14:paraId="5133D92F" w14:textId="6779DC71" w:rsidR="003B0EFC" w:rsidRPr="009079F8" w:rsidRDefault="003B0EFC" w:rsidP="00F23355">
            <w:pPr>
              <w:pStyle w:val="pqiTabBody"/>
            </w:pPr>
            <w:r>
              <w:t>n..</w:t>
            </w:r>
            <w:del w:id="1280" w:author="Jurkowska Monika" w:date="2022-11-14T21:27:00Z">
              <w:r w:rsidR="00225FDA" w:rsidRPr="009079F8">
                <w:delText>15,2</w:delText>
              </w:r>
            </w:del>
            <w:ins w:id="1281" w:author="Jurkowska Monika" w:date="2022-11-14T21:27:00Z">
              <w:r>
                <w:t>16,6</w:t>
              </w:r>
            </w:ins>
          </w:p>
        </w:tc>
      </w:tr>
      <w:tr w:rsidR="008E5B73" w:rsidRPr="009079F8" w14:paraId="383E43CB"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282"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283" w:author="Jurkowska Monika" w:date="2022-11-14T21:27:00Z">
            <w:trPr>
              <w:gridAfter w:val="0"/>
            </w:trPr>
          </w:trPrChange>
        </w:trPr>
        <w:tc>
          <w:tcPr>
            <w:tcW w:w="350" w:type="dxa"/>
            <w:tcPrChange w:id="1284" w:author="Jurkowska Monika" w:date="2022-11-14T21:27:00Z">
              <w:tcPr>
                <w:tcW w:w="350" w:type="dxa"/>
              </w:tcPr>
            </w:tcPrChange>
          </w:tcPr>
          <w:p w14:paraId="5603ADFB" w14:textId="77777777" w:rsidR="00225FDA" w:rsidRPr="009079F8" w:rsidRDefault="00225FDA" w:rsidP="00F23355">
            <w:pPr>
              <w:pStyle w:val="pqiTabBody"/>
              <w:rPr>
                <w:b/>
              </w:rPr>
            </w:pPr>
          </w:p>
        </w:tc>
        <w:tc>
          <w:tcPr>
            <w:tcW w:w="1306" w:type="dxa"/>
            <w:tcPrChange w:id="1285" w:author="Jurkowska Monika" w:date="2022-11-14T21:27:00Z">
              <w:tcPr>
                <w:tcW w:w="439" w:type="dxa"/>
                <w:gridSpan w:val="2"/>
              </w:tcPr>
            </w:tcPrChange>
          </w:tcPr>
          <w:p w14:paraId="66364D66" w14:textId="77777777" w:rsidR="00225FDA" w:rsidRPr="009079F8" w:rsidRDefault="00225FDA" w:rsidP="00F23355">
            <w:pPr>
              <w:pStyle w:val="pqiTabBody"/>
              <w:rPr>
                <w:i/>
              </w:rPr>
            </w:pPr>
            <w:r w:rsidRPr="009079F8">
              <w:rPr>
                <w:i/>
              </w:rPr>
              <w:t>f</w:t>
            </w:r>
          </w:p>
        </w:tc>
        <w:tc>
          <w:tcPr>
            <w:tcW w:w="7418" w:type="dxa"/>
            <w:tcPrChange w:id="1286" w:author="Jurkowska Monika" w:date="2022-11-14T21:27:00Z">
              <w:tcPr>
                <w:tcW w:w="5777" w:type="dxa"/>
                <w:gridSpan w:val="3"/>
              </w:tcPr>
            </w:tcPrChange>
          </w:tcPr>
          <w:p w14:paraId="4C442C61" w14:textId="77777777" w:rsidR="00225FDA" w:rsidRDefault="00225FDA" w:rsidP="00F23355">
            <w:pPr>
              <w:pStyle w:val="pqiTabBody"/>
            </w:pPr>
            <w:r w:rsidRPr="009079F8">
              <w:t>Masa netto</w:t>
            </w:r>
          </w:p>
          <w:p w14:paraId="6E675569" w14:textId="490ABCAF" w:rsidR="005713B4" w:rsidRPr="009079F8" w:rsidRDefault="00225FDA" w:rsidP="00F23355">
            <w:pPr>
              <w:pStyle w:val="pqiTabBody"/>
            </w:pPr>
            <w:del w:id="1287" w:author="Jurkowska Monika" w:date="2022-11-14T21:27:00Z">
              <w:r>
                <w:rPr>
                  <w:rFonts w:ascii="Courier New" w:hAnsi="Courier New" w:cs="Courier New"/>
                  <w:noProof/>
                  <w:color w:val="0000FF"/>
                </w:rPr>
                <w:delText>NetWeight</w:delText>
              </w:r>
            </w:del>
            <w:proofErr w:type="spellStart"/>
            <w:ins w:id="1288" w:author="Jurkowska Monika" w:date="2022-11-14T21:27:00Z">
              <w:r w:rsidR="005713B4">
                <w:t>NetMass</w:t>
              </w:r>
            </w:ins>
            <w:proofErr w:type="spellEnd"/>
          </w:p>
        </w:tc>
        <w:tc>
          <w:tcPr>
            <w:tcW w:w="516" w:type="dxa"/>
            <w:gridSpan w:val="2"/>
            <w:tcPrChange w:id="1289" w:author="Jurkowska Monika" w:date="2022-11-14T21:27:00Z">
              <w:tcPr>
                <w:tcW w:w="516" w:type="dxa"/>
                <w:gridSpan w:val="2"/>
              </w:tcPr>
            </w:tcPrChange>
          </w:tcPr>
          <w:p w14:paraId="0D4484A0" w14:textId="77777777" w:rsidR="00225FDA" w:rsidRPr="009079F8" w:rsidRDefault="00225FDA" w:rsidP="00F23355">
            <w:pPr>
              <w:pStyle w:val="pqiTabBody"/>
            </w:pPr>
            <w:r w:rsidRPr="009079F8">
              <w:t>R</w:t>
            </w:r>
          </w:p>
        </w:tc>
        <w:tc>
          <w:tcPr>
            <w:tcW w:w="1950" w:type="dxa"/>
            <w:gridSpan w:val="2"/>
            <w:tcPrChange w:id="1290" w:author="Jurkowska Monika" w:date="2022-11-14T21:27:00Z">
              <w:tcPr>
                <w:tcW w:w="1950" w:type="dxa"/>
                <w:gridSpan w:val="2"/>
              </w:tcPr>
            </w:tcPrChange>
          </w:tcPr>
          <w:p w14:paraId="18A09BC2" w14:textId="44A59CF3" w:rsidR="00225FDA" w:rsidRPr="009079F8" w:rsidRDefault="00225FDA" w:rsidP="00F0231E">
            <w:pPr>
              <w:pStyle w:val="pqiTabBody"/>
            </w:pPr>
            <w:r>
              <w:t>Wartość musi być większa od zera</w:t>
            </w:r>
            <w:r w:rsidR="00FB29BF">
              <w:t xml:space="preserve"> i musi być równa lub mniejsza od masy </w:t>
            </w:r>
            <w:r w:rsidR="00F0231E">
              <w:t>brutto</w:t>
            </w:r>
            <w:r>
              <w:t>.</w:t>
            </w:r>
          </w:p>
        </w:tc>
        <w:tc>
          <w:tcPr>
            <w:tcW w:w="3406" w:type="dxa"/>
            <w:gridSpan w:val="3"/>
            <w:tcPrChange w:id="1291" w:author="Jurkowska Monika" w:date="2022-11-14T21:27:00Z">
              <w:tcPr>
                <w:tcW w:w="3406" w:type="dxa"/>
                <w:gridSpan w:val="8"/>
              </w:tcPr>
            </w:tcPrChange>
          </w:tcPr>
          <w:p w14:paraId="0340EEAC" w14:textId="77777777" w:rsidR="00225FDA" w:rsidRDefault="00225FDA" w:rsidP="00F23355">
            <w:pPr>
              <w:pStyle w:val="pqiTabBody"/>
              <w:rPr>
                <w:ins w:id="1292" w:author="Jurkowska Monika" w:date="2022-11-14T21:27:00Z"/>
              </w:rPr>
            </w:pPr>
            <w:r w:rsidRPr="009079F8">
              <w:t xml:space="preserve">Należy podać masę wyrobów akcyzowych bez opakowania (w przypadku alkoholu i napojów alkoholowych, </w:t>
            </w:r>
            <w:r>
              <w:t>wyrob</w:t>
            </w:r>
            <w:r w:rsidRPr="009079F8">
              <w:t xml:space="preserve">ów energetycznych i w przypadku </w:t>
            </w:r>
            <w:r w:rsidRPr="009079F8">
              <w:lastRenderedPageBreak/>
              <w:t>wszystkich wyrobów tytoniowych poza papierosami).</w:t>
            </w:r>
          </w:p>
          <w:p w14:paraId="64842CB4" w14:textId="40CBE7C8" w:rsidR="00661746" w:rsidRPr="009079F8" w:rsidRDefault="00661746" w:rsidP="00F23355">
            <w:pPr>
              <w:pStyle w:val="pqiTabBody"/>
            </w:pPr>
            <w:ins w:id="1293" w:author="Jurkowska Monika" w:date="2022-11-14T21:27:00Z">
              <w:r>
                <w:t>Wartość tego elementu danych musi być większa niż zero. Masa brutto musi być równa masie netto lub od niej większa.</w:t>
              </w:r>
            </w:ins>
          </w:p>
        </w:tc>
        <w:tc>
          <w:tcPr>
            <w:tcW w:w="1217" w:type="dxa"/>
            <w:gridSpan w:val="2"/>
            <w:tcPrChange w:id="1294" w:author="Jurkowska Monika" w:date="2022-11-14T21:27:00Z">
              <w:tcPr>
                <w:tcW w:w="1106" w:type="dxa"/>
                <w:gridSpan w:val="2"/>
              </w:tcPr>
            </w:tcPrChange>
          </w:tcPr>
          <w:p w14:paraId="3DB3DD51" w14:textId="3BF5530D" w:rsidR="00661746" w:rsidRPr="009079F8" w:rsidRDefault="00661746" w:rsidP="00F23355">
            <w:pPr>
              <w:pStyle w:val="pqiTabBody"/>
            </w:pPr>
            <w:r>
              <w:lastRenderedPageBreak/>
              <w:t>n..</w:t>
            </w:r>
            <w:del w:id="1295" w:author="Jurkowska Monika" w:date="2022-11-14T21:27:00Z">
              <w:r w:rsidR="00225FDA" w:rsidRPr="009079F8">
                <w:delText>15,2</w:delText>
              </w:r>
            </w:del>
            <w:ins w:id="1296" w:author="Jurkowska Monika" w:date="2022-11-14T21:27:00Z">
              <w:r>
                <w:t>16,6</w:t>
              </w:r>
            </w:ins>
          </w:p>
        </w:tc>
      </w:tr>
      <w:tr w:rsidR="008E5B73" w:rsidRPr="009079F8" w14:paraId="44C86ACB"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297"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298" w:author="Jurkowska Monika" w:date="2022-11-14T21:27:00Z">
            <w:trPr>
              <w:gridAfter w:val="0"/>
            </w:trPr>
          </w:trPrChange>
        </w:trPr>
        <w:tc>
          <w:tcPr>
            <w:tcW w:w="350" w:type="dxa"/>
            <w:tcPrChange w:id="1299" w:author="Jurkowska Monika" w:date="2022-11-14T21:27:00Z">
              <w:tcPr>
                <w:tcW w:w="350" w:type="dxa"/>
              </w:tcPr>
            </w:tcPrChange>
          </w:tcPr>
          <w:p w14:paraId="47BB94A4" w14:textId="77777777" w:rsidR="00225FDA" w:rsidRPr="009079F8" w:rsidRDefault="00225FDA" w:rsidP="00F23355">
            <w:pPr>
              <w:pStyle w:val="pqiTabBody"/>
              <w:rPr>
                <w:b/>
              </w:rPr>
            </w:pPr>
          </w:p>
        </w:tc>
        <w:tc>
          <w:tcPr>
            <w:tcW w:w="1306" w:type="dxa"/>
            <w:tcPrChange w:id="1300" w:author="Jurkowska Monika" w:date="2022-11-14T21:27:00Z">
              <w:tcPr>
                <w:tcW w:w="439" w:type="dxa"/>
                <w:gridSpan w:val="2"/>
              </w:tcPr>
            </w:tcPrChange>
          </w:tcPr>
          <w:p w14:paraId="024245E0" w14:textId="77777777" w:rsidR="00225FDA" w:rsidRPr="009079F8" w:rsidRDefault="00225FDA" w:rsidP="00F23355">
            <w:pPr>
              <w:pStyle w:val="pqiTabBody"/>
              <w:rPr>
                <w:i/>
              </w:rPr>
            </w:pPr>
            <w:r w:rsidRPr="009079F8">
              <w:rPr>
                <w:i/>
              </w:rPr>
              <w:t>g</w:t>
            </w:r>
          </w:p>
        </w:tc>
        <w:tc>
          <w:tcPr>
            <w:tcW w:w="7418" w:type="dxa"/>
            <w:tcPrChange w:id="1301" w:author="Jurkowska Monika" w:date="2022-11-14T21:27:00Z">
              <w:tcPr>
                <w:tcW w:w="5777" w:type="dxa"/>
                <w:gridSpan w:val="3"/>
              </w:tcPr>
            </w:tcPrChange>
          </w:tcPr>
          <w:p w14:paraId="437F643D" w14:textId="77777777" w:rsidR="00225FDA" w:rsidRDefault="00225FDA" w:rsidP="00F23355">
            <w:pPr>
              <w:pStyle w:val="pqiTabBody"/>
            </w:pPr>
            <w:r w:rsidRPr="009079F8">
              <w:t>Zawartość alkoholu</w:t>
            </w:r>
          </w:p>
          <w:p w14:paraId="0935450B" w14:textId="358D6D00" w:rsidR="005713B4" w:rsidRPr="00CA193D" w:rsidRDefault="00C90B31" w:rsidP="00F23355">
            <w:pPr>
              <w:pStyle w:val="pqiTabBody"/>
              <w:rPr>
                <w:rFonts w:ascii="Courier New" w:hAnsi="Courier New"/>
                <w:color w:val="0000FF"/>
                <w:rPrChange w:id="1302" w:author="Jurkowska Monika" w:date="2022-11-14T21:27:00Z">
                  <w:rPr/>
                </w:rPrChange>
              </w:rPr>
            </w:pPr>
            <w:r w:rsidRPr="00C90B31">
              <w:rPr>
                <w:rFonts w:ascii="Courier New" w:hAnsi="Courier New" w:cs="Courier New"/>
                <w:noProof/>
                <w:color w:val="0000FF"/>
              </w:rPr>
              <w:t>AlcoholicStrengthByVolumeInPercentage</w:t>
            </w:r>
          </w:p>
        </w:tc>
        <w:tc>
          <w:tcPr>
            <w:tcW w:w="516" w:type="dxa"/>
            <w:gridSpan w:val="2"/>
            <w:tcPrChange w:id="1303" w:author="Jurkowska Monika" w:date="2022-11-14T21:27:00Z">
              <w:tcPr>
                <w:tcW w:w="516" w:type="dxa"/>
                <w:gridSpan w:val="2"/>
              </w:tcPr>
            </w:tcPrChange>
          </w:tcPr>
          <w:p w14:paraId="5BA6690C" w14:textId="77777777" w:rsidR="00225FDA" w:rsidRPr="009079F8" w:rsidRDefault="00225FDA" w:rsidP="00F23355">
            <w:pPr>
              <w:pStyle w:val="pqiTabBody"/>
            </w:pPr>
            <w:r>
              <w:t>D</w:t>
            </w:r>
          </w:p>
        </w:tc>
        <w:tc>
          <w:tcPr>
            <w:tcW w:w="1950" w:type="dxa"/>
            <w:gridSpan w:val="2"/>
            <w:tcPrChange w:id="1304" w:author="Jurkowska Monika" w:date="2022-11-14T21:27:00Z">
              <w:tcPr>
                <w:tcW w:w="1950" w:type="dxa"/>
                <w:gridSpan w:val="2"/>
              </w:tcPr>
            </w:tcPrChange>
          </w:tcPr>
          <w:p w14:paraId="1A18D817" w14:textId="77777777" w:rsidR="00225FDA" w:rsidRDefault="00225FDA" w:rsidP="00F23355">
            <w:pPr>
              <w:pStyle w:val="pqiTabBody"/>
            </w:pPr>
            <w:r w:rsidRPr="009079F8">
              <w:t>„R”, jeżeli ma zastosowanie do danego wyrobu akcyzowego</w:t>
            </w:r>
            <w:r>
              <w:t xml:space="preserve"> – patrz wartości słownika „Wyroby akcyzowe (</w:t>
            </w:r>
            <w:proofErr w:type="spellStart"/>
            <w:r>
              <w:t>Excise</w:t>
            </w:r>
            <w:proofErr w:type="spellEnd"/>
            <w:r>
              <w:t xml:space="preserve"> products)”, oraz w polu 17b jest wartość inna niż B000.</w:t>
            </w:r>
          </w:p>
          <w:p w14:paraId="46269EF5" w14:textId="77777777" w:rsidR="00225FDA" w:rsidRDefault="00225FDA" w:rsidP="00F23355">
            <w:pPr>
              <w:pStyle w:val="pqiTabBody"/>
            </w:pPr>
            <w:r w:rsidRPr="009079F8">
              <w:t>„</w:t>
            </w:r>
            <w:r>
              <w:t>O</w:t>
            </w:r>
            <w:r w:rsidRPr="009079F8">
              <w:t>”, jeżeli ma zastosowanie do danego wyrobu akcyzowego</w:t>
            </w:r>
            <w:r>
              <w:t>– patrz wartości słownika „Wyroby akcyzowe (</w:t>
            </w:r>
            <w:proofErr w:type="spellStart"/>
            <w:r>
              <w:t>Excise</w:t>
            </w:r>
            <w:proofErr w:type="spellEnd"/>
            <w:r>
              <w:t xml:space="preserve"> products)”, </w:t>
            </w:r>
            <w:r>
              <w:lastRenderedPageBreak/>
              <w:t>oraz w polu 17b jest wartość B000.</w:t>
            </w:r>
          </w:p>
          <w:p w14:paraId="52ACE41C" w14:textId="77777777" w:rsidR="00225FDA" w:rsidRDefault="00225FDA" w:rsidP="00F23355">
            <w:r>
              <w:t>W pozostałych przypadkach nie stosuje się.</w:t>
            </w:r>
          </w:p>
          <w:p w14:paraId="4DB7EE79" w14:textId="77777777" w:rsidR="00225FDA" w:rsidRPr="009079F8" w:rsidRDefault="00225FDA" w:rsidP="00F23355">
            <w:r>
              <w:t xml:space="preserve">Jeżeli stopień Plato ma </w:t>
            </w:r>
            <w:r w:rsidRPr="009079F8">
              <w:t>zastosowanie do danego wyrobu akcyzowego</w:t>
            </w:r>
            <w:r>
              <w:t xml:space="preserve"> – patrz wartości słownika „Wyroby akcyzowe (</w:t>
            </w:r>
            <w:proofErr w:type="spellStart"/>
            <w:r>
              <w:t>Excise</w:t>
            </w:r>
            <w:proofErr w:type="spellEnd"/>
            <w:r>
              <w:t xml:space="preserve"> products)”, to musi być podana co najmniej wartość jednego z pól z</w:t>
            </w:r>
            <w:r w:rsidRPr="009079F8">
              <w:t>awartość alkoholu</w:t>
            </w:r>
            <w:r>
              <w:t xml:space="preserve"> (17g) lub stopień Plato (17h).</w:t>
            </w:r>
          </w:p>
        </w:tc>
        <w:tc>
          <w:tcPr>
            <w:tcW w:w="3406" w:type="dxa"/>
            <w:gridSpan w:val="3"/>
            <w:tcPrChange w:id="1305" w:author="Jurkowska Monika" w:date="2022-11-14T21:27:00Z">
              <w:tcPr>
                <w:tcW w:w="3406" w:type="dxa"/>
                <w:gridSpan w:val="8"/>
              </w:tcPr>
            </w:tcPrChange>
          </w:tcPr>
          <w:p w14:paraId="07AC34A5" w14:textId="77777777" w:rsidR="00225FDA" w:rsidRDefault="00225FDA" w:rsidP="00484D0C">
            <w:pPr>
              <w:pStyle w:val="pqiTabBody"/>
              <w:rPr>
                <w:ins w:id="1306" w:author="Jurkowska Monika" w:date="2022-11-14T21:27:00Z"/>
              </w:rPr>
            </w:pPr>
            <w:r w:rsidRPr="009079F8">
              <w:lastRenderedPageBreak/>
              <w:t xml:space="preserve">Należy podać zawartość alkoholu (procentową zawartość objętościową w temperaturze </w:t>
            </w:r>
            <w:smartTag w:uri="urn:schemas-microsoft-com:office:smarttags" w:element="metricconverter">
              <w:smartTagPr>
                <w:attr w:name="ProductID" w:val="20ﾰC"/>
              </w:smartTagPr>
              <w:r w:rsidRPr="009079F8">
                <w:t>20°C</w:t>
              </w:r>
            </w:smartTag>
            <w:r w:rsidRPr="009079F8">
              <w:t>)</w:t>
            </w:r>
            <w:r>
              <w:t xml:space="preserve"> jeśli jest wymagana. Wartość musi </w:t>
            </w:r>
            <w:r w:rsidR="00484D0C">
              <w:t>zawierać się w przedziale od 0,5 do 100</w:t>
            </w:r>
            <w:r>
              <w:t>.</w:t>
            </w:r>
          </w:p>
          <w:p w14:paraId="24446BCE" w14:textId="1987618C" w:rsidR="00661746" w:rsidRPr="009079F8" w:rsidRDefault="00661746" w:rsidP="00484D0C">
            <w:pPr>
              <w:pStyle w:val="pqiTabBody"/>
            </w:pPr>
          </w:p>
        </w:tc>
        <w:tc>
          <w:tcPr>
            <w:tcW w:w="1217" w:type="dxa"/>
            <w:gridSpan w:val="2"/>
            <w:tcPrChange w:id="1307" w:author="Jurkowska Monika" w:date="2022-11-14T21:27:00Z">
              <w:tcPr>
                <w:tcW w:w="1106" w:type="dxa"/>
                <w:gridSpan w:val="2"/>
              </w:tcPr>
            </w:tcPrChange>
          </w:tcPr>
          <w:p w14:paraId="6FE87B20" w14:textId="77777777" w:rsidR="00225FDA" w:rsidRPr="009079F8" w:rsidRDefault="00225FDA" w:rsidP="00F23355">
            <w:pPr>
              <w:pStyle w:val="pqiTabBody"/>
            </w:pPr>
            <w:r w:rsidRPr="009079F8">
              <w:t>n..5,2</w:t>
            </w:r>
          </w:p>
        </w:tc>
      </w:tr>
      <w:tr w:rsidR="008E5B73" w:rsidRPr="009079F8" w14:paraId="689F05EA"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308"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309" w:author="Jurkowska Monika" w:date="2022-11-14T21:27:00Z">
            <w:trPr>
              <w:gridAfter w:val="0"/>
            </w:trPr>
          </w:trPrChange>
        </w:trPr>
        <w:tc>
          <w:tcPr>
            <w:tcW w:w="350" w:type="dxa"/>
            <w:tcPrChange w:id="1310" w:author="Jurkowska Monika" w:date="2022-11-14T21:27:00Z">
              <w:tcPr>
                <w:tcW w:w="350" w:type="dxa"/>
              </w:tcPr>
            </w:tcPrChange>
          </w:tcPr>
          <w:p w14:paraId="57B5C470" w14:textId="77777777" w:rsidR="00225FDA" w:rsidRPr="009079F8" w:rsidRDefault="00225FDA" w:rsidP="00F23355">
            <w:pPr>
              <w:pStyle w:val="pqiTabBody"/>
              <w:rPr>
                <w:b/>
              </w:rPr>
            </w:pPr>
          </w:p>
        </w:tc>
        <w:tc>
          <w:tcPr>
            <w:tcW w:w="1306" w:type="dxa"/>
            <w:tcPrChange w:id="1311" w:author="Jurkowska Monika" w:date="2022-11-14T21:27:00Z">
              <w:tcPr>
                <w:tcW w:w="439" w:type="dxa"/>
                <w:gridSpan w:val="2"/>
              </w:tcPr>
            </w:tcPrChange>
          </w:tcPr>
          <w:p w14:paraId="733DDC98" w14:textId="77777777" w:rsidR="00225FDA" w:rsidRPr="009079F8" w:rsidRDefault="00225FDA" w:rsidP="00F23355">
            <w:pPr>
              <w:pStyle w:val="pqiTabBody"/>
              <w:rPr>
                <w:i/>
              </w:rPr>
            </w:pPr>
            <w:r w:rsidRPr="009079F8">
              <w:rPr>
                <w:i/>
              </w:rPr>
              <w:t>h</w:t>
            </w:r>
          </w:p>
        </w:tc>
        <w:tc>
          <w:tcPr>
            <w:tcW w:w="7418" w:type="dxa"/>
            <w:tcPrChange w:id="1312" w:author="Jurkowska Monika" w:date="2022-11-14T21:27:00Z">
              <w:tcPr>
                <w:tcW w:w="5777" w:type="dxa"/>
                <w:gridSpan w:val="3"/>
              </w:tcPr>
            </w:tcPrChange>
          </w:tcPr>
          <w:p w14:paraId="2744A03E" w14:textId="77777777" w:rsidR="00225FDA" w:rsidRDefault="00225FDA" w:rsidP="00F23355">
            <w:pPr>
              <w:pStyle w:val="pqiTabBody"/>
            </w:pPr>
            <w:r w:rsidRPr="009079F8">
              <w:t>Stopień Plato</w:t>
            </w:r>
          </w:p>
          <w:p w14:paraId="0EC42918" w14:textId="1DA8C9C4" w:rsidR="005713B4" w:rsidRPr="00CA193D" w:rsidRDefault="00225FDA" w:rsidP="00F23355">
            <w:pPr>
              <w:pStyle w:val="pqiTabBody"/>
              <w:rPr>
                <w:rFonts w:ascii="Courier New" w:hAnsi="Courier New"/>
                <w:color w:val="0000FF"/>
                <w:rPrChange w:id="1313" w:author="Jurkowska Monika" w:date="2022-11-14T21:27:00Z">
                  <w:rPr/>
                </w:rPrChange>
              </w:rPr>
            </w:pPr>
            <w:r>
              <w:rPr>
                <w:rFonts w:ascii="Courier New" w:hAnsi="Courier New" w:cs="Courier New"/>
                <w:noProof/>
                <w:color w:val="0000FF"/>
              </w:rPr>
              <w:t>DegreePlato</w:t>
            </w:r>
          </w:p>
        </w:tc>
        <w:tc>
          <w:tcPr>
            <w:tcW w:w="516" w:type="dxa"/>
            <w:gridSpan w:val="2"/>
            <w:tcPrChange w:id="1314" w:author="Jurkowska Monika" w:date="2022-11-14T21:27:00Z">
              <w:tcPr>
                <w:tcW w:w="516" w:type="dxa"/>
                <w:gridSpan w:val="2"/>
              </w:tcPr>
            </w:tcPrChange>
          </w:tcPr>
          <w:p w14:paraId="16692489" w14:textId="77777777" w:rsidR="00225FDA" w:rsidRPr="009079F8" w:rsidRDefault="00225FDA" w:rsidP="00F23355">
            <w:pPr>
              <w:pStyle w:val="pqiTabBody"/>
            </w:pPr>
            <w:r w:rsidRPr="009079F8">
              <w:t>D</w:t>
            </w:r>
          </w:p>
        </w:tc>
        <w:tc>
          <w:tcPr>
            <w:tcW w:w="1950" w:type="dxa"/>
            <w:gridSpan w:val="2"/>
            <w:tcPrChange w:id="1315" w:author="Jurkowska Monika" w:date="2022-11-14T21:27:00Z">
              <w:tcPr>
                <w:tcW w:w="1950" w:type="dxa"/>
                <w:gridSpan w:val="2"/>
              </w:tcPr>
            </w:tcPrChange>
          </w:tcPr>
          <w:p w14:paraId="5AAB52B1" w14:textId="77777777" w:rsidR="00225FDA" w:rsidRDefault="00225FDA" w:rsidP="00F23355">
            <w:pPr>
              <w:pStyle w:val="pqiTabBody"/>
            </w:pPr>
            <w:r w:rsidRPr="009079F8">
              <w:t xml:space="preserve">„R”, jeżeli </w:t>
            </w:r>
            <w:r>
              <w:t>w polu 17b podano wartość „B000”.</w:t>
            </w:r>
          </w:p>
          <w:p w14:paraId="79902F9B" w14:textId="77777777" w:rsidR="00225FDA" w:rsidRDefault="00225FDA" w:rsidP="00F23355">
            <w:pPr>
              <w:pStyle w:val="pqiTabBody"/>
            </w:pPr>
            <w:r>
              <w:t xml:space="preserve">„O” </w:t>
            </w:r>
            <w:r w:rsidRPr="009079F8">
              <w:t xml:space="preserve">jeżeli ma zastosowanie do danego wyrobu </w:t>
            </w:r>
            <w:r w:rsidRPr="009079F8">
              <w:lastRenderedPageBreak/>
              <w:t>akcyzowego</w:t>
            </w:r>
            <w:r>
              <w:t xml:space="preserve"> innego niż „B000” – patrz wartości słownika „Wyroby akcyzowe (</w:t>
            </w:r>
            <w:proofErr w:type="spellStart"/>
            <w:r>
              <w:t>Excise</w:t>
            </w:r>
            <w:proofErr w:type="spellEnd"/>
            <w:r>
              <w:t xml:space="preserve"> products)”, to oraz musi być podana co najmniej wartość jednego z pól z</w:t>
            </w:r>
            <w:r w:rsidRPr="009079F8">
              <w:t>awartość alkoholu</w:t>
            </w:r>
            <w:r>
              <w:t xml:space="preserve"> (17g) lub stopień Plato (17h).</w:t>
            </w:r>
          </w:p>
          <w:p w14:paraId="2B7F4F50" w14:textId="77777777" w:rsidR="00225FDA" w:rsidRPr="009079F8" w:rsidRDefault="00225FDA" w:rsidP="00F23355">
            <w:pPr>
              <w:pStyle w:val="pqiTabBody"/>
            </w:pPr>
            <w:r>
              <w:t>W pozostałych przypadkach nie stosuje się.</w:t>
            </w:r>
          </w:p>
        </w:tc>
        <w:tc>
          <w:tcPr>
            <w:tcW w:w="3406" w:type="dxa"/>
            <w:gridSpan w:val="3"/>
            <w:tcPrChange w:id="1316" w:author="Jurkowska Monika" w:date="2022-11-14T21:27:00Z">
              <w:tcPr>
                <w:tcW w:w="3406" w:type="dxa"/>
                <w:gridSpan w:val="8"/>
              </w:tcPr>
            </w:tcPrChange>
          </w:tcPr>
          <w:p w14:paraId="25595EA1" w14:textId="77777777" w:rsidR="00661746" w:rsidRDefault="00225FDA" w:rsidP="00F23355">
            <w:pPr>
              <w:pStyle w:val="pqiTabBody"/>
              <w:rPr>
                <w:ins w:id="1317" w:author="Jurkowska Monika" w:date="2022-11-14T21:27:00Z"/>
              </w:rPr>
            </w:pPr>
            <w:r>
              <w:lastRenderedPageBreak/>
              <w:t>Wartość musi być większa od zera</w:t>
            </w:r>
          </w:p>
          <w:p w14:paraId="4E12693B" w14:textId="15F0C065" w:rsidR="00225FDA" w:rsidRPr="009079F8" w:rsidRDefault="00661746" w:rsidP="00F23355">
            <w:pPr>
              <w:pStyle w:val="pqiTabBody"/>
            </w:pPr>
            <w:ins w:id="1318" w:author="Jurkowska Monika" w:date="2022-11-14T21:27:00Z">
              <w:r>
                <w:t xml:space="preserve">W przypadku piwa należy podać stopień Plato, jeżeli państwo członkowskie wysyłki lub państwo członkowskie przeznaczenia ustalają podatek na piwo na tej </w:t>
              </w:r>
              <w:r>
                <w:lastRenderedPageBreak/>
                <w:t xml:space="preserve">podstawie. </w:t>
              </w:r>
            </w:ins>
            <w:del w:id="1319" w:author="Jurkowska Monika" w:date="2022-11-14T21:27:00Z">
              <w:r w:rsidR="00225FDA">
                <w:delText>.</w:delText>
              </w:r>
            </w:del>
            <w:ins w:id="1320" w:author="Jurkowska Monika" w:date="2022-11-14T21:27:00Z">
              <w:r>
                <w:t>wykaz kodów w pkt 10 i 13 załącznika II.</w:t>
              </w:r>
              <w:r w:rsidR="00225FDA">
                <w:t>.</w:t>
              </w:r>
            </w:ins>
          </w:p>
        </w:tc>
        <w:tc>
          <w:tcPr>
            <w:tcW w:w="1217" w:type="dxa"/>
            <w:gridSpan w:val="2"/>
            <w:tcPrChange w:id="1321" w:author="Jurkowska Monika" w:date="2022-11-14T21:27:00Z">
              <w:tcPr>
                <w:tcW w:w="1106" w:type="dxa"/>
                <w:gridSpan w:val="2"/>
              </w:tcPr>
            </w:tcPrChange>
          </w:tcPr>
          <w:p w14:paraId="335BECFA" w14:textId="77777777" w:rsidR="00225FDA" w:rsidRPr="009079F8" w:rsidRDefault="00225FDA" w:rsidP="00F23355">
            <w:pPr>
              <w:pStyle w:val="pqiTabBody"/>
            </w:pPr>
            <w:r w:rsidRPr="009079F8">
              <w:lastRenderedPageBreak/>
              <w:t>n..5,2</w:t>
            </w:r>
          </w:p>
        </w:tc>
      </w:tr>
      <w:tr w:rsidR="008E5B73" w:rsidRPr="009079F8" w14:paraId="4308F869"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322"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323" w:author="Jurkowska Monika" w:date="2022-11-14T21:27:00Z">
            <w:trPr>
              <w:gridAfter w:val="0"/>
            </w:trPr>
          </w:trPrChange>
        </w:trPr>
        <w:tc>
          <w:tcPr>
            <w:tcW w:w="350" w:type="dxa"/>
            <w:tcPrChange w:id="1324" w:author="Jurkowska Monika" w:date="2022-11-14T21:27:00Z">
              <w:tcPr>
                <w:tcW w:w="350" w:type="dxa"/>
              </w:tcPr>
            </w:tcPrChange>
          </w:tcPr>
          <w:p w14:paraId="37B2CCB5" w14:textId="77777777" w:rsidR="00225FDA" w:rsidRPr="009079F8" w:rsidRDefault="00225FDA" w:rsidP="00F23355">
            <w:pPr>
              <w:pStyle w:val="pqiTabBody"/>
              <w:rPr>
                <w:b/>
              </w:rPr>
            </w:pPr>
          </w:p>
        </w:tc>
        <w:tc>
          <w:tcPr>
            <w:tcW w:w="1306" w:type="dxa"/>
            <w:tcPrChange w:id="1325" w:author="Jurkowska Monika" w:date="2022-11-14T21:27:00Z">
              <w:tcPr>
                <w:tcW w:w="439" w:type="dxa"/>
                <w:gridSpan w:val="2"/>
              </w:tcPr>
            </w:tcPrChange>
          </w:tcPr>
          <w:p w14:paraId="61640867" w14:textId="77777777" w:rsidR="00225FDA" w:rsidRPr="009079F8" w:rsidRDefault="00225FDA" w:rsidP="00F23355">
            <w:pPr>
              <w:pStyle w:val="pqiTabBody"/>
              <w:rPr>
                <w:i/>
              </w:rPr>
            </w:pPr>
            <w:r w:rsidRPr="009079F8">
              <w:rPr>
                <w:i/>
              </w:rPr>
              <w:t>i</w:t>
            </w:r>
          </w:p>
        </w:tc>
        <w:tc>
          <w:tcPr>
            <w:tcW w:w="7418" w:type="dxa"/>
            <w:tcPrChange w:id="1326" w:author="Jurkowska Monika" w:date="2022-11-14T21:27:00Z">
              <w:tcPr>
                <w:tcW w:w="5777" w:type="dxa"/>
                <w:gridSpan w:val="3"/>
              </w:tcPr>
            </w:tcPrChange>
          </w:tcPr>
          <w:p w14:paraId="55A350A7" w14:textId="77777777" w:rsidR="00225FDA" w:rsidRDefault="00225FDA" w:rsidP="00F23355">
            <w:pPr>
              <w:pStyle w:val="pqiTabBody"/>
            </w:pPr>
            <w:r>
              <w:t>Znaki akcyzy</w:t>
            </w:r>
          </w:p>
          <w:p w14:paraId="7559EC75" w14:textId="16762F55" w:rsidR="005713B4" w:rsidRPr="00CA193D" w:rsidRDefault="00225FDA" w:rsidP="00F23355">
            <w:pPr>
              <w:pStyle w:val="pqiTabBody"/>
              <w:rPr>
                <w:rFonts w:ascii="Courier New" w:hAnsi="Courier New"/>
                <w:color w:val="0000FF"/>
                <w:rPrChange w:id="1327" w:author="Jurkowska Monika" w:date="2022-11-14T21:27:00Z">
                  <w:rPr/>
                </w:rPrChange>
              </w:rPr>
            </w:pPr>
            <w:r>
              <w:rPr>
                <w:rFonts w:ascii="Courier New" w:hAnsi="Courier New" w:cs="Courier New"/>
                <w:noProof/>
                <w:color w:val="0000FF"/>
              </w:rPr>
              <w:t>FiscalMark</w:t>
            </w:r>
          </w:p>
        </w:tc>
        <w:tc>
          <w:tcPr>
            <w:tcW w:w="516" w:type="dxa"/>
            <w:gridSpan w:val="2"/>
            <w:tcPrChange w:id="1328" w:author="Jurkowska Monika" w:date="2022-11-14T21:27:00Z">
              <w:tcPr>
                <w:tcW w:w="516" w:type="dxa"/>
                <w:gridSpan w:val="2"/>
              </w:tcPr>
            </w:tcPrChange>
          </w:tcPr>
          <w:p w14:paraId="15D143E3" w14:textId="77777777" w:rsidR="00225FDA" w:rsidRPr="009079F8" w:rsidRDefault="00225FDA" w:rsidP="00F23355">
            <w:pPr>
              <w:pStyle w:val="pqiTabBody"/>
            </w:pPr>
            <w:r w:rsidRPr="009079F8">
              <w:t>O</w:t>
            </w:r>
          </w:p>
        </w:tc>
        <w:tc>
          <w:tcPr>
            <w:tcW w:w="1950" w:type="dxa"/>
            <w:gridSpan w:val="2"/>
            <w:tcPrChange w:id="1329" w:author="Jurkowska Monika" w:date="2022-11-14T21:27:00Z">
              <w:tcPr>
                <w:tcW w:w="1950" w:type="dxa"/>
                <w:gridSpan w:val="2"/>
              </w:tcPr>
            </w:tcPrChange>
          </w:tcPr>
          <w:p w14:paraId="182606DA" w14:textId="77777777" w:rsidR="00225FDA" w:rsidRPr="009079F8" w:rsidRDefault="00225FDA" w:rsidP="00F23355">
            <w:pPr>
              <w:pStyle w:val="pqiTabBody"/>
            </w:pPr>
          </w:p>
        </w:tc>
        <w:tc>
          <w:tcPr>
            <w:tcW w:w="3406" w:type="dxa"/>
            <w:gridSpan w:val="3"/>
            <w:tcPrChange w:id="1330" w:author="Jurkowska Monika" w:date="2022-11-14T21:27:00Z">
              <w:tcPr>
                <w:tcW w:w="3406" w:type="dxa"/>
                <w:gridSpan w:val="8"/>
              </w:tcPr>
            </w:tcPrChange>
          </w:tcPr>
          <w:p w14:paraId="05E19332" w14:textId="77777777" w:rsidR="00225FDA" w:rsidRPr="009079F8" w:rsidRDefault="00225FDA" w:rsidP="00F23355">
            <w:pPr>
              <w:pStyle w:val="pqiTabBody"/>
            </w:pPr>
            <w:r w:rsidRPr="009079F8">
              <w:t xml:space="preserve">Należy podać wszelkie dodatkowe informacje dotyczące </w:t>
            </w:r>
            <w:r>
              <w:t>znaków akcyzy</w:t>
            </w:r>
            <w:r w:rsidRPr="009079F8">
              <w:t xml:space="preserve"> wymaganych przez państwo członkowskie przeznaczenia.</w:t>
            </w:r>
          </w:p>
        </w:tc>
        <w:tc>
          <w:tcPr>
            <w:tcW w:w="1217" w:type="dxa"/>
            <w:gridSpan w:val="2"/>
            <w:tcPrChange w:id="1331" w:author="Jurkowska Monika" w:date="2022-11-14T21:27:00Z">
              <w:tcPr>
                <w:tcW w:w="1106" w:type="dxa"/>
                <w:gridSpan w:val="2"/>
              </w:tcPr>
            </w:tcPrChange>
          </w:tcPr>
          <w:p w14:paraId="39D888E8" w14:textId="77777777" w:rsidR="00225FDA" w:rsidRPr="009079F8" w:rsidRDefault="00225FDA" w:rsidP="00F23355">
            <w:pPr>
              <w:pStyle w:val="pqiTabBody"/>
            </w:pPr>
            <w:r w:rsidRPr="009079F8">
              <w:t>an..350</w:t>
            </w:r>
          </w:p>
        </w:tc>
      </w:tr>
      <w:tr w:rsidR="008E5B73" w:rsidRPr="009079F8" w14:paraId="2D04D1B8"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332"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333" w:author="Jurkowska Monika" w:date="2022-11-14T21:27:00Z">
            <w:trPr>
              <w:gridAfter w:val="0"/>
            </w:trPr>
          </w:trPrChange>
        </w:trPr>
        <w:tc>
          <w:tcPr>
            <w:tcW w:w="1656" w:type="dxa"/>
            <w:gridSpan w:val="2"/>
            <w:tcPrChange w:id="1334" w:author="Jurkowska Monika" w:date="2022-11-14T21:27:00Z">
              <w:tcPr>
                <w:tcW w:w="789" w:type="dxa"/>
                <w:gridSpan w:val="3"/>
              </w:tcPr>
            </w:tcPrChange>
          </w:tcPr>
          <w:p w14:paraId="4A2E9C9A" w14:textId="77777777" w:rsidR="00225FDA" w:rsidRPr="009079F8" w:rsidRDefault="00225FDA" w:rsidP="00F23355">
            <w:pPr>
              <w:pStyle w:val="pqiTabBody"/>
              <w:rPr>
                <w:i/>
              </w:rPr>
            </w:pPr>
          </w:p>
        </w:tc>
        <w:tc>
          <w:tcPr>
            <w:tcW w:w="7418" w:type="dxa"/>
            <w:tcPrChange w:id="1335" w:author="Jurkowska Monika" w:date="2022-11-14T21:27:00Z">
              <w:tcPr>
                <w:tcW w:w="5777" w:type="dxa"/>
                <w:gridSpan w:val="3"/>
              </w:tcPr>
            </w:tcPrChange>
          </w:tcPr>
          <w:p w14:paraId="793A8C38" w14:textId="77777777" w:rsidR="00225FDA" w:rsidRDefault="00225FDA" w:rsidP="00F23355">
            <w:pPr>
              <w:pStyle w:val="pqiTabBody"/>
            </w:pPr>
            <w:r>
              <w:t>JĘZYK ELEMENTU</w:t>
            </w:r>
            <w:r w:rsidRPr="009079F8">
              <w:t xml:space="preserve"> </w:t>
            </w:r>
          </w:p>
          <w:p w14:paraId="56223D19" w14:textId="2FDA7BB2" w:rsidR="005713B4" w:rsidRPr="00CA193D" w:rsidRDefault="00225FDA" w:rsidP="00F23355">
            <w:pPr>
              <w:pStyle w:val="pqiTabBody"/>
              <w:rPr>
                <w:rFonts w:ascii="Courier New" w:hAnsi="Courier New"/>
                <w:color w:val="0000FF"/>
                <w:rPrChange w:id="1336" w:author="Jurkowska Monika" w:date="2022-11-14T21:27:00Z">
                  <w:rPr/>
                </w:rPrChange>
              </w:rPr>
            </w:pPr>
            <w:r>
              <w:rPr>
                <w:rFonts w:ascii="Courier New" w:hAnsi="Courier New" w:cs="Courier New"/>
                <w:noProof/>
                <w:color w:val="0000FF"/>
              </w:rPr>
              <w:t>@language</w:t>
            </w:r>
          </w:p>
        </w:tc>
        <w:tc>
          <w:tcPr>
            <w:tcW w:w="516" w:type="dxa"/>
            <w:gridSpan w:val="2"/>
            <w:tcPrChange w:id="1337" w:author="Jurkowska Monika" w:date="2022-11-14T21:27:00Z">
              <w:tcPr>
                <w:tcW w:w="516" w:type="dxa"/>
                <w:gridSpan w:val="2"/>
              </w:tcPr>
            </w:tcPrChange>
          </w:tcPr>
          <w:p w14:paraId="7A8ED28D" w14:textId="77777777" w:rsidR="00225FDA" w:rsidRPr="009079F8" w:rsidRDefault="00225FDA" w:rsidP="00F23355">
            <w:pPr>
              <w:pStyle w:val="pqiTabBody"/>
            </w:pPr>
            <w:r>
              <w:t>D</w:t>
            </w:r>
          </w:p>
        </w:tc>
        <w:tc>
          <w:tcPr>
            <w:tcW w:w="1950" w:type="dxa"/>
            <w:gridSpan w:val="2"/>
            <w:tcPrChange w:id="1338" w:author="Jurkowska Monika" w:date="2022-11-14T21:27:00Z">
              <w:tcPr>
                <w:tcW w:w="1950" w:type="dxa"/>
                <w:gridSpan w:val="2"/>
              </w:tcPr>
            </w:tcPrChange>
          </w:tcPr>
          <w:p w14:paraId="54306FB2" w14:textId="77777777" w:rsidR="00225FDA" w:rsidRPr="009079F8" w:rsidRDefault="00225FDA" w:rsidP="00F23355">
            <w:pPr>
              <w:pStyle w:val="pqiTabBody"/>
            </w:pPr>
            <w:r w:rsidRPr="009079F8">
              <w:t>„R”, jeżeli stosuje się pole tekstowe</w:t>
            </w:r>
            <w:r>
              <w:t xml:space="preserve"> 17i</w:t>
            </w:r>
            <w:r w:rsidRPr="009079F8">
              <w:t>.</w:t>
            </w:r>
          </w:p>
        </w:tc>
        <w:tc>
          <w:tcPr>
            <w:tcW w:w="3406" w:type="dxa"/>
            <w:gridSpan w:val="3"/>
            <w:tcPrChange w:id="1339" w:author="Jurkowska Monika" w:date="2022-11-14T21:27:00Z">
              <w:tcPr>
                <w:tcW w:w="3406" w:type="dxa"/>
                <w:gridSpan w:val="8"/>
              </w:tcPr>
            </w:tcPrChange>
          </w:tcPr>
          <w:p w14:paraId="6139DEE5" w14:textId="77777777" w:rsidR="00225FDA" w:rsidRDefault="00225FDA" w:rsidP="00F23355">
            <w:pPr>
              <w:pStyle w:val="pqiTabBody"/>
            </w:pPr>
            <w:r>
              <w:t>Atrybut.</w:t>
            </w:r>
          </w:p>
          <w:p w14:paraId="0428F23A" w14:textId="7CC1265A" w:rsidR="00661746" w:rsidRPr="009079F8" w:rsidRDefault="00225FDA"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217" w:type="dxa"/>
            <w:gridSpan w:val="2"/>
            <w:tcPrChange w:id="1340" w:author="Jurkowska Monika" w:date="2022-11-14T21:27:00Z">
              <w:tcPr>
                <w:tcW w:w="1106" w:type="dxa"/>
                <w:gridSpan w:val="2"/>
              </w:tcPr>
            </w:tcPrChange>
          </w:tcPr>
          <w:p w14:paraId="31E1584A" w14:textId="77777777" w:rsidR="00225FDA" w:rsidRPr="009079F8" w:rsidRDefault="00225FDA" w:rsidP="00F23355">
            <w:pPr>
              <w:pStyle w:val="pqiTabBody"/>
            </w:pPr>
            <w:r w:rsidRPr="009079F8">
              <w:t>a2</w:t>
            </w:r>
          </w:p>
        </w:tc>
      </w:tr>
      <w:tr w:rsidR="009E0377" w:rsidRPr="009079F8" w14:paraId="2B5B6CD7" w14:textId="77777777" w:rsidTr="00A5386A">
        <w:tc>
          <w:tcPr>
            <w:tcW w:w="350" w:type="dxa"/>
          </w:tcPr>
          <w:p w14:paraId="2CEE5A95" w14:textId="77777777" w:rsidR="00225FDA" w:rsidRPr="009079F8" w:rsidRDefault="00225FDA" w:rsidP="00F23355">
            <w:pPr>
              <w:pStyle w:val="pqiTabBody"/>
              <w:rPr>
                <w:b/>
              </w:rPr>
            </w:pPr>
          </w:p>
        </w:tc>
        <w:tc>
          <w:tcPr>
            <w:tcW w:w="1306" w:type="dxa"/>
          </w:tcPr>
          <w:p w14:paraId="4F15DEB2" w14:textId="77777777" w:rsidR="00225FDA" w:rsidRPr="009079F8" w:rsidRDefault="00225FDA" w:rsidP="00F23355">
            <w:pPr>
              <w:pStyle w:val="pqiTabBody"/>
              <w:rPr>
                <w:i/>
              </w:rPr>
            </w:pPr>
            <w:r>
              <w:rPr>
                <w:i/>
              </w:rPr>
              <w:t>j</w:t>
            </w:r>
          </w:p>
        </w:tc>
        <w:tc>
          <w:tcPr>
            <w:tcW w:w="7418" w:type="dxa"/>
          </w:tcPr>
          <w:p w14:paraId="150D20F8" w14:textId="77777777" w:rsidR="00225FDA" w:rsidRDefault="00225FDA" w:rsidP="00F23355">
            <w:pPr>
              <w:pStyle w:val="pqiTabBody"/>
            </w:pPr>
            <w:r>
              <w:t>Znak akcyzy</w:t>
            </w:r>
          </w:p>
          <w:p w14:paraId="33B67674" w14:textId="78D0BD84" w:rsidR="005713B4" w:rsidRPr="00CA193D" w:rsidRDefault="00225FDA" w:rsidP="00F23355">
            <w:pPr>
              <w:pStyle w:val="pqiTabBody"/>
              <w:rPr>
                <w:rFonts w:ascii="Courier New" w:hAnsi="Courier New"/>
                <w:color w:val="0000FF"/>
                <w:rPrChange w:id="1341" w:author="Jurkowska Monika" w:date="2022-11-14T21:27:00Z">
                  <w:rPr/>
                </w:rPrChange>
              </w:rPr>
            </w:pPr>
            <w:r>
              <w:rPr>
                <w:rFonts w:ascii="Courier New" w:hAnsi="Courier New" w:cs="Courier New"/>
                <w:noProof/>
                <w:color w:val="0000FF"/>
              </w:rPr>
              <w:t>FiscalMarkUsedFlag</w:t>
            </w:r>
          </w:p>
        </w:tc>
        <w:tc>
          <w:tcPr>
            <w:tcW w:w="421" w:type="dxa"/>
          </w:tcPr>
          <w:p w14:paraId="79EB07FE" w14:textId="77777777" w:rsidR="00225FDA" w:rsidRPr="009079F8" w:rsidRDefault="00225FDA" w:rsidP="00F23355">
            <w:pPr>
              <w:pStyle w:val="pqiTabBody"/>
            </w:pPr>
            <w:r w:rsidRPr="009079F8">
              <w:t>D</w:t>
            </w:r>
          </w:p>
        </w:tc>
        <w:tc>
          <w:tcPr>
            <w:tcW w:w="1984" w:type="dxa"/>
            <w:gridSpan w:val="2"/>
          </w:tcPr>
          <w:p w14:paraId="489EA2E5" w14:textId="77777777" w:rsidR="00225FDA" w:rsidRPr="009079F8" w:rsidRDefault="00225FDA" w:rsidP="00F23355">
            <w:pPr>
              <w:pStyle w:val="pqiTabBody"/>
            </w:pPr>
            <w:r w:rsidRPr="009079F8">
              <w:t xml:space="preserve">„R”, jeżeli stosuje się </w:t>
            </w:r>
            <w:r>
              <w:t>znaki akcyzy</w:t>
            </w:r>
            <w:r w:rsidRPr="009079F8">
              <w:t>.</w:t>
            </w:r>
          </w:p>
        </w:tc>
        <w:tc>
          <w:tcPr>
            <w:tcW w:w="3402" w:type="dxa"/>
            <w:gridSpan w:val="3"/>
          </w:tcPr>
          <w:p w14:paraId="08DBFC58" w14:textId="1D1CACC9" w:rsidR="00661746" w:rsidRPr="009079F8" w:rsidRDefault="00661746" w:rsidP="00F23355">
            <w:pPr>
              <w:pStyle w:val="pqiTabBody"/>
            </w:pPr>
            <w:r>
              <w:t xml:space="preserve">Należy podać </w:t>
            </w:r>
            <w:del w:id="1342" w:author="Jurkowska Monika" w:date="2022-11-14T21:27:00Z">
              <w:r w:rsidR="00225FDA" w:rsidRPr="009079F8">
                <w:delText>„</w:delText>
              </w:r>
            </w:del>
            <w:r w:rsidR="00225FDA" w:rsidRPr="009079F8">
              <w:t xml:space="preserve">1”, jeżeli wyroby zawierają </w:t>
            </w:r>
            <w:r w:rsidR="00225FDA">
              <w:t>znaki akcyzy</w:t>
            </w:r>
            <w:r w:rsidR="00225FDA" w:rsidRPr="009079F8">
              <w:t xml:space="preserve"> lub są nimi opatrzone lub „0”, jeżeli nie zawierają</w:t>
            </w:r>
            <w:r>
              <w:t xml:space="preserve"> znaków akcyzy </w:t>
            </w:r>
            <w:r w:rsidR="00225FDA" w:rsidRPr="009079F8">
              <w:t>lub nie są nimi opatrzone</w:t>
            </w:r>
            <w:r w:rsidR="009E0377">
              <w:t xml:space="preserve"> </w:t>
            </w:r>
            <w:r>
              <w:t>wymaganych przez państwo członkowskie przeznaczenia.</w:t>
            </w:r>
          </w:p>
        </w:tc>
        <w:tc>
          <w:tcPr>
            <w:tcW w:w="1282" w:type="dxa"/>
            <w:gridSpan w:val="3"/>
          </w:tcPr>
          <w:p w14:paraId="677986F9" w14:textId="7836BC57" w:rsidR="00225FDA" w:rsidRDefault="00225FDA" w:rsidP="00F23355">
            <w:pPr>
              <w:pStyle w:val="pqiTabBody"/>
              <w:rPr>
                <w:ins w:id="1343" w:author="Jurkowska Monika" w:date="2022-11-14T21:27:00Z"/>
              </w:rPr>
            </w:pPr>
          </w:p>
          <w:p w14:paraId="7A6C6494" w14:textId="20AFC1B2" w:rsidR="00661746" w:rsidRPr="009079F8" w:rsidRDefault="00225FDA" w:rsidP="00F23355">
            <w:pPr>
              <w:pStyle w:val="pqiTabBody"/>
            </w:pPr>
            <w:r w:rsidRPr="009079F8">
              <w:t>n1</w:t>
            </w:r>
          </w:p>
        </w:tc>
      </w:tr>
      <w:tr w:rsidR="008E5B73" w:rsidRPr="009079F8" w14:paraId="2C216A7D" w14:textId="77777777" w:rsidTr="00A5386A">
        <w:tc>
          <w:tcPr>
            <w:tcW w:w="350" w:type="dxa"/>
          </w:tcPr>
          <w:p w14:paraId="6D6B3D4F" w14:textId="77777777" w:rsidR="00225FDA" w:rsidRPr="009079F8" w:rsidRDefault="00225FDA" w:rsidP="00F23355">
            <w:pPr>
              <w:pStyle w:val="pqiTabBody"/>
              <w:rPr>
                <w:b/>
              </w:rPr>
            </w:pPr>
          </w:p>
        </w:tc>
        <w:tc>
          <w:tcPr>
            <w:tcW w:w="1306" w:type="dxa"/>
          </w:tcPr>
          <w:p w14:paraId="461BEB4C" w14:textId="77777777" w:rsidR="00225FDA" w:rsidRPr="009079F8" w:rsidRDefault="00225FDA" w:rsidP="00F23355">
            <w:pPr>
              <w:pStyle w:val="pqiTabBody"/>
              <w:rPr>
                <w:i/>
              </w:rPr>
            </w:pPr>
            <w:r>
              <w:rPr>
                <w:i/>
              </w:rPr>
              <w:t>k</w:t>
            </w:r>
          </w:p>
        </w:tc>
        <w:tc>
          <w:tcPr>
            <w:tcW w:w="7418" w:type="dxa"/>
          </w:tcPr>
          <w:p w14:paraId="381E9628" w14:textId="77777777" w:rsidR="00225FDA" w:rsidRDefault="00225FDA" w:rsidP="00F23355">
            <w:pPr>
              <w:pStyle w:val="pqiTabBody"/>
            </w:pPr>
            <w:r>
              <w:t>Miejsce</w:t>
            </w:r>
            <w:r w:rsidRPr="009079F8">
              <w:t xml:space="preserve"> pochodzenia</w:t>
            </w:r>
          </w:p>
          <w:p w14:paraId="08734451" w14:textId="4E22BF3B" w:rsidR="005713B4" w:rsidRPr="00CA193D" w:rsidRDefault="00225FDA" w:rsidP="00F23355">
            <w:pPr>
              <w:pStyle w:val="pqiTabBody"/>
              <w:rPr>
                <w:rFonts w:ascii="Courier New" w:hAnsi="Courier New"/>
                <w:color w:val="0000FF"/>
                <w:rPrChange w:id="1344" w:author="Jurkowska Monika" w:date="2022-11-14T21:27:00Z">
                  <w:rPr/>
                </w:rPrChange>
              </w:rPr>
            </w:pPr>
            <w:r>
              <w:rPr>
                <w:rFonts w:ascii="Courier New" w:hAnsi="Courier New" w:cs="Courier New"/>
                <w:noProof/>
                <w:color w:val="0000FF"/>
              </w:rPr>
              <w:t>DesignationOfOrigin</w:t>
            </w:r>
          </w:p>
        </w:tc>
        <w:tc>
          <w:tcPr>
            <w:tcW w:w="516" w:type="dxa"/>
            <w:gridSpan w:val="2"/>
          </w:tcPr>
          <w:p w14:paraId="49108B5A" w14:textId="77777777" w:rsidR="00225FDA" w:rsidRPr="009079F8" w:rsidRDefault="00225FDA" w:rsidP="00F23355">
            <w:pPr>
              <w:pStyle w:val="pqiTabBody"/>
            </w:pPr>
            <w:r w:rsidRPr="009079F8">
              <w:t>O</w:t>
            </w:r>
          </w:p>
        </w:tc>
        <w:tc>
          <w:tcPr>
            <w:tcW w:w="1950" w:type="dxa"/>
            <w:gridSpan w:val="2"/>
          </w:tcPr>
          <w:p w14:paraId="1ABED0D1" w14:textId="77777777" w:rsidR="00225FDA" w:rsidRPr="009079F8" w:rsidRDefault="00225FDA" w:rsidP="00F23355">
            <w:pPr>
              <w:pStyle w:val="pqiTabBody"/>
            </w:pPr>
          </w:p>
        </w:tc>
        <w:tc>
          <w:tcPr>
            <w:tcW w:w="3406" w:type="dxa"/>
            <w:gridSpan w:val="3"/>
          </w:tcPr>
          <w:p w14:paraId="076A77DE" w14:textId="39E2C0C4" w:rsidR="00225FDA" w:rsidRDefault="00225FDA" w:rsidP="00C5499E">
            <w:pPr>
              <w:pStyle w:val="pqiTabBody"/>
            </w:pPr>
          </w:p>
          <w:p w14:paraId="5FCBC9BB" w14:textId="5E0AA281" w:rsidR="00661746" w:rsidRPr="009079F8" w:rsidRDefault="00661746" w:rsidP="00F23355">
            <w:pPr>
              <w:pStyle w:val="pqiTabBody"/>
            </w:pPr>
            <w:r>
              <w:t>1. w przypadku niektórych win – chronionej nazwy pochodzenia lub chronionego oznaczenia geograficznego (</w:t>
            </w:r>
            <w:proofErr w:type="spellStart"/>
            <w:r>
              <w:t>ChNP</w:t>
            </w:r>
            <w:proofErr w:type="spellEnd"/>
            <w:r>
              <w:t xml:space="preserve"> lub </w:t>
            </w:r>
            <w:proofErr w:type="spellStart"/>
            <w:r>
              <w:t>ChOG</w:t>
            </w:r>
            <w:proofErr w:type="spellEnd"/>
            <w:r>
              <w:t xml:space="preserve">) i roku zbiorów lub odmiany winorośli, zgodnie z art. 24 i 31 rozporządzenia delegowanego Komisji (UE) 2018/2734 . Zaświadczenie należy wyrazić w sposób określony w polu 9 części I załącznika VII do rozporządzenia delegowanego (UE) 2018/273. Jeżeli produkt jest objęty </w:t>
            </w:r>
            <w:proofErr w:type="spellStart"/>
            <w:r>
              <w:t>ChNP</w:t>
            </w:r>
            <w:proofErr w:type="spellEnd"/>
            <w:r>
              <w:t xml:space="preserve"> lub </w:t>
            </w:r>
            <w:proofErr w:type="spellStart"/>
            <w:r>
              <w:t>ChOG</w:t>
            </w:r>
            <w:proofErr w:type="spellEnd"/>
            <w:r>
              <w:t xml:space="preserve">, w zaświadczeniu podaje się również nazwę (nazwy) </w:t>
            </w:r>
            <w:proofErr w:type="spellStart"/>
            <w:r>
              <w:t>ChNP</w:t>
            </w:r>
            <w:proofErr w:type="spellEnd"/>
            <w:r>
              <w:t xml:space="preserve"> lub </w:t>
            </w:r>
            <w:proofErr w:type="spellStart"/>
            <w:r>
              <w:t>ChOG</w:t>
            </w:r>
            <w:proofErr w:type="spellEnd"/>
            <w:r>
              <w:t xml:space="preserve"> oraz numer (numery) rejestracji, jak określono w art. 119 </w:t>
            </w:r>
            <w:r>
              <w:lastRenderedPageBreak/>
              <w:t xml:space="preserve">ust. 1 lit. b) rozporządzenia Parlamentu Europejskiego i Rady (UE) 1308/20135 ; 2. w przypadku niektórych napojów spirytusowych, w odniesieniu do których wprowadzanie do obrotu jest powiązane z kategorią lub kategoriami napojów spirytusowych – oznaczenia geograficznego (OG) lub okresu dojrzewania/wieku produktu, zgodnie z odpowiednim prawodawstwem unijnym dotyczącym napojów spirytusowych (w szczególności art. 10, art. 13 ust. 6, rozdział III i załącznik I do rozporządzenia (UE) 2019/7876 . Zaświadczenie należy wyrazić w następujący sposób: </w:t>
            </w:r>
            <w:r w:rsidRPr="00A5386A">
              <w:t xml:space="preserve">„Niniejszym zaświadcza się, że opisany </w:t>
            </w:r>
            <w:r>
              <w:t>produkt</w:t>
            </w:r>
            <w:r w:rsidRPr="00A5386A">
              <w:t xml:space="preserve"> został </w:t>
            </w:r>
            <w:r>
              <w:t xml:space="preserve">wprowadzony do obrotu i opatrzony etykietą zgodnie z rozporządzeniem (UE) 2019/787”; 3. w przypadku napojów alkoholowych wytworzonych przez certyfikowanych niezależnych, małych producentów dodaje się </w:t>
            </w:r>
            <w:r>
              <w:lastRenderedPageBreak/>
              <w:t xml:space="preserve">oświadczenie dotyczące rodzaju napoju alkoholowego, którego dotyczy zezwolenie zawarte w certyfikacie zgodnie z art. 2 rozporządzenia wykonawczego Komisji 2021/22667 , jeżeli planowane jest wnioskowanie o stawkę obniżoną podatku akcyzowego w państwie członkowskim przeznaczenia; 4. w przypadku napojów alkoholowych wytworzonych przez </w:t>
            </w:r>
            <w:proofErr w:type="spellStart"/>
            <w:r>
              <w:t>samocertyfikowanych</w:t>
            </w:r>
            <w:proofErr w:type="spellEnd"/>
            <w:r>
              <w:t xml:space="preserve"> niezależnych, małych producentów dodaje się oświadczenie dotyczące statusu producenta zgodnie z art. 4, art. 5 ust. 1 i art. 5 ust. 2 rozporządzenia wykonawczego 2021/2266, jeżeli planowane jest wnioskowanie o stawkę obniżoną podatku akcyzowego w państwie członkowskim przeznaczenia.</w:t>
            </w:r>
          </w:p>
        </w:tc>
        <w:tc>
          <w:tcPr>
            <w:tcW w:w="1217" w:type="dxa"/>
            <w:gridSpan w:val="2"/>
          </w:tcPr>
          <w:p w14:paraId="2806E8E5" w14:textId="77777777" w:rsidR="00225FDA" w:rsidRPr="009079F8" w:rsidRDefault="00225FDA" w:rsidP="00F23355">
            <w:pPr>
              <w:pStyle w:val="pqiTabBody"/>
            </w:pPr>
            <w:r w:rsidRPr="009079F8">
              <w:lastRenderedPageBreak/>
              <w:t>an..350</w:t>
            </w:r>
          </w:p>
        </w:tc>
      </w:tr>
      <w:tr w:rsidR="008E5B73" w:rsidRPr="009079F8" w14:paraId="1E3CF121"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345"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346" w:author="Jurkowska Monika" w:date="2022-11-14T21:27:00Z">
            <w:trPr>
              <w:gridAfter w:val="0"/>
            </w:trPr>
          </w:trPrChange>
        </w:trPr>
        <w:tc>
          <w:tcPr>
            <w:tcW w:w="1656" w:type="dxa"/>
            <w:gridSpan w:val="2"/>
            <w:tcPrChange w:id="1347" w:author="Jurkowska Monika" w:date="2022-11-14T21:27:00Z">
              <w:tcPr>
                <w:tcW w:w="789" w:type="dxa"/>
                <w:gridSpan w:val="3"/>
              </w:tcPr>
            </w:tcPrChange>
          </w:tcPr>
          <w:p w14:paraId="18FF1A53" w14:textId="77777777" w:rsidR="00225FDA" w:rsidRPr="009079F8" w:rsidRDefault="00225FDA" w:rsidP="00F23355">
            <w:pPr>
              <w:pStyle w:val="pqiTabBody"/>
              <w:rPr>
                <w:i/>
              </w:rPr>
            </w:pPr>
          </w:p>
        </w:tc>
        <w:tc>
          <w:tcPr>
            <w:tcW w:w="7418" w:type="dxa"/>
            <w:tcPrChange w:id="1348" w:author="Jurkowska Monika" w:date="2022-11-14T21:27:00Z">
              <w:tcPr>
                <w:tcW w:w="5777" w:type="dxa"/>
                <w:gridSpan w:val="3"/>
              </w:tcPr>
            </w:tcPrChange>
          </w:tcPr>
          <w:p w14:paraId="0DA19E9F" w14:textId="77777777" w:rsidR="00225FDA" w:rsidRDefault="00225FDA" w:rsidP="00F23355">
            <w:pPr>
              <w:pStyle w:val="pqiTabBody"/>
            </w:pPr>
            <w:r>
              <w:t>JĘZYK ELEMENTU</w:t>
            </w:r>
            <w:r w:rsidRPr="009079F8">
              <w:t xml:space="preserve"> </w:t>
            </w:r>
          </w:p>
          <w:p w14:paraId="0C4F03A5" w14:textId="2BA931AE" w:rsidR="005713B4" w:rsidRPr="00CA193D" w:rsidRDefault="00225FDA" w:rsidP="00F23355">
            <w:pPr>
              <w:pStyle w:val="pqiTabBody"/>
              <w:rPr>
                <w:rFonts w:ascii="Courier New" w:hAnsi="Courier New"/>
                <w:color w:val="0000FF"/>
                <w:rPrChange w:id="1349" w:author="Jurkowska Monika" w:date="2022-11-14T21:27:00Z">
                  <w:rPr/>
                </w:rPrChange>
              </w:rPr>
            </w:pPr>
            <w:r>
              <w:rPr>
                <w:rFonts w:ascii="Courier New" w:hAnsi="Courier New" w:cs="Courier New"/>
                <w:noProof/>
                <w:color w:val="0000FF"/>
              </w:rPr>
              <w:t>@language</w:t>
            </w:r>
          </w:p>
        </w:tc>
        <w:tc>
          <w:tcPr>
            <w:tcW w:w="516" w:type="dxa"/>
            <w:gridSpan w:val="2"/>
            <w:tcPrChange w:id="1350" w:author="Jurkowska Monika" w:date="2022-11-14T21:27:00Z">
              <w:tcPr>
                <w:tcW w:w="516" w:type="dxa"/>
                <w:gridSpan w:val="2"/>
              </w:tcPr>
            </w:tcPrChange>
          </w:tcPr>
          <w:p w14:paraId="4E4B882A" w14:textId="77777777" w:rsidR="00225FDA" w:rsidRPr="009079F8" w:rsidRDefault="00225FDA" w:rsidP="00F23355">
            <w:pPr>
              <w:pStyle w:val="pqiTabBody"/>
            </w:pPr>
            <w:r>
              <w:t>D</w:t>
            </w:r>
          </w:p>
        </w:tc>
        <w:tc>
          <w:tcPr>
            <w:tcW w:w="1950" w:type="dxa"/>
            <w:gridSpan w:val="2"/>
            <w:tcPrChange w:id="1351" w:author="Jurkowska Monika" w:date="2022-11-14T21:27:00Z">
              <w:tcPr>
                <w:tcW w:w="1950" w:type="dxa"/>
                <w:gridSpan w:val="2"/>
              </w:tcPr>
            </w:tcPrChange>
          </w:tcPr>
          <w:p w14:paraId="42B38814" w14:textId="77777777" w:rsidR="00225FDA" w:rsidRPr="009079F8" w:rsidRDefault="00225FDA" w:rsidP="00F23355">
            <w:pPr>
              <w:pStyle w:val="pqiTabBody"/>
            </w:pPr>
            <w:r w:rsidRPr="009079F8">
              <w:t>„R”, jeżeli stosuje się pole tekstowe</w:t>
            </w:r>
            <w:r>
              <w:t xml:space="preserve"> 17k</w:t>
            </w:r>
            <w:r w:rsidRPr="009079F8">
              <w:t>.</w:t>
            </w:r>
          </w:p>
        </w:tc>
        <w:tc>
          <w:tcPr>
            <w:tcW w:w="3406" w:type="dxa"/>
            <w:gridSpan w:val="3"/>
            <w:tcPrChange w:id="1352" w:author="Jurkowska Monika" w:date="2022-11-14T21:27:00Z">
              <w:tcPr>
                <w:tcW w:w="3406" w:type="dxa"/>
                <w:gridSpan w:val="8"/>
              </w:tcPr>
            </w:tcPrChange>
          </w:tcPr>
          <w:p w14:paraId="7C78326A" w14:textId="77777777" w:rsidR="00225FDA" w:rsidRDefault="00225FDA" w:rsidP="00F23355">
            <w:pPr>
              <w:pStyle w:val="pqiTabBody"/>
            </w:pPr>
            <w:r>
              <w:t>Atrybut.</w:t>
            </w:r>
          </w:p>
          <w:p w14:paraId="2A3313D4" w14:textId="590B789F" w:rsidR="008E5B73" w:rsidRPr="009079F8" w:rsidRDefault="00225FDA"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217" w:type="dxa"/>
            <w:gridSpan w:val="2"/>
            <w:tcPrChange w:id="1353" w:author="Jurkowska Monika" w:date="2022-11-14T21:27:00Z">
              <w:tcPr>
                <w:tcW w:w="1106" w:type="dxa"/>
                <w:gridSpan w:val="2"/>
              </w:tcPr>
            </w:tcPrChange>
          </w:tcPr>
          <w:p w14:paraId="048C87A8" w14:textId="77777777" w:rsidR="00225FDA" w:rsidRPr="009079F8" w:rsidRDefault="00225FDA" w:rsidP="00F23355">
            <w:pPr>
              <w:pStyle w:val="pqiTabBody"/>
            </w:pPr>
            <w:r w:rsidRPr="009079F8">
              <w:t>a2</w:t>
            </w:r>
          </w:p>
        </w:tc>
      </w:tr>
      <w:tr w:rsidR="008E5B73" w:rsidRPr="009079F8" w14:paraId="512D6ACF" w14:textId="77777777" w:rsidTr="00A5386A">
        <w:tc>
          <w:tcPr>
            <w:tcW w:w="350" w:type="dxa"/>
          </w:tcPr>
          <w:p w14:paraId="22FB4233" w14:textId="77777777" w:rsidR="00225FDA" w:rsidRPr="009079F8" w:rsidRDefault="00225FDA" w:rsidP="00F23355">
            <w:pPr>
              <w:pStyle w:val="pqiTabBody"/>
              <w:rPr>
                <w:b/>
              </w:rPr>
            </w:pPr>
          </w:p>
        </w:tc>
        <w:tc>
          <w:tcPr>
            <w:tcW w:w="1306" w:type="dxa"/>
          </w:tcPr>
          <w:p w14:paraId="1C2775BF" w14:textId="77777777" w:rsidR="00225FDA" w:rsidRPr="009079F8" w:rsidRDefault="00225FDA" w:rsidP="00F23355">
            <w:pPr>
              <w:pStyle w:val="pqiTabBody"/>
              <w:rPr>
                <w:i/>
              </w:rPr>
            </w:pPr>
            <w:r>
              <w:rPr>
                <w:i/>
              </w:rPr>
              <w:t>l</w:t>
            </w:r>
          </w:p>
        </w:tc>
        <w:tc>
          <w:tcPr>
            <w:tcW w:w="7418" w:type="dxa"/>
          </w:tcPr>
          <w:p w14:paraId="30DCE459" w14:textId="77777777" w:rsidR="00225FDA" w:rsidRDefault="00225FDA" w:rsidP="00F23355">
            <w:pPr>
              <w:pStyle w:val="pqiTabBody"/>
            </w:pPr>
            <w:r w:rsidRPr="009079F8">
              <w:t>Wielkość producenta</w:t>
            </w:r>
          </w:p>
          <w:p w14:paraId="2530FA82" w14:textId="7E48C332" w:rsidR="005713B4" w:rsidRPr="00CA193D" w:rsidRDefault="00225FDA" w:rsidP="00F23355">
            <w:pPr>
              <w:pStyle w:val="pqiTabBody"/>
              <w:rPr>
                <w:rFonts w:ascii="Courier New" w:hAnsi="Courier New"/>
                <w:color w:val="0000FF"/>
                <w:rPrChange w:id="1354" w:author="Jurkowska Monika" w:date="2022-11-14T21:27:00Z">
                  <w:rPr/>
                </w:rPrChange>
              </w:rPr>
            </w:pPr>
            <w:r>
              <w:rPr>
                <w:rFonts w:ascii="Courier New" w:hAnsi="Courier New" w:cs="Courier New"/>
                <w:noProof/>
                <w:color w:val="0000FF"/>
              </w:rPr>
              <w:t>SizeOfProducer</w:t>
            </w:r>
          </w:p>
        </w:tc>
        <w:tc>
          <w:tcPr>
            <w:tcW w:w="516" w:type="dxa"/>
            <w:gridSpan w:val="2"/>
          </w:tcPr>
          <w:p w14:paraId="63070E56" w14:textId="77777777" w:rsidR="00225FDA" w:rsidRPr="009079F8" w:rsidRDefault="00225FDA" w:rsidP="00F23355">
            <w:pPr>
              <w:pStyle w:val="pqiTabBody"/>
            </w:pPr>
            <w:r w:rsidRPr="009079F8">
              <w:t>O</w:t>
            </w:r>
          </w:p>
        </w:tc>
        <w:tc>
          <w:tcPr>
            <w:tcW w:w="1950" w:type="dxa"/>
            <w:gridSpan w:val="2"/>
          </w:tcPr>
          <w:p w14:paraId="20BDF387" w14:textId="77777777" w:rsidR="00225FDA" w:rsidRPr="009079F8" w:rsidRDefault="00225FDA" w:rsidP="00F23355">
            <w:pPr>
              <w:pStyle w:val="pqiTabBody"/>
            </w:pPr>
            <w:r>
              <w:t>Wartość musi być większa od zera.</w:t>
            </w:r>
          </w:p>
        </w:tc>
        <w:tc>
          <w:tcPr>
            <w:tcW w:w="3406" w:type="dxa"/>
            <w:gridSpan w:val="3"/>
          </w:tcPr>
          <w:p w14:paraId="3234464E" w14:textId="68051226" w:rsidR="008E5B73" w:rsidRPr="009079F8" w:rsidRDefault="008E5B73" w:rsidP="00F23355">
            <w:pPr>
              <w:pStyle w:val="pqiTabBody"/>
            </w:pPr>
            <w:r>
              <w:t xml:space="preserve">W przypadku napojów alkoholowych wytworzonych przez </w:t>
            </w:r>
            <w:proofErr w:type="spellStart"/>
            <w:r>
              <w:t>samocertyfikowanych</w:t>
            </w:r>
            <w:proofErr w:type="spellEnd"/>
            <w:r>
              <w:t xml:space="preserve"> niezależnych małych producentów podaje się wielkość rocznej produkcji zgodnie z art. 5 ust. 3 rozporządzenia wykonawczego 2021/2266 w przypadku, gdy planowane jest wnioskowanie o stawkę obniżoną podatku akcyzowego w państwie członkowskim przeznaczenia. Wartość tego elementu danych musi być większa niż zero.</w:t>
            </w:r>
          </w:p>
        </w:tc>
        <w:tc>
          <w:tcPr>
            <w:tcW w:w="1217" w:type="dxa"/>
            <w:gridSpan w:val="2"/>
          </w:tcPr>
          <w:p w14:paraId="1A79E406" w14:textId="77777777" w:rsidR="00225FDA" w:rsidRPr="009079F8" w:rsidRDefault="00225FDA" w:rsidP="00F23355">
            <w:pPr>
              <w:pStyle w:val="pqiTabBody"/>
            </w:pPr>
            <w:r w:rsidRPr="009079F8">
              <w:t>n..15</w:t>
            </w:r>
          </w:p>
        </w:tc>
      </w:tr>
      <w:tr w:rsidR="008E5B73" w:rsidRPr="009079F8" w14:paraId="297C8683"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355"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356" w:author="Jurkowska Monika" w:date="2022-11-14T21:27:00Z">
            <w:trPr>
              <w:gridAfter w:val="0"/>
            </w:trPr>
          </w:trPrChange>
        </w:trPr>
        <w:tc>
          <w:tcPr>
            <w:tcW w:w="350" w:type="dxa"/>
            <w:tcPrChange w:id="1357" w:author="Jurkowska Monika" w:date="2022-11-14T21:27:00Z">
              <w:tcPr>
                <w:tcW w:w="350" w:type="dxa"/>
              </w:tcPr>
            </w:tcPrChange>
          </w:tcPr>
          <w:p w14:paraId="56675C9E" w14:textId="77777777" w:rsidR="00225FDA" w:rsidRPr="009079F8" w:rsidRDefault="00225FDA" w:rsidP="00F23355">
            <w:pPr>
              <w:pStyle w:val="pqiTabBody"/>
              <w:rPr>
                <w:b/>
              </w:rPr>
            </w:pPr>
          </w:p>
        </w:tc>
        <w:tc>
          <w:tcPr>
            <w:tcW w:w="1306" w:type="dxa"/>
            <w:tcPrChange w:id="1358" w:author="Jurkowska Monika" w:date="2022-11-14T21:27:00Z">
              <w:tcPr>
                <w:tcW w:w="439" w:type="dxa"/>
                <w:gridSpan w:val="2"/>
              </w:tcPr>
            </w:tcPrChange>
          </w:tcPr>
          <w:p w14:paraId="5658F5EF" w14:textId="77777777" w:rsidR="00225FDA" w:rsidRPr="009079F8" w:rsidRDefault="00225FDA" w:rsidP="00F23355">
            <w:pPr>
              <w:pStyle w:val="pqiTabBody"/>
              <w:rPr>
                <w:i/>
              </w:rPr>
            </w:pPr>
            <w:r>
              <w:rPr>
                <w:i/>
              </w:rPr>
              <w:t>m</w:t>
            </w:r>
          </w:p>
        </w:tc>
        <w:tc>
          <w:tcPr>
            <w:tcW w:w="7418" w:type="dxa"/>
            <w:tcPrChange w:id="1359" w:author="Jurkowska Monika" w:date="2022-11-14T21:27:00Z">
              <w:tcPr>
                <w:tcW w:w="5777" w:type="dxa"/>
                <w:gridSpan w:val="3"/>
              </w:tcPr>
            </w:tcPrChange>
          </w:tcPr>
          <w:p w14:paraId="2DDFB82D" w14:textId="77777777" w:rsidR="00225FDA" w:rsidRDefault="00225FDA" w:rsidP="00F23355">
            <w:pPr>
              <w:pStyle w:val="pqiTabBody"/>
            </w:pPr>
            <w:r w:rsidRPr="009079F8">
              <w:t>Gęstość</w:t>
            </w:r>
          </w:p>
          <w:p w14:paraId="7AA974D4" w14:textId="562E01EE" w:rsidR="005713B4" w:rsidRPr="00CA193D" w:rsidRDefault="00225FDA" w:rsidP="00F23355">
            <w:pPr>
              <w:pStyle w:val="pqiTabBody"/>
              <w:rPr>
                <w:rFonts w:ascii="Courier New" w:hAnsi="Courier New"/>
                <w:color w:val="0000FF"/>
                <w:rPrChange w:id="1360" w:author="Jurkowska Monika" w:date="2022-11-14T21:27:00Z">
                  <w:rPr/>
                </w:rPrChange>
              </w:rPr>
            </w:pPr>
            <w:r>
              <w:rPr>
                <w:rFonts w:ascii="Courier New" w:hAnsi="Courier New" w:cs="Courier New"/>
                <w:noProof/>
                <w:color w:val="0000FF"/>
              </w:rPr>
              <w:t>Density</w:t>
            </w:r>
          </w:p>
        </w:tc>
        <w:tc>
          <w:tcPr>
            <w:tcW w:w="516" w:type="dxa"/>
            <w:gridSpan w:val="2"/>
            <w:tcPrChange w:id="1361" w:author="Jurkowska Monika" w:date="2022-11-14T21:27:00Z">
              <w:tcPr>
                <w:tcW w:w="516" w:type="dxa"/>
                <w:gridSpan w:val="2"/>
              </w:tcPr>
            </w:tcPrChange>
          </w:tcPr>
          <w:p w14:paraId="51F3EB17" w14:textId="77777777" w:rsidR="00225FDA" w:rsidRPr="009079F8" w:rsidRDefault="00225FDA" w:rsidP="00F23355">
            <w:pPr>
              <w:pStyle w:val="pqiTabBody"/>
            </w:pPr>
            <w:r w:rsidRPr="009079F8">
              <w:t>C</w:t>
            </w:r>
          </w:p>
        </w:tc>
        <w:tc>
          <w:tcPr>
            <w:tcW w:w="1950" w:type="dxa"/>
            <w:gridSpan w:val="2"/>
            <w:tcPrChange w:id="1362" w:author="Jurkowska Monika" w:date="2022-11-14T21:27:00Z">
              <w:tcPr>
                <w:tcW w:w="1950" w:type="dxa"/>
                <w:gridSpan w:val="2"/>
              </w:tcPr>
            </w:tcPrChange>
          </w:tcPr>
          <w:p w14:paraId="158EB7C9" w14:textId="77777777" w:rsidR="00225FDA" w:rsidRDefault="00225FDA" w:rsidP="00F23355">
            <w:r w:rsidRPr="009079F8">
              <w:t>„R”, jeżeli ma zastosowanie do danego wyrobu akcyzowego</w:t>
            </w:r>
            <w:r>
              <w:t xml:space="preserve"> – patrz wartości słownika „Wyroby akcyzowe (</w:t>
            </w:r>
            <w:proofErr w:type="spellStart"/>
            <w:r>
              <w:t>Excise</w:t>
            </w:r>
            <w:proofErr w:type="spellEnd"/>
            <w:r>
              <w:t xml:space="preserve"> products)” oraz słownika „Polskie wyroby akcyzowe (</w:t>
            </w:r>
            <w:proofErr w:type="spellStart"/>
            <w:r>
              <w:t>Polish</w:t>
            </w:r>
            <w:proofErr w:type="spellEnd"/>
            <w:r>
              <w:t xml:space="preserve"> </w:t>
            </w:r>
            <w:proofErr w:type="spellStart"/>
            <w:r>
              <w:t>excise</w:t>
            </w:r>
            <w:proofErr w:type="spellEnd"/>
            <w:r>
              <w:t xml:space="preserve"> products)”</w:t>
            </w:r>
            <w:r w:rsidRPr="009079F8">
              <w:t>.</w:t>
            </w:r>
          </w:p>
          <w:p w14:paraId="1F2D591D" w14:textId="0864E889" w:rsidR="00225FDA" w:rsidRPr="009079F8" w:rsidRDefault="00225FDA" w:rsidP="00F23355">
            <w:r>
              <w:lastRenderedPageBreak/>
              <w:t xml:space="preserve">„O” dla wyrobów „O100” </w:t>
            </w:r>
            <w:r>
              <w:br/>
              <w:t>i „N100”.W pozostałych przypadkach nie stosuje się.</w:t>
            </w:r>
          </w:p>
        </w:tc>
        <w:tc>
          <w:tcPr>
            <w:tcW w:w="3406" w:type="dxa"/>
            <w:gridSpan w:val="3"/>
            <w:tcPrChange w:id="1363" w:author="Jurkowska Monika" w:date="2022-11-14T21:27:00Z">
              <w:tcPr>
                <w:tcW w:w="3406" w:type="dxa"/>
                <w:gridSpan w:val="8"/>
              </w:tcPr>
            </w:tcPrChange>
          </w:tcPr>
          <w:p w14:paraId="29C05EC4" w14:textId="035D9A8E" w:rsidR="008E5B73" w:rsidRPr="009079F8" w:rsidRDefault="00225FDA" w:rsidP="00F23355">
            <w:pPr>
              <w:pStyle w:val="pqiTabBody"/>
            </w:pPr>
            <w:r w:rsidRPr="009079F8">
              <w:lastRenderedPageBreak/>
              <w:t xml:space="preserve">Należy podać gęstość w temperaturze </w:t>
            </w:r>
            <w:smartTag w:uri="urn:schemas-microsoft-com:office:smarttags" w:element="metricconverter">
              <w:smartTagPr>
                <w:attr w:name="ProductID" w:val="15ﾰC"/>
              </w:smartTagPr>
              <w:r w:rsidRPr="009079F8">
                <w:t>15°C</w:t>
              </w:r>
            </w:smartTag>
            <w:r w:rsidRPr="009079F8">
              <w:t xml:space="preserve"> </w:t>
            </w:r>
            <w:r>
              <w:t>jeśli ma zastosowanie. Wartość musi być większa od zera.</w:t>
            </w:r>
          </w:p>
        </w:tc>
        <w:tc>
          <w:tcPr>
            <w:tcW w:w="1217" w:type="dxa"/>
            <w:gridSpan w:val="2"/>
            <w:tcPrChange w:id="1364" w:author="Jurkowska Monika" w:date="2022-11-14T21:27:00Z">
              <w:tcPr>
                <w:tcW w:w="1106" w:type="dxa"/>
                <w:gridSpan w:val="2"/>
              </w:tcPr>
            </w:tcPrChange>
          </w:tcPr>
          <w:p w14:paraId="540045A4" w14:textId="77777777" w:rsidR="00225FDA" w:rsidRPr="009079F8" w:rsidRDefault="00225FDA" w:rsidP="00F23355">
            <w:pPr>
              <w:pStyle w:val="pqiTabBody"/>
            </w:pPr>
            <w:r w:rsidRPr="009079F8">
              <w:t>n..5,2</w:t>
            </w:r>
          </w:p>
        </w:tc>
      </w:tr>
      <w:tr w:rsidR="008E5B73" w:rsidRPr="009079F8" w14:paraId="055B58B9"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365"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366" w:author="Jurkowska Monika" w:date="2022-11-14T21:27:00Z">
            <w:trPr>
              <w:gridAfter w:val="0"/>
            </w:trPr>
          </w:trPrChange>
        </w:trPr>
        <w:tc>
          <w:tcPr>
            <w:tcW w:w="350" w:type="dxa"/>
            <w:tcPrChange w:id="1367" w:author="Jurkowska Monika" w:date="2022-11-14T21:27:00Z">
              <w:tcPr>
                <w:tcW w:w="350" w:type="dxa"/>
              </w:tcPr>
            </w:tcPrChange>
          </w:tcPr>
          <w:p w14:paraId="29411294" w14:textId="77777777" w:rsidR="00225FDA" w:rsidRPr="009079F8" w:rsidRDefault="00225FDA" w:rsidP="00F23355">
            <w:pPr>
              <w:pStyle w:val="pqiTabBody"/>
              <w:rPr>
                <w:b/>
              </w:rPr>
            </w:pPr>
          </w:p>
        </w:tc>
        <w:tc>
          <w:tcPr>
            <w:tcW w:w="1306" w:type="dxa"/>
            <w:tcPrChange w:id="1368" w:author="Jurkowska Monika" w:date="2022-11-14T21:27:00Z">
              <w:tcPr>
                <w:tcW w:w="439" w:type="dxa"/>
                <w:gridSpan w:val="2"/>
              </w:tcPr>
            </w:tcPrChange>
          </w:tcPr>
          <w:p w14:paraId="40727A14" w14:textId="77777777" w:rsidR="00225FDA" w:rsidRPr="009079F8" w:rsidRDefault="00225FDA" w:rsidP="00F23355">
            <w:pPr>
              <w:pStyle w:val="pqiTabBody"/>
              <w:rPr>
                <w:i/>
              </w:rPr>
            </w:pPr>
            <w:r>
              <w:rPr>
                <w:i/>
              </w:rPr>
              <w:t>n</w:t>
            </w:r>
          </w:p>
        </w:tc>
        <w:tc>
          <w:tcPr>
            <w:tcW w:w="7418" w:type="dxa"/>
            <w:tcPrChange w:id="1369" w:author="Jurkowska Monika" w:date="2022-11-14T21:27:00Z">
              <w:tcPr>
                <w:tcW w:w="5777" w:type="dxa"/>
                <w:gridSpan w:val="3"/>
              </w:tcPr>
            </w:tcPrChange>
          </w:tcPr>
          <w:p w14:paraId="02C22198" w14:textId="77777777" w:rsidR="00225FDA" w:rsidRDefault="00225FDA" w:rsidP="00F23355">
            <w:pPr>
              <w:pStyle w:val="pqiTabBody"/>
            </w:pPr>
            <w:r>
              <w:t>Opis</w:t>
            </w:r>
            <w:r w:rsidRPr="009079F8">
              <w:t xml:space="preserve"> handlow</w:t>
            </w:r>
            <w:r>
              <w:t>y</w:t>
            </w:r>
          </w:p>
          <w:p w14:paraId="6C8F6CE7" w14:textId="2F8E14A1" w:rsidR="005713B4" w:rsidRPr="00CA193D" w:rsidRDefault="00225FDA" w:rsidP="00F23355">
            <w:pPr>
              <w:pStyle w:val="pqiTabBody"/>
              <w:rPr>
                <w:rFonts w:ascii="Courier New" w:hAnsi="Courier New"/>
                <w:color w:val="0000FF"/>
                <w:rPrChange w:id="1370" w:author="Jurkowska Monika" w:date="2022-11-14T21:27:00Z">
                  <w:rPr/>
                </w:rPrChange>
              </w:rPr>
            </w:pPr>
            <w:r>
              <w:rPr>
                <w:rFonts w:ascii="Courier New" w:hAnsi="Courier New" w:cs="Courier New"/>
                <w:noProof/>
                <w:color w:val="0000FF"/>
              </w:rPr>
              <w:t>CommercialDescription</w:t>
            </w:r>
          </w:p>
        </w:tc>
        <w:tc>
          <w:tcPr>
            <w:tcW w:w="516" w:type="dxa"/>
            <w:gridSpan w:val="2"/>
            <w:tcPrChange w:id="1371" w:author="Jurkowska Monika" w:date="2022-11-14T21:27:00Z">
              <w:tcPr>
                <w:tcW w:w="516" w:type="dxa"/>
                <w:gridSpan w:val="2"/>
              </w:tcPr>
            </w:tcPrChange>
          </w:tcPr>
          <w:p w14:paraId="5551CBF6" w14:textId="77777777" w:rsidR="00225FDA" w:rsidRPr="009079F8" w:rsidRDefault="00225FDA" w:rsidP="00F23355">
            <w:pPr>
              <w:pStyle w:val="pqiTabBody"/>
            </w:pPr>
            <w:r w:rsidRPr="009079F8">
              <w:t>O</w:t>
            </w:r>
          </w:p>
        </w:tc>
        <w:tc>
          <w:tcPr>
            <w:tcW w:w="1950" w:type="dxa"/>
            <w:gridSpan w:val="2"/>
            <w:tcPrChange w:id="1372" w:author="Jurkowska Monika" w:date="2022-11-14T21:27:00Z">
              <w:tcPr>
                <w:tcW w:w="1950" w:type="dxa"/>
                <w:gridSpan w:val="2"/>
              </w:tcPr>
            </w:tcPrChange>
          </w:tcPr>
          <w:p w14:paraId="3E0A7874" w14:textId="77777777" w:rsidR="00225FDA" w:rsidRPr="009079F8" w:rsidRDefault="00225FDA" w:rsidP="00F23355">
            <w:pPr>
              <w:pStyle w:val="pqiTabBody"/>
            </w:pPr>
          </w:p>
        </w:tc>
        <w:tc>
          <w:tcPr>
            <w:tcW w:w="3406" w:type="dxa"/>
            <w:gridSpan w:val="3"/>
            <w:tcPrChange w:id="1373" w:author="Jurkowska Monika" w:date="2022-11-14T21:27:00Z">
              <w:tcPr>
                <w:tcW w:w="3406" w:type="dxa"/>
                <w:gridSpan w:val="8"/>
              </w:tcPr>
            </w:tcPrChange>
          </w:tcPr>
          <w:p w14:paraId="2044309E" w14:textId="77777777" w:rsidR="00225FDA" w:rsidRDefault="00225FDA" w:rsidP="00F23355">
            <w:pPr>
              <w:pStyle w:val="pqiTabBody"/>
              <w:rPr>
                <w:ins w:id="1374" w:author="Jurkowska Monika" w:date="2022-11-14T21:27:00Z"/>
              </w:rPr>
            </w:pPr>
            <w:r w:rsidRPr="009079F8">
              <w:t xml:space="preserve">Należy podać </w:t>
            </w:r>
            <w:r>
              <w:t>opis</w:t>
            </w:r>
            <w:r w:rsidRPr="009079F8">
              <w:t xml:space="preserve"> handlow</w:t>
            </w:r>
            <w:r>
              <w:t>y</w:t>
            </w:r>
            <w:r w:rsidRPr="009079F8">
              <w:t xml:space="preserve"> wyrobów w celu identyfikacji przewożonych </w:t>
            </w:r>
            <w:r>
              <w:t>wyrob</w:t>
            </w:r>
            <w:r w:rsidRPr="009079F8">
              <w:t>ów.</w:t>
            </w:r>
          </w:p>
          <w:p w14:paraId="32BBDD0C" w14:textId="1F831283" w:rsidR="008E5B73" w:rsidRPr="009079F8" w:rsidRDefault="008E5B73" w:rsidP="00F23355">
            <w:pPr>
              <w:pStyle w:val="pqiTabBody"/>
            </w:pPr>
            <w:r>
              <w:t>W przypadku przewozu luzem win, o których mowa w pkt 1–9, 15 i 16 części II załącznika VII do rozporządzenia (UE) 1308/2013, oznaczenie produktu zawiera nieobowiązkowe informacje, o których mowa w art. 120 wspomnianego rozporządzenia, o ile są one umieszczone na etykietach lub ich umieszczenie na etykietach jest przewidziane. W przypadku każdego napoju spirytusowego nazwa handlowa zawiera jego nazwę prawną zgodnie z art. 10 rozporządzenia (UE) 2019/787.</w:t>
            </w:r>
          </w:p>
        </w:tc>
        <w:tc>
          <w:tcPr>
            <w:tcW w:w="1217" w:type="dxa"/>
            <w:gridSpan w:val="2"/>
            <w:tcPrChange w:id="1375" w:author="Jurkowska Monika" w:date="2022-11-14T21:27:00Z">
              <w:tcPr>
                <w:tcW w:w="1106" w:type="dxa"/>
                <w:gridSpan w:val="2"/>
              </w:tcPr>
            </w:tcPrChange>
          </w:tcPr>
          <w:p w14:paraId="6C1BE634" w14:textId="77777777" w:rsidR="00225FDA" w:rsidRPr="009079F8" w:rsidRDefault="00225FDA" w:rsidP="00F23355">
            <w:pPr>
              <w:pStyle w:val="pqiTabBody"/>
            </w:pPr>
            <w:r w:rsidRPr="009079F8">
              <w:t>an..350</w:t>
            </w:r>
          </w:p>
        </w:tc>
      </w:tr>
      <w:tr w:rsidR="008E5B73" w:rsidRPr="009079F8" w14:paraId="0418C27D"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376"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377" w:author="Jurkowska Monika" w:date="2022-11-14T21:27:00Z">
            <w:trPr>
              <w:gridAfter w:val="0"/>
            </w:trPr>
          </w:trPrChange>
        </w:trPr>
        <w:tc>
          <w:tcPr>
            <w:tcW w:w="1656" w:type="dxa"/>
            <w:gridSpan w:val="2"/>
            <w:tcPrChange w:id="1378" w:author="Jurkowska Monika" w:date="2022-11-14T21:27:00Z">
              <w:tcPr>
                <w:tcW w:w="789" w:type="dxa"/>
                <w:gridSpan w:val="3"/>
              </w:tcPr>
            </w:tcPrChange>
          </w:tcPr>
          <w:p w14:paraId="1C676031" w14:textId="77777777" w:rsidR="00225FDA" w:rsidRPr="009079F8" w:rsidRDefault="00225FDA" w:rsidP="00F23355">
            <w:pPr>
              <w:pStyle w:val="pqiTabBody"/>
              <w:rPr>
                <w:i/>
              </w:rPr>
            </w:pPr>
          </w:p>
        </w:tc>
        <w:tc>
          <w:tcPr>
            <w:tcW w:w="7418" w:type="dxa"/>
            <w:tcPrChange w:id="1379" w:author="Jurkowska Monika" w:date="2022-11-14T21:27:00Z">
              <w:tcPr>
                <w:tcW w:w="5777" w:type="dxa"/>
                <w:gridSpan w:val="3"/>
              </w:tcPr>
            </w:tcPrChange>
          </w:tcPr>
          <w:p w14:paraId="44E1E701" w14:textId="77777777" w:rsidR="00225FDA" w:rsidRDefault="00225FDA" w:rsidP="00F23355">
            <w:pPr>
              <w:pStyle w:val="pqiTabBody"/>
            </w:pPr>
            <w:r>
              <w:t>JĘZYK ELEMENTU</w:t>
            </w:r>
            <w:r w:rsidRPr="009079F8">
              <w:t xml:space="preserve"> </w:t>
            </w:r>
          </w:p>
          <w:p w14:paraId="2967FBD7" w14:textId="1CA2666E" w:rsidR="005713B4" w:rsidRPr="00CA193D" w:rsidRDefault="00225FDA" w:rsidP="00F23355">
            <w:pPr>
              <w:pStyle w:val="pqiTabBody"/>
              <w:rPr>
                <w:rFonts w:ascii="Courier New" w:hAnsi="Courier New"/>
                <w:color w:val="0000FF"/>
                <w:rPrChange w:id="1380" w:author="Jurkowska Monika" w:date="2022-11-14T21:27:00Z">
                  <w:rPr/>
                </w:rPrChange>
              </w:rPr>
            </w:pPr>
            <w:r>
              <w:rPr>
                <w:rFonts w:ascii="Courier New" w:hAnsi="Courier New" w:cs="Courier New"/>
                <w:noProof/>
                <w:color w:val="0000FF"/>
              </w:rPr>
              <w:t>@language</w:t>
            </w:r>
          </w:p>
        </w:tc>
        <w:tc>
          <w:tcPr>
            <w:tcW w:w="516" w:type="dxa"/>
            <w:gridSpan w:val="2"/>
            <w:tcPrChange w:id="1381" w:author="Jurkowska Monika" w:date="2022-11-14T21:27:00Z">
              <w:tcPr>
                <w:tcW w:w="516" w:type="dxa"/>
                <w:gridSpan w:val="2"/>
              </w:tcPr>
            </w:tcPrChange>
          </w:tcPr>
          <w:p w14:paraId="15351EDB" w14:textId="77777777" w:rsidR="00225FDA" w:rsidRPr="009079F8" w:rsidRDefault="00225FDA" w:rsidP="00F23355">
            <w:pPr>
              <w:pStyle w:val="pqiTabBody"/>
            </w:pPr>
            <w:r>
              <w:t>D</w:t>
            </w:r>
          </w:p>
        </w:tc>
        <w:tc>
          <w:tcPr>
            <w:tcW w:w="1950" w:type="dxa"/>
            <w:gridSpan w:val="2"/>
            <w:tcPrChange w:id="1382" w:author="Jurkowska Monika" w:date="2022-11-14T21:27:00Z">
              <w:tcPr>
                <w:tcW w:w="1950" w:type="dxa"/>
                <w:gridSpan w:val="2"/>
              </w:tcPr>
            </w:tcPrChange>
          </w:tcPr>
          <w:p w14:paraId="31ED706E" w14:textId="77777777" w:rsidR="00225FDA" w:rsidRPr="009079F8" w:rsidRDefault="00225FDA" w:rsidP="00F23355">
            <w:pPr>
              <w:pStyle w:val="pqiTabBody"/>
            </w:pPr>
            <w:r w:rsidRPr="009079F8">
              <w:t>„R”, jeżeli stosuje się pole tekstowe</w:t>
            </w:r>
            <w:r>
              <w:t xml:space="preserve"> 17n</w:t>
            </w:r>
            <w:r w:rsidRPr="009079F8">
              <w:t>.</w:t>
            </w:r>
          </w:p>
        </w:tc>
        <w:tc>
          <w:tcPr>
            <w:tcW w:w="3406" w:type="dxa"/>
            <w:gridSpan w:val="3"/>
            <w:tcPrChange w:id="1383" w:author="Jurkowska Monika" w:date="2022-11-14T21:27:00Z">
              <w:tcPr>
                <w:tcW w:w="3406" w:type="dxa"/>
                <w:gridSpan w:val="8"/>
              </w:tcPr>
            </w:tcPrChange>
          </w:tcPr>
          <w:p w14:paraId="7CFF00A0" w14:textId="77777777" w:rsidR="00225FDA" w:rsidRDefault="00225FDA" w:rsidP="00F23355">
            <w:pPr>
              <w:pStyle w:val="pqiTabBody"/>
            </w:pPr>
            <w:r>
              <w:t>Atrybut.</w:t>
            </w:r>
          </w:p>
          <w:p w14:paraId="5DC80411" w14:textId="55A0B3AA" w:rsidR="008E5B73" w:rsidRPr="009079F8" w:rsidRDefault="00225FDA"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217" w:type="dxa"/>
            <w:gridSpan w:val="2"/>
            <w:tcPrChange w:id="1384" w:author="Jurkowska Monika" w:date="2022-11-14T21:27:00Z">
              <w:tcPr>
                <w:tcW w:w="1106" w:type="dxa"/>
                <w:gridSpan w:val="2"/>
              </w:tcPr>
            </w:tcPrChange>
          </w:tcPr>
          <w:p w14:paraId="5D50E973" w14:textId="77777777" w:rsidR="00225FDA" w:rsidRPr="009079F8" w:rsidRDefault="00225FDA" w:rsidP="00F23355">
            <w:pPr>
              <w:pStyle w:val="pqiTabBody"/>
            </w:pPr>
            <w:r w:rsidRPr="009079F8">
              <w:t>a2</w:t>
            </w:r>
          </w:p>
        </w:tc>
      </w:tr>
      <w:tr w:rsidR="008E5B73" w:rsidRPr="009079F8" w14:paraId="17FD00FE"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385"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386" w:author="Jurkowska Monika" w:date="2022-11-14T21:27:00Z">
            <w:trPr>
              <w:gridAfter w:val="0"/>
            </w:trPr>
          </w:trPrChange>
        </w:trPr>
        <w:tc>
          <w:tcPr>
            <w:tcW w:w="350" w:type="dxa"/>
            <w:tcPrChange w:id="1387" w:author="Jurkowska Monika" w:date="2022-11-14T21:27:00Z">
              <w:tcPr>
                <w:tcW w:w="350" w:type="dxa"/>
              </w:tcPr>
            </w:tcPrChange>
          </w:tcPr>
          <w:p w14:paraId="44E9E37E" w14:textId="77777777" w:rsidR="00225FDA" w:rsidRPr="009079F8" w:rsidRDefault="00225FDA" w:rsidP="00F23355">
            <w:pPr>
              <w:pStyle w:val="pqiTabBody"/>
              <w:rPr>
                <w:b/>
              </w:rPr>
            </w:pPr>
          </w:p>
        </w:tc>
        <w:tc>
          <w:tcPr>
            <w:tcW w:w="1306" w:type="dxa"/>
            <w:tcPrChange w:id="1388" w:author="Jurkowska Monika" w:date="2022-11-14T21:27:00Z">
              <w:tcPr>
                <w:tcW w:w="439" w:type="dxa"/>
                <w:gridSpan w:val="2"/>
              </w:tcPr>
            </w:tcPrChange>
          </w:tcPr>
          <w:p w14:paraId="5BC92772" w14:textId="77777777" w:rsidR="00225FDA" w:rsidRPr="009079F8" w:rsidRDefault="00225FDA" w:rsidP="00F23355">
            <w:pPr>
              <w:pStyle w:val="pqiTabBody"/>
              <w:rPr>
                <w:i/>
              </w:rPr>
            </w:pPr>
            <w:r>
              <w:rPr>
                <w:i/>
              </w:rPr>
              <w:t>o</w:t>
            </w:r>
          </w:p>
        </w:tc>
        <w:tc>
          <w:tcPr>
            <w:tcW w:w="7418" w:type="dxa"/>
            <w:tcPrChange w:id="1389" w:author="Jurkowska Monika" w:date="2022-11-14T21:27:00Z">
              <w:tcPr>
                <w:tcW w:w="5777" w:type="dxa"/>
                <w:gridSpan w:val="3"/>
              </w:tcPr>
            </w:tcPrChange>
          </w:tcPr>
          <w:p w14:paraId="4EFB35FA" w14:textId="77777777" w:rsidR="00225FDA" w:rsidRDefault="00225FDA" w:rsidP="00F23355">
            <w:pPr>
              <w:pStyle w:val="pqiTabBody"/>
            </w:pPr>
            <w:r>
              <w:t>Marka</w:t>
            </w:r>
            <w:r w:rsidRPr="009079F8">
              <w:t xml:space="preserve"> wyrobów</w:t>
            </w:r>
          </w:p>
          <w:p w14:paraId="16529170" w14:textId="5E344B32" w:rsidR="005713B4" w:rsidRPr="00CA193D" w:rsidRDefault="00225FDA" w:rsidP="00F23355">
            <w:pPr>
              <w:pStyle w:val="pqiTabBody"/>
              <w:rPr>
                <w:rFonts w:ascii="Courier New" w:hAnsi="Courier New"/>
                <w:color w:val="0000FF"/>
                <w:rPrChange w:id="1390" w:author="Jurkowska Monika" w:date="2022-11-14T21:27:00Z">
                  <w:rPr/>
                </w:rPrChange>
              </w:rPr>
            </w:pPr>
            <w:r>
              <w:rPr>
                <w:rFonts w:ascii="Courier New" w:hAnsi="Courier New" w:cs="Courier New"/>
                <w:noProof/>
                <w:color w:val="0000FF"/>
              </w:rPr>
              <w:t>BrandNameOfProducts</w:t>
            </w:r>
          </w:p>
        </w:tc>
        <w:tc>
          <w:tcPr>
            <w:tcW w:w="516" w:type="dxa"/>
            <w:gridSpan w:val="2"/>
            <w:tcPrChange w:id="1391" w:author="Jurkowska Monika" w:date="2022-11-14T21:27:00Z">
              <w:tcPr>
                <w:tcW w:w="516" w:type="dxa"/>
                <w:gridSpan w:val="2"/>
              </w:tcPr>
            </w:tcPrChange>
          </w:tcPr>
          <w:p w14:paraId="78A23274" w14:textId="77777777" w:rsidR="00225FDA" w:rsidRPr="009079F8" w:rsidRDefault="00225FDA" w:rsidP="00F23355">
            <w:pPr>
              <w:pStyle w:val="pqiTabBody"/>
            </w:pPr>
            <w:r>
              <w:t>O</w:t>
            </w:r>
          </w:p>
        </w:tc>
        <w:tc>
          <w:tcPr>
            <w:tcW w:w="1950" w:type="dxa"/>
            <w:gridSpan w:val="2"/>
            <w:tcPrChange w:id="1392" w:author="Jurkowska Monika" w:date="2022-11-14T21:27:00Z">
              <w:tcPr>
                <w:tcW w:w="1950" w:type="dxa"/>
                <w:gridSpan w:val="2"/>
              </w:tcPr>
            </w:tcPrChange>
          </w:tcPr>
          <w:p w14:paraId="017671E6" w14:textId="77777777" w:rsidR="00225FDA" w:rsidRPr="009079F8" w:rsidRDefault="00225FDA" w:rsidP="00F23355">
            <w:pPr>
              <w:pStyle w:val="pqiTabBody"/>
            </w:pPr>
          </w:p>
        </w:tc>
        <w:tc>
          <w:tcPr>
            <w:tcW w:w="3406" w:type="dxa"/>
            <w:gridSpan w:val="3"/>
            <w:tcPrChange w:id="1393" w:author="Jurkowska Monika" w:date="2022-11-14T21:27:00Z">
              <w:tcPr>
                <w:tcW w:w="3406" w:type="dxa"/>
                <w:gridSpan w:val="8"/>
              </w:tcPr>
            </w:tcPrChange>
          </w:tcPr>
          <w:p w14:paraId="37FC2B71" w14:textId="77777777" w:rsidR="00225FDA" w:rsidRPr="009079F8" w:rsidRDefault="00225FDA" w:rsidP="00F23355">
            <w:pPr>
              <w:pStyle w:val="pqiTabBody"/>
            </w:pPr>
            <w:r w:rsidRPr="009079F8">
              <w:t xml:space="preserve">Należy podać </w:t>
            </w:r>
            <w:r>
              <w:t>markę</w:t>
            </w:r>
            <w:r w:rsidRPr="009079F8">
              <w:t xml:space="preserve"> wyrobów, jeżeli ma to zastosowanie.</w:t>
            </w:r>
          </w:p>
        </w:tc>
        <w:tc>
          <w:tcPr>
            <w:tcW w:w="1217" w:type="dxa"/>
            <w:gridSpan w:val="2"/>
            <w:tcPrChange w:id="1394" w:author="Jurkowska Monika" w:date="2022-11-14T21:27:00Z">
              <w:tcPr>
                <w:tcW w:w="1106" w:type="dxa"/>
                <w:gridSpan w:val="2"/>
              </w:tcPr>
            </w:tcPrChange>
          </w:tcPr>
          <w:p w14:paraId="601B724E" w14:textId="77777777" w:rsidR="00225FDA" w:rsidRPr="009079F8" w:rsidRDefault="00225FDA" w:rsidP="00F23355">
            <w:pPr>
              <w:pStyle w:val="pqiTabBody"/>
            </w:pPr>
            <w:r w:rsidRPr="009079F8">
              <w:t>an..350</w:t>
            </w:r>
          </w:p>
        </w:tc>
      </w:tr>
      <w:tr w:rsidR="003B285E" w:rsidRPr="009079F8" w14:paraId="16488587"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395"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396" w:author="Jurkowska Monika" w:date="2022-11-14T21:27:00Z">
            <w:trPr>
              <w:gridAfter w:val="0"/>
            </w:trPr>
          </w:trPrChange>
        </w:trPr>
        <w:tc>
          <w:tcPr>
            <w:tcW w:w="1656" w:type="dxa"/>
            <w:gridSpan w:val="2"/>
            <w:tcPrChange w:id="1397" w:author="Jurkowska Monika" w:date="2022-11-14T21:27:00Z">
              <w:tcPr>
                <w:tcW w:w="789" w:type="dxa"/>
                <w:gridSpan w:val="3"/>
              </w:tcPr>
            </w:tcPrChange>
          </w:tcPr>
          <w:p w14:paraId="7227D40F" w14:textId="77777777" w:rsidR="003B285E" w:rsidRDefault="003B285E" w:rsidP="003B285E">
            <w:pPr>
              <w:pStyle w:val="pqiTabBody"/>
              <w:rPr>
                <w:i/>
              </w:rPr>
            </w:pPr>
          </w:p>
        </w:tc>
        <w:tc>
          <w:tcPr>
            <w:tcW w:w="7418" w:type="dxa"/>
            <w:tcPrChange w:id="1398" w:author="Jurkowska Monika" w:date="2022-11-14T21:27:00Z">
              <w:tcPr>
                <w:tcW w:w="5777" w:type="dxa"/>
                <w:gridSpan w:val="3"/>
              </w:tcPr>
            </w:tcPrChange>
          </w:tcPr>
          <w:p w14:paraId="269B3152" w14:textId="77777777" w:rsidR="003B285E" w:rsidRDefault="003B285E" w:rsidP="003B285E">
            <w:pPr>
              <w:pStyle w:val="pqiTabBody"/>
            </w:pPr>
            <w:r>
              <w:t>JĘZYK ELEMENTU</w:t>
            </w:r>
            <w:r w:rsidRPr="009079F8">
              <w:t xml:space="preserve"> </w:t>
            </w:r>
          </w:p>
          <w:p w14:paraId="7CFF375C" w14:textId="2ABFCD7D" w:rsidR="003B285E" w:rsidRDefault="003B285E" w:rsidP="003B285E">
            <w:pPr>
              <w:pStyle w:val="pqiTabBody"/>
            </w:pPr>
            <w:r>
              <w:rPr>
                <w:rFonts w:ascii="Courier New" w:hAnsi="Courier New" w:cs="Courier New"/>
                <w:noProof/>
                <w:color w:val="0000FF"/>
              </w:rPr>
              <w:t>@language</w:t>
            </w:r>
          </w:p>
        </w:tc>
        <w:tc>
          <w:tcPr>
            <w:tcW w:w="516" w:type="dxa"/>
            <w:gridSpan w:val="2"/>
            <w:tcPrChange w:id="1399" w:author="Jurkowska Monika" w:date="2022-11-14T21:27:00Z">
              <w:tcPr>
                <w:tcW w:w="516" w:type="dxa"/>
                <w:gridSpan w:val="2"/>
              </w:tcPr>
            </w:tcPrChange>
          </w:tcPr>
          <w:p w14:paraId="65FBC49F" w14:textId="1B3AFED1" w:rsidR="003B285E" w:rsidRDefault="003B285E" w:rsidP="003B285E">
            <w:pPr>
              <w:pStyle w:val="pqiTabBody"/>
            </w:pPr>
            <w:r>
              <w:t>D</w:t>
            </w:r>
          </w:p>
        </w:tc>
        <w:tc>
          <w:tcPr>
            <w:tcW w:w="1950" w:type="dxa"/>
            <w:gridSpan w:val="2"/>
            <w:tcPrChange w:id="1400" w:author="Jurkowska Monika" w:date="2022-11-14T21:27:00Z">
              <w:tcPr>
                <w:tcW w:w="1950" w:type="dxa"/>
                <w:gridSpan w:val="2"/>
              </w:tcPr>
            </w:tcPrChange>
          </w:tcPr>
          <w:p w14:paraId="06B2FFE0" w14:textId="414E5990" w:rsidR="003B285E" w:rsidRPr="009079F8" w:rsidRDefault="003B285E" w:rsidP="003B285E">
            <w:pPr>
              <w:pStyle w:val="pqiTabBody"/>
            </w:pPr>
            <w:r w:rsidRPr="009079F8">
              <w:t>„R”, jeżeli stosuje się pole tekstowe</w:t>
            </w:r>
            <w:r>
              <w:t xml:space="preserve"> 17o</w:t>
            </w:r>
            <w:r w:rsidRPr="009079F8">
              <w:t>.</w:t>
            </w:r>
          </w:p>
        </w:tc>
        <w:tc>
          <w:tcPr>
            <w:tcW w:w="3406" w:type="dxa"/>
            <w:gridSpan w:val="3"/>
            <w:tcPrChange w:id="1401" w:author="Jurkowska Monika" w:date="2022-11-14T21:27:00Z">
              <w:tcPr>
                <w:tcW w:w="3406" w:type="dxa"/>
                <w:gridSpan w:val="8"/>
              </w:tcPr>
            </w:tcPrChange>
          </w:tcPr>
          <w:p w14:paraId="75CEC7A5" w14:textId="77777777" w:rsidR="003B285E" w:rsidRDefault="003B285E" w:rsidP="003B285E">
            <w:pPr>
              <w:pStyle w:val="pqiTabBody"/>
            </w:pPr>
            <w:r>
              <w:t>Atrybut.</w:t>
            </w:r>
          </w:p>
          <w:p w14:paraId="1C0EEE5F" w14:textId="18CDF915" w:rsidR="003B285E" w:rsidRPr="009079F8" w:rsidRDefault="003B285E" w:rsidP="003B285E">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217" w:type="dxa"/>
            <w:gridSpan w:val="2"/>
            <w:tcPrChange w:id="1402" w:author="Jurkowska Monika" w:date="2022-11-14T21:27:00Z">
              <w:tcPr>
                <w:tcW w:w="1106" w:type="dxa"/>
                <w:gridSpan w:val="2"/>
              </w:tcPr>
            </w:tcPrChange>
          </w:tcPr>
          <w:p w14:paraId="03DB7C9F" w14:textId="30D96316" w:rsidR="003B285E" w:rsidRPr="009079F8" w:rsidRDefault="003B285E" w:rsidP="003B285E">
            <w:pPr>
              <w:pStyle w:val="pqiTabBody"/>
            </w:pPr>
            <w:r w:rsidRPr="009079F8">
              <w:t>a2</w:t>
            </w:r>
          </w:p>
        </w:tc>
      </w:tr>
      <w:tr w:rsidR="009536E2" w:rsidRPr="009079F8" w14:paraId="3184C060" w14:textId="77777777" w:rsidTr="00162F59">
        <w:trPr>
          <w:ins w:id="1403" w:author="Jurkowska Monika" w:date="2022-11-14T21:27:00Z"/>
        </w:trPr>
        <w:tc>
          <w:tcPr>
            <w:tcW w:w="350" w:type="dxa"/>
          </w:tcPr>
          <w:p w14:paraId="5CE4C7E0" w14:textId="77777777" w:rsidR="003B285E" w:rsidRPr="009079F8" w:rsidRDefault="003B285E" w:rsidP="003B285E">
            <w:pPr>
              <w:pStyle w:val="pqiTabBody"/>
              <w:rPr>
                <w:ins w:id="1404" w:author="Jurkowska Monika" w:date="2022-11-14T21:27:00Z"/>
                <w:b/>
              </w:rPr>
            </w:pPr>
          </w:p>
        </w:tc>
        <w:tc>
          <w:tcPr>
            <w:tcW w:w="1306" w:type="dxa"/>
          </w:tcPr>
          <w:p w14:paraId="4FD4B4A4" w14:textId="0E8BC79E" w:rsidR="003B285E" w:rsidRDefault="003B285E" w:rsidP="003B285E">
            <w:pPr>
              <w:pStyle w:val="pqiTabBody"/>
              <w:rPr>
                <w:ins w:id="1405" w:author="Jurkowska Monika" w:date="2022-11-14T21:27:00Z"/>
                <w:i/>
              </w:rPr>
            </w:pPr>
            <w:ins w:id="1406" w:author="Jurkowska Monika" w:date="2022-11-14T21:27:00Z">
              <w:r>
                <w:rPr>
                  <w:i/>
                </w:rPr>
                <w:t>p</w:t>
              </w:r>
            </w:ins>
          </w:p>
        </w:tc>
        <w:tc>
          <w:tcPr>
            <w:tcW w:w="7418" w:type="dxa"/>
          </w:tcPr>
          <w:p w14:paraId="2E22D05F" w14:textId="764CEC2C" w:rsidR="003B285E" w:rsidRDefault="003B285E" w:rsidP="003B285E">
            <w:pPr>
              <w:pStyle w:val="pqiTabBody"/>
              <w:rPr>
                <w:ins w:id="1407" w:author="Jurkowska Monika" w:date="2022-11-14T21:27:00Z"/>
              </w:rPr>
            </w:pPr>
            <w:ins w:id="1408" w:author="Jurkowska Monika" w:date="2022-11-14T21:27:00Z">
              <w:r>
                <w:t>Okres dojrzewania lub wiek produktów</w:t>
              </w:r>
            </w:ins>
          </w:p>
        </w:tc>
        <w:tc>
          <w:tcPr>
            <w:tcW w:w="516" w:type="dxa"/>
            <w:gridSpan w:val="2"/>
          </w:tcPr>
          <w:p w14:paraId="08A0895B" w14:textId="1E39C555" w:rsidR="003B285E" w:rsidRDefault="003B285E" w:rsidP="003B285E">
            <w:pPr>
              <w:pStyle w:val="pqiTabBody"/>
              <w:rPr>
                <w:ins w:id="1409" w:author="Jurkowska Monika" w:date="2022-11-14T21:27:00Z"/>
              </w:rPr>
            </w:pPr>
            <w:ins w:id="1410" w:author="Jurkowska Monika" w:date="2022-11-14T21:27:00Z">
              <w:r>
                <w:t>O</w:t>
              </w:r>
            </w:ins>
          </w:p>
        </w:tc>
        <w:tc>
          <w:tcPr>
            <w:tcW w:w="1950" w:type="dxa"/>
            <w:gridSpan w:val="2"/>
          </w:tcPr>
          <w:p w14:paraId="11C22E6B" w14:textId="77777777" w:rsidR="003B285E" w:rsidRPr="009079F8" w:rsidRDefault="003B285E" w:rsidP="003B285E">
            <w:pPr>
              <w:pStyle w:val="pqiTabBody"/>
              <w:rPr>
                <w:ins w:id="1411" w:author="Jurkowska Monika" w:date="2022-11-14T21:27:00Z"/>
              </w:rPr>
            </w:pPr>
          </w:p>
        </w:tc>
        <w:tc>
          <w:tcPr>
            <w:tcW w:w="3406" w:type="dxa"/>
            <w:gridSpan w:val="3"/>
          </w:tcPr>
          <w:p w14:paraId="4B097FDB" w14:textId="77777777" w:rsidR="003B285E" w:rsidRDefault="003B285E" w:rsidP="003B285E">
            <w:pPr>
              <w:pStyle w:val="pqiTabBody"/>
              <w:rPr>
                <w:ins w:id="1412" w:author="Jurkowska Monika" w:date="2022-11-14T21:27:00Z"/>
              </w:rPr>
            </w:pPr>
            <w:ins w:id="1413" w:author="Jurkowska Monika" w:date="2022-11-14T21:27:00Z">
              <w:r>
                <w:t xml:space="preserve">W przypadku napojów spirytusowych okres </w:t>
              </w:r>
            </w:ins>
          </w:p>
          <w:p w14:paraId="467AC123" w14:textId="77777777" w:rsidR="003B285E" w:rsidRDefault="003B285E" w:rsidP="003B285E">
            <w:pPr>
              <w:pStyle w:val="pqiTabBody"/>
              <w:rPr>
                <w:ins w:id="1414" w:author="Jurkowska Monika" w:date="2022-11-14T21:27:00Z"/>
              </w:rPr>
            </w:pPr>
            <w:ins w:id="1415" w:author="Jurkowska Monika" w:date="2022-11-14T21:27:00Z">
              <w:r>
                <w:t xml:space="preserve">dojrzewania lub wiek muszą odpowiadać okresowi </w:t>
              </w:r>
            </w:ins>
          </w:p>
          <w:p w14:paraId="6E50279D" w14:textId="77777777" w:rsidR="003B285E" w:rsidRDefault="003B285E" w:rsidP="003B285E">
            <w:pPr>
              <w:pStyle w:val="pqiTabBody"/>
              <w:rPr>
                <w:ins w:id="1416" w:author="Jurkowska Monika" w:date="2022-11-14T21:27:00Z"/>
              </w:rPr>
            </w:pPr>
            <w:ins w:id="1417" w:author="Jurkowska Monika" w:date="2022-11-14T21:27:00Z">
              <w:r>
                <w:t xml:space="preserve">wskazanemu w ich opisie, prezentacji i etykietowaniu, </w:t>
              </w:r>
            </w:ins>
          </w:p>
          <w:p w14:paraId="140CB251" w14:textId="77777777" w:rsidR="003B285E" w:rsidRDefault="003B285E" w:rsidP="003B285E">
            <w:pPr>
              <w:pStyle w:val="pqiTabBody"/>
              <w:rPr>
                <w:ins w:id="1418" w:author="Jurkowska Monika" w:date="2022-11-14T21:27:00Z"/>
              </w:rPr>
            </w:pPr>
            <w:ins w:id="1419" w:author="Jurkowska Monika" w:date="2022-11-14T21:27:00Z">
              <w:r>
                <w:t xml:space="preserve">jak określono w art. 13 ust. 6 rozporządzenia (UE) </w:t>
              </w:r>
            </w:ins>
          </w:p>
          <w:p w14:paraId="617B87D9" w14:textId="46217FB4" w:rsidR="003B285E" w:rsidRDefault="003B285E" w:rsidP="003B285E">
            <w:pPr>
              <w:pStyle w:val="pqiTabBody"/>
              <w:rPr>
                <w:ins w:id="1420" w:author="Jurkowska Monika" w:date="2022-11-14T21:27:00Z"/>
              </w:rPr>
            </w:pPr>
            <w:ins w:id="1421" w:author="Jurkowska Monika" w:date="2022-11-14T21:27:00Z">
              <w:r>
                <w:t>2019/787.</w:t>
              </w:r>
            </w:ins>
          </w:p>
        </w:tc>
        <w:tc>
          <w:tcPr>
            <w:tcW w:w="1217" w:type="dxa"/>
            <w:gridSpan w:val="2"/>
          </w:tcPr>
          <w:p w14:paraId="5B178CE3" w14:textId="3FA05F29" w:rsidR="003B285E" w:rsidRPr="009079F8" w:rsidRDefault="003B285E" w:rsidP="003B285E">
            <w:pPr>
              <w:pStyle w:val="pqiTabBody"/>
              <w:rPr>
                <w:ins w:id="1422" w:author="Jurkowska Monika" w:date="2022-11-14T21:27:00Z"/>
              </w:rPr>
            </w:pPr>
            <w:ins w:id="1423" w:author="Jurkowska Monika" w:date="2022-11-14T21:27:00Z">
              <w:r>
                <w:t>an..350</w:t>
              </w:r>
            </w:ins>
          </w:p>
        </w:tc>
      </w:tr>
      <w:tr w:rsidR="009536E2" w:rsidRPr="009079F8" w14:paraId="3B616A8E" w14:textId="77777777" w:rsidTr="00162F59">
        <w:trPr>
          <w:ins w:id="1424" w:author="Jurkowska Monika" w:date="2022-11-14T21:27:00Z"/>
        </w:trPr>
        <w:tc>
          <w:tcPr>
            <w:tcW w:w="1656" w:type="dxa"/>
            <w:gridSpan w:val="2"/>
          </w:tcPr>
          <w:p w14:paraId="601BBDE7" w14:textId="77777777" w:rsidR="003B285E" w:rsidRPr="009079F8" w:rsidRDefault="003B285E" w:rsidP="003B285E">
            <w:pPr>
              <w:pStyle w:val="pqiTabBody"/>
              <w:rPr>
                <w:ins w:id="1425" w:author="Jurkowska Monika" w:date="2022-11-14T21:27:00Z"/>
                <w:i/>
              </w:rPr>
            </w:pPr>
          </w:p>
        </w:tc>
        <w:tc>
          <w:tcPr>
            <w:tcW w:w="7418" w:type="dxa"/>
          </w:tcPr>
          <w:p w14:paraId="23513883" w14:textId="77777777" w:rsidR="003B285E" w:rsidRDefault="003B285E" w:rsidP="003B285E">
            <w:pPr>
              <w:pStyle w:val="pqiTabBody"/>
              <w:rPr>
                <w:ins w:id="1426" w:author="Jurkowska Monika" w:date="2022-11-14T21:27:00Z"/>
              </w:rPr>
            </w:pPr>
            <w:ins w:id="1427" w:author="Jurkowska Monika" w:date="2022-11-14T21:27:00Z">
              <w:r>
                <w:t>JĘZYK ELEMENTU</w:t>
              </w:r>
              <w:r w:rsidRPr="009079F8">
                <w:t xml:space="preserve"> </w:t>
              </w:r>
            </w:ins>
          </w:p>
          <w:p w14:paraId="7DF1BB26" w14:textId="006A1675" w:rsidR="003B285E" w:rsidRPr="00CA193D" w:rsidRDefault="003B285E" w:rsidP="003B285E">
            <w:pPr>
              <w:pStyle w:val="pqiTabBody"/>
              <w:rPr>
                <w:ins w:id="1428" w:author="Jurkowska Monika" w:date="2022-11-14T21:27:00Z"/>
                <w:rFonts w:ascii="Courier New" w:hAnsi="Courier New" w:cs="Courier New"/>
                <w:noProof/>
                <w:color w:val="0000FF"/>
              </w:rPr>
            </w:pPr>
            <w:ins w:id="1429" w:author="Jurkowska Monika" w:date="2022-11-14T21:27:00Z">
              <w:r>
                <w:rPr>
                  <w:rFonts w:ascii="Courier New" w:hAnsi="Courier New" w:cs="Courier New"/>
                  <w:noProof/>
                  <w:color w:val="0000FF"/>
                </w:rPr>
                <w:t>@language</w:t>
              </w:r>
            </w:ins>
          </w:p>
        </w:tc>
        <w:tc>
          <w:tcPr>
            <w:tcW w:w="516" w:type="dxa"/>
            <w:gridSpan w:val="2"/>
          </w:tcPr>
          <w:p w14:paraId="3DA59E89" w14:textId="77777777" w:rsidR="003B285E" w:rsidRPr="009079F8" w:rsidRDefault="003B285E" w:rsidP="003B285E">
            <w:pPr>
              <w:pStyle w:val="pqiTabBody"/>
              <w:rPr>
                <w:ins w:id="1430" w:author="Jurkowska Monika" w:date="2022-11-14T21:27:00Z"/>
              </w:rPr>
            </w:pPr>
            <w:ins w:id="1431" w:author="Jurkowska Monika" w:date="2022-11-14T21:27:00Z">
              <w:r>
                <w:t>D</w:t>
              </w:r>
            </w:ins>
          </w:p>
        </w:tc>
        <w:tc>
          <w:tcPr>
            <w:tcW w:w="1950" w:type="dxa"/>
            <w:gridSpan w:val="2"/>
          </w:tcPr>
          <w:p w14:paraId="15BFBFD2" w14:textId="77777777" w:rsidR="003B285E" w:rsidRPr="009079F8" w:rsidRDefault="003B285E" w:rsidP="003B285E">
            <w:pPr>
              <w:pStyle w:val="pqiTabBody"/>
              <w:rPr>
                <w:ins w:id="1432" w:author="Jurkowska Monika" w:date="2022-11-14T21:27:00Z"/>
              </w:rPr>
            </w:pPr>
            <w:ins w:id="1433" w:author="Jurkowska Monika" w:date="2022-11-14T21:27:00Z">
              <w:r w:rsidRPr="009079F8">
                <w:t>„R”, jeżeli stosuje się pole tekstowe</w:t>
              </w:r>
              <w:r>
                <w:t xml:space="preserve"> 17o</w:t>
              </w:r>
              <w:r w:rsidRPr="009079F8">
                <w:t>.</w:t>
              </w:r>
            </w:ins>
          </w:p>
        </w:tc>
        <w:tc>
          <w:tcPr>
            <w:tcW w:w="3406" w:type="dxa"/>
            <w:gridSpan w:val="3"/>
          </w:tcPr>
          <w:p w14:paraId="782E8ACA" w14:textId="77777777" w:rsidR="003B285E" w:rsidRDefault="003B285E" w:rsidP="003B285E">
            <w:pPr>
              <w:pStyle w:val="pqiTabBody"/>
              <w:rPr>
                <w:ins w:id="1434" w:author="Jurkowska Monika" w:date="2022-11-14T21:27:00Z"/>
              </w:rPr>
            </w:pPr>
            <w:ins w:id="1435" w:author="Jurkowska Monika" w:date="2022-11-14T21:27:00Z">
              <w:r>
                <w:t>Atrybut.</w:t>
              </w:r>
            </w:ins>
          </w:p>
          <w:p w14:paraId="2C8F6DBB" w14:textId="77777777" w:rsidR="003B285E" w:rsidRPr="009079F8" w:rsidRDefault="003B285E" w:rsidP="003B285E">
            <w:pPr>
              <w:pStyle w:val="pqiTabBody"/>
              <w:rPr>
                <w:ins w:id="1436" w:author="Jurkowska Monika" w:date="2022-11-14T21:27:00Z"/>
              </w:rPr>
            </w:pPr>
            <w:ins w:id="1437" w:author="Jurkowska Monika" w:date="2022-11-14T21:27:00Z">
              <w:r>
                <w:t>Wartość ze słownika „</w:t>
              </w:r>
              <w:r w:rsidRPr="008C6FA2">
                <w:t xml:space="preserve">Kody języka (Language </w:t>
              </w:r>
              <w:proofErr w:type="spellStart"/>
              <w:r w:rsidRPr="008C6FA2">
                <w:t>codes</w:t>
              </w:r>
              <w:proofErr w:type="spellEnd"/>
              <w:r w:rsidRPr="008C6FA2">
                <w:t>)</w:t>
              </w:r>
              <w:r>
                <w:t>”.</w:t>
              </w:r>
            </w:ins>
          </w:p>
        </w:tc>
        <w:tc>
          <w:tcPr>
            <w:tcW w:w="1217" w:type="dxa"/>
            <w:gridSpan w:val="2"/>
          </w:tcPr>
          <w:p w14:paraId="15716CA3" w14:textId="77777777" w:rsidR="003B285E" w:rsidRPr="009079F8" w:rsidRDefault="003B285E" w:rsidP="003B285E">
            <w:pPr>
              <w:pStyle w:val="pqiTabBody"/>
              <w:rPr>
                <w:ins w:id="1438" w:author="Jurkowska Monika" w:date="2022-11-14T21:27:00Z"/>
              </w:rPr>
            </w:pPr>
            <w:ins w:id="1439" w:author="Jurkowska Monika" w:date="2022-11-14T21:27:00Z">
              <w:r w:rsidRPr="009079F8">
                <w:t>a2</w:t>
              </w:r>
            </w:ins>
          </w:p>
        </w:tc>
      </w:tr>
      <w:tr w:rsidR="003B285E" w:rsidRPr="009079F8" w14:paraId="30267857"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44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441" w:author="Jurkowska Monika" w:date="2022-11-14T21:27:00Z">
            <w:trPr>
              <w:gridAfter w:val="0"/>
            </w:trPr>
          </w:trPrChange>
        </w:trPr>
        <w:tc>
          <w:tcPr>
            <w:tcW w:w="1656" w:type="dxa"/>
            <w:gridSpan w:val="2"/>
            <w:tcPrChange w:id="1442" w:author="Jurkowska Monika" w:date="2022-11-14T21:27:00Z">
              <w:tcPr>
                <w:tcW w:w="789" w:type="dxa"/>
                <w:gridSpan w:val="3"/>
              </w:tcPr>
            </w:tcPrChange>
          </w:tcPr>
          <w:p w14:paraId="23418C0D" w14:textId="77777777" w:rsidR="003B285E" w:rsidRPr="009079F8" w:rsidRDefault="003B285E" w:rsidP="003B285E">
            <w:pPr>
              <w:pStyle w:val="pqiTabBody"/>
              <w:rPr>
                <w:i/>
              </w:rPr>
            </w:pPr>
            <w:r>
              <w:rPr>
                <w:b/>
              </w:rPr>
              <w:t>17</w:t>
            </w:r>
            <w:r w:rsidRPr="009079F8">
              <w:rPr>
                <w:b/>
              </w:rPr>
              <w:t>.1</w:t>
            </w:r>
          </w:p>
        </w:tc>
        <w:tc>
          <w:tcPr>
            <w:tcW w:w="7418" w:type="dxa"/>
            <w:tcPrChange w:id="1443" w:author="Jurkowska Monika" w:date="2022-11-14T21:27:00Z">
              <w:tcPr>
                <w:tcW w:w="5777" w:type="dxa"/>
                <w:gridSpan w:val="3"/>
              </w:tcPr>
            </w:tcPrChange>
          </w:tcPr>
          <w:p w14:paraId="24A6869F" w14:textId="77777777" w:rsidR="003B285E" w:rsidRDefault="003B285E" w:rsidP="003B285E">
            <w:pPr>
              <w:pStyle w:val="pqiTabBody"/>
              <w:rPr>
                <w:b/>
              </w:rPr>
            </w:pPr>
            <w:r w:rsidRPr="009079F8">
              <w:rPr>
                <w:b/>
              </w:rPr>
              <w:t>OPAKOWANIE</w:t>
            </w:r>
          </w:p>
          <w:p w14:paraId="23874892" w14:textId="1499943B" w:rsidR="003B285E" w:rsidRPr="00CA193D" w:rsidRDefault="003B285E" w:rsidP="003B285E">
            <w:pPr>
              <w:pStyle w:val="pqiTabBody"/>
              <w:rPr>
                <w:rFonts w:ascii="Courier New" w:hAnsi="Courier New"/>
                <w:color w:val="0000FF"/>
                <w:rPrChange w:id="1444" w:author="Jurkowska Monika" w:date="2022-11-14T21:27:00Z">
                  <w:rPr>
                    <w:b/>
                  </w:rPr>
                </w:rPrChange>
              </w:rPr>
            </w:pPr>
            <w:r>
              <w:rPr>
                <w:rFonts w:ascii="Courier New" w:hAnsi="Courier New" w:cs="Courier New"/>
                <w:noProof/>
                <w:color w:val="0000FF"/>
              </w:rPr>
              <w:t>Package</w:t>
            </w:r>
          </w:p>
        </w:tc>
        <w:tc>
          <w:tcPr>
            <w:tcW w:w="516" w:type="dxa"/>
            <w:gridSpan w:val="2"/>
            <w:tcPrChange w:id="1445" w:author="Jurkowska Monika" w:date="2022-11-14T21:27:00Z">
              <w:tcPr>
                <w:tcW w:w="516" w:type="dxa"/>
                <w:gridSpan w:val="2"/>
              </w:tcPr>
            </w:tcPrChange>
          </w:tcPr>
          <w:p w14:paraId="17F7D578" w14:textId="77777777" w:rsidR="003B285E" w:rsidRPr="00C15AD5" w:rsidRDefault="003B285E" w:rsidP="003B285E">
            <w:pPr>
              <w:pStyle w:val="pqiTabBody"/>
              <w:rPr>
                <w:b/>
              </w:rPr>
            </w:pPr>
            <w:r w:rsidRPr="00C15AD5">
              <w:rPr>
                <w:b/>
              </w:rPr>
              <w:t>R</w:t>
            </w:r>
          </w:p>
        </w:tc>
        <w:tc>
          <w:tcPr>
            <w:tcW w:w="1950" w:type="dxa"/>
            <w:gridSpan w:val="2"/>
            <w:tcPrChange w:id="1446" w:author="Jurkowska Monika" w:date="2022-11-14T21:27:00Z">
              <w:tcPr>
                <w:tcW w:w="1950" w:type="dxa"/>
                <w:gridSpan w:val="2"/>
              </w:tcPr>
            </w:tcPrChange>
          </w:tcPr>
          <w:p w14:paraId="19C51A90" w14:textId="77777777" w:rsidR="003B285E" w:rsidRPr="00C15AD5" w:rsidRDefault="003B285E" w:rsidP="003B285E">
            <w:pPr>
              <w:pStyle w:val="pqiTabBody"/>
              <w:rPr>
                <w:b/>
              </w:rPr>
            </w:pPr>
          </w:p>
        </w:tc>
        <w:tc>
          <w:tcPr>
            <w:tcW w:w="3406" w:type="dxa"/>
            <w:gridSpan w:val="3"/>
            <w:tcPrChange w:id="1447" w:author="Jurkowska Monika" w:date="2022-11-14T21:27:00Z">
              <w:tcPr>
                <w:tcW w:w="3406" w:type="dxa"/>
                <w:gridSpan w:val="8"/>
              </w:tcPr>
            </w:tcPrChange>
          </w:tcPr>
          <w:p w14:paraId="3998C21B" w14:textId="77777777" w:rsidR="003B285E" w:rsidRPr="00C15AD5" w:rsidRDefault="003B285E" w:rsidP="003B285E">
            <w:pPr>
              <w:pStyle w:val="pqiTabBody"/>
              <w:rPr>
                <w:b/>
              </w:rPr>
            </w:pPr>
          </w:p>
        </w:tc>
        <w:tc>
          <w:tcPr>
            <w:tcW w:w="1217" w:type="dxa"/>
            <w:gridSpan w:val="2"/>
            <w:tcPrChange w:id="1448" w:author="Jurkowska Monika" w:date="2022-11-14T21:27:00Z">
              <w:tcPr>
                <w:tcW w:w="1106" w:type="dxa"/>
                <w:gridSpan w:val="2"/>
              </w:tcPr>
            </w:tcPrChange>
          </w:tcPr>
          <w:p w14:paraId="345B5DB3" w14:textId="77777777" w:rsidR="003B285E" w:rsidRPr="009079F8" w:rsidRDefault="003B285E" w:rsidP="003B285E">
            <w:pPr>
              <w:pStyle w:val="pqiTabBody"/>
              <w:rPr>
                <w:b/>
              </w:rPr>
            </w:pPr>
            <w:r w:rsidRPr="009079F8">
              <w:rPr>
                <w:b/>
              </w:rPr>
              <w:t>99x</w:t>
            </w:r>
          </w:p>
        </w:tc>
      </w:tr>
      <w:tr w:rsidR="003B285E" w:rsidRPr="009079F8" w14:paraId="67CDE18B"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449"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450" w:author="Jurkowska Monika" w:date="2022-11-14T21:27:00Z">
            <w:trPr>
              <w:gridAfter w:val="0"/>
            </w:trPr>
          </w:trPrChange>
        </w:trPr>
        <w:tc>
          <w:tcPr>
            <w:tcW w:w="350" w:type="dxa"/>
            <w:tcPrChange w:id="1451" w:author="Jurkowska Monika" w:date="2022-11-14T21:27:00Z">
              <w:tcPr>
                <w:tcW w:w="350" w:type="dxa"/>
              </w:tcPr>
            </w:tcPrChange>
          </w:tcPr>
          <w:p w14:paraId="4EE3730D" w14:textId="77777777" w:rsidR="003B285E" w:rsidRPr="009079F8" w:rsidRDefault="003B285E" w:rsidP="003B285E">
            <w:pPr>
              <w:pStyle w:val="pqiTabBody"/>
              <w:rPr>
                <w:b/>
              </w:rPr>
            </w:pPr>
          </w:p>
        </w:tc>
        <w:tc>
          <w:tcPr>
            <w:tcW w:w="1306" w:type="dxa"/>
            <w:tcPrChange w:id="1452" w:author="Jurkowska Monika" w:date="2022-11-14T21:27:00Z">
              <w:tcPr>
                <w:tcW w:w="439" w:type="dxa"/>
                <w:gridSpan w:val="2"/>
              </w:tcPr>
            </w:tcPrChange>
          </w:tcPr>
          <w:p w14:paraId="06C1A493" w14:textId="77777777" w:rsidR="003B285E" w:rsidRPr="009079F8" w:rsidRDefault="003B285E" w:rsidP="003B285E">
            <w:pPr>
              <w:pStyle w:val="pqiTabBody"/>
              <w:rPr>
                <w:i/>
              </w:rPr>
            </w:pPr>
            <w:r w:rsidRPr="009079F8">
              <w:rPr>
                <w:i/>
              </w:rPr>
              <w:t>a</w:t>
            </w:r>
          </w:p>
        </w:tc>
        <w:tc>
          <w:tcPr>
            <w:tcW w:w="7418" w:type="dxa"/>
            <w:tcPrChange w:id="1453" w:author="Jurkowska Monika" w:date="2022-11-14T21:27:00Z">
              <w:tcPr>
                <w:tcW w:w="5777" w:type="dxa"/>
                <w:gridSpan w:val="3"/>
              </w:tcPr>
            </w:tcPrChange>
          </w:tcPr>
          <w:p w14:paraId="4DD34FA0" w14:textId="77777777" w:rsidR="003B285E" w:rsidRDefault="003B285E" w:rsidP="003B285E">
            <w:pPr>
              <w:pStyle w:val="pqiTabBody"/>
            </w:pPr>
            <w:r w:rsidRPr="009079F8">
              <w:t>Kod rodzaju opakowań</w:t>
            </w:r>
          </w:p>
          <w:p w14:paraId="3EA29E1E" w14:textId="20CDC182" w:rsidR="003B285E" w:rsidRPr="00CA193D" w:rsidRDefault="003B285E" w:rsidP="003B285E">
            <w:pPr>
              <w:pStyle w:val="pqiTabBody"/>
              <w:rPr>
                <w:rFonts w:ascii="Courier New" w:hAnsi="Courier New"/>
                <w:color w:val="0000FF"/>
                <w:rPrChange w:id="1454" w:author="Jurkowska Monika" w:date="2022-11-14T21:27:00Z">
                  <w:rPr/>
                </w:rPrChange>
              </w:rPr>
            </w:pPr>
            <w:r>
              <w:rPr>
                <w:rFonts w:ascii="Courier New" w:hAnsi="Courier New" w:cs="Courier New"/>
                <w:noProof/>
                <w:color w:val="0000FF"/>
              </w:rPr>
              <w:t>KindOfPackages</w:t>
            </w:r>
          </w:p>
        </w:tc>
        <w:tc>
          <w:tcPr>
            <w:tcW w:w="516" w:type="dxa"/>
            <w:gridSpan w:val="2"/>
            <w:tcPrChange w:id="1455" w:author="Jurkowska Monika" w:date="2022-11-14T21:27:00Z">
              <w:tcPr>
                <w:tcW w:w="516" w:type="dxa"/>
                <w:gridSpan w:val="2"/>
              </w:tcPr>
            </w:tcPrChange>
          </w:tcPr>
          <w:p w14:paraId="7F98BB70" w14:textId="77777777" w:rsidR="003B285E" w:rsidRPr="009079F8" w:rsidRDefault="003B285E" w:rsidP="003B285E">
            <w:pPr>
              <w:pStyle w:val="pqiTabBody"/>
            </w:pPr>
            <w:r w:rsidRPr="009079F8">
              <w:t>R</w:t>
            </w:r>
          </w:p>
        </w:tc>
        <w:tc>
          <w:tcPr>
            <w:tcW w:w="1950" w:type="dxa"/>
            <w:gridSpan w:val="2"/>
            <w:tcPrChange w:id="1456" w:author="Jurkowska Monika" w:date="2022-11-14T21:27:00Z">
              <w:tcPr>
                <w:tcW w:w="1950" w:type="dxa"/>
                <w:gridSpan w:val="2"/>
              </w:tcPr>
            </w:tcPrChange>
          </w:tcPr>
          <w:p w14:paraId="215BB006" w14:textId="77777777" w:rsidR="003B285E" w:rsidRPr="009079F8" w:rsidRDefault="003B285E" w:rsidP="003B285E">
            <w:pPr>
              <w:pStyle w:val="pqiTabBody"/>
            </w:pPr>
          </w:p>
        </w:tc>
        <w:tc>
          <w:tcPr>
            <w:tcW w:w="3406" w:type="dxa"/>
            <w:gridSpan w:val="3"/>
            <w:tcPrChange w:id="1457" w:author="Jurkowska Monika" w:date="2022-11-14T21:27:00Z">
              <w:tcPr>
                <w:tcW w:w="3406" w:type="dxa"/>
                <w:gridSpan w:val="8"/>
              </w:tcPr>
            </w:tcPrChange>
          </w:tcPr>
          <w:p w14:paraId="557CA53A" w14:textId="4380A94F" w:rsidR="003B285E" w:rsidRPr="00E90B40" w:rsidRDefault="003B285E" w:rsidP="003B285E">
            <w:r>
              <w:t>Wartość ze słownika „</w:t>
            </w:r>
            <w:r w:rsidRPr="00E90B40">
              <w:t>Kody opakowań (</w:t>
            </w:r>
            <w:proofErr w:type="spellStart"/>
            <w:r w:rsidRPr="00E90B40">
              <w:t>Packaging</w:t>
            </w:r>
            <w:proofErr w:type="spellEnd"/>
            <w:r w:rsidRPr="00E90B40">
              <w:t xml:space="preserve"> </w:t>
            </w:r>
            <w:proofErr w:type="spellStart"/>
            <w:r w:rsidRPr="00E90B40">
              <w:t>codes</w:t>
            </w:r>
            <w:proofErr w:type="spellEnd"/>
            <w:r w:rsidRPr="00E90B40">
              <w:t>)</w:t>
            </w:r>
            <w:r>
              <w:t>”.</w:t>
            </w:r>
          </w:p>
        </w:tc>
        <w:tc>
          <w:tcPr>
            <w:tcW w:w="1217" w:type="dxa"/>
            <w:gridSpan w:val="2"/>
            <w:tcPrChange w:id="1458" w:author="Jurkowska Monika" w:date="2022-11-14T21:27:00Z">
              <w:tcPr>
                <w:tcW w:w="1106" w:type="dxa"/>
                <w:gridSpan w:val="2"/>
              </w:tcPr>
            </w:tcPrChange>
          </w:tcPr>
          <w:p w14:paraId="29DB941D" w14:textId="77777777" w:rsidR="003B285E" w:rsidRPr="009079F8" w:rsidRDefault="003B285E" w:rsidP="003B285E">
            <w:pPr>
              <w:pStyle w:val="pqiTabBody"/>
            </w:pPr>
            <w:r w:rsidRPr="009079F8">
              <w:t>a</w:t>
            </w:r>
            <w:r>
              <w:t>n</w:t>
            </w:r>
            <w:r w:rsidRPr="009079F8">
              <w:t>2</w:t>
            </w:r>
          </w:p>
        </w:tc>
      </w:tr>
      <w:tr w:rsidR="003B285E" w:rsidRPr="009079F8" w14:paraId="63B1DF39"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459"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460" w:author="Jurkowska Monika" w:date="2022-11-14T21:27:00Z">
            <w:trPr>
              <w:gridAfter w:val="0"/>
            </w:trPr>
          </w:trPrChange>
        </w:trPr>
        <w:tc>
          <w:tcPr>
            <w:tcW w:w="350" w:type="dxa"/>
            <w:tcPrChange w:id="1461" w:author="Jurkowska Monika" w:date="2022-11-14T21:27:00Z">
              <w:tcPr>
                <w:tcW w:w="350" w:type="dxa"/>
              </w:tcPr>
            </w:tcPrChange>
          </w:tcPr>
          <w:p w14:paraId="6052767F" w14:textId="77777777" w:rsidR="003B285E" w:rsidRPr="009079F8" w:rsidRDefault="003B285E" w:rsidP="003B285E">
            <w:pPr>
              <w:pStyle w:val="pqiTabBody"/>
              <w:rPr>
                <w:b/>
              </w:rPr>
            </w:pPr>
          </w:p>
        </w:tc>
        <w:tc>
          <w:tcPr>
            <w:tcW w:w="1306" w:type="dxa"/>
            <w:tcPrChange w:id="1462" w:author="Jurkowska Monika" w:date="2022-11-14T21:27:00Z">
              <w:tcPr>
                <w:tcW w:w="439" w:type="dxa"/>
                <w:gridSpan w:val="2"/>
              </w:tcPr>
            </w:tcPrChange>
          </w:tcPr>
          <w:p w14:paraId="5698E0A5" w14:textId="77777777" w:rsidR="003B285E" w:rsidRPr="009079F8" w:rsidRDefault="003B285E" w:rsidP="003B285E">
            <w:pPr>
              <w:pStyle w:val="pqiTabBody"/>
              <w:rPr>
                <w:i/>
              </w:rPr>
            </w:pPr>
            <w:r w:rsidRPr="009079F8">
              <w:rPr>
                <w:i/>
              </w:rPr>
              <w:t>b</w:t>
            </w:r>
          </w:p>
        </w:tc>
        <w:tc>
          <w:tcPr>
            <w:tcW w:w="7418" w:type="dxa"/>
            <w:tcPrChange w:id="1463" w:author="Jurkowska Monika" w:date="2022-11-14T21:27:00Z">
              <w:tcPr>
                <w:tcW w:w="5777" w:type="dxa"/>
                <w:gridSpan w:val="3"/>
              </w:tcPr>
            </w:tcPrChange>
          </w:tcPr>
          <w:p w14:paraId="41EEF31B" w14:textId="77777777" w:rsidR="003B285E" w:rsidRDefault="003B285E" w:rsidP="003B285E">
            <w:pPr>
              <w:pStyle w:val="pqiTabBody"/>
            </w:pPr>
            <w:r w:rsidRPr="009079F8">
              <w:t>Liczba opakowań</w:t>
            </w:r>
          </w:p>
          <w:p w14:paraId="06F1327F" w14:textId="61F9D7E3" w:rsidR="003B285E" w:rsidRPr="00CA193D" w:rsidRDefault="003B285E" w:rsidP="003B285E">
            <w:pPr>
              <w:pStyle w:val="pqiTabBody"/>
              <w:rPr>
                <w:rFonts w:ascii="Courier New" w:hAnsi="Courier New"/>
                <w:color w:val="0000FF"/>
                <w:rPrChange w:id="1464" w:author="Jurkowska Monika" w:date="2022-11-14T21:27:00Z">
                  <w:rPr/>
                </w:rPrChange>
              </w:rPr>
            </w:pPr>
            <w:r>
              <w:rPr>
                <w:rFonts w:ascii="Courier New" w:hAnsi="Courier New" w:cs="Courier New"/>
                <w:noProof/>
                <w:color w:val="0000FF"/>
              </w:rPr>
              <w:t>NumberOfPackages</w:t>
            </w:r>
          </w:p>
        </w:tc>
        <w:tc>
          <w:tcPr>
            <w:tcW w:w="516" w:type="dxa"/>
            <w:gridSpan w:val="2"/>
            <w:tcPrChange w:id="1465" w:author="Jurkowska Monika" w:date="2022-11-14T21:27:00Z">
              <w:tcPr>
                <w:tcW w:w="516" w:type="dxa"/>
                <w:gridSpan w:val="2"/>
              </w:tcPr>
            </w:tcPrChange>
          </w:tcPr>
          <w:p w14:paraId="6E2AE3E3" w14:textId="77777777" w:rsidR="003B285E" w:rsidRPr="009079F8" w:rsidRDefault="003B285E" w:rsidP="003B285E">
            <w:pPr>
              <w:pStyle w:val="pqiTabBody"/>
            </w:pPr>
            <w:r w:rsidRPr="009079F8">
              <w:t>C</w:t>
            </w:r>
          </w:p>
        </w:tc>
        <w:tc>
          <w:tcPr>
            <w:tcW w:w="1950" w:type="dxa"/>
            <w:gridSpan w:val="2"/>
            <w:tcPrChange w:id="1466" w:author="Jurkowska Monika" w:date="2022-11-14T21:27:00Z">
              <w:tcPr>
                <w:tcW w:w="1950" w:type="dxa"/>
                <w:gridSpan w:val="2"/>
              </w:tcPr>
            </w:tcPrChange>
          </w:tcPr>
          <w:p w14:paraId="7E756CAE" w14:textId="77777777" w:rsidR="003B285E" w:rsidRPr="009079F8" w:rsidRDefault="003B285E" w:rsidP="003B285E">
            <w:pPr>
              <w:pStyle w:val="pqiTabBody"/>
            </w:pPr>
            <w:r w:rsidRPr="009079F8">
              <w:t>„R”, jeżeli oznaczone jako „policzalne”.</w:t>
            </w:r>
          </w:p>
        </w:tc>
        <w:tc>
          <w:tcPr>
            <w:tcW w:w="3406" w:type="dxa"/>
            <w:gridSpan w:val="3"/>
            <w:tcPrChange w:id="1467" w:author="Jurkowska Monika" w:date="2022-11-14T21:27:00Z">
              <w:tcPr>
                <w:tcW w:w="3406" w:type="dxa"/>
                <w:gridSpan w:val="8"/>
              </w:tcPr>
            </w:tcPrChange>
          </w:tcPr>
          <w:p w14:paraId="52282001" w14:textId="77777777" w:rsidR="003B285E" w:rsidRDefault="003B285E" w:rsidP="003B285E">
            <w:pPr>
              <w:rPr>
                <w:ins w:id="1468" w:author="Jurkowska Monika" w:date="2022-11-14T21:27:00Z"/>
              </w:rPr>
            </w:pPr>
            <w:r w:rsidRPr="009079F8">
              <w:t xml:space="preserve">Należy podać liczbę opakowań, jeżeli są one policzalne zgodnie </w:t>
            </w:r>
            <w:r>
              <w:t>ze słownikiem „</w:t>
            </w:r>
            <w:r w:rsidRPr="00E90B40">
              <w:t>Kody opakowań (</w:t>
            </w:r>
            <w:proofErr w:type="spellStart"/>
            <w:r w:rsidRPr="00E90B40">
              <w:t>Packaging</w:t>
            </w:r>
            <w:proofErr w:type="spellEnd"/>
            <w:r w:rsidRPr="00E90B40">
              <w:t xml:space="preserve"> </w:t>
            </w:r>
            <w:proofErr w:type="spellStart"/>
            <w:r w:rsidRPr="00E90B40">
              <w:t>codes</w:t>
            </w:r>
            <w:proofErr w:type="spellEnd"/>
            <w:r w:rsidRPr="00E90B40">
              <w:t>)</w:t>
            </w:r>
            <w:r>
              <w:t>”.</w:t>
            </w:r>
          </w:p>
          <w:p w14:paraId="79D73ABB" w14:textId="313B78CF" w:rsidR="003B285E" w:rsidRPr="009079F8" w:rsidRDefault="003B285E" w:rsidP="003B285E"/>
        </w:tc>
        <w:tc>
          <w:tcPr>
            <w:tcW w:w="1217" w:type="dxa"/>
            <w:gridSpan w:val="2"/>
            <w:tcPrChange w:id="1469" w:author="Jurkowska Monika" w:date="2022-11-14T21:27:00Z">
              <w:tcPr>
                <w:tcW w:w="1106" w:type="dxa"/>
                <w:gridSpan w:val="2"/>
              </w:tcPr>
            </w:tcPrChange>
          </w:tcPr>
          <w:p w14:paraId="50F50AF3" w14:textId="77777777" w:rsidR="003B285E" w:rsidRPr="009079F8" w:rsidRDefault="003B285E" w:rsidP="003B285E">
            <w:pPr>
              <w:pStyle w:val="pqiTabBody"/>
            </w:pPr>
            <w:r w:rsidRPr="009079F8">
              <w:t>n..15</w:t>
            </w:r>
          </w:p>
        </w:tc>
      </w:tr>
      <w:tr w:rsidR="003B285E" w:rsidRPr="009079F8" w14:paraId="131F3680"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47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471" w:author="Jurkowska Monika" w:date="2022-11-14T21:27:00Z">
            <w:trPr>
              <w:gridAfter w:val="0"/>
            </w:trPr>
          </w:trPrChange>
        </w:trPr>
        <w:tc>
          <w:tcPr>
            <w:tcW w:w="350" w:type="dxa"/>
            <w:tcPrChange w:id="1472" w:author="Jurkowska Monika" w:date="2022-11-14T21:27:00Z">
              <w:tcPr>
                <w:tcW w:w="350" w:type="dxa"/>
              </w:tcPr>
            </w:tcPrChange>
          </w:tcPr>
          <w:p w14:paraId="39CD6A78" w14:textId="77777777" w:rsidR="003B285E" w:rsidRPr="009079F8" w:rsidRDefault="003B285E" w:rsidP="003B285E">
            <w:pPr>
              <w:pStyle w:val="pqiTabBody"/>
              <w:rPr>
                <w:b/>
              </w:rPr>
            </w:pPr>
          </w:p>
        </w:tc>
        <w:tc>
          <w:tcPr>
            <w:tcW w:w="1306" w:type="dxa"/>
            <w:tcPrChange w:id="1473" w:author="Jurkowska Monika" w:date="2022-11-14T21:27:00Z">
              <w:tcPr>
                <w:tcW w:w="439" w:type="dxa"/>
                <w:gridSpan w:val="2"/>
              </w:tcPr>
            </w:tcPrChange>
          </w:tcPr>
          <w:p w14:paraId="187A527E" w14:textId="231043B2" w:rsidR="003B285E" w:rsidRPr="009079F8" w:rsidRDefault="007559A2" w:rsidP="003B285E">
            <w:pPr>
              <w:pStyle w:val="pqiTabBody"/>
              <w:rPr>
                <w:i/>
              </w:rPr>
            </w:pPr>
            <w:r>
              <w:rPr>
                <w:i/>
              </w:rPr>
              <w:t>c</w:t>
            </w:r>
          </w:p>
        </w:tc>
        <w:tc>
          <w:tcPr>
            <w:tcW w:w="7418" w:type="dxa"/>
            <w:tcPrChange w:id="1474" w:author="Jurkowska Monika" w:date="2022-11-14T21:27:00Z">
              <w:tcPr>
                <w:tcW w:w="5777" w:type="dxa"/>
                <w:gridSpan w:val="3"/>
              </w:tcPr>
            </w:tcPrChange>
          </w:tcPr>
          <w:p w14:paraId="27BB5789" w14:textId="5EE95172" w:rsidR="003B285E" w:rsidRDefault="003B285E" w:rsidP="003B285E">
            <w:pPr>
              <w:pStyle w:val="pqiTabBody"/>
            </w:pPr>
            <w:r w:rsidRPr="009079F8">
              <w:t>Oznaczenie pieczęci handlowej</w:t>
            </w:r>
            <w:r>
              <w:t xml:space="preserve"> (zabezpieczenia urzędowego)</w:t>
            </w:r>
          </w:p>
          <w:p w14:paraId="5919D93E" w14:textId="37E67787" w:rsidR="003B285E" w:rsidRDefault="003B285E" w:rsidP="003B285E">
            <w:pPr>
              <w:pStyle w:val="pqiTabBody"/>
              <w:rPr>
                <w:rFonts w:ascii="Courier New" w:hAnsi="Courier New" w:cs="Courier New"/>
                <w:noProof/>
                <w:color w:val="0000FF"/>
              </w:rPr>
            </w:pPr>
            <w:r>
              <w:rPr>
                <w:rFonts w:ascii="Courier New" w:hAnsi="Courier New" w:cs="Courier New"/>
                <w:noProof/>
                <w:color w:val="0000FF"/>
              </w:rPr>
              <w:t>CommercialSeal</w:t>
            </w:r>
          </w:p>
          <w:p w14:paraId="4FAFFB63" w14:textId="09F80A41" w:rsidR="003B285E" w:rsidRPr="00AE1DF8" w:rsidRDefault="003B285E" w:rsidP="003B285E">
            <w:pPr>
              <w:pStyle w:val="pqiTabBody"/>
              <w:rPr>
                <w:rFonts w:ascii="Courier New" w:hAnsi="Courier New"/>
                <w:color w:val="0000FF"/>
              </w:rPr>
            </w:pPr>
            <w:r>
              <w:rPr>
                <w:rFonts w:ascii="Courier New" w:hAnsi="Courier New" w:cs="Courier New"/>
                <w:noProof/>
                <w:color w:val="0000FF"/>
              </w:rPr>
              <w:t>Identification</w:t>
            </w:r>
          </w:p>
        </w:tc>
        <w:tc>
          <w:tcPr>
            <w:tcW w:w="516" w:type="dxa"/>
            <w:gridSpan w:val="2"/>
            <w:tcPrChange w:id="1475" w:author="Jurkowska Monika" w:date="2022-11-14T21:27:00Z">
              <w:tcPr>
                <w:tcW w:w="516" w:type="dxa"/>
                <w:gridSpan w:val="2"/>
              </w:tcPr>
            </w:tcPrChange>
          </w:tcPr>
          <w:p w14:paraId="2D4BD2F7" w14:textId="1F844C36" w:rsidR="003B285E" w:rsidRPr="009079F8" w:rsidRDefault="003B285E" w:rsidP="003B285E">
            <w:pPr>
              <w:pStyle w:val="pqiTabBody"/>
            </w:pPr>
            <w:r w:rsidRPr="009079F8">
              <w:t>D</w:t>
            </w:r>
          </w:p>
        </w:tc>
        <w:tc>
          <w:tcPr>
            <w:tcW w:w="1950" w:type="dxa"/>
            <w:gridSpan w:val="2"/>
            <w:tcPrChange w:id="1476" w:author="Jurkowska Monika" w:date="2022-11-14T21:27:00Z">
              <w:tcPr>
                <w:tcW w:w="1950" w:type="dxa"/>
                <w:gridSpan w:val="2"/>
              </w:tcPr>
            </w:tcPrChange>
          </w:tcPr>
          <w:p w14:paraId="50E92AF1" w14:textId="2BD4DAAE" w:rsidR="003B285E" w:rsidRDefault="003B285E" w:rsidP="003B285E">
            <w:pPr>
              <w:pStyle w:val="pqiTabBody"/>
            </w:pPr>
            <w:r w:rsidRPr="009079F8">
              <w:t>„R”, jeżeli stosuje się pieczęci handlowe</w:t>
            </w:r>
            <w:r>
              <w:t xml:space="preserve"> (zabezpieczenia urzędowe)</w:t>
            </w:r>
            <w:r w:rsidRPr="009079F8">
              <w:t>.</w:t>
            </w:r>
          </w:p>
          <w:p w14:paraId="1C2137E5" w14:textId="77777777" w:rsidR="003B285E" w:rsidRPr="009079F8" w:rsidRDefault="003B285E" w:rsidP="003B285E">
            <w:pPr>
              <w:pStyle w:val="pqiTabBody"/>
            </w:pPr>
            <w:r>
              <w:t>„O” w pozostałych przypadkach.</w:t>
            </w:r>
          </w:p>
        </w:tc>
        <w:tc>
          <w:tcPr>
            <w:tcW w:w="3406" w:type="dxa"/>
            <w:gridSpan w:val="3"/>
            <w:tcPrChange w:id="1477" w:author="Jurkowska Monika" w:date="2022-11-14T21:27:00Z">
              <w:tcPr>
                <w:tcW w:w="3406" w:type="dxa"/>
                <w:gridSpan w:val="8"/>
              </w:tcPr>
            </w:tcPrChange>
          </w:tcPr>
          <w:p w14:paraId="416A0596" w14:textId="1FD60115" w:rsidR="003B285E" w:rsidRPr="009079F8" w:rsidRDefault="003B285E" w:rsidP="00AE1DF8">
            <w:pPr>
              <w:pStyle w:val="pqiTabBody"/>
            </w:pPr>
            <w:r w:rsidRPr="009079F8">
              <w:t>Należy podać oznaczenie pieczęci handlowych</w:t>
            </w:r>
            <w:r>
              <w:t xml:space="preserve"> (zabezpieczeń urzędowych)</w:t>
            </w:r>
            <w:r w:rsidRPr="009079F8">
              <w:t>, jeżeli są one stosowane do opieczętowania opakowań.</w:t>
            </w:r>
          </w:p>
        </w:tc>
        <w:tc>
          <w:tcPr>
            <w:tcW w:w="1217" w:type="dxa"/>
            <w:gridSpan w:val="2"/>
            <w:tcPrChange w:id="1478" w:author="Jurkowska Monika" w:date="2022-11-14T21:27:00Z">
              <w:tcPr>
                <w:tcW w:w="1106" w:type="dxa"/>
                <w:gridSpan w:val="2"/>
              </w:tcPr>
            </w:tcPrChange>
          </w:tcPr>
          <w:p w14:paraId="1B652A94" w14:textId="77777777" w:rsidR="003B285E" w:rsidRPr="009079F8" w:rsidRDefault="003B285E" w:rsidP="003B285E">
            <w:pPr>
              <w:pStyle w:val="pqiTabBody"/>
            </w:pPr>
            <w:r w:rsidRPr="009079F8">
              <w:t>an..35</w:t>
            </w:r>
          </w:p>
        </w:tc>
      </w:tr>
      <w:tr w:rsidR="003B285E" w:rsidRPr="009079F8" w14:paraId="4111A021"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479"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480" w:author="Jurkowska Monika" w:date="2022-11-14T21:27:00Z">
            <w:trPr>
              <w:gridAfter w:val="0"/>
            </w:trPr>
          </w:trPrChange>
        </w:trPr>
        <w:tc>
          <w:tcPr>
            <w:tcW w:w="350" w:type="dxa"/>
            <w:tcPrChange w:id="1481" w:author="Jurkowska Monika" w:date="2022-11-14T21:27:00Z">
              <w:tcPr>
                <w:tcW w:w="350" w:type="dxa"/>
              </w:tcPr>
            </w:tcPrChange>
          </w:tcPr>
          <w:p w14:paraId="2F7A91F6" w14:textId="77777777" w:rsidR="003B285E" w:rsidRPr="009079F8" w:rsidRDefault="003B285E" w:rsidP="003B285E">
            <w:pPr>
              <w:pStyle w:val="pqiTabBody"/>
              <w:rPr>
                <w:b/>
              </w:rPr>
            </w:pPr>
          </w:p>
        </w:tc>
        <w:tc>
          <w:tcPr>
            <w:tcW w:w="1306" w:type="dxa"/>
            <w:tcPrChange w:id="1482" w:author="Jurkowska Monika" w:date="2022-11-14T21:27:00Z">
              <w:tcPr>
                <w:tcW w:w="439" w:type="dxa"/>
                <w:gridSpan w:val="2"/>
              </w:tcPr>
            </w:tcPrChange>
          </w:tcPr>
          <w:p w14:paraId="0C3E4C75" w14:textId="4201C587" w:rsidR="003B285E" w:rsidRPr="009079F8" w:rsidRDefault="007559A2" w:rsidP="003B285E">
            <w:pPr>
              <w:pStyle w:val="pqiTabBody"/>
              <w:rPr>
                <w:i/>
              </w:rPr>
            </w:pPr>
            <w:r>
              <w:rPr>
                <w:i/>
              </w:rPr>
              <w:t>d</w:t>
            </w:r>
          </w:p>
        </w:tc>
        <w:tc>
          <w:tcPr>
            <w:tcW w:w="7418" w:type="dxa"/>
            <w:tcPrChange w:id="1483" w:author="Jurkowska Monika" w:date="2022-11-14T21:27:00Z">
              <w:tcPr>
                <w:tcW w:w="5777" w:type="dxa"/>
                <w:gridSpan w:val="3"/>
              </w:tcPr>
            </w:tcPrChange>
          </w:tcPr>
          <w:p w14:paraId="4D07DFEC" w14:textId="4A17ADD2" w:rsidR="003B285E" w:rsidRDefault="003B285E" w:rsidP="003B285E">
            <w:pPr>
              <w:pStyle w:val="pqiTabBody"/>
            </w:pPr>
            <w:r w:rsidRPr="009079F8">
              <w:t>Informacje o pieczęci</w:t>
            </w:r>
            <w:r>
              <w:t xml:space="preserve"> (zabezpieczeniu urzędowym)</w:t>
            </w:r>
          </w:p>
          <w:p w14:paraId="42263C26" w14:textId="63B86299" w:rsidR="003B285E" w:rsidRPr="00AE1DF8" w:rsidRDefault="003B285E" w:rsidP="003B285E">
            <w:pPr>
              <w:pStyle w:val="pqiTabBody"/>
              <w:rPr>
                <w:rFonts w:ascii="Courier New" w:hAnsi="Courier New"/>
                <w:color w:val="0000FF"/>
              </w:rPr>
            </w:pPr>
            <w:r>
              <w:rPr>
                <w:rFonts w:ascii="Courier New" w:hAnsi="Courier New" w:cs="Courier New"/>
                <w:noProof/>
                <w:color w:val="0000FF"/>
              </w:rPr>
              <w:t>SealInformation</w:t>
            </w:r>
          </w:p>
        </w:tc>
        <w:tc>
          <w:tcPr>
            <w:tcW w:w="516" w:type="dxa"/>
            <w:gridSpan w:val="2"/>
            <w:tcPrChange w:id="1484" w:author="Jurkowska Monika" w:date="2022-11-14T21:27:00Z">
              <w:tcPr>
                <w:tcW w:w="516" w:type="dxa"/>
                <w:gridSpan w:val="2"/>
              </w:tcPr>
            </w:tcPrChange>
          </w:tcPr>
          <w:p w14:paraId="4FDE485C" w14:textId="33AB7773" w:rsidR="003B285E" w:rsidRPr="009079F8" w:rsidRDefault="003B285E" w:rsidP="003B285E">
            <w:pPr>
              <w:pStyle w:val="pqiTabBody"/>
            </w:pPr>
            <w:r w:rsidRPr="009079F8">
              <w:t>O</w:t>
            </w:r>
          </w:p>
        </w:tc>
        <w:tc>
          <w:tcPr>
            <w:tcW w:w="1950" w:type="dxa"/>
            <w:gridSpan w:val="2"/>
            <w:tcPrChange w:id="1485" w:author="Jurkowska Monika" w:date="2022-11-14T21:27:00Z">
              <w:tcPr>
                <w:tcW w:w="1950" w:type="dxa"/>
                <w:gridSpan w:val="2"/>
              </w:tcPr>
            </w:tcPrChange>
          </w:tcPr>
          <w:p w14:paraId="1D8AC100" w14:textId="301016A9" w:rsidR="003B285E" w:rsidRPr="009079F8" w:rsidRDefault="003B285E" w:rsidP="003B285E">
            <w:pPr>
              <w:pStyle w:val="pqiTabBody"/>
            </w:pPr>
          </w:p>
        </w:tc>
        <w:tc>
          <w:tcPr>
            <w:tcW w:w="3406" w:type="dxa"/>
            <w:gridSpan w:val="3"/>
            <w:tcPrChange w:id="1486" w:author="Jurkowska Monika" w:date="2022-11-14T21:27:00Z">
              <w:tcPr>
                <w:tcW w:w="3406" w:type="dxa"/>
                <w:gridSpan w:val="8"/>
              </w:tcPr>
            </w:tcPrChange>
          </w:tcPr>
          <w:p w14:paraId="6F1ACCBA" w14:textId="290CCFDF" w:rsidR="003B285E" w:rsidRPr="009079F8" w:rsidRDefault="003B285E" w:rsidP="003B285E">
            <w:pPr>
              <w:pStyle w:val="pqiTabBody"/>
            </w:pPr>
            <w:r w:rsidRPr="009079F8">
              <w:t>Należy podać wszelkie dodatkowe informacje dotyczące tych pieczęci handlowych</w:t>
            </w:r>
            <w:r>
              <w:t xml:space="preserve"> (zabezpieczeń urzędowych ) </w:t>
            </w:r>
            <w:r w:rsidRPr="009079F8">
              <w:t>np. rodzaj stosowanych pieczęci.</w:t>
            </w:r>
          </w:p>
        </w:tc>
        <w:tc>
          <w:tcPr>
            <w:tcW w:w="1217" w:type="dxa"/>
            <w:gridSpan w:val="2"/>
            <w:tcPrChange w:id="1487" w:author="Jurkowska Monika" w:date="2022-11-14T21:27:00Z">
              <w:tcPr>
                <w:tcW w:w="1106" w:type="dxa"/>
                <w:gridSpan w:val="2"/>
              </w:tcPr>
            </w:tcPrChange>
          </w:tcPr>
          <w:p w14:paraId="722CF075" w14:textId="6B8F6F62" w:rsidR="003B285E" w:rsidRPr="009079F8" w:rsidRDefault="003B285E" w:rsidP="003B285E">
            <w:pPr>
              <w:pStyle w:val="pqiTabBody"/>
            </w:pPr>
            <w:r w:rsidRPr="009079F8">
              <w:t>an..350</w:t>
            </w:r>
          </w:p>
        </w:tc>
      </w:tr>
      <w:tr w:rsidR="00F87E38" w:rsidRPr="009079F8" w14:paraId="3DE09C23" w14:textId="77777777" w:rsidTr="002F672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488"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489" w:author="Jurkowska Monika" w:date="2022-11-14T21:27:00Z">
            <w:trPr>
              <w:gridAfter w:val="0"/>
            </w:trPr>
          </w:trPrChange>
        </w:trPr>
        <w:tc>
          <w:tcPr>
            <w:tcW w:w="1306" w:type="dxa"/>
            <w:gridSpan w:val="2"/>
            <w:tcPrChange w:id="1490" w:author="Jurkowska Monika" w:date="2022-11-14T21:27:00Z">
              <w:tcPr>
                <w:tcW w:w="439" w:type="dxa"/>
                <w:gridSpan w:val="2"/>
              </w:tcPr>
            </w:tcPrChange>
          </w:tcPr>
          <w:p w14:paraId="5033B3FE" w14:textId="77777777" w:rsidR="00F87E38" w:rsidRDefault="00F87E38" w:rsidP="007559A2">
            <w:pPr>
              <w:pStyle w:val="pqiTabBody"/>
              <w:rPr>
                <w:i/>
              </w:rPr>
            </w:pPr>
            <w:r>
              <w:rPr>
                <w:i/>
              </w:rPr>
              <w:t>e</w:t>
            </w:r>
          </w:p>
        </w:tc>
        <w:tc>
          <w:tcPr>
            <w:tcW w:w="7418" w:type="dxa"/>
            <w:tcPrChange w:id="1491" w:author="Jurkowska Monika" w:date="2022-11-14T21:27:00Z">
              <w:tcPr>
                <w:tcW w:w="5777" w:type="dxa"/>
                <w:gridSpan w:val="3"/>
              </w:tcPr>
            </w:tcPrChange>
          </w:tcPr>
          <w:p w14:paraId="6A8CFB60" w14:textId="77777777" w:rsidR="00F87E38" w:rsidRDefault="00F87E38" w:rsidP="007559A2">
            <w:pPr>
              <w:pStyle w:val="pqiTabBody"/>
            </w:pPr>
            <w:r>
              <w:t>JĘZYK ELEMENTU</w:t>
            </w:r>
            <w:r w:rsidRPr="009079F8">
              <w:t xml:space="preserve"> </w:t>
            </w:r>
          </w:p>
          <w:p w14:paraId="05D1F0AB" w14:textId="703D32A7" w:rsidR="00F87E38" w:rsidRPr="009079F8" w:rsidRDefault="00F87E38" w:rsidP="007559A2">
            <w:pPr>
              <w:pStyle w:val="pqiTabBody"/>
            </w:pPr>
            <w:r>
              <w:rPr>
                <w:rFonts w:ascii="Courier New" w:hAnsi="Courier New" w:cs="Courier New"/>
                <w:noProof/>
                <w:color w:val="0000FF"/>
              </w:rPr>
              <w:t>@language</w:t>
            </w:r>
          </w:p>
        </w:tc>
        <w:tc>
          <w:tcPr>
            <w:tcW w:w="516" w:type="dxa"/>
            <w:gridSpan w:val="2"/>
            <w:tcPrChange w:id="1492" w:author="Jurkowska Monika" w:date="2022-11-14T21:27:00Z">
              <w:tcPr>
                <w:tcW w:w="516" w:type="dxa"/>
                <w:gridSpan w:val="2"/>
              </w:tcPr>
            </w:tcPrChange>
          </w:tcPr>
          <w:p w14:paraId="620A84F2" w14:textId="76CD2541" w:rsidR="00F87E38" w:rsidRPr="009079F8" w:rsidRDefault="00F87E38" w:rsidP="007559A2">
            <w:pPr>
              <w:pStyle w:val="pqiTabBody"/>
            </w:pPr>
            <w:r>
              <w:t>D</w:t>
            </w:r>
          </w:p>
        </w:tc>
        <w:tc>
          <w:tcPr>
            <w:tcW w:w="1950" w:type="dxa"/>
            <w:gridSpan w:val="2"/>
            <w:tcPrChange w:id="1493" w:author="Jurkowska Monika" w:date="2022-11-14T21:27:00Z">
              <w:tcPr>
                <w:tcW w:w="1950" w:type="dxa"/>
                <w:gridSpan w:val="2"/>
              </w:tcPr>
            </w:tcPrChange>
          </w:tcPr>
          <w:p w14:paraId="489B13ED" w14:textId="77777777" w:rsidR="00F87E38" w:rsidRPr="009079F8" w:rsidRDefault="00F87E38" w:rsidP="007559A2">
            <w:pPr>
              <w:pStyle w:val="pqiTabBody"/>
            </w:pPr>
            <w:r w:rsidRPr="009079F8">
              <w:t>„R”, jeżeli stosuje się pole tekstowe</w:t>
            </w:r>
            <w:r>
              <w:t xml:space="preserve"> 17.1d</w:t>
            </w:r>
            <w:r w:rsidRPr="009079F8">
              <w:t>.</w:t>
            </w:r>
          </w:p>
        </w:tc>
        <w:tc>
          <w:tcPr>
            <w:tcW w:w="3406" w:type="dxa"/>
            <w:gridSpan w:val="3"/>
            <w:tcPrChange w:id="1494" w:author="Jurkowska Monika" w:date="2022-11-14T21:27:00Z">
              <w:tcPr>
                <w:tcW w:w="3406" w:type="dxa"/>
                <w:gridSpan w:val="8"/>
              </w:tcPr>
            </w:tcPrChange>
          </w:tcPr>
          <w:p w14:paraId="0058470A" w14:textId="0AC6F175" w:rsidR="00F87E38" w:rsidRDefault="00F87E38" w:rsidP="007559A2">
            <w:pPr>
              <w:pStyle w:val="pqiTabBody"/>
            </w:pPr>
            <w:r>
              <w:t>Atrybut.</w:t>
            </w:r>
          </w:p>
          <w:p w14:paraId="55A9F93D" w14:textId="77777777" w:rsidR="00F87E38" w:rsidRDefault="00F87E38" w:rsidP="007559A2">
            <w:pPr>
              <w:pStyle w:val="pqiTabBody"/>
            </w:pPr>
            <w:r>
              <w:t>Wartość ze słownika „</w:t>
            </w:r>
            <w:r w:rsidRPr="008C6FA2">
              <w:t xml:space="preserve">Kody języka (Language </w:t>
            </w:r>
            <w:proofErr w:type="spellStart"/>
            <w:r w:rsidRPr="008C6FA2">
              <w:t>codes</w:t>
            </w:r>
            <w:proofErr w:type="spellEnd"/>
            <w:r w:rsidRPr="008C6FA2">
              <w:t>)</w:t>
            </w:r>
            <w:r>
              <w:t>”.</w:t>
            </w:r>
          </w:p>
          <w:p w14:paraId="74CB7240" w14:textId="77777777" w:rsidR="00F87E38" w:rsidRPr="009079F8" w:rsidRDefault="00F87E38" w:rsidP="007559A2">
            <w:pPr>
              <w:pStyle w:val="pqiTabBody"/>
            </w:pPr>
            <w:r>
              <w:lastRenderedPageBreak/>
              <w:t>W celu określenia języka stosowanego w tej grupie danych należy podać kod języka zawarty w wykazie kodów w pkt 1 załącznika II</w:t>
            </w:r>
          </w:p>
        </w:tc>
        <w:tc>
          <w:tcPr>
            <w:tcW w:w="1217" w:type="dxa"/>
            <w:gridSpan w:val="2"/>
            <w:tcPrChange w:id="1495" w:author="Jurkowska Monika" w:date="2022-11-14T21:27:00Z">
              <w:tcPr>
                <w:tcW w:w="1106" w:type="dxa"/>
                <w:gridSpan w:val="2"/>
              </w:tcPr>
            </w:tcPrChange>
          </w:tcPr>
          <w:p w14:paraId="3BEAE85A" w14:textId="0D29C529" w:rsidR="00F87E38" w:rsidRPr="009079F8" w:rsidRDefault="00F87E38" w:rsidP="007559A2">
            <w:pPr>
              <w:pStyle w:val="pqiTabBody"/>
            </w:pPr>
            <w:r w:rsidRPr="009079F8">
              <w:lastRenderedPageBreak/>
              <w:t>a2</w:t>
            </w:r>
          </w:p>
        </w:tc>
      </w:tr>
      <w:tr w:rsidR="006E18AA" w:rsidRPr="009079F8" w14:paraId="2BB92CC6" w14:textId="77777777" w:rsidTr="00162F59">
        <w:tc>
          <w:tcPr>
            <w:tcW w:w="350" w:type="dxa"/>
          </w:tcPr>
          <w:p w14:paraId="7F695B82" w14:textId="77777777" w:rsidR="007559A2" w:rsidRPr="00AE1DF8" w:rsidRDefault="007559A2" w:rsidP="007559A2">
            <w:pPr>
              <w:pStyle w:val="pqiTabBody"/>
              <w:rPr>
                <w:b/>
              </w:rPr>
            </w:pPr>
          </w:p>
        </w:tc>
        <w:tc>
          <w:tcPr>
            <w:tcW w:w="1306" w:type="dxa"/>
          </w:tcPr>
          <w:p w14:paraId="07E8887C" w14:textId="517850E2" w:rsidR="007559A2" w:rsidRPr="00AE1DF8" w:rsidRDefault="007559A2" w:rsidP="007559A2">
            <w:pPr>
              <w:pStyle w:val="pqiTabBody"/>
              <w:rPr>
                <w:i/>
              </w:rPr>
            </w:pPr>
            <w:r>
              <w:rPr>
                <w:i/>
              </w:rPr>
              <w:t>f</w:t>
            </w:r>
          </w:p>
        </w:tc>
        <w:tc>
          <w:tcPr>
            <w:tcW w:w="7418" w:type="dxa"/>
          </w:tcPr>
          <w:p w14:paraId="6A13481B" w14:textId="0FC3C2EC" w:rsidR="007559A2" w:rsidRDefault="007559A2" w:rsidP="007559A2">
            <w:pPr>
              <w:pStyle w:val="pqiTabBody"/>
            </w:pPr>
            <w:r>
              <w:t>Oznaczenie przesyłek</w:t>
            </w:r>
          </w:p>
          <w:p w14:paraId="7EC8B311" w14:textId="00C21D9D" w:rsidR="007559A2" w:rsidRPr="009079F8" w:rsidRDefault="007559A2" w:rsidP="007559A2">
            <w:pPr>
              <w:pStyle w:val="pqiTabBody"/>
            </w:pPr>
            <w:r w:rsidRPr="00C90B31">
              <w:rPr>
                <w:rFonts w:ascii="Courier New" w:hAnsi="Courier New" w:cs="Courier New"/>
                <w:noProof/>
                <w:color w:val="0000FF"/>
              </w:rPr>
              <w:t>ShippingMarks</w:t>
            </w:r>
          </w:p>
        </w:tc>
        <w:tc>
          <w:tcPr>
            <w:tcW w:w="516" w:type="dxa"/>
            <w:gridSpan w:val="2"/>
          </w:tcPr>
          <w:p w14:paraId="748A91F4" w14:textId="31F6AF6E" w:rsidR="007559A2" w:rsidRPr="009079F8" w:rsidRDefault="007559A2" w:rsidP="007559A2">
            <w:pPr>
              <w:pStyle w:val="pqiTabBody"/>
            </w:pPr>
            <w:r>
              <w:t>O</w:t>
            </w:r>
          </w:p>
        </w:tc>
        <w:tc>
          <w:tcPr>
            <w:tcW w:w="1950" w:type="dxa"/>
            <w:gridSpan w:val="2"/>
          </w:tcPr>
          <w:p w14:paraId="030E245F" w14:textId="53DE6DB9" w:rsidR="007559A2" w:rsidRPr="009079F8" w:rsidRDefault="007559A2" w:rsidP="007559A2">
            <w:pPr>
              <w:pStyle w:val="pqiTabBody"/>
            </w:pPr>
            <w:r>
              <w:t>„R” w przypadku ilości opakowań „0”</w:t>
            </w:r>
          </w:p>
        </w:tc>
        <w:tc>
          <w:tcPr>
            <w:tcW w:w="3406" w:type="dxa"/>
            <w:gridSpan w:val="3"/>
          </w:tcPr>
          <w:p w14:paraId="3AF1F689" w14:textId="72056971" w:rsidR="007559A2" w:rsidRDefault="007559A2" w:rsidP="007559A2">
            <w:r w:rsidRPr="00BE18D9">
              <w:t>Pole opcjonalne alfanumeryczne 1 do 999 znaków</w:t>
            </w:r>
          </w:p>
          <w:p w14:paraId="50960530" w14:textId="6F8BAB00" w:rsidR="007559A2" w:rsidRPr="009079F8" w:rsidRDefault="007559A2" w:rsidP="007559A2">
            <w:pPr>
              <w:pStyle w:val="pqiTabBody"/>
            </w:pPr>
            <w:r>
              <w:t>-</w:t>
            </w:r>
          </w:p>
        </w:tc>
        <w:tc>
          <w:tcPr>
            <w:tcW w:w="1217" w:type="dxa"/>
            <w:gridSpan w:val="2"/>
          </w:tcPr>
          <w:p w14:paraId="2651D084" w14:textId="54AB0E08" w:rsidR="007559A2" w:rsidRPr="009079F8" w:rsidRDefault="007559A2" w:rsidP="007559A2">
            <w:pPr>
              <w:pStyle w:val="pqiTabBody"/>
            </w:pPr>
            <w:r>
              <w:t>an.999</w:t>
            </w:r>
          </w:p>
        </w:tc>
      </w:tr>
      <w:tr w:rsidR="007559A2" w:rsidRPr="009079F8" w14:paraId="26BAD288"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496"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497" w:author="Jurkowska Monika" w:date="2022-11-14T21:27:00Z">
            <w:trPr>
              <w:gridAfter w:val="0"/>
            </w:trPr>
          </w:trPrChange>
        </w:trPr>
        <w:tc>
          <w:tcPr>
            <w:tcW w:w="1656" w:type="dxa"/>
            <w:gridSpan w:val="2"/>
            <w:tcPrChange w:id="1498" w:author="Jurkowska Monika" w:date="2022-11-14T21:27:00Z">
              <w:tcPr>
                <w:tcW w:w="789" w:type="dxa"/>
                <w:gridSpan w:val="3"/>
              </w:tcPr>
            </w:tcPrChange>
          </w:tcPr>
          <w:p w14:paraId="57C59E89" w14:textId="77777777" w:rsidR="007559A2" w:rsidRPr="009079F8" w:rsidRDefault="007559A2" w:rsidP="007559A2">
            <w:pPr>
              <w:pStyle w:val="pqiTabBody"/>
              <w:rPr>
                <w:i/>
              </w:rPr>
            </w:pPr>
            <w:r>
              <w:rPr>
                <w:b/>
              </w:rPr>
              <w:t>17</w:t>
            </w:r>
            <w:r w:rsidRPr="009079F8">
              <w:rPr>
                <w:b/>
              </w:rPr>
              <w:t>.2</w:t>
            </w:r>
          </w:p>
        </w:tc>
        <w:tc>
          <w:tcPr>
            <w:tcW w:w="7418" w:type="dxa"/>
            <w:tcPrChange w:id="1499" w:author="Jurkowska Monika" w:date="2022-11-14T21:27:00Z">
              <w:tcPr>
                <w:tcW w:w="5777" w:type="dxa"/>
                <w:gridSpan w:val="3"/>
              </w:tcPr>
            </w:tcPrChange>
          </w:tcPr>
          <w:p w14:paraId="535FCD74" w14:textId="77777777" w:rsidR="007559A2" w:rsidRDefault="007559A2" w:rsidP="007559A2">
            <w:pPr>
              <w:pStyle w:val="pqiTabBody"/>
              <w:rPr>
                <w:b/>
              </w:rPr>
            </w:pPr>
            <w:r>
              <w:rPr>
                <w:b/>
              </w:rPr>
              <w:t>WYRÓB</w:t>
            </w:r>
            <w:r w:rsidRPr="009079F8">
              <w:rPr>
                <w:b/>
              </w:rPr>
              <w:t xml:space="preserve"> WINIARSKI</w:t>
            </w:r>
          </w:p>
          <w:p w14:paraId="1D59B342" w14:textId="356A159D" w:rsidR="007559A2" w:rsidRPr="00D07435" w:rsidRDefault="007559A2" w:rsidP="007559A2">
            <w:pPr>
              <w:pStyle w:val="pqiTabBody"/>
              <w:rPr>
                <w:rFonts w:ascii="Courier New" w:hAnsi="Courier New"/>
                <w:color w:val="0000FF"/>
                <w:rPrChange w:id="1500" w:author="Jurkowska Monika" w:date="2022-11-14T21:27:00Z">
                  <w:rPr>
                    <w:b/>
                  </w:rPr>
                </w:rPrChange>
              </w:rPr>
            </w:pPr>
            <w:r>
              <w:rPr>
                <w:rFonts w:ascii="Courier New" w:hAnsi="Courier New" w:cs="Courier New"/>
                <w:noProof/>
                <w:color w:val="0000FF"/>
              </w:rPr>
              <w:t>WineProduct</w:t>
            </w:r>
          </w:p>
        </w:tc>
        <w:tc>
          <w:tcPr>
            <w:tcW w:w="516" w:type="dxa"/>
            <w:gridSpan w:val="2"/>
            <w:tcPrChange w:id="1501" w:author="Jurkowska Monika" w:date="2022-11-14T21:27:00Z">
              <w:tcPr>
                <w:tcW w:w="516" w:type="dxa"/>
                <w:gridSpan w:val="2"/>
              </w:tcPr>
            </w:tcPrChange>
          </w:tcPr>
          <w:p w14:paraId="153EB5D5" w14:textId="77777777" w:rsidR="007559A2" w:rsidRPr="00C15AD5" w:rsidRDefault="007559A2" w:rsidP="007559A2">
            <w:pPr>
              <w:pStyle w:val="pqiTabBody"/>
              <w:rPr>
                <w:b/>
              </w:rPr>
            </w:pPr>
            <w:r w:rsidRPr="00C15AD5">
              <w:rPr>
                <w:b/>
              </w:rPr>
              <w:t>D</w:t>
            </w:r>
          </w:p>
        </w:tc>
        <w:tc>
          <w:tcPr>
            <w:tcW w:w="1950" w:type="dxa"/>
            <w:gridSpan w:val="2"/>
            <w:tcPrChange w:id="1502" w:author="Jurkowska Monika" w:date="2022-11-14T21:27:00Z">
              <w:tcPr>
                <w:tcW w:w="1950" w:type="dxa"/>
                <w:gridSpan w:val="2"/>
              </w:tcPr>
            </w:tcPrChange>
          </w:tcPr>
          <w:p w14:paraId="21D27177" w14:textId="77777777" w:rsidR="007559A2" w:rsidRPr="00C15AD5" w:rsidRDefault="007559A2" w:rsidP="007559A2">
            <w:pPr>
              <w:pStyle w:val="pqiTabBody"/>
              <w:rPr>
                <w:b/>
              </w:rPr>
            </w:pPr>
            <w:r w:rsidRPr="00C15AD5">
              <w:rPr>
                <w:b/>
              </w:rPr>
              <w:t>„R” w przypadku wyrobów winiarskich wymienionych w części XII załącznika I do rozporządzenia (WE) nr 1234/2007</w:t>
            </w:r>
            <w:r w:rsidRPr="00C15AD5">
              <w:rPr>
                <w:rStyle w:val="Odwoanieprzypisudolnego"/>
                <w:b/>
              </w:rPr>
              <w:footnoteReference w:id="4"/>
            </w:r>
            <w:r w:rsidRPr="00C15AD5">
              <w:rPr>
                <w:b/>
              </w:rPr>
              <w:t>.</w:t>
            </w:r>
          </w:p>
        </w:tc>
        <w:tc>
          <w:tcPr>
            <w:tcW w:w="3406" w:type="dxa"/>
            <w:gridSpan w:val="3"/>
            <w:tcPrChange w:id="1503" w:author="Jurkowska Monika" w:date="2022-11-14T21:27:00Z">
              <w:tcPr>
                <w:tcW w:w="3406" w:type="dxa"/>
                <w:gridSpan w:val="8"/>
              </w:tcPr>
            </w:tcPrChange>
          </w:tcPr>
          <w:p w14:paraId="2157A7D7" w14:textId="77777777" w:rsidR="007559A2" w:rsidRPr="00C15AD5" w:rsidRDefault="007559A2" w:rsidP="007559A2">
            <w:pPr>
              <w:pStyle w:val="pqiTabBody"/>
              <w:rPr>
                <w:b/>
              </w:rPr>
            </w:pPr>
          </w:p>
        </w:tc>
        <w:tc>
          <w:tcPr>
            <w:tcW w:w="1217" w:type="dxa"/>
            <w:gridSpan w:val="2"/>
            <w:tcPrChange w:id="1504" w:author="Jurkowska Monika" w:date="2022-11-14T21:27:00Z">
              <w:tcPr>
                <w:tcW w:w="1106" w:type="dxa"/>
                <w:gridSpan w:val="2"/>
              </w:tcPr>
            </w:tcPrChange>
          </w:tcPr>
          <w:p w14:paraId="3ACEB321" w14:textId="77777777" w:rsidR="007559A2" w:rsidRPr="009079F8" w:rsidRDefault="007559A2" w:rsidP="007559A2">
            <w:pPr>
              <w:pStyle w:val="pqiTabBody"/>
              <w:rPr>
                <w:b/>
              </w:rPr>
            </w:pPr>
          </w:p>
        </w:tc>
      </w:tr>
      <w:tr w:rsidR="007559A2" w:rsidRPr="009079F8" w14:paraId="5DCA94B2"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505"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506" w:author="Jurkowska Monika" w:date="2022-11-14T21:27:00Z">
            <w:trPr>
              <w:gridAfter w:val="0"/>
            </w:trPr>
          </w:trPrChange>
        </w:trPr>
        <w:tc>
          <w:tcPr>
            <w:tcW w:w="350" w:type="dxa"/>
            <w:tcPrChange w:id="1507" w:author="Jurkowska Monika" w:date="2022-11-14T21:27:00Z">
              <w:tcPr>
                <w:tcW w:w="350" w:type="dxa"/>
              </w:tcPr>
            </w:tcPrChange>
          </w:tcPr>
          <w:p w14:paraId="682B6134" w14:textId="77777777" w:rsidR="007559A2" w:rsidRPr="009079F8" w:rsidRDefault="007559A2" w:rsidP="007559A2">
            <w:pPr>
              <w:pStyle w:val="pqiTabBody"/>
              <w:rPr>
                <w:b/>
              </w:rPr>
            </w:pPr>
          </w:p>
        </w:tc>
        <w:tc>
          <w:tcPr>
            <w:tcW w:w="1306" w:type="dxa"/>
            <w:tcPrChange w:id="1508" w:author="Jurkowska Monika" w:date="2022-11-14T21:27:00Z">
              <w:tcPr>
                <w:tcW w:w="439" w:type="dxa"/>
                <w:gridSpan w:val="2"/>
              </w:tcPr>
            </w:tcPrChange>
          </w:tcPr>
          <w:p w14:paraId="633CF1C3" w14:textId="77777777" w:rsidR="007559A2" w:rsidRPr="009079F8" w:rsidRDefault="007559A2" w:rsidP="007559A2">
            <w:pPr>
              <w:pStyle w:val="pqiTabBody"/>
              <w:rPr>
                <w:i/>
              </w:rPr>
            </w:pPr>
            <w:r w:rsidRPr="009079F8">
              <w:rPr>
                <w:i/>
              </w:rPr>
              <w:t>a</w:t>
            </w:r>
          </w:p>
        </w:tc>
        <w:tc>
          <w:tcPr>
            <w:tcW w:w="7418" w:type="dxa"/>
            <w:tcPrChange w:id="1509" w:author="Jurkowska Monika" w:date="2022-11-14T21:27:00Z">
              <w:tcPr>
                <w:tcW w:w="5777" w:type="dxa"/>
                <w:gridSpan w:val="3"/>
              </w:tcPr>
            </w:tcPrChange>
          </w:tcPr>
          <w:p w14:paraId="3413B8EE" w14:textId="77777777" w:rsidR="007559A2" w:rsidRDefault="007559A2" w:rsidP="007559A2">
            <w:pPr>
              <w:pStyle w:val="pqiTabBody"/>
            </w:pPr>
            <w:r w:rsidRPr="009079F8">
              <w:t xml:space="preserve">Kategoria </w:t>
            </w:r>
            <w:r>
              <w:t>wyrobu</w:t>
            </w:r>
            <w:r w:rsidRPr="009079F8">
              <w:t xml:space="preserve"> winiarskiego</w:t>
            </w:r>
          </w:p>
          <w:p w14:paraId="73AA5C4C" w14:textId="466E8E37" w:rsidR="007559A2" w:rsidRPr="00D07435" w:rsidRDefault="007559A2" w:rsidP="007559A2">
            <w:pPr>
              <w:pStyle w:val="pqiTabBody"/>
              <w:rPr>
                <w:rFonts w:ascii="Courier New" w:hAnsi="Courier New"/>
                <w:color w:val="0000FF"/>
                <w:rPrChange w:id="1510" w:author="Jurkowska Monika" w:date="2022-11-14T21:27:00Z">
                  <w:rPr/>
                </w:rPrChange>
              </w:rPr>
            </w:pPr>
            <w:r>
              <w:rPr>
                <w:rFonts w:ascii="Courier New" w:hAnsi="Courier New" w:cs="Courier New"/>
                <w:noProof/>
                <w:color w:val="0000FF"/>
              </w:rPr>
              <w:t>WineProductCategory</w:t>
            </w:r>
          </w:p>
        </w:tc>
        <w:tc>
          <w:tcPr>
            <w:tcW w:w="516" w:type="dxa"/>
            <w:gridSpan w:val="2"/>
            <w:tcPrChange w:id="1511" w:author="Jurkowska Monika" w:date="2022-11-14T21:27:00Z">
              <w:tcPr>
                <w:tcW w:w="516" w:type="dxa"/>
                <w:gridSpan w:val="2"/>
              </w:tcPr>
            </w:tcPrChange>
          </w:tcPr>
          <w:p w14:paraId="69A3C7A4" w14:textId="77777777" w:rsidR="007559A2" w:rsidRPr="009079F8" w:rsidRDefault="007559A2" w:rsidP="007559A2">
            <w:pPr>
              <w:pStyle w:val="pqiTabBody"/>
            </w:pPr>
            <w:r w:rsidRPr="009079F8">
              <w:t>R</w:t>
            </w:r>
          </w:p>
        </w:tc>
        <w:tc>
          <w:tcPr>
            <w:tcW w:w="1950" w:type="dxa"/>
            <w:gridSpan w:val="2"/>
            <w:tcPrChange w:id="1512" w:author="Jurkowska Monika" w:date="2022-11-14T21:27:00Z">
              <w:tcPr>
                <w:tcW w:w="1950" w:type="dxa"/>
                <w:gridSpan w:val="2"/>
              </w:tcPr>
            </w:tcPrChange>
          </w:tcPr>
          <w:p w14:paraId="4B2EDE7B" w14:textId="77777777" w:rsidR="007559A2" w:rsidRPr="009079F8" w:rsidRDefault="007559A2" w:rsidP="007559A2">
            <w:pPr>
              <w:pStyle w:val="pqiTabBody"/>
            </w:pPr>
          </w:p>
        </w:tc>
        <w:tc>
          <w:tcPr>
            <w:tcW w:w="3406" w:type="dxa"/>
            <w:gridSpan w:val="3"/>
            <w:tcPrChange w:id="1513" w:author="Jurkowska Monika" w:date="2022-11-14T21:27:00Z">
              <w:tcPr>
                <w:tcW w:w="3406" w:type="dxa"/>
                <w:gridSpan w:val="8"/>
              </w:tcPr>
            </w:tcPrChange>
          </w:tcPr>
          <w:p w14:paraId="7BD6826D" w14:textId="77777777" w:rsidR="007559A2" w:rsidRDefault="007559A2" w:rsidP="007559A2">
            <w:pPr>
              <w:rPr>
                <w:ins w:id="1514" w:author="Jurkowska Monika" w:date="2022-11-14T21:27:00Z"/>
                <w:lang w:eastAsia="en-GB"/>
              </w:rPr>
            </w:pPr>
            <w:r>
              <w:rPr>
                <w:lang w:eastAsia="en-GB"/>
              </w:rPr>
              <w:t>Wartość z enumeracji „</w:t>
            </w:r>
            <w:r>
              <w:rPr>
                <w:lang w:eastAsia="en-GB"/>
              </w:rPr>
              <w:fldChar w:fldCharType="begin"/>
            </w:r>
            <w:r>
              <w:rPr>
                <w:lang w:eastAsia="en-GB"/>
              </w:rPr>
              <w:instrText xml:space="preserve"> REF _Ref267948298 \h </w:instrText>
            </w:r>
            <w:r>
              <w:rPr>
                <w:lang w:eastAsia="en-GB"/>
              </w:rPr>
            </w:r>
            <w:r>
              <w:rPr>
                <w:lang w:eastAsia="en-GB"/>
              </w:rPr>
              <w:fldChar w:fldCharType="separate"/>
            </w:r>
            <w:r>
              <w:t>Kategorie wyrobu winiarskiego (</w:t>
            </w:r>
            <w:proofErr w:type="spellStart"/>
            <w:r>
              <w:t>Categories</w:t>
            </w:r>
            <w:proofErr w:type="spellEnd"/>
            <w:r>
              <w:t xml:space="preserve"> of Wine Product)</w:t>
            </w:r>
            <w:r>
              <w:rPr>
                <w:lang w:eastAsia="en-GB"/>
              </w:rPr>
              <w:fldChar w:fldCharType="end"/>
            </w:r>
            <w:r>
              <w:rPr>
                <w:lang w:eastAsia="en-GB"/>
              </w:rPr>
              <w:t>”.</w:t>
            </w:r>
          </w:p>
          <w:p w14:paraId="6019F0D8" w14:textId="3FC99D6A" w:rsidR="007559A2" w:rsidRPr="009079F8" w:rsidRDefault="007559A2" w:rsidP="007559A2">
            <w:pPr>
              <w:rPr>
                <w:lang w:eastAsia="en-GB"/>
              </w:rPr>
            </w:pPr>
            <w:ins w:id="1515" w:author="Jurkowska Monika" w:date="2022-11-14T21:27:00Z">
              <w:r>
                <w:lastRenderedPageBreak/>
                <w:t>W przypadku wyrobów winiarskich wymienionych w części XII załącznika I do rozporządzenia (UE) 1308/2013 należy podać następujące wartości: 1 = Wino bez chronionej nazwy pochodzenia lub chronionego oznaczenia geograficznego, 2 = Wino odmianowe bez chronionej nazwy pochodzenia lub chronionego oznaczenia geograficznego, 3 = Wino z chronioną nazwą pochodzenia lub chronionym oznaczeniem geograficznym, 4 = Wino importowane, 5 = Inne.</w:t>
              </w:r>
            </w:ins>
          </w:p>
        </w:tc>
        <w:tc>
          <w:tcPr>
            <w:tcW w:w="1217" w:type="dxa"/>
            <w:gridSpan w:val="2"/>
            <w:tcPrChange w:id="1516" w:author="Jurkowska Monika" w:date="2022-11-14T21:27:00Z">
              <w:tcPr>
                <w:tcW w:w="1106" w:type="dxa"/>
                <w:gridSpan w:val="2"/>
              </w:tcPr>
            </w:tcPrChange>
          </w:tcPr>
          <w:p w14:paraId="5E397857" w14:textId="77777777" w:rsidR="007559A2" w:rsidRPr="009079F8" w:rsidRDefault="007559A2" w:rsidP="007559A2">
            <w:pPr>
              <w:pStyle w:val="pqiTabBody"/>
            </w:pPr>
            <w:r w:rsidRPr="009079F8">
              <w:lastRenderedPageBreak/>
              <w:t>n1</w:t>
            </w:r>
          </w:p>
        </w:tc>
      </w:tr>
      <w:tr w:rsidR="007559A2" w:rsidRPr="009079F8" w14:paraId="756CBA75"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517"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518" w:author="Jurkowska Monika" w:date="2022-11-14T21:27:00Z">
            <w:trPr>
              <w:gridAfter w:val="0"/>
            </w:trPr>
          </w:trPrChange>
        </w:trPr>
        <w:tc>
          <w:tcPr>
            <w:tcW w:w="350" w:type="dxa"/>
            <w:tcPrChange w:id="1519" w:author="Jurkowska Monika" w:date="2022-11-14T21:27:00Z">
              <w:tcPr>
                <w:tcW w:w="350" w:type="dxa"/>
              </w:tcPr>
            </w:tcPrChange>
          </w:tcPr>
          <w:p w14:paraId="3FB74A81" w14:textId="77777777" w:rsidR="007559A2" w:rsidRPr="009079F8" w:rsidRDefault="007559A2" w:rsidP="007559A2">
            <w:pPr>
              <w:pStyle w:val="pqiTabBody"/>
              <w:rPr>
                <w:b/>
              </w:rPr>
            </w:pPr>
          </w:p>
        </w:tc>
        <w:tc>
          <w:tcPr>
            <w:tcW w:w="1306" w:type="dxa"/>
            <w:tcPrChange w:id="1520" w:author="Jurkowska Monika" w:date="2022-11-14T21:27:00Z">
              <w:tcPr>
                <w:tcW w:w="439" w:type="dxa"/>
                <w:gridSpan w:val="2"/>
              </w:tcPr>
            </w:tcPrChange>
          </w:tcPr>
          <w:p w14:paraId="75B20888" w14:textId="77777777" w:rsidR="007559A2" w:rsidRPr="009079F8" w:rsidRDefault="007559A2" w:rsidP="007559A2">
            <w:pPr>
              <w:pStyle w:val="pqiTabBody"/>
              <w:rPr>
                <w:i/>
              </w:rPr>
            </w:pPr>
            <w:r w:rsidRPr="009079F8">
              <w:rPr>
                <w:i/>
              </w:rPr>
              <w:t>b</w:t>
            </w:r>
          </w:p>
        </w:tc>
        <w:tc>
          <w:tcPr>
            <w:tcW w:w="7418" w:type="dxa"/>
            <w:tcPrChange w:id="1521" w:author="Jurkowska Monika" w:date="2022-11-14T21:27:00Z">
              <w:tcPr>
                <w:tcW w:w="5777" w:type="dxa"/>
                <w:gridSpan w:val="3"/>
              </w:tcPr>
            </w:tcPrChange>
          </w:tcPr>
          <w:p w14:paraId="49FE4929" w14:textId="77777777" w:rsidR="007559A2" w:rsidRDefault="007559A2" w:rsidP="007559A2">
            <w:pPr>
              <w:pStyle w:val="pqiTabBody"/>
            </w:pPr>
            <w:r w:rsidRPr="009079F8">
              <w:t>Kod strefy uprawy winorośli</w:t>
            </w:r>
          </w:p>
          <w:p w14:paraId="3B497832" w14:textId="72D46C96" w:rsidR="007559A2" w:rsidRPr="00D07435" w:rsidRDefault="007559A2" w:rsidP="007559A2">
            <w:pPr>
              <w:pStyle w:val="pqiTabBody"/>
              <w:rPr>
                <w:rFonts w:ascii="Courier New" w:hAnsi="Courier New"/>
                <w:color w:val="0000FF"/>
                <w:rPrChange w:id="1522" w:author="Jurkowska Monika" w:date="2022-11-14T21:27:00Z">
                  <w:rPr/>
                </w:rPrChange>
              </w:rPr>
            </w:pPr>
            <w:r>
              <w:rPr>
                <w:rFonts w:ascii="Courier New" w:hAnsi="Courier New" w:cs="Courier New"/>
                <w:noProof/>
                <w:color w:val="0000FF"/>
              </w:rPr>
              <w:t>WineGrowingZoneCode</w:t>
            </w:r>
          </w:p>
        </w:tc>
        <w:tc>
          <w:tcPr>
            <w:tcW w:w="516" w:type="dxa"/>
            <w:gridSpan w:val="2"/>
            <w:tcPrChange w:id="1523" w:author="Jurkowska Monika" w:date="2022-11-14T21:27:00Z">
              <w:tcPr>
                <w:tcW w:w="516" w:type="dxa"/>
                <w:gridSpan w:val="2"/>
              </w:tcPr>
            </w:tcPrChange>
          </w:tcPr>
          <w:p w14:paraId="0C94E8E3" w14:textId="77777777" w:rsidR="007559A2" w:rsidRPr="009079F8" w:rsidRDefault="007559A2" w:rsidP="007559A2">
            <w:pPr>
              <w:pStyle w:val="pqiTabBody"/>
            </w:pPr>
            <w:r w:rsidRPr="009079F8">
              <w:t>D</w:t>
            </w:r>
          </w:p>
        </w:tc>
        <w:tc>
          <w:tcPr>
            <w:tcW w:w="1950" w:type="dxa"/>
            <w:gridSpan w:val="2"/>
            <w:tcPrChange w:id="1524" w:author="Jurkowska Monika" w:date="2022-11-14T21:27:00Z">
              <w:tcPr>
                <w:tcW w:w="1950" w:type="dxa"/>
                <w:gridSpan w:val="2"/>
              </w:tcPr>
            </w:tcPrChange>
          </w:tcPr>
          <w:p w14:paraId="47B71452" w14:textId="77777777" w:rsidR="007559A2" w:rsidRPr="009079F8" w:rsidRDefault="007559A2" w:rsidP="007559A2">
            <w:pPr>
              <w:pStyle w:val="pqiTabBody"/>
            </w:pPr>
            <w:r w:rsidRPr="009079F8">
              <w:t xml:space="preserve">„R” w przypadku </w:t>
            </w:r>
            <w:r>
              <w:t>wyrob</w:t>
            </w:r>
            <w:r w:rsidRPr="009079F8">
              <w:t xml:space="preserve">ów winiarskich luzem (objętość nominalna większa niż 60 litrów). </w:t>
            </w:r>
          </w:p>
        </w:tc>
        <w:tc>
          <w:tcPr>
            <w:tcW w:w="3406" w:type="dxa"/>
            <w:gridSpan w:val="3"/>
            <w:tcPrChange w:id="1525" w:author="Jurkowska Monika" w:date="2022-11-14T21:27:00Z">
              <w:tcPr>
                <w:tcW w:w="3406" w:type="dxa"/>
                <w:gridSpan w:val="8"/>
              </w:tcPr>
            </w:tcPrChange>
          </w:tcPr>
          <w:p w14:paraId="4A7808A9" w14:textId="77777777" w:rsidR="007559A2" w:rsidRDefault="007559A2" w:rsidP="007559A2">
            <w:pPr>
              <w:pStyle w:val="pqiTabBody"/>
              <w:rPr>
                <w:ins w:id="1526" w:author="Jurkowska Monika" w:date="2022-11-14T21:27:00Z"/>
                <w:lang w:eastAsia="en-GB"/>
              </w:rPr>
            </w:pPr>
            <w:r>
              <w:rPr>
                <w:lang w:eastAsia="en-GB"/>
              </w:rPr>
              <w:t>Wartość ze słownika „</w:t>
            </w:r>
            <w:r>
              <w:t>Kody stref upraw winorośli (Wine-</w:t>
            </w:r>
            <w:proofErr w:type="spellStart"/>
            <w:r>
              <w:t>growing</w:t>
            </w:r>
            <w:proofErr w:type="spellEnd"/>
            <w:r>
              <w:t xml:space="preserve"> </w:t>
            </w:r>
            <w:proofErr w:type="spellStart"/>
            <w:r>
              <w:t>zones</w:t>
            </w:r>
            <w:proofErr w:type="spellEnd"/>
            <w:r>
              <w:t>)</w:t>
            </w:r>
            <w:r>
              <w:rPr>
                <w:lang w:eastAsia="en-GB"/>
              </w:rPr>
              <w:t>”.</w:t>
            </w:r>
          </w:p>
          <w:p w14:paraId="55936F0C" w14:textId="1DAD84D0" w:rsidR="007559A2" w:rsidRPr="009079F8" w:rsidRDefault="007559A2" w:rsidP="007559A2">
            <w:pPr>
              <w:pStyle w:val="pqiTabBody"/>
              <w:rPr>
                <w:lang w:eastAsia="en-GB"/>
              </w:rPr>
            </w:pPr>
            <w:ins w:id="1527" w:author="Jurkowska Monika" w:date="2022-11-14T21:27:00Z">
              <w:r>
                <w:t>Należy określić obszar uprawy winorośli, z którego pochodzi przewożony produkt, zgodnie z dodatkiem 1 do załącznika VII do rozporządzenia (UE) 1308/2013</w:t>
              </w:r>
            </w:ins>
          </w:p>
        </w:tc>
        <w:tc>
          <w:tcPr>
            <w:tcW w:w="1217" w:type="dxa"/>
            <w:gridSpan w:val="2"/>
            <w:tcPrChange w:id="1528" w:author="Jurkowska Monika" w:date="2022-11-14T21:27:00Z">
              <w:tcPr>
                <w:tcW w:w="1106" w:type="dxa"/>
                <w:gridSpan w:val="2"/>
              </w:tcPr>
            </w:tcPrChange>
          </w:tcPr>
          <w:p w14:paraId="1417F05C" w14:textId="77777777" w:rsidR="007559A2" w:rsidRPr="009079F8" w:rsidRDefault="007559A2" w:rsidP="007559A2">
            <w:pPr>
              <w:pStyle w:val="pqiTabBody"/>
            </w:pPr>
            <w:r>
              <w:t>n</w:t>
            </w:r>
            <w:r w:rsidRPr="009079F8">
              <w:t>..</w:t>
            </w:r>
            <w:r>
              <w:t>2</w:t>
            </w:r>
          </w:p>
        </w:tc>
      </w:tr>
      <w:tr w:rsidR="007559A2" w:rsidRPr="009079F8" w14:paraId="6EF6F9D7"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529"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530" w:author="Jurkowska Monika" w:date="2022-11-14T21:27:00Z">
            <w:trPr>
              <w:gridAfter w:val="0"/>
            </w:trPr>
          </w:trPrChange>
        </w:trPr>
        <w:tc>
          <w:tcPr>
            <w:tcW w:w="350" w:type="dxa"/>
            <w:tcPrChange w:id="1531" w:author="Jurkowska Monika" w:date="2022-11-14T21:27:00Z">
              <w:tcPr>
                <w:tcW w:w="350" w:type="dxa"/>
              </w:tcPr>
            </w:tcPrChange>
          </w:tcPr>
          <w:p w14:paraId="673A0DD1" w14:textId="77777777" w:rsidR="007559A2" w:rsidRPr="009079F8" w:rsidRDefault="007559A2" w:rsidP="007559A2">
            <w:pPr>
              <w:pStyle w:val="pqiTabBody"/>
              <w:rPr>
                <w:b/>
              </w:rPr>
            </w:pPr>
          </w:p>
        </w:tc>
        <w:tc>
          <w:tcPr>
            <w:tcW w:w="1306" w:type="dxa"/>
            <w:tcPrChange w:id="1532" w:author="Jurkowska Monika" w:date="2022-11-14T21:27:00Z">
              <w:tcPr>
                <w:tcW w:w="439" w:type="dxa"/>
                <w:gridSpan w:val="2"/>
              </w:tcPr>
            </w:tcPrChange>
          </w:tcPr>
          <w:p w14:paraId="3930F9BF" w14:textId="77777777" w:rsidR="007559A2" w:rsidRPr="009079F8" w:rsidRDefault="007559A2" w:rsidP="007559A2">
            <w:pPr>
              <w:pStyle w:val="pqiTabBody"/>
              <w:rPr>
                <w:i/>
              </w:rPr>
            </w:pPr>
            <w:r w:rsidRPr="009079F8">
              <w:rPr>
                <w:i/>
              </w:rPr>
              <w:t>c</w:t>
            </w:r>
          </w:p>
        </w:tc>
        <w:tc>
          <w:tcPr>
            <w:tcW w:w="7418" w:type="dxa"/>
            <w:tcPrChange w:id="1533" w:author="Jurkowska Monika" w:date="2022-11-14T21:27:00Z">
              <w:tcPr>
                <w:tcW w:w="5777" w:type="dxa"/>
                <w:gridSpan w:val="3"/>
              </w:tcPr>
            </w:tcPrChange>
          </w:tcPr>
          <w:p w14:paraId="26E9E0AA" w14:textId="77777777" w:rsidR="007559A2" w:rsidRDefault="007559A2" w:rsidP="007559A2">
            <w:pPr>
              <w:pStyle w:val="pqiTabBody"/>
            </w:pPr>
            <w:r w:rsidRPr="009079F8">
              <w:t>Kraj trzeci pochodzenia</w:t>
            </w:r>
          </w:p>
          <w:p w14:paraId="755CB026" w14:textId="483EE3EE" w:rsidR="007559A2" w:rsidRPr="00D07435" w:rsidRDefault="007559A2" w:rsidP="007559A2">
            <w:pPr>
              <w:pStyle w:val="pqiTabBody"/>
              <w:rPr>
                <w:rFonts w:ascii="Courier New" w:hAnsi="Courier New"/>
                <w:color w:val="0000FF"/>
                <w:rPrChange w:id="1534" w:author="Jurkowska Monika" w:date="2022-11-14T21:27:00Z">
                  <w:rPr/>
                </w:rPrChange>
              </w:rPr>
            </w:pPr>
            <w:r>
              <w:rPr>
                <w:rFonts w:ascii="Courier New" w:hAnsi="Courier New" w:cs="Courier New"/>
                <w:noProof/>
                <w:color w:val="0000FF"/>
              </w:rPr>
              <w:t>ThirdCountryOfOrigin</w:t>
            </w:r>
          </w:p>
        </w:tc>
        <w:tc>
          <w:tcPr>
            <w:tcW w:w="516" w:type="dxa"/>
            <w:gridSpan w:val="2"/>
            <w:tcPrChange w:id="1535" w:author="Jurkowska Monika" w:date="2022-11-14T21:27:00Z">
              <w:tcPr>
                <w:tcW w:w="516" w:type="dxa"/>
                <w:gridSpan w:val="2"/>
              </w:tcPr>
            </w:tcPrChange>
          </w:tcPr>
          <w:p w14:paraId="7FDE8C33" w14:textId="77777777" w:rsidR="007559A2" w:rsidRPr="009079F8" w:rsidRDefault="007559A2" w:rsidP="007559A2">
            <w:pPr>
              <w:pStyle w:val="pqiTabBody"/>
            </w:pPr>
            <w:r w:rsidRPr="009079F8">
              <w:t>C</w:t>
            </w:r>
          </w:p>
        </w:tc>
        <w:tc>
          <w:tcPr>
            <w:tcW w:w="1950" w:type="dxa"/>
            <w:gridSpan w:val="2"/>
            <w:tcPrChange w:id="1536" w:author="Jurkowska Monika" w:date="2022-11-14T21:27:00Z">
              <w:tcPr>
                <w:tcW w:w="1950" w:type="dxa"/>
                <w:gridSpan w:val="2"/>
              </w:tcPr>
            </w:tcPrChange>
          </w:tcPr>
          <w:p w14:paraId="17B57E09" w14:textId="77777777" w:rsidR="007559A2" w:rsidRPr="009079F8" w:rsidRDefault="007559A2" w:rsidP="007559A2">
            <w:pPr>
              <w:pStyle w:val="pqiTabBody"/>
            </w:pPr>
            <w:r w:rsidRPr="009079F8">
              <w:t xml:space="preserve">„R”, jeżeli kategoria </w:t>
            </w:r>
            <w:r>
              <w:t xml:space="preserve">wyrobu </w:t>
            </w:r>
            <w:r>
              <w:lastRenderedPageBreak/>
              <w:t>winiarskiego w polu 17</w:t>
            </w:r>
            <w:r w:rsidRPr="009079F8">
              <w:t>.2</w:t>
            </w:r>
            <w:r w:rsidRPr="009079F8">
              <w:rPr>
                <w:i/>
              </w:rPr>
              <w:t>a</w:t>
            </w:r>
            <w:r w:rsidRPr="009079F8">
              <w:t xml:space="preserve"> ma wartość „4” (wino </w:t>
            </w:r>
            <w:r>
              <w:t>importowane</w:t>
            </w:r>
            <w:r w:rsidRPr="009079F8">
              <w:t xml:space="preserve">). </w:t>
            </w:r>
          </w:p>
        </w:tc>
        <w:tc>
          <w:tcPr>
            <w:tcW w:w="3406" w:type="dxa"/>
            <w:gridSpan w:val="3"/>
            <w:tcPrChange w:id="1537" w:author="Jurkowska Monika" w:date="2022-11-14T21:27:00Z">
              <w:tcPr>
                <w:tcW w:w="3406" w:type="dxa"/>
                <w:gridSpan w:val="8"/>
              </w:tcPr>
            </w:tcPrChange>
          </w:tcPr>
          <w:p w14:paraId="606A1C92" w14:textId="77777777" w:rsidR="007559A2" w:rsidRDefault="007559A2" w:rsidP="007559A2">
            <w:pPr>
              <w:pStyle w:val="pqiTabBody"/>
              <w:rPr>
                <w:ins w:id="1538" w:author="Jurkowska Monika" w:date="2022-11-14T21:27:00Z"/>
                <w:lang w:eastAsia="en-GB"/>
              </w:rPr>
            </w:pPr>
            <w:r>
              <w:rPr>
                <w:lang w:eastAsia="en-GB"/>
              </w:rPr>
              <w:lastRenderedPageBreak/>
              <w:t>Wartość ze słownika „</w:t>
            </w:r>
            <w:r>
              <w:t xml:space="preserve">Kody krajów (Country </w:t>
            </w:r>
            <w:proofErr w:type="spellStart"/>
            <w:r>
              <w:t>codes</w:t>
            </w:r>
            <w:proofErr w:type="spellEnd"/>
            <w:r>
              <w:t>)</w:t>
            </w:r>
            <w:r>
              <w:rPr>
                <w:lang w:eastAsia="en-GB"/>
              </w:rPr>
              <w:t>”.</w:t>
            </w:r>
          </w:p>
          <w:p w14:paraId="28B0DC56" w14:textId="556C4E75" w:rsidR="007559A2" w:rsidRPr="009079F8" w:rsidRDefault="007559A2" w:rsidP="007559A2">
            <w:pPr>
              <w:pStyle w:val="pqiTabBody"/>
              <w:rPr>
                <w:lang w:eastAsia="en-GB"/>
              </w:rPr>
            </w:pPr>
            <w:ins w:id="1539" w:author="Jurkowska Monika" w:date="2022-11-14T21:27:00Z">
              <w:r>
                <w:lastRenderedPageBreak/>
                <w:t>Należy podać „kod kraju”, zgodnie z wykazem kodów w pkt 3 załącznika II, inny niż kod państwa członkowskiego UE lub terytorium, na którym dyrektywa (UE) 2020/262 ma zastosowanie.</w:t>
              </w:r>
            </w:ins>
          </w:p>
        </w:tc>
        <w:tc>
          <w:tcPr>
            <w:tcW w:w="1217" w:type="dxa"/>
            <w:gridSpan w:val="2"/>
            <w:tcPrChange w:id="1540" w:author="Jurkowska Monika" w:date="2022-11-14T21:27:00Z">
              <w:tcPr>
                <w:tcW w:w="1106" w:type="dxa"/>
                <w:gridSpan w:val="2"/>
              </w:tcPr>
            </w:tcPrChange>
          </w:tcPr>
          <w:p w14:paraId="2401AA82" w14:textId="77777777" w:rsidR="007559A2" w:rsidRPr="009079F8" w:rsidRDefault="007559A2" w:rsidP="007559A2">
            <w:pPr>
              <w:pStyle w:val="pqiTabBody"/>
            </w:pPr>
            <w:r w:rsidRPr="009079F8">
              <w:lastRenderedPageBreak/>
              <w:t>a2</w:t>
            </w:r>
          </w:p>
        </w:tc>
      </w:tr>
      <w:tr w:rsidR="007559A2" w:rsidRPr="009079F8" w14:paraId="15E4B462"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541"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542" w:author="Jurkowska Monika" w:date="2022-11-14T21:27:00Z">
            <w:trPr>
              <w:gridAfter w:val="0"/>
            </w:trPr>
          </w:trPrChange>
        </w:trPr>
        <w:tc>
          <w:tcPr>
            <w:tcW w:w="350" w:type="dxa"/>
            <w:tcPrChange w:id="1543" w:author="Jurkowska Monika" w:date="2022-11-14T21:27:00Z">
              <w:tcPr>
                <w:tcW w:w="350" w:type="dxa"/>
              </w:tcPr>
            </w:tcPrChange>
          </w:tcPr>
          <w:p w14:paraId="13DBAB4A" w14:textId="77777777" w:rsidR="007559A2" w:rsidRPr="009079F8" w:rsidRDefault="007559A2" w:rsidP="007559A2">
            <w:pPr>
              <w:pStyle w:val="pqiTabBody"/>
              <w:rPr>
                <w:b/>
              </w:rPr>
            </w:pPr>
          </w:p>
        </w:tc>
        <w:tc>
          <w:tcPr>
            <w:tcW w:w="1306" w:type="dxa"/>
            <w:tcPrChange w:id="1544" w:author="Jurkowska Monika" w:date="2022-11-14T21:27:00Z">
              <w:tcPr>
                <w:tcW w:w="439" w:type="dxa"/>
                <w:gridSpan w:val="2"/>
              </w:tcPr>
            </w:tcPrChange>
          </w:tcPr>
          <w:p w14:paraId="6D46E4DC" w14:textId="77777777" w:rsidR="007559A2" w:rsidRPr="009079F8" w:rsidRDefault="007559A2" w:rsidP="007559A2">
            <w:pPr>
              <w:pStyle w:val="pqiTabBody"/>
              <w:rPr>
                <w:i/>
              </w:rPr>
            </w:pPr>
            <w:r w:rsidRPr="009079F8">
              <w:rPr>
                <w:i/>
              </w:rPr>
              <w:t>d</w:t>
            </w:r>
          </w:p>
        </w:tc>
        <w:tc>
          <w:tcPr>
            <w:tcW w:w="7418" w:type="dxa"/>
            <w:tcPrChange w:id="1545" w:author="Jurkowska Monika" w:date="2022-11-14T21:27:00Z">
              <w:tcPr>
                <w:tcW w:w="5777" w:type="dxa"/>
                <w:gridSpan w:val="3"/>
              </w:tcPr>
            </w:tcPrChange>
          </w:tcPr>
          <w:p w14:paraId="53C6C7DA" w14:textId="77777777" w:rsidR="007559A2" w:rsidRDefault="007559A2" w:rsidP="007559A2">
            <w:pPr>
              <w:pStyle w:val="pqiTabBody"/>
            </w:pPr>
            <w:r w:rsidRPr="009079F8">
              <w:t>Inne informacje</w:t>
            </w:r>
          </w:p>
          <w:p w14:paraId="0BEDE0D2" w14:textId="33F12304" w:rsidR="007559A2" w:rsidRPr="00D07435" w:rsidRDefault="007559A2" w:rsidP="007559A2">
            <w:pPr>
              <w:pStyle w:val="pqiTabBody"/>
              <w:rPr>
                <w:rFonts w:ascii="Courier New" w:hAnsi="Courier New"/>
                <w:color w:val="0000FF"/>
                <w:rPrChange w:id="1546" w:author="Jurkowska Monika" w:date="2022-11-14T21:27:00Z">
                  <w:rPr/>
                </w:rPrChange>
              </w:rPr>
            </w:pPr>
            <w:r>
              <w:rPr>
                <w:rFonts w:ascii="Courier New" w:hAnsi="Courier New" w:cs="Courier New"/>
                <w:noProof/>
                <w:color w:val="0000FF"/>
              </w:rPr>
              <w:t>OtherInformation</w:t>
            </w:r>
          </w:p>
        </w:tc>
        <w:tc>
          <w:tcPr>
            <w:tcW w:w="516" w:type="dxa"/>
            <w:gridSpan w:val="2"/>
            <w:tcPrChange w:id="1547" w:author="Jurkowska Monika" w:date="2022-11-14T21:27:00Z">
              <w:tcPr>
                <w:tcW w:w="516" w:type="dxa"/>
                <w:gridSpan w:val="2"/>
              </w:tcPr>
            </w:tcPrChange>
          </w:tcPr>
          <w:p w14:paraId="3FD69DF9" w14:textId="77777777" w:rsidR="007559A2" w:rsidRPr="009079F8" w:rsidRDefault="007559A2" w:rsidP="007559A2">
            <w:pPr>
              <w:pStyle w:val="pqiTabBody"/>
            </w:pPr>
            <w:r w:rsidRPr="009079F8">
              <w:t>O</w:t>
            </w:r>
          </w:p>
        </w:tc>
        <w:tc>
          <w:tcPr>
            <w:tcW w:w="1950" w:type="dxa"/>
            <w:gridSpan w:val="2"/>
            <w:tcPrChange w:id="1548" w:author="Jurkowska Monika" w:date="2022-11-14T21:27:00Z">
              <w:tcPr>
                <w:tcW w:w="1950" w:type="dxa"/>
                <w:gridSpan w:val="2"/>
              </w:tcPr>
            </w:tcPrChange>
          </w:tcPr>
          <w:p w14:paraId="27773073" w14:textId="77777777" w:rsidR="007559A2" w:rsidRPr="009079F8" w:rsidRDefault="007559A2" w:rsidP="007559A2">
            <w:pPr>
              <w:pStyle w:val="pqiTabBody"/>
            </w:pPr>
          </w:p>
        </w:tc>
        <w:tc>
          <w:tcPr>
            <w:tcW w:w="3406" w:type="dxa"/>
            <w:gridSpan w:val="3"/>
            <w:tcPrChange w:id="1549" w:author="Jurkowska Monika" w:date="2022-11-14T21:27:00Z">
              <w:tcPr>
                <w:tcW w:w="3406" w:type="dxa"/>
                <w:gridSpan w:val="8"/>
              </w:tcPr>
            </w:tcPrChange>
          </w:tcPr>
          <w:p w14:paraId="228A8133" w14:textId="77777777" w:rsidR="007559A2" w:rsidRPr="009079F8" w:rsidRDefault="007559A2" w:rsidP="007559A2">
            <w:pPr>
              <w:pStyle w:val="pqiTabBody"/>
            </w:pPr>
          </w:p>
        </w:tc>
        <w:tc>
          <w:tcPr>
            <w:tcW w:w="1217" w:type="dxa"/>
            <w:gridSpan w:val="2"/>
            <w:tcPrChange w:id="1550" w:author="Jurkowska Monika" w:date="2022-11-14T21:27:00Z">
              <w:tcPr>
                <w:tcW w:w="1106" w:type="dxa"/>
                <w:gridSpan w:val="2"/>
              </w:tcPr>
            </w:tcPrChange>
          </w:tcPr>
          <w:p w14:paraId="368B37B4" w14:textId="77777777" w:rsidR="007559A2" w:rsidRPr="009079F8" w:rsidRDefault="007559A2" w:rsidP="007559A2">
            <w:pPr>
              <w:pStyle w:val="pqiTabBody"/>
            </w:pPr>
            <w:r w:rsidRPr="009079F8">
              <w:t>an..350</w:t>
            </w:r>
          </w:p>
        </w:tc>
      </w:tr>
      <w:tr w:rsidR="007559A2" w:rsidRPr="009079F8" w14:paraId="647EBBBE"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551"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552" w:author="Jurkowska Monika" w:date="2022-11-14T21:27:00Z">
            <w:trPr>
              <w:gridAfter w:val="0"/>
            </w:trPr>
          </w:trPrChange>
        </w:trPr>
        <w:tc>
          <w:tcPr>
            <w:tcW w:w="1656" w:type="dxa"/>
            <w:gridSpan w:val="2"/>
            <w:tcPrChange w:id="1553" w:author="Jurkowska Monika" w:date="2022-11-14T21:27:00Z">
              <w:tcPr>
                <w:tcW w:w="789" w:type="dxa"/>
                <w:gridSpan w:val="3"/>
              </w:tcPr>
            </w:tcPrChange>
          </w:tcPr>
          <w:p w14:paraId="01E8CBBA" w14:textId="77777777" w:rsidR="007559A2" w:rsidRPr="009079F8" w:rsidRDefault="007559A2" w:rsidP="007559A2">
            <w:pPr>
              <w:pStyle w:val="pqiTabBody"/>
              <w:rPr>
                <w:i/>
              </w:rPr>
            </w:pPr>
          </w:p>
        </w:tc>
        <w:tc>
          <w:tcPr>
            <w:tcW w:w="7418" w:type="dxa"/>
            <w:tcPrChange w:id="1554" w:author="Jurkowska Monika" w:date="2022-11-14T21:27:00Z">
              <w:tcPr>
                <w:tcW w:w="5777" w:type="dxa"/>
                <w:gridSpan w:val="3"/>
              </w:tcPr>
            </w:tcPrChange>
          </w:tcPr>
          <w:p w14:paraId="5ADC53EB" w14:textId="77777777" w:rsidR="007559A2" w:rsidRDefault="007559A2" w:rsidP="007559A2">
            <w:pPr>
              <w:pStyle w:val="pqiTabBody"/>
            </w:pPr>
            <w:r>
              <w:t>JĘZYK ELEMENTU</w:t>
            </w:r>
            <w:r w:rsidRPr="009079F8">
              <w:t xml:space="preserve"> </w:t>
            </w:r>
          </w:p>
          <w:p w14:paraId="518C44CD" w14:textId="22491655" w:rsidR="007559A2" w:rsidRPr="00D07435" w:rsidRDefault="007559A2" w:rsidP="007559A2">
            <w:pPr>
              <w:pStyle w:val="pqiTabBody"/>
              <w:rPr>
                <w:rFonts w:ascii="Courier New" w:hAnsi="Courier New"/>
                <w:color w:val="0000FF"/>
                <w:rPrChange w:id="1555" w:author="Jurkowska Monika" w:date="2022-11-14T21:27:00Z">
                  <w:rPr/>
                </w:rPrChange>
              </w:rPr>
            </w:pPr>
            <w:r>
              <w:rPr>
                <w:rFonts w:ascii="Courier New" w:hAnsi="Courier New" w:cs="Courier New"/>
                <w:noProof/>
                <w:color w:val="0000FF"/>
              </w:rPr>
              <w:t>@language</w:t>
            </w:r>
          </w:p>
        </w:tc>
        <w:tc>
          <w:tcPr>
            <w:tcW w:w="516" w:type="dxa"/>
            <w:gridSpan w:val="2"/>
            <w:tcPrChange w:id="1556" w:author="Jurkowska Monika" w:date="2022-11-14T21:27:00Z">
              <w:tcPr>
                <w:tcW w:w="516" w:type="dxa"/>
                <w:gridSpan w:val="2"/>
              </w:tcPr>
            </w:tcPrChange>
          </w:tcPr>
          <w:p w14:paraId="0D384292" w14:textId="77777777" w:rsidR="007559A2" w:rsidRPr="009079F8" w:rsidRDefault="007559A2" w:rsidP="007559A2">
            <w:pPr>
              <w:pStyle w:val="pqiTabBody"/>
            </w:pPr>
            <w:r>
              <w:t>D</w:t>
            </w:r>
          </w:p>
        </w:tc>
        <w:tc>
          <w:tcPr>
            <w:tcW w:w="1950" w:type="dxa"/>
            <w:gridSpan w:val="2"/>
            <w:tcPrChange w:id="1557" w:author="Jurkowska Monika" w:date="2022-11-14T21:27:00Z">
              <w:tcPr>
                <w:tcW w:w="1950" w:type="dxa"/>
                <w:gridSpan w:val="2"/>
              </w:tcPr>
            </w:tcPrChange>
          </w:tcPr>
          <w:p w14:paraId="425E8333" w14:textId="77777777" w:rsidR="007559A2" w:rsidRPr="009079F8" w:rsidRDefault="007559A2" w:rsidP="007559A2">
            <w:pPr>
              <w:pStyle w:val="pqiTabBody"/>
            </w:pPr>
            <w:r w:rsidRPr="009079F8">
              <w:t>„R”, jeżeli stosuje się pole tekstowe</w:t>
            </w:r>
            <w:r>
              <w:t xml:space="preserve"> 17.2d</w:t>
            </w:r>
            <w:r w:rsidRPr="009079F8">
              <w:t>.</w:t>
            </w:r>
          </w:p>
        </w:tc>
        <w:tc>
          <w:tcPr>
            <w:tcW w:w="3406" w:type="dxa"/>
            <w:gridSpan w:val="3"/>
            <w:tcPrChange w:id="1558" w:author="Jurkowska Monika" w:date="2022-11-14T21:27:00Z">
              <w:tcPr>
                <w:tcW w:w="3406" w:type="dxa"/>
                <w:gridSpan w:val="8"/>
              </w:tcPr>
            </w:tcPrChange>
          </w:tcPr>
          <w:p w14:paraId="3EDC2327" w14:textId="77777777" w:rsidR="007559A2" w:rsidRDefault="007559A2" w:rsidP="007559A2">
            <w:pPr>
              <w:pStyle w:val="pqiTabBody"/>
            </w:pPr>
            <w:r>
              <w:t>Atrybut.</w:t>
            </w:r>
          </w:p>
          <w:p w14:paraId="359048A1" w14:textId="77777777" w:rsidR="007559A2" w:rsidRDefault="007559A2" w:rsidP="007559A2">
            <w:pPr>
              <w:pStyle w:val="pqiTabBody"/>
              <w:rPr>
                <w:ins w:id="1559" w:author="Jurkowska Monika" w:date="2022-11-14T21:27:00Z"/>
              </w:rPr>
            </w:pPr>
            <w:r>
              <w:t>Wartość ze słownika „</w:t>
            </w:r>
            <w:r w:rsidRPr="008C6FA2">
              <w:t xml:space="preserve">Kody języka (Language </w:t>
            </w:r>
            <w:proofErr w:type="spellStart"/>
            <w:r w:rsidRPr="008C6FA2">
              <w:t>codes</w:t>
            </w:r>
            <w:proofErr w:type="spellEnd"/>
            <w:r w:rsidRPr="008C6FA2">
              <w:t>)</w:t>
            </w:r>
            <w:r>
              <w:t>”.</w:t>
            </w:r>
          </w:p>
          <w:p w14:paraId="1E3D7107" w14:textId="6E140083" w:rsidR="007559A2" w:rsidRPr="009079F8" w:rsidRDefault="007559A2" w:rsidP="007559A2">
            <w:pPr>
              <w:pStyle w:val="pqiTabBody"/>
            </w:pPr>
            <w:ins w:id="1560" w:author="Jurkowska Monika" w:date="2022-11-14T21:27:00Z">
              <w:r>
                <w:t>W celu określenia języka stosowanego w tej grupie danych należy podać kod języka zawarty w wykazie kodów w pkt 1 załącznika II.</w:t>
              </w:r>
            </w:ins>
          </w:p>
        </w:tc>
        <w:tc>
          <w:tcPr>
            <w:tcW w:w="1217" w:type="dxa"/>
            <w:gridSpan w:val="2"/>
            <w:tcPrChange w:id="1561" w:author="Jurkowska Monika" w:date="2022-11-14T21:27:00Z">
              <w:tcPr>
                <w:tcW w:w="1106" w:type="dxa"/>
                <w:gridSpan w:val="2"/>
              </w:tcPr>
            </w:tcPrChange>
          </w:tcPr>
          <w:p w14:paraId="3625D590" w14:textId="77777777" w:rsidR="007559A2" w:rsidRPr="009079F8" w:rsidRDefault="007559A2" w:rsidP="007559A2">
            <w:pPr>
              <w:pStyle w:val="pqiTabBody"/>
            </w:pPr>
            <w:r w:rsidRPr="009079F8">
              <w:t>a2</w:t>
            </w:r>
          </w:p>
        </w:tc>
      </w:tr>
      <w:tr w:rsidR="007559A2" w:rsidRPr="009079F8" w14:paraId="48F2FC20"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562"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563" w:author="Jurkowska Monika" w:date="2022-11-14T21:27:00Z">
            <w:trPr>
              <w:gridAfter w:val="0"/>
            </w:trPr>
          </w:trPrChange>
        </w:trPr>
        <w:tc>
          <w:tcPr>
            <w:tcW w:w="1656" w:type="dxa"/>
            <w:gridSpan w:val="2"/>
            <w:tcPrChange w:id="1564" w:author="Jurkowska Monika" w:date="2022-11-14T21:27:00Z">
              <w:tcPr>
                <w:tcW w:w="789" w:type="dxa"/>
                <w:gridSpan w:val="3"/>
              </w:tcPr>
            </w:tcPrChange>
          </w:tcPr>
          <w:p w14:paraId="6CF55E55" w14:textId="77777777" w:rsidR="007559A2" w:rsidRPr="009079F8" w:rsidRDefault="007559A2" w:rsidP="007559A2">
            <w:pPr>
              <w:pStyle w:val="pqiTabBody"/>
              <w:rPr>
                <w:i/>
              </w:rPr>
            </w:pPr>
            <w:r>
              <w:rPr>
                <w:b/>
              </w:rPr>
              <w:t>17</w:t>
            </w:r>
            <w:r w:rsidRPr="009079F8">
              <w:rPr>
                <w:b/>
              </w:rPr>
              <w:t>.2.1</w:t>
            </w:r>
          </w:p>
        </w:tc>
        <w:tc>
          <w:tcPr>
            <w:tcW w:w="7418" w:type="dxa"/>
            <w:tcPrChange w:id="1565" w:author="Jurkowska Monika" w:date="2022-11-14T21:27:00Z">
              <w:tcPr>
                <w:tcW w:w="5777" w:type="dxa"/>
                <w:gridSpan w:val="3"/>
              </w:tcPr>
            </w:tcPrChange>
          </w:tcPr>
          <w:p w14:paraId="1C30DBD1" w14:textId="77777777" w:rsidR="007559A2" w:rsidRDefault="007559A2" w:rsidP="007559A2">
            <w:pPr>
              <w:pStyle w:val="pqiTabBody"/>
              <w:rPr>
                <w:b/>
              </w:rPr>
            </w:pPr>
            <w:r w:rsidRPr="009079F8">
              <w:rPr>
                <w:b/>
              </w:rPr>
              <w:t>Kod CZY</w:t>
            </w:r>
            <w:r>
              <w:rPr>
                <w:b/>
              </w:rPr>
              <w:t>NNOŚCI ZWIĄZANYCH Z </w:t>
            </w:r>
            <w:r w:rsidRPr="009079F8">
              <w:rPr>
                <w:b/>
              </w:rPr>
              <w:t>WINEM</w:t>
            </w:r>
          </w:p>
          <w:p w14:paraId="196D9AFF" w14:textId="6F9EEB3C" w:rsidR="007559A2" w:rsidRPr="00D07435" w:rsidRDefault="007559A2" w:rsidP="007559A2">
            <w:pPr>
              <w:pStyle w:val="pqiTabBody"/>
              <w:rPr>
                <w:rFonts w:ascii="Courier New" w:hAnsi="Courier New"/>
                <w:color w:val="0000FF"/>
                <w:rPrChange w:id="1566" w:author="Jurkowska Monika" w:date="2022-11-14T21:27:00Z">
                  <w:rPr>
                    <w:b/>
                  </w:rPr>
                </w:rPrChange>
              </w:rPr>
            </w:pPr>
            <w:r>
              <w:rPr>
                <w:rFonts w:ascii="Courier New" w:hAnsi="Courier New" w:cs="Courier New"/>
                <w:noProof/>
                <w:color w:val="0000FF"/>
              </w:rPr>
              <w:t>WineOperation</w:t>
            </w:r>
          </w:p>
        </w:tc>
        <w:tc>
          <w:tcPr>
            <w:tcW w:w="516" w:type="dxa"/>
            <w:gridSpan w:val="2"/>
            <w:tcPrChange w:id="1567" w:author="Jurkowska Monika" w:date="2022-11-14T21:27:00Z">
              <w:tcPr>
                <w:tcW w:w="516" w:type="dxa"/>
                <w:gridSpan w:val="2"/>
              </w:tcPr>
            </w:tcPrChange>
          </w:tcPr>
          <w:p w14:paraId="1CDFF9B6" w14:textId="77777777" w:rsidR="007559A2" w:rsidRPr="00C15AD5" w:rsidRDefault="007559A2" w:rsidP="007559A2">
            <w:pPr>
              <w:pStyle w:val="pqiTabBody"/>
              <w:rPr>
                <w:b/>
              </w:rPr>
            </w:pPr>
            <w:r w:rsidRPr="00C15AD5">
              <w:rPr>
                <w:b/>
              </w:rPr>
              <w:t>D</w:t>
            </w:r>
          </w:p>
        </w:tc>
        <w:tc>
          <w:tcPr>
            <w:tcW w:w="1950" w:type="dxa"/>
            <w:gridSpan w:val="2"/>
            <w:tcPrChange w:id="1568" w:author="Jurkowska Monika" w:date="2022-11-14T21:27:00Z">
              <w:tcPr>
                <w:tcW w:w="1950" w:type="dxa"/>
                <w:gridSpan w:val="2"/>
              </w:tcPr>
            </w:tcPrChange>
          </w:tcPr>
          <w:p w14:paraId="577B831F" w14:textId="77777777" w:rsidR="007559A2" w:rsidRPr="00C15AD5" w:rsidRDefault="007559A2" w:rsidP="007559A2">
            <w:pPr>
              <w:pStyle w:val="pqiTabBody"/>
              <w:rPr>
                <w:b/>
              </w:rPr>
            </w:pPr>
            <w:r w:rsidRPr="00C15AD5">
              <w:rPr>
                <w:b/>
              </w:rPr>
              <w:t xml:space="preserve">„R” w przypadku wyrobów winiarskich luzem (objętość nominalna większa niż </w:t>
            </w:r>
            <w:smartTag w:uri="urn:schemas-microsoft-com:office:smarttags" w:element="metricconverter">
              <w:smartTagPr>
                <w:attr w:name="ProductID" w:val="60 litr￳w"/>
              </w:smartTagPr>
              <w:r w:rsidRPr="00C15AD5">
                <w:rPr>
                  <w:b/>
                </w:rPr>
                <w:t>60 litrów</w:t>
              </w:r>
            </w:smartTag>
            <w:r w:rsidRPr="00C15AD5">
              <w:rPr>
                <w:b/>
              </w:rPr>
              <w:t>).</w:t>
            </w:r>
          </w:p>
        </w:tc>
        <w:tc>
          <w:tcPr>
            <w:tcW w:w="3406" w:type="dxa"/>
            <w:gridSpan w:val="3"/>
            <w:tcPrChange w:id="1569" w:author="Jurkowska Monika" w:date="2022-11-14T21:27:00Z">
              <w:tcPr>
                <w:tcW w:w="3406" w:type="dxa"/>
                <w:gridSpan w:val="8"/>
              </w:tcPr>
            </w:tcPrChange>
          </w:tcPr>
          <w:p w14:paraId="38622B75" w14:textId="77777777" w:rsidR="007559A2" w:rsidRPr="00C15AD5" w:rsidRDefault="007559A2" w:rsidP="007559A2">
            <w:pPr>
              <w:pStyle w:val="pqiTabBody"/>
              <w:rPr>
                <w:b/>
              </w:rPr>
            </w:pPr>
          </w:p>
        </w:tc>
        <w:tc>
          <w:tcPr>
            <w:tcW w:w="1217" w:type="dxa"/>
            <w:gridSpan w:val="2"/>
            <w:tcPrChange w:id="1570" w:author="Jurkowska Monika" w:date="2022-11-14T21:27:00Z">
              <w:tcPr>
                <w:tcW w:w="1106" w:type="dxa"/>
                <w:gridSpan w:val="2"/>
              </w:tcPr>
            </w:tcPrChange>
          </w:tcPr>
          <w:p w14:paraId="2929F043" w14:textId="77777777" w:rsidR="007559A2" w:rsidRPr="009079F8" w:rsidRDefault="007559A2" w:rsidP="007559A2">
            <w:pPr>
              <w:pStyle w:val="pqiTabBody"/>
              <w:rPr>
                <w:b/>
              </w:rPr>
            </w:pPr>
            <w:r w:rsidRPr="009079F8">
              <w:rPr>
                <w:b/>
              </w:rPr>
              <w:t>99x</w:t>
            </w:r>
          </w:p>
        </w:tc>
      </w:tr>
      <w:tr w:rsidR="007559A2" w:rsidRPr="009079F8" w14:paraId="68A91A87"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571"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572" w:author="Jurkowska Monika" w:date="2022-11-14T21:27:00Z">
            <w:trPr>
              <w:gridAfter w:val="0"/>
            </w:trPr>
          </w:trPrChange>
        </w:trPr>
        <w:tc>
          <w:tcPr>
            <w:tcW w:w="350" w:type="dxa"/>
            <w:tcPrChange w:id="1573" w:author="Jurkowska Monika" w:date="2022-11-14T21:27:00Z">
              <w:tcPr>
                <w:tcW w:w="350" w:type="dxa"/>
              </w:tcPr>
            </w:tcPrChange>
          </w:tcPr>
          <w:p w14:paraId="2CBF43E6" w14:textId="77777777" w:rsidR="007559A2" w:rsidRPr="009079F8" w:rsidRDefault="007559A2" w:rsidP="007559A2">
            <w:pPr>
              <w:pStyle w:val="pqiTabBody"/>
              <w:rPr>
                <w:b/>
              </w:rPr>
            </w:pPr>
          </w:p>
        </w:tc>
        <w:tc>
          <w:tcPr>
            <w:tcW w:w="1306" w:type="dxa"/>
            <w:tcPrChange w:id="1574" w:author="Jurkowska Monika" w:date="2022-11-14T21:27:00Z">
              <w:tcPr>
                <w:tcW w:w="439" w:type="dxa"/>
                <w:gridSpan w:val="2"/>
              </w:tcPr>
            </w:tcPrChange>
          </w:tcPr>
          <w:p w14:paraId="409C9417" w14:textId="77777777" w:rsidR="007559A2" w:rsidRPr="009079F8" w:rsidRDefault="007559A2" w:rsidP="007559A2">
            <w:pPr>
              <w:pStyle w:val="pqiTabBody"/>
              <w:rPr>
                <w:i/>
              </w:rPr>
            </w:pPr>
            <w:r w:rsidRPr="009079F8">
              <w:rPr>
                <w:i/>
              </w:rPr>
              <w:t>a</w:t>
            </w:r>
          </w:p>
        </w:tc>
        <w:tc>
          <w:tcPr>
            <w:tcW w:w="7418" w:type="dxa"/>
            <w:tcPrChange w:id="1575" w:author="Jurkowska Monika" w:date="2022-11-14T21:27:00Z">
              <w:tcPr>
                <w:tcW w:w="5777" w:type="dxa"/>
                <w:gridSpan w:val="3"/>
              </w:tcPr>
            </w:tcPrChange>
          </w:tcPr>
          <w:p w14:paraId="51E9FF69" w14:textId="77777777" w:rsidR="007559A2" w:rsidRDefault="007559A2" w:rsidP="007559A2">
            <w:pPr>
              <w:pStyle w:val="pqiTabBody"/>
            </w:pPr>
            <w:r w:rsidRPr="009079F8">
              <w:t xml:space="preserve">Kod czynności </w:t>
            </w:r>
            <w:r>
              <w:t>związanych z</w:t>
            </w:r>
            <w:r w:rsidRPr="009079F8">
              <w:t xml:space="preserve"> win</w:t>
            </w:r>
            <w:r>
              <w:t>em</w:t>
            </w:r>
            <w:r w:rsidRPr="009079F8">
              <w:t xml:space="preserve"> </w:t>
            </w:r>
          </w:p>
          <w:p w14:paraId="18F83CCF" w14:textId="7FA7F5E7" w:rsidR="007559A2" w:rsidRPr="00D07435" w:rsidRDefault="007559A2" w:rsidP="007559A2">
            <w:pPr>
              <w:pStyle w:val="pqiTabBody"/>
              <w:rPr>
                <w:rFonts w:ascii="Courier New" w:hAnsi="Courier New"/>
                <w:color w:val="0000FF"/>
                <w:rPrChange w:id="1576" w:author="Jurkowska Monika" w:date="2022-11-14T21:27:00Z">
                  <w:rPr/>
                </w:rPrChange>
              </w:rPr>
            </w:pPr>
            <w:r>
              <w:rPr>
                <w:rFonts w:ascii="Courier New" w:hAnsi="Courier New" w:cs="Courier New"/>
                <w:noProof/>
                <w:color w:val="0000FF"/>
              </w:rPr>
              <w:t>WineOperationCode</w:t>
            </w:r>
          </w:p>
        </w:tc>
        <w:tc>
          <w:tcPr>
            <w:tcW w:w="516" w:type="dxa"/>
            <w:gridSpan w:val="2"/>
            <w:tcPrChange w:id="1577" w:author="Jurkowska Monika" w:date="2022-11-14T21:27:00Z">
              <w:tcPr>
                <w:tcW w:w="516" w:type="dxa"/>
                <w:gridSpan w:val="2"/>
              </w:tcPr>
            </w:tcPrChange>
          </w:tcPr>
          <w:p w14:paraId="064186A0" w14:textId="77777777" w:rsidR="007559A2" w:rsidRPr="009079F8" w:rsidRDefault="007559A2" w:rsidP="007559A2">
            <w:pPr>
              <w:pStyle w:val="pqiTabBody"/>
            </w:pPr>
            <w:r w:rsidRPr="009079F8">
              <w:t>R</w:t>
            </w:r>
          </w:p>
        </w:tc>
        <w:tc>
          <w:tcPr>
            <w:tcW w:w="1950" w:type="dxa"/>
            <w:gridSpan w:val="2"/>
            <w:tcPrChange w:id="1578" w:author="Jurkowska Monika" w:date="2022-11-14T21:27:00Z">
              <w:tcPr>
                <w:tcW w:w="1950" w:type="dxa"/>
                <w:gridSpan w:val="2"/>
              </w:tcPr>
            </w:tcPrChange>
          </w:tcPr>
          <w:p w14:paraId="1AD66F29" w14:textId="77777777" w:rsidR="007559A2" w:rsidRPr="009079F8" w:rsidRDefault="007559A2" w:rsidP="007559A2">
            <w:pPr>
              <w:pStyle w:val="pqiTabBody"/>
            </w:pPr>
          </w:p>
        </w:tc>
        <w:tc>
          <w:tcPr>
            <w:tcW w:w="3406" w:type="dxa"/>
            <w:gridSpan w:val="3"/>
            <w:tcPrChange w:id="1579" w:author="Jurkowska Monika" w:date="2022-11-14T21:27:00Z">
              <w:tcPr>
                <w:tcW w:w="3406" w:type="dxa"/>
                <w:gridSpan w:val="8"/>
              </w:tcPr>
            </w:tcPrChange>
          </w:tcPr>
          <w:p w14:paraId="7D5DF48F" w14:textId="77777777" w:rsidR="007559A2" w:rsidRDefault="007559A2" w:rsidP="007559A2">
            <w:pPr>
              <w:rPr>
                <w:ins w:id="1580" w:author="Jurkowska Monika" w:date="2022-11-14T21:27:00Z"/>
                <w:lang w:eastAsia="en-GB"/>
              </w:rPr>
            </w:pPr>
            <w:r w:rsidRPr="009079F8">
              <w:t xml:space="preserve">Należy podać co najmniej jeden kod czynności </w:t>
            </w:r>
            <w:r>
              <w:t>związanych z</w:t>
            </w:r>
            <w:r w:rsidRPr="009079F8">
              <w:t xml:space="preserve"> win</w:t>
            </w:r>
            <w:r>
              <w:t xml:space="preserve">em. </w:t>
            </w:r>
            <w:r>
              <w:rPr>
                <w:lang w:eastAsia="en-GB"/>
              </w:rPr>
              <w:t>Wartość ze słownika „</w:t>
            </w:r>
            <w:r w:rsidRPr="00397444">
              <w:t>Kody czynności związanych z winem</w:t>
            </w:r>
            <w:r>
              <w:t xml:space="preserve"> (</w:t>
            </w:r>
            <w:r w:rsidRPr="00397444">
              <w:t xml:space="preserve">Wine </w:t>
            </w:r>
            <w:proofErr w:type="spellStart"/>
            <w:r w:rsidRPr="00397444">
              <w:t>operation</w:t>
            </w:r>
            <w:proofErr w:type="spellEnd"/>
            <w:r w:rsidRPr="00397444">
              <w:t xml:space="preserve"> </w:t>
            </w:r>
            <w:proofErr w:type="spellStart"/>
            <w:r w:rsidRPr="00397444">
              <w:t>codes</w:t>
            </w:r>
            <w:proofErr w:type="spellEnd"/>
            <w:r>
              <w:t>)</w:t>
            </w:r>
            <w:r>
              <w:rPr>
                <w:lang w:eastAsia="en-GB"/>
              </w:rPr>
              <w:t>”.</w:t>
            </w:r>
          </w:p>
          <w:p w14:paraId="2F7332DD" w14:textId="6EACA947" w:rsidR="007559A2" w:rsidRPr="00553147" w:rsidRDefault="007559A2" w:rsidP="007559A2">
            <w:ins w:id="1581" w:author="Jurkowska Monika" w:date="2022-11-14T21:27:00Z">
              <w:r>
                <w:t xml:space="preserve">Należy podać co najmniej jeden kod czynności związanych z winem zgodnie z wykazem zawartym w części B pkt 2.1 lit. e) </w:t>
              </w:r>
              <w:proofErr w:type="spellStart"/>
              <w:r>
                <w:t>ppkt</w:t>
              </w:r>
              <w:proofErr w:type="spellEnd"/>
              <w:r>
                <w:t xml:space="preserve"> (ii) załącznika V do rozporządzenia delegowanego (UE) 2018/273.</w:t>
              </w:r>
            </w:ins>
          </w:p>
        </w:tc>
        <w:tc>
          <w:tcPr>
            <w:tcW w:w="1217" w:type="dxa"/>
            <w:gridSpan w:val="2"/>
            <w:tcPrChange w:id="1582" w:author="Jurkowska Monika" w:date="2022-11-14T21:27:00Z">
              <w:tcPr>
                <w:tcW w:w="1106" w:type="dxa"/>
                <w:gridSpan w:val="2"/>
              </w:tcPr>
            </w:tcPrChange>
          </w:tcPr>
          <w:p w14:paraId="71732040" w14:textId="77777777" w:rsidR="007559A2" w:rsidRPr="009079F8" w:rsidRDefault="007559A2" w:rsidP="007559A2">
            <w:pPr>
              <w:pStyle w:val="pqiTabBody"/>
            </w:pPr>
            <w:r w:rsidRPr="009079F8">
              <w:t>n..2</w:t>
            </w:r>
          </w:p>
        </w:tc>
      </w:tr>
      <w:tr w:rsidR="007559A2" w:rsidRPr="009079F8" w14:paraId="6991B356"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583"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584" w:author="Jurkowska Monika" w:date="2022-11-14T21:27:00Z">
            <w:trPr>
              <w:gridAfter w:val="0"/>
            </w:trPr>
          </w:trPrChange>
        </w:trPr>
        <w:tc>
          <w:tcPr>
            <w:tcW w:w="1656" w:type="dxa"/>
            <w:gridSpan w:val="2"/>
            <w:tcPrChange w:id="1585" w:author="Jurkowska Monika" w:date="2022-11-14T21:27:00Z">
              <w:tcPr>
                <w:tcW w:w="789" w:type="dxa"/>
                <w:gridSpan w:val="3"/>
              </w:tcPr>
            </w:tcPrChange>
          </w:tcPr>
          <w:p w14:paraId="3A6BA0CF" w14:textId="77777777" w:rsidR="007559A2" w:rsidRPr="009079F8" w:rsidRDefault="007559A2" w:rsidP="007559A2">
            <w:pPr>
              <w:pStyle w:val="pqiTabBody"/>
              <w:rPr>
                <w:i/>
              </w:rPr>
            </w:pPr>
            <w:r w:rsidRPr="009079F8">
              <w:rPr>
                <w:b/>
              </w:rPr>
              <w:t>1</w:t>
            </w:r>
            <w:r>
              <w:rPr>
                <w:b/>
              </w:rPr>
              <w:t>8</w:t>
            </w:r>
          </w:p>
        </w:tc>
        <w:tc>
          <w:tcPr>
            <w:tcW w:w="7418" w:type="dxa"/>
            <w:tcPrChange w:id="1586" w:author="Jurkowska Monika" w:date="2022-11-14T21:27:00Z">
              <w:tcPr>
                <w:tcW w:w="5777" w:type="dxa"/>
                <w:gridSpan w:val="3"/>
              </w:tcPr>
            </w:tcPrChange>
          </w:tcPr>
          <w:p w14:paraId="4E04F107" w14:textId="77777777" w:rsidR="007559A2" w:rsidRDefault="007559A2" w:rsidP="007559A2">
            <w:pPr>
              <w:pStyle w:val="pqiTabBody"/>
              <w:rPr>
                <w:b/>
              </w:rPr>
            </w:pPr>
            <w:r w:rsidRPr="009079F8">
              <w:rPr>
                <w:b/>
              </w:rPr>
              <w:t>DOKUMENT – zaświadczenie</w:t>
            </w:r>
          </w:p>
          <w:p w14:paraId="2E9F6C7D" w14:textId="1102ABEA" w:rsidR="007559A2" w:rsidRPr="00D07435" w:rsidRDefault="007559A2" w:rsidP="007559A2">
            <w:pPr>
              <w:pStyle w:val="pqiTabBody"/>
              <w:rPr>
                <w:rFonts w:ascii="Courier New" w:hAnsi="Courier New"/>
                <w:color w:val="0000FF"/>
                <w:rPrChange w:id="1587" w:author="Jurkowska Monika" w:date="2022-11-14T21:27:00Z">
                  <w:rPr>
                    <w:b/>
                  </w:rPr>
                </w:rPrChange>
              </w:rPr>
            </w:pPr>
            <w:r>
              <w:rPr>
                <w:rFonts w:ascii="Courier New" w:hAnsi="Courier New" w:cs="Courier New"/>
                <w:noProof/>
                <w:color w:val="0000FF"/>
              </w:rPr>
              <w:t>DocumentCertificate</w:t>
            </w:r>
          </w:p>
        </w:tc>
        <w:tc>
          <w:tcPr>
            <w:tcW w:w="516" w:type="dxa"/>
            <w:gridSpan w:val="2"/>
            <w:tcPrChange w:id="1588" w:author="Jurkowska Monika" w:date="2022-11-14T21:27:00Z">
              <w:tcPr>
                <w:tcW w:w="516" w:type="dxa"/>
                <w:gridSpan w:val="2"/>
              </w:tcPr>
            </w:tcPrChange>
          </w:tcPr>
          <w:p w14:paraId="3511D42C" w14:textId="77777777" w:rsidR="007559A2" w:rsidRPr="00C15AD5" w:rsidRDefault="007559A2" w:rsidP="007559A2">
            <w:pPr>
              <w:pStyle w:val="pqiTabBody"/>
              <w:rPr>
                <w:b/>
              </w:rPr>
            </w:pPr>
            <w:r w:rsidRPr="00C15AD5">
              <w:rPr>
                <w:b/>
              </w:rPr>
              <w:t>O</w:t>
            </w:r>
          </w:p>
        </w:tc>
        <w:tc>
          <w:tcPr>
            <w:tcW w:w="1950" w:type="dxa"/>
            <w:gridSpan w:val="2"/>
            <w:tcPrChange w:id="1589" w:author="Jurkowska Monika" w:date="2022-11-14T21:27:00Z">
              <w:tcPr>
                <w:tcW w:w="1950" w:type="dxa"/>
                <w:gridSpan w:val="2"/>
              </w:tcPr>
            </w:tcPrChange>
          </w:tcPr>
          <w:p w14:paraId="080570E2" w14:textId="77777777" w:rsidR="007559A2" w:rsidRPr="00C15AD5" w:rsidRDefault="007559A2" w:rsidP="007559A2">
            <w:pPr>
              <w:pStyle w:val="pqiTabBody"/>
              <w:rPr>
                <w:b/>
              </w:rPr>
            </w:pPr>
          </w:p>
        </w:tc>
        <w:tc>
          <w:tcPr>
            <w:tcW w:w="3406" w:type="dxa"/>
            <w:gridSpan w:val="3"/>
            <w:tcPrChange w:id="1590" w:author="Jurkowska Monika" w:date="2022-11-14T21:27:00Z">
              <w:tcPr>
                <w:tcW w:w="3406" w:type="dxa"/>
                <w:gridSpan w:val="8"/>
              </w:tcPr>
            </w:tcPrChange>
          </w:tcPr>
          <w:p w14:paraId="53C839DC" w14:textId="77777777" w:rsidR="007559A2" w:rsidRPr="00C15AD5" w:rsidRDefault="007559A2" w:rsidP="007559A2">
            <w:pPr>
              <w:pStyle w:val="pqiTabBody"/>
              <w:rPr>
                <w:b/>
              </w:rPr>
            </w:pPr>
          </w:p>
        </w:tc>
        <w:tc>
          <w:tcPr>
            <w:tcW w:w="1217" w:type="dxa"/>
            <w:gridSpan w:val="2"/>
            <w:tcPrChange w:id="1591" w:author="Jurkowska Monika" w:date="2022-11-14T21:27:00Z">
              <w:tcPr>
                <w:tcW w:w="1106" w:type="dxa"/>
                <w:gridSpan w:val="2"/>
              </w:tcPr>
            </w:tcPrChange>
          </w:tcPr>
          <w:p w14:paraId="436089C2" w14:textId="77777777" w:rsidR="007559A2" w:rsidRPr="009079F8" w:rsidRDefault="007559A2" w:rsidP="007559A2">
            <w:pPr>
              <w:pStyle w:val="pqiTabBody"/>
              <w:rPr>
                <w:b/>
              </w:rPr>
            </w:pPr>
            <w:r w:rsidRPr="009079F8">
              <w:rPr>
                <w:b/>
              </w:rPr>
              <w:t>9x</w:t>
            </w:r>
          </w:p>
        </w:tc>
      </w:tr>
      <w:tr w:rsidR="007559A2" w:rsidRPr="009079F8" w14:paraId="58560F41"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592"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593" w:author="Jurkowska Monika" w:date="2022-11-14T21:27:00Z">
            <w:trPr>
              <w:gridAfter w:val="0"/>
            </w:trPr>
          </w:trPrChange>
        </w:trPr>
        <w:tc>
          <w:tcPr>
            <w:tcW w:w="350" w:type="dxa"/>
            <w:tcPrChange w:id="1594" w:author="Jurkowska Monika" w:date="2022-11-14T21:27:00Z">
              <w:tcPr>
                <w:tcW w:w="350" w:type="dxa"/>
              </w:tcPr>
            </w:tcPrChange>
          </w:tcPr>
          <w:p w14:paraId="38037500" w14:textId="77777777" w:rsidR="007559A2" w:rsidRPr="009079F8" w:rsidRDefault="007559A2" w:rsidP="007559A2">
            <w:pPr>
              <w:pStyle w:val="pqiTabBody"/>
              <w:rPr>
                <w:b/>
              </w:rPr>
            </w:pPr>
          </w:p>
        </w:tc>
        <w:tc>
          <w:tcPr>
            <w:tcW w:w="1306" w:type="dxa"/>
            <w:tcPrChange w:id="1595" w:author="Jurkowska Monika" w:date="2022-11-14T21:27:00Z">
              <w:tcPr>
                <w:tcW w:w="439" w:type="dxa"/>
                <w:gridSpan w:val="2"/>
              </w:tcPr>
            </w:tcPrChange>
          </w:tcPr>
          <w:p w14:paraId="77AC4BA0" w14:textId="26DBA6F9" w:rsidR="007559A2" w:rsidRPr="009079F8" w:rsidRDefault="007559A2" w:rsidP="007559A2">
            <w:pPr>
              <w:pStyle w:val="pqiTabBody"/>
              <w:rPr>
                <w:i/>
              </w:rPr>
            </w:pPr>
            <w:r>
              <w:rPr>
                <w:i/>
              </w:rPr>
              <w:t>a</w:t>
            </w:r>
          </w:p>
        </w:tc>
        <w:tc>
          <w:tcPr>
            <w:tcW w:w="7418" w:type="dxa"/>
            <w:tcPrChange w:id="1596" w:author="Jurkowska Monika" w:date="2022-11-14T21:27:00Z">
              <w:tcPr>
                <w:tcW w:w="5777" w:type="dxa"/>
                <w:gridSpan w:val="3"/>
              </w:tcPr>
            </w:tcPrChange>
          </w:tcPr>
          <w:p w14:paraId="634716B8" w14:textId="77777777" w:rsidR="007559A2" w:rsidRDefault="007559A2" w:rsidP="007559A2">
            <w:pPr>
              <w:pStyle w:val="pqiTabBody"/>
            </w:pPr>
            <w:r w:rsidRPr="009079F8">
              <w:t>Krótki opis dokumentu</w:t>
            </w:r>
          </w:p>
          <w:p w14:paraId="27DE3608" w14:textId="2947BFB8" w:rsidR="007559A2" w:rsidRPr="00B02212" w:rsidRDefault="007559A2" w:rsidP="007559A2">
            <w:pPr>
              <w:pStyle w:val="pqiTabBody"/>
              <w:rPr>
                <w:rFonts w:ascii="Courier New" w:hAnsi="Courier New" w:cs="Courier New"/>
                <w:noProof/>
                <w:color w:val="0000FF"/>
              </w:rPr>
            </w:pPr>
            <w:r>
              <w:rPr>
                <w:rFonts w:ascii="Courier New" w:hAnsi="Courier New" w:cs="Courier New"/>
                <w:noProof/>
                <w:color w:val="0000FF"/>
              </w:rPr>
              <w:t>DocumentDescription</w:t>
            </w:r>
          </w:p>
        </w:tc>
        <w:tc>
          <w:tcPr>
            <w:tcW w:w="516" w:type="dxa"/>
            <w:gridSpan w:val="2"/>
            <w:tcPrChange w:id="1597" w:author="Jurkowska Monika" w:date="2022-11-14T21:27:00Z">
              <w:tcPr>
                <w:tcW w:w="516" w:type="dxa"/>
                <w:gridSpan w:val="2"/>
              </w:tcPr>
            </w:tcPrChange>
          </w:tcPr>
          <w:p w14:paraId="12CBA2F5" w14:textId="474DB507" w:rsidR="007559A2" w:rsidRPr="009079F8" w:rsidRDefault="007559A2" w:rsidP="007559A2">
            <w:pPr>
              <w:pStyle w:val="pqiTabBody"/>
            </w:pPr>
            <w:r>
              <w:t>D</w:t>
            </w:r>
          </w:p>
        </w:tc>
        <w:tc>
          <w:tcPr>
            <w:tcW w:w="1950" w:type="dxa"/>
            <w:gridSpan w:val="2"/>
            <w:tcPrChange w:id="1598" w:author="Jurkowska Monika" w:date="2022-11-14T21:27:00Z">
              <w:tcPr>
                <w:tcW w:w="1950" w:type="dxa"/>
                <w:gridSpan w:val="2"/>
              </w:tcPr>
            </w:tcPrChange>
          </w:tcPr>
          <w:p w14:paraId="29374083" w14:textId="1F7D24A4" w:rsidR="007559A2" w:rsidRDefault="007559A2" w:rsidP="007559A2">
            <w:pPr>
              <w:pStyle w:val="pqiTabBody"/>
              <w:rPr>
                <w:lang w:eastAsia="en-GB"/>
              </w:rPr>
            </w:pPr>
            <w:r>
              <w:t>Co najmniej jedno z pól 18a i 18b musi być wypełnione.</w:t>
            </w:r>
          </w:p>
        </w:tc>
        <w:tc>
          <w:tcPr>
            <w:tcW w:w="3406" w:type="dxa"/>
            <w:gridSpan w:val="3"/>
            <w:tcPrChange w:id="1599" w:author="Jurkowska Monika" w:date="2022-11-14T21:27:00Z">
              <w:tcPr>
                <w:tcW w:w="3406" w:type="dxa"/>
                <w:gridSpan w:val="8"/>
              </w:tcPr>
            </w:tcPrChange>
          </w:tcPr>
          <w:p w14:paraId="47B29B36" w14:textId="259BA310" w:rsidR="007559A2" w:rsidRPr="009079F8" w:rsidRDefault="007559A2" w:rsidP="007559A2">
            <w:pPr>
              <w:pStyle w:val="pqiTabBody"/>
            </w:pPr>
            <w:r w:rsidRPr="009079F8">
              <w:t xml:space="preserve">Należy podać opis wszelkich zaświadczeń, które odnoszą się do przewożonych wyrobów, np. zaświadczeń dotyczących </w:t>
            </w:r>
            <w:r>
              <w:t xml:space="preserve">miejsca </w:t>
            </w:r>
            <w:r w:rsidRPr="009079F8">
              <w:t>pocho</w:t>
            </w:r>
            <w:r>
              <w:t xml:space="preserve">dzenia, </w:t>
            </w:r>
            <w:r>
              <w:br/>
              <w:t>o których mowa w polu 17</w:t>
            </w:r>
            <w:r w:rsidRPr="009079F8">
              <w:t>l.</w:t>
            </w:r>
          </w:p>
        </w:tc>
        <w:tc>
          <w:tcPr>
            <w:tcW w:w="1217" w:type="dxa"/>
            <w:gridSpan w:val="2"/>
            <w:tcPrChange w:id="1600" w:author="Jurkowska Monika" w:date="2022-11-14T21:27:00Z">
              <w:tcPr>
                <w:tcW w:w="1106" w:type="dxa"/>
                <w:gridSpan w:val="2"/>
              </w:tcPr>
            </w:tcPrChange>
          </w:tcPr>
          <w:p w14:paraId="29F9343F" w14:textId="5ECB68DD" w:rsidR="007559A2" w:rsidRPr="009079F8" w:rsidRDefault="007559A2" w:rsidP="007559A2">
            <w:pPr>
              <w:pStyle w:val="pqiTabBody"/>
            </w:pPr>
            <w:r w:rsidRPr="009079F8">
              <w:t>an..350</w:t>
            </w:r>
            <w:r w:rsidRPr="009079F8">
              <w:tab/>
            </w:r>
          </w:p>
        </w:tc>
      </w:tr>
      <w:tr w:rsidR="007559A2" w:rsidRPr="009079F8" w14:paraId="79411FD9"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601"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602" w:author="Jurkowska Monika" w:date="2022-11-14T21:27:00Z">
            <w:trPr>
              <w:gridAfter w:val="0"/>
            </w:trPr>
          </w:trPrChange>
        </w:trPr>
        <w:tc>
          <w:tcPr>
            <w:tcW w:w="1656" w:type="dxa"/>
            <w:gridSpan w:val="2"/>
            <w:tcPrChange w:id="1603" w:author="Jurkowska Monika" w:date="2022-11-14T21:27:00Z">
              <w:tcPr>
                <w:tcW w:w="789" w:type="dxa"/>
                <w:gridSpan w:val="3"/>
              </w:tcPr>
            </w:tcPrChange>
          </w:tcPr>
          <w:p w14:paraId="156B3136" w14:textId="0B5BDB87" w:rsidR="007559A2" w:rsidRDefault="007559A2" w:rsidP="007559A2">
            <w:pPr>
              <w:pStyle w:val="pqiTabBody"/>
              <w:rPr>
                <w:i/>
              </w:rPr>
            </w:pPr>
            <w:r>
              <w:rPr>
                <w:i/>
              </w:rPr>
              <w:t>b</w:t>
            </w:r>
          </w:p>
        </w:tc>
        <w:tc>
          <w:tcPr>
            <w:tcW w:w="7418" w:type="dxa"/>
            <w:tcPrChange w:id="1604" w:author="Jurkowska Monika" w:date="2022-11-14T21:27:00Z">
              <w:tcPr>
                <w:tcW w:w="5777" w:type="dxa"/>
                <w:gridSpan w:val="3"/>
              </w:tcPr>
            </w:tcPrChange>
          </w:tcPr>
          <w:p w14:paraId="5E019365" w14:textId="77777777" w:rsidR="007559A2" w:rsidRDefault="007559A2" w:rsidP="007559A2">
            <w:pPr>
              <w:pStyle w:val="pqiTabBody"/>
            </w:pPr>
            <w:r>
              <w:t>Kod języka</w:t>
            </w:r>
          </w:p>
          <w:p w14:paraId="4C4BA534" w14:textId="572B6CCD" w:rsidR="007559A2" w:rsidRPr="00D07435" w:rsidRDefault="007559A2" w:rsidP="007559A2">
            <w:pPr>
              <w:pStyle w:val="pqiTabBody"/>
              <w:rPr>
                <w:rFonts w:ascii="Courier New" w:hAnsi="Courier New"/>
                <w:color w:val="0000FF"/>
                <w:rPrChange w:id="1605" w:author="Jurkowska Monika" w:date="2022-11-14T21:27:00Z">
                  <w:rPr/>
                </w:rPrChange>
              </w:rPr>
            </w:pPr>
            <w:r>
              <w:rPr>
                <w:rFonts w:ascii="Courier New" w:hAnsi="Courier New" w:cs="Courier New"/>
                <w:noProof/>
                <w:color w:val="0000FF"/>
              </w:rPr>
              <w:t>@language</w:t>
            </w:r>
          </w:p>
        </w:tc>
        <w:tc>
          <w:tcPr>
            <w:tcW w:w="516" w:type="dxa"/>
            <w:gridSpan w:val="2"/>
            <w:tcPrChange w:id="1606" w:author="Jurkowska Monika" w:date="2022-11-14T21:27:00Z">
              <w:tcPr>
                <w:tcW w:w="516" w:type="dxa"/>
                <w:gridSpan w:val="2"/>
              </w:tcPr>
            </w:tcPrChange>
          </w:tcPr>
          <w:p w14:paraId="0D0DABC3" w14:textId="6CEF05D5" w:rsidR="007559A2" w:rsidRDefault="007559A2" w:rsidP="007559A2">
            <w:pPr>
              <w:pStyle w:val="pqiTabBody"/>
            </w:pPr>
            <w:r>
              <w:t>C</w:t>
            </w:r>
          </w:p>
        </w:tc>
        <w:tc>
          <w:tcPr>
            <w:tcW w:w="1950" w:type="dxa"/>
            <w:gridSpan w:val="2"/>
            <w:tcPrChange w:id="1607" w:author="Jurkowska Monika" w:date="2022-11-14T21:27:00Z">
              <w:tcPr>
                <w:tcW w:w="1950" w:type="dxa"/>
                <w:gridSpan w:val="2"/>
              </w:tcPr>
            </w:tcPrChange>
          </w:tcPr>
          <w:p w14:paraId="60831295" w14:textId="49EF127B" w:rsidR="007559A2" w:rsidRDefault="007559A2" w:rsidP="007559A2">
            <w:pPr>
              <w:pStyle w:val="pqiTabBody"/>
              <w:rPr>
                <w:lang w:eastAsia="en-GB"/>
              </w:rPr>
            </w:pPr>
            <w:r w:rsidRPr="009079F8">
              <w:t>„R”, jeżeli stosuje się pole tekstowe</w:t>
            </w:r>
            <w:r>
              <w:t xml:space="preserve"> 18a</w:t>
            </w:r>
            <w:r w:rsidRPr="009079F8">
              <w:t>.</w:t>
            </w:r>
          </w:p>
        </w:tc>
        <w:tc>
          <w:tcPr>
            <w:tcW w:w="3406" w:type="dxa"/>
            <w:gridSpan w:val="3"/>
            <w:tcPrChange w:id="1608" w:author="Jurkowska Monika" w:date="2022-11-14T21:27:00Z">
              <w:tcPr>
                <w:tcW w:w="3406" w:type="dxa"/>
                <w:gridSpan w:val="8"/>
              </w:tcPr>
            </w:tcPrChange>
          </w:tcPr>
          <w:p w14:paraId="73A4D2E5" w14:textId="77777777" w:rsidR="007559A2" w:rsidRDefault="007559A2" w:rsidP="007559A2">
            <w:pPr>
              <w:pStyle w:val="pqiTabBody"/>
            </w:pPr>
            <w:r>
              <w:t>Atrybut.</w:t>
            </w:r>
          </w:p>
          <w:p w14:paraId="1F6CC78E" w14:textId="70078A4D" w:rsidR="007559A2" w:rsidRPr="009079F8" w:rsidRDefault="007559A2" w:rsidP="007559A2">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217" w:type="dxa"/>
            <w:gridSpan w:val="2"/>
            <w:tcPrChange w:id="1609" w:author="Jurkowska Monika" w:date="2022-11-14T21:27:00Z">
              <w:tcPr>
                <w:tcW w:w="1106" w:type="dxa"/>
                <w:gridSpan w:val="2"/>
              </w:tcPr>
            </w:tcPrChange>
          </w:tcPr>
          <w:p w14:paraId="2B305BDE" w14:textId="2904D79D" w:rsidR="007559A2" w:rsidRPr="009079F8" w:rsidRDefault="007559A2" w:rsidP="007559A2">
            <w:pPr>
              <w:pStyle w:val="pqiTabBody"/>
            </w:pPr>
            <w:r w:rsidRPr="009079F8">
              <w:t>a2</w:t>
            </w:r>
          </w:p>
        </w:tc>
      </w:tr>
      <w:tr w:rsidR="007559A2" w:rsidRPr="009079F8" w14:paraId="59A92F96"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61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611" w:author="Jurkowska Monika" w:date="2022-11-14T21:27:00Z">
            <w:trPr>
              <w:gridAfter w:val="0"/>
            </w:trPr>
          </w:trPrChange>
        </w:trPr>
        <w:tc>
          <w:tcPr>
            <w:tcW w:w="350" w:type="dxa"/>
            <w:tcPrChange w:id="1612" w:author="Jurkowska Monika" w:date="2022-11-14T21:27:00Z">
              <w:tcPr>
                <w:tcW w:w="350" w:type="dxa"/>
              </w:tcPr>
            </w:tcPrChange>
          </w:tcPr>
          <w:p w14:paraId="03A4BCC2" w14:textId="169B823E" w:rsidR="007559A2" w:rsidRPr="009079F8" w:rsidRDefault="007559A2" w:rsidP="007559A2">
            <w:pPr>
              <w:pStyle w:val="pqiTabBody"/>
              <w:rPr>
                <w:b/>
              </w:rPr>
            </w:pPr>
          </w:p>
        </w:tc>
        <w:tc>
          <w:tcPr>
            <w:tcW w:w="1306" w:type="dxa"/>
            <w:tcPrChange w:id="1613" w:author="Jurkowska Monika" w:date="2022-11-14T21:27:00Z">
              <w:tcPr>
                <w:tcW w:w="439" w:type="dxa"/>
                <w:gridSpan w:val="2"/>
              </w:tcPr>
            </w:tcPrChange>
          </w:tcPr>
          <w:p w14:paraId="61EA0596" w14:textId="3C82CE23" w:rsidR="007559A2" w:rsidRDefault="007559A2" w:rsidP="007559A2">
            <w:pPr>
              <w:pStyle w:val="pqiTabBody"/>
              <w:rPr>
                <w:i/>
              </w:rPr>
            </w:pPr>
            <w:r>
              <w:rPr>
                <w:i/>
              </w:rPr>
              <w:t>c</w:t>
            </w:r>
          </w:p>
        </w:tc>
        <w:tc>
          <w:tcPr>
            <w:tcW w:w="7418" w:type="dxa"/>
            <w:tcPrChange w:id="1614" w:author="Jurkowska Monika" w:date="2022-11-14T21:27:00Z">
              <w:tcPr>
                <w:tcW w:w="5777" w:type="dxa"/>
                <w:gridSpan w:val="3"/>
              </w:tcPr>
            </w:tcPrChange>
          </w:tcPr>
          <w:p w14:paraId="382301C4" w14:textId="77777777" w:rsidR="007559A2" w:rsidRPr="00FC465E" w:rsidRDefault="007559A2" w:rsidP="007559A2">
            <w:pPr>
              <w:pStyle w:val="pqiTabBody"/>
            </w:pPr>
            <w:r>
              <w:t>Numer dokumentu</w:t>
            </w:r>
          </w:p>
          <w:p w14:paraId="69E544A6" w14:textId="4CF068BB" w:rsidR="007559A2" w:rsidRPr="00D07435" w:rsidRDefault="007559A2" w:rsidP="007559A2">
            <w:pPr>
              <w:pStyle w:val="pqiTabBody"/>
              <w:rPr>
                <w:rFonts w:ascii="Courier New" w:hAnsi="Courier New"/>
                <w:color w:val="0000FF"/>
                <w:rPrChange w:id="1615" w:author="Jurkowska Monika" w:date="2022-11-14T21:27:00Z">
                  <w:rPr/>
                </w:rPrChange>
              </w:rPr>
            </w:pPr>
            <w:r w:rsidRPr="00B02212">
              <w:rPr>
                <w:rFonts w:ascii="Courier New" w:hAnsi="Courier New" w:cs="Courier New"/>
                <w:noProof/>
                <w:color w:val="0000FF"/>
              </w:rPr>
              <w:t>ReferenceOfDocument</w:t>
            </w:r>
          </w:p>
        </w:tc>
        <w:tc>
          <w:tcPr>
            <w:tcW w:w="516" w:type="dxa"/>
            <w:gridSpan w:val="2"/>
            <w:tcPrChange w:id="1616" w:author="Jurkowska Monika" w:date="2022-11-14T21:27:00Z">
              <w:tcPr>
                <w:tcW w:w="516" w:type="dxa"/>
                <w:gridSpan w:val="2"/>
              </w:tcPr>
            </w:tcPrChange>
          </w:tcPr>
          <w:p w14:paraId="1B87897F" w14:textId="0DDD664B" w:rsidR="007559A2" w:rsidRPr="009079F8" w:rsidRDefault="007559A2" w:rsidP="007559A2">
            <w:pPr>
              <w:pStyle w:val="pqiTabBody"/>
            </w:pPr>
            <w:r>
              <w:t>D</w:t>
            </w:r>
          </w:p>
        </w:tc>
        <w:tc>
          <w:tcPr>
            <w:tcW w:w="1950" w:type="dxa"/>
            <w:gridSpan w:val="2"/>
            <w:tcPrChange w:id="1617" w:author="Jurkowska Monika" w:date="2022-11-14T21:27:00Z">
              <w:tcPr>
                <w:tcW w:w="1950" w:type="dxa"/>
                <w:gridSpan w:val="2"/>
              </w:tcPr>
            </w:tcPrChange>
          </w:tcPr>
          <w:p w14:paraId="39B283E9" w14:textId="3583DCA6" w:rsidR="007559A2" w:rsidRDefault="007559A2" w:rsidP="007559A2">
            <w:pPr>
              <w:pStyle w:val="pqiTabBody"/>
              <w:rPr>
                <w:lang w:eastAsia="en-GB"/>
              </w:rPr>
            </w:pPr>
            <w:r>
              <w:t>„R”, chyba że stosuje się pole 18a.</w:t>
            </w:r>
          </w:p>
        </w:tc>
        <w:tc>
          <w:tcPr>
            <w:tcW w:w="3406" w:type="dxa"/>
            <w:gridSpan w:val="3"/>
            <w:tcPrChange w:id="1618" w:author="Jurkowska Monika" w:date="2022-11-14T21:27:00Z">
              <w:tcPr>
                <w:tcW w:w="3406" w:type="dxa"/>
                <w:gridSpan w:val="8"/>
              </w:tcPr>
            </w:tcPrChange>
          </w:tcPr>
          <w:p w14:paraId="107B5305" w14:textId="77777777" w:rsidR="007559A2" w:rsidRPr="009079F8" w:rsidRDefault="007559A2" w:rsidP="007559A2">
            <w:pPr>
              <w:pStyle w:val="pqiTabBody"/>
            </w:pPr>
          </w:p>
        </w:tc>
        <w:tc>
          <w:tcPr>
            <w:tcW w:w="1217" w:type="dxa"/>
            <w:gridSpan w:val="2"/>
            <w:tcPrChange w:id="1619" w:author="Jurkowska Monika" w:date="2022-11-14T21:27:00Z">
              <w:tcPr>
                <w:tcW w:w="1106" w:type="dxa"/>
                <w:gridSpan w:val="2"/>
              </w:tcPr>
            </w:tcPrChange>
          </w:tcPr>
          <w:p w14:paraId="662CA455" w14:textId="01A9FE6D" w:rsidR="007559A2" w:rsidRPr="009079F8" w:rsidRDefault="007559A2" w:rsidP="007559A2">
            <w:pPr>
              <w:pStyle w:val="pqiTabBody"/>
            </w:pPr>
          </w:p>
        </w:tc>
      </w:tr>
      <w:tr w:rsidR="007559A2" w:rsidRPr="009079F8" w14:paraId="27F39D90"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62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621" w:author="Jurkowska Monika" w:date="2022-11-14T21:27:00Z">
            <w:trPr>
              <w:gridAfter w:val="0"/>
            </w:trPr>
          </w:trPrChange>
        </w:trPr>
        <w:tc>
          <w:tcPr>
            <w:tcW w:w="1656" w:type="dxa"/>
            <w:gridSpan w:val="2"/>
            <w:tcPrChange w:id="1622" w:author="Jurkowska Monika" w:date="2022-11-14T21:27:00Z">
              <w:tcPr>
                <w:tcW w:w="789" w:type="dxa"/>
                <w:gridSpan w:val="3"/>
              </w:tcPr>
            </w:tcPrChange>
          </w:tcPr>
          <w:p w14:paraId="4AFDBD85" w14:textId="71925165" w:rsidR="007559A2" w:rsidRPr="009079F8" w:rsidRDefault="007559A2" w:rsidP="007559A2">
            <w:pPr>
              <w:pStyle w:val="pqiTabBody"/>
              <w:rPr>
                <w:i/>
              </w:rPr>
            </w:pPr>
            <w:r>
              <w:rPr>
                <w:i/>
              </w:rPr>
              <w:t>d</w:t>
            </w:r>
          </w:p>
        </w:tc>
        <w:tc>
          <w:tcPr>
            <w:tcW w:w="7418" w:type="dxa"/>
            <w:tcPrChange w:id="1623" w:author="Jurkowska Monika" w:date="2022-11-14T21:27:00Z">
              <w:tcPr>
                <w:tcW w:w="5777" w:type="dxa"/>
                <w:gridSpan w:val="3"/>
              </w:tcPr>
            </w:tcPrChange>
          </w:tcPr>
          <w:p w14:paraId="5A70BAD6" w14:textId="77777777" w:rsidR="007559A2" w:rsidRDefault="007559A2" w:rsidP="007559A2">
            <w:pPr>
              <w:pStyle w:val="pqiTabBody"/>
            </w:pPr>
            <w:r>
              <w:t>Kod języka</w:t>
            </w:r>
          </w:p>
          <w:p w14:paraId="0C345FCB" w14:textId="07A448BC" w:rsidR="007559A2" w:rsidRPr="00D07435" w:rsidRDefault="007559A2" w:rsidP="007559A2">
            <w:pPr>
              <w:pStyle w:val="pqiTabBody"/>
              <w:rPr>
                <w:rFonts w:ascii="Courier New" w:hAnsi="Courier New"/>
                <w:color w:val="0000FF"/>
                <w:rPrChange w:id="1624" w:author="Jurkowska Monika" w:date="2022-11-14T21:27:00Z">
                  <w:rPr/>
                </w:rPrChange>
              </w:rPr>
            </w:pPr>
            <w:r>
              <w:rPr>
                <w:rFonts w:ascii="Courier New" w:hAnsi="Courier New" w:cs="Courier New"/>
                <w:noProof/>
                <w:color w:val="0000FF"/>
              </w:rPr>
              <w:t>@language</w:t>
            </w:r>
          </w:p>
        </w:tc>
        <w:tc>
          <w:tcPr>
            <w:tcW w:w="516" w:type="dxa"/>
            <w:gridSpan w:val="2"/>
            <w:tcPrChange w:id="1625" w:author="Jurkowska Monika" w:date="2022-11-14T21:27:00Z">
              <w:tcPr>
                <w:tcW w:w="516" w:type="dxa"/>
                <w:gridSpan w:val="2"/>
              </w:tcPr>
            </w:tcPrChange>
          </w:tcPr>
          <w:p w14:paraId="504BA777" w14:textId="7C93B3B3" w:rsidR="007559A2" w:rsidRPr="009079F8" w:rsidRDefault="007559A2" w:rsidP="007559A2">
            <w:pPr>
              <w:pStyle w:val="pqiTabBody"/>
            </w:pPr>
            <w:r>
              <w:t>C</w:t>
            </w:r>
          </w:p>
        </w:tc>
        <w:tc>
          <w:tcPr>
            <w:tcW w:w="1950" w:type="dxa"/>
            <w:gridSpan w:val="2"/>
            <w:tcPrChange w:id="1626" w:author="Jurkowska Monika" w:date="2022-11-14T21:27:00Z">
              <w:tcPr>
                <w:tcW w:w="1950" w:type="dxa"/>
                <w:gridSpan w:val="2"/>
              </w:tcPr>
            </w:tcPrChange>
          </w:tcPr>
          <w:p w14:paraId="01646D55" w14:textId="1131B30D" w:rsidR="007559A2" w:rsidRPr="009079F8" w:rsidRDefault="007559A2" w:rsidP="007559A2">
            <w:pPr>
              <w:pStyle w:val="pqiTabBody"/>
            </w:pPr>
            <w:r w:rsidRPr="009079F8">
              <w:t>„R”, jeżeli stosuje się pole tekstowe</w:t>
            </w:r>
            <w:r>
              <w:t xml:space="preserve"> 18c</w:t>
            </w:r>
            <w:r w:rsidRPr="009079F8">
              <w:t>.</w:t>
            </w:r>
          </w:p>
        </w:tc>
        <w:tc>
          <w:tcPr>
            <w:tcW w:w="3406" w:type="dxa"/>
            <w:gridSpan w:val="3"/>
            <w:tcPrChange w:id="1627" w:author="Jurkowska Monika" w:date="2022-11-14T21:27:00Z">
              <w:tcPr>
                <w:tcW w:w="3406" w:type="dxa"/>
                <w:gridSpan w:val="8"/>
              </w:tcPr>
            </w:tcPrChange>
          </w:tcPr>
          <w:p w14:paraId="24BBF43F" w14:textId="77777777" w:rsidR="007559A2" w:rsidRDefault="007559A2" w:rsidP="007559A2">
            <w:pPr>
              <w:pStyle w:val="pqiTabBody"/>
            </w:pPr>
            <w:r>
              <w:t>Atrybut.</w:t>
            </w:r>
          </w:p>
          <w:p w14:paraId="04C2F4FA" w14:textId="6C51959F" w:rsidR="007559A2" w:rsidRPr="009079F8" w:rsidRDefault="007559A2" w:rsidP="007559A2">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217" w:type="dxa"/>
            <w:gridSpan w:val="2"/>
            <w:tcPrChange w:id="1628" w:author="Jurkowska Monika" w:date="2022-11-14T21:27:00Z">
              <w:tcPr>
                <w:tcW w:w="1106" w:type="dxa"/>
                <w:gridSpan w:val="2"/>
              </w:tcPr>
            </w:tcPrChange>
          </w:tcPr>
          <w:p w14:paraId="463CDCE8" w14:textId="14513E42" w:rsidR="007559A2" w:rsidRPr="009079F8" w:rsidRDefault="007559A2" w:rsidP="007559A2">
            <w:pPr>
              <w:pStyle w:val="pqiTabBody"/>
            </w:pPr>
            <w:r w:rsidRPr="009079F8">
              <w:t>a2</w:t>
            </w:r>
          </w:p>
        </w:tc>
      </w:tr>
      <w:tr w:rsidR="007559A2" w:rsidRPr="009079F8" w14:paraId="682D7766"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629"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630" w:author="Jurkowska Monika" w:date="2022-11-14T21:27:00Z">
            <w:trPr>
              <w:gridAfter w:val="0"/>
            </w:trPr>
          </w:trPrChange>
        </w:trPr>
        <w:tc>
          <w:tcPr>
            <w:tcW w:w="350" w:type="dxa"/>
            <w:tcPrChange w:id="1631" w:author="Jurkowska Monika" w:date="2022-11-14T21:27:00Z">
              <w:tcPr>
                <w:tcW w:w="350" w:type="dxa"/>
              </w:tcPr>
            </w:tcPrChange>
          </w:tcPr>
          <w:p w14:paraId="455A535C" w14:textId="77777777" w:rsidR="007559A2" w:rsidRPr="009079F8" w:rsidRDefault="007559A2" w:rsidP="007559A2">
            <w:pPr>
              <w:pStyle w:val="pqiTabBody"/>
              <w:rPr>
                <w:b/>
              </w:rPr>
            </w:pPr>
          </w:p>
        </w:tc>
        <w:tc>
          <w:tcPr>
            <w:tcW w:w="1306" w:type="dxa"/>
            <w:tcPrChange w:id="1632" w:author="Jurkowska Monika" w:date="2022-11-14T21:27:00Z">
              <w:tcPr>
                <w:tcW w:w="439" w:type="dxa"/>
                <w:gridSpan w:val="2"/>
              </w:tcPr>
            </w:tcPrChange>
          </w:tcPr>
          <w:p w14:paraId="353CC996" w14:textId="56C1FC4A" w:rsidR="007559A2" w:rsidRDefault="007559A2" w:rsidP="007559A2">
            <w:pPr>
              <w:pStyle w:val="pqiTabBody"/>
              <w:rPr>
                <w:i/>
              </w:rPr>
            </w:pPr>
            <w:r>
              <w:rPr>
                <w:i/>
              </w:rPr>
              <w:t>e</w:t>
            </w:r>
          </w:p>
        </w:tc>
        <w:tc>
          <w:tcPr>
            <w:tcW w:w="7418" w:type="dxa"/>
            <w:tcPrChange w:id="1633" w:author="Jurkowska Monika" w:date="2022-11-14T21:27:00Z">
              <w:tcPr>
                <w:tcW w:w="5777" w:type="dxa"/>
                <w:gridSpan w:val="3"/>
              </w:tcPr>
            </w:tcPrChange>
          </w:tcPr>
          <w:p w14:paraId="6AF891D9" w14:textId="77777777" w:rsidR="007559A2" w:rsidRPr="00B02212" w:rsidRDefault="007559A2" w:rsidP="007559A2">
            <w:pPr>
              <w:pStyle w:val="pqiTabBody"/>
            </w:pPr>
            <w:r>
              <w:t>Rodzaj</w:t>
            </w:r>
            <w:r w:rsidRPr="00B02212">
              <w:t xml:space="preserve"> dokumentu</w:t>
            </w:r>
          </w:p>
          <w:p w14:paraId="780E5F2C" w14:textId="1ACB19FB" w:rsidR="007559A2" w:rsidRPr="00D07435" w:rsidRDefault="007559A2" w:rsidP="007559A2">
            <w:pPr>
              <w:pStyle w:val="pqiTabBody"/>
              <w:rPr>
                <w:rFonts w:ascii="Courier New" w:hAnsi="Courier New"/>
                <w:color w:val="0000FF"/>
                <w:rPrChange w:id="1634" w:author="Jurkowska Monika" w:date="2022-11-14T21:27:00Z">
                  <w:rPr/>
                </w:rPrChange>
              </w:rPr>
            </w:pPr>
            <w:r w:rsidRPr="00B02212">
              <w:rPr>
                <w:rFonts w:ascii="Courier New" w:hAnsi="Courier New" w:cs="Courier New"/>
                <w:noProof/>
                <w:color w:val="0000FF"/>
              </w:rPr>
              <w:t>DocumentType</w:t>
            </w:r>
          </w:p>
        </w:tc>
        <w:tc>
          <w:tcPr>
            <w:tcW w:w="516" w:type="dxa"/>
            <w:gridSpan w:val="2"/>
            <w:tcPrChange w:id="1635" w:author="Jurkowska Monika" w:date="2022-11-14T21:27:00Z">
              <w:tcPr>
                <w:tcW w:w="516" w:type="dxa"/>
                <w:gridSpan w:val="2"/>
              </w:tcPr>
            </w:tcPrChange>
          </w:tcPr>
          <w:p w14:paraId="5A661976" w14:textId="6B9AB44B" w:rsidR="007559A2" w:rsidRPr="009079F8" w:rsidRDefault="007559A2" w:rsidP="007559A2">
            <w:pPr>
              <w:pStyle w:val="pqiTabBody"/>
            </w:pPr>
            <w:r>
              <w:t>O</w:t>
            </w:r>
          </w:p>
        </w:tc>
        <w:tc>
          <w:tcPr>
            <w:tcW w:w="1950" w:type="dxa"/>
            <w:gridSpan w:val="2"/>
            <w:tcPrChange w:id="1636" w:author="Jurkowska Monika" w:date="2022-11-14T21:27:00Z">
              <w:tcPr>
                <w:tcW w:w="1950" w:type="dxa"/>
                <w:gridSpan w:val="2"/>
              </w:tcPr>
            </w:tcPrChange>
          </w:tcPr>
          <w:p w14:paraId="19EBB516" w14:textId="77777777" w:rsidR="007559A2" w:rsidRDefault="007559A2" w:rsidP="007559A2">
            <w:pPr>
              <w:pStyle w:val="pqiTabBody"/>
              <w:rPr>
                <w:lang w:eastAsia="en-GB"/>
              </w:rPr>
            </w:pPr>
          </w:p>
        </w:tc>
        <w:tc>
          <w:tcPr>
            <w:tcW w:w="3406" w:type="dxa"/>
            <w:gridSpan w:val="3"/>
            <w:tcPrChange w:id="1637" w:author="Jurkowska Monika" w:date="2022-11-14T21:27:00Z">
              <w:tcPr>
                <w:tcW w:w="3406" w:type="dxa"/>
                <w:gridSpan w:val="8"/>
              </w:tcPr>
            </w:tcPrChange>
          </w:tcPr>
          <w:p w14:paraId="29038C65" w14:textId="77777777" w:rsidR="007559A2" w:rsidRPr="00E04D80" w:rsidRDefault="007559A2" w:rsidP="007559A2">
            <w:pPr>
              <w:pStyle w:val="pqiTabBody"/>
            </w:pPr>
            <w:r w:rsidRPr="00E04D80">
              <w:t>Atrybut.</w:t>
            </w:r>
          </w:p>
          <w:p w14:paraId="54F60FB0" w14:textId="77777777" w:rsidR="007559A2" w:rsidRDefault="007559A2" w:rsidP="007559A2">
            <w:pPr>
              <w:pStyle w:val="pqiTabBody"/>
              <w:rPr>
                <w:ins w:id="1638" w:author="Jurkowska Monika" w:date="2022-11-14T21:27:00Z"/>
              </w:rPr>
            </w:pPr>
            <w:r w:rsidRPr="00E04D80">
              <w:t>Wartość ze słownika „Typ dokumentu – zaświadczenia”</w:t>
            </w:r>
          </w:p>
          <w:p w14:paraId="51147778" w14:textId="77777777" w:rsidR="007559A2" w:rsidRDefault="007559A2" w:rsidP="007559A2">
            <w:pPr>
              <w:pStyle w:val="pqiTabBody"/>
              <w:rPr>
                <w:ins w:id="1639" w:author="Jurkowska Monika" w:date="2022-11-14T21:27:00Z"/>
              </w:rPr>
            </w:pPr>
            <w:ins w:id="1640" w:author="Jurkowska Monika" w:date="2022-11-14T21:27:00Z">
              <w:r>
                <w:t>Należy podać kod rodzaju dokumentu wymieniony w wykazie kodów w pkt 15 załącznika II do</w:t>
              </w:r>
            </w:ins>
          </w:p>
          <w:p w14:paraId="028ED215" w14:textId="6144232A" w:rsidR="007559A2" w:rsidRPr="009079F8" w:rsidRDefault="007559A2" w:rsidP="007559A2">
            <w:pPr>
              <w:pStyle w:val="pqiTabBody"/>
            </w:pPr>
            <w:ins w:id="1641" w:author="Jurkowska Monika" w:date="2022-11-14T21:27:00Z">
              <w:r>
                <w:t xml:space="preserve">rozporządzenia wykonawczego Komisji (UE) nr 323/2016 . </w:t>
              </w:r>
            </w:ins>
          </w:p>
        </w:tc>
        <w:tc>
          <w:tcPr>
            <w:tcW w:w="1217" w:type="dxa"/>
            <w:gridSpan w:val="2"/>
            <w:tcPrChange w:id="1642" w:author="Jurkowska Monika" w:date="2022-11-14T21:27:00Z">
              <w:tcPr>
                <w:tcW w:w="1106" w:type="dxa"/>
                <w:gridSpan w:val="2"/>
              </w:tcPr>
            </w:tcPrChange>
          </w:tcPr>
          <w:p w14:paraId="3C1E0EE0" w14:textId="773D23FE" w:rsidR="007559A2" w:rsidRPr="009079F8" w:rsidRDefault="005E51E6" w:rsidP="007559A2">
            <w:pPr>
              <w:pStyle w:val="pqiTabBody"/>
            </w:pPr>
            <w:del w:id="1643" w:author="Jurkowska Monika" w:date="2022-11-14T21:27:00Z">
              <w:r>
                <w:delText>An4</w:delText>
              </w:r>
            </w:del>
            <w:ins w:id="1644" w:author="Jurkowska Monika" w:date="2022-11-14T21:27:00Z">
              <w:r w:rsidR="007559A2">
                <w:t>An..4</w:t>
              </w:r>
            </w:ins>
          </w:p>
        </w:tc>
      </w:tr>
      <w:tr w:rsidR="007559A2" w:rsidRPr="009079F8" w14:paraId="5566157C"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645"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646" w:author="Jurkowska Monika" w:date="2022-11-14T21:27:00Z">
            <w:trPr>
              <w:gridAfter w:val="0"/>
            </w:trPr>
          </w:trPrChange>
        </w:trPr>
        <w:tc>
          <w:tcPr>
            <w:tcW w:w="350" w:type="dxa"/>
            <w:tcPrChange w:id="1647" w:author="Jurkowska Monika" w:date="2022-11-14T21:27:00Z">
              <w:tcPr>
                <w:tcW w:w="350" w:type="dxa"/>
              </w:tcPr>
            </w:tcPrChange>
          </w:tcPr>
          <w:p w14:paraId="7357754A" w14:textId="77777777" w:rsidR="007559A2" w:rsidRPr="009079F8" w:rsidRDefault="007559A2" w:rsidP="007559A2">
            <w:pPr>
              <w:pStyle w:val="pqiTabBody"/>
              <w:rPr>
                <w:b/>
              </w:rPr>
            </w:pPr>
          </w:p>
        </w:tc>
        <w:tc>
          <w:tcPr>
            <w:tcW w:w="1306" w:type="dxa"/>
            <w:tcPrChange w:id="1648" w:author="Jurkowska Monika" w:date="2022-11-14T21:27:00Z">
              <w:tcPr>
                <w:tcW w:w="439" w:type="dxa"/>
                <w:gridSpan w:val="2"/>
              </w:tcPr>
            </w:tcPrChange>
          </w:tcPr>
          <w:p w14:paraId="7D3B9649" w14:textId="0BCE2579" w:rsidR="007559A2" w:rsidRPr="009079F8" w:rsidRDefault="007559A2" w:rsidP="007559A2">
            <w:pPr>
              <w:pStyle w:val="pqiTabBody"/>
              <w:rPr>
                <w:i/>
              </w:rPr>
            </w:pPr>
            <w:r>
              <w:rPr>
                <w:i/>
              </w:rPr>
              <w:t>f</w:t>
            </w:r>
          </w:p>
        </w:tc>
        <w:tc>
          <w:tcPr>
            <w:tcW w:w="7418" w:type="dxa"/>
            <w:tcPrChange w:id="1649" w:author="Jurkowska Monika" w:date="2022-11-14T21:27:00Z">
              <w:tcPr>
                <w:tcW w:w="5777" w:type="dxa"/>
                <w:gridSpan w:val="3"/>
              </w:tcPr>
            </w:tcPrChange>
          </w:tcPr>
          <w:p w14:paraId="03105705" w14:textId="77777777" w:rsidR="007559A2" w:rsidRPr="00B02212" w:rsidRDefault="007559A2" w:rsidP="007559A2">
            <w:pPr>
              <w:pStyle w:val="pqiTabBody"/>
            </w:pPr>
            <w:r>
              <w:t>Nazwa dokumentu</w:t>
            </w:r>
          </w:p>
          <w:p w14:paraId="38BA26B8" w14:textId="623A5DB9" w:rsidR="007559A2" w:rsidRPr="00D07435" w:rsidRDefault="007559A2" w:rsidP="007559A2">
            <w:pPr>
              <w:pStyle w:val="pqiTabBody"/>
              <w:rPr>
                <w:rFonts w:ascii="Courier New" w:hAnsi="Courier New"/>
                <w:color w:val="0000FF"/>
                <w:rPrChange w:id="1650" w:author="Jurkowska Monika" w:date="2022-11-14T21:27:00Z">
                  <w:rPr/>
                </w:rPrChange>
              </w:rPr>
            </w:pPr>
            <w:r w:rsidRPr="00B02212">
              <w:rPr>
                <w:rFonts w:ascii="Courier New" w:hAnsi="Courier New" w:cs="Courier New"/>
                <w:noProof/>
                <w:color w:val="0000FF"/>
              </w:rPr>
              <w:t>DocumentReference</w:t>
            </w:r>
          </w:p>
        </w:tc>
        <w:tc>
          <w:tcPr>
            <w:tcW w:w="516" w:type="dxa"/>
            <w:gridSpan w:val="2"/>
            <w:tcPrChange w:id="1651" w:author="Jurkowska Monika" w:date="2022-11-14T21:27:00Z">
              <w:tcPr>
                <w:tcW w:w="516" w:type="dxa"/>
                <w:gridSpan w:val="2"/>
              </w:tcPr>
            </w:tcPrChange>
          </w:tcPr>
          <w:p w14:paraId="586C2900" w14:textId="3F2E0AE2" w:rsidR="007559A2" w:rsidRPr="009079F8" w:rsidRDefault="007559A2" w:rsidP="007559A2">
            <w:pPr>
              <w:pStyle w:val="pqiTabBody"/>
            </w:pPr>
            <w:r>
              <w:t>D</w:t>
            </w:r>
          </w:p>
        </w:tc>
        <w:tc>
          <w:tcPr>
            <w:tcW w:w="1950" w:type="dxa"/>
            <w:gridSpan w:val="2"/>
            <w:tcPrChange w:id="1652" w:author="Jurkowska Monika" w:date="2022-11-14T21:27:00Z">
              <w:tcPr>
                <w:tcW w:w="1950" w:type="dxa"/>
                <w:gridSpan w:val="2"/>
              </w:tcPr>
            </w:tcPrChange>
          </w:tcPr>
          <w:p w14:paraId="486DBBC4" w14:textId="3BAD36D2" w:rsidR="007559A2" w:rsidRPr="009079F8" w:rsidRDefault="007559A2" w:rsidP="007559A2">
            <w:pPr>
              <w:pStyle w:val="pqiTabBody"/>
            </w:pPr>
            <w:r>
              <w:t>„R” jeżeli pole Rodzaj dokumentu jest wypełnione</w:t>
            </w:r>
          </w:p>
        </w:tc>
        <w:tc>
          <w:tcPr>
            <w:tcW w:w="3406" w:type="dxa"/>
            <w:gridSpan w:val="3"/>
            <w:tcPrChange w:id="1653" w:author="Jurkowska Monika" w:date="2022-11-14T21:27:00Z">
              <w:tcPr>
                <w:tcW w:w="3406" w:type="dxa"/>
                <w:gridSpan w:val="8"/>
              </w:tcPr>
            </w:tcPrChange>
          </w:tcPr>
          <w:p w14:paraId="34C93515" w14:textId="252D7E58" w:rsidR="007559A2" w:rsidRPr="009079F8" w:rsidRDefault="007559A2" w:rsidP="007559A2">
            <w:pPr>
              <w:pStyle w:val="pqiTabBody"/>
            </w:pPr>
          </w:p>
        </w:tc>
        <w:tc>
          <w:tcPr>
            <w:tcW w:w="1217" w:type="dxa"/>
            <w:gridSpan w:val="2"/>
            <w:tcPrChange w:id="1654" w:author="Jurkowska Monika" w:date="2022-11-14T21:27:00Z">
              <w:tcPr>
                <w:tcW w:w="1106" w:type="dxa"/>
                <w:gridSpan w:val="2"/>
              </w:tcPr>
            </w:tcPrChange>
          </w:tcPr>
          <w:p w14:paraId="2606292B" w14:textId="7F9ABCC2" w:rsidR="007559A2" w:rsidRPr="009079F8" w:rsidRDefault="005E51E6" w:rsidP="007559A2">
            <w:pPr>
              <w:pStyle w:val="pqiTabBody"/>
            </w:pPr>
            <w:del w:id="1655" w:author="Jurkowska Monika" w:date="2022-11-14T21:27:00Z">
              <w:r>
                <w:delText>A35</w:delText>
              </w:r>
            </w:del>
            <w:ins w:id="1656" w:author="Jurkowska Monika" w:date="2022-11-14T21:27:00Z">
              <w:r w:rsidR="007559A2">
                <w:t>An..35</w:t>
              </w:r>
            </w:ins>
          </w:p>
        </w:tc>
      </w:tr>
      <w:tr w:rsidR="007559A2" w:rsidRPr="009079F8" w14:paraId="5ADD23A0" w14:textId="77777777" w:rsidTr="00162F59">
        <w:tblPrEx>
          <w:tblW w:w="161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657"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658" w:author="Jurkowska Monika" w:date="2022-11-14T21:27:00Z">
            <w:trPr>
              <w:gridAfter w:val="0"/>
            </w:trPr>
          </w:trPrChange>
        </w:trPr>
        <w:tc>
          <w:tcPr>
            <w:tcW w:w="1656" w:type="dxa"/>
            <w:gridSpan w:val="2"/>
            <w:tcPrChange w:id="1659" w:author="Jurkowska Monika" w:date="2022-11-14T21:27:00Z">
              <w:tcPr>
                <w:tcW w:w="789" w:type="dxa"/>
                <w:gridSpan w:val="3"/>
              </w:tcPr>
            </w:tcPrChange>
          </w:tcPr>
          <w:p w14:paraId="48531F19" w14:textId="77777777" w:rsidR="007559A2" w:rsidRPr="009079F8" w:rsidRDefault="007559A2" w:rsidP="007559A2">
            <w:pPr>
              <w:pStyle w:val="pqiTabBody"/>
              <w:rPr>
                <w:i/>
              </w:rPr>
            </w:pPr>
          </w:p>
        </w:tc>
        <w:tc>
          <w:tcPr>
            <w:tcW w:w="7418" w:type="dxa"/>
            <w:tcPrChange w:id="1660" w:author="Jurkowska Monika" w:date="2022-11-14T21:27:00Z">
              <w:tcPr>
                <w:tcW w:w="5777" w:type="dxa"/>
                <w:gridSpan w:val="3"/>
              </w:tcPr>
            </w:tcPrChange>
          </w:tcPr>
          <w:p w14:paraId="37DCCEE2" w14:textId="77777777" w:rsidR="007559A2" w:rsidRDefault="007559A2" w:rsidP="007559A2">
            <w:pPr>
              <w:pStyle w:val="pqiTabBody"/>
            </w:pPr>
            <w:r>
              <w:t>JĘZYK ELEMENTU</w:t>
            </w:r>
            <w:r w:rsidRPr="009079F8">
              <w:t xml:space="preserve"> </w:t>
            </w:r>
          </w:p>
          <w:p w14:paraId="2CF994E9" w14:textId="1B6A03E2" w:rsidR="007559A2" w:rsidRPr="00D07435" w:rsidRDefault="007559A2" w:rsidP="007559A2">
            <w:pPr>
              <w:pStyle w:val="pqiTabBody"/>
              <w:rPr>
                <w:rFonts w:ascii="Courier New" w:hAnsi="Courier New"/>
                <w:color w:val="0000FF"/>
                <w:rPrChange w:id="1661" w:author="Jurkowska Monika" w:date="2022-11-14T21:27:00Z">
                  <w:rPr/>
                </w:rPrChange>
              </w:rPr>
            </w:pPr>
            <w:r>
              <w:rPr>
                <w:rFonts w:ascii="Courier New" w:hAnsi="Courier New" w:cs="Courier New"/>
                <w:noProof/>
                <w:color w:val="0000FF"/>
              </w:rPr>
              <w:t>@language</w:t>
            </w:r>
          </w:p>
        </w:tc>
        <w:tc>
          <w:tcPr>
            <w:tcW w:w="516" w:type="dxa"/>
            <w:gridSpan w:val="2"/>
            <w:tcPrChange w:id="1662" w:author="Jurkowska Monika" w:date="2022-11-14T21:27:00Z">
              <w:tcPr>
                <w:tcW w:w="516" w:type="dxa"/>
                <w:gridSpan w:val="2"/>
              </w:tcPr>
            </w:tcPrChange>
          </w:tcPr>
          <w:p w14:paraId="7DD27C31" w14:textId="77777777" w:rsidR="007559A2" w:rsidRPr="009079F8" w:rsidRDefault="007559A2" w:rsidP="007559A2">
            <w:pPr>
              <w:pStyle w:val="pqiTabBody"/>
            </w:pPr>
            <w:r>
              <w:t>D</w:t>
            </w:r>
          </w:p>
        </w:tc>
        <w:tc>
          <w:tcPr>
            <w:tcW w:w="1950" w:type="dxa"/>
            <w:gridSpan w:val="2"/>
            <w:tcPrChange w:id="1663" w:author="Jurkowska Monika" w:date="2022-11-14T21:27:00Z">
              <w:tcPr>
                <w:tcW w:w="1950" w:type="dxa"/>
                <w:gridSpan w:val="2"/>
              </w:tcPr>
            </w:tcPrChange>
          </w:tcPr>
          <w:p w14:paraId="0EF363EE" w14:textId="77777777" w:rsidR="007559A2" w:rsidRPr="009079F8" w:rsidRDefault="007559A2" w:rsidP="007559A2">
            <w:pPr>
              <w:pStyle w:val="pqiTabBody"/>
            </w:pPr>
            <w:r w:rsidRPr="009079F8">
              <w:t>„R”, jeżeli stosuje się pole tekstowe</w:t>
            </w:r>
            <w:r>
              <w:t xml:space="preserve"> 18b</w:t>
            </w:r>
            <w:r w:rsidRPr="009079F8">
              <w:t>.</w:t>
            </w:r>
          </w:p>
        </w:tc>
        <w:tc>
          <w:tcPr>
            <w:tcW w:w="3406" w:type="dxa"/>
            <w:gridSpan w:val="3"/>
            <w:tcPrChange w:id="1664" w:author="Jurkowska Monika" w:date="2022-11-14T21:27:00Z">
              <w:tcPr>
                <w:tcW w:w="3406" w:type="dxa"/>
                <w:gridSpan w:val="8"/>
              </w:tcPr>
            </w:tcPrChange>
          </w:tcPr>
          <w:p w14:paraId="2A4D6C51" w14:textId="77777777" w:rsidR="007559A2" w:rsidRDefault="007559A2" w:rsidP="007559A2">
            <w:pPr>
              <w:pStyle w:val="pqiTabBody"/>
            </w:pPr>
            <w:r>
              <w:t>Atrybut.</w:t>
            </w:r>
          </w:p>
          <w:p w14:paraId="77412482" w14:textId="69D75526" w:rsidR="007559A2" w:rsidRPr="009079F8" w:rsidRDefault="007559A2" w:rsidP="007559A2">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217" w:type="dxa"/>
            <w:gridSpan w:val="2"/>
            <w:tcPrChange w:id="1665" w:author="Jurkowska Monika" w:date="2022-11-14T21:27:00Z">
              <w:tcPr>
                <w:tcW w:w="1106" w:type="dxa"/>
                <w:gridSpan w:val="2"/>
              </w:tcPr>
            </w:tcPrChange>
          </w:tcPr>
          <w:p w14:paraId="19227B33" w14:textId="77626C06" w:rsidR="007559A2" w:rsidRPr="009079F8" w:rsidRDefault="007559A2" w:rsidP="007559A2">
            <w:pPr>
              <w:pStyle w:val="pqiTabBody"/>
            </w:pPr>
            <w:r w:rsidRPr="009079F8">
              <w:t>a2</w:t>
            </w:r>
          </w:p>
        </w:tc>
      </w:tr>
    </w:tbl>
    <w:p w14:paraId="70AC91A1" w14:textId="6E48577C" w:rsidR="00C11AAF" w:rsidRPr="009079F8" w:rsidRDefault="00C11AAF" w:rsidP="00C11AAF">
      <w:pPr>
        <w:pStyle w:val="pqiChpHeadNum2"/>
        <w:rPr>
          <w:lang w:eastAsia="en-GB"/>
        </w:rPr>
      </w:pPr>
      <w:r>
        <w:rPr>
          <w:lang w:eastAsia="en-GB"/>
        </w:rPr>
        <w:br w:type="page"/>
      </w:r>
      <w:bookmarkStart w:id="1666" w:name="_Toc379453955"/>
      <w:bookmarkStart w:id="1667" w:name="_Toc117635695"/>
      <w:bookmarkStart w:id="1668" w:name="_Toc71025855"/>
      <w:del w:id="1669" w:author="Jurkowska Monika" w:date="2022-11-14T21:27:00Z">
        <w:r>
          <w:rPr>
            <w:lang w:eastAsia="en-GB"/>
          </w:rPr>
          <w:lastRenderedPageBreak/>
          <w:delText>IE802</w:delText>
        </w:r>
      </w:del>
      <w:ins w:id="1670" w:author="Jurkowska Monika" w:date="2022-11-14T21:27:00Z">
        <w:r w:rsidR="007559A2">
          <w:rPr>
            <w:lang w:eastAsia="en-GB"/>
          </w:rPr>
          <w:t>PL</w:t>
        </w:r>
        <w:r>
          <w:rPr>
            <w:lang w:eastAsia="en-GB"/>
          </w:rPr>
          <w:t>802</w:t>
        </w:r>
      </w:ins>
      <w:r>
        <w:rPr>
          <w:lang w:eastAsia="en-GB"/>
        </w:rPr>
        <w:t xml:space="preserve"> – </w:t>
      </w:r>
      <w:r w:rsidRPr="00245671">
        <w:t>Komunikat przypomnienia dla przemieszczeń akcyzowych</w:t>
      </w:r>
      <w:bookmarkEnd w:id="1666"/>
      <w:bookmarkEnd w:id="1667"/>
      <w:bookmarkEnd w:id="1668"/>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5"/>
        <w:gridCol w:w="397"/>
        <w:gridCol w:w="3817"/>
        <w:gridCol w:w="414"/>
        <w:gridCol w:w="2545"/>
        <w:gridCol w:w="4846"/>
        <w:gridCol w:w="1080"/>
      </w:tblGrid>
      <w:tr w:rsidR="00C11AAF" w:rsidRPr="009079F8" w14:paraId="0C0E35EE" w14:textId="77777777" w:rsidTr="00F23355">
        <w:trPr>
          <w:tblHeader/>
        </w:trPr>
        <w:tc>
          <w:tcPr>
            <w:tcW w:w="456" w:type="dxa"/>
            <w:shd w:val="clear" w:color="auto" w:fill="F3F3F3"/>
            <w:vAlign w:val="center"/>
          </w:tcPr>
          <w:p w14:paraId="275BCBE5" w14:textId="77777777" w:rsidR="00C11AAF" w:rsidRPr="009079F8" w:rsidRDefault="00C11AAF" w:rsidP="00F23355">
            <w:pPr>
              <w:pStyle w:val="pqiTabBody"/>
            </w:pPr>
            <w:r>
              <w:br w:type="page"/>
            </w:r>
            <w:r>
              <w:br w:type="page"/>
            </w:r>
            <w:r w:rsidRPr="009079F8">
              <w:t>A</w:t>
            </w:r>
          </w:p>
        </w:tc>
        <w:tc>
          <w:tcPr>
            <w:tcW w:w="402" w:type="dxa"/>
            <w:shd w:val="clear" w:color="auto" w:fill="F3F3F3"/>
            <w:vAlign w:val="center"/>
          </w:tcPr>
          <w:p w14:paraId="07A9D428" w14:textId="77777777" w:rsidR="00C11AAF" w:rsidRPr="009079F8" w:rsidRDefault="00C11AAF" w:rsidP="00F23355">
            <w:pPr>
              <w:pStyle w:val="pqiTabBody"/>
            </w:pPr>
            <w:r w:rsidRPr="009079F8">
              <w:t>B</w:t>
            </w:r>
          </w:p>
        </w:tc>
        <w:tc>
          <w:tcPr>
            <w:tcW w:w="3476" w:type="dxa"/>
            <w:shd w:val="clear" w:color="auto" w:fill="F3F3F3"/>
            <w:vAlign w:val="center"/>
          </w:tcPr>
          <w:p w14:paraId="193CAC58" w14:textId="77777777" w:rsidR="00C11AAF" w:rsidRPr="009079F8" w:rsidRDefault="00C11AAF" w:rsidP="00F23355">
            <w:pPr>
              <w:pStyle w:val="pqiTabBody"/>
            </w:pPr>
            <w:r w:rsidRPr="009079F8">
              <w:t>C</w:t>
            </w:r>
          </w:p>
        </w:tc>
        <w:tc>
          <w:tcPr>
            <w:tcW w:w="419" w:type="dxa"/>
            <w:shd w:val="clear" w:color="auto" w:fill="F3F3F3"/>
            <w:vAlign w:val="center"/>
          </w:tcPr>
          <w:p w14:paraId="47AC6D15" w14:textId="77777777" w:rsidR="00C11AAF" w:rsidRPr="009079F8" w:rsidRDefault="00C11AAF" w:rsidP="00F23355">
            <w:pPr>
              <w:pStyle w:val="pqiTabBody"/>
            </w:pPr>
            <w:r w:rsidRPr="009079F8">
              <w:t>D</w:t>
            </w:r>
          </w:p>
        </w:tc>
        <w:tc>
          <w:tcPr>
            <w:tcW w:w="2715" w:type="dxa"/>
            <w:shd w:val="clear" w:color="auto" w:fill="F3F3F3"/>
            <w:vAlign w:val="center"/>
          </w:tcPr>
          <w:p w14:paraId="3CE1928D" w14:textId="77777777" w:rsidR="00C11AAF" w:rsidRPr="009079F8" w:rsidRDefault="00C11AAF" w:rsidP="00F23355">
            <w:pPr>
              <w:pStyle w:val="pqiTabBody"/>
            </w:pPr>
            <w:r w:rsidRPr="009079F8">
              <w:t>E</w:t>
            </w:r>
          </w:p>
        </w:tc>
        <w:tc>
          <w:tcPr>
            <w:tcW w:w="5215" w:type="dxa"/>
            <w:shd w:val="clear" w:color="auto" w:fill="F3F3F3"/>
            <w:vAlign w:val="center"/>
          </w:tcPr>
          <w:p w14:paraId="34BFEF7C" w14:textId="77777777" w:rsidR="00C11AAF" w:rsidRPr="009079F8" w:rsidRDefault="00C11AAF" w:rsidP="00F23355">
            <w:pPr>
              <w:pStyle w:val="pqiTabBody"/>
            </w:pPr>
            <w:r w:rsidRPr="009079F8">
              <w:t>F</w:t>
            </w:r>
          </w:p>
        </w:tc>
        <w:tc>
          <w:tcPr>
            <w:tcW w:w="1083" w:type="dxa"/>
            <w:shd w:val="clear" w:color="auto" w:fill="F3F3F3"/>
            <w:vAlign w:val="center"/>
          </w:tcPr>
          <w:p w14:paraId="42532DBB" w14:textId="77777777" w:rsidR="00C11AAF" w:rsidRPr="009079F8" w:rsidRDefault="00C11AAF" w:rsidP="00F23355">
            <w:pPr>
              <w:pStyle w:val="pqiTabBody"/>
            </w:pPr>
            <w:r w:rsidRPr="009079F8">
              <w:t>G</w:t>
            </w:r>
          </w:p>
        </w:tc>
      </w:tr>
      <w:tr w:rsidR="00C11AAF" w:rsidRPr="002854B5" w14:paraId="282F967E" w14:textId="77777777" w:rsidTr="00F23355">
        <w:tc>
          <w:tcPr>
            <w:tcW w:w="13766" w:type="dxa"/>
            <w:gridSpan w:val="7"/>
          </w:tcPr>
          <w:p w14:paraId="18379A85" w14:textId="6851175F" w:rsidR="00C11AAF" w:rsidRPr="002854B5" w:rsidRDefault="00C11AAF" w:rsidP="00F23355">
            <w:pPr>
              <w:pStyle w:val="pqiTabHead"/>
            </w:pPr>
            <w:del w:id="1671" w:author="Jurkowska Monika" w:date="2022-11-14T21:27:00Z">
              <w:r w:rsidRPr="002854B5">
                <w:delText>IE</w:delText>
              </w:r>
              <w:r>
                <w:delText>802</w:delText>
              </w:r>
            </w:del>
            <w:ins w:id="1672" w:author="Jurkowska Monika" w:date="2022-11-14T21:27:00Z">
              <w:r w:rsidR="007559A2">
                <w:t>PL</w:t>
              </w:r>
              <w:r>
                <w:t>802</w:t>
              </w:r>
            </w:ins>
            <w:r w:rsidRPr="002854B5">
              <w:t xml:space="preserve"> – </w:t>
            </w:r>
            <w:r w:rsidRPr="00245671">
              <w:t>C_EXC_REM</w:t>
            </w:r>
            <w:r>
              <w:t xml:space="preserve"> –</w:t>
            </w:r>
            <w:r w:rsidRPr="002854B5">
              <w:t xml:space="preserve"> </w:t>
            </w:r>
            <w:r w:rsidRPr="00245671">
              <w:t>Komunikat przypomnienia dla przemieszczeń akcyzowych</w:t>
            </w:r>
            <w:r w:rsidRPr="002854B5">
              <w:t>.</w:t>
            </w:r>
          </w:p>
        </w:tc>
      </w:tr>
      <w:tr w:rsidR="00C11AAF" w:rsidRPr="009079F8" w14:paraId="3C4D4FD1" w14:textId="77777777" w:rsidTr="00F23355">
        <w:tc>
          <w:tcPr>
            <w:tcW w:w="858" w:type="dxa"/>
            <w:gridSpan w:val="2"/>
          </w:tcPr>
          <w:p w14:paraId="44AD1FC3" w14:textId="77777777" w:rsidR="00C11AAF" w:rsidRPr="002854B5" w:rsidRDefault="00C11AAF" w:rsidP="00F23355">
            <w:pPr>
              <w:pStyle w:val="pqiTabBody"/>
              <w:rPr>
                <w:b/>
                <w:i/>
              </w:rPr>
            </w:pPr>
          </w:p>
        </w:tc>
        <w:tc>
          <w:tcPr>
            <w:tcW w:w="3476" w:type="dxa"/>
          </w:tcPr>
          <w:p w14:paraId="40A85A53" w14:textId="77777777" w:rsidR="00C11AAF" w:rsidRDefault="00C11AAF" w:rsidP="00F23355">
            <w:pPr>
              <w:pStyle w:val="pqiTabBody"/>
              <w:rPr>
                <w:b/>
              </w:rPr>
            </w:pPr>
            <w:r>
              <w:rPr>
                <w:b/>
              </w:rPr>
              <w:t>&lt;NAGŁÓWEK&gt;</w:t>
            </w:r>
          </w:p>
          <w:p w14:paraId="159DFDDE" w14:textId="09FA83F0" w:rsidR="00C11AAF" w:rsidRPr="00621E71" w:rsidRDefault="00C11AAF" w:rsidP="00F23355">
            <w:pPr>
              <w:pStyle w:val="pqiTabBody"/>
              <w:rPr>
                <w:rFonts w:ascii="Courier New" w:hAnsi="Courier New"/>
                <w:color w:val="0000FF"/>
              </w:rPr>
            </w:pPr>
            <w:r w:rsidRPr="00621E71">
              <w:rPr>
                <w:rFonts w:ascii="Courier New" w:hAnsi="Courier New"/>
                <w:color w:val="0000FF"/>
              </w:rPr>
              <w:t>/</w:t>
            </w:r>
            <w:del w:id="1673" w:author="Jurkowska Monika" w:date="2022-11-14T21:27:00Z">
              <w:r w:rsidRPr="00C470C3">
                <w:rPr>
                  <w:rFonts w:ascii="Courier New" w:hAnsi="Courier New" w:cs="Courier New"/>
                  <w:noProof/>
                  <w:color w:val="0000FF"/>
                </w:rPr>
                <w:delText>IE802</w:delText>
              </w:r>
            </w:del>
            <w:ins w:id="1674" w:author="Jurkowska Monika" w:date="2022-11-14T21:27:00Z">
              <w:r w:rsidR="007559A2">
                <w:rPr>
                  <w:rFonts w:ascii="Courier New" w:hAnsi="Courier New" w:cs="Courier New"/>
                  <w:noProof/>
                  <w:color w:val="0000FF"/>
                </w:rPr>
                <w:t>PL</w:t>
              </w:r>
              <w:r w:rsidRPr="00C470C3">
                <w:rPr>
                  <w:rFonts w:ascii="Courier New" w:hAnsi="Courier New" w:cs="Courier New"/>
                  <w:noProof/>
                  <w:color w:val="0000FF"/>
                </w:rPr>
                <w:t>802</w:t>
              </w:r>
            </w:ins>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419" w:type="dxa"/>
          </w:tcPr>
          <w:p w14:paraId="6920EDB6" w14:textId="77777777" w:rsidR="00C11AAF" w:rsidRPr="00C15AD5" w:rsidRDefault="00C11AAF" w:rsidP="00F23355">
            <w:pPr>
              <w:pStyle w:val="pqiTabBody"/>
              <w:rPr>
                <w:b/>
              </w:rPr>
            </w:pPr>
            <w:r w:rsidRPr="00C15AD5">
              <w:rPr>
                <w:b/>
              </w:rPr>
              <w:t>R</w:t>
            </w:r>
          </w:p>
        </w:tc>
        <w:tc>
          <w:tcPr>
            <w:tcW w:w="2715" w:type="dxa"/>
          </w:tcPr>
          <w:p w14:paraId="2F4C4492" w14:textId="77777777" w:rsidR="00C11AAF" w:rsidRPr="00C15AD5" w:rsidRDefault="00C11AAF" w:rsidP="00F23355">
            <w:pPr>
              <w:pStyle w:val="pqiTabBody"/>
              <w:rPr>
                <w:b/>
              </w:rPr>
            </w:pPr>
          </w:p>
        </w:tc>
        <w:tc>
          <w:tcPr>
            <w:tcW w:w="5215" w:type="dxa"/>
          </w:tcPr>
          <w:p w14:paraId="1BEF6CA2" w14:textId="77777777" w:rsidR="00C11AAF" w:rsidRPr="00C15AD5" w:rsidRDefault="00C11AAF" w:rsidP="00F23355">
            <w:pPr>
              <w:pStyle w:val="pqiTabBody"/>
              <w:rPr>
                <w:b/>
              </w:rPr>
            </w:pPr>
          </w:p>
        </w:tc>
        <w:tc>
          <w:tcPr>
            <w:tcW w:w="1083" w:type="dxa"/>
          </w:tcPr>
          <w:p w14:paraId="4B27434A" w14:textId="77777777" w:rsidR="00C11AAF" w:rsidRPr="00C15AD5" w:rsidRDefault="00C11AAF" w:rsidP="00F23355">
            <w:pPr>
              <w:pStyle w:val="pqiTabBody"/>
              <w:rPr>
                <w:b/>
              </w:rPr>
            </w:pPr>
            <w:r w:rsidRPr="00C15AD5">
              <w:rPr>
                <w:b/>
              </w:rPr>
              <w:t>1x</w:t>
            </w:r>
          </w:p>
        </w:tc>
      </w:tr>
      <w:tr w:rsidR="00C11AAF" w:rsidRPr="009079F8" w14:paraId="11650031" w14:textId="77777777" w:rsidTr="00F23355">
        <w:tc>
          <w:tcPr>
            <w:tcW w:w="13766" w:type="dxa"/>
            <w:gridSpan w:val="7"/>
          </w:tcPr>
          <w:p w14:paraId="7CFBC7E9" w14:textId="77777777" w:rsidR="00C11AAF" w:rsidRDefault="00C11AAF" w:rsidP="00F23355">
            <w:pPr>
              <w:pStyle w:val="pqiTabBody"/>
            </w:pPr>
            <w:r>
              <w:t>Wszystkie elementy główne począwszy od poniższego zawarte są w elemencie:</w:t>
            </w:r>
          </w:p>
          <w:p w14:paraId="62311E51" w14:textId="6AA43B4B" w:rsidR="00C11AAF" w:rsidRPr="009079F8" w:rsidRDefault="00C11AAF" w:rsidP="00F23355">
            <w:pPr>
              <w:pStyle w:val="pqiTabBody"/>
            </w:pPr>
            <w:r w:rsidRPr="00621E71">
              <w:rPr>
                <w:rFonts w:ascii="Courier New" w:hAnsi="Courier New"/>
                <w:color w:val="0000FF"/>
              </w:rPr>
              <w:t>/</w:t>
            </w:r>
            <w:del w:id="1675" w:author="Jurkowska Monika" w:date="2022-11-14T21:27:00Z">
              <w:r>
                <w:rPr>
                  <w:rFonts w:ascii="Courier New" w:hAnsi="Courier New" w:cs="Courier New"/>
                  <w:noProof/>
                  <w:color w:val="0000FF"/>
                </w:rPr>
                <w:delText>IE802</w:delText>
              </w:r>
            </w:del>
            <w:ins w:id="1676" w:author="Jurkowska Monika" w:date="2022-11-14T21:27:00Z">
              <w:r w:rsidR="007559A2">
                <w:rPr>
                  <w:rFonts w:ascii="Courier New" w:hAnsi="Courier New" w:cs="Courier New"/>
                  <w:noProof/>
                  <w:color w:val="0000FF"/>
                </w:rPr>
                <w:t>PL</w:t>
              </w:r>
              <w:r>
                <w:rPr>
                  <w:rFonts w:ascii="Courier New" w:hAnsi="Courier New" w:cs="Courier New"/>
                  <w:noProof/>
                  <w:color w:val="0000FF"/>
                </w:rPr>
                <w:t>802</w:t>
              </w:r>
            </w:ins>
            <w:r w:rsidRPr="00621E71">
              <w:rPr>
                <w:rFonts w:ascii="Courier New" w:hAnsi="Courier New"/>
                <w:color w:val="0000FF"/>
              </w:rPr>
              <w:t>/</w:t>
            </w:r>
            <w:r>
              <w:rPr>
                <w:rFonts w:ascii="Courier New" w:hAnsi="Courier New"/>
                <w:color w:val="0000FF"/>
              </w:rPr>
              <w:t>Body/</w:t>
            </w:r>
            <w:proofErr w:type="spellStart"/>
            <w:r>
              <w:rPr>
                <w:rFonts w:ascii="Courier New" w:hAnsi="Courier New" w:cs="Courier New"/>
                <w:noProof/>
                <w:color w:val="0000FF"/>
              </w:rPr>
              <w:t>ReminderMessageForExciseMovement</w:t>
            </w:r>
            <w:proofErr w:type="spellEnd"/>
          </w:p>
        </w:tc>
      </w:tr>
      <w:tr w:rsidR="00C11AAF" w:rsidRPr="009079F8" w14:paraId="47F47377" w14:textId="77777777" w:rsidTr="00F23355">
        <w:tc>
          <w:tcPr>
            <w:tcW w:w="858" w:type="dxa"/>
            <w:gridSpan w:val="2"/>
          </w:tcPr>
          <w:p w14:paraId="6AC50774" w14:textId="77777777" w:rsidR="00C11AAF" w:rsidRPr="009079F8" w:rsidRDefault="00C11AAF" w:rsidP="00F23355">
            <w:pPr>
              <w:pStyle w:val="pqiTabHead"/>
            </w:pPr>
            <w:r w:rsidRPr="009079F8">
              <w:t>1</w:t>
            </w:r>
          </w:p>
        </w:tc>
        <w:tc>
          <w:tcPr>
            <w:tcW w:w="3476" w:type="dxa"/>
          </w:tcPr>
          <w:p w14:paraId="23BBDB10" w14:textId="77777777" w:rsidR="00C11AAF" w:rsidRPr="000F7B4C" w:rsidRDefault="00C11AAF" w:rsidP="00F23355">
            <w:pPr>
              <w:pStyle w:val="pqiTabHead"/>
            </w:pPr>
            <w:r w:rsidRPr="000F7B4C">
              <w:t>CECHA</w:t>
            </w:r>
          </w:p>
          <w:p w14:paraId="78CFBA45" w14:textId="39CAA7DF" w:rsidR="0032598F" w:rsidRPr="000D1D54" w:rsidRDefault="00C11AAF" w:rsidP="00F23355">
            <w:pPr>
              <w:pStyle w:val="pqiTabHead"/>
              <w:rPr>
                <w:rFonts w:ascii="Courier New" w:hAnsi="Courier New"/>
                <w:color w:val="0000FF"/>
                <w:rPrChange w:id="1677" w:author="Jurkowska Monika" w:date="2022-11-14T21:27:00Z">
                  <w:rPr/>
                </w:rPrChange>
              </w:rPr>
            </w:pPr>
            <w:r>
              <w:rPr>
                <w:rFonts w:ascii="Courier New" w:hAnsi="Courier New" w:cs="Courier New"/>
                <w:noProof/>
                <w:color w:val="0000FF"/>
              </w:rPr>
              <w:t>Attributes</w:t>
            </w:r>
          </w:p>
        </w:tc>
        <w:tc>
          <w:tcPr>
            <w:tcW w:w="419" w:type="dxa"/>
          </w:tcPr>
          <w:p w14:paraId="5429D184" w14:textId="77777777" w:rsidR="00C11AAF" w:rsidRPr="009079F8" w:rsidRDefault="00C11AAF" w:rsidP="00F23355">
            <w:pPr>
              <w:pStyle w:val="pqiTabHead"/>
            </w:pPr>
            <w:r w:rsidRPr="009079F8">
              <w:t>R</w:t>
            </w:r>
          </w:p>
        </w:tc>
        <w:tc>
          <w:tcPr>
            <w:tcW w:w="2715" w:type="dxa"/>
          </w:tcPr>
          <w:p w14:paraId="635796E2" w14:textId="77777777" w:rsidR="00C11AAF" w:rsidRPr="009079F8" w:rsidRDefault="00C11AAF" w:rsidP="00F23355">
            <w:pPr>
              <w:pStyle w:val="pqiTabHead"/>
            </w:pPr>
          </w:p>
        </w:tc>
        <w:tc>
          <w:tcPr>
            <w:tcW w:w="5215" w:type="dxa"/>
          </w:tcPr>
          <w:p w14:paraId="32444574" w14:textId="77777777" w:rsidR="00C11AAF" w:rsidRPr="009079F8" w:rsidRDefault="00C11AAF" w:rsidP="00F23355">
            <w:pPr>
              <w:pStyle w:val="pqiTabHead"/>
            </w:pPr>
          </w:p>
        </w:tc>
        <w:tc>
          <w:tcPr>
            <w:tcW w:w="1083" w:type="dxa"/>
          </w:tcPr>
          <w:p w14:paraId="00293575" w14:textId="77777777" w:rsidR="00C11AAF" w:rsidRPr="009079F8" w:rsidRDefault="00C11AAF" w:rsidP="00F23355">
            <w:pPr>
              <w:pStyle w:val="pqiTabHead"/>
            </w:pPr>
            <w:r>
              <w:t>1x</w:t>
            </w:r>
          </w:p>
        </w:tc>
      </w:tr>
      <w:tr w:rsidR="00C11AAF" w:rsidRPr="009079F8" w14:paraId="67C80030" w14:textId="77777777" w:rsidTr="00F23355">
        <w:tc>
          <w:tcPr>
            <w:tcW w:w="456" w:type="dxa"/>
          </w:tcPr>
          <w:p w14:paraId="07FE6B49" w14:textId="77777777" w:rsidR="00C11AAF" w:rsidRPr="009079F8" w:rsidRDefault="00C11AAF" w:rsidP="00F23355">
            <w:pPr>
              <w:pStyle w:val="pqiTabBody"/>
              <w:rPr>
                <w:b/>
              </w:rPr>
            </w:pPr>
          </w:p>
        </w:tc>
        <w:tc>
          <w:tcPr>
            <w:tcW w:w="402" w:type="dxa"/>
          </w:tcPr>
          <w:p w14:paraId="46668338" w14:textId="77777777" w:rsidR="00C11AAF" w:rsidRPr="009079F8" w:rsidRDefault="00C11AAF" w:rsidP="00F23355">
            <w:pPr>
              <w:pStyle w:val="pqiTabBody"/>
              <w:rPr>
                <w:i/>
              </w:rPr>
            </w:pPr>
            <w:r w:rsidRPr="009079F8">
              <w:rPr>
                <w:i/>
              </w:rPr>
              <w:t>a</w:t>
            </w:r>
          </w:p>
        </w:tc>
        <w:tc>
          <w:tcPr>
            <w:tcW w:w="3476" w:type="dxa"/>
          </w:tcPr>
          <w:p w14:paraId="65C4E1EB" w14:textId="77777777" w:rsidR="00C11AAF" w:rsidRDefault="00C11AAF" w:rsidP="00F23355">
            <w:pPr>
              <w:pStyle w:val="pqiTabBody"/>
            </w:pPr>
            <w:r>
              <w:t>Data i czas przypomnienia</w:t>
            </w:r>
          </w:p>
          <w:p w14:paraId="4D1BE7C3" w14:textId="77777777" w:rsidR="00C11AAF" w:rsidRDefault="00C11AAF" w:rsidP="00F23355">
            <w:pPr>
              <w:pStyle w:val="pqiTabBody"/>
              <w:rPr>
                <w:rFonts w:ascii="Courier New" w:hAnsi="Courier New" w:cs="Courier New"/>
                <w:noProof/>
                <w:color w:val="0000FF"/>
              </w:rPr>
            </w:pPr>
            <w:r>
              <w:rPr>
                <w:rFonts w:ascii="Courier New" w:hAnsi="Courier New" w:cs="Courier New"/>
                <w:noProof/>
                <w:color w:val="0000FF"/>
              </w:rPr>
              <w:t>DateAndTimeOfIssuanceOf</w:t>
            </w:r>
          </w:p>
          <w:p w14:paraId="4296F330" w14:textId="38AA53D9" w:rsidR="0032598F" w:rsidRPr="00E67450" w:rsidRDefault="00C11AAF" w:rsidP="00F23355">
            <w:pPr>
              <w:pStyle w:val="pqiTabBody"/>
              <w:rPr>
                <w:rFonts w:ascii="Courier New" w:hAnsi="Courier New"/>
                <w:color w:val="0000FF"/>
                <w:rPrChange w:id="1678" w:author="Jurkowska Monika" w:date="2022-11-14T21:27:00Z">
                  <w:rPr/>
                </w:rPrChange>
              </w:rPr>
            </w:pPr>
            <w:r>
              <w:rPr>
                <w:rFonts w:ascii="Courier New" w:hAnsi="Courier New" w:cs="Courier New"/>
                <w:noProof/>
                <w:color w:val="0000FF"/>
              </w:rPr>
              <w:t>Reminder</w:t>
            </w:r>
          </w:p>
        </w:tc>
        <w:tc>
          <w:tcPr>
            <w:tcW w:w="419" w:type="dxa"/>
          </w:tcPr>
          <w:p w14:paraId="33FC5FFD" w14:textId="77777777" w:rsidR="00C11AAF" w:rsidRPr="009079F8" w:rsidRDefault="00C11AAF" w:rsidP="00F23355">
            <w:pPr>
              <w:pStyle w:val="pqiTabBody"/>
            </w:pPr>
            <w:r w:rsidRPr="009079F8">
              <w:t>R</w:t>
            </w:r>
          </w:p>
        </w:tc>
        <w:tc>
          <w:tcPr>
            <w:tcW w:w="2715" w:type="dxa"/>
          </w:tcPr>
          <w:p w14:paraId="73FB47CC" w14:textId="77777777" w:rsidR="00C11AAF" w:rsidRPr="009079F8" w:rsidRDefault="00C11AAF" w:rsidP="00F23355">
            <w:pPr>
              <w:pStyle w:val="pqiTabBody"/>
            </w:pPr>
          </w:p>
        </w:tc>
        <w:tc>
          <w:tcPr>
            <w:tcW w:w="5215" w:type="dxa"/>
          </w:tcPr>
          <w:p w14:paraId="09FE439D" w14:textId="77777777" w:rsidR="00C11AAF" w:rsidRPr="009079F8" w:rsidRDefault="00C11AAF" w:rsidP="00F23355">
            <w:pPr>
              <w:pStyle w:val="pqiTabBody"/>
            </w:pPr>
          </w:p>
        </w:tc>
        <w:tc>
          <w:tcPr>
            <w:tcW w:w="1083" w:type="dxa"/>
          </w:tcPr>
          <w:p w14:paraId="7A74A417" w14:textId="77777777" w:rsidR="00C11AAF" w:rsidRPr="009079F8" w:rsidRDefault="00C11AAF" w:rsidP="00F23355">
            <w:pPr>
              <w:pStyle w:val="pqiTabBody"/>
            </w:pPr>
            <w:proofErr w:type="spellStart"/>
            <w:r>
              <w:t>dateTime</w:t>
            </w:r>
            <w:proofErr w:type="spellEnd"/>
          </w:p>
        </w:tc>
      </w:tr>
      <w:tr w:rsidR="00C11AAF" w:rsidRPr="009079F8" w14:paraId="4AC67022" w14:textId="77777777" w:rsidTr="00F23355">
        <w:tc>
          <w:tcPr>
            <w:tcW w:w="456" w:type="dxa"/>
          </w:tcPr>
          <w:p w14:paraId="7EBC18C3" w14:textId="77777777" w:rsidR="00C11AAF" w:rsidRPr="009079F8" w:rsidRDefault="00C11AAF" w:rsidP="00F23355">
            <w:pPr>
              <w:pStyle w:val="pqiTabBody"/>
              <w:rPr>
                <w:b/>
              </w:rPr>
            </w:pPr>
          </w:p>
        </w:tc>
        <w:tc>
          <w:tcPr>
            <w:tcW w:w="402" w:type="dxa"/>
          </w:tcPr>
          <w:p w14:paraId="110EDD30" w14:textId="77777777" w:rsidR="00C11AAF" w:rsidRPr="009079F8" w:rsidRDefault="00C11AAF" w:rsidP="00F23355">
            <w:pPr>
              <w:pStyle w:val="pqiTabBody"/>
              <w:rPr>
                <w:i/>
              </w:rPr>
            </w:pPr>
            <w:r>
              <w:rPr>
                <w:i/>
              </w:rPr>
              <w:t>b</w:t>
            </w:r>
          </w:p>
        </w:tc>
        <w:tc>
          <w:tcPr>
            <w:tcW w:w="3476" w:type="dxa"/>
          </w:tcPr>
          <w:p w14:paraId="02484718" w14:textId="77777777" w:rsidR="00C11AAF" w:rsidRDefault="00C11AAF" w:rsidP="00F23355">
            <w:pPr>
              <w:pStyle w:val="pqiTabBody"/>
            </w:pPr>
            <w:r>
              <w:t>Informacja o przypomnieniu</w:t>
            </w:r>
          </w:p>
          <w:p w14:paraId="29DC103A" w14:textId="609514BF" w:rsidR="0032598F" w:rsidRPr="00E67450" w:rsidRDefault="00C11AAF" w:rsidP="00F23355">
            <w:pPr>
              <w:pStyle w:val="pqiTabBody"/>
              <w:rPr>
                <w:rFonts w:ascii="Courier New" w:hAnsi="Courier New"/>
                <w:color w:val="0000FF"/>
                <w:rPrChange w:id="1679" w:author="Jurkowska Monika" w:date="2022-11-14T21:27:00Z">
                  <w:rPr/>
                </w:rPrChange>
              </w:rPr>
            </w:pPr>
            <w:r>
              <w:rPr>
                <w:rFonts w:ascii="Courier New" w:hAnsi="Courier New" w:cs="Courier New"/>
                <w:noProof/>
                <w:color w:val="0000FF"/>
              </w:rPr>
              <w:t>ReminderInformation</w:t>
            </w:r>
          </w:p>
        </w:tc>
        <w:tc>
          <w:tcPr>
            <w:tcW w:w="419" w:type="dxa"/>
          </w:tcPr>
          <w:p w14:paraId="7A6756DD" w14:textId="77777777" w:rsidR="00C11AAF" w:rsidRPr="009079F8" w:rsidRDefault="00C11AAF" w:rsidP="00F23355">
            <w:pPr>
              <w:pStyle w:val="pqiTabBody"/>
            </w:pPr>
            <w:r>
              <w:t>O</w:t>
            </w:r>
          </w:p>
        </w:tc>
        <w:tc>
          <w:tcPr>
            <w:tcW w:w="2715" w:type="dxa"/>
          </w:tcPr>
          <w:p w14:paraId="697C4C4D" w14:textId="77777777" w:rsidR="00C11AAF" w:rsidRPr="009079F8" w:rsidRDefault="00C11AAF" w:rsidP="00F23355">
            <w:pPr>
              <w:pStyle w:val="pqiTabBody"/>
            </w:pPr>
          </w:p>
        </w:tc>
        <w:tc>
          <w:tcPr>
            <w:tcW w:w="5215" w:type="dxa"/>
          </w:tcPr>
          <w:p w14:paraId="60881517" w14:textId="77777777" w:rsidR="00C11AAF" w:rsidRPr="009079F8" w:rsidRDefault="00C11AAF" w:rsidP="00F23355">
            <w:pPr>
              <w:pStyle w:val="pqiTabBody"/>
            </w:pPr>
          </w:p>
        </w:tc>
        <w:tc>
          <w:tcPr>
            <w:tcW w:w="1083" w:type="dxa"/>
          </w:tcPr>
          <w:p w14:paraId="5F9DFB81" w14:textId="77777777" w:rsidR="00C11AAF" w:rsidRPr="009079F8" w:rsidRDefault="00C11AAF" w:rsidP="00F23355">
            <w:pPr>
              <w:pStyle w:val="pqiTabBody"/>
            </w:pPr>
            <w:r>
              <w:t>an..350</w:t>
            </w:r>
          </w:p>
        </w:tc>
      </w:tr>
      <w:tr w:rsidR="00C11AAF" w:rsidRPr="009079F8" w14:paraId="4F8F7285" w14:textId="77777777" w:rsidTr="00F23355">
        <w:tc>
          <w:tcPr>
            <w:tcW w:w="858" w:type="dxa"/>
            <w:gridSpan w:val="2"/>
          </w:tcPr>
          <w:p w14:paraId="39C8B440" w14:textId="77777777" w:rsidR="00C11AAF" w:rsidRPr="009079F8" w:rsidRDefault="00C11AAF" w:rsidP="00F23355">
            <w:pPr>
              <w:pStyle w:val="pqiTabBody"/>
              <w:rPr>
                <w:i/>
              </w:rPr>
            </w:pPr>
          </w:p>
        </w:tc>
        <w:tc>
          <w:tcPr>
            <w:tcW w:w="3476" w:type="dxa"/>
          </w:tcPr>
          <w:p w14:paraId="63B7C44E" w14:textId="77777777" w:rsidR="00C11AAF" w:rsidRDefault="00C11AAF" w:rsidP="00F23355">
            <w:pPr>
              <w:pStyle w:val="pqiTabBody"/>
            </w:pPr>
            <w:r>
              <w:t>JĘZYK ELEMENTU</w:t>
            </w:r>
            <w:r w:rsidRPr="009079F8">
              <w:t xml:space="preserve"> </w:t>
            </w:r>
          </w:p>
          <w:p w14:paraId="1BF2C200" w14:textId="770BF0C4" w:rsidR="0032598F" w:rsidRPr="00E67450" w:rsidRDefault="00C11AAF">
            <w:pPr>
              <w:pStyle w:val="pqiTabBody"/>
              <w:tabs>
                <w:tab w:val="left" w:pos="1680"/>
              </w:tabs>
              <w:rPr>
                <w:rFonts w:ascii="Courier New" w:hAnsi="Courier New"/>
                <w:color w:val="0000FF"/>
                <w:rPrChange w:id="1680" w:author="Jurkowska Monika" w:date="2022-11-14T21:27:00Z">
                  <w:rPr/>
                </w:rPrChange>
              </w:rPr>
              <w:pPrChange w:id="1681" w:author="Jurkowska Monika" w:date="2022-11-14T21:27:00Z">
                <w:pPr>
                  <w:pStyle w:val="pqiTabBody"/>
                </w:pPr>
              </w:pPrChange>
            </w:pPr>
            <w:r>
              <w:rPr>
                <w:rFonts w:ascii="Courier New" w:hAnsi="Courier New" w:cs="Courier New"/>
                <w:noProof/>
                <w:color w:val="0000FF"/>
              </w:rPr>
              <w:t>@language</w:t>
            </w:r>
            <w:ins w:id="1682" w:author="Jurkowska Monika" w:date="2022-11-14T21:27:00Z">
              <w:r w:rsidR="0032598F">
                <w:rPr>
                  <w:rFonts w:ascii="Courier New" w:hAnsi="Courier New" w:cs="Courier New"/>
                  <w:noProof/>
                  <w:color w:val="0000FF"/>
                </w:rPr>
                <w:tab/>
              </w:r>
            </w:ins>
          </w:p>
        </w:tc>
        <w:tc>
          <w:tcPr>
            <w:tcW w:w="419" w:type="dxa"/>
          </w:tcPr>
          <w:p w14:paraId="4B092F6C" w14:textId="77777777" w:rsidR="00C11AAF" w:rsidRPr="009079F8" w:rsidRDefault="00C11AAF" w:rsidP="00F23355">
            <w:pPr>
              <w:pStyle w:val="pqiTabBody"/>
            </w:pPr>
            <w:r>
              <w:t>D</w:t>
            </w:r>
          </w:p>
        </w:tc>
        <w:tc>
          <w:tcPr>
            <w:tcW w:w="2715" w:type="dxa"/>
          </w:tcPr>
          <w:p w14:paraId="3A6D2FA1" w14:textId="77777777" w:rsidR="00C11AAF" w:rsidRPr="009079F8" w:rsidRDefault="00C11AAF" w:rsidP="00F23355">
            <w:pPr>
              <w:pStyle w:val="pqiTabBody"/>
            </w:pPr>
            <w:r w:rsidRPr="009079F8">
              <w:t>„R”, jeżeli stosuje się pole tekstowe</w:t>
            </w:r>
            <w:r>
              <w:t xml:space="preserve"> 1b</w:t>
            </w:r>
            <w:r w:rsidRPr="009079F8">
              <w:t>.</w:t>
            </w:r>
          </w:p>
        </w:tc>
        <w:tc>
          <w:tcPr>
            <w:tcW w:w="5215" w:type="dxa"/>
          </w:tcPr>
          <w:p w14:paraId="09C914D3" w14:textId="77777777" w:rsidR="00C11AAF" w:rsidRDefault="00C11AAF" w:rsidP="00F23355">
            <w:pPr>
              <w:pStyle w:val="pqiTabBody"/>
            </w:pPr>
            <w:r>
              <w:t>Atrybut.</w:t>
            </w:r>
          </w:p>
          <w:p w14:paraId="02309442" w14:textId="646419CA" w:rsidR="008C7867"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083" w:type="dxa"/>
          </w:tcPr>
          <w:p w14:paraId="1CB464E5" w14:textId="77777777" w:rsidR="00C11AAF" w:rsidRPr="009079F8" w:rsidRDefault="00C11AAF" w:rsidP="00F23355">
            <w:pPr>
              <w:pStyle w:val="pqiTabBody"/>
            </w:pPr>
            <w:r w:rsidRPr="009079F8">
              <w:t>a2</w:t>
            </w:r>
          </w:p>
        </w:tc>
      </w:tr>
      <w:tr w:rsidR="00C11AAF" w:rsidRPr="009079F8" w14:paraId="7F4295E1" w14:textId="77777777" w:rsidTr="00F23355">
        <w:tc>
          <w:tcPr>
            <w:tcW w:w="456" w:type="dxa"/>
          </w:tcPr>
          <w:p w14:paraId="4D29342E" w14:textId="77777777" w:rsidR="00C11AAF" w:rsidRPr="009079F8" w:rsidRDefault="00C11AAF" w:rsidP="00F23355">
            <w:pPr>
              <w:pStyle w:val="pqiTabBody"/>
              <w:rPr>
                <w:b/>
              </w:rPr>
            </w:pPr>
          </w:p>
        </w:tc>
        <w:tc>
          <w:tcPr>
            <w:tcW w:w="402" w:type="dxa"/>
          </w:tcPr>
          <w:p w14:paraId="40C396B6" w14:textId="77777777" w:rsidR="00C11AAF" w:rsidRPr="009079F8" w:rsidRDefault="00C11AAF" w:rsidP="00F23355">
            <w:pPr>
              <w:pStyle w:val="pqiTabBody"/>
              <w:rPr>
                <w:i/>
              </w:rPr>
            </w:pPr>
            <w:r>
              <w:rPr>
                <w:i/>
              </w:rPr>
              <w:t>c</w:t>
            </w:r>
          </w:p>
        </w:tc>
        <w:tc>
          <w:tcPr>
            <w:tcW w:w="3476" w:type="dxa"/>
          </w:tcPr>
          <w:p w14:paraId="2A79A154" w14:textId="77777777" w:rsidR="00C11AAF" w:rsidRDefault="00C11AAF" w:rsidP="00F23355">
            <w:pPr>
              <w:pStyle w:val="pqiTabBody"/>
            </w:pPr>
            <w:r>
              <w:t>Limit daty i czasu</w:t>
            </w:r>
          </w:p>
          <w:p w14:paraId="172EEBDC" w14:textId="1C301A46" w:rsidR="0032598F" w:rsidRPr="00E67450" w:rsidRDefault="00C11AAF" w:rsidP="00F23355">
            <w:pPr>
              <w:pStyle w:val="pqiTabBody"/>
              <w:rPr>
                <w:rFonts w:ascii="Courier New" w:hAnsi="Courier New"/>
                <w:color w:val="0000FF"/>
                <w:rPrChange w:id="1683" w:author="Jurkowska Monika" w:date="2022-11-14T21:27:00Z">
                  <w:rPr/>
                </w:rPrChange>
              </w:rPr>
            </w:pPr>
            <w:r>
              <w:rPr>
                <w:rFonts w:ascii="Courier New" w:hAnsi="Courier New" w:cs="Courier New"/>
                <w:noProof/>
                <w:color w:val="0000FF"/>
              </w:rPr>
              <w:t>LimitDateAndTime</w:t>
            </w:r>
          </w:p>
        </w:tc>
        <w:tc>
          <w:tcPr>
            <w:tcW w:w="419" w:type="dxa"/>
          </w:tcPr>
          <w:p w14:paraId="7E1B1050" w14:textId="77777777" w:rsidR="00C11AAF" w:rsidRPr="009079F8" w:rsidRDefault="00C11AAF" w:rsidP="00F23355">
            <w:pPr>
              <w:pStyle w:val="pqiTabBody"/>
            </w:pPr>
            <w:r>
              <w:t>R</w:t>
            </w:r>
          </w:p>
        </w:tc>
        <w:tc>
          <w:tcPr>
            <w:tcW w:w="2715" w:type="dxa"/>
          </w:tcPr>
          <w:p w14:paraId="6F4DD282" w14:textId="77777777" w:rsidR="00C11AAF" w:rsidRPr="009079F8" w:rsidRDefault="00C11AAF" w:rsidP="00F23355">
            <w:pPr>
              <w:pStyle w:val="pqiTabBody"/>
            </w:pPr>
          </w:p>
        </w:tc>
        <w:tc>
          <w:tcPr>
            <w:tcW w:w="5215" w:type="dxa"/>
          </w:tcPr>
          <w:p w14:paraId="1791B266" w14:textId="77777777" w:rsidR="00C11AAF" w:rsidRPr="009079F8" w:rsidRDefault="00C11AAF" w:rsidP="00F23355">
            <w:pPr>
              <w:pStyle w:val="pqiTabBody"/>
            </w:pPr>
          </w:p>
        </w:tc>
        <w:tc>
          <w:tcPr>
            <w:tcW w:w="1083" w:type="dxa"/>
          </w:tcPr>
          <w:p w14:paraId="4B75BF8E" w14:textId="77777777" w:rsidR="00C11AAF" w:rsidRPr="009079F8" w:rsidRDefault="00C11AAF" w:rsidP="00F23355">
            <w:pPr>
              <w:pStyle w:val="pqiTabBody"/>
            </w:pPr>
            <w:proofErr w:type="spellStart"/>
            <w:r>
              <w:t>dateTime</w:t>
            </w:r>
            <w:proofErr w:type="spellEnd"/>
          </w:p>
        </w:tc>
      </w:tr>
      <w:tr w:rsidR="00C11AAF" w:rsidRPr="009079F8" w14:paraId="56F44D81" w14:textId="77777777" w:rsidTr="00F23355">
        <w:tc>
          <w:tcPr>
            <w:tcW w:w="456" w:type="dxa"/>
          </w:tcPr>
          <w:p w14:paraId="387CDD23" w14:textId="77777777" w:rsidR="00C11AAF" w:rsidRPr="009079F8" w:rsidRDefault="00C11AAF" w:rsidP="00F23355">
            <w:pPr>
              <w:pStyle w:val="pqiTabBody"/>
              <w:rPr>
                <w:b/>
              </w:rPr>
            </w:pPr>
          </w:p>
        </w:tc>
        <w:tc>
          <w:tcPr>
            <w:tcW w:w="402" w:type="dxa"/>
          </w:tcPr>
          <w:p w14:paraId="293C600F" w14:textId="77777777" w:rsidR="00C11AAF" w:rsidRPr="009079F8" w:rsidRDefault="00C11AAF" w:rsidP="00F23355">
            <w:pPr>
              <w:pStyle w:val="pqiTabBody"/>
              <w:rPr>
                <w:i/>
              </w:rPr>
            </w:pPr>
            <w:r>
              <w:rPr>
                <w:i/>
              </w:rPr>
              <w:t>d</w:t>
            </w:r>
          </w:p>
        </w:tc>
        <w:tc>
          <w:tcPr>
            <w:tcW w:w="3476" w:type="dxa"/>
          </w:tcPr>
          <w:p w14:paraId="0C3DD8D9" w14:textId="77777777" w:rsidR="00C11AAF" w:rsidRDefault="00C11AAF" w:rsidP="00F23355">
            <w:pPr>
              <w:pStyle w:val="pqiTabBody"/>
            </w:pPr>
            <w:r>
              <w:t>Typ wiadomości przypomnienia</w:t>
            </w:r>
          </w:p>
          <w:p w14:paraId="3BB4B58E" w14:textId="77777777" w:rsidR="00C11AAF" w:rsidRPr="009079F8" w:rsidRDefault="00C11AAF" w:rsidP="00F23355">
            <w:pPr>
              <w:pStyle w:val="pqiTabBody"/>
            </w:pPr>
            <w:r>
              <w:rPr>
                <w:rFonts w:ascii="Courier New" w:hAnsi="Courier New" w:cs="Courier New"/>
                <w:noProof/>
                <w:color w:val="0000FF"/>
              </w:rPr>
              <w:t>ReminderMessageType</w:t>
            </w:r>
          </w:p>
        </w:tc>
        <w:tc>
          <w:tcPr>
            <w:tcW w:w="419" w:type="dxa"/>
          </w:tcPr>
          <w:p w14:paraId="1EA5CF52" w14:textId="77777777" w:rsidR="00C11AAF" w:rsidRPr="009079F8" w:rsidRDefault="00C11AAF" w:rsidP="00F23355">
            <w:pPr>
              <w:pStyle w:val="pqiTabBody"/>
            </w:pPr>
            <w:r w:rsidRPr="009079F8">
              <w:t>R</w:t>
            </w:r>
          </w:p>
        </w:tc>
        <w:tc>
          <w:tcPr>
            <w:tcW w:w="2715" w:type="dxa"/>
          </w:tcPr>
          <w:p w14:paraId="5A0F423F" w14:textId="77777777" w:rsidR="00C11AAF" w:rsidRPr="009079F8" w:rsidRDefault="00C11AAF" w:rsidP="00F23355">
            <w:pPr>
              <w:pStyle w:val="pqiTabBody"/>
            </w:pPr>
          </w:p>
        </w:tc>
        <w:tc>
          <w:tcPr>
            <w:tcW w:w="5215" w:type="dxa"/>
          </w:tcPr>
          <w:p w14:paraId="166D5357" w14:textId="77777777" w:rsidR="00C11AAF" w:rsidRDefault="00C11AAF" w:rsidP="00F23355">
            <w:pPr>
              <w:pStyle w:val="pqiTabBody"/>
            </w:pPr>
            <w:r>
              <w:t>1 – upływ terminu na zmianę miejsca przeznaczenia</w:t>
            </w:r>
          </w:p>
          <w:p w14:paraId="7B22EC05" w14:textId="77777777" w:rsidR="00C11AAF" w:rsidRDefault="00C11AAF" w:rsidP="00F23355">
            <w:pPr>
              <w:pStyle w:val="pqiTabBody"/>
            </w:pPr>
            <w:r>
              <w:t>2 – upływ terminu na przesłanie raportu odbioru</w:t>
            </w:r>
          </w:p>
          <w:p w14:paraId="05C57D99" w14:textId="1A5946A6" w:rsidR="007559A2" w:rsidRPr="00EF5348" w:rsidRDefault="007559A2" w:rsidP="00F23355">
            <w:pPr>
              <w:pStyle w:val="pqiTabBody"/>
            </w:pPr>
          </w:p>
        </w:tc>
        <w:tc>
          <w:tcPr>
            <w:tcW w:w="1083" w:type="dxa"/>
          </w:tcPr>
          <w:p w14:paraId="046FFAC7" w14:textId="77777777" w:rsidR="00C11AAF" w:rsidRPr="009079F8" w:rsidRDefault="00C11AAF" w:rsidP="00F23355">
            <w:pPr>
              <w:pStyle w:val="pqiTabBody"/>
            </w:pPr>
            <w:r w:rsidRPr="009079F8">
              <w:t>n1</w:t>
            </w:r>
          </w:p>
        </w:tc>
      </w:tr>
      <w:tr w:rsidR="00C11AAF" w:rsidRPr="009079F8" w14:paraId="1C8A3505" w14:textId="77777777" w:rsidTr="00F23355">
        <w:tc>
          <w:tcPr>
            <w:tcW w:w="858" w:type="dxa"/>
            <w:gridSpan w:val="2"/>
          </w:tcPr>
          <w:p w14:paraId="754E23F4" w14:textId="77777777" w:rsidR="00C11AAF" w:rsidRPr="009079F8" w:rsidRDefault="00C11AAF" w:rsidP="00F23355">
            <w:pPr>
              <w:pStyle w:val="pqiTabHead"/>
            </w:pPr>
            <w:r>
              <w:lastRenderedPageBreak/>
              <w:t>2</w:t>
            </w:r>
          </w:p>
        </w:tc>
        <w:tc>
          <w:tcPr>
            <w:tcW w:w="3476" w:type="dxa"/>
          </w:tcPr>
          <w:p w14:paraId="51C63C87" w14:textId="509578B4" w:rsidR="00C11AAF" w:rsidRPr="008816FC" w:rsidRDefault="00C11AAF" w:rsidP="00F23355">
            <w:pPr>
              <w:pStyle w:val="pqiTabHead"/>
            </w:pPr>
            <w:r w:rsidRPr="008816FC">
              <w:t>Dokument e-AD</w:t>
            </w:r>
            <w:ins w:id="1684" w:author="Jurkowska Monika" w:date="2022-11-14T21:27:00Z">
              <w:r w:rsidR="007559A2">
                <w:t>/e-SAD</w:t>
              </w:r>
            </w:ins>
            <w:r w:rsidRPr="008816FC">
              <w:t xml:space="preserve"> PRZEMIESZCZENIA WYROBÓW AKCYZOWYCH</w:t>
            </w:r>
          </w:p>
          <w:p w14:paraId="3D0CEEAB" w14:textId="3D76B2B0" w:rsidR="00DB1512" w:rsidRPr="00C470C3" w:rsidRDefault="00C11AAF" w:rsidP="00F23355">
            <w:pPr>
              <w:pStyle w:val="pqiTabHead"/>
              <w:rPr>
                <w:rFonts w:ascii="Courier New" w:hAnsi="Courier New" w:cs="Courier New"/>
                <w:noProof/>
                <w:color w:val="0000FF"/>
              </w:rPr>
            </w:pPr>
            <w:del w:id="1685" w:author="Jurkowska Monika" w:date="2022-11-14T21:27:00Z">
              <w:r w:rsidRPr="00C470C3">
                <w:rPr>
                  <w:rFonts w:ascii="Courier New" w:hAnsi="Courier New" w:cs="Courier New"/>
                  <w:noProof/>
                  <w:color w:val="0000FF"/>
                </w:rPr>
                <w:delText>ExciseMovementEad</w:delText>
              </w:r>
            </w:del>
            <w:ins w:id="1686" w:author="Jurkowska Monika" w:date="2022-11-14T21:27:00Z">
              <w:r w:rsidR="00DB1512">
                <w:rPr>
                  <w:rFonts w:ascii="Courier New" w:hAnsi="Courier New" w:cs="Courier New"/>
                  <w:noProof/>
                  <w:color w:val="0000FF"/>
                </w:rPr>
                <w:t>ExciseMovment</w:t>
              </w:r>
            </w:ins>
          </w:p>
        </w:tc>
        <w:tc>
          <w:tcPr>
            <w:tcW w:w="419" w:type="dxa"/>
          </w:tcPr>
          <w:p w14:paraId="342CF7FA" w14:textId="77777777" w:rsidR="00C11AAF" w:rsidRPr="009079F8" w:rsidRDefault="00C11AAF" w:rsidP="00F23355">
            <w:pPr>
              <w:pStyle w:val="pqiTabHead"/>
            </w:pPr>
            <w:r w:rsidRPr="009079F8">
              <w:t>R</w:t>
            </w:r>
          </w:p>
        </w:tc>
        <w:tc>
          <w:tcPr>
            <w:tcW w:w="2715" w:type="dxa"/>
          </w:tcPr>
          <w:p w14:paraId="3C321434" w14:textId="77777777" w:rsidR="00C11AAF" w:rsidRPr="009079F8" w:rsidRDefault="00C11AAF" w:rsidP="00F23355">
            <w:pPr>
              <w:pStyle w:val="pqiTabHead"/>
            </w:pPr>
          </w:p>
        </w:tc>
        <w:tc>
          <w:tcPr>
            <w:tcW w:w="5215" w:type="dxa"/>
          </w:tcPr>
          <w:p w14:paraId="683DD552" w14:textId="77777777" w:rsidR="00C11AAF" w:rsidRPr="009079F8" w:rsidRDefault="00C11AAF" w:rsidP="00F23355">
            <w:pPr>
              <w:pStyle w:val="pqiTabHead"/>
            </w:pPr>
          </w:p>
        </w:tc>
        <w:tc>
          <w:tcPr>
            <w:tcW w:w="1083" w:type="dxa"/>
          </w:tcPr>
          <w:p w14:paraId="272DA11A" w14:textId="77777777" w:rsidR="00C11AAF" w:rsidRPr="009079F8" w:rsidRDefault="00C11AAF" w:rsidP="00F23355">
            <w:pPr>
              <w:pStyle w:val="pqiTabHead"/>
            </w:pPr>
            <w:r>
              <w:t>1x</w:t>
            </w:r>
          </w:p>
        </w:tc>
      </w:tr>
      <w:tr w:rsidR="00C11AAF" w:rsidRPr="009079F8" w14:paraId="7269E51C" w14:textId="77777777" w:rsidTr="00F23355">
        <w:tc>
          <w:tcPr>
            <w:tcW w:w="456" w:type="dxa"/>
          </w:tcPr>
          <w:p w14:paraId="7D20BABC" w14:textId="77777777" w:rsidR="00C11AAF" w:rsidRPr="009079F8" w:rsidRDefault="00C11AAF" w:rsidP="00F23355">
            <w:pPr>
              <w:pStyle w:val="pqiTabBody"/>
              <w:rPr>
                <w:b/>
              </w:rPr>
            </w:pPr>
          </w:p>
        </w:tc>
        <w:tc>
          <w:tcPr>
            <w:tcW w:w="402" w:type="dxa"/>
          </w:tcPr>
          <w:p w14:paraId="6BA8A7CB" w14:textId="77777777" w:rsidR="00C11AAF" w:rsidRPr="009079F8" w:rsidRDefault="00C11AAF" w:rsidP="00F23355">
            <w:pPr>
              <w:pStyle w:val="pqiTabBody"/>
              <w:rPr>
                <w:i/>
              </w:rPr>
            </w:pPr>
            <w:r w:rsidRPr="009079F8">
              <w:rPr>
                <w:i/>
              </w:rPr>
              <w:t>a</w:t>
            </w:r>
          </w:p>
        </w:tc>
        <w:tc>
          <w:tcPr>
            <w:tcW w:w="3476" w:type="dxa"/>
          </w:tcPr>
          <w:p w14:paraId="403A0D5C" w14:textId="77777777" w:rsidR="00C11AAF" w:rsidRDefault="00C11AAF" w:rsidP="00F23355">
            <w:pPr>
              <w:pStyle w:val="pqiTabBody"/>
            </w:pPr>
            <w:r>
              <w:t>ARC</w:t>
            </w:r>
          </w:p>
          <w:p w14:paraId="0E1F4A95" w14:textId="51669661" w:rsidR="00DB1512" w:rsidRPr="00C470C3" w:rsidRDefault="00C11AAF" w:rsidP="00F23355">
            <w:pPr>
              <w:pStyle w:val="pqiTabBody"/>
              <w:rPr>
                <w:rFonts w:ascii="Courier New" w:hAnsi="Courier New" w:cs="Courier New"/>
                <w:noProof/>
                <w:color w:val="0000FF"/>
              </w:rPr>
            </w:pPr>
            <w:r w:rsidRPr="00C470C3">
              <w:rPr>
                <w:rFonts w:ascii="Courier New" w:hAnsi="Courier New" w:cs="Courier New"/>
                <w:noProof/>
                <w:color w:val="0000FF"/>
              </w:rPr>
              <w:t>AdministrativeReferenceCode</w:t>
            </w:r>
          </w:p>
        </w:tc>
        <w:tc>
          <w:tcPr>
            <w:tcW w:w="419" w:type="dxa"/>
          </w:tcPr>
          <w:p w14:paraId="617CE688" w14:textId="77777777" w:rsidR="00C11AAF" w:rsidRPr="009079F8" w:rsidRDefault="00C11AAF" w:rsidP="00F23355">
            <w:pPr>
              <w:pStyle w:val="pqiTabBody"/>
            </w:pPr>
            <w:r w:rsidRPr="009079F8">
              <w:t>R</w:t>
            </w:r>
          </w:p>
        </w:tc>
        <w:tc>
          <w:tcPr>
            <w:tcW w:w="2715" w:type="dxa"/>
          </w:tcPr>
          <w:p w14:paraId="0FA4D649" w14:textId="77777777" w:rsidR="00C11AAF" w:rsidRPr="009079F8" w:rsidRDefault="00C11AAF" w:rsidP="00F23355">
            <w:pPr>
              <w:pStyle w:val="pqiTabBody"/>
            </w:pPr>
          </w:p>
        </w:tc>
        <w:tc>
          <w:tcPr>
            <w:tcW w:w="5215" w:type="dxa"/>
          </w:tcPr>
          <w:p w14:paraId="7A9925B8" w14:textId="2B123AEB" w:rsidR="008C7867" w:rsidRDefault="008C7867" w:rsidP="00F23355">
            <w:pPr>
              <w:pStyle w:val="pqiTabBody"/>
              <w:rPr>
                <w:ins w:id="1687" w:author="Jurkowska Monika" w:date="2022-11-14T21:27:00Z"/>
              </w:rPr>
            </w:pPr>
            <w:ins w:id="1688" w:author="Jurkowska Monika" w:date="2022-11-14T21:27:00Z">
              <w:r>
                <w:t>.</w:t>
              </w:r>
            </w:ins>
          </w:p>
          <w:p w14:paraId="41BD710E" w14:textId="74A38288" w:rsidR="008C7867" w:rsidRPr="009079F8" w:rsidRDefault="008C7867" w:rsidP="00F23355">
            <w:pPr>
              <w:pStyle w:val="pqiTabBody"/>
            </w:pPr>
          </w:p>
        </w:tc>
        <w:tc>
          <w:tcPr>
            <w:tcW w:w="1083" w:type="dxa"/>
          </w:tcPr>
          <w:p w14:paraId="1BA70B51" w14:textId="77777777" w:rsidR="00C11AAF" w:rsidRPr="009079F8" w:rsidRDefault="00C11AAF" w:rsidP="00F23355">
            <w:pPr>
              <w:pStyle w:val="pqiTabBody"/>
            </w:pPr>
            <w:r>
              <w:t>an21</w:t>
            </w:r>
          </w:p>
        </w:tc>
      </w:tr>
      <w:tr w:rsidR="00C11AAF" w:rsidRPr="009079F8" w14:paraId="11D750BA" w14:textId="77777777" w:rsidTr="00F23355">
        <w:tc>
          <w:tcPr>
            <w:tcW w:w="456" w:type="dxa"/>
          </w:tcPr>
          <w:p w14:paraId="63875656" w14:textId="77777777" w:rsidR="00C11AAF" w:rsidRPr="009079F8" w:rsidRDefault="00C11AAF" w:rsidP="00F23355">
            <w:pPr>
              <w:pStyle w:val="pqiTabBody"/>
              <w:rPr>
                <w:b/>
              </w:rPr>
            </w:pPr>
          </w:p>
        </w:tc>
        <w:tc>
          <w:tcPr>
            <w:tcW w:w="402" w:type="dxa"/>
          </w:tcPr>
          <w:p w14:paraId="5A080220" w14:textId="77777777" w:rsidR="00C11AAF" w:rsidRPr="009079F8" w:rsidRDefault="00C11AAF" w:rsidP="00F23355">
            <w:pPr>
              <w:pStyle w:val="pqiTabBody"/>
              <w:rPr>
                <w:i/>
              </w:rPr>
            </w:pPr>
            <w:r>
              <w:rPr>
                <w:i/>
              </w:rPr>
              <w:t>b</w:t>
            </w:r>
          </w:p>
        </w:tc>
        <w:tc>
          <w:tcPr>
            <w:tcW w:w="3476" w:type="dxa"/>
          </w:tcPr>
          <w:p w14:paraId="00465A26" w14:textId="77777777" w:rsidR="00C11AAF" w:rsidRDefault="00C11AAF" w:rsidP="00F23355">
            <w:pPr>
              <w:pStyle w:val="pqiTabBody"/>
            </w:pPr>
            <w:r>
              <w:t>Numer porządkowy</w:t>
            </w:r>
          </w:p>
          <w:p w14:paraId="25FD1316" w14:textId="146914AA" w:rsidR="00DB1512" w:rsidRPr="00E67450" w:rsidRDefault="00C11AAF" w:rsidP="00F23355">
            <w:pPr>
              <w:pStyle w:val="pqiTabBody"/>
              <w:rPr>
                <w:rFonts w:ascii="Courier New" w:hAnsi="Courier New"/>
                <w:color w:val="0000FF"/>
                <w:rPrChange w:id="1689" w:author="Jurkowska Monika" w:date="2022-11-14T21:27:00Z">
                  <w:rPr/>
                </w:rPrChange>
              </w:rPr>
            </w:pPr>
            <w:r>
              <w:rPr>
                <w:rFonts w:ascii="Courier New" w:hAnsi="Courier New" w:cs="Courier New"/>
                <w:noProof/>
                <w:color w:val="0000FF"/>
              </w:rPr>
              <w:t>SequenceNumber</w:t>
            </w:r>
          </w:p>
        </w:tc>
        <w:tc>
          <w:tcPr>
            <w:tcW w:w="419" w:type="dxa"/>
          </w:tcPr>
          <w:p w14:paraId="78D1FE12" w14:textId="77777777" w:rsidR="00C11AAF" w:rsidRPr="009079F8" w:rsidRDefault="00C11AAF" w:rsidP="00F23355">
            <w:pPr>
              <w:pStyle w:val="pqiTabBody"/>
            </w:pPr>
            <w:r w:rsidRPr="009079F8">
              <w:t>R</w:t>
            </w:r>
          </w:p>
        </w:tc>
        <w:tc>
          <w:tcPr>
            <w:tcW w:w="2715" w:type="dxa"/>
          </w:tcPr>
          <w:p w14:paraId="2B0CE0EA" w14:textId="77777777" w:rsidR="00C11AAF" w:rsidRPr="009079F8" w:rsidRDefault="00C11AAF" w:rsidP="00F23355">
            <w:pPr>
              <w:pStyle w:val="pqiTabBody"/>
            </w:pPr>
          </w:p>
        </w:tc>
        <w:tc>
          <w:tcPr>
            <w:tcW w:w="5215" w:type="dxa"/>
          </w:tcPr>
          <w:p w14:paraId="2EE8D13B" w14:textId="77777777" w:rsidR="00C11AAF" w:rsidRDefault="00E30F09" w:rsidP="00F23355">
            <w:pPr>
              <w:pStyle w:val="pqiTabBody"/>
              <w:rPr>
                <w:ins w:id="1690" w:author="Jurkowska Monika" w:date="2022-11-14T21:27:00Z"/>
              </w:rPr>
            </w:pPr>
            <w:r>
              <w:t>Wartość musi być większa od zera.</w:t>
            </w:r>
          </w:p>
          <w:p w14:paraId="2028A33D" w14:textId="77777777" w:rsidR="008C7867" w:rsidRDefault="008C7867" w:rsidP="00F23355">
            <w:pPr>
              <w:pStyle w:val="pqiTabBody"/>
            </w:pPr>
            <w:r>
              <w:t>Przy wstępnym zatwierdzeniu dokumentu e-AD/</w:t>
            </w:r>
            <w:proofErr w:type="spellStart"/>
            <w:r>
              <w:t>eSAD</w:t>
            </w:r>
            <w:proofErr w:type="spellEnd"/>
            <w:r>
              <w:t xml:space="preserve"> przyjmuje się 1, a następnie przy każdej zmianie miejsca przeznaczenia wartość tę zwiększa się o 1</w:t>
            </w:r>
          </w:p>
          <w:p w14:paraId="281D4BE6" w14:textId="0311F274" w:rsidR="008C7867" w:rsidRPr="009079F8" w:rsidRDefault="008C7867" w:rsidP="00F23355">
            <w:pPr>
              <w:pStyle w:val="pqiTabBody"/>
            </w:pPr>
          </w:p>
        </w:tc>
        <w:tc>
          <w:tcPr>
            <w:tcW w:w="1083" w:type="dxa"/>
          </w:tcPr>
          <w:p w14:paraId="06F576B2" w14:textId="77777777" w:rsidR="00C11AAF" w:rsidRPr="009079F8" w:rsidRDefault="00C11AAF" w:rsidP="00F23355">
            <w:pPr>
              <w:pStyle w:val="pqiTabBody"/>
            </w:pPr>
            <w:r w:rsidRPr="009079F8">
              <w:t>n</w:t>
            </w:r>
            <w:r>
              <w:t>..2</w:t>
            </w:r>
          </w:p>
        </w:tc>
      </w:tr>
    </w:tbl>
    <w:p w14:paraId="0C409CAE" w14:textId="349D4F74" w:rsidR="00C11AAF" w:rsidRDefault="00C11AAF" w:rsidP="00C11AAF">
      <w:pPr>
        <w:pStyle w:val="pqiChpHeadNum2"/>
        <w:rPr>
          <w:lang w:eastAsia="en-GB"/>
        </w:rPr>
      </w:pPr>
      <w:r>
        <w:rPr>
          <w:lang w:eastAsia="en-GB"/>
        </w:rPr>
        <w:br w:type="page"/>
      </w:r>
      <w:bookmarkStart w:id="1691" w:name="_Toc379453956"/>
      <w:bookmarkStart w:id="1692" w:name="_Toc117635696"/>
      <w:bookmarkStart w:id="1693" w:name="_Toc71025856"/>
      <w:r w:rsidRPr="002854B5">
        <w:lastRenderedPageBreak/>
        <w:t>IE</w:t>
      </w:r>
      <w:r>
        <w:t xml:space="preserve">803 – </w:t>
      </w:r>
      <w:r w:rsidRPr="002B3A1C">
        <w:t>Powiadomienie o zmianie miejsca przeznaczenia wysyłany do pierwotnego odbiorcy</w:t>
      </w:r>
      <w:r>
        <w:t xml:space="preserve"> </w:t>
      </w:r>
      <w:r w:rsidRPr="002B3A1C">
        <w:t>e-</w:t>
      </w:r>
      <w:r w:rsidR="00D16BA0">
        <w:t>AD/e-</w:t>
      </w:r>
      <w:ins w:id="1694" w:author="Jurkowska Monika" w:date="2022-11-14T21:27:00Z">
        <w:r w:rsidR="007559A2">
          <w:t>S</w:t>
        </w:r>
        <w:r w:rsidRPr="002B3A1C">
          <w:t>AD</w:t>
        </w:r>
      </w:ins>
      <w:r>
        <w:t xml:space="preserve"> / Powiadomienie o podziale</w:t>
      </w:r>
      <w:bookmarkEnd w:id="1691"/>
      <w:bookmarkEnd w:id="1692"/>
      <w:bookmarkEnd w:id="1693"/>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53"/>
        <w:gridCol w:w="400"/>
        <w:gridCol w:w="3475"/>
        <w:gridCol w:w="417"/>
        <w:gridCol w:w="2631"/>
        <w:gridCol w:w="5086"/>
        <w:gridCol w:w="1082"/>
      </w:tblGrid>
      <w:tr w:rsidR="00C11AAF" w:rsidRPr="009079F8" w14:paraId="30CABF15" w14:textId="77777777" w:rsidTr="00F23355">
        <w:trPr>
          <w:tblHeader/>
        </w:trPr>
        <w:tc>
          <w:tcPr>
            <w:tcW w:w="456" w:type="dxa"/>
            <w:shd w:val="clear" w:color="auto" w:fill="F3F3F3"/>
            <w:vAlign w:val="center"/>
          </w:tcPr>
          <w:p w14:paraId="25C78007" w14:textId="77777777" w:rsidR="00C11AAF" w:rsidRPr="009079F8" w:rsidRDefault="00C11AAF" w:rsidP="00F23355">
            <w:pPr>
              <w:pStyle w:val="pqiTabBody"/>
            </w:pPr>
            <w:r>
              <w:br w:type="page"/>
            </w:r>
            <w:r>
              <w:br w:type="page"/>
            </w:r>
            <w:r w:rsidRPr="009079F8">
              <w:t>A</w:t>
            </w:r>
          </w:p>
        </w:tc>
        <w:tc>
          <w:tcPr>
            <w:tcW w:w="402" w:type="dxa"/>
            <w:shd w:val="clear" w:color="auto" w:fill="F3F3F3"/>
            <w:vAlign w:val="center"/>
          </w:tcPr>
          <w:p w14:paraId="71874496" w14:textId="77777777" w:rsidR="00C11AAF" w:rsidRPr="009079F8" w:rsidRDefault="00C11AAF" w:rsidP="00F23355">
            <w:pPr>
              <w:pStyle w:val="pqiTabBody"/>
            </w:pPr>
            <w:r w:rsidRPr="009079F8">
              <w:t>B</w:t>
            </w:r>
          </w:p>
        </w:tc>
        <w:tc>
          <w:tcPr>
            <w:tcW w:w="3476" w:type="dxa"/>
            <w:shd w:val="clear" w:color="auto" w:fill="F3F3F3"/>
            <w:vAlign w:val="center"/>
          </w:tcPr>
          <w:p w14:paraId="6D5F2999" w14:textId="77777777" w:rsidR="00C11AAF" w:rsidRPr="009079F8" w:rsidRDefault="00C11AAF" w:rsidP="00F23355">
            <w:pPr>
              <w:pStyle w:val="pqiTabBody"/>
            </w:pPr>
            <w:r w:rsidRPr="009079F8">
              <w:t>C</w:t>
            </w:r>
          </w:p>
        </w:tc>
        <w:tc>
          <w:tcPr>
            <w:tcW w:w="419" w:type="dxa"/>
            <w:shd w:val="clear" w:color="auto" w:fill="F3F3F3"/>
            <w:vAlign w:val="center"/>
          </w:tcPr>
          <w:p w14:paraId="76CBBD34" w14:textId="77777777" w:rsidR="00C11AAF" w:rsidRPr="009079F8" w:rsidRDefault="00C11AAF" w:rsidP="00F23355">
            <w:pPr>
              <w:pStyle w:val="pqiTabBody"/>
            </w:pPr>
            <w:r w:rsidRPr="009079F8">
              <w:t>D</w:t>
            </w:r>
          </w:p>
        </w:tc>
        <w:tc>
          <w:tcPr>
            <w:tcW w:w="2715" w:type="dxa"/>
            <w:shd w:val="clear" w:color="auto" w:fill="F3F3F3"/>
            <w:vAlign w:val="center"/>
          </w:tcPr>
          <w:p w14:paraId="01266004" w14:textId="77777777" w:rsidR="00C11AAF" w:rsidRPr="009079F8" w:rsidRDefault="00C11AAF" w:rsidP="00F23355">
            <w:pPr>
              <w:pStyle w:val="pqiTabBody"/>
            </w:pPr>
            <w:r w:rsidRPr="009079F8">
              <w:t>E</w:t>
            </w:r>
          </w:p>
        </w:tc>
        <w:tc>
          <w:tcPr>
            <w:tcW w:w="5215" w:type="dxa"/>
            <w:shd w:val="clear" w:color="auto" w:fill="F3F3F3"/>
            <w:vAlign w:val="center"/>
          </w:tcPr>
          <w:p w14:paraId="383E3120" w14:textId="77777777" w:rsidR="00C11AAF" w:rsidRPr="009079F8" w:rsidRDefault="00C11AAF" w:rsidP="00F23355">
            <w:pPr>
              <w:pStyle w:val="pqiTabBody"/>
            </w:pPr>
            <w:r w:rsidRPr="009079F8">
              <w:t>F</w:t>
            </w:r>
          </w:p>
        </w:tc>
        <w:tc>
          <w:tcPr>
            <w:tcW w:w="1083" w:type="dxa"/>
            <w:shd w:val="clear" w:color="auto" w:fill="F3F3F3"/>
            <w:vAlign w:val="center"/>
          </w:tcPr>
          <w:p w14:paraId="44EF70E4" w14:textId="77777777" w:rsidR="00C11AAF" w:rsidRPr="009079F8" w:rsidRDefault="00C11AAF" w:rsidP="00F23355">
            <w:pPr>
              <w:pStyle w:val="pqiTabBody"/>
            </w:pPr>
            <w:r w:rsidRPr="009079F8">
              <w:t>G</w:t>
            </w:r>
          </w:p>
        </w:tc>
      </w:tr>
      <w:tr w:rsidR="00C11AAF" w:rsidRPr="002854B5" w14:paraId="4F2F24F0" w14:textId="77777777" w:rsidTr="00F23355">
        <w:tc>
          <w:tcPr>
            <w:tcW w:w="13766" w:type="dxa"/>
            <w:gridSpan w:val="7"/>
          </w:tcPr>
          <w:p w14:paraId="6D1163D0" w14:textId="603A5F1C" w:rsidR="00C11AAF" w:rsidRPr="002854B5" w:rsidRDefault="00C11AAF" w:rsidP="00F23355">
            <w:pPr>
              <w:pStyle w:val="pqiTabHead"/>
            </w:pPr>
            <w:r w:rsidRPr="002854B5">
              <w:t>IE</w:t>
            </w:r>
            <w:r>
              <w:t>803</w:t>
            </w:r>
            <w:r w:rsidRPr="002854B5">
              <w:t xml:space="preserve"> – </w:t>
            </w:r>
            <w:r w:rsidRPr="002B3A1C">
              <w:t>C_EAD_NOT</w:t>
            </w:r>
            <w:r>
              <w:t xml:space="preserve"> –</w:t>
            </w:r>
            <w:r w:rsidRPr="002854B5">
              <w:t xml:space="preserve"> </w:t>
            </w:r>
            <w:r w:rsidRPr="002B3A1C">
              <w:t>Powiadomienie o zmianie miejsca przeznaczenia wysyłany do pierwotnego odbiorcy e-</w:t>
            </w:r>
            <w:r w:rsidR="00D16BA0">
              <w:t>AD/e-</w:t>
            </w:r>
            <w:ins w:id="1695" w:author="Jurkowska Monika" w:date="2022-11-14T21:27:00Z">
              <w:r w:rsidR="007559A2">
                <w:t>S</w:t>
              </w:r>
              <w:r w:rsidRPr="002B3A1C">
                <w:t>AD</w:t>
              </w:r>
            </w:ins>
            <w:r>
              <w:t xml:space="preserve"> / Powiadomienie o podziale</w:t>
            </w:r>
            <w:r w:rsidRPr="002854B5">
              <w:t>.</w:t>
            </w:r>
          </w:p>
        </w:tc>
      </w:tr>
      <w:tr w:rsidR="00C11AAF" w:rsidRPr="009079F8" w14:paraId="14AF09D4" w14:textId="77777777" w:rsidTr="00F23355">
        <w:tc>
          <w:tcPr>
            <w:tcW w:w="858" w:type="dxa"/>
            <w:gridSpan w:val="2"/>
          </w:tcPr>
          <w:p w14:paraId="5EA8E71F" w14:textId="77777777" w:rsidR="00C11AAF" w:rsidRPr="002854B5" w:rsidRDefault="00C11AAF" w:rsidP="00F23355">
            <w:pPr>
              <w:pStyle w:val="pqiTabBody"/>
              <w:rPr>
                <w:b/>
                <w:i/>
              </w:rPr>
            </w:pPr>
          </w:p>
        </w:tc>
        <w:tc>
          <w:tcPr>
            <w:tcW w:w="3476" w:type="dxa"/>
          </w:tcPr>
          <w:p w14:paraId="10B78B99" w14:textId="77777777" w:rsidR="00C11AAF" w:rsidRDefault="00C11AAF" w:rsidP="00F23355">
            <w:pPr>
              <w:pStyle w:val="pqiTabBody"/>
              <w:rPr>
                <w:b/>
              </w:rPr>
            </w:pPr>
            <w:r>
              <w:rPr>
                <w:b/>
              </w:rPr>
              <w:t>&lt;NAGŁÓWEK&gt;</w:t>
            </w:r>
          </w:p>
          <w:p w14:paraId="6C731F4E"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olor w:val="0000FF"/>
              </w:rPr>
              <w:t>IE803</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419" w:type="dxa"/>
          </w:tcPr>
          <w:p w14:paraId="1784F26B" w14:textId="77777777" w:rsidR="00C11AAF" w:rsidRPr="00C15AD5" w:rsidRDefault="00C11AAF" w:rsidP="00F23355">
            <w:pPr>
              <w:pStyle w:val="pqiTabBody"/>
              <w:rPr>
                <w:b/>
              </w:rPr>
            </w:pPr>
            <w:r w:rsidRPr="00C15AD5">
              <w:rPr>
                <w:b/>
              </w:rPr>
              <w:t>R</w:t>
            </w:r>
          </w:p>
        </w:tc>
        <w:tc>
          <w:tcPr>
            <w:tcW w:w="2715" w:type="dxa"/>
          </w:tcPr>
          <w:p w14:paraId="6254A8BE" w14:textId="77777777" w:rsidR="00C11AAF" w:rsidRPr="00C15AD5" w:rsidRDefault="00C11AAF" w:rsidP="00F23355">
            <w:pPr>
              <w:pStyle w:val="pqiTabBody"/>
              <w:rPr>
                <w:b/>
              </w:rPr>
            </w:pPr>
          </w:p>
        </w:tc>
        <w:tc>
          <w:tcPr>
            <w:tcW w:w="5215" w:type="dxa"/>
          </w:tcPr>
          <w:p w14:paraId="64DA71DD" w14:textId="77777777" w:rsidR="00C11AAF" w:rsidRPr="00C15AD5" w:rsidRDefault="00C11AAF" w:rsidP="00F23355">
            <w:pPr>
              <w:pStyle w:val="pqiTabBody"/>
              <w:rPr>
                <w:b/>
              </w:rPr>
            </w:pPr>
          </w:p>
        </w:tc>
        <w:tc>
          <w:tcPr>
            <w:tcW w:w="1083" w:type="dxa"/>
          </w:tcPr>
          <w:p w14:paraId="2B4F1A41" w14:textId="77777777" w:rsidR="00C11AAF" w:rsidRPr="00C15AD5" w:rsidRDefault="00C11AAF" w:rsidP="00F23355">
            <w:pPr>
              <w:pStyle w:val="pqiTabBody"/>
              <w:rPr>
                <w:b/>
              </w:rPr>
            </w:pPr>
            <w:r w:rsidRPr="00C15AD5">
              <w:rPr>
                <w:b/>
              </w:rPr>
              <w:t>1x</w:t>
            </w:r>
          </w:p>
        </w:tc>
      </w:tr>
      <w:tr w:rsidR="00C11AAF" w:rsidRPr="009079F8" w14:paraId="48149BE1" w14:textId="77777777" w:rsidTr="00F23355">
        <w:tc>
          <w:tcPr>
            <w:tcW w:w="13766" w:type="dxa"/>
            <w:gridSpan w:val="7"/>
          </w:tcPr>
          <w:p w14:paraId="1A18D82B" w14:textId="77777777" w:rsidR="00C11AAF" w:rsidRDefault="00C11AAF" w:rsidP="00F23355">
            <w:pPr>
              <w:pStyle w:val="pqiTabBody"/>
            </w:pPr>
            <w:r>
              <w:t>Wszystkie elementy główne począwszy od poniższego zawarte są w elemencie:</w:t>
            </w:r>
          </w:p>
          <w:p w14:paraId="4629AE68" w14:textId="42A5C4B8" w:rsidR="00C11AAF" w:rsidRPr="00307959" w:rsidRDefault="00C11AAF" w:rsidP="00F23355">
            <w:pPr>
              <w:pStyle w:val="pqiTabBody"/>
              <w:rPr>
                <w:rFonts w:ascii="Courier New" w:hAnsi="Courier New" w:cs="Courier New"/>
                <w:noProof/>
                <w:color w:val="0000FF"/>
              </w:rPr>
            </w:pPr>
            <w:r w:rsidRPr="00621E71">
              <w:rPr>
                <w:rFonts w:ascii="Courier New" w:hAnsi="Courier New"/>
                <w:color w:val="0000FF"/>
              </w:rPr>
              <w:t>/</w:t>
            </w:r>
            <w:r>
              <w:rPr>
                <w:rFonts w:ascii="Courier New" w:hAnsi="Courier New"/>
                <w:color w:val="0000FF"/>
              </w:rPr>
              <w:t>IE803</w:t>
            </w:r>
            <w:r w:rsidRPr="00621E71">
              <w:rPr>
                <w:rFonts w:ascii="Courier New" w:hAnsi="Courier New"/>
                <w:color w:val="0000FF"/>
              </w:rPr>
              <w:t>/</w:t>
            </w:r>
            <w:r>
              <w:rPr>
                <w:rFonts w:ascii="Courier New" w:hAnsi="Courier New"/>
                <w:color w:val="0000FF"/>
              </w:rPr>
              <w:t>Body/</w:t>
            </w:r>
            <w:del w:id="1696" w:author="Jurkowska Monika" w:date="2022-11-14T21:27:00Z">
              <w:r w:rsidRPr="00307959">
                <w:rPr>
                  <w:rFonts w:ascii="Courier New" w:hAnsi="Courier New" w:cs="Courier New"/>
                  <w:noProof/>
                  <w:color w:val="0000FF"/>
                </w:rPr>
                <w:delText>NotificationOfDivertedEAD</w:delText>
              </w:r>
            </w:del>
            <w:ins w:id="1697" w:author="Jurkowska Monika" w:date="2022-11-14T21:27:00Z">
              <w:r w:rsidR="00043D32">
                <w:t xml:space="preserve"> </w:t>
              </w:r>
              <w:r w:rsidR="00043D32" w:rsidRPr="00043D32">
                <w:rPr>
                  <w:rFonts w:ascii="Courier New" w:hAnsi="Courier New" w:cs="Courier New"/>
                  <w:noProof/>
                  <w:color w:val="0000FF"/>
                </w:rPr>
                <w:t>NotificationOfDivertedEADESAD</w:t>
              </w:r>
            </w:ins>
          </w:p>
        </w:tc>
      </w:tr>
      <w:tr w:rsidR="00C11AAF" w:rsidRPr="009079F8" w14:paraId="24E24393" w14:textId="77777777" w:rsidTr="00F23355">
        <w:tc>
          <w:tcPr>
            <w:tcW w:w="858" w:type="dxa"/>
            <w:gridSpan w:val="2"/>
          </w:tcPr>
          <w:p w14:paraId="59ACE73F" w14:textId="77777777" w:rsidR="00C11AAF" w:rsidRPr="009079F8" w:rsidRDefault="00C11AAF" w:rsidP="00F23355">
            <w:pPr>
              <w:pStyle w:val="pqiTabHead"/>
            </w:pPr>
            <w:r w:rsidRPr="009079F8">
              <w:t>1</w:t>
            </w:r>
          </w:p>
        </w:tc>
        <w:tc>
          <w:tcPr>
            <w:tcW w:w="3476" w:type="dxa"/>
          </w:tcPr>
          <w:p w14:paraId="593033ED" w14:textId="77777777" w:rsidR="00C11AAF" w:rsidRDefault="00C11AAF" w:rsidP="00F23355">
            <w:pPr>
              <w:pStyle w:val="pqiTabHead"/>
            </w:pPr>
            <w:r>
              <w:t>Powiadomienie</w:t>
            </w:r>
          </w:p>
          <w:p w14:paraId="2944F559" w14:textId="6E73389D" w:rsidR="00AE5A61" w:rsidRPr="004F7095" w:rsidRDefault="00C11AAF" w:rsidP="00F23355">
            <w:pPr>
              <w:pStyle w:val="pqiTabHead"/>
              <w:rPr>
                <w:rFonts w:ascii="Courier New" w:hAnsi="Courier New"/>
                <w:color w:val="0000FF"/>
                <w:rPrChange w:id="1698" w:author="Jurkowska Monika" w:date="2022-11-14T21:27:00Z">
                  <w:rPr/>
                </w:rPrChange>
              </w:rPr>
            </w:pPr>
            <w:r>
              <w:rPr>
                <w:rFonts w:ascii="Courier New" w:hAnsi="Courier New" w:cs="Courier New"/>
                <w:noProof/>
                <w:color w:val="0000FF"/>
              </w:rPr>
              <w:t>ExciseNotification</w:t>
            </w:r>
          </w:p>
        </w:tc>
        <w:tc>
          <w:tcPr>
            <w:tcW w:w="419" w:type="dxa"/>
          </w:tcPr>
          <w:p w14:paraId="55852089" w14:textId="77777777" w:rsidR="00C11AAF" w:rsidRPr="009079F8" w:rsidRDefault="00C11AAF" w:rsidP="00F23355">
            <w:pPr>
              <w:pStyle w:val="pqiTabHead"/>
            </w:pPr>
            <w:r w:rsidRPr="009079F8">
              <w:t>R</w:t>
            </w:r>
          </w:p>
        </w:tc>
        <w:tc>
          <w:tcPr>
            <w:tcW w:w="2715" w:type="dxa"/>
          </w:tcPr>
          <w:p w14:paraId="6F3E135D" w14:textId="77777777" w:rsidR="00C11AAF" w:rsidRPr="009079F8" w:rsidRDefault="00C11AAF" w:rsidP="00F23355">
            <w:pPr>
              <w:pStyle w:val="pqiTabHead"/>
            </w:pPr>
          </w:p>
        </w:tc>
        <w:tc>
          <w:tcPr>
            <w:tcW w:w="5215" w:type="dxa"/>
          </w:tcPr>
          <w:p w14:paraId="3B79D0B2" w14:textId="77777777" w:rsidR="00C11AAF" w:rsidRPr="009079F8" w:rsidRDefault="00C11AAF" w:rsidP="00F23355">
            <w:pPr>
              <w:pStyle w:val="pqiTabHead"/>
            </w:pPr>
          </w:p>
        </w:tc>
        <w:tc>
          <w:tcPr>
            <w:tcW w:w="1083" w:type="dxa"/>
          </w:tcPr>
          <w:p w14:paraId="4B480485" w14:textId="77777777" w:rsidR="00C11AAF" w:rsidRPr="009079F8" w:rsidRDefault="00C11AAF" w:rsidP="00F23355">
            <w:pPr>
              <w:pStyle w:val="pqiTabHead"/>
            </w:pPr>
            <w:r>
              <w:t>1x</w:t>
            </w:r>
          </w:p>
        </w:tc>
      </w:tr>
      <w:tr w:rsidR="00C11AAF" w:rsidRPr="009079F8" w14:paraId="35235ADA" w14:textId="77777777" w:rsidTr="00F23355">
        <w:tc>
          <w:tcPr>
            <w:tcW w:w="456" w:type="dxa"/>
          </w:tcPr>
          <w:p w14:paraId="17472F67" w14:textId="77777777" w:rsidR="00C11AAF" w:rsidRPr="009079F8" w:rsidRDefault="00C11AAF" w:rsidP="00F23355">
            <w:pPr>
              <w:pStyle w:val="pqiTabBody"/>
              <w:rPr>
                <w:b/>
              </w:rPr>
            </w:pPr>
          </w:p>
        </w:tc>
        <w:tc>
          <w:tcPr>
            <w:tcW w:w="402" w:type="dxa"/>
          </w:tcPr>
          <w:p w14:paraId="20F24375" w14:textId="77777777" w:rsidR="00C11AAF" w:rsidRPr="009079F8" w:rsidRDefault="00C11AAF" w:rsidP="00F23355">
            <w:pPr>
              <w:pStyle w:val="pqiTabBody"/>
              <w:rPr>
                <w:i/>
              </w:rPr>
            </w:pPr>
            <w:r w:rsidRPr="009079F8">
              <w:rPr>
                <w:i/>
              </w:rPr>
              <w:t>a</w:t>
            </w:r>
          </w:p>
        </w:tc>
        <w:tc>
          <w:tcPr>
            <w:tcW w:w="3476" w:type="dxa"/>
          </w:tcPr>
          <w:p w14:paraId="0912AC75" w14:textId="77777777" w:rsidR="00C11AAF" w:rsidRDefault="00C11AAF" w:rsidP="00F23355">
            <w:pPr>
              <w:pStyle w:val="pqiTabBody"/>
            </w:pPr>
            <w:r>
              <w:t>Typ powiadomienia</w:t>
            </w:r>
          </w:p>
          <w:p w14:paraId="2C6ECCE3" w14:textId="0AB4C865" w:rsidR="00AE5A61" w:rsidRPr="004F7095" w:rsidRDefault="00C11AAF" w:rsidP="00F23355">
            <w:pPr>
              <w:pStyle w:val="pqiTabBody"/>
              <w:rPr>
                <w:rFonts w:ascii="Courier New" w:hAnsi="Courier New"/>
                <w:color w:val="0000FF"/>
                <w:rPrChange w:id="1699" w:author="Jurkowska Monika" w:date="2022-11-14T21:27:00Z">
                  <w:rPr/>
                </w:rPrChange>
              </w:rPr>
            </w:pPr>
            <w:r>
              <w:rPr>
                <w:rFonts w:ascii="Courier New" w:hAnsi="Courier New" w:cs="Courier New"/>
                <w:noProof/>
                <w:color w:val="0000FF"/>
              </w:rPr>
              <w:t>NotificationType</w:t>
            </w:r>
          </w:p>
        </w:tc>
        <w:tc>
          <w:tcPr>
            <w:tcW w:w="419" w:type="dxa"/>
          </w:tcPr>
          <w:p w14:paraId="31B6E5C6" w14:textId="77777777" w:rsidR="00C11AAF" w:rsidRPr="009079F8" w:rsidRDefault="00C11AAF" w:rsidP="00F23355">
            <w:pPr>
              <w:pStyle w:val="pqiTabBody"/>
            </w:pPr>
            <w:r w:rsidRPr="009079F8">
              <w:t>R</w:t>
            </w:r>
          </w:p>
        </w:tc>
        <w:tc>
          <w:tcPr>
            <w:tcW w:w="2715" w:type="dxa"/>
          </w:tcPr>
          <w:p w14:paraId="5099B771" w14:textId="77777777" w:rsidR="00C11AAF" w:rsidRPr="009079F8" w:rsidRDefault="00C11AAF" w:rsidP="00F23355">
            <w:pPr>
              <w:pStyle w:val="pqiTabBody"/>
            </w:pPr>
          </w:p>
        </w:tc>
        <w:tc>
          <w:tcPr>
            <w:tcW w:w="5215" w:type="dxa"/>
          </w:tcPr>
          <w:p w14:paraId="583EBB58" w14:textId="77777777" w:rsidR="00D82E33" w:rsidRDefault="00D82E33" w:rsidP="00F23355">
            <w:pPr>
              <w:pStyle w:val="pqiTabBody"/>
              <w:rPr>
                <w:ins w:id="1700" w:author="Jurkowska Monika" w:date="2022-11-14T21:27:00Z"/>
              </w:rPr>
            </w:pPr>
            <w:ins w:id="1701" w:author="Jurkowska Monika" w:date="2022-11-14T21:27:00Z">
              <w:r>
                <w:t xml:space="preserve">Należy podać przyczynę powiadomienia, stosując jedną z następujących wartości: </w:t>
              </w:r>
            </w:ins>
          </w:p>
          <w:p w14:paraId="341F5413" w14:textId="6E8DFD63" w:rsidR="00C11AAF" w:rsidRDefault="00C11AAF" w:rsidP="00F23355">
            <w:pPr>
              <w:pStyle w:val="pqiTabBody"/>
            </w:pPr>
            <w:r>
              <w:t>1 – zmiana miejsca przeznaczenia</w:t>
            </w:r>
          </w:p>
          <w:p w14:paraId="30E93791" w14:textId="26200728" w:rsidR="00C11AAF" w:rsidRPr="009079F8" w:rsidRDefault="00C11AAF" w:rsidP="00F23355">
            <w:pPr>
              <w:pStyle w:val="pqiTabBody"/>
            </w:pPr>
            <w:r>
              <w:t>2 – podział przesyłki</w:t>
            </w:r>
            <w:ins w:id="1702" w:author="Jurkowska Monika" w:date="2022-11-14T21:27:00Z">
              <w:r w:rsidR="007559A2">
                <w:t xml:space="preserve"> </w:t>
              </w:r>
            </w:ins>
          </w:p>
        </w:tc>
        <w:tc>
          <w:tcPr>
            <w:tcW w:w="1083" w:type="dxa"/>
          </w:tcPr>
          <w:p w14:paraId="7E058745" w14:textId="77777777" w:rsidR="00C11AAF" w:rsidRPr="009079F8" w:rsidRDefault="00C11AAF" w:rsidP="00F23355">
            <w:pPr>
              <w:pStyle w:val="pqiTabBody"/>
            </w:pPr>
            <w:r>
              <w:t>1n</w:t>
            </w:r>
          </w:p>
        </w:tc>
      </w:tr>
      <w:tr w:rsidR="00C11AAF" w:rsidRPr="009079F8" w14:paraId="0E75354E" w14:textId="77777777" w:rsidTr="00F23355">
        <w:tc>
          <w:tcPr>
            <w:tcW w:w="456" w:type="dxa"/>
          </w:tcPr>
          <w:p w14:paraId="28612F8B" w14:textId="77777777" w:rsidR="00C11AAF" w:rsidRPr="009079F8" w:rsidRDefault="00C11AAF" w:rsidP="00F23355">
            <w:pPr>
              <w:pStyle w:val="pqiTabBody"/>
              <w:rPr>
                <w:b/>
              </w:rPr>
            </w:pPr>
          </w:p>
        </w:tc>
        <w:tc>
          <w:tcPr>
            <w:tcW w:w="402" w:type="dxa"/>
          </w:tcPr>
          <w:p w14:paraId="3369B2E0" w14:textId="77777777" w:rsidR="00C11AAF" w:rsidRPr="009079F8" w:rsidRDefault="00C11AAF" w:rsidP="00F23355">
            <w:pPr>
              <w:pStyle w:val="pqiTabBody"/>
              <w:rPr>
                <w:i/>
              </w:rPr>
            </w:pPr>
            <w:r>
              <w:rPr>
                <w:i/>
              </w:rPr>
              <w:t>b</w:t>
            </w:r>
          </w:p>
        </w:tc>
        <w:tc>
          <w:tcPr>
            <w:tcW w:w="3476" w:type="dxa"/>
          </w:tcPr>
          <w:p w14:paraId="79000ADF" w14:textId="77777777" w:rsidR="00C11AAF" w:rsidRDefault="00C11AAF" w:rsidP="00F23355">
            <w:pPr>
              <w:pStyle w:val="pqiTabBody"/>
            </w:pPr>
            <w:r>
              <w:t>Data i czas powiadomienia</w:t>
            </w:r>
          </w:p>
          <w:p w14:paraId="11AE0281" w14:textId="2EB51BF9" w:rsidR="00AE5A61" w:rsidRPr="004F7095" w:rsidRDefault="00C11AAF" w:rsidP="00F23355">
            <w:pPr>
              <w:pStyle w:val="pqiTabBody"/>
              <w:rPr>
                <w:rFonts w:ascii="Courier New" w:hAnsi="Courier New"/>
                <w:color w:val="0000FF"/>
                <w:rPrChange w:id="1703" w:author="Jurkowska Monika" w:date="2022-11-14T21:27:00Z">
                  <w:rPr/>
                </w:rPrChange>
              </w:rPr>
            </w:pPr>
            <w:r>
              <w:rPr>
                <w:rFonts w:ascii="Courier New" w:hAnsi="Courier New" w:cs="Courier New"/>
                <w:noProof/>
                <w:color w:val="0000FF"/>
              </w:rPr>
              <w:t>NotificationDateAndTime</w:t>
            </w:r>
          </w:p>
        </w:tc>
        <w:tc>
          <w:tcPr>
            <w:tcW w:w="419" w:type="dxa"/>
          </w:tcPr>
          <w:p w14:paraId="5BA2BB25" w14:textId="77777777" w:rsidR="00C11AAF" w:rsidRPr="009079F8" w:rsidRDefault="00C11AAF" w:rsidP="00F23355">
            <w:pPr>
              <w:pStyle w:val="pqiTabBody"/>
            </w:pPr>
            <w:r>
              <w:t>R</w:t>
            </w:r>
          </w:p>
        </w:tc>
        <w:tc>
          <w:tcPr>
            <w:tcW w:w="2715" w:type="dxa"/>
          </w:tcPr>
          <w:p w14:paraId="0CF261B2" w14:textId="77777777" w:rsidR="00C11AAF" w:rsidRPr="009079F8" w:rsidRDefault="00C11AAF" w:rsidP="00F23355">
            <w:pPr>
              <w:pStyle w:val="pqiTabBody"/>
            </w:pPr>
          </w:p>
        </w:tc>
        <w:tc>
          <w:tcPr>
            <w:tcW w:w="5215" w:type="dxa"/>
          </w:tcPr>
          <w:p w14:paraId="499AA8AE" w14:textId="35BF41E1" w:rsidR="00C11AAF" w:rsidRPr="009079F8" w:rsidRDefault="00C11AAF">
            <w:pPr>
              <w:pStyle w:val="pqiTabBody"/>
              <w:tabs>
                <w:tab w:val="left" w:pos="930"/>
              </w:tabs>
              <w:pPrChange w:id="1704" w:author="Jurkowska Monika" w:date="2022-11-14T21:27:00Z">
                <w:pPr>
                  <w:pStyle w:val="pqiTabBody"/>
                </w:pPr>
              </w:pPrChange>
            </w:pPr>
          </w:p>
        </w:tc>
        <w:tc>
          <w:tcPr>
            <w:tcW w:w="1083" w:type="dxa"/>
          </w:tcPr>
          <w:p w14:paraId="5169DEF3" w14:textId="77777777" w:rsidR="00C11AAF" w:rsidRDefault="00C11AAF" w:rsidP="00F23355">
            <w:pPr>
              <w:pStyle w:val="pqiTabBody"/>
              <w:rPr>
                <w:ins w:id="1705" w:author="Jurkowska Monika" w:date="2022-11-14T21:27:00Z"/>
              </w:rPr>
            </w:pPr>
            <w:proofErr w:type="spellStart"/>
            <w:r>
              <w:t>dateTime</w:t>
            </w:r>
            <w:proofErr w:type="spellEnd"/>
          </w:p>
          <w:p w14:paraId="4D45EBD5" w14:textId="158EAD60" w:rsidR="00465A22" w:rsidRPr="009079F8" w:rsidRDefault="00465A22" w:rsidP="00F23355">
            <w:pPr>
              <w:pStyle w:val="pqiTabBody"/>
            </w:pPr>
          </w:p>
        </w:tc>
      </w:tr>
      <w:tr w:rsidR="00C11AAF" w:rsidRPr="009079F8" w14:paraId="422A9F5D" w14:textId="77777777" w:rsidTr="00F23355">
        <w:tc>
          <w:tcPr>
            <w:tcW w:w="456" w:type="dxa"/>
          </w:tcPr>
          <w:p w14:paraId="418AAC88" w14:textId="77777777" w:rsidR="00C11AAF" w:rsidRPr="009079F8" w:rsidRDefault="00C11AAF" w:rsidP="00F23355">
            <w:pPr>
              <w:pStyle w:val="pqiTabBody"/>
              <w:rPr>
                <w:b/>
              </w:rPr>
            </w:pPr>
          </w:p>
        </w:tc>
        <w:tc>
          <w:tcPr>
            <w:tcW w:w="402" w:type="dxa"/>
          </w:tcPr>
          <w:p w14:paraId="0009A3EB" w14:textId="77777777" w:rsidR="00C11AAF" w:rsidRPr="009079F8" w:rsidRDefault="00C11AAF" w:rsidP="00F23355">
            <w:pPr>
              <w:pStyle w:val="pqiTabBody"/>
              <w:rPr>
                <w:i/>
              </w:rPr>
            </w:pPr>
            <w:r>
              <w:rPr>
                <w:i/>
              </w:rPr>
              <w:t>c</w:t>
            </w:r>
          </w:p>
        </w:tc>
        <w:tc>
          <w:tcPr>
            <w:tcW w:w="3476" w:type="dxa"/>
          </w:tcPr>
          <w:p w14:paraId="0CE21EEE" w14:textId="77777777" w:rsidR="00C11AAF" w:rsidRDefault="00C11AAF" w:rsidP="00F23355">
            <w:pPr>
              <w:pStyle w:val="pqiTabBody"/>
            </w:pPr>
            <w:r>
              <w:t>ARC</w:t>
            </w:r>
          </w:p>
          <w:p w14:paraId="59C9388C" w14:textId="1F0D43E3" w:rsidR="00AE5A61" w:rsidRPr="00307959" w:rsidRDefault="00C11AAF" w:rsidP="00F23355">
            <w:pPr>
              <w:pStyle w:val="pqiTabBody"/>
              <w:rPr>
                <w:rFonts w:ascii="Courier New" w:hAnsi="Courier New" w:cs="Courier New"/>
                <w:noProof/>
                <w:color w:val="0000FF"/>
              </w:rPr>
            </w:pPr>
            <w:r w:rsidRPr="00307959">
              <w:rPr>
                <w:rFonts w:ascii="Courier New" w:hAnsi="Courier New" w:cs="Courier New"/>
                <w:noProof/>
                <w:color w:val="0000FF"/>
              </w:rPr>
              <w:t>AdministrativeReferenceCode</w:t>
            </w:r>
          </w:p>
        </w:tc>
        <w:tc>
          <w:tcPr>
            <w:tcW w:w="419" w:type="dxa"/>
          </w:tcPr>
          <w:p w14:paraId="178B412D" w14:textId="77777777" w:rsidR="00C11AAF" w:rsidRPr="009079F8" w:rsidRDefault="00C11AAF" w:rsidP="00F23355">
            <w:pPr>
              <w:pStyle w:val="pqiTabBody"/>
            </w:pPr>
            <w:r>
              <w:t>R</w:t>
            </w:r>
          </w:p>
        </w:tc>
        <w:tc>
          <w:tcPr>
            <w:tcW w:w="2715" w:type="dxa"/>
          </w:tcPr>
          <w:p w14:paraId="54501557" w14:textId="77777777" w:rsidR="00C11AAF" w:rsidRPr="009079F8" w:rsidRDefault="00C11AAF" w:rsidP="00F23355">
            <w:pPr>
              <w:pStyle w:val="pqiTabBody"/>
            </w:pPr>
          </w:p>
        </w:tc>
        <w:tc>
          <w:tcPr>
            <w:tcW w:w="5215" w:type="dxa"/>
          </w:tcPr>
          <w:p w14:paraId="1F4F9B13" w14:textId="4D57A6AA" w:rsidR="00C11AAF" w:rsidRPr="009079F8" w:rsidRDefault="00D82E33" w:rsidP="00F23355">
            <w:pPr>
              <w:pStyle w:val="pqiTabBody"/>
            </w:pPr>
            <w:ins w:id="1706" w:author="Jurkowska Monika" w:date="2022-11-14T21:27:00Z">
              <w:r>
                <w:t xml:space="preserve">Należy podać ARC dokumentu e-AD lub e-SAD </w:t>
              </w:r>
            </w:ins>
          </w:p>
        </w:tc>
        <w:tc>
          <w:tcPr>
            <w:tcW w:w="1083" w:type="dxa"/>
          </w:tcPr>
          <w:p w14:paraId="4BFCF407" w14:textId="77777777" w:rsidR="00C11AAF" w:rsidRPr="009079F8" w:rsidRDefault="00C11AAF" w:rsidP="00F23355">
            <w:pPr>
              <w:pStyle w:val="pqiTabBody"/>
            </w:pPr>
            <w:r>
              <w:t>an21</w:t>
            </w:r>
          </w:p>
        </w:tc>
      </w:tr>
      <w:tr w:rsidR="00C11AAF" w:rsidRPr="009079F8" w14:paraId="36ED28BF" w14:textId="77777777" w:rsidTr="00F23355">
        <w:tc>
          <w:tcPr>
            <w:tcW w:w="456" w:type="dxa"/>
          </w:tcPr>
          <w:p w14:paraId="78307F0F" w14:textId="77777777" w:rsidR="00C11AAF" w:rsidRPr="009079F8" w:rsidRDefault="00C11AAF" w:rsidP="00F23355">
            <w:pPr>
              <w:pStyle w:val="pqiTabBody"/>
              <w:rPr>
                <w:b/>
              </w:rPr>
            </w:pPr>
          </w:p>
        </w:tc>
        <w:tc>
          <w:tcPr>
            <w:tcW w:w="402" w:type="dxa"/>
          </w:tcPr>
          <w:p w14:paraId="77875F34" w14:textId="77777777" w:rsidR="00C11AAF" w:rsidRPr="009079F8" w:rsidRDefault="00C11AAF" w:rsidP="00F23355">
            <w:pPr>
              <w:pStyle w:val="pqiTabBody"/>
              <w:rPr>
                <w:i/>
              </w:rPr>
            </w:pPr>
            <w:r>
              <w:rPr>
                <w:i/>
              </w:rPr>
              <w:t>d</w:t>
            </w:r>
          </w:p>
        </w:tc>
        <w:tc>
          <w:tcPr>
            <w:tcW w:w="3476" w:type="dxa"/>
          </w:tcPr>
          <w:p w14:paraId="1F5C385E" w14:textId="77777777" w:rsidR="00C11AAF" w:rsidRDefault="00C11AAF" w:rsidP="00F23355">
            <w:pPr>
              <w:pStyle w:val="pqiTabBody"/>
            </w:pPr>
            <w:r>
              <w:t>Numer porządkowy</w:t>
            </w:r>
          </w:p>
          <w:p w14:paraId="2FEB25F9" w14:textId="1613E41E" w:rsidR="00AE5A61" w:rsidRPr="004F7095" w:rsidRDefault="00C11AAF" w:rsidP="00F23355">
            <w:pPr>
              <w:pStyle w:val="pqiTabBody"/>
              <w:rPr>
                <w:rFonts w:ascii="Courier New" w:hAnsi="Courier New"/>
                <w:color w:val="0000FF"/>
                <w:rPrChange w:id="1707" w:author="Jurkowska Monika" w:date="2022-11-14T21:27:00Z">
                  <w:rPr/>
                </w:rPrChange>
              </w:rPr>
            </w:pPr>
            <w:r>
              <w:rPr>
                <w:rFonts w:ascii="Courier New" w:hAnsi="Courier New" w:cs="Courier New"/>
                <w:noProof/>
                <w:color w:val="0000FF"/>
              </w:rPr>
              <w:t>SequenceNumber</w:t>
            </w:r>
          </w:p>
        </w:tc>
        <w:tc>
          <w:tcPr>
            <w:tcW w:w="419" w:type="dxa"/>
          </w:tcPr>
          <w:p w14:paraId="6B1C814B" w14:textId="77777777" w:rsidR="00C11AAF" w:rsidRPr="009079F8" w:rsidRDefault="00C11AAF" w:rsidP="00F23355">
            <w:pPr>
              <w:pStyle w:val="pqiTabBody"/>
            </w:pPr>
            <w:r w:rsidRPr="009079F8">
              <w:t>R</w:t>
            </w:r>
          </w:p>
        </w:tc>
        <w:tc>
          <w:tcPr>
            <w:tcW w:w="2715" w:type="dxa"/>
          </w:tcPr>
          <w:p w14:paraId="3F991128" w14:textId="77777777" w:rsidR="00C11AAF" w:rsidRPr="009079F8" w:rsidRDefault="00C11AAF" w:rsidP="00F23355">
            <w:pPr>
              <w:pStyle w:val="pqiTabBody"/>
            </w:pPr>
          </w:p>
        </w:tc>
        <w:tc>
          <w:tcPr>
            <w:tcW w:w="5215" w:type="dxa"/>
          </w:tcPr>
          <w:p w14:paraId="29CDF19B" w14:textId="77777777" w:rsidR="00C11AAF" w:rsidRDefault="00E30F09" w:rsidP="00F23355">
            <w:pPr>
              <w:pStyle w:val="pqiTabBody"/>
              <w:rPr>
                <w:ins w:id="1708" w:author="Jurkowska Monika" w:date="2022-11-14T21:27:00Z"/>
              </w:rPr>
            </w:pPr>
            <w:r>
              <w:t>Wartość musi być większa od zera.</w:t>
            </w:r>
          </w:p>
          <w:p w14:paraId="6E340F8F" w14:textId="144098C9" w:rsidR="00D82E33" w:rsidRPr="009079F8" w:rsidRDefault="00D82E33" w:rsidP="00F23355">
            <w:pPr>
              <w:pStyle w:val="pqiTabBody"/>
            </w:pPr>
          </w:p>
        </w:tc>
        <w:tc>
          <w:tcPr>
            <w:tcW w:w="1083" w:type="dxa"/>
          </w:tcPr>
          <w:p w14:paraId="5E45CD98" w14:textId="77777777" w:rsidR="00C11AAF" w:rsidRPr="009079F8" w:rsidRDefault="00C11AAF" w:rsidP="00F23355">
            <w:pPr>
              <w:pStyle w:val="pqiTabBody"/>
            </w:pPr>
            <w:r w:rsidRPr="009079F8">
              <w:t>n</w:t>
            </w:r>
            <w:r>
              <w:t>..2</w:t>
            </w:r>
          </w:p>
        </w:tc>
      </w:tr>
      <w:tr w:rsidR="00C11AAF" w:rsidRPr="009079F8" w14:paraId="0E7BC03C" w14:textId="77777777" w:rsidTr="00F23355">
        <w:tc>
          <w:tcPr>
            <w:tcW w:w="858" w:type="dxa"/>
            <w:gridSpan w:val="2"/>
          </w:tcPr>
          <w:p w14:paraId="4340E9C6" w14:textId="77777777" w:rsidR="00C11AAF" w:rsidRPr="009079F8" w:rsidRDefault="00C11AAF" w:rsidP="00F23355">
            <w:pPr>
              <w:pStyle w:val="pqiTabHead"/>
            </w:pPr>
            <w:r>
              <w:lastRenderedPageBreak/>
              <w:t>2</w:t>
            </w:r>
          </w:p>
        </w:tc>
        <w:tc>
          <w:tcPr>
            <w:tcW w:w="3476" w:type="dxa"/>
          </w:tcPr>
          <w:p w14:paraId="2C552839" w14:textId="77777777" w:rsidR="00C11AAF" w:rsidRDefault="00C11AAF" w:rsidP="00F23355">
            <w:pPr>
              <w:pStyle w:val="pqiTabHead"/>
            </w:pPr>
            <w:r>
              <w:t>Podrzędne ARC</w:t>
            </w:r>
          </w:p>
          <w:p w14:paraId="59F4DDA2" w14:textId="536CD6EA" w:rsidR="00AE5A61" w:rsidRPr="00307959" w:rsidRDefault="00C11AAF" w:rsidP="00F23355">
            <w:pPr>
              <w:pStyle w:val="pqiTabHead"/>
              <w:rPr>
                <w:rFonts w:ascii="Courier New" w:hAnsi="Courier New" w:cs="Courier New"/>
                <w:noProof/>
                <w:color w:val="0000FF"/>
              </w:rPr>
            </w:pPr>
            <w:r w:rsidRPr="00307959">
              <w:rPr>
                <w:rFonts w:ascii="Courier New" w:hAnsi="Courier New" w:cs="Courier New"/>
                <w:noProof/>
                <w:color w:val="0000FF"/>
              </w:rPr>
              <w:t>DownstreamArc</w:t>
            </w:r>
          </w:p>
        </w:tc>
        <w:tc>
          <w:tcPr>
            <w:tcW w:w="419" w:type="dxa"/>
          </w:tcPr>
          <w:p w14:paraId="21E78245" w14:textId="77777777" w:rsidR="00C11AAF" w:rsidRPr="009079F8" w:rsidRDefault="00C11AAF" w:rsidP="00F23355">
            <w:pPr>
              <w:pStyle w:val="pqiTabHead"/>
            </w:pPr>
            <w:r>
              <w:t>O</w:t>
            </w:r>
          </w:p>
        </w:tc>
        <w:tc>
          <w:tcPr>
            <w:tcW w:w="2715" w:type="dxa"/>
          </w:tcPr>
          <w:p w14:paraId="497D528E" w14:textId="77777777" w:rsidR="00C11AAF" w:rsidRPr="009079F8" w:rsidRDefault="00C11AAF" w:rsidP="00F23355">
            <w:pPr>
              <w:pStyle w:val="pqiTabHead"/>
            </w:pPr>
          </w:p>
        </w:tc>
        <w:tc>
          <w:tcPr>
            <w:tcW w:w="5215" w:type="dxa"/>
          </w:tcPr>
          <w:p w14:paraId="67D4E1FB" w14:textId="054F1EFF" w:rsidR="00C11AAF" w:rsidRPr="009079F8" w:rsidRDefault="00C11AAF" w:rsidP="00F23355">
            <w:pPr>
              <w:pStyle w:val="pqiTabHead"/>
            </w:pPr>
          </w:p>
        </w:tc>
        <w:tc>
          <w:tcPr>
            <w:tcW w:w="1083" w:type="dxa"/>
          </w:tcPr>
          <w:p w14:paraId="6CEE5690" w14:textId="77777777" w:rsidR="00C11AAF" w:rsidRPr="009079F8" w:rsidRDefault="00C11AAF" w:rsidP="00F23355">
            <w:pPr>
              <w:pStyle w:val="pqiTabHead"/>
            </w:pPr>
            <w:r>
              <w:t>9x</w:t>
            </w:r>
          </w:p>
        </w:tc>
      </w:tr>
      <w:tr w:rsidR="00C11AAF" w:rsidRPr="009079F8" w14:paraId="031C80EE" w14:textId="77777777" w:rsidTr="00F23355">
        <w:tc>
          <w:tcPr>
            <w:tcW w:w="456" w:type="dxa"/>
          </w:tcPr>
          <w:p w14:paraId="3C8A8342" w14:textId="77777777" w:rsidR="00C11AAF" w:rsidRPr="009079F8" w:rsidRDefault="00C11AAF" w:rsidP="00F23355">
            <w:pPr>
              <w:pStyle w:val="pqiTabBody"/>
              <w:rPr>
                <w:b/>
              </w:rPr>
            </w:pPr>
          </w:p>
        </w:tc>
        <w:tc>
          <w:tcPr>
            <w:tcW w:w="402" w:type="dxa"/>
          </w:tcPr>
          <w:p w14:paraId="28DA3D11" w14:textId="77777777" w:rsidR="00C11AAF" w:rsidRPr="009079F8" w:rsidRDefault="00C11AAF" w:rsidP="00F23355">
            <w:pPr>
              <w:pStyle w:val="pqiTabBody"/>
              <w:rPr>
                <w:i/>
              </w:rPr>
            </w:pPr>
            <w:r>
              <w:rPr>
                <w:i/>
              </w:rPr>
              <w:t>a</w:t>
            </w:r>
          </w:p>
        </w:tc>
        <w:tc>
          <w:tcPr>
            <w:tcW w:w="3476" w:type="dxa"/>
          </w:tcPr>
          <w:p w14:paraId="57657098" w14:textId="77777777" w:rsidR="00C11AAF" w:rsidRDefault="00C11AAF" w:rsidP="00F23355">
            <w:pPr>
              <w:pStyle w:val="pqiTabBody"/>
            </w:pPr>
            <w:r>
              <w:t>ARC</w:t>
            </w:r>
          </w:p>
          <w:p w14:paraId="699D52A1" w14:textId="1A904E3D" w:rsidR="00AE5A61" w:rsidRPr="00307959" w:rsidRDefault="00C11AAF" w:rsidP="00F23355">
            <w:pPr>
              <w:pStyle w:val="pqiTabBody"/>
              <w:rPr>
                <w:rFonts w:ascii="Courier New" w:hAnsi="Courier New" w:cs="Courier New"/>
                <w:noProof/>
                <w:color w:val="0000FF"/>
              </w:rPr>
            </w:pPr>
            <w:r w:rsidRPr="00307959">
              <w:rPr>
                <w:rFonts w:ascii="Courier New" w:hAnsi="Courier New" w:cs="Courier New"/>
                <w:noProof/>
                <w:color w:val="0000FF"/>
              </w:rPr>
              <w:t>AdministrativeReferenceCode</w:t>
            </w:r>
          </w:p>
        </w:tc>
        <w:tc>
          <w:tcPr>
            <w:tcW w:w="419" w:type="dxa"/>
          </w:tcPr>
          <w:p w14:paraId="5377DB68" w14:textId="77777777" w:rsidR="00C11AAF" w:rsidRPr="009079F8" w:rsidRDefault="00C11AAF" w:rsidP="00F23355">
            <w:pPr>
              <w:pStyle w:val="pqiTabBody"/>
            </w:pPr>
            <w:r>
              <w:t>R</w:t>
            </w:r>
          </w:p>
        </w:tc>
        <w:tc>
          <w:tcPr>
            <w:tcW w:w="2715" w:type="dxa"/>
          </w:tcPr>
          <w:p w14:paraId="3828F45B" w14:textId="77777777" w:rsidR="00C11AAF" w:rsidRPr="009079F8" w:rsidRDefault="00C11AAF" w:rsidP="00F23355">
            <w:pPr>
              <w:pStyle w:val="pqiTabBody"/>
            </w:pPr>
          </w:p>
        </w:tc>
        <w:tc>
          <w:tcPr>
            <w:tcW w:w="5215" w:type="dxa"/>
          </w:tcPr>
          <w:p w14:paraId="16331D27" w14:textId="77777777" w:rsidR="00C11AAF" w:rsidRPr="009079F8" w:rsidRDefault="00C11AAF" w:rsidP="00F23355">
            <w:pPr>
              <w:pStyle w:val="pqiTabBody"/>
            </w:pPr>
          </w:p>
        </w:tc>
        <w:tc>
          <w:tcPr>
            <w:tcW w:w="1083" w:type="dxa"/>
          </w:tcPr>
          <w:p w14:paraId="41F22FB1" w14:textId="77777777" w:rsidR="00C11AAF" w:rsidRPr="009079F8" w:rsidRDefault="00C11AAF" w:rsidP="00F23355">
            <w:pPr>
              <w:pStyle w:val="pqiTabBody"/>
            </w:pPr>
            <w:r>
              <w:t>an21</w:t>
            </w:r>
          </w:p>
        </w:tc>
      </w:tr>
    </w:tbl>
    <w:p w14:paraId="778AE5F3" w14:textId="77777777" w:rsidR="00C11AAF" w:rsidRDefault="00C11AAF" w:rsidP="00C11AAF">
      <w:pPr>
        <w:pStyle w:val="pqiChpHeadNum2"/>
        <w:rPr>
          <w:lang w:eastAsia="en-GB"/>
        </w:rPr>
      </w:pPr>
      <w:r w:rsidRPr="009079F8">
        <w:rPr>
          <w:lang w:eastAsia="en-GB"/>
        </w:rPr>
        <w:br w:type="page"/>
      </w:r>
      <w:bookmarkStart w:id="1709" w:name="_Toc379453957"/>
      <w:bookmarkStart w:id="1710" w:name="_Toc117635697"/>
      <w:bookmarkStart w:id="1711" w:name="_Toc71025857"/>
      <w:r>
        <w:rPr>
          <w:lang w:eastAsia="en-GB"/>
        </w:rPr>
        <w:lastRenderedPageBreak/>
        <w:t>IE807 – Powiadomienie o przerwaniu przemieszczenia</w:t>
      </w:r>
      <w:bookmarkEnd w:id="1709"/>
      <w:bookmarkEnd w:id="1710"/>
      <w:bookmarkEnd w:id="1711"/>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99"/>
        <w:gridCol w:w="375"/>
        <w:gridCol w:w="3515"/>
        <w:gridCol w:w="389"/>
        <w:gridCol w:w="393"/>
        <w:gridCol w:w="1732"/>
        <w:gridCol w:w="235"/>
        <w:gridCol w:w="3015"/>
        <w:gridCol w:w="743"/>
        <w:gridCol w:w="2748"/>
        <w:tblGridChange w:id="1712">
          <w:tblGrid>
            <w:gridCol w:w="399"/>
            <w:gridCol w:w="375"/>
            <w:gridCol w:w="3515"/>
            <w:gridCol w:w="389"/>
            <w:gridCol w:w="393"/>
            <w:gridCol w:w="1732"/>
            <w:gridCol w:w="235"/>
            <w:gridCol w:w="3015"/>
            <w:gridCol w:w="743"/>
            <w:gridCol w:w="2748"/>
          </w:tblGrid>
        </w:tblGridChange>
      </w:tblGrid>
      <w:tr w:rsidR="00864F24" w:rsidRPr="009079F8" w14:paraId="48C95426" w14:textId="77777777" w:rsidTr="007559A2">
        <w:trPr>
          <w:tblHeader/>
        </w:trPr>
        <w:tc>
          <w:tcPr>
            <w:tcW w:w="445" w:type="dxa"/>
            <w:shd w:val="clear" w:color="auto" w:fill="F3F3F3"/>
            <w:vAlign w:val="center"/>
          </w:tcPr>
          <w:p w14:paraId="26A4A407" w14:textId="77777777" w:rsidR="00C11AAF" w:rsidRPr="009079F8" w:rsidRDefault="00C11AAF" w:rsidP="00F23355">
            <w:pPr>
              <w:pStyle w:val="pqiTabBody"/>
            </w:pPr>
            <w:r>
              <w:br w:type="page"/>
            </w:r>
            <w:r>
              <w:br w:type="page"/>
            </w:r>
            <w:r w:rsidRPr="009079F8">
              <w:t>A</w:t>
            </w:r>
          </w:p>
        </w:tc>
        <w:tc>
          <w:tcPr>
            <w:tcW w:w="398" w:type="dxa"/>
            <w:shd w:val="clear" w:color="auto" w:fill="F3F3F3"/>
            <w:vAlign w:val="center"/>
          </w:tcPr>
          <w:p w14:paraId="1535579E" w14:textId="77777777" w:rsidR="00C11AAF" w:rsidRPr="009079F8" w:rsidRDefault="00C11AAF" w:rsidP="00F23355">
            <w:pPr>
              <w:pStyle w:val="pqiTabBody"/>
            </w:pPr>
            <w:r w:rsidRPr="009079F8">
              <w:t>B</w:t>
            </w:r>
          </w:p>
        </w:tc>
        <w:tc>
          <w:tcPr>
            <w:tcW w:w="3697" w:type="dxa"/>
            <w:gridSpan w:val="2"/>
            <w:shd w:val="clear" w:color="auto" w:fill="F3F3F3"/>
            <w:vAlign w:val="center"/>
          </w:tcPr>
          <w:p w14:paraId="3A6F0F48" w14:textId="77777777" w:rsidR="00C11AAF" w:rsidRPr="009079F8" w:rsidRDefault="00C11AAF" w:rsidP="00F23355">
            <w:pPr>
              <w:pStyle w:val="pqiTabBody"/>
            </w:pPr>
            <w:r w:rsidRPr="009079F8">
              <w:t>C</w:t>
            </w:r>
          </w:p>
        </w:tc>
        <w:tc>
          <w:tcPr>
            <w:tcW w:w="415" w:type="dxa"/>
            <w:shd w:val="clear" w:color="auto" w:fill="F3F3F3"/>
            <w:vAlign w:val="center"/>
          </w:tcPr>
          <w:p w14:paraId="51AA108D" w14:textId="77777777" w:rsidR="00C11AAF" w:rsidRPr="009079F8" w:rsidRDefault="00C11AAF" w:rsidP="00F23355">
            <w:pPr>
              <w:pStyle w:val="pqiTabBody"/>
            </w:pPr>
            <w:r w:rsidRPr="009079F8">
              <w:t>D</w:t>
            </w:r>
          </w:p>
        </w:tc>
        <w:tc>
          <w:tcPr>
            <w:tcW w:w="2595" w:type="dxa"/>
            <w:gridSpan w:val="2"/>
            <w:shd w:val="clear" w:color="auto" w:fill="F3F3F3"/>
            <w:vAlign w:val="center"/>
          </w:tcPr>
          <w:p w14:paraId="0449D16F" w14:textId="77777777" w:rsidR="00C11AAF" w:rsidRPr="009079F8" w:rsidRDefault="00C11AAF" w:rsidP="00F23355">
            <w:pPr>
              <w:pStyle w:val="pqiTabBody"/>
            </w:pPr>
            <w:r w:rsidRPr="009079F8">
              <w:t>E</w:t>
            </w:r>
          </w:p>
        </w:tc>
        <w:tc>
          <w:tcPr>
            <w:tcW w:w="4913" w:type="dxa"/>
            <w:gridSpan w:val="2"/>
            <w:shd w:val="clear" w:color="auto" w:fill="F3F3F3"/>
            <w:vAlign w:val="center"/>
          </w:tcPr>
          <w:p w14:paraId="1EF44B7E" w14:textId="77777777" w:rsidR="00C11AAF" w:rsidRPr="009079F8" w:rsidRDefault="00C11AAF" w:rsidP="00F23355">
            <w:pPr>
              <w:pStyle w:val="pqiTabBody"/>
            </w:pPr>
            <w:r w:rsidRPr="009079F8">
              <w:t>F</w:t>
            </w:r>
          </w:p>
        </w:tc>
        <w:tc>
          <w:tcPr>
            <w:tcW w:w="1081" w:type="dxa"/>
            <w:shd w:val="clear" w:color="auto" w:fill="F3F3F3"/>
            <w:vAlign w:val="center"/>
          </w:tcPr>
          <w:p w14:paraId="1D00F525" w14:textId="77777777" w:rsidR="00C11AAF" w:rsidRPr="009079F8" w:rsidRDefault="00C11AAF" w:rsidP="00F23355">
            <w:pPr>
              <w:pStyle w:val="pqiTabBody"/>
            </w:pPr>
            <w:r w:rsidRPr="009079F8">
              <w:t>G</w:t>
            </w:r>
          </w:p>
        </w:tc>
      </w:tr>
      <w:tr w:rsidR="00C11AAF" w:rsidRPr="002854B5" w14:paraId="25A0E9DE" w14:textId="77777777" w:rsidTr="007559A2">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713"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c>
          <w:tcPr>
            <w:tcW w:w="13544" w:type="dxa"/>
            <w:gridSpan w:val="10"/>
            <w:tcPrChange w:id="1714" w:author="Jurkowska Monika" w:date="2022-11-14T21:27:00Z">
              <w:tcPr>
                <w:tcW w:w="13766" w:type="dxa"/>
                <w:gridSpan w:val="10"/>
              </w:tcPr>
            </w:tcPrChange>
          </w:tcPr>
          <w:p w14:paraId="6EAE091F" w14:textId="77777777" w:rsidR="00C11AAF" w:rsidRPr="002854B5" w:rsidRDefault="00C11AAF" w:rsidP="00F23355">
            <w:pPr>
              <w:pStyle w:val="pqiTabHead"/>
            </w:pPr>
            <w:r w:rsidRPr="002854B5">
              <w:t>IE</w:t>
            </w:r>
            <w:r>
              <w:t>807</w:t>
            </w:r>
            <w:r w:rsidRPr="002854B5">
              <w:t xml:space="preserve"> – </w:t>
            </w:r>
            <w:r w:rsidRPr="002B761F">
              <w:t>C_STP_NOT</w:t>
            </w:r>
            <w:r>
              <w:t>– Powiadomienie o przerwaniu przemieszczenia</w:t>
            </w:r>
            <w:r w:rsidRPr="002854B5">
              <w:t>.</w:t>
            </w:r>
          </w:p>
        </w:tc>
      </w:tr>
      <w:tr w:rsidR="00440E44" w:rsidRPr="009079F8" w14:paraId="5C874760" w14:textId="77777777" w:rsidTr="007559A2">
        <w:tc>
          <w:tcPr>
            <w:tcW w:w="843" w:type="dxa"/>
            <w:gridSpan w:val="2"/>
          </w:tcPr>
          <w:p w14:paraId="2938AA03" w14:textId="77777777" w:rsidR="00C11AAF" w:rsidRPr="002854B5" w:rsidRDefault="00C11AAF" w:rsidP="00F23355">
            <w:pPr>
              <w:pStyle w:val="pqiTabBody"/>
              <w:rPr>
                <w:b/>
                <w:i/>
              </w:rPr>
            </w:pPr>
          </w:p>
        </w:tc>
        <w:tc>
          <w:tcPr>
            <w:tcW w:w="3697" w:type="dxa"/>
            <w:gridSpan w:val="2"/>
          </w:tcPr>
          <w:p w14:paraId="7DDF100D" w14:textId="77777777" w:rsidR="00C11AAF" w:rsidRDefault="00C11AAF" w:rsidP="00F23355">
            <w:pPr>
              <w:pStyle w:val="pqiTabBody"/>
              <w:rPr>
                <w:b/>
              </w:rPr>
            </w:pPr>
            <w:r>
              <w:rPr>
                <w:b/>
              </w:rPr>
              <w:t>&lt;NAGŁÓWEK&gt;</w:t>
            </w:r>
          </w:p>
          <w:p w14:paraId="7177B031"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olor w:val="0000FF"/>
              </w:rPr>
              <w:t>IE807</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415" w:type="dxa"/>
          </w:tcPr>
          <w:p w14:paraId="17AF302E" w14:textId="77777777" w:rsidR="00C11AAF" w:rsidRPr="00C15AD5" w:rsidRDefault="00C11AAF" w:rsidP="00F23355">
            <w:pPr>
              <w:pStyle w:val="pqiTabBody"/>
              <w:rPr>
                <w:b/>
              </w:rPr>
            </w:pPr>
            <w:r w:rsidRPr="00C15AD5">
              <w:rPr>
                <w:b/>
              </w:rPr>
              <w:t>R</w:t>
            </w:r>
          </w:p>
        </w:tc>
        <w:tc>
          <w:tcPr>
            <w:tcW w:w="2595" w:type="dxa"/>
            <w:gridSpan w:val="2"/>
          </w:tcPr>
          <w:p w14:paraId="36D8093D" w14:textId="77777777" w:rsidR="00C11AAF" w:rsidRPr="00C15AD5" w:rsidRDefault="00C11AAF" w:rsidP="00F23355">
            <w:pPr>
              <w:pStyle w:val="pqiTabBody"/>
              <w:rPr>
                <w:b/>
              </w:rPr>
            </w:pPr>
          </w:p>
        </w:tc>
        <w:tc>
          <w:tcPr>
            <w:tcW w:w="4913" w:type="dxa"/>
            <w:gridSpan w:val="2"/>
          </w:tcPr>
          <w:p w14:paraId="18E7294D" w14:textId="77777777" w:rsidR="00C11AAF" w:rsidRPr="00C15AD5" w:rsidRDefault="00C11AAF" w:rsidP="00F23355">
            <w:pPr>
              <w:pStyle w:val="pqiTabBody"/>
              <w:rPr>
                <w:b/>
              </w:rPr>
            </w:pPr>
          </w:p>
        </w:tc>
        <w:tc>
          <w:tcPr>
            <w:tcW w:w="1081" w:type="dxa"/>
          </w:tcPr>
          <w:p w14:paraId="77283507" w14:textId="77777777" w:rsidR="00C11AAF" w:rsidRPr="00C15AD5" w:rsidRDefault="00C11AAF" w:rsidP="00F23355">
            <w:pPr>
              <w:pStyle w:val="pqiTabBody"/>
              <w:rPr>
                <w:b/>
              </w:rPr>
            </w:pPr>
            <w:r w:rsidRPr="00C15AD5">
              <w:rPr>
                <w:b/>
              </w:rPr>
              <w:t>1x</w:t>
            </w:r>
          </w:p>
        </w:tc>
      </w:tr>
      <w:tr w:rsidR="00C11AAF" w:rsidRPr="009079F8" w14:paraId="26322AE1" w14:textId="77777777" w:rsidTr="007559A2">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715"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c>
          <w:tcPr>
            <w:tcW w:w="13544" w:type="dxa"/>
            <w:gridSpan w:val="10"/>
            <w:tcPrChange w:id="1716" w:author="Jurkowska Monika" w:date="2022-11-14T21:27:00Z">
              <w:tcPr>
                <w:tcW w:w="13766" w:type="dxa"/>
                <w:gridSpan w:val="10"/>
              </w:tcPr>
            </w:tcPrChange>
          </w:tcPr>
          <w:p w14:paraId="4CCA1533" w14:textId="77777777" w:rsidR="00C11AAF" w:rsidRDefault="00C11AAF" w:rsidP="00F23355">
            <w:pPr>
              <w:pStyle w:val="pqiTabBody"/>
            </w:pPr>
            <w:r>
              <w:t>Wszystkie elementy główne począwszy od poniższego zawarte są w elemencie:</w:t>
            </w:r>
          </w:p>
          <w:p w14:paraId="7F9C31DF" w14:textId="77777777" w:rsidR="00C11AAF" w:rsidRPr="002B761F" w:rsidRDefault="00C11AAF" w:rsidP="00F23355">
            <w:pPr>
              <w:pStyle w:val="pqiTabBody"/>
              <w:rPr>
                <w:rFonts w:ascii="Courier New" w:hAnsi="Courier New" w:cs="Courier New"/>
                <w:noProof/>
                <w:color w:val="0000FF"/>
              </w:rPr>
            </w:pPr>
            <w:r w:rsidRPr="00621E71">
              <w:rPr>
                <w:rFonts w:ascii="Courier New" w:hAnsi="Courier New"/>
                <w:color w:val="0000FF"/>
              </w:rPr>
              <w:t>/</w:t>
            </w:r>
            <w:r>
              <w:rPr>
                <w:rFonts w:ascii="Courier New" w:hAnsi="Courier New"/>
                <w:color w:val="0000FF"/>
              </w:rPr>
              <w:t>IE807</w:t>
            </w:r>
            <w:r w:rsidRPr="00621E71">
              <w:rPr>
                <w:rFonts w:ascii="Courier New" w:hAnsi="Courier New"/>
                <w:color w:val="0000FF"/>
              </w:rPr>
              <w:t>/</w:t>
            </w:r>
            <w:r>
              <w:rPr>
                <w:rFonts w:ascii="Courier New" w:hAnsi="Courier New"/>
                <w:color w:val="0000FF"/>
              </w:rPr>
              <w:t>Body/</w:t>
            </w:r>
            <w:proofErr w:type="spellStart"/>
            <w:r w:rsidRPr="002B761F">
              <w:rPr>
                <w:rFonts w:ascii="Courier New" w:hAnsi="Courier New" w:cs="Courier New"/>
                <w:noProof/>
                <w:color w:val="0000FF"/>
              </w:rPr>
              <w:t>InterruptionOfMovement</w:t>
            </w:r>
            <w:proofErr w:type="spellEnd"/>
          </w:p>
        </w:tc>
      </w:tr>
      <w:tr w:rsidR="00440E44" w:rsidRPr="009079F8" w14:paraId="61A56BFF" w14:textId="77777777" w:rsidTr="007559A2">
        <w:tc>
          <w:tcPr>
            <w:tcW w:w="843" w:type="dxa"/>
            <w:gridSpan w:val="2"/>
          </w:tcPr>
          <w:p w14:paraId="6DA3BEBF" w14:textId="77777777" w:rsidR="00C11AAF" w:rsidRPr="009079F8" w:rsidRDefault="00C11AAF" w:rsidP="00F23355">
            <w:pPr>
              <w:pStyle w:val="pqiTabHead"/>
            </w:pPr>
            <w:r w:rsidRPr="009079F8">
              <w:t>1</w:t>
            </w:r>
          </w:p>
        </w:tc>
        <w:tc>
          <w:tcPr>
            <w:tcW w:w="3697" w:type="dxa"/>
            <w:gridSpan w:val="2"/>
          </w:tcPr>
          <w:p w14:paraId="3DD98A64" w14:textId="77777777" w:rsidR="00C11AAF" w:rsidRPr="000F7B4C" w:rsidRDefault="00C11AAF" w:rsidP="00F23355">
            <w:pPr>
              <w:pStyle w:val="pqiTabHead"/>
            </w:pPr>
            <w:r w:rsidRPr="000F7B4C">
              <w:t>CECHA</w:t>
            </w:r>
          </w:p>
          <w:p w14:paraId="5D9EF279" w14:textId="51CA243B" w:rsidR="009F21A5" w:rsidRPr="008D0A04" w:rsidRDefault="00C11AAF" w:rsidP="00F23355">
            <w:pPr>
              <w:pStyle w:val="pqiTabHead"/>
              <w:rPr>
                <w:rFonts w:ascii="Courier New" w:hAnsi="Courier New"/>
                <w:color w:val="0000FF"/>
                <w:rPrChange w:id="1717" w:author="Jurkowska Monika" w:date="2022-11-14T21:27:00Z">
                  <w:rPr/>
                </w:rPrChange>
              </w:rPr>
            </w:pPr>
            <w:r>
              <w:rPr>
                <w:rFonts w:ascii="Courier New" w:hAnsi="Courier New" w:cs="Courier New"/>
                <w:noProof/>
                <w:color w:val="0000FF"/>
              </w:rPr>
              <w:t>Attributes</w:t>
            </w:r>
          </w:p>
        </w:tc>
        <w:tc>
          <w:tcPr>
            <w:tcW w:w="415" w:type="dxa"/>
          </w:tcPr>
          <w:p w14:paraId="35C8E51F" w14:textId="77777777" w:rsidR="00C11AAF" w:rsidRPr="009079F8" w:rsidRDefault="00C11AAF" w:rsidP="00F23355">
            <w:pPr>
              <w:pStyle w:val="pqiTabHead"/>
            </w:pPr>
            <w:r w:rsidRPr="009079F8">
              <w:t>R</w:t>
            </w:r>
          </w:p>
        </w:tc>
        <w:tc>
          <w:tcPr>
            <w:tcW w:w="2595" w:type="dxa"/>
            <w:gridSpan w:val="2"/>
          </w:tcPr>
          <w:p w14:paraId="770AB5F1" w14:textId="77777777" w:rsidR="00C11AAF" w:rsidRPr="009079F8" w:rsidRDefault="00C11AAF" w:rsidP="00F23355">
            <w:pPr>
              <w:pStyle w:val="pqiTabHead"/>
            </w:pPr>
          </w:p>
        </w:tc>
        <w:tc>
          <w:tcPr>
            <w:tcW w:w="4913" w:type="dxa"/>
            <w:gridSpan w:val="2"/>
          </w:tcPr>
          <w:p w14:paraId="70F2DD07" w14:textId="77777777" w:rsidR="00C11AAF" w:rsidRPr="009079F8" w:rsidRDefault="00C11AAF" w:rsidP="00F23355">
            <w:pPr>
              <w:pStyle w:val="pqiTabHead"/>
            </w:pPr>
          </w:p>
        </w:tc>
        <w:tc>
          <w:tcPr>
            <w:tcW w:w="1081" w:type="dxa"/>
          </w:tcPr>
          <w:p w14:paraId="301646C3" w14:textId="77777777" w:rsidR="00C11AAF" w:rsidRPr="009079F8" w:rsidRDefault="00C11AAF" w:rsidP="00F23355">
            <w:pPr>
              <w:pStyle w:val="pqiTabHead"/>
            </w:pPr>
            <w:r>
              <w:t>1x</w:t>
            </w:r>
          </w:p>
        </w:tc>
      </w:tr>
      <w:tr w:rsidR="002C44A5" w:rsidRPr="009079F8" w14:paraId="3F57066C" w14:textId="77777777" w:rsidTr="007559A2">
        <w:tc>
          <w:tcPr>
            <w:tcW w:w="445" w:type="dxa"/>
          </w:tcPr>
          <w:p w14:paraId="222D0894" w14:textId="77777777" w:rsidR="00C11AAF" w:rsidRPr="009079F8" w:rsidRDefault="00C11AAF" w:rsidP="00F23355">
            <w:pPr>
              <w:pStyle w:val="pqiTabBody"/>
              <w:rPr>
                <w:b/>
              </w:rPr>
            </w:pPr>
          </w:p>
        </w:tc>
        <w:tc>
          <w:tcPr>
            <w:tcW w:w="398" w:type="dxa"/>
          </w:tcPr>
          <w:p w14:paraId="34AEE1AB" w14:textId="77777777" w:rsidR="00C11AAF" w:rsidRPr="009079F8" w:rsidRDefault="00C11AAF" w:rsidP="00F23355">
            <w:pPr>
              <w:pStyle w:val="pqiTabBody"/>
              <w:rPr>
                <w:i/>
              </w:rPr>
            </w:pPr>
            <w:r w:rsidRPr="009079F8">
              <w:rPr>
                <w:i/>
              </w:rPr>
              <w:t>a</w:t>
            </w:r>
          </w:p>
        </w:tc>
        <w:tc>
          <w:tcPr>
            <w:tcW w:w="3697" w:type="dxa"/>
            <w:gridSpan w:val="2"/>
          </w:tcPr>
          <w:p w14:paraId="34143709" w14:textId="77777777" w:rsidR="00C11AAF" w:rsidRDefault="00C11AAF" w:rsidP="00F23355">
            <w:pPr>
              <w:pStyle w:val="pqiTabBody"/>
            </w:pPr>
            <w:r>
              <w:t>ARC</w:t>
            </w:r>
          </w:p>
          <w:p w14:paraId="06902CEA" w14:textId="7FBDB3C5" w:rsidR="009F21A5" w:rsidRPr="008D0A04" w:rsidRDefault="00C11AAF" w:rsidP="00F23355">
            <w:pPr>
              <w:pStyle w:val="pqiTabBody"/>
              <w:rPr>
                <w:rFonts w:ascii="Courier New" w:hAnsi="Courier New"/>
                <w:color w:val="0000FF"/>
                <w:rPrChange w:id="1718" w:author="Jurkowska Monika" w:date="2022-11-14T21:27:00Z">
                  <w:rPr/>
                </w:rPrChange>
              </w:rPr>
            </w:pPr>
            <w:r w:rsidRPr="00C470C3">
              <w:rPr>
                <w:rFonts w:ascii="Courier New" w:hAnsi="Courier New" w:cs="Courier New"/>
                <w:noProof/>
                <w:color w:val="0000FF"/>
              </w:rPr>
              <w:t>AdministrativeReferenceCode</w:t>
            </w:r>
          </w:p>
        </w:tc>
        <w:tc>
          <w:tcPr>
            <w:tcW w:w="415" w:type="dxa"/>
          </w:tcPr>
          <w:p w14:paraId="6417BBE9" w14:textId="77777777" w:rsidR="00C11AAF" w:rsidRPr="009079F8" w:rsidRDefault="00C11AAF" w:rsidP="00F23355">
            <w:pPr>
              <w:pStyle w:val="pqiTabBody"/>
            </w:pPr>
            <w:r w:rsidRPr="009079F8">
              <w:t>R</w:t>
            </w:r>
          </w:p>
        </w:tc>
        <w:tc>
          <w:tcPr>
            <w:tcW w:w="2595" w:type="dxa"/>
            <w:gridSpan w:val="2"/>
          </w:tcPr>
          <w:p w14:paraId="7D90CE9B" w14:textId="77777777" w:rsidR="00C11AAF" w:rsidRPr="009079F8" w:rsidRDefault="00C11AAF" w:rsidP="00F23355">
            <w:pPr>
              <w:pStyle w:val="pqiTabBody"/>
            </w:pPr>
          </w:p>
        </w:tc>
        <w:tc>
          <w:tcPr>
            <w:tcW w:w="4913" w:type="dxa"/>
            <w:gridSpan w:val="2"/>
          </w:tcPr>
          <w:p w14:paraId="3752FEE7" w14:textId="4CD5F604" w:rsidR="00C11AAF" w:rsidRPr="009079F8" w:rsidRDefault="00AD6177" w:rsidP="00AD6177">
            <w:pPr>
              <w:pStyle w:val="pqiTabBody"/>
            </w:pPr>
            <w:ins w:id="1719" w:author="Jurkowska Monika" w:date="2022-11-14T21:27:00Z">
              <w:r>
                <w:t>.</w:t>
              </w:r>
            </w:ins>
          </w:p>
        </w:tc>
        <w:tc>
          <w:tcPr>
            <w:tcW w:w="1081" w:type="dxa"/>
          </w:tcPr>
          <w:p w14:paraId="0609C1A8" w14:textId="77777777" w:rsidR="00C11AAF" w:rsidRPr="009079F8" w:rsidRDefault="00C11AAF" w:rsidP="00F23355">
            <w:pPr>
              <w:pStyle w:val="pqiTabBody"/>
            </w:pPr>
            <w:r>
              <w:t>an21</w:t>
            </w:r>
          </w:p>
        </w:tc>
      </w:tr>
      <w:tr w:rsidR="00B13169" w:rsidRPr="009079F8" w14:paraId="6B021851" w14:textId="77777777" w:rsidTr="00F23355">
        <w:trPr>
          <w:gridAfter w:val="1"/>
          <w:wAfter w:w="4478" w:type="dxa"/>
          <w:del w:id="1720" w:author="Jurkowska Monika" w:date="2022-11-14T21:27:00Z"/>
        </w:trPr>
        <w:tc>
          <w:tcPr>
            <w:tcW w:w="450" w:type="dxa"/>
          </w:tcPr>
          <w:p w14:paraId="6C789BE3" w14:textId="77777777" w:rsidR="00C11AAF" w:rsidRPr="009079F8" w:rsidRDefault="00C11AAF" w:rsidP="00F23355">
            <w:pPr>
              <w:pStyle w:val="pqiTabBody"/>
              <w:rPr>
                <w:del w:id="1721" w:author="Jurkowska Monika" w:date="2022-11-14T21:27:00Z"/>
                <w:b/>
              </w:rPr>
            </w:pPr>
          </w:p>
        </w:tc>
        <w:tc>
          <w:tcPr>
            <w:tcW w:w="400" w:type="dxa"/>
          </w:tcPr>
          <w:p w14:paraId="6A013385" w14:textId="77777777" w:rsidR="00C11AAF" w:rsidRPr="009079F8" w:rsidRDefault="00C11AAF" w:rsidP="00F23355">
            <w:pPr>
              <w:pStyle w:val="pqiTabBody"/>
              <w:rPr>
                <w:del w:id="1722" w:author="Jurkowska Monika" w:date="2022-11-14T21:27:00Z"/>
                <w:i/>
              </w:rPr>
            </w:pPr>
            <w:del w:id="1723" w:author="Jurkowska Monika" w:date="2022-11-14T21:27:00Z">
              <w:r>
                <w:rPr>
                  <w:i/>
                </w:rPr>
                <w:delText>b</w:delText>
              </w:r>
            </w:del>
          </w:p>
        </w:tc>
        <w:tc>
          <w:tcPr>
            <w:tcW w:w="3697" w:type="dxa"/>
          </w:tcPr>
          <w:p w14:paraId="4B22706C" w14:textId="77777777" w:rsidR="00C11AAF" w:rsidRPr="009079F8" w:rsidRDefault="00C11AAF" w:rsidP="00F23355">
            <w:pPr>
              <w:pStyle w:val="pqiTabBody"/>
              <w:rPr>
                <w:del w:id="1724" w:author="Jurkowska Monika" w:date="2022-11-14T21:27:00Z"/>
              </w:rPr>
            </w:pPr>
            <w:del w:id="1725" w:author="Jurkowska Monika" w:date="2022-11-14T21:27:00Z">
              <w:r>
                <w:delText>Pole usunięte</w:delText>
              </w:r>
            </w:del>
          </w:p>
        </w:tc>
        <w:tc>
          <w:tcPr>
            <w:tcW w:w="417" w:type="dxa"/>
          </w:tcPr>
          <w:p w14:paraId="033FC9C9" w14:textId="77777777" w:rsidR="00C11AAF" w:rsidRPr="009079F8" w:rsidRDefault="00C11AAF" w:rsidP="00F23355">
            <w:pPr>
              <w:pStyle w:val="pqiTabBody"/>
              <w:rPr>
                <w:del w:id="1726" w:author="Jurkowska Monika" w:date="2022-11-14T21:27:00Z"/>
              </w:rPr>
            </w:pPr>
          </w:p>
        </w:tc>
        <w:tc>
          <w:tcPr>
            <w:tcW w:w="2655" w:type="dxa"/>
            <w:gridSpan w:val="2"/>
          </w:tcPr>
          <w:p w14:paraId="412CE2BC" w14:textId="77777777" w:rsidR="00C11AAF" w:rsidRPr="009079F8" w:rsidRDefault="00C11AAF" w:rsidP="00F23355">
            <w:pPr>
              <w:pStyle w:val="pqiTabBody"/>
              <w:rPr>
                <w:del w:id="1727" w:author="Jurkowska Monika" w:date="2022-11-14T21:27:00Z"/>
              </w:rPr>
            </w:pPr>
          </w:p>
        </w:tc>
        <w:tc>
          <w:tcPr>
            <w:tcW w:w="5065" w:type="dxa"/>
            <w:gridSpan w:val="2"/>
          </w:tcPr>
          <w:p w14:paraId="72032169" w14:textId="77777777" w:rsidR="00C11AAF" w:rsidRPr="009079F8" w:rsidRDefault="00C11AAF" w:rsidP="00F23355">
            <w:pPr>
              <w:pStyle w:val="pqiTabBody"/>
              <w:rPr>
                <w:del w:id="1728" w:author="Jurkowska Monika" w:date="2022-11-14T21:27:00Z"/>
              </w:rPr>
            </w:pPr>
          </w:p>
        </w:tc>
        <w:tc>
          <w:tcPr>
            <w:tcW w:w="1082" w:type="dxa"/>
          </w:tcPr>
          <w:p w14:paraId="7D25A530" w14:textId="77777777" w:rsidR="00C11AAF" w:rsidRPr="009079F8" w:rsidRDefault="00C11AAF" w:rsidP="00F23355">
            <w:pPr>
              <w:pStyle w:val="pqiTabBody"/>
              <w:rPr>
                <w:del w:id="1729" w:author="Jurkowska Monika" w:date="2022-11-14T21:27:00Z"/>
              </w:rPr>
            </w:pPr>
          </w:p>
        </w:tc>
      </w:tr>
      <w:tr w:rsidR="002C44A5" w:rsidRPr="009079F8" w14:paraId="41F13BF6" w14:textId="77777777" w:rsidTr="007559A2">
        <w:tc>
          <w:tcPr>
            <w:tcW w:w="445" w:type="dxa"/>
          </w:tcPr>
          <w:p w14:paraId="655F59B9" w14:textId="77777777" w:rsidR="00C11AAF" w:rsidRPr="009079F8" w:rsidRDefault="00C11AAF" w:rsidP="00F23355">
            <w:pPr>
              <w:pStyle w:val="pqiTabBody"/>
              <w:rPr>
                <w:b/>
              </w:rPr>
            </w:pPr>
          </w:p>
        </w:tc>
        <w:tc>
          <w:tcPr>
            <w:tcW w:w="398" w:type="dxa"/>
          </w:tcPr>
          <w:p w14:paraId="16020AE4" w14:textId="77777777" w:rsidR="00C11AAF" w:rsidRDefault="00C11AAF" w:rsidP="00F23355">
            <w:pPr>
              <w:pStyle w:val="pqiTabBody"/>
              <w:rPr>
                <w:i/>
              </w:rPr>
            </w:pPr>
            <w:r>
              <w:rPr>
                <w:i/>
              </w:rPr>
              <w:t>c</w:t>
            </w:r>
          </w:p>
        </w:tc>
        <w:tc>
          <w:tcPr>
            <w:tcW w:w="3697" w:type="dxa"/>
            <w:gridSpan w:val="2"/>
          </w:tcPr>
          <w:p w14:paraId="676889E5" w14:textId="77777777" w:rsidR="00C11AAF" w:rsidRDefault="00C11AAF" w:rsidP="00F23355">
            <w:pPr>
              <w:pStyle w:val="pqiTabBody"/>
            </w:pPr>
            <w:r w:rsidRPr="009079F8">
              <w:t>Dodatkowe informacje</w:t>
            </w:r>
          </w:p>
          <w:p w14:paraId="307EF175" w14:textId="69AA99F3" w:rsidR="009F21A5" w:rsidRPr="008D0A04" w:rsidRDefault="00C11AAF" w:rsidP="00F23355">
            <w:pPr>
              <w:pStyle w:val="pqiTabBody"/>
              <w:rPr>
                <w:rFonts w:ascii="Courier New" w:hAnsi="Courier New"/>
                <w:color w:val="0000FF"/>
                <w:rPrChange w:id="1730" w:author="Jurkowska Monika" w:date="2022-11-14T21:27:00Z">
                  <w:rPr/>
                </w:rPrChange>
              </w:rPr>
            </w:pPr>
            <w:r>
              <w:rPr>
                <w:rFonts w:ascii="Courier New" w:hAnsi="Courier New" w:cs="Courier New"/>
                <w:noProof/>
                <w:color w:val="0000FF"/>
              </w:rPr>
              <w:t>ComplementaryInformation</w:t>
            </w:r>
          </w:p>
        </w:tc>
        <w:tc>
          <w:tcPr>
            <w:tcW w:w="415" w:type="dxa"/>
          </w:tcPr>
          <w:p w14:paraId="1101D220" w14:textId="77777777" w:rsidR="00C11AAF" w:rsidRDefault="00C11AAF" w:rsidP="00F23355">
            <w:pPr>
              <w:pStyle w:val="pqiTabBody"/>
            </w:pPr>
            <w:r>
              <w:t>D</w:t>
            </w:r>
          </w:p>
        </w:tc>
        <w:tc>
          <w:tcPr>
            <w:tcW w:w="2595" w:type="dxa"/>
            <w:gridSpan w:val="2"/>
          </w:tcPr>
          <w:p w14:paraId="0DE6C715" w14:textId="77777777" w:rsidR="00C11AAF" w:rsidRDefault="00C11AAF" w:rsidP="00F23355">
            <w:pPr>
              <w:pStyle w:val="pqiTabBody"/>
            </w:pPr>
            <w:r>
              <w:t>„R” gdy w polu 1e wybrano wartość „0 – Inne”.</w:t>
            </w:r>
          </w:p>
          <w:p w14:paraId="69701F9B" w14:textId="77777777" w:rsidR="00C11AAF" w:rsidRPr="009079F8" w:rsidRDefault="00C11AAF" w:rsidP="00F23355">
            <w:pPr>
              <w:pStyle w:val="pqiTabBody"/>
            </w:pPr>
            <w:r>
              <w:t>W pozostałych przypadkach nie stosuje się.</w:t>
            </w:r>
          </w:p>
        </w:tc>
        <w:tc>
          <w:tcPr>
            <w:tcW w:w="4913" w:type="dxa"/>
            <w:gridSpan w:val="2"/>
          </w:tcPr>
          <w:p w14:paraId="0D79793E" w14:textId="77777777" w:rsidR="00C11AAF" w:rsidRPr="009079F8" w:rsidRDefault="00C11AAF" w:rsidP="00F23355">
            <w:pPr>
              <w:pStyle w:val="pqiTabBody"/>
            </w:pPr>
            <w:r w:rsidRPr="009079F8">
              <w:t xml:space="preserve">Należy podać dodatkowe informacje dotyczące </w:t>
            </w:r>
            <w:r>
              <w:t>przerwania przemieszczenia</w:t>
            </w:r>
            <w:r w:rsidRPr="009079F8">
              <w:t>.</w:t>
            </w:r>
          </w:p>
        </w:tc>
        <w:tc>
          <w:tcPr>
            <w:tcW w:w="1081" w:type="dxa"/>
          </w:tcPr>
          <w:p w14:paraId="082D03A3" w14:textId="77777777" w:rsidR="00C11AAF" w:rsidRDefault="00C11AAF" w:rsidP="00F23355">
            <w:pPr>
              <w:pStyle w:val="pqiTabBody"/>
            </w:pPr>
            <w:r w:rsidRPr="009079F8">
              <w:t>an..350</w:t>
            </w:r>
          </w:p>
        </w:tc>
      </w:tr>
      <w:tr w:rsidR="00440E44" w:rsidRPr="009079F8" w14:paraId="0B109D37" w14:textId="77777777" w:rsidTr="007559A2">
        <w:tc>
          <w:tcPr>
            <w:tcW w:w="843" w:type="dxa"/>
            <w:gridSpan w:val="2"/>
          </w:tcPr>
          <w:p w14:paraId="5E962B99" w14:textId="77777777" w:rsidR="00C11AAF" w:rsidRPr="009079F8" w:rsidRDefault="00C11AAF" w:rsidP="00F23355">
            <w:pPr>
              <w:pStyle w:val="pqiTabBody"/>
              <w:rPr>
                <w:i/>
              </w:rPr>
            </w:pPr>
          </w:p>
        </w:tc>
        <w:tc>
          <w:tcPr>
            <w:tcW w:w="3697" w:type="dxa"/>
            <w:gridSpan w:val="2"/>
          </w:tcPr>
          <w:p w14:paraId="4213879D" w14:textId="77777777" w:rsidR="00C11AAF" w:rsidRDefault="00C11AAF" w:rsidP="00F23355">
            <w:pPr>
              <w:pStyle w:val="pqiTabBody"/>
            </w:pPr>
            <w:r>
              <w:t>JĘZYK ELEMENTU</w:t>
            </w:r>
            <w:r w:rsidRPr="009079F8">
              <w:t xml:space="preserve"> </w:t>
            </w:r>
          </w:p>
          <w:p w14:paraId="0246759E" w14:textId="5F910791" w:rsidR="009F21A5" w:rsidRPr="00307959" w:rsidRDefault="00C11AAF" w:rsidP="00F23355">
            <w:pPr>
              <w:pStyle w:val="pqiTabBody"/>
              <w:rPr>
                <w:rFonts w:ascii="Courier New" w:hAnsi="Courier New" w:cs="Courier New"/>
                <w:noProof/>
                <w:color w:val="0000FF"/>
              </w:rPr>
            </w:pPr>
            <w:r>
              <w:rPr>
                <w:rFonts w:ascii="Courier New" w:hAnsi="Courier New" w:cs="Courier New"/>
                <w:noProof/>
                <w:color w:val="0000FF"/>
              </w:rPr>
              <w:t>@language</w:t>
            </w:r>
          </w:p>
        </w:tc>
        <w:tc>
          <w:tcPr>
            <w:tcW w:w="415" w:type="dxa"/>
          </w:tcPr>
          <w:p w14:paraId="641AF13C" w14:textId="77777777" w:rsidR="00C11AAF" w:rsidRPr="009079F8" w:rsidRDefault="00C11AAF" w:rsidP="00F23355">
            <w:pPr>
              <w:pStyle w:val="pqiTabBody"/>
            </w:pPr>
            <w:r>
              <w:t>D</w:t>
            </w:r>
          </w:p>
        </w:tc>
        <w:tc>
          <w:tcPr>
            <w:tcW w:w="2595" w:type="dxa"/>
            <w:gridSpan w:val="2"/>
          </w:tcPr>
          <w:p w14:paraId="78A56589" w14:textId="77777777" w:rsidR="00C11AAF" w:rsidRPr="009079F8" w:rsidRDefault="00C11AAF" w:rsidP="00F23355">
            <w:pPr>
              <w:pStyle w:val="pqiTabBody"/>
            </w:pPr>
            <w:r w:rsidRPr="009079F8">
              <w:t>„R”, jeżeli stosuje się pole tekstowe</w:t>
            </w:r>
            <w:r>
              <w:t xml:space="preserve"> 1c</w:t>
            </w:r>
            <w:r w:rsidRPr="009079F8">
              <w:t>.</w:t>
            </w:r>
          </w:p>
        </w:tc>
        <w:tc>
          <w:tcPr>
            <w:tcW w:w="4913" w:type="dxa"/>
            <w:gridSpan w:val="2"/>
          </w:tcPr>
          <w:p w14:paraId="7C352856" w14:textId="77777777" w:rsidR="00C11AAF" w:rsidRDefault="00C11AAF" w:rsidP="00F23355">
            <w:pPr>
              <w:pStyle w:val="pqiTabBody"/>
            </w:pPr>
            <w:r>
              <w:t>Atrybut.</w:t>
            </w:r>
          </w:p>
          <w:p w14:paraId="1E5956EB" w14:textId="7438CD7E" w:rsidR="00AD6177"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081" w:type="dxa"/>
          </w:tcPr>
          <w:p w14:paraId="64682998" w14:textId="77777777" w:rsidR="00C11AAF" w:rsidRPr="009079F8" w:rsidRDefault="00C11AAF" w:rsidP="00F23355">
            <w:pPr>
              <w:pStyle w:val="pqiTabBody"/>
            </w:pPr>
            <w:r w:rsidRPr="009079F8">
              <w:t>a2</w:t>
            </w:r>
          </w:p>
        </w:tc>
      </w:tr>
      <w:tr w:rsidR="002C44A5" w:rsidRPr="009079F8" w14:paraId="6B3A0967" w14:textId="77777777" w:rsidTr="007559A2">
        <w:tc>
          <w:tcPr>
            <w:tcW w:w="445" w:type="dxa"/>
          </w:tcPr>
          <w:p w14:paraId="176BF72A" w14:textId="77777777" w:rsidR="00C11AAF" w:rsidRPr="009079F8" w:rsidRDefault="00C11AAF" w:rsidP="00F23355">
            <w:pPr>
              <w:pStyle w:val="pqiTabBody"/>
              <w:rPr>
                <w:b/>
              </w:rPr>
            </w:pPr>
          </w:p>
        </w:tc>
        <w:tc>
          <w:tcPr>
            <w:tcW w:w="398" w:type="dxa"/>
          </w:tcPr>
          <w:p w14:paraId="23F5B1DE" w14:textId="77777777" w:rsidR="00C11AAF" w:rsidRPr="009079F8" w:rsidRDefault="00C11AAF" w:rsidP="00F23355">
            <w:pPr>
              <w:pStyle w:val="pqiTabBody"/>
              <w:rPr>
                <w:i/>
              </w:rPr>
            </w:pPr>
            <w:r>
              <w:rPr>
                <w:i/>
              </w:rPr>
              <w:t>d</w:t>
            </w:r>
          </w:p>
        </w:tc>
        <w:tc>
          <w:tcPr>
            <w:tcW w:w="3697" w:type="dxa"/>
            <w:gridSpan w:val="2"/>
          </w:tcPr>
          <w:p w14:paraId="23B5608D" w14:textId="77777777" w:rsidR="00C11AAF" w:rsidRDefault="00C11AAF" w:rsidP="00F23355">
            <w:r w:rsidRPr="009079F8">
              <w:t xml:space="preserve">Data i czas </w:t>
            </w:r>
            <w:r>
              <w:t>wystosowania</w:t>
            </w:r>
          </w:p>
          <w:p w14:paraId="0045BEF8" w14:textId="6D13983A" w:rsidR="009F21A5" w:rsidRPr="00307959" w:rsidRDefault="00C11AAF" w:rsidP="00F23355">
            <w:pPr>
              <w:pStyle w:val="pqiTabBody"/>
              <w:rPr>
                <w:rFonts w:ascii="Courier New" w:hAnsi="Courier New" w:cs="Courier New"/>
                <w:noProof/>
                <w:color w:val="0000FF"/>
              </w:rPr>
            </w:pPr>
            <w:r>
              <w:rPr>
                <w:rFonts w:ascii="Courier New" w:hAnsi="Courier New" w:cs="Courier New"/>
                <w:noProof/>
                <w:color w:val="0000FF"/>
              </w:rPr>
              <w:lastRenderedPageBreak/>
              <w:t>DateAndTimeOfIssuance</w:t>
            </w:r>
          </w:p>
        </w:tc>
        <w:tc>
          <w:tcPr>
            <w:tcW w:w="415" w:type="dxa"/>
          </w:tcPr>
          <w:p w14:paraId="0EBBD6FC" w14:textId="77777777" w:rsidR="00C11AAF" w:rsidRPr="009079F8" w:rsidRDefault="00C11AAF" w:rsidP="00F23355">
            <w:pPr>
              <w:pStyle w:val="pqiTabBody"/>
            </w:pPr>
            <w:r>
              <w:lastRenderedPageBreak/>
              <w:t>R</w:t>
            </w:r>
          </w:p>
        </w:tc>
        <w:tc>
          <w:tcPr>
            <w:tcW w:w="2595" w:type="dxa"/>
            <w:gridSpan w:val="2"/>
          </w:tcPr>
          <w:p w14:paraId="57333F70" w14:textId="77777777" w:rsidR="00C11AAF" w:rsidRPr="009079F8" w:rsidRDefault="00C11AAF" w:rsidP="00F23355">
            <w:pPr>
              <w:pStyle w:val="pqiTabBody"/>
            </w:pPr>
          </w:p>
        </w:tc>
        <w:tc>
          <w:tcPr>
            <w:tcW w:w="4913" w:type="dxa"/>
            <w:gridSpan w:val="2"/>
          </w:tcPr>
          <w:p w14:paraId="6415953E" w14:textId="77777777" w:rsidR="00C11AAF" w:rsidRPr="009079F8" w:rsidRDefault="00C11AAF" w:rsidP="00F23355">
            <w:pPr>
              <w:pStyle w:val="pqiTabBody"/>
            </w:pPr>
          </w:p>
        </w:tc>
        <w:tc>
          <w:tcPr>
            <w:tcW w:w="1081" w:type="dxa"/>
          </w:tcPr>
          <w:p w14:paraId="2B0B4A9C" w14:textId="77777777" w:rsidR="00C11AAF" w:rsidRPr="009079F8" w:rsidRDefault="00C11AAF" w:rsidP="00F23355">
            <w:pPr>
              <w:pStyle w:val="pqiTabBody"/>
            </w:pPr>
            <w:proofErr w:type="spellStart"/>
            <w:r w:rsidRPr="009079F8">
              <w:t>dateTime</w:t>
            </w:r>
            <w:proofErr w:type="spellEnd"/>
          </w:p>
        </w:tc>
      </w:tr>
      <w:tr w:rsidR="002C44A5" w:rsidRPr="009079F8" w14:paraId="6471C813" w14:textId="77777777" w:rsidTr="007559A2">
        <w:tc>
          <w:tcPr>
            <w:tcW w:w="445" w:type="dxa"/>
          </w:tcPr>
          <w:p w14:paraId="2C87A03E" w14:textId="77777777" w:rsidR="00C11AAF" w:rsidRPr="009079F8" w:rsidRDefault="00C11AAF" w:rsidP="00F23355">
            <w:pPr>
              <w:pStyle w:val="pqiTabBody"/>
              <w:rPr>
                <w:b/>
              </w:rPr>
            </w:pPr>
          </w:p>
        </w:tc>
        <w:tc>
          <w:tcPr>
            <w:tcW w:w="398" w:type="dxa"/>
          </w:tcPr>
          <w:p w14:paraId="6A1B2CAF" w14:textId="77777777" w:rsidR="00C11AAF" w:rsidRDefault="00C11AAF" w:rsidP="00F23355">
            <w:pPr>
              <w:pStyle w:val="pqiTabBody"/>
              <w:rPr>
                <w:i/>
              </w:rPr>
            </w:pPr>
            <w:r>
              <w:rPr>
                <w:i/>
              </w:rPr>
              <w:t>e</w:t>
            </w:r>
          </w:p>
        </w:tc>
        <w:tc>
          <w:tcPr>
            <w:tcW w:w="3697" w:type="dxa"/>
            <w:gridSpan w:val="2"/>
          </w:tcPr>
          <w:p w14:paraId="2F8E1E53" w14:textId="77777777" w:rsidR="00C11AAF" w:rsidRDefault="00C11AAF" w:rsidP="00F23355">
            <w:pPr>
              <w:pStyle w:val="pqiTabBody"/>
            </w:pPr>
            <w:r>
              <w:t>Kod powodu przerwania przemieszczenia</w:t>
            </w:r>
          </w:p>
          <w:p w14:paraId="7A2E2D71" w14:textId="0B6E597E" w:rsidR="009F21A5" w:rsidRPr="008D0A04" w:rsidRDefault="00C11AAF" w:rsidP="00F23355">
            <w:pPr>
              <w:pStyle w:val="pqiTabBody"/>
              <w:rPr>
                <w:rFonts w:ascii="Courier New" w:hAnsi="Courier New"/>
                <w:color w:val="0000FF"/>
                <w:rPrChange w:id="1731" w:author="Jurkowska Monika" w:date="2022-11-14T21:27:00Z">
                  <w:rPr/>
                </w:rPrChange>
              </w:rPr>
            </w:pPr>
            <w:r w:rsidRPr="007B2FF6">
              <w:rPr>
                <w:rFonts w:ascii="Courier New" w:hAnsi="Courier New" w:cs="Courier New"/>
                <w:noProof/>
                <w:color w:val="0000FF"/>
              </w:rPr>
              <w:t>ReasonForInterruptionCode</w:t>
            </w:r>
          </w:p>
        </w:tc>
        <w:tc>
          <w:tcPr>
            <w:tcW w:w="415" w:type="dxa"/>
          </w:tcPr>
          <w:p w14:paraId="58923957" w14:textId="77777777" w:rsidR="00C11AAF" w:rsidRDefault="00C11AAF" w:rsidP="00F23355">
            <w:pPr>
              <w:pStyle w:val="pqiTabBody"/>
            </w:pPr>
            <w:r>
              <w:t>R</w:t>
            </w:r>
          </w:p>
        </w:tc>
        <w:tc>
          <w:tcPr>
            <w:tcW w:w="2595" w:type="dxa"/>
            <w:gridSpan w:val="2"/>
          </w:tcPr>
          <w:p w14:paraId="7CAEB105" w14:textId="77777777" w:rsidR="00C11AAF" w:rsidRPr="009079F8" w:rsidRDefault="00C11AAF" w:rsidP="00F23355">
            <w:pPr>
              <w:pStyle w:val="pqiTabBody"/>
            </w:pPr>
          </w:p>
        </w:tc>
        <w:tc>
          <w:tcPr>
            <w:tcW w:w="4913" w:type="dxa"/>
            <w:gridSpan w:val="2"/>
          </w:tcPr>
          <w:p w14:paraId="54C9F4AB" w14:textId="77777777" w:rsidR="00C11AAF" w:rsidRDefault="00C11AAF" w:rsidP="00F23355">
            <w:pPr>
              <w:pStyle w:val="pqiTabBody"/>
            </w:pPr>
            <w:r>
              <w:t>Wartość ze słownika „</w:t>
            </w:r>
            <w:r w:rsidRPr="002B761F">
              <w:t xml:space="preserve">Powody </w:t>
            </w:r>
            <w:r>
              <w:t>przerwania przemieszczenia</w:t>
            </w:r>
            <w:r w:rsidRPr="002B761F">
              <w:t xml:space="preserve"> (</w:t>
            </w:r>
            <w:proofErr w:type="spellStart"/>
            <w:r w:rsidRPr="002B761F">
              <w:t>Reasons</w:t>
            </w:r>
            <w:proofErr w:type="spellEnd"/>
            <w:r w:rsidRPr="002B761F">
              <w:t xml:space="preserve"> for </w:t>
            </w:r>
            <w:proofErr w:type="spellStart"/>
            <w:r w:rsidRPr="002B761F">
              <w:t>interruption</w:t>
            </w:r>
            <w:proofErr w:type="spellEnd"/>
            <w:r w:rsidRPr="002B761F">
              <w:t>)”.</w:t>
            </w:r>
          </w:p>
        </w:tc>
        <w:tc>
          <w:tcPr>
            <w:tcW w:w="1081" w:type="dxa"/>
          </w:tcPr>
          <w:p w14:paraId="62BC14AB" w14:textId="77777777" w:rsidR="00C11AAF" w:rsidRDefault="00C11AAF" w:rsidP="00F23355">
            <w:pPr>
              <w:pStyle w:val="pqiTabBody"/>
            </w:pPr>
            <w:r>
              <w:t>n..2</w:t>
            </w:r>
          </w:p>
        </w:tc>
      </w:tr>
      <w:tr w:rsidR="002C44A5" w:rsidRPr="009079F8" w14:paraId="20AEA8B7" w14:textId="77777777" w:rsidTr="007559A2">
        <w:tc>
          <w:tcPr>
            <w:tcW w:w="445" w:type="dxa"/>
          </w:tcPr>
          <w:p w14:paraId="7C156694" w14:textId="77777777" w:rsidR="00C11AAF" w:rsidRPr="009079F8" w:rsidRDefault="00C11AAF" w:rsidP="00F23355">
            <w:pPr>
              <w:pStyle w:val="pqiTabBody"/>
              <w:rPr>
                <w:b/>
              </w:rPr>
            </w:pPr>
          </w:p>
        </w:tc>
        <w:tc>
          <w:tcPr>
            <w:tcW w:w="398" w:type="dxa"/>
          </w:tcPr>
          <w:p w14:paraId="5C0D2843" w14:textId="77777777" w:rsidR="00C11AAF" w:rsidRDefault="00C11AAF" w:rsidP="00F23355">
            <w:pPr>
              <w:pStyle w:val="pqiTabBody"/>
              <w:rPr>
                <w:i/>
              </w:rPr>
            </w:pPr>
            <w:r>
              <w:rPr>
                <w:i/>
              </w:rPr>
              <w:t>f</w:t>
            </w:r>
          </w:p>
        </w:tc>
        <w:tc>
          <w:tcPr>
            <w:tcW w:w="3697" w:type="dxa"/>
            <w:gridSpan w:val="2"/>
          </w:tcPr>
          <w:p w14:paraId="7FCE6CC6" w14:textId="77777777" w:rsidR="00C11AAF" w:rsidRDefault="00C11AAF" w:rsidP="00F23355">
            <w:r w:rsidRPr="009079F8">
              <w:t>Numer referencyjny urzędu</w:t>
            </w:r>
          </w:p>
          <w:p w14:paraId="2D2FF15A" w14:textId="2A07A026" w:rsidR="009F21A5" w:rsidRPr="00382C47" w:rsidRDefault="00C11AAF" w:rsidP="00F23355">
            <w:pPr>
              <w:pStyle w:val="pqiTabBody"/>
              <w:rPr>
                <w:rFonts w:ascii="Courier New" w:hAnsi="Courier New" w:cs="Courier New"/>
                <w:noProof/>
                <w:color w:val="0000FF"/>
              </w:rPr>
            </w:pPr>
            <w:r w:rsidRPr="00382C47">
              <w:rPr>
                <w:rFonts w:ascii="Courier New" w:hAnsi="Courier New" w:cs="Courier New"/>
                <w:noProof/>
                <w:color w:val="0000FF"/>
              </w:rPr>
              <w:t>ReferenceNumberOfExciseOffice</w:t>
            </w:r>
          </w:p>
        </w:tc>
        <w:tc>
          <w:tcPr>
            <w:tcW w:w="415" w:type="dxa"/>
          </w:tcPr>
          <w:p w14:paraId="234AC245" w14:textId="77777777" w:rsidR="00C11AAF" w:rsidRDefault="00C11AAF" w:rsidP="00F23355">
            <w:pPr>
              <w:pStyle w:val="pqiTabBody"/>
            </w:pPr>
            <w:r w:rsidRPr="009079F8">
              <w:t>R</w:t>
            </w:r>
          </w:p>
        </w:tc>
        <w:tc>
          <w:tcPr>
            <w:tcW w:w="2595" w:type="dxa"/>
            <w:gridSpan w:val="2"/>
          </w:tcPr>
          <w:p w14:paraId="060B89DE" w14:textId="77777777" w:rsidR="00C11AAF" w:rsidRPr="009079F8" w:rsidRDefault="00C11AAF" w:rsidP="00F23355">
            <w:pPr>
              <w:pStyle w:val="pqiTabBody"/>
            </w:pPr>
          </w:p>
        </w:tc>
        <w:tc>
          <w:tcPr>
            <w:tcW w:w="4913" w:type="dxa"/>
            <w:gridSpan w:val="2"/>
          </w:tcPr>
          <w:p w14:paraId="03B4B0FD" w14:textId="26212433" w:rsidR="00AD6177" w:rsidRDefault="00C11AAF" w:rsidP="00F23355">
            <w:pPr>
              <w:pStyle w:val="pqiTabBody"/>
            </w:pPr>
            <w:r>
              <w:t>K</w:t>
            </w:r>
            <w:r w:rsidRPr="009079F8">
              <w:t>od urzędu właściwych organów w państwie członkowskim odpowi</w:t>
            </w:r>
            <w:r>
              <w:t>edzialnym za przerwanie przemieszczenia</w:t>
            </w:r>
            <w:r w:rsidRPr="009079F8">
              <w:t>.</w:t>
            </w:r>
          </w:p>
        </w:tc>
        <w:tc>
          <w:tcPr>
            <w:tcW w:w="1081" w:type="dxa"/>
          </w:tcPr>
          <w:p w14:paraId="45F69B3F" w14:textId="77777777" w:rsidR="00C11AAF" w:rsidRDefault="00C11AAF" w:rsidP="00F23355">
            <w:pPr>
              <w:pStyle w:val="pqiTabBody"/>
            </w:pPr>
            <w:r>
              <w:t>an8</w:t>
            </w:r>
          </w:p>
        </w:tc>
      </w:tr>
      <w:tr w:rsidR="002C44A5" w:rsidRPr="009079F8" w14:paraId="22DB9395" w14:textId="77777777" w:rsidTr="007559A2">
        <w:tc>
          <w:tcPr>
            <w:tcW w:w="445" w:type="dxa"/>
          </w:tcPr>
          <w:p w14:paraId="678B2C60" w14:textId="77777777" w:rsidR="00C11AAF" w:rsidRPr="009079F8" w:rsidRDefault="00C11AAF" w:rsidP="00F23355">
            <w:pPr>
              <w:pStyle w:val="pqiTabBody"/>
              <w:rPr>
                <w:b/>
              </w:rPr>
            </w:pPr>
          </w:p>
        </w:tc>
        <w:tc>
          <w:tcPr>
            <w:tcW w:w="398" w:type="dxa"/>
          </w:tcPr>
          <w:p w14:paraId="61324C0B" w14:textId="77777777" w:rsidR="00C11AAF" w:rsidRPr="009079F8" w:rsidRDefault="00C11AAF" w:rsidP="00F23355">
            <w:pPr>
              <w:pStyle w:val="pqiTabBody"/>
              <w:rPr>
                <w:i/>
              </w:rPr>
            </w:pPr>
            <w:r>
              <w:rPr>
                <w:i/>
              </w:rPr>
              <w:t>g</w:t>
            </w:r>
          </w:p>
        </w:tc>
        <w:tc>
          <w:tcPr>
            <w:tcW w:w="3697" w:type="dxa"/>
            <w:gridSpan w:val="2"/>
          </w:tcPr>
          <w:p w14:paraId="619C34C9" w14:textId="77777777" w:rsidR="00C11AAF" w:rsidRDefault="00C11AAF" w:rsidP="00F23355">
            <w:r>
              <w:t>Identyfikator urzędnika</w:t>
            </w:r>
          </w:p>
          <w:p w14:paraId="40A1E759" w14:textId="2D7D4F2E" w:rsidR="009F21A5" w:rsidRPr="00382C47" w:rsidRDefault="00C11AAF" w:rsidP="00F23355">
            <w:pPr>
              <w:pStyle w:val="pqiTabBody"/>
              <w:rPr>
                <w:rFonts w:ascii="Courier New" w:hAnsi="Courier New" w:cs="Courier New"/>
                <w:noProof/>
                <w:color w:val="0000FF"/>
              </w:rPr>
            </w:pPr>
            <w:r w:rsidRPr="00382C47">
              <w:rPr>
                <w:rFonts w:ascii="Courier New" w:hAnsi="Courier New" w:cs="Courier New"/>
                <w:noProof/>
                <w:color w:val="0000FF"/>
              </w:rPr>
              <w:t>ExciseOfficerIdentification</w:t>
            </w:r>
          </w:p>
        </w:tc>
        <w:tc>
          <w:tcPr>
            <w:tcW w:w="415" w:type="dxa"/>
          </w:tcPr>
          <w:p w14:paraId="1E35237E" w14:textId="77777777" w:rsidR="00C11AAF" w:rsidRPr="009079F8" w:rsidRDefault="00C11AAF" w:rsidP="00F23355">
            <w:pPr>
              <w:pStyle w:val="pqiTabBody"/>
            </w:pPr>
            <w:r>
              <w:t>O</w:t>
            </w:r>
          </w:p>
        </w:tc>
        <w:tc>
          <w:tcPr>
            <w:tcW w:w="2595" w:type="dxa"/>
            <w:gridSpan w:val="2"/>
          </w:tcPr>
          <w:p w14:paraId="779F4A4C" w14:textId="77777777" w:rsidR="00C11AAF" w:rsidRPr="009079F8" w:rsidRDefault="00C11AAF" w:rsidP="00F23355">
            <w:pPr>
              <w:pStyle w:val="pqiTabBody"/>
            </w:pPr>
          </w:p>
        </w:tc>
        <w:tc>
          <w:tcPr>
            <w:tcW w:w="4913" w:type="dxa"/>
            <w:gridSpan w:val="2"/>
          </w:tcPr>
          <w:p w14:paraId="34F24849" w14:textId="77777777" w:rsidR="00C11AAF" w:rsidRPr="002B761F" w:rsidRDefault="00C11AAF" w:rsidP="00F23355">
            <w:pPr>
              <w:pStyle w:val="pqiTabBody"/>
            </w:pPr>
          </w:p>
        </w:tc>
        <w:tc>
          <w:tcPr>
            <w:tcW w:w="1081" w:type="dxa"/>
          </w:tcPr>
          <w:p w14:paraId="4DCBE9F7" w14:textId="77777777" w:rsidR="00C11AAF" w:rsidRPr="009079F8" w:rsidRDefault="00C11AAF" w:rsidP="00F23355">
            <w:pPr>
              <w:pStyle w:val="pqiTabBody"/>
            </w:pPr>
            <w:r>
              <w:t>an..35</w:t>
            </w:r>
          </w:p>
        </w:tc>
      </w:tr>
      <w:tr w:rsidR="00440E44" w:rsidRPr="009079F8" w14:paraId="3D64D65A" w14:textId="77777777" w:rsidTr="007559A2">
        <w:tc>
          <w:tcPr>
            <w:tcW w:w="843" w:type="dxa"/>
            <w:gridSpan w:val="2"/>
          </w:tcPr>
          <w:p w14:paraId="5CB96F5A" w14:textId="77777777" w:rsidR="00C11AAF" w:rsidRPr="009079F8" w:rsidRDefault="00C11AAF" w:rsidP="00F23355">
            <w:pPr>
              <w:pStyle w:val="pqiTabHead"/>
            </w:pPr>
            <w:r>
              <w:t>2</w:t>
            </w:r>
          </w:p>
        </w:tc>
        <w:tc>
          <w:tcPr>
            <w:tcW w:w="3697" w:type="dxa"/>
            <w:gridSpan w:val="2"/>
          </w:tcPr>
          <w:p w14:paraId="50F1C0B0" w14:textId="77777777" w:rsidR="00C11AAF" w:rsidRDefault="00C11AAF" w:rsidP="00F23355">
            <w:pPr>
              <w:pStyle w:val="pqiTabHead"/>
            </w:pPr>
            <w:r>
              <w:t>Odnośnik do raportu z kontroli</w:t>
            </w:r>
          </w:p>
          <w:p w14:paraId="6579F67A" w14:textId="77777777" w:rsidR="00C11AAF" w:rsidRPr="0065457D" w:rsidRDefault="00C11AAF" w:rsidP="00F23355">
            <w:pPr>
              <w:pStyle w:val="pqiTabHead"/>
              <w:rPr>
                <w:rFonts w:ascii="Courier New" w:hAnsi="Courier New" w:cs="Courier New"/>
                <w:noProof/>
                <w:color w:val="0000FF"/>
              </w:rPr>
            </w:pPr>
            <w:r w:rsidRPr="0065457D">
              <w:rPr>
                <w:rFonts w:ascii="Courier New" w:hAnsi="Courier New" w:cs="Courier New"/>
                <w:noProof/>
                <w:color w:val="0000FF"/>
              </w:rPr>
              <w:t>ReferenceControlReport</w:t>
            </w:r>
          </w:p>
        </w:tc>
        <w:tc>
          <w:tcPr>
            <w:tcW w:w="415" w:type="dxa"/>
          </w:tcPr>
          <w:p w14:paraId="12F19EA9" w14:textId="77777777" w:rsidR="00C11AAF" w:rsidRPr="009079F8" w:rsidRDefault="00C11AAF" w:rsidP="00F23355">
            <w:pPr>
              <w:pStyle w:val="pqiTabHead"/>
            </w:pPr>
            <w:r>
              <w:t>O</w:t>
            </w:r>
          </w:p>
        </w:tc>
        <w:tc>
          <w:tcPr>
            <w:tcW w:w="2595" w:type="dxa"/>
            <w:gridSpan w:val="2"/>
          </w:tcPr>
          <w:p w14:paraId="5A6061EE" w14:textId="77777777" w:rsidR="00C11AAF" w:rsidRPr="009079F8" w:rsidRDefault="00C11AAF" w:rsidP="00F23355">
            <w:pPr>
              <w:pStyle w:val="pqiTabHead"/>
            </w:pPr>
          </w:p>
        </w:tc>
        <w:tc>
          <w:tcPr>
            <w:tcW w:w="4913" w:type="dxa"/>
            <w:gridSpan w:val="2"/>
          </w:tcPr>
          <w:p w14:paraId="3E99CB91" w14:textId="77777777" w:rsidR="00C11AAF" w:rsidRPr="009079F8" w:rsidRDefault="00C11AAF" w:rsidP="00F23355">
            <w:pPr>
              <w:pStyle w:val="pqiTabHead"/>
            </w:pPr>
          </w:p>
        </w:tc>
        <w:tc>
          <w:tcPr>
            <w:tcW w:w="1081" w:type="dxa"/>
          </w:tcPr>
          <w:p w14:paraId="2D2346EE" w14:textId="77777777" w:rsidR="00C11AAF" w:rsidRPr="009079F8" w:rsidRDefault="00C11AAF" w:rsidP="00F23355">
            <w:pPr>
              <w:pStyle w:val="pqiTabHead"/>
            </w:pPr>
            <w:r>
              <w:t>9x</w:t>
            </w:r>
          </w:p>
        </w:tc>
      </w:tr>
      <w:tr w:rsidR="002C44A5" w:rsidRPr="009079F8" w14:paraId="21146EF3" w14:textId="77777777" w:rsidTr="007559A2">
        <w:tc>
          <w:tcPr>
            <w:tcW w:w="445" w:type="dxa"/>
          </w:tcPr>
          <w:p w14:paraId="608015E2" w14:textId="77777777" w:rsidR="00C11AAF" w:rsidRPr="009079F8" w:rsidRDefault="00C11AAF" w:rsidP="00F23355">
            <w:pPr>
              <w:pStyle w:val="pqiTabBody"/>
              <w:rPr>
                <w:b/>
              </w:rPr>
            </w:pPr>
          </w:p>
        </w:tc>
        <w:tc>
          <w:tcPr>
            <w:tcW w:w="398" w:type="dxa"/>
          </w:tcPr>
          <w:p w14:paraId="2CD45B1D" w14:textId="77777777" w:rsidR="00C11AAF" w:rsidRPr="009079F8" w:rsidRDefault="00C11AAF" w:rsidP="00F23355">
            <w:pPr>
              <w:pStyle w:val="pqiTabBody"/>
              <w:rPr>
                <w:i/>
              </w:rPr>
            </w:pPr>
            <w:r>
              <w:rPr>
                <w:i/>
              </w:rPr>
              <w:t>a</w:t>
            </w:r>
          </w:p>
        </w:tc>
        <w:tc>
          <w:tcPr>
            <w:tcW w:w="3697" w:type="dxa"/>
            <w:gridSpan w:val="2"/>
          </w:tcPr>
          <w:p w14:paraId="69B84378" w14:textId="77777777" w:rsidR="00C11AAF" w:rsidRPr="0065457D" w:rsidRDefault="00C11AAF" w:rsidP="00F23355">
            <w:pPr>
              <w:pStyle w:val="pqiTabHead"/>
              <w:rPr>
                <w:b w:val="0"/>
              </w:rPr>
            </w:pPr>
            <w:r>
              <w:rPr>
                <w:b w:val="0"/>
              </w:rPr>
              <w:t xml:space="preserve">Identyfikator </w:t>
            </w:r>
            <w:r w:rsidRPr="0065457D">
              <w:rPr>
                <w:b w:val="0"/>
              </w:rPr>
              <w:t>raportu z kontroli</w:t>
            </w:r>
          </w:p>
          <w:p w14:paraId="5D014DED" w14:textId="6CE8589A" w:rsidR="009F21A5" w:rsidRPr="0065457D" w:rsidRDefault="00C11AAF" w:rsidP="00F23355">
            <w:pPr>
              <w:pStyle w:val="pqiTabBody"/>
              <w:rPr>
                <w:rFonts w:ascii="Courier New" w:hAnsi="Courier New" w:cs="Courier New"/>
                <w:noProof/>
                <w:color w:val="0000FF"/>
              </w:rPr>
            </w:pPr>
            <w:r w:rsidRPr="0065457D">
              <w:rPr>
                <w:rFonts w:ascii="Courier New" w:hAnsi="Courier New" w:cs="Courier New"/>
                <w:noProof/>
                <w:color w:val="0000FF"/>
              </w:rPr>
              <w:t>ControlReportReference</w:t>
            </w:r>
          </w:p>
        </w:tc>
        <w:tc>
          <w:tcPr>
            <w:tcW w:w="415" w:type="dxa"/>
          </w:tcPr>
          <w:p w14:paraId="16175631" w14:textId="77777777" w:rsidR="00C11AAF" w:rsidRPr="009079F8" w:rsidRDefault="00C11AAF" w:rsidP="00F23355">
            <w:pPr>
              <w:pStyle w:val="pqiTabBody"/>
            </w:pPr>
            <w:r>
              <w:t>R</w:t>
            </w:r>
          </w:p>
        </w:tc>
        <w:tc>
          <w:tcPr>
            <w:tcW w:w="2595" w:type="dxa"/>
            <w:gridSpan w:val="2"/>
          </w:tcPr>
          <w:p w14:paraId="18524828" w14:textId="77777777" w:rsidR="00C11AAF" w:rsidRPr="009079F8" w:rsidRDefault="00C11AAF" w:rsidP="00F23355">
            <w:pPr>
              <w:pStyle w:val="pqiTabBody"/>
            </w:pPr>
          </w:p>
        </w:tc>
        <w:tc>
          <w:tcPr>
            <w:tcW w:w="4913" w:type="dxa"/>
            <w:gridSpan w:val="2"/>
          </w:tcPr>
          <w:p w14:paraId="27A6DC68" w14:textId="77777777" w:rsidR="00C11AAF" w:rsidRPr="009079F8" w:rsidRDefault="00C11AAF" w:rsidP="00F23355">
            <w:pPr>
              <w:pStyle w:val="pqiTabBody"/>
            </w:pPr>
          </w:p>
        </w:tc>
        <w:tc>
          <w:tcPr>
            <w:tcW w:w="1081" w:type="dxa"/>
          </w:tcPr>
          <w:p w14:paraId="47624C43" w14:textId="77777777" w:rsidR="00C11AAF" w:rsidRPr="009079F8" w:rsidRDefault="00C11AAF" w:rsidP="00F23355">
            <w:pPr>
              <w:pStyle w:val="pqiTabBody"/>
            </w:pPr>
            <w:r>
              <w:t>an16</w:t>
            </w:r>
          </w:p>
        </w:tc>
      </w:tr>
      <w:tr w:rsidR="00440E44" w:rsidRPr="009079F8" w14:paraId="469DBBDA" w14:textId="77777777" w:rsidTr="007559A2">
        <w:tc>
          <w:tcPr>
            <w:tcW w:w="843" w:type="dxa"/>
            <w:gridSpan w:val="2"/>
          </w:tcPr>
          <w:p w14:paraId="27F11421" w14:textId="77777777" w:rsidR="00C11AAF" w:rsidRPr="009079F8" w:rsidRDefault="00C11AAF" w:rsidP="00F23355">
            <w:pPr>
              <w:pStyle w:val="pqiTabHead"/>
            </w:pPr>
            <w:r>
              <w:t>3</w:t>
            </w:r>
          </w:p>
        </w:tc>
        <w:tc>
          <w:tcPr>
            <w:tcW w:w="3697" w:type="dxa"/>
            <w:gridSpan w:val="2"/>
          </w:tcPr>
          <w:p w14:paraId="669E0423" w14:textId="77777777" w:rsidR="00C11AAF" w:rsidRDefault="00C11AAF" w:rsidP="00F23355">
            <w:pPr>
              <w:pStyle w:val="pqiTabHead"/>
            </w:pPr>
            <w:r>
              <w:t>Odnośnik do raportu ze zdarzenia</w:t>
            </w:r>
          </w:p>
          <w:p w14:paraId="57119DDC" w14:textId="20B4143D" w:rsidR="0012305B" w:rsidRPr="0065457D" w:rsidRDefault="00C11AAF" w:rsidP="00F23355">
            <w:pPr>
              <w:pStyle w:val="pqiTabHead"/>
              <w:rPr>
                <w:rFonts w:ascii="Courier New" w:hAnsi="Courier New" w:cs="Courier New"/>
                <w:noProof/>
                <w:color w:val="0000FF"/>
              </w:rPr>
            </w:pPr>
            <w:r w:rsidRPr="0065457D">
              <w:rPr>
                <w:rFonts w:ascii="Courier New" w:hAnsi="Courier New" w:cs="Courier New"/>
                <w:noProof/>
                <w:color w:val="0000FF"/>
              </w:rPr>
              <w:t>ReferenceEventReport</w:t>
            </w:r>
          </w:p>
        </w:tc>
        <w:tc>
          <w:tcPr>
            <w:tcW w:w="415" w:type="dxa"/>
          </w:tcPr>
          <w:p w14:paraId="59E1F762" w14:textId="77777777" w:rsidR="00C11AAF" w:rsidRPr="009079F8" w:rsidRDefault="00C11AAF" w:rsidP="00F23355">
            <w:pPr>
              <w:pStyle w:val="pqiTabHead"/>
            </w:pPr>
            <w:r>
              <w:t>O</w:t>
            </w:r>
          </w:p>
        </w:tc>
        <w:tc>
          <w:tcPr>
            <w:tcW w:w="2595" w:type="dxa"/>
            <w:gridSpan w:val="2"/>
          </w:tcPr>
          <w:p w14:paraId="4CDC4B1C" w14:textId="77777777" w:rsidR="00C11AAF" w:rsidRPr="009079F8" w:rsidRDefault="00C11AAF" w:rsidP="00F23355">
            <w:pPr>
              <w:pStyle w:val="pqiTabHead"/>
            </w:pPr>
          </w:p>
        </w:tc>
        <w:tc>
          <w:tcPr>
            <w:tcW w:w="4913" w:type="dxa"/>
            <w:gridSpan w:val="2"/>
          </w:tcPr>
          <w:p w14:paraId="3A3A4937" w14:textId="77777777" w:rsidR="00C11AAF" w:rsidRPr="009079F8" w:rsidRDefault="00C11AAF" w:rsidP="00F23355">
            <w:pPr>
              <w:pStyle w:val="pqiTabHead"/>
            </w:pPr>
          </w:p>
        </w:tc>
        <w:tc>
          <w:tcPr>
            <w:tcW w:w="1081" w:type="dxa"/>
          </w:tcPr>
          <w:p w14:paraId="691786DD" w14:textId="77777777" w:rsidR="00C11AAF" w:rsidRPr="009079F8" w:rsidRDefault="00C11AAF" w:rsidP="00F23355">
            <w:pPr>
              <w:pStyle w:val="pqiTabHead"/>
            </w:pPr>
            <w:r>
              <w:t>9x</w:t>
            </w:r>
          </w:p>
        </w:tc>
      </w:tr>
      <w:tr w:rsidR="002C44A5" w:rsidRPr="009079F8" w14:paraId="3E19142C" w14:textId="77777777" w:rsidTr="007559A2">
        <w:tc>
          <w:tcPr>
            <w:tcW w:w="445" w:type="dxa"/>
          </w:tcPr>
          <w:p w14:paraId="2C3C85CB" w14:textId="77777777" w:rsidR="00C11AAF" w:rsidRPr="009079F8" w:rsidRDefault="00C11AAF" w:rsidP="00F23355">
            <w:pPr>
              <w:pStyle w:val="pqiTabBody"/>
              <w:rPr>
                <w:b/>
              </w:rPr>
            </w:pPr>
          </w:p>
        </w:tc>
        <w:tc>
          <w:tcPr>
            <w:tcW w:w="398" w:type="dxa"/>
          </w:tcPr>
          <w:p w14:paraId="28E5904B" w14:textId="77777777" w:rsidR="00C11AAF" w:rsidRPr="009079F8" w:rsidRDefault="00C11AAF" w:rsidP="00F23355">
            <w:pPr>
              <w:pStyle w:val="pqiTabBody"/>
              <w:rPr>
                <w:i/>
              </w:rPr>
            </w:pPr>
            <w:r>
              <w:rPr>
                <w:i/>
              </w:rPr>
              <w:t>a</w:t>
            </w:r>
          </w:p>
        </w:tc>
        <w:tc>
          <w:tcPr>
            <w:tcW w:w="3697" w:type="dxa"/>
            <w:gridSpan w:val="2"/>
          </w:tcPr>
          <w:p w14:paraId="09DD5508" w14:textId="77777777" w:rsidR="00C11AAF" w:rsidRPr="0065457D" w:rsidRDefault="00C11AAF" w:rsidP="00F23355">
            <w:pPr>
              <w:pStyle w:val="pqiTabHead"/>
              <w:rPr>
                <w:b w:val="0"/>
              </w:rPr>
            </w:pPr>
            <w:r>
              <w:rPr>
                <w:b w:val="0"/>
              </w:rPr>
              <w:t xml:space="preserve">Identyfikator </w:t>
            </w:r>
            <w:r w:rsidRPr="0065457D">
              <w:rPr>
                <w:b w:val="0"/>
              </w:rPr>
              <w:t>r</w:t>
            </w:r>
            <w:r>
              <w:rPr>
                <w:b w:val="0"/>
              </w:rPr>
              <w:t>aportu ze zdarzenia</w:t>
            </w:r>
          </w:p>
          <w:p w14:paraId="0B13C7D6" w14:textId="23D88122" w:rsidR="0012305B" w:rsidRPr="0065457D" w:rsidRDefault="00C11AAF" w:rsidP="00F23355">
            <w:pPr>
              <w:pStyle w:val="pqiTabBody"/>
              <w:rPr>
                <w:rFonts w:ascii="Courier New" w:hAnsi="Courier New" w:cs="Courier New"/>
                <w:noProof/>
                <w:color w:val="0000FF"/>
              </w:rPr>
            </w:pPr>
            <w:r w:rsidRPr="0065457D">
              <w:rPr>
                <w:rFonts w:ascii="Courier New" w:hAnsi="Courier New" w:cs="Courier New"/>
                <w:noProof/>
                <w:color w:val="0000FF"/>
              </w:rPr>
              <w:t>EventReportNumber</w:t>
            </w:r>
          </w:p>
        </w:tc>
        <w:tc>
          <w:tcPr>
            <w:tcW w:w="415" w:type="dxa"/>
          </w:tcPr>
          <w:p w14:paraId="10E60B80" w14:textId="77777777" w:rsidR="00C11AAF" w:rsidRPr="009079F8" w:rsidRDefault="00C11AAF" w:rsidP="00F23355">
            <w:pPr>
              <w:pStyle w:val="pqiTabBody"/>
            </w:pPr>
            <w:r>
              <w:t>R</w:t>
            </w:r>
          </w:p>
        </w:tc>
        <w:tc>
          <w:tcPr>
            <w:tcW w:w="2595" w:type="dxa"/>
            <w:gridSpan w:val="2"/>
          </w:tcPr>
          <w:p w14:paraId="6453EE29" w14:textId="77777777" w:rsidR="00C11AAF" w:rsidRPr="009079F8" w:rsidRDefault="00C11AAF" w:rsidP="00F23355">
            <w:pPr>
              <w:pStyle w:val="pqiTabBody"/>
            </w:pPr>
          </w:p>
        </w:tc>
        <w:tc>
          <w:tcPr>
            <w:tcW w:w="4913" w:type="dxa"/>
            <w:gridSpan w:val="2"/>
          </w:tcPr>
          <w:p w14:paraId="02E491BC" w14:textId="77777777" w:rsidR="00C11AAF" w:rsidRPr="009079F8" w:rsidRDefault="00C11AAF" w:rsidP="00F23355">
            <w:pPr>
              <w:pStyle w:val="pqiTabBody"/>
            </w:pPr>
          </w:p>
        </w:tc>
        <w:tc>
          <w:tcPr>
            <w:tcW w:w="1081" w:type="dxa"/>
          </w:tcPr>
          <w:p w14:paraId="15B78FEC" w14:textId="77777777" w:rsidR="00C11AAF" w:rsidRPr="009079F8" w:rsidRDefault="00C11AAF" w:rsidP="00F23355">
            <w:pPr>
              <w:pStyle w:val="pqiTabBody"/>
            </w:pPr>
            <w:r>
              <w:t>an16</w:t>
            </w:r>
          </w:p>
        </w:tc>
      </w:tr>
    </w:tbl>
    <w:p w14:paraId="18B943FC" w14:textId="77777777" w:rsidR="00C11AAF" w:rsidRPr="00BD4340" w:rsidRDefault="00C11AAF" w:rsidP="00C11AAF">
      <w:pPr>
        <w:pStyle w:val="pqiChpHeadNum2"/>
      </w:pPr>
      <w:r>
        <w:br w:type="page"/>
      </w:r>
      <w:bookmarkStart w:id="1732" w:name="_Toc379453958"/>
      <w:bookmarkStart w:id="1733" w:name="_Toc71025858"/>
      <w:r>
        <w:rPr>
          <w:lang w:eastAsia="en-GB"/>
        </w:rPr>
        <w:lastRenderedPageBreak/>
        <w:t xml:space="preserve">PL809 – </w:t>
      </w:r>
      <w:r>
        <w:t>Anulowanie powiadomienia o wysyłce wyrobów</w:t>
      </w:r>
      <w:bookmarkEnd w:id="1732"/>
      <w:bookmarkEnd w:id="1733"/>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54"/>
        <w:gridCol w:w="375"/>
        <w:gridCol w:w="4018"/>
        <w:gridCol w:w="436"/>
        <w:gridCol w:w="2948"/>
        <w:gridCol w:w="4263"/>
        <w:gridCol w:w="1050"/>
      </w:tblGrid>
      <w:tr w:rsidR="00C11AAF" w:rsidRPr="009079F8" w14:paraId="5E5013A3" w14:textId="77777777" w:rsidTr="00F23355">
        <w:trPr>
          <w:tblHeader/>
        </w:trPr>
        <w:tc>
          <w:tcPr>
            <w:tcW w:w="458" w:type="dxa"/>
            <w:shd w:val="clear" w:color="auto" w:fill="F3F3F3"/>
          </w:tcPr>
          <w:p w14:paraId="1671CF73" w14:textId="77777777" w:rsidR="00C11AAF" w:rsidRPr="009079F8" w:rsidRDefault="00C11AAF" w:rsidP="00F23355">
            <w:pPr>
              <w:jc w:val="center"/>
              <w:rPr>
                <w:b/>
              </w:rPr>
            </w:pPr>
            <w:r w:rsidRPr="009079F8">
              <w:rPr>
                <w:b/>
              </w:rPr>
              <w:t>A</w:t>
            </w:r>
          </w:p>
        </w:tc>
        <w:tc>
          <w:tcPr>
            <w:tcW w:w="376" w:type="dxa"/>
            <w:shd w:val="clear" w:color="auto" w:fill="F3F3F3"/>
          </w:tcPr>
          <w:p w14:paraId="27302B65" w14:textId="77777777" w:rsidR="00C11AAF" w:rsidRPr="009079F8" w:rsidRDefault="00C11AAF" w:rsidP="00F23355">
            <w:pPr>
              <w:jc w:val="center"/>
              <w:rPr>
                <w:b/>
              </w:rPr>
            </w:pPr>
            <w:r w:rsidRPr="009079F8">
              <w:rPr>
                <w:b/>
              </w:rPr>
              <w:t>B</w:t>
            </w:r>
          </w:p>
        </w:tc>
        <w:tc>
          <w:tcPr>
            <w:tcW w:w="4052" w:type="dxa"/>
            <w:shd w:val="clear" w:color="auto" w:fill="F3F3F3"/>
          </w:tcPr>
          <w:p w14:paraId="7DFD9981" w14:textId="77777777" w:rsidR="00C11AAF" w:rsidRPr="009079F8" w:rsidRDefault="00C11AAF" w:rsidP="00F23355">
            <w:pPr>
              <w:jc w:val="center"/>
              <w:rPr>
                <w:b/>
              </w:rPr>
            </w:pPr>
            <w:r w:rsidRPr="009079F8">
              <w:rPr>
                <w:b/>
              </w:rPr>
              <w:t>C</w:t>
            </w:r>
          </w:p>
        </w:tc>
        <w:tc>
          <w:tcPr>
            <w:tcW w:w="439" w:type="dxa"/>
            <w:shd w:val="clear" w:color="auto" w:fill="F3F3F3"/>
          </w:tcPr>
          <w:p w14:paraId="04F6E593" w14:textId="77777777" w:rsidR="00C11AAF" w:rsidRPr="009079F8" w:rsidRDefault="00C11AAF" w:rsidP="00F23355">
            <w:pPr>
              <w:jc w:val="center"/>
              <w:rPr>
                <w:b/>
              </w:rPr>
            </w:pPr>
            <w:r w:rsidRPr="009079F8">
              <w:rPr>
                <w:b/>
              </w:rPr>
              <w:t>D</w:t>
            </w:r>
          </w:p>
        </w:tc>
        <w:tc>
          <w:tcPr>
            <w:tcW w:w="3013" w:type="dxa"/>
            <w:shd w:val="clear" w:color="auto" w:fill="F3F3F3"/>
          </w:tcPr>
          <w:p w14:paraId="0ED1E7AF" w14:textId="77777777" w:rsidR="00C11AAF" w:rsidRPr="009079F8" w:rsidRDefault="00C11AAF" w:rsidP="00F23355">
            <w:pPr>
              <w:jc w:val="center"/>
              <w:rPr>
                <w:b/>
              </w:rPr>
            </w:pPr>
            <w:r w:rsidRPr="009079F8">
              <w:rPr>
                <w:b/>
              </w:rPr>
              <w:t>E</w:t>
            </w:r>
          </w:p>
        </w:tc>
        <w:tc>
          <w:tcPr>
            <w:tcW w:w="4378" w:type="dxa"/>
            <w:shd w:val="clear" w:color="auto" w:fill="F3F3F3"/>
          </w:tcPr>
          <w:p w14:paraId="25B1EFA8" w14:textId="77777777" w:rsidR="00C11AAF" w:rsidRPr="009079F8" w:rsidRDefault="00C11AAF" w:rsidP="00F23355">
            <w:pPr>
              <w:jc w:val="center"/>
              <w:rPr>
                <w:b/>
              </w:rPr>
            </w:pPr>
            <w:r w:rsidRPr="009079F8">
              <w:rPr>
                <w:b/>
              </w:rPr>
              <w:t>F</w:t>
            </w:r>
          </w:p>
        </w:tc>
        <w:tc>
          <w:tcPr>
            <w:tcW w:w="1050" w:type="dxa"/>
            <w:shd w:val="clear" w:color="auto" w:fill="F3F3F3"/>
          </w:tcPr>
          <w:p w14:paraId="3643B3A8" w14:textId="77777777" w:rsidR="00C11AAF" w:rsidRPr="009079F8" w:rsidRDefault="00C11AAF" w:rsidP="00F23355">
            <w:pPr>
              <w:jc w:val="center"/>
              <w:rPr>
                <w:b/>
              </w:rPr>
            </w:pPr>
            <w:r w:rsidRPr="009079F8">
              <w:rPr>
                <w:b/>
              </w:rPr>
              <w:t>G</w:t>
            </w:r>
          </w:p>
        </w:tc>
      </w:tr>
      <w:tr w:rsidR="00C11AAF" w:rsidRPr="00D528B7" w14:paraId="5C7BED8B" w14:textId="77777777" w:rsidTr="00F23355">
        <w:tc>
          <w:tcPr>
            <w:tcW w:w="13766" w:type="dxa"/>
            <w:gridSpan w:val="7"/>
          </w:tcPr>
          <w:p w14:paraId="410E4BBA" w14:textId="77777777" w:rsidR="00C11AAF" w:rsidRPr="00D528B7" w:rsidRDefault="00C11AAF" w:rsidP="00F23355">
            <w:pPr>
              <w:pStyle w:val="pqiTabHead"/>
            </w:pPr>
            <w:r w:rsidRPr="00D528B7">
              <w:t xml:space="preserve">PL809 – PL_CAN_DAT – Anulowanie </w:t>
            </w:r>
            <w:r>
              <w:t>powiadomienia o wysyłce wyrobów</w:t>
            </w:r>
            <w:r w:rsidRPr="00D528B7">
              <w:t>.</w:t>
            </w:r>
          </w:p>
        </w:tc>
      </w:tr>
      <w:tr w:rsidR="00C11AAF" w:rsidRPr="009079F8" w14:paraId="787D6DD9" w14:textId="77777777" w:rsidTr="00F23355">
        <w:tc>
          <w:tcPr>
            <w:tcW w:w="834" w:type="dxa"/>
            <w:gridSpan w:val="2"/>
          </w:tcPr>
          <w:p w14:paraId="1954D892" w14:textId="77777777" w:rsidR="00C11AAF" w:rsidRPr="00D528B7" w:rsidRDefault="00C11AAF" w:rsidP="00F23355">
            <w:pPr>
              <w:pStyle w:val="pqiTabBody"/>
              <w:rPr>
                <w:b/>
                <w:i/>
              </w:rPr>
            </w:pPr>
          </w:p>
        </w:tc>
        <w:tc>
          <w:tcPr>
            <w:tcW w:w="4052" w:type="dxa"/>
          </w:tcPr>
          <w:p w14:paraId="6705222B" w14:textId="77777777" w:rsidR="00C11AAF" w:rsidRDefault="00C11AAF" w:rsidP="00F23355">
            <w:pPr>
              <w:pStyle w:val="pqiTabBody"/>
              <w:rPr>
                <w:b/>
              </w:rPr>
            </w:pPr>
            <w:r>
              <w:rPr>
                <w:b/>
              </w:rPr>
              <w:t>&lt;NAGŁÓWEK&gt;</w:t>
            </w:r>
          </w:p>
          <w:p w14:paraId="4AFCB040"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PL8</w:t>
            </w:r>
            <w:r w:rsidRPr="00307959">
              <w:rPr>
                <w:rFonts w:ascii="Courier New" w:hAnsi="Courier New" w:cs="Courier New"/>
                <w:noProof/>
                <w:color w:val="0000FF"/>
              </w:rPr>
              <w:t>0</w:t>
            </w:r>
            <w:r>
              <w:rPr>
                <w:rFonts w:ascii="Courier New" w:hAnsi="Courier New" w:cs="Courier New"/>
                <w:noProof/>
                <w:color w:val="0000FF"/>
              </w:rPr>
              <w:t>9</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439" w:type="dxa"/>
          </w:tcPr>
          <w:p w14:paraId="5B025EEA" w14:textId="77777777" w:rsidR="00C11AAF" w:rsidRPr="00C15AD5" w:rsidRDefault="00C11AAF" w:rsidP="00F23355">
            <w:pPr>
              <w:pStyle w:val="pqiTabBody"/>
              <w:rPr>
                <w:b/>
              </w:rPr>
            </w:pPr>
            <w:r w:rsidRPr="00C15AD5">
              <w:rPr>
                <w:b/>
              </w:rPr>
              <w:t>R</w:t>
            </w:r>
          </w:p>
        </w:tc>
        <w:tc>
          <w:tcPr>
            <w:tcW w:w="3013" w:type="dxa"/>
          </w:tcPr>
          <w:p w14:paraId="050024C8" w14:textId="77777777" w:rsidR="00C11AAF" w:rsidRPr="00C15AD5" w:rsidRDefault="00C11AAF" w:rsidP="00F23355">
            <w:pPr>
              <w:pStyle w:val="pqiTabBody"/>
              <w:rPr>
                <w:b/>
              </w:rPr>
            </w:pPr>
          </w:p>
        </w:tc>
        <w:tc>
          <w:tcPr>
            <w:tcW w:w="4378" w:type="dxa"/>
          </w:tcPr>
          <w:p w14:paraId="718FC41A" w14:textId="77777777" w:rsidR="00C11AAF" w:rsidRPr="00C15AD5" w:rsidRDefault="00C11AAF" w:rsidP="00F23355">
            <w:pPr>
              <w:pStyle w:val="pqiTabBody"/>
              <w:rPr>
                <w:b/>
              </w:rPr>
            </w:pPr>
          </w:p>
        </w:tc>
        <w:tc>
          <w:tcPr>
            <w:tcW w:w="1050" w:type="dxa"/>
          </w:tcPr>
          <w:p w14:paraId="3363032C" w14:textId="77777777" w:rsidR="00C11AAF" w:rsidRPr="00C15AD5" w:rsidRDefault="00C11AAF" w:rsidP="00F23355">
            <w:pPr>
              <w:pStyle w:val="pqiTabBody"/>
              <w:rPr>
                <w:b/>
              </w:rPr>
            </w:pPr>
            <w:r w:rsidRPr="00C15AD5">
              <w:rPr>
                <w:b/>
              </w:rPr>
              <w:t>1x</w:t>
            </w:r>
          </w:p>
        </w:tc>
      </w:tr>
      <w:tr w:rsidR="00C11AAF" w:rsidRPr="009079F8" w14:paraId="4A23B68B" w14:textId="77777777" w:rsidTr="00F23355">
        <w:tc>
          <w:tcPr>
            <w:tcW w:w="13766" w:type="dxa"/>
            <w:gridSpan w:val="7"/>
          </w:tcPr>
          <w:p w14:paraId="7EEC06E1" w14:textId="77777777" w:rsidR="00C11AAF" w:rsidRDefault="00C11AAF" w:rsidP="00F23355">
            <w:pPr>
              <w:pStyle w:val="pqiTabBody"/>
            </w:pPr>
            <w:r>
              <w:t>Wszystkie elementy główne począwszy od poniższego zawarte są w elemencie:</w:t>
            </w:r>
          </w:p>
          <w:p w14:paraId="3FD0D90E" w14:textId="77777777" w:rsidR="00C11AAF" w:rsidRPr="00D528B7" w:rsidRDefault="00C11AAF" w:rsidP="00F23355">
            <w:pPr>
              <w:pStyle w:val="pqiTabBody"/>
              <w:rPr>
                <w:rFonts w:ascii="Courier New" w:hAnsi="Courier New" w:cs="Courier New"/>
                <w:noProof/>
                <w:color w:val="0000FF"/>
              </w:rPr>
            </w:pPr>
            <w:r w:rsidRPr="00621E71">
              <w:rPr>
                <w:rFonts w:ascii="Courier New" w:hAnsi="Courier New"/>
                <w:color w:val="0000FF"/>
              </w:rPr>
              <w:t>/</w:t>
            </w:r>
            <w:r>
              <w:rPr>
                <w:rFonts w:ascii="Courier New" w:hAnsi="Courier New" w:cs="Courier New"/>
                <w:noProof/>
                <w:color w:val="0000FF"/>
              </w:rPr>
              <w:t>PL8</w:t>
            </w:r>
            <w:r w:rsidRPr="00307959">
              <w:rPr>
                <w:rFonts w:ascii="Courier New" w:hAnsi="Courier New" w:cs="Courier New"/>
                <w:noProof/>
                <w:color w:val="0000FF"/>
              </w:rPr>
              <w:t>0</w:t>
            </w:r>
            <w:r>
              <w:rPr>
                <w:rFonts w:ascii="Courier New" w:hAnsi="Courier New" w:cs="Courier New"/>
                <w:noProof/>
                <w:color w:val="0000FF"/>
              </w:rPr>
              <w:t>9</w:t>
            </w:r>
            <w:r w:rsidRPr="00621E71">
              <w:rPr>
                <w:rFonts w:ascii="Courier New" w:hAnsi="Courier New"/>
                <w:color w:val="0000FF"/>
              </w:rPr>
              <w:t>/</w:t>
            </w:r>
            <w:r>
              <w:rPr>
                <w:rFonts w:ascii="Courier New" w:hAnsi="Courier New"/>
                <w:color w:val="0000FF"/>
              </w:rPr>
              <w:t>Body/</w:t>
            </w:r>
            <w:proofErr w:type="spellStart"/>
            <w:r w:rsidRPr="00D528B7">
              <w:rPr>
                <w:rFonts w:ascii="Courier New" w:hAnsi="Courier New" w:cs="Courier New"/>
                <w:noProof/>
                <w:color w:val="0000FF"/>
              </w:rPr>
              <w:t>CancellationOfDraftOfDelivery</w:t>
            </w:r>
            <w:proofErr w:type="spellEnd"/>
          </w:p>
        </w:tc>
      </w:tr>
      <w:tr w:rsidR="00C11AAF" w:rsidRPr="009079F8" w14:paraId="5F703761" w14:textId="77777777" w:rsidTr="00F23355">
        <w:tc>
          <w:tcPr>
            <w:tcW w:w="834" w:type="dxa"/>
            <w:gridSpan w:val="2"/>
          </w:tcPr>
          <w:p w14:paraId="571EBEC6" w14:textId="77777777" w:rsidR="00C11AAF" w:rsidRPr="002F7673" w:rsidRDefault="00C11AAF" w:rsidP="00F23355">
            <w:pPr>
              <w:keepNext/>
              <w:rPr>
                <w:b/>
                <w:i/>
              </w:rPr>
            </w:pPr>
            <w:r>
              <w:rPr>
                <w:b/>
              </w:rPr>
              <w:t>1</w:t>
            </w:r>
          </w:p>
        </w:tc>
        <w:tc>
          <w:tcPr>
            <w:tcW w:w="4052" w:type="dxa"/>
          </w:tcPr>
          <w:p w14:paraId="51898852" w14:textId="77777777" w:rsidR="00C11AAF" w:rsidRDefault="00C11AAF" w:rsidP="00F23355">
            <w:pPr>
              <w:keepNext/>
              <w:rPr>
                <w:b/>
              </w:rPr>
            </w:pPr>
            <w:r w:rsidRPr="00D528B7">
              <w:rPr>
                <w:b/>
              </w:rPr>
              <w:t xml:space="preserve">POWIADOMIENIE O WYSYŁCE </w:t>
            </w:r>
            <w:r w:rsidRPr="009079F8">
              <w:rPr>
                <w:b/>
              </w:rPr>
              <w:t>WYROBÓW AKCYZOWYCH</w:t>
            </w:r>
          </w:p>
          <w:p w14:paraId="243F9C30" w14:textId="77777777" w:rsidR="00C11AAF" w:rsidRPr="00D528B7" w:rsidRDefault="00C11AAF" w:rsidP="00F23355">
            <w:pPr>
              <w:keepNext/>
              <w:rPr>
                <w:rFonts w:ascii="Courier New" w:hAnsi="Courier New" w:cs="Courier New"/>
                <w:noProof/>
                <w:color w:val="0000FF"/>
                <w:szCs w:val="20"/>
              </w:rPr>
            </w:pPr>
            <w:r w:rsidRPr="00D528B7">
              <w:rPr>
                <w:rFonts w:ascii="Courier New" w:hAnsi="Courier New" w:cs="Courier New"/>
                <w:noProof/>
                <w:color w:val="0000FF"/>
                <w:szCs w:val="20"/>
              </w:rPr>
              <w:t>DraftOfDelivery</w:t>
            </w:r>
          </w:p>
        </w:tc>
        <w:tc>
          <w:tcPr>
            <w:tcW w:w="439" w:type="dxa"/>
          </w:tcPr>
          <w:p w14:paraId="3757B494" w14:textId="77777777" w:rsidR="00C11AAF" w:rsidRPr="0072755A" w:rsidRDefault="00C11AAF" w:rsidP="00F23355">
            <w:pPr>
              <w:keepNext/>
              <w:jc w:val="right"/>
              <w:rPr>
                <w:b/>
              </w:rPr>
            </w:pPr>
            <w:r w:rsidRPr="0072755A">
              <w:rPr>
                <w:b/>
              </w:rPr>
              <w:t>R</w:t>
            </w:r>
          </w:p>
        </w:tc>
        <w:tc>
          <w:tcPr>
            <w:tcW w:w="3013" w:type="dxa"/>
          </w:tcPr>
          <w:p w14:paraId="3AB7751F" w14:textId="77777777" w:rsidR="00C11AAF" w:rsidRPr="0072755A" w:rsidRDefault="00C11AAF" w:rsidP="00F23355">
            <w:pPr>
              <w:keepNext/>
              <w:rPr>
                <w:b/>
              </w:rPr>
            </w:pPr>
          </w:p>
        </w:tc>
        <w:tc>
          <w:tcPr>
            <w:tcW w:w="4378" w:type="dxa"/>
          </w:tcPr>
          <w:p w14:paraId="2B14FA8F" w14:textId="77777777" w:rsidR="00C11AAF" w:rsidRPr="0072755A" w:rsidRDefault="00C11AAF" w:rsidP="00F23355">
            <w:pPr>
              <w:rPr>
                <w:b/>
                <w:lang w:eastAsia="en-GB"/>
              </w:rPr>
            </w:pPr>
          </w:p>
        </w:tc>
        <w:tc>
          <w:tcPr>
            <w:tcW w:w="1050" w:type="dxa"/>
          </w:tcPr>
          <w:p w14:paraId="5EDD00B0" w14:textId="77777777" w:rsidR="00C11AAF" w:rsidRPr="0072755A" w:rsidRDefault="00C11AAF" w:rsidP="00F23355">
            <w:pPr>
              <w:keepNext/>
              <w:rPr>
                <w:b/>
              </w:rPr>
            </w:pPr>
            <w:r w:rsidRPr="0072755A">
              <w:rPr>
                <w:b/>
              </w:rPr>
              <w:t>1x</w:t>
            </w:r>
          </w:p>
        </w:tc>
      </w:tr>
      <w:tr w:rsidR="00C11AAF" w:rsidRPr="009079F8" w14:paraId="09A0E3CA" w14:textId="77777777" w:rsidTr="00F23355">
        <w:tc>
          <w:tcPr>
            <w:tcW w:w="458" w:type="dxa"/>
          </w:tcPr>
          <w:p w14:paraId="6F095D1A" w14:textId="77777777" w:rsidR="00C11AAF" w:rsidRPr="009079F8" w:rsidRDefault="00C11AAF" w:rsidP="00F23355">
            <w:pPr>
              <w:rPr>
                <w:b/>
              </w:rPr>
            </w:pPr>
          </w:p>
        </w:tc>
        <w:tc>
          <w:tcPr>
            <w:tcW w:w="376" w:type="dxa"/>
          </w:tcPr>
          <w:p w14:paraId="5545989E" w14:textId="77777777" w:rsidR="00C11AAF" w:rsidRPr="009079F8" w:rsidRDefault="00C11AAF" w:rsidP="00F23355">
            <w:pPr>
              <w:rPr>
                <w:i/>
              </w:rPr>
            </w:pPr>
            <w:r w:rsidRPr="009079F8">
              <w:rPr>
                <w:i/>
              </w:rPr>
              <w:t>a</w:t>
            </w:r>
          </w:p>
        </w:tc>
        <w:tc>
          <w:tcPr>
            <w:tcW w:w="4052" w:type="dxa"/>
          </w:tcPr>
          <w:p w14:paraId="69FCCE12" w14:textId="77777777" w:rsidR="00C11AAF" w:rsidRDefault="00C11AAF" w:rsidP="00F23355">
            <w:pPr>
              <w:pStyle w:val="pqiTabBody"/>
            </w:pPr>
            <w:r w:rsidRPr="009079F8">
              <w:t>Lokalny numer referencyjny</w:t>
            </w:r>
          </w:p>
          <w:p w14:paraId="227A7F3A" w14:textId="77777777" w:rsidR="00C11AAF" w:rsidRPr="00307959" w:rsidRDefault="00C11AAF" w:rsidP="00F23355">
            <w:pPr>
              <w:rPr>
                <w:rFonts w:ascii="Courier New" w:hAnsi="Courier New" w:cs="Courier New"/>
                <w:noProof/>
                <w:color w:val="0000FF"/>
                <w:szCs w:val="20"/>
              </w:rPr>
            </w:pPr>
            <w:r>
              <w:rPr>
                <w:rFonts w:ascii="Courier New" w:hAnsi="Courier New" w:cs="Courier New"/>
                <w:noProof/>
                <w:color w:val="0000FF"/>
              </w:rPr>
              <w:t>LocalReferenceNumber</w:t>
            </w:r>
          </w:p>
        </w:tc>
        <w:tc>
          <w:tcPr>
            <w:tcW w:w="439" w:type="dxa"/>
          </w:tcPr>
          <w:p w14:paraId="506FA31E" w14:textId="77777777" w:rsidR="00C11AAF" w:rsidRPr="009079F8" w:rsidRDefault="00C11AAF" w:rsidP="00F23355">
            <w:pPr>
              <w:jc w:val="center"/>
            </w:pPr>
            <w:r w:rsidRPr="009079F8">
              <w:t>R</w:t>
            </w:r>
          </w:p>
        </w:tc>
        <w:tc>
          <w:tcPr>
            <w:tcW w:w="3013" w:type="dxa"/>
          </w:tcPr>
          <w:p w14:paraId="65D1A7F0" w14:textId="77777777" w:rsidR="00C11AAF" w:rsidRPr="009079F8" w:rsidRDefault="00C11AAF" w:rsidP="00F23355"/>
        </w:tc>
        <w:tc>
          <w:tcPr>
            <w:tcW w:w="4378" w:type="dxa"/>
          </w:tcPr>
          <w:p w14:paraId="37248D90" w14:textId="77777777" w:rsidR="00C11AAF" w:rsidRPr="009079F8" w:rsidRDefault="00C11AAF" w:rsidP="00F23355">
            <w:r>
              <w:t>Niepowtarzalny</w:t>
            </w:r>
            <w:r w:rsidRPr="009079F8">
              <w:t xml:space="preserve"> numer seryjny przypisany przez wysyłającego </w:t>
            </w:r>
            <w:r>
              <w:t>projektowi</w:t>
            </w:r>
            <w:r w:rsidRPr="009079F8">
              <w:t xml:space="preserve"> e-AD, który to numer identyfikuje przesyłkę w ewidencji wysyłającego.</w:t>
            </w:r>
          </w:p>
        </w:tc>
        <w:tc>
          <w:tcPr>
            <w:tcW w:w="1050" w:type="dxa"/>
          </w:tcPr>
          <w:p w14:paraId="10578BF5" w14:textId="77777777" w:rsidR="00C11AAF" w:rsidRPr="009079F8" w:rsidRDefault="00C11AAF" w:rsidP="00F23355">
            <w:r w:rsidRPr="009079F8">
              <w:t>n2</w:t>
            </w:r>
            <w:r>
              <w:t>0</w:t>
            </w:r>
          </w:p>
        </w:tc>
      </w:tr>
      <w:tr w:rsidR="00C11AAF" w:rsidRPr="009079F8" w14:paraId="5ED26D0D" w14:textId="77777777" w:rsidTr="00F23355">
        <w:tc>
          <w:tcPr>
            <w:tcW w:w="834" w:type="dxa"/>
            <w:gridSpan w:val="2"/>
          </w:tcPr>
          <w:p w14:paraId="7C4F6F2E" w14:textId="77777777" w:rsidR="00C11AAF" w:rsidRPr="009079F8" w:rsidRDefault="00C11AAF" w:rsidP="00F23355">
            <w:pPr>
              <w:keepNext/>
              <w:rPr>
                <w:i/>
              </w:rPr>
            </w:pPr>
            <w:r>
              <w:rPr>
                <w:b/>
              </w:rPr>
              <w:t>2</w:t>
            </w:r>
          </w:p>
        </w:tc>
        <w:tc>
          <w:tcPr>
            <w:tcW w:w="4052" w:type="dxa"/>
          </w:tcPr>
          <w:p w14:paraId="0E693DC3" w14:textId="77777777" w:rsidR="00C11AAF" w:rsidRDefault="00C11AAF" w:rsidP="00F23355">
            <w:pPr>
              <w:keepNext/>
              <w:rPr>
                <w:b/>
              </w:rPr>
            </w:pPr>
            <w:r>
              <w:rPr>
                <w:b/>
              </w:rPr>
              <w:t>ANULOWANIE</w:t>
            </w:r>
          </w:p>
          <w:p w14:paraId="767313AA" w14:textId="77777777" w:rsidR="00C11AAF" w:rsidRPr="009079F8" w:rsidRDefault="00C11AAF" w:rsidP="00F23355">
            <w:pPr>
              <w:keepNext/>
              <w:rPr>
                <w:b/>
              </w:rPr>
            </w:pPr>
            <w:r>
              <w:rPr>
                <w:rFonts w:ascii="Courier New" w:hAnsi="Courier New" w:cs="Courier New"/>
                <w:noProof/>
                <w:color w:val="0000FF"/>
                <w:szCs w:val="20"/>
              </w:rPr>
              <w:t>Cancellation</w:t>
            </w:r>
          </w:p>
        </w:tc>
        <w:tc>
          <w:tcPr>
            <w:tcW w:w="439" w:type="dxa"/>
          </w:tcPr>
          <w:p w14:paraId="37C658F2" w14:textId="77777777" w:rsidR="00C11AAF" w:rsidRPr="0072755A" w:rsidRDefault="00C11AAF" w:rsidP="00F23355">
            <w:pPr>
              <w:keepNext/>
              <w:jc w:val="center"/>
              <w:rPr>
                <w:b/>
              </w:rPr>
            </w:pPr>
            <w:r w:rsidRPr="0072755A">
              <w:rPr>
                <w:b/>
              </w:rPr>
              <w:t>R</w:t>
            </w:r>
          </w:p>
        </w:tc>
        <w:tc>
          <w:tcPr>
            <w:tcW w:w="3013" w:type="dxa"/>
          </w:tcPr>
          <w:p w14:paraId="4F4EFCE0" w14:textId="77777777" w:rsidR="00C11AAF" w:rsidRPr="0072755A" w:rsidRDefault="00C11AAF" w:rsidP="00F23355">
            <w:pPr>
              <w:keepNext/>
              <w:rPr>
                <w:b/>
              </w:rPr>
            </w:pPr>
          </w:p>
        </w:tc>
        <w:tc>
          <w:tcPr>
            <w:tcW w:w="4378" w:type="dxa"/>
          </w:tcPr>
          <w:p w14:paraId="244809B9" w14:textId="77777777" w:rsidR="00C11AAF" w:rsidRPr="0072755A" w:rsidRDefault="00C11AAF" w:rsidP="00F23355">
            <w:pPr>
              <w:rPr>
                <w:b/>
                <w:lang w:eastAsia="en-GB"/>
              </w:rPr>
            </w:pPr>
          </w:p>
        </w:tc>
        <w:tc>
          <w:tcPr>
            <w:tcW w:w="1050" w:type="dxa"/>
          </w:tcPr>
          <w:p w14:paraId="7AA9CAB5" w14:textId="77777777" w:rsidR="00C11AAF" w:rsidRPr="0072755A" w:rsidRDefault="00C11AAF" w:rsidP="00F23355">
            <w:pPr>
              <w:keepNext/>
              <w:rPr>
                <w:b/>
              </w:rPr>
            </w:pPr>
            <w:r w:rsidRPr="0072755A">
              <w:rPr>
                <w:b/>
              </w:rPr>
              <w:t>1x</w:t>
            </w:r>
          </w:p>
        </w:tc>
      </w:tr>
      <w:tr w:rsidR="00C11AAF" w:rsidRPr="009079F8" w14:paraId="7DCC68AA" w14:textId="77777777" w:rsidTr="00F23355">
        <w:tc>
          <w:tcPr>
            <w:tcW w:w="458" w:type="dxa"/>
          </w:tcPr>
          <w:p w14:paraId="49AE69C2" w14:textId="77777777" w:rsidR="00C11AAF" w:rsidRPr="009079F8" w:rsidRDefault="00C11AAF" w:rsidP="00F23355">
            <w:pPr>
              <w:rPr>
                <w:b/>
              </w:rPr>
            </w:pPr>
          </w:p>
        </w:tc>
        <w:tc>
          <w:tcPr>
            <w:tcW w:w="376" w:type="dxa"/>
          </w:tcPr>
          <w:p w14:paraId="431C0FBE" w14:textId="77777777" w:rsidR="00C11AAF" w:rsidRPr="009079F8" w:rsidRDefault="00C11AAF" w:rsidP="00F23355">
            <w:pPr>
              <w:rPr>
                <w:i/>
              </w:rPr>
            </w:pPr>
            <w:r w:rsidRPr="009079F8">
              <w:rPr>
                <w:i/>
              </w:rPr>
              <w:t>a</w:t>
            </w:r>
          </w:p>
        </w:tc>
        <w:tc>
          <w:tcPr>
            <w:tcW w:w="4052" w:type="dxa"/>
          </w:tcPr>
          <w:p w14:paraId="2694C4D1" w14:textId="77777777" w:rsidR="00C11AAF" w:rsidRDefault="00C11AAF" w:rsidP="00F23355">
            <w:r w:rsidRPr="009079F8">
              <w:t xml:space="preserve">Przyczyna </w:t>
            </w:r>
            <w:r>
              <w:t>anulowania</w:t>
            </w:r>
          </w:p>
          <w:p w14:paraId="344F42C5" w14:textId="77777777" w:rsidR="00C11AAF" w:rsidRPr="009079F8" w:rsidRDefault="00C11AAF" w:rsidP="00F23355">
            <w:r>
              <w:rPr>
                <w:rFonts w:ascii="Courier New" w:hAnsi="Courier New" w:cs="Courier New"/>
                <w:noProof/>
                <w:color w:val="0000FF"/>
                <w:szCs w:val="20"/>
              </w:rPr>
              <w:t>CancellationReasonCode</w:t>
            </w:r>
          </w:p>
        </w:tc>
        <w:tc>
          <w:tcPr>
            <w:tcW w:w="439" w:type="dxa"/>
          </w:tcPr>
          <w:p w14:paraId="5FC145EC" w14:textId="77777777" w:rsidR="00C11AAF" w:rsidRPr="009079F8" w:rsidRDefault="00C11AAF" w:rsidP="00F23355">
            <w:pPr>
              <w:jc w:val="center"/>
            </w:pPr>
            <w:r w:rsidRPr="009079F8">
              <w:rPr>
                <w:szCs w:val="20"/>
              </w:rPr>
              <w:t>R</w:t>
            </w:r>
          </w:p>
        </w:tc>
        <w:tc>
          <w:tcPr>
            <w:tcW w:w="3013" w:type="dxa"/>
          </w:tcPr>
          <w:p w14:paraId="14A45E15" w14:textId="77777777" w:rsidR="00C11AAF" w:rsidRPr="009079F8" w:rsidRDefault="00C11AAF" w:rsidP="00F23355"/>
        </w:tc>
        <w:tc>
          <w:tcPr>
            <w:tcW w:w="4378" w:type="dxa"/>
          </w:tcPr>
          <w:p w14:paraId="00B9FBF6" w14:textId="77777777" w:rsidR="00C11AAF" w:rsidRPr="005C7E77" w:rsidRDefault="00C11AAF" w:rsidP="00F23355">
            <w:r>
              <w:t>Wartość ze słownika „</w:t>
            </w:r>
            <w:r w:rsidRPr="005C7E77">
              <w:t>Kody przyczyny anulowania (</w:t>
            </w:r>
            <w:proofErr w:type="spellStart"/>
            <w:r w:rsidRPr="005C7E77">
              <w:t>Cancellation</w:t>
            </w:r>
            <w:proofErr w:type="spellEnd"/>
            <w:r w:rsidRPr="005C7E77">
              <w:t xml:space="preserve"> </w:t>
            </w:r>
            <w:proofErr w:type="spellStart"/>
            <w:r w:rsidRPr="005C7E77">
              <w:t>reasons</w:t>
            </w:r>
            <w:proofErr w:type="spellEnd"/>
            <w:r w:rsidRPr="005C7E77">
              <w:t>)</w:t>
            </w:r>
            <w:r>
              <w:t>”.</w:t>
            </w:r>
          </w:p>
        </w:tc>
        <w:tc>
          <w:tcPr>
            <w:tcW w:w="1050" w:type="dxa"/>
          </w:tcPr>
          <w:p w14:paraId="7A03C5E9" w14:textId="77777777" w:rsidR="00C11AAF" w:rsidRPr="009079F8" w:rsidRDefault="00C11AAF" w:rsidP="00F23355">
            <w:r w:rsidRPr="009079F8">
              <w:t>n1</w:t>
            </w:r>
          </w:p>
        </w:tc>
      </w:tr>
      <w:tr w:rsidR="00C11AAF" w:rsidRPr="009079F8" w14:paraId="5201C3E7" w14:textId="77777777" w:rsidTr="00F23355">
        <w:tc>
          <w:tcPr>
            <w:tcW w:w="458" w:type="dxa"/>
          </w:tcPr>
          <w:p w14:paraId="25D8323A" w14:textId="77777777" w:rsidR="00C11AAF" w:rsidRPr="009079F8" w:rsidRDefault="00C11AAF" w:rsidP="00F23355">
            <w:pPr>
              <w:rPr>
                <w:b/>
              </w:rPr>
            </w:pPr>
          </w:p>
        </w:tc>
        <w:tc>
          <w:tcPr>
            <w:tcW w:w="376" w:type="dxa"/>
          </w:tcPr>
          <w:p w14:paraId="720BA745" w14:textId="77777777" w:rsidR="00C11AAF" w:rsidRPr="009079F8" w:rsidRDefault="00C11AAF" w:rsidP="00F23355">
            <w:pPr>
              <w:rPr>
                <w:i/>
              </w:rPr>
            </w:pPr>
            <w:r>
              <w:rPr>
                <w:i/>
              </w:rPr>
              <w:t>b</w:t>
            </w:r>
          </w:p>
        </w:tc>
        <w:tc>
          <w:tcPr>
            <w:tcW w:w="4052" w:type="dxa"/>
          </w:tcPr>
          <w:p w14:paraId="441CF7DB" w14:textId="77777777" w:rsidR="00C11AAF" w:rsidRPr="0053044D" w:rsidRDefault="00C11AAF" w:rsidP="00F23355">
            <w:r w:rsidRPr="0053044D">
              <w:t>Dodatkowe informacje</w:t>
            </w:r>
          </w:p>
          <w:p w14:paraId="265D54B7" w14:textId="77777777" w:rsidR="00C11AAF" w:rsidRPr="0053044D" w:rsidRDefault="00C11AAF" w:rsidP="00F23355">
            <w:pPr>
              <w:rPr>
                <w:rFonts w:ascii="Courier New" w:hAnsi="Courier New" w:cs="Courier New"/>
                <w:noProof/>
                <w:color w:val="0000FF"/>
                <w:szCs w:val="20"/>
              </w:rPr>
            </w:pPr>
            <w:r w:rsidRPr="0053044D">
              <w:rPr>
                <w:rFonts w:ascii="Courier New" w:hAnsi="Courier New" w:cs="Courier New"/>
                <w:noProof/>
                <w:color w:val="0000FF"/>
                <w:szCs w:val="20"/>
              </w:rPr>
              <w:t>ComplementaryInformation</w:t>
            </w:r>
          </w:p>
        </w:tc>
        <w:tc>
          <w:tcPr>
            <w:tcW w:w="439" w:type="dxa"/>
          </w:tcPr>
          <w:p w14:paraId="6587C73F" w14:textId="77777777" w:rsidR="00C11AAF" w:rsidRPr="009079F8" w:rsidRDefault="00C11AAF" w:rsidP="00F23355">
            <w:pPr>
              <w:jc w:val="center"/>
            </w:pPr>
            <w:r>
              <w:t>D</w:t>
            </w:r>
          </w:p>
        </w:tc>
        <w:tc>
          <w:tcPr>
            <w:tcW w:w="3013" w:type="dxa"/>
          </w:tcPr>
          <w:p w14:paraId="24F3A2C4" w14:textId="77777777" w:rsidR="00C11AAF" w:rsidRDefault="00C11AAF" w:rsidP="00F23355">
            <w:r>
              <w:t>„R” gdy w polu 2a wybrano wartość „0 – Inne”.</w:t>
            </w:r>
          </w:p>
          <w:p w14:paraId="31B7FBBE" w14:textId="77777777" w:rsidR="00C11AAF" w:rsidRPr="009079F8" w:rsidRDefault="00C11AAF" w:rsidP="00F23355">
            <w:r>
              <w:lastRenderedPageBreak/>
              <w:t>W pozostałych przypadkach nie stosuje się.</w:t>
            </w:r>
          </w:p>
        </w:tc>
        <w:tc>
          <w:tcPr>
            <w:tcW w:w="4378" w:type="dxa"/>
          </w:tcPr>
          <w:p w14:paraId="7A4166E3" w14:textId="77777777" w:rsidR="00C11AAF" w:rsidRPr="0053044D" w:rsidRDefault="00C11AAF" w:rsidP="00F23355">
            <w:r w:rsidRPr="0053044D">
              <w:lastRenderedPageBreak/>
              <w:t xml:space="preserve">Należy podać dodatkowe informacje dotyczące </w:t>
            </w:r>
            <w:r>
              <w:t>przyczyny anulowania</w:t>
            </w:r>
            <w:r w:rsidRPr="0053044D">
              <w:t>.</w:t>
            </w:r>
          </w:p>
        </w:tc>
        <w:tc>
          <w:tcPr>
            <w:tcW w:w="1050" w:type="dxa"/>
          </w:tcPr>
          <w:p w14:paraId="3A14FB84" w14:textId="77777777" w:rsidR="00C11AAF" w:rsidRPr="0053044D" w:rsidRDefault="00C11AAF" w:rsidP="00F23355">
            <w:r w:rsidRPr="0053044D">
              <w:t>an..350</w:t>
            </w:r>
          </w:p>
        </w:tc>
      </w:tr>
      <w:tr w:rsidR="00C11AAF" w:rsidRPr="009079F8" w14:paraId="5685D6BC" w14:textId="77777777" w:rsidTr="00F23355">
        <w:tc>
          <w:tcPr>
            <w:tcW w:w="834" w:type="dxa"/>
            <w:gridSpan w:val="2"/>
          </w:tcPr>
          <w:p w14:paraId="28C563AA" w14:textId="77777777" w:rsidR="00C11AAF" w:rsidRPr="009079F8" w:rsidRDefault="00C11AAF" w:rsidP="00F23355">
            <w:pPr>
              <w:keepNext/>
              <w:rPr>
                <w:i/>
              </w:rPr>
            </w:pPr>
            <w:r>
              <w:rPr>
                <w:b/>
              </w:rPr>
              <w:t>3</w:t>
            </w:r>
          </w:p>
        </w:tc>
        <w:tc>
          <w:tcPr>
            <w:tcW w:w="4052" w:type="dxa"/>
          </w:tcPr>
          <w:p w14:paraId="378D3611" w14:textId="77777777" w:rsidR="00C11AAF" w:rsidRPr="000F7B4C" w:rsidRDefault="00C11AAF" w:rsidP="00F23355">
            <w:pPr>
              <w:keepNext/>
              <w:rPr>
                <w:b/>
              </w:rPr>
            </w:pPr>
            <w:r w:rsidRPr="000F7B4C">
              <w:rPr>
                <w:b/>
              </w:rPr>
              <w:t>CECHA</w:t>
            </w:r>
          </w:p>
          <w:p w14:paraId="3F6004B1" w14:textId="77777777" w:rsidR="00C11AAF" w:rsidRPr="009079F8" w:rsidRDefault="00C11AAF" w:rsidP="00F23355">
            <w:pPr>
              <w:keepNext/>
              <w:rPr>
                <w:b/>
              </w:rPr>
            </w:pPr>
            <w:r>
              <w:rPr>
                <w:rFonts w:ascii="Courier New" w:hAnsi="Courier New" w:cs="Courier New"/>
                <w:noProof/>
                <w:color w:val="0000FF"/>
                <w:szCs w:val="20"/>
              </w:rPr>
              <w:t>Attributes</w:t>
            </w:r>
          </w:p>
        </w:tc>
        <w:tc>
          <w:tcPr>
            <w:tcW w:w="439" w:type="dxa"/>
          </w:tcPr>
          <w:p w14:paraId="61A0BDF6" w14:textId="77777777" w:rsidR="00C11AAF" w:rsidRPr="0072755A" w:rsidRDefault="00C11AAF" w:rsidP="00F23355">
            <w:pPr>
              <w:keepNext/>
              <w:jc w:val="center"/>
              <w:rPr>
                <w:b/>
              </w:rPr>
            </w:pPr>
            <w:r w:rsidRPr="0072755A">
              <w:rPr>
                <w:b/>
              </w:rPr>
              <w:t>R</w:t>
            </w:r>
          </w:p>
        </w:tc>
        <w:tc>
          <w:tcPr>
            <w:tcW w:w="3013" w:type="dxa"/>
          </w:tcPr>
          <w:p w14:paraId="6EA46107" w14:textId="77777777" w:rsidR="00C11AAF" w:rsidRPr="0072755A" w:rsidRDefault="00C11AAF" w:rsidP="00F23355">
            <w:pPr>
              <w:keepNext/>
              <w:rPr>
                <w:b/>
              </w:rPr>
            </w:pPr>
          </w:p>
        </w:tc>
        <w:tc>
          <w:tcPr>
            <w:tcW w:w="4378" w:type="dxa"/>
          </w:tcPr>
          <w:p w14:paraId="332B4181" w14:textId="77777777" w:rsidR="00C11AAF" w:rsidRPr="0072755A" w:rsidRDefault="00C11AAF" w:rsidP="00F23355">
            <w:pPr>
              <w:rPr>
                <w:b/>
              </w:rPr>
            </w:pPr>
          </w:p>
        </w:tc>
        <w:tc>
          <w:tcPr>
            <w:tcW w:w="1050" w:type="dxa"/>
          </w:tcPr>
          <w:p w14:paraId="1D7CC45D" w14:textId="77777777" w:rsidR="00C11AAF" w:rsidRPr="0072755A" w:rsidRDefault="00C11AAF" w:rsidP="00F23355">
            <w:pPr>
              <w:keepNext/>
              <w:rPr>
                <w:b/>
              </w:rPr>
            </w:pPr>
            <w:r w:rsidRPr="0072755A">
              <w:rPr>
                <w:b/>
              </w:rPr>
              <w:t>1x</w:t>
            </w:r>
          </w:p>
        </w:tc>
      </w:tr>
      <w:tr w:rsidR="00C11AAF" w:rsidRPr="009079F8" w14:paraId="02527F6F" w14:textId="77777777" w:rsidTr="00F23355">
        <w:tc>
          <w:tcPr>
            <w:tcW w:w="458" w:type="dxa"/>
          </w:tcPr>
          <w:p w14:paraId="678BD7EA" w14:textId="77777777" w:rsidR="00C11AAF" w:rsidRPr="009079F8" w:rsidRDefault="00C11AAF" w:rsidP="00F23355">
            <w:pPr>
              <w:rPr>
                <w:b/>
              </w:rPr>
            </w:pPr>
          </w:p>
        </w:tc>
        <w:tc>
          <w:tcPr>
            <w:tcW w:w="376" w:type="dxa"/>
          </w:tcPr>
          <w:p w14:paraId="7AE7223E" w14:textId="77777777" w:rsidR="00C11AAF" w:rsidRPr="009079F8" w:rsidRDefault="00C11AAF" w:rsidP="00F23355">
            <w:pPr>
              <w:rPr>
                <w:i/>
              </w:rPr>
            </w:pPr>
            <w:r w:rsidRPr="009079F8">
              <w:rPr>
                <w:i/>
              </w:rPr>
              <w:t>a</w:t>
            </w:r>
          </w:p>
        </w:tc>
        <w:tc>
          <w:tcPr>
            <w:tcW w:w="4052" w:type="dxa"/>
          </w:tcPr>
          <w:p w14:paraId="1019967E" w14:textId="77777777" w:rsidR="00C11AAF" w:rsidRDefault="00C11AAF" w:rsidP="00F23355">
            <w:r w:rsidRPr="009079F8">
              <w:t xml:space="preserve">Data i czas zatwierdzenia </w:t>
            </w:r>
            <w:r>
              <w:t>anulowania</w:t>
            </w:r>
          </w:p>
          <w:p w14:paraId="40AF1DE4" w14:textId="77777777" w:rsidR="00C11AAF" w:rsidRDefault="00C11AAF" w:rsidP="00F23355">
            <w:pPr>
              <w:rPr>
                <w:rFonts w:ascii="Courier New" w:hAnsi="Courier New" w:cs="Courier New"/>
                <w:noProof/>
                <w:color w:val="0000FF"/>
                <w:szCs w:val="20"/>
              </w:rPr>
            </w:pPr>
            <w:r>
              <w:rPr>
                <w:rFonts w:ascii="Courier New" w:hAnsi="Courier New" w:cs="Courier New"/>
                <w:noProof/>
                <w:color w:val="0000FF"/>
                <w:szCs w:val="20"/>
              </w:rPr>
              <w:t>DateAndTimeOfValidationOf</w:t>
            </w:r>
          </w:p>
          <w:p w14:paraId="191A7D8F" w14:textId="77777777" w:rsidR="00C11AAF" w:rsidRPr="009079F8" w:rsidRDefault="00C11AAF" w:rsidP="00F23355">
            <w:r>
              <w:rPr>
                <w:rFonts w:ascii="Courier New" w:hAnsi="Courier New" w:cs="Courier New"/>
                <w:noProof/>
                <w:color w:val="0000FF"/>
                <w:szCs w:val="20"/>
              </w:rPr>
              <w:t>Cancellation</w:t>
            </w:r>
          </w:p>
        </w:tc>
        <w:tc>
          <w:tcPr>
            <w:tcW w:w="439" w:type="dxa"/>
          </w:tcPr>
          <w:p w14:paraId="284FA69A" w14:textId="77777777" w:rsidR="00C11AAF" w:rsidRPr="009079F8" w:rsidRDefault="00C11AAF" w:rsidP="00F23355">
            <w:pPr>
              <w:jc w:val="center"/>
            </w:pPr>
            <w:r>
              <w:t>D</w:t>
            </w:r>
          </w:p>
        </w:tc>
        <w:tc>
          <w:tcPr>
            <w:tcW w:w="3013" w:type="dxa"/>
          </w:tcPr>
          <w:p w14:paraId="12B718A5" w14:textId="77777777" w:rsidR="00C11AAF" w:rsidRPr="009079F8" w:rsidRDefault="00C11AAF" w:rsidP="00F23355">
            <w:r>
              <w:t xml:space="preserve">Podaj EMCS PL 2 </w:t>
            </w:r>
            <w:r w:rsidRPr="009079F8">
              <w:t xml:space="preserve">po zatwierdzeniu projektu komunikatu o </w:t>
            </w:r>
            <w:r>
              <w:t>anulowaniu</w:t>
            </w:r>
            <w:r w:rsidRPr="009079F8">
              <w:t>.</w:t>
            </w:r>
          </w:p>
        </w:tc>
        <w:tc>
          <w:tcPr>
            <w:tcW w:w="4378" w:type="dxa"/>
          </w:tcPr>
          <w:p w14:paraId="15393C59" w14:textId="77777777" w:rsidR="00C11AAF" w:rsidRPr="009079F8" w:rsidRDefault="00C11AAF" w:rsidP="00F23355"/>
        </w:tc>
        <w:tc>
          <w:tcPr>
            <w:tcW w:w="1050" w:type="dxa"/>
          </w:tcPr>
          <w:p w14:paraId="4FCCE3F8" w14:textId="77777777" w:rsidR="00C11AAF" w:rsidRPr="009079F8" w:rsidRDefault="00C11AAF" w:rsidP="00F23355">
            <w:proofErr w:type="spellStart"/>
            <w:r w:rsidRPr="009079F8">
              <w:t>dateTime</w:t>
            </w:r>
            <w:proofErr w:type="spellEnd"/>
          </w:p>
        </w:tc>
      </w:tr>
    </w:tbl>
    <w:p w14:paraId="31EF6CBD" w14:textId="77777777" w:rsidR="00C11AAF" w:rsidRPr="00BD4340" w:rsidRDefault="00C11AAF" w:rsidP="00C11AAF">
      <w:pPr>
        <w:pStyle w:val="pqiChpHeadNum2"/>
        <w:rPr>
          <w:del w:id="1734" w:author="Jurkowska Monika" w:date="2022-11-14T21:27:00Z"/>
        </w:rPr>
      </w:pPr>
      <w:del w:id="1735" w:author="Jurkowska Monika" w:date="2022-11-14T21:27:00Z">
        <w:r>
          <w:br w:type="page"/>
        </w:r>
      </w:del>
      <w:bookmarkStart w:id="1736" w:name="_Toc379453959"/>
      <w:bookmarkStart w:id="1737" w:name="_Toc71025859"/>
      <w:r>
        <w:rPr>
          <w:lang w:eastAsia="en-GB"/>
        </w:rPr>
        <w:lastRenderedPageBreak/>
        <w:t xml:space="preserve">IE810 – </w:t>
      </w:r>
      <w:r>
        <w:t>Anulowanie e-AD</w:t>
      </w:r>
      <w:bookmarkEnd w:id="1736"/>
      <w:bookmarkEnd w:id="1737"/>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54"/>
        <w:gridCol w:w="375"/>
        <w:gridCol w:w="4026"/>
        <w:gridCol w:w="436"/>
        <w:gridCol w:w="2953"/>
        <w:gridCol w:w="4250"/>
        <w:gridCol w:w="1050"/>
      </w:tblGrid>
      <w:tr w:rsidR="00C11AAF" w:rsidRPr="009079F8" w14:paraId="7D4D9F51" w14:textId="77777777" w:rsidTr="00F23355">
        <w:trPr>
          <w:tblHeader/>
        </w:trPr>
        <w:tc>
          <w:tcPr>
            <w:tcW w:w="458" w:type="dxa"/>
            <w:shd w:val="clear" w:color="auto" w:fill="F3F3F3"/>
          </w:tcPr>
          <w:p w14:paraId="492B56F8" w14:textId="77777777" w:rsidR="00C11AAF" w:rsidRPr="009079F8" w:rsidRDefault="00C11AAF" w:rsidP="00F23355">
            <w:pPr>
              <w:jc w:val="center"/>
              <w:rPr>
                <w:b/>
              </w:rPr>
            </w:pPr>
            <w:r w:rsidRPr="009079F8">
              <w:rPr>
                <w:b/>
              </w:rPr>
              <w:t>A</w:t>
            </w:r>
          </w:p>
        </w:tc>
        <w:tc>
          <w:tcPr>
            <w:tcW w:w="376" w:type="dxa"/>
            <w:shd w:val="clear" w:color="auto" w:fill="F3F3F3"/>
          </w:tcPr>
          <w:p w14:paraId="1EB43D70" w14:textId="77777777" w:rsidR="00C11AAF" w:rsidRPr="009079F8" w:rsidRDefault="00C11AAF" w:rsidP="00F23355">
            <w:pPr>
              <w:jc w:val="center"/>
              <w:rPr>
                <w:b/>
              </w:rPr>
            </w:pPr>
            <w:r w:rsidRPr="009079F8">
              <w:rPr>
                <w:b/>
              </w:rPr>
              <w:t>B</w:t>
            </w:r>
          </w:p>
        </w:tc>
        <w:tc>
          <w:tcPr>
            <w:tcW w:w="4052" w:type="dxa"/>
            <w:shd w:val="clear" w:color="auto" w:fill="F3F3F3"/>
          </w:tcPr>
          <w:p w14:paraId="03A5C742" w14:textId="77777777" w:rsidR="00C11AAF" w:rsidRPr="009079F8" w:rsidRDefault="00C11AAF" w:rsidP="00F23355">
            <w:pPr>
              <w:jc w:val="center"/>
              <w:rPr>
                <w:b/>
              </w:rPr>
            </w:pPr>
            <w:r w:rsidRPr="009079F8">
              <w:rPr>
                <w:b/>
              </w:rPr>
              <w:t>C</w:t>
            </w:r>
          </w:p>
        </w:tc>
        <w:tc>
          <w:tcPr>
            <w:tcW w:w="439" w:type="dxa"/>
            <w:shd w:val="clear" w:color="auto" w:fill="F3F3F3"/>
          </w:tcPr>
          <w:p w14:paraId="09D9F317" w14:textId="77777777" w:rsidR="00C11AAF" w:rsidRPr="009079F8" w:rsidRDefault="00C11AAF" w:rsidP="00F23355">
            <w:pPr>
              <w:jc w:val="center"/>
              <w:rPr>
                <w:b/>
              </w:rPr>
            </w:pPr>
            <w:r w:rsidRPr="009079F8">
              <w:rPr>
                <w:b/>
              </w:rPr>
              <w:t>D</w:t>
            </w:r>
          </w:p>
        </w:tc>
        <w:tc>
          <w:tcPr>
            <w:tcW w:w="3013" w:type="dxa"/>
            <w:shd w:val="clear" w:color="auto" w:fill="F3F3F3"/>
          </w:tcPr>
          <w:p w14:paraId="094F711B" w14:textId="77777777" w:rsidR="00C11AAF" w:rsidRPr="009079F8" w:rsidRDefault="00C11AAF" w:rsidP="00F23355">
            <w:pPr>
              <w:jc w:val="center"/>
              <w:rPr>
                <w:b/>
              </w:rPr>
            </w:pPr>
            <w:r w:rsidRPr="009079F8">
              <w:rPr>
                <w:b/>
              </w:rPr>
              <w:t>E</w:t>
            </w:r>
          </w:p>
        </w:tc>
        <w:tc>
          <w:tcPr>
            <w:tcW w:w="4378" w:type="dxa"/>
            <w:shd w:val="clear" w:color="auto" w:fill="F3F3F3"/>
          </w:tcPr>
          <w:p w14:paraId="47B2D1AE" w14:textId="77777777" w:rsidR="00C11AAF" w:rsidRPr="009079F8" w:rsidRDefault="00C11AAF" w:rsidP="00F23355">
            <w:pPr>
              <w:jc w:val="center"/>
              <w:rPr>
                <w:b/>
              </w:rPr>
            </w:pPr>
            <w:r w:rsidRPr="009079F8">
              <w:rPr>
                <w:b/>
              </w:rPr>
              <w:t>F</w:t>
            </w:r>
          </w:p>
        </w:tc>
        <w:tc>
          <w:tcPr>
            <w:tcW w:w="1050" w:type="dxa"/>
            <w:shd w:val="clear" w:color="auto" w:fill="F3F3F3"/>
          </w:tcPr>
          <w:p w14:paraId="3222D4E2" w14:textId="77777777" w:rsidR="00C11AAF" w:rsidRPr="009079F8" w:rsidRDefault="00C11AAF" w:rsidP="00F23355">
            <w:pPr>
              <w:jc w:val="center"/>
              <w:rPr>
                <w:b/>
              </w:rPr>
            </w:pPr>
            <w:r w:rsidRPr="009079F8">
              <w:rPr>
                <w:b/>
              </w:rPr>
              <w:t>G</w:t>
            </w:r>
          </w:p>
        </w:tc>
      </w:tr>
      <w:tr w:rsidR="00C11AAF" w:rsidRPr="002854B5" w14:paraId="7C5B07DC" w14:textId="77777777" w:rsidTr="00F23355">
        <w:tc>
          <w:tcPr>
            <w:tcW w:w="13766" w:type="dxa"/>
            <w:gridSpan w:val="7"/>
          </w:tcPr>
          <w:p w14:paraId="25E5CFA1" w14:textId="77777777" w:rsidR="00C11AAF" w:rsidRPr="002854B5" w:rsidRDefault="00C11AAF" w:rsidP="00F23355">
            <w:pPr>
              <w:pStyle w:val="pqiTabHead"/>
            </w:pPr>
            <w:r w:rsidRPr="002854B5">
              <w:t>IE</w:t>
            </w:r>
            <w:r>
              <w:t>810</w:t>
            </w:r>
            <w:r w:rsidRPr="002854B5">
              <w:t xml:space="preserve"> – </w:t>
            </w:r>
            <w:r w:rsidRPr="005451E0">
              <w:t>C_CAN_DAT</w:t>
            </w:r>
            <w:r>
              <w:t xml:space="preserve"> –</w:t>
            </w:r>
            <w:r w:rsidRPr="002854B5">
              <w:t xml:space="preserve"> </w:t>
            </w:r>
            <w:r>
              <w:t>Anulowanie e-AD</w:t>
            </w:r>
            <w:r w:rsidRPr="002854B5">
              <w:t>.</w:t>
            </w:r>
          </w:p>
        </w:tc>
      </w:tr>
      <w:tr w:rsidR="00C11AAF" w:rsidRPr="009079F8" w14:paraId="608DD3A5" w14:textId="77777777" w:rsidTr="00F23355">
        <w:tc>
          <w:tcPr>
            <w:tcW w:w="834" w:type="dxa"/>
            <w:gridSpan w:val="2"/>
          </w:tcPr>
          <w:p w14:paraId="4B4981DA" w14:textId="77777777" w:rsidR="00C11AAF" w:rsidRPr="002854B5" w:rsidRDefault="00C11AAF" w:rsidP="00F23355">
            <w:pPr>
              <w:pStyle w:val="pqiTabBody"/>
              <w:rPr>
                <w:b/>
                <w:i/>
              </w:rPr>
            </w:pPr>
          </w:p>
        </w:tc>
        <w:tc>
          <w:tcPr>
            <w:tcW w:w="4052" w:type="dxa"/>
          </w:tcPr>
          <w:p w14:paraId="5E0756A5" w14:textId="77777777" w:rsidR="00C11AAF" w:rsidRDefault="00C11AAF" w:rsidP="00F23355">
            <w:pPr>
              <w:pStyle w:val="pqiTabBody"/>
              <w:rPr>
                <w:b/>
              </w:rPr>
            </w:pPr>
            <w:r>
              <w:rPr>
                <w:b/>
              </w:rPr>
              <w:t>&lt;NAGŁÓWEK&gt;</w:t>
            </w:r>
          </w:p>
          <w:p w14:paraId="5A93D899"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sidRPr="00307959">
              <w:rPr>
                <w:rFonts w:ascii="Courier New" w:hAnsi="Courier New" w:cs="Courier New"/>
                <w:noProof/>
                <w:color w:val="0000FF"/>
              </w:rPr>
              <w:t>IE810</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439" w:type="dxa"/>
          </w:tcPr>
          <w:p w14:paraId="74E94B8E" w14:textId="77777777" w:rsidR="00C11AAF" w:rsidRPr="00C15AD5" w:rsidRDefault="00C11AAF" w:rsidP="00F23355">
            <w:pPr>
              <w:pStyle w:val="pqiTabBody"/>
              <w:rPr>
                <w:b/>
              </w:rPr>
            </w:pPr>
            <w:r w:rsidRPr="00C15AD5">
              <w:rPr>
                <w:b/>
              </w:rPr>
              <w:t>R</w:t>
            </w:r>
          </w:p>
        </w:tc>
        <w:tc>
          <w:tcPr>
            <w:tcW w:w="3013" w:type="dxa"/>
          </w:tcPr>
          <w:p w14:paraId="35048EF5" w14:textId="77777777" w:rsidR="00C11AAF" w:rsidRPr="00C15AD5" w:rsidRDefault="00C11AAF" w:rsidP="00F23355">
            <w:pPr>
              <w:pStyle w:val="pqiTabBody"/>
              <w:rPr>
                <w:b/>
              </w:rPr>
            </w:pPr>
          </w:p>
        </w:tc>
        <w:tc>
          <w:tcPr>
            <w:tcW w:w="4378" w:type="dxa"/>
          </w:tcPr>
          <w:p w14:paraId="0AED16F6" w14:textId="77777777" w:rsidR="00C11AAF" w:rsidRPr="00C15AD5" w:rsidRDefault="00C11AAF" w:rsidP="00F23355">
            <w:pPr>
              <w:pStyle w:val="pqiTabBody"/>
              <w:rPr>
                <w:b/>
              </w:rPr>
            </w:pPr>
          </w:p>
        </w:tc>
        <w:tc>
          <w:tcPr>
            <w:tcW w:w="1050" w:type="dxa"/>
          </w:tcPr>
          <w:p w14:paraId="4496998F" w14:textId="77777777" w:rsidR="00C11AAF" w:rsidRPr="00C15AD5" w:rsidRDefault="00C11AAF" w:rsidP="00F23355">
            <w:pPr>
              <w:pStyle w:val="pqiTabBody"/>
              <w:rPr>
                <w:b/>
              </w:rPr>
            </w:pPr>
            <w:r w:rsidRPr="00C15AD5">
              <w:rPr>
                <w:b/>
              </w:rPr>
              <w:t>1x</w:t>
            </w:r>
          </w:p>
        </w:tc>
      </w:tr>
      <w:tr w:rsidR="00C11AAF" w:rsidRPr="009079F8" w14:paraId="6D9022CE" w14:textId="77777777" w:rsidTr="00F23355">
        <w:tc>
          <w:tcPr>
            <w:tcW w:w="13766" w:type="dxa"/>
            <w:gridSpan w:val="7"/>
          </w:tcPr>
          <w:p w14:paraId="3BFD52D5" w14:textId="77777777" w:rsidR="00C11AAF" w:rsidRDefault="00C11AAF" w:rsidP="00F23355">
            <w:pPr>
              <w:pStyle w:val="pqiTabBody"/>
            </w:pPr>
            <w:r>
              <w:t>Wszystkie elementy główne począwszy od poniższego zawarte są w elemencie:</w:t>
            </w:r>
          </w:p>
          <w:p w14:paraId="005F92D2" w14:textId="77777777" w:rsidR="00C11AAF" w:rsidRPr="00307959" w:rsidRDefault="00C11AAF" w:rsidP="00F23355">
            <w:pPr>
              <w:pStyle w:val="pqiTabBody"/>
              <w:rPr>
                <w:rFonts w:ascii="Courier New" w:hAnsi="Courier New" w:cs="Courier New"/>
                <w:noProof/>
                <w:color w:val="0000FF"/>
              </w:rPr>
            </w:pPr>
            <w:r w:rsidRPr="00621E71">
              <w:rPr>
                <w:rFonts w:ascii="Courier New" w:hAnsi="Courier New"/>
                <w:color w:val="0000FF"/>
              </w:rPr>
              <w:t>/</w:t>
            </w:r>
            <w:r w:rsidRPr="00307959">
              <w:rPr>
                <w:rFonts w:ascii="Courier New" w:hAnsi="Courier New" w:cs="Courier New"/>
                <w:noProof/>
                <w:color w:val="0000FF"/>
              </w:rPr>
              <w:t>IE810</w:t>
            </w:r>
            <w:r w:rsidRPr="00621E71">
              <w:rPr>
                <w:rFonts w:ascii="Courier New" w:hAnsi="Courier New"/>
                <w:color w:val="0000FF"/>
              </w:rPr>
              <w:t>/</w:t>
            </w:r>
            <w:r>
              <w:rPr>
                <w:rFonts w:ascii="Courier New" w:hAnsi="Courier New"/>
                <w:color w:val="0000FF"/>
              </w:rPr>
              <w:t>Body/</w:t>
            </w:r>
            <w:proofErr w:type="spellStart"/>
            <w:r w:rsidRPr="00307959">
              <w:rPr>
                <w:rFonts w:ascii="Courier New" w:hAnsi="Courier New" w:cs="Courier New"/>
                <w:noProof/>
                <w:color w:val="0000FF"/>
              </w:rPr>
              <w:t>CancellationOfEAD</w:t>
            </w:r>
            <w:proofErr w:type="spellEnd"/>
          </w:p>
        </w:tc>
      </w:tr>
      <w:tr w:rsidR="00C11AAF" w:rsidRPr="009079F8" w14:paraId="27169786" w14:textId="77777777" w:rsidTr="00F23355">
        <w:tc>
          <w:tcPr>
            <w:tcW w:w="834" w:type="dxa"/>
            <w:gridSpan w:val="2"/>
          </w:tcPr>
          <w:p w14:paraId="4D943298" w14:textId="77777777" w:rsidR="00C11AAF" w:rsidRPr="002F7673" w:rsidRDefault="00C11AAF" w:rsidP="00F23355">
            <w:pPr>
              <w:keepNext/>
              <w:rPr>
                <w:b/>
                <w:i/>
              </w:rPr>
            </w:pPr>
            <w:r>
              <w:rPr>
                <w:b/>
              </w:rPr>
              <w:t>1</w:t>
            </w:r>
          </w:p>
        </w:tc>
        <w:tc>
          <w:tcPr>
            <w:tcW w:w="4052" w:type="dxa"/>
          </w:tcPr>
          <w:p w14:paraId="4965DFE3" w14:textId="77777777" w:rsidR="00C11AAF" w:rsidRDefault="00C11AAF" w:rsidP="00F23355">
            <w:pPr>
              <w:keepNext/>
              <w:rPr>
                <w:b/>
              </w:rPr>
            </w:pPr>
            <w:r w:rsidRPr="009079F8">
              <w:rPr>
                <w:b/>
              </w:rPr>
              <w:t>Dokument e-AD PRZEMIESZCZENIA WYROBÓW AKCYZOWYCH</w:t>
            </w:r>
          </w:p>
          <w:p w14:paraId="644AEC2B" w14:textId="77777777" w:rsidR="00C11AAF" w:rsidRPr="00307959" w:rsidRDefault="00C11AAF" w:rsidP="00F23355">
            <w:pPr>
              <w:keepNext/>
              <w:rPr>
                <w:rFonts w:ascii="Courier New" w:hAnsi="Courier New" w:cs="Courier New"/>
                <w:noProof/>
                <w:color w:val="0000FF"/>
                <w:szCs w:val="20"/>
              </w:rPr>
            </w:pPr>
            <w:r w:rsidRPr="00307959">
              <w:rPr>
                <w:rFonts w:ascii="Courier New" w:hAnsi="Courier New" w:cs="Courier New"/>
                <w:noProof/>
                <w:color w:val="0000FF"/>
                <w:szCs w:val="20"/>
              </w:rPr>
              <w:t>ExciseMovementEad</w:t>
            </w:r>
          </w:p>
        </w:tc>
        <w:tc>
          <w:tcPr>
            <w:tcW w:w="439" w:type="dxa"/>
          </w:tcPr>
          <w:p w14:paraId="29530C42" w14:textId="77777777" w:rsidR="00C11AAF" w:rsidRPr="0072755A" w:rsidRDefault="00C11AAF" w:rsidP="00F23355">
            <w:pPr>
              <w:keepNext/>
              <w:jc w:val="right"/>
              <w:rPr>
                <w:b/>
              </w:rPr>
            </w:pPr>
            <w:r w:rsidRPr="0072755A">
              <w:rPr>
                <w:b/>
              </w:rPr>
              <w:t>R</w:t>
            </w:r>
          </w:p>
        </w:tc>
        <w:tc>
          <w:tcPr>
            <w:tcW w:w="3013" w:type="dxa"/>
          </w:tcPr>
          <w:p w14:paraId="720A0342" w14:textId="77777777" w:rsidR="00C11AAF" w:rsidRPr="0072755A" w:rsidRDefault="00C11AAF" w:rsidP="00F23355">
            <w:pPr>
              <w:keepNext/>
              <w:rPr>
                <w:b/>
              </w:rPr>
            </w:pPr>
          </w:p>
        </w:tc>
        <w:tc>
          <w:tcPr>
            <w:tcW w:w="4378" w:type="dxa"/>
          </w:tcPr>
          <w:p w14:paraId="052BFF87" w14:textId="77777777" w:rsidR="00C11AAF" w:rsidRPr="0072755A" w:rsidRDefault="00C11AAF" w:rsidP="00F23355">
            <w:pPr>
              <w:rPr>
                <w:b/>
                <w:lang w:eastAsia="en-GB"/>
              </w:rPr>
            </w:pPr>
          </w:p>
        </w:tc>
        <w:tc>
          <w:tcPr>
            <w:tcW w:w="1050" w:type="dxa"/>
          </w:tcPr>
          <w:p w14:paraId="03F69DF6" w14:textId="77777777" w:rsidR="00C11AAF" w:rsidRPr="0072755A" w:rsidRDefault="00C11AAF" w:rsidP="00F23355">
            <w:pPr>
              <w:keepNext/>
              <w:rPr>
                <w:b/>
              </w:rPr>
            </w:pPr>
            <w:r w:rsidRPr="0072755A">
              <w:rPr>
                <w:b/>
              </w:rPr>
              <w:t>1x</w:t>
            </w:r>
          </w:p>
        </w:tc>
      </w:tr>
      <w:tr w:rsidR="00C11AAF" w:rsidRPr="009079F8" w14:paraId="6E2CD05A" w14:textId="77777777" w:rsidTr="00F23355">
        <w:tc>
          <w:tcPr>
            <w:tcW w:w="458" w:type="dxa"/>
          </w:tcPr>
          <w:p w14:paraId="28BFA927" w14:textId="77777777" w:rsidR="00C11AAF" w:rsidRPr="009079F8" w:rsidRDefault="00C11AAF" w:rsidP="00F23355">
            <w:pPr>
              <w:rPr>
                <w:b/>
              </w:rPr>
            </w:pPr>
          </w:p>
        </w:tc>
        <w:tc>
          <w:tcPr>
            <w:tcW w:w="376" w:type="dxa"/>
          </w:tcPr>
          <w:p w14:paraId="5BC8FCDB" w14:textId="77777777" w:rsidR="00C11AAF" w:rsidRPr="009079F8" w:rsidRDefault="00C11AAF" w:rsidP="00F23355">
            <w:pPr>
              <w:rPr>
                <w:i/>
              </w:rPr>
            </w:pPr>
            <w:r w:rsidRPr="009079F8">
              <w:rPr>
                <w:i/>
              </w:rPr>
              <w:t>a</w:t>
            </w:r>
          </w:p>
        </w:tc>
        <w:tc>
          <w:tcPr>
            <w:tcW w:w="4052" w:type="dxa"/>
          </w:tcPr>
          <w:p w14:paraId="48994688" w14:textId="77777777" w:rsidR="00C11AAF" w:rsidRDefault="00C11AAF" w:rsidP="00F23355">
            <w:r w:rsidRPr="009079F8">
              <w:t>ARC</w:t>
            </w:r>
          </w:p>
          <w:p w14:paraId="3B33BB9A" w14:textId="77777777" w:rsidR="00C11AAF" w:rsidRPr="00307959" w:rsidRDefault="00C11AAF" w:rsidP="00F23355">
            <w:pPr>
              <w:rPr>
                <w:rFonts w:ascii="Courier New" w:hAnsi="Courier New" w:cs="Courier New"/>
                <w:noProof/>
                <w:color w:val="0000FF"/>
                <w:szCs w:val="20"/>
              </w:rPr>
            </w:pPr>
            <w:r w:rsidRPr="00307959">
              <w:rPr>
                <w:rFonts w:ascii="Courier New" w:hAnsi="Courier New" w:cs="Courier New"/>
                <w:noProof/>
                <w:color w:val="0000FF"/>
                <w:szCs w:val="20"/>
              </w:rPr>
              <w:t>AdministrativeReferenceCode</w:t>
            </w:r>
          </w:p>
        </w:tc>
        <w:tc>
          <w:tcPr>
            <w:tcW w:w="439" w:type="dxa"/>
          </w:tcPr>
          <w:p w14:paraId="4AB0E7E0" w14:textId="77777777" w:rsidR="00C11AAF" w:rsidRPr="009079F8" w:rsidRDefault="00C11AAF" w:rsidP="00F23355">
            <w:pPr>
              <w:jc w:val="center"/>
            </w:pPr>
            <w:r w:rsidRPr="009079F8">
              <w:t>R</w:t>
            </w:r>
          </w:p>
        </w:tc>
        <w:tc>
          <w:tcPr>
            <w:tcW w:w="3013" w:type="dxa"/>
          </w:tcPr>
          <w:p w14:paraId="7FBC498C" w14:textId="77777777" w:rsidR="00C11AAF" w:rsidRPr="009079F8" w:rsidRDefault="00C11AAF" w:rsidP="00F23355"/>
        </w:tc>
        <w:tc>
          <w:tcPr>
            <w:tcW w:w="4378" w:type="dxa"/>
          </w:tcPr>
          <w:p w14:paraId="755E8381" w14:textId="77777777" w:rsidR="00C11AAF" w:rsidRPr="009079F8" w:rsidRDefault="00C11AAF" w:rsidP="00F23355">
            <w:r w:rsidRPr="009079F8">
              <w:t xml:space="preserve">Należy podać ARC dokumentu e-AD, </w:t>
            </w:r>
            <w:r w:rsidR="003256EC">
              <w:br/>
            </w:r>
            <w:r w:rsidRPr="009079F8">
              <w:t xml:space="preserve">o którego </w:t>
            </w:r>
            <w:r>
              <w:t>anulowa</w:t>
            </w:r>
            <w:r w:rsidRPr="009079F8">
              <w:t>nie się wnosi.</w:t>
            </w:r>
          </w:p>
        </w:tc>
        <w:tc>
          <w:tcPr>
            <w:tcW w:w="1050" w:type="dxa"/>
          </w:tcPr>
          <w:p w14:paraId="45E7F19C" w14:textId="77777777" w:rsidR="00C11AAF" w:rsidRPr="009079F8" w:rsidRDefault="00C11AAF" w:rsidP="00F23355">
            <w:r>
              <w:t>a</w:t>
            </w:r>
            <w:r w:rsidRPr="009079F8">
              <w:t>n21</w:t>
            </w:r>
          </w:p>
        </w:tc>
      </w:tr>
      <w:tr w:rsidR="00C11AAF" w:rsidRPr="009079F8" w14:paraId="74EA91D3" w14:textId="77777777" w:rsidTr="00F23355">
        <w:tc>
          <w:tcPr>
            <w:tcW w:w="834" w:type="dxa"/>
            <w:gridSpan w:val="2"/>
          </w:tcPr>
          <w:p w14:paraId="4841EF00" w14:textId="77777777" w:rsidR="00C11AAF" w:rsidRPr="009079F8" w:rsidRDefault="00C11AAF" w:rsidP="00F23355">
            <w:pPr>
              <w:keepNext/>
              <w:rPr>
                <w:i/>
              </w:rPr>
            </w:pPr>
            <w:r>
              <w:rPr>
                <w:b/>
              </w:rPr>
              <w:t>2</w:t>
            </w:r>
          </w:p>
        </w:tc>
        <w:tc>
          <w:tcPr>
            <w:tcW w:w="4052" w:type="dxa"/>
          </w:tcPr>
          <w:p w14:paraId="247AB8D4" w14:textId="77777777" w:rsidR="00C11AAF" w:rsidRDefault="00C11AAF" w:rsidP="00F23355">
            <w:pPr>
              <w:keepNext/>
              <w:rPr>
                <w:b/>
              </w:rPr>
            </w:pPr>
            <w:r>
              <w:rPr>
                <w:b/>
              </w:rPr>
              <w:t>ANULOWANIE</w:t>
            </w:r>
          </w:p>
          <w:p w14:paraId="13117117" w14:textId="77777777" w:rsidR="00C11AAF" w:rsidRPr="009079F8" w:rsidRDefault="00C11AAF" w:rsidP="00F23355">
            <w:pPr>
              <w:keepNext/>
              <w:rPr>
                <w:b/>
              </w:rPr>
            </w:pPr>
            <w:r>
              <w:rPr>
                <w:rFonts w:ascii="Courier New" w:hAnsi="Courier New" w:cs="Courier New"/>
                <w:noProof/>
                <w:color w:val="0000FF"/>
                <w:szCs w:val="20"/>
              </w:rPr>
              <w:t>Cancellation</w:t>
            </w:r>
          </w:p>
        </w:tc>
        <w:tc>
          <w:tcPr>
            <w:tcW w:w="439" w:type="dxa"/>
          </w:tcPr>
          <w:p w14:paraId="1F2C2B31" w14:textId="77777777" w:rsidR="00C11AAF" w:rsidRPr="0072755A" w:rsidRDefault="00C11AAF" w:rsidP="00F23355">
            <w:pPr>
              <w:keepNext/>
              <w:jc w:val="center"/>
              <w:rPr>
                <w:b/>
              </w:rPr>
            </w:pPr>
            <w:r w:rsidRPr="0072755A">
              <w:rPr>
                <w:b/>
              </w:rPr>
              <w:t>R</w:t>
            </w:r>
          </w:p>
        </w:tc>
        <w:tc>
          <w:tcPr>
            <w:tcW w:w="3013" w:type="dxa"/>
          </w:tcPr>
          <w:p w14:paraId="7C81B43D" w14:textId="77777777" w:rsidR="00C11AAF" w:rsidRPr="0072755A" w:rsidRDefault="00C11AAF" w:rsidP="00F23355">
            <w:pPr>
              <w:keepNext/>
              <w:rPr>
                <w:b/>
              </w:rPr>
            </w:pPr>
          </w:p>
        </w:tc>
        <w:tc>
          <w:tcPr>
            <w:tcW w:w="4378" w:type="dxa"/>
          </w:tcPr>
          <w:p w14:paraId="16EC8644" w14:textId="77777777" w:rsidR="00C11AAF" w:rsidRPr="0072755A" w:rsidRDefault="00C11AAF" w:rsidP="00F23355">
            <w:pPr>
              <w:rPr>
                <w:b/>
                <w:lang w:eastAsia="en-GB"/>
              </w:rPr>
            </w:pPr>
          </w:p>
        </w:tc>
        <w:tc>
          <w:tcPr>
            <w:tcW w:w="1050" w:type="dxa"/>
          </w:tcPr>
          <w:p w14:paraId="0AE7AD28" w14:textId="77777777" w:rsidR="00C11AAF" w:rsidRPr="0072755A" w:rsidRDefault="00C11AAF" w:rsidP="00F23355">
            <w:pPr>
              <w:keepNext/>
              <w:rPr>
                <w:b/>
              </w:rPr>
            </w:pPr>
            <w:r w:rsidRPr="0072755A">
              <w:rPr>
                <w:b/>
              </w:rPr>
              <w:t>1x</w:t>
            </w:r>
          </w:p>
        </w:tc>
      </w:tr>
      <w:tr w:rsidR="00C11AAF" w:rsidRPr="009079F8" w14:paraId="3DF4C0D7" w14:textId="77777777" w:rsidTr="00F23355">
        <w:tc>
          <w:tcPr>
            <w:tcW w:w="458" w:type="dxa"/>
          </w:tcPr>
          <w:p w14:paraId="65E931A1" w14:textId="77777777" w:rsidR="00C11AAF" w:rsidRPr="009079F8" w:rsidRDefault="00C11AAF" w:rsidP="00F23355">
            <w:pPr>
              <w:rPr>
                <w:b/>
              </w:rPr>
            </w:pPr>
          </w:p>
        </w:tc>
        <w:tc>
          <w:tcPr>
            <w:tcW w:w="376" w:type="dxa"/>
          </w:tcPr>
          <w:p w14:paraId="3E21CF92" w14:textId="77777777" w:rsidR="00C11AAF" w:rsidRPr="009079F8" w:rsidRDefault="00C11AAF" w:rsidP="00F23355">
            <w:pPr>
              <w:rPr>
                <w:i/>
              </w:rPr>
            </w:pPr>
            <w:r w:rsidRPr="009079F8">
              <w:rPr>
                <w:i/>
              </w:rPr>
              <w:t>a</w:t>
            </w:r>
          </w:p>
        </w:tc>
        <w:tc>
          <w:tcPr>
            <w:tcW w:w="4052" w:type="dxa"/>
          </w:tcPr>
          <w:p w14:paraId="3224E4F6" w14:textId="77777777" w:rsidR="00C11AAF" w:rsidRDefault="00C11AAF" w:rsidP="00F23355">
            <w:r w:rsidRPr="009079F8">
              <w:t xml:space="preserve">Przyczyna </w:t>
            </w:r>
            <w:r>
              <w:t>anulowania</w:t>
            </w:r>
          </w:p>
          <w:p w14:paraId="4C7091CD" w14:textId="77777777" w:rsidR="00C11AAF" w:rsidRPr="009079F8" w:rsidRDefault="00C11AAF" w:rsidP="00F23355">
            <w:r>
              <w:rPr>
                <w:rFonts w:ascii="Courier New" w:hAnsi="Courier New" w:cs="Courier New"/>
                <w:noProof/>
                <w:color w:val="0000FF"/>
                <w:szCs w:val="20"/>
              </w:rPr>
              <w:t>CancellationReasonCode</w:t>
            </w:r>
          </w:p>
        </w:tc>
        <w:tc>
          <w:tcPr>
            <w:tcW w:w="439" w:type="dxa"/>
          </w:tcPr>
          <w:p w14:paraId="1596368C" w14:textId="77777777" w:rsidR="00C11AAF" w:rsidRPr="009079F8" w:rsidRDefault="00C11AAF" w:rsidP="00F23355">
            <w:pPr>
              <w:jc w:val="center"/>
            </w:pPr>
            <w:r w:rsidRPr="009079F8">
              <w:rPr>
                <w:szCs w:val="20"/>
              </w:rPr>
              <w:t>R</w:t>
            </w:r>
          </w:p>
        </w:tc>
        <w:tc>
          <w:tcPr>
            <w:tcW w:w="3013" w:type="dxa"/>
          </w:tcPr>
          <w:p w14:paraId="3EB760DE" w14:textId="77777777" w:rsidR="00C11AAF" w:rsidRPr="009079F8" w:rsidRDefault="00C11AAF" w:rsidP="00F23355"/>
        </w:tc>
        <w:tc>
          <w:tcPr>
            <w:tcW w:w="4378" w:type="dxa"/>
          </w:tcPr>
          <w:p w14:paraId="1C0BED7B" w14:textId="77777777" w:rsidR="00C11AAF" w:rsidRPr="005C7E77" w:rsidRDefault="00C11AAF" w:rsidP="00F23355">
            <w:r>
              <w:t>Wartość ze słownika „</w:t>
            </w:r>
            <w:r w:rsidRPr="005C7E77">
              <w:t>Kody przyczyny anulowania (</w:t>
            </w:r>
            <w:proofErr w:type="spellStart"/>
            <w:r w:rsidRPr="005C7E77">
              <w:t>Cancellation</w:t>
            </w:r>
            <w:proofErr w:type="spellEnd"/>
            <w:r w:rsidRPr="005C7E77">
              <w:t xml:space="preserve"> </w:t>
            </w:r>
            <w:proofErr w:type="spellStart"/>
            <w:r w:rsidRPr="005C7E77">
              <w:t>reasons</w:t>
            </w:r>
            <w:proofErr w:type="spellEnd"/>
            <w:r w:rsidRPr="005C7E77">
              <w:t>)</w:t>
            </w:r>
            <w:r>
              <w:t>”.</w:t>
            </w:r>
          </w:p>
        </w:tc>
        <w:tc>
          <w:tcPr>
            <w:tcW w:w="1050" w:type="dxa"/>
          </w:tcPr>
          <w:p w14:paraId="10A25071" w14:textId="77777777" w:rsidR="00C11AAF" w:rsidRPr="009079F8" w:rsidRDefault="00C11AAF" w:rsidP="0011290B">
            <w:r w:rsidRPr="009079F8">
              <w:t>n</w:t>
            </w:r>
            <w:r w:rsidR="0011290B">
              <w:t>1</w:t>
            </w:r>
          </w:p>
        </w:tc>
      </w:tr>
      <w:tr w:rsidR="00C11AAF" w:rsidRPr="009079F8" w14:paraId="4BEE1175" w14:textId="77777777" w:rsidTr="00F23355">
        <w:tc>
          <w:tcPr>
            <w:tcW w:w="458" w:type="dxa"/>
          </w:tcPr>
          <w:p w14:paraId="7196BE03" w14:textId="77777777" w:rsidR="00C11AAF" w:rsidRPr="009079F8" w:rsidRDefault="00C11AAF" w:rsidP="00F23355">
            <w:pPr>
              <w:rPr>
                <w:b/>
              </w:rPr>
            </w:pPr>
          </w:p>
        </w:tc>
        <w:tc>
          <w:tcPr>
            <w:tcW w:w="376" w:type="dxa"/>
          </w:tcPr>
          <w:p w14:paraId="3F0464FD" w14:textId="77777777" w:rsidR="00C11AAF" w:rsidRPr="009079F8" w:rsidRDefault="00C11AAF" w:rsidP="00F23355">
            <w:pPr>
              <w:rPr>
                <w:i/>
              </w:rPr>
            </w:pPr>
            <w:r>
              <w:rPr>
                <w:i/>
              </w:rPr>
              <w:t>b</w:t>
            </w:r>
          </w:p>
        </w:tc>
        <w:tc>
          <w:tcPr>
            <w:tcW w:w="4052" w:type="dxa"/>
          </w:tcPr>
          <w:p w14:paraId="26A306F8" w14:textId="77777777" w:rsidR="00C11AAF" w:rsidRPr="0053044D" w:rsidRDefault="00C11AAF" w:rsidP="00F23355">
            <w:r w:rsidRPr="0053044D">
              <w:t>Dodatkowe informacje</w:t>
            </w:r>
          </w:p>
          <w:p w14:paraId="574F0F64" w14:textId="77777777" w:rsidR="00C11AAF" w:rsidRPr="0053044D" w:rsidRDefault="00C11AAF" w:rsidP="00F23355">
            <w:pPr>
              <w:rPr>
                <w:rFonts w:ascii="Courier New" w:hAnsi="Courier New" w:cs="Courier New"/>
                <w:noProof/>
                <w:color w:val="0000FF"/>
                <w:szCs w:val="20"/>
              </w:rPr>
            </w:pPr>
            <w:r w:rsidRPr="0053044D">
              <w:rPr>
                <w:rFonts w:ascii="Courier New" w:hAnsi="Courier New" w:cs="Courier New"/>
                <w:noProof/>
                <w:color w:val="0000FF"/>
                <w:szCs w:val="20"/>
              </w:rPr>
              <w:t>ComplementaryInformation</w:t>
            </w:r>
          </w:p>
        </w:tc>
        <w:tc>
          <w:tcPr>
            <w:tcW w:w="439" w:type="dxa"/>
          </w:tcPr>
          <w:p w14:paraId="0F0E4B1E" w14:textId="77777777" w:rsidR="00C11AAF" w:rsidRPr="009079F8" w:rsidRDefault="00C11AAF" w:rsidP="00F23355">
            <w:pPr>
              <w:jc w:val="center"/>
            </w:pPr>
            <w:r>
              <w:t>D</w:t>
            </w:r>
          </w:p>
        </w:tc>
        <w:tc>
          <w:tcPr>
            <w:tcW w:w="3013" w:type="dxa"/>
          </w:tcPr>
          <w:p w14:paraId="326484EE" w14:textId="77777777" w:rsidR="00C11AAF" w:rsidRDefault="00C11AAF" w:rsidP="00F23355">
            <w:r>
              <w:t>„R” gdy w polu 2a wybrano wartość „0 – Inne”.</w:t>
            </w:r>
          </w:p>
          <w:p w14:paraId="554C7FCB" w14:textId="77777777" w:rsidR="00C11AAF" w:rsidRPr="009079F8" w:rsidRDefault="00C11AAF" w:rsidP="00F23355">
            <w:r>
              <w:t>W pozostałych przypadkach nie stosuje się.</w:t>
            </w:r>
          </w:p>
        </w:tc>
        <w:tc>
          <w:tcPr>
            <w:tcW w:w="4378" w:type="dxa"/>
          </w:tcPr>
          <w:p w14:paraId="72CF66B6" w14:textId="77777777" w:rsidR="00C11AAF" w:rsidRPr="0053044D" w:rsidRDefault="00C11AAF" w:rsidP="00F23355">
            <w:r w:rsidRPr="0053044D">
              <w:t xml:space="preserve">Należy podać dodatkowe informacje dotyczące </w:t>
            </w:r>
            <w:r>
              <w:t>przyczyny anulowania</w:t>
            </w:r>
            <w:r w:rsidRPr="0053044D">
              <w:t>.</w:t>
            </w:r>
          </w:p>
        </w:tc>
        <w:tc>
          <w:tcPr>
            <w:tcW w:w="1050" w:type="dxa"/>
          </w:tcPr>
          <w:p w14:paraId="19A43766" w14:textId="77777777" w:rsidR="00C11AAF" w:rsidRPr="0053044D" w:rsidRDefault="00C11AAF" w:rsidP="00F23355">
            <w:r w:rsidRPr="0053044D">
              <w:t>an..350</w:t>
            </w:r>
          </w:p>
        </w:tc>
      </w:tr>
      <w:tr w:rsidR="00C11AAF" w:rsidRPr="009079F8" w14:paraId="14334E94" w14:textId="77777777" w:rsidTr="00F23355">
        <w:tc>
          <w:tcPr>
            <w:tcW w:w="834" w:type="dxa"/>
            <w:gridSpan w:val="2"/>
          </w:tcPr>
          <w:p w14:paraId="07208156" w14:textId="77777777" w:rsidR="00C11AAF" w:rsidRDefault="00C11AAF" w:rsidP="00F23355">
            <w:pPr>
              <w:keepNext/>
              <w:rPr>
                <w:b/>
              </w:rPr>
            </w:pPr>
          </w:p>
        </w:tc>
        <w:tc>
          <w:tcPr>
            <w:tcW w:w="4052" w:type="dxa"/>
          </w:tcPr>
          <w:p w14:paraId="050E6CD4" w14:textId="77777777" w:rsidR="00C11AAF" w:rsidRDefault="00C11AAF" w:rsidP="00F23355">
            <w:pPr>
              <w:pStyle w:val="pqiTabBody"/>
            </w:pPr>
            <w:r>
              <w:t>JĘZYK ELEMENTU</w:t>
            </w:r>
            <w:r w:rsidRPr="009079F8">
              <w:t xml:space="preserve"> </w:t>
            </w:r>
          </w:p>
          <w:p w14:paraId="1571B76B" w14:textId="77777777" w:rsidR="00C11AAF" w:rsidRPr="000F7B4C" w:rsidRDefault="00C11AAF" w:rsidP="00F23355">
            <w:pPr>
              <w:keepNext/>
              <w:rPr>
                <w:b/>
              </w:rPr>
            </w:pPr>
            <w:r>
              <w:rPr>
                <w:rFonts w:ascii="Courier New" w:hAnsi="Courier New" w:cs="Courier New"/>
                <w:noProof/>
                <w:color w:val="0000FF"/>
              </w:rPr>
              <w:t>@language</w:t>
            </w:r>
          </w:p>
        </w:tc>
        <w:tc>
          <w:tcPr>
            <w:tcW w:w="439" w:type="dxa"/>
          </w:tcPr>
          <w:p w14:paraId="46963267" w14:textId="77777777" w:rsidR="00C11AAF" w:rsidRPr="0072755A" w:rsidRDefault="00C11AAF" w:rsidP="00F23355">
            <w:pPr>
              <w:keepNext/>
              <w:jc w:val="center"/>
              <w:rPr>
                <w:b/>
              </w:rPr>
            </w:pPr>
            <w:r>
              <w:t>D</w:t>
            </w:r>
          </w:p>
        </w:tc>
        <w:tc>
          <w:tcPr>
            <w:tcW w:w="3013" w:type="dxa"/>
          </w:tcPr>
          <w:p w14:paraId="0B186B8B" w14:textId="77777777" w:rsidR="00C11AAF" w:rsidRPr="0072755A" w:rsidRDefault="00C11AAF" w:rsidP="00F23355">
            <w:pPr>
              <w:keepNext/>
              <w:rPr>
                <w:b/>
              </w:rPr>
            </w:pPr>
            <w:r w:rsidRPr="009079F8">
              <w:t xml:space="preserve">„R”, jeżeli stosuje się </w:t>
            </w:r>
            <w:r>
              <w:t>element 2b</w:t>
            </w:r>
          </w:p>
        </w:tc>
        <w:tc>
          <w:tcPr>
            <w:tcW w:w="4378" w:type="dxa"/>
          </w:tcPr>
          <w:p w14:paraId="42E269F8" w14:textId="77777777" w:rsidR="00C11AAF" w:rsidRDefault="00C11AAF" w:rsidP="00F23355">
            <w:pPr>
              <w:pStyle w:val="pqiTabBody"/>
            </w:pPr>
            <w:r>
              <w:t>Atrybut.</w:t>
            </w:r>
          </w:p>
          <w:p w14:paraId="03082AF6" w14:textId="77777777" w:rsidR="00C11AAF" w:rsidRPr="0072755A" w:rsidRDefault="00C11AAF" w:rsidP="00F23355">
            <w:pPr>
              <w:rPr>
                <w:b/>
              </w:rPr>
            </w:pPr>
            <w:r>
              <w:t>Wartość ze słownika „</w:t>
            </w:r>
            <w:r w:rsidRPr="008C6FA2">
              <w:t xml:space="preserve">Kody języka (Language </w:t>
            </w:r>
            <w:proofErr w:type="spellStart"/>
            <w:r w:rsidRPr="008C6FA2">
              <w:t>codes</w:t>
            </w:r>
            <w:proofErr w:type="spellEnd"/>
            <w:r w:rsidRPr="008C6FA2">
              <w:t>)</w:t>
            </w:r>
            <w:r>
              <w:t>”.</w:t>
            </w:r>
          </w:p>
        </w:tc>
        <w:tc>
          <w:tcPr>
            <w:tcW w:w="1050" w:type="dxa"/>
          </w:tcPr>
          <w:p w14:paraId="6B64C700" w14:textId="77777777" w:rsidR="00C11AAF" w:rsidRPr="0072755A" w:rsidRDefault="00C11AAF" w:rsidP="00F23355">
            <w:pPr>
              <w:keepNext/>
              <w:rPr>
                <w:b/>
              </w:rPr>
            </w:pPr>
            <w:r w:rsidRPr="009079F8">
              <w:t>a2</w:t>
            </w:r>
          </w:p>
        </w:tc>
      </w:tr>
      <w:tr w:rsidR="00C11AAF" w:rsidRPr="009079F8" w14:paraId="72056158" w14:textId="77777777" w:rsidTr="00F23355">
        <w:tc>
          <w:tcPr>
            <w:tcW w:w="834" w:type="dxa"/>
            <w:gridSpan w:val="2"/>
          </w:tcPr>
          <w:p w14:paraId="0F5A4CD3" w14:textId="77777777" w:rsidR="00C11AAF" w:rsidRPr="009079F8" w:rsidRDefault="00C11AAF" w:rsidP="00F23355">
            <w:pPr>
              <w:keepNext/>
              <w:rPr>
                <w:i/>
              </w:rPr>
            </w:pPr>
            <w:r>
              <w:rPr>
                <w:b/>
              </w:rPr>
              <w:t>3</w:t>
            </w:r>
          </w:p>
        </w:tc>
        <w:tc>
          <w:tcPr>
            <w:tcW w:w="4052" w:type="dxa"/>
          </w:tcPr>
          <w:p w14:paraId="1641F1F4" w14:textId="77777777" w:rsidR="00C11AAF" w:rsidRPr="000F7B4C" w:rsidRDefault="00C11AAF" w:rsidP="00F23355">
            <w:pPr>
              <w:keepNext/>
              <w:rPr>
                <w:b/>
              </w:rPr>
            </w:pPr>
            <w:r w:rsidRPr="000F7B4C">
              <w:rPr>
                <w:b/>
              </w:rPr>
              <w:t>CECHA</w:t>
            </w:r>
          </w:p>
          <w:p w14:paraId="7AEBD310" w14:textId="77777777" w:rsidR="00C11AAF" w:rsidRPr="009079F8" w:rsidRDefault="00C11AAF" w:rsidP="00F23355">
            <w:pPr>
              <w:keepNext/>
              <w:rPr>
                <w:b/>
              </w:rPr>
            </w:pPr>
            <w:r>
              <w:rPr>
                <w:rFonts w:ascii="Courier New" w:hAnsi="Courier New" w:cs="Courier New"/>
                <w:noProof/>
                <w:color w:val="0000FF"/>
                <w:szCs w:val="20"/>
              </w:rPr>
              <w:t>Attributes</w:t>
            </w:r>
          </w:p>
        </w:tc>
        <w:tc>
          <w:tcPr>
            <w:tcW w:w="439" w:type="dxa"/>
          </w:tcPr>
          <w:p w14:paraId="440CFA35" w14:textId="77777777" w:rsidR="00C11AAF" w:rsidRPr="0072755A" w:rsidRDefault="00C11AAF" w:rsidP="00F23355">
            <w:pPr>
              <w:keepNext/>
              <w:jc w:val="center"/>
              <w:rPr>
                <w:b/>
              </w:rPr>
            </w:pPr>
            <w:r w:rsidRPr="0072755A">
              <w:rPr>
                <w:b/>
              </w:rPr>
              <w:t>R</w:t>
            </w:r>
          </w:p>
        </w:tc>
        <w:tc>
          <w:tcPr>
            <w:tcW w:w="3013" w:type="dxa"/>
          </w:tcPr>
          <w:p w14:paraId="40E7A496" w14:textId="77777777" w:rsidR="00C11AAF" w:rsidRPr="0072755A" w:rsidRDefault="00C11AAF" w:rsidP="00F23355">
            <w:pPr>
              <w:keepNext/>
              <w:rPr>
                <w:b/>
              </w:rPr>
            </w:pPr>
          </w:p>
        </w:tc>
        <w:tc>
          <w:tcPr>
            <w:tcW w:w="4378" w:type="dxa"/>
          </w:tcPr>
          <w:p w14:paraId="11A1E676" w14:textId="77777777" w:rsidR="00C11AAF" w:rsidRPr="0072755A" w:rsidRDefault="00C11AAF" w:rsidP="00F23355">
            <w:pPr>
              <w:rPr>
                <w:b/>
              </w:rPr>
            </w:pPr>
          </w:p>
        </w:tc>
        <w:tc>
          <w:tcPr>
            <w:tcW w:w="1050" w:type="dxa"/>
          </w:tcPr>
          <w:p w14:paraId="0B12F9CA" w14:textId="77777777" w:rsidR="00C11AAF" w:rsidRPr="0072755A" w:rsidRDefault="00C11AAF" w:rsidP="00F23355">
            <w:pPr>
              <w:keepNext/>
              <w:rPr>
                <w:b/>
              </w:rPr>
            </w:pPr>
            <w:r w:rsidRPr="0072755A">
              <w:rPr>
                <w:b/>
              </w:rPr>
              <w:t>1x</w:t>
            </w:r>
          </w:p>
        </w:tc>
      </w:tr>
      <w:tr w:rsidR="00C11AAF" w:rsidRPr="009079F8" w14:paraId="4CA303D8" w14:textId="77777777" w:rsidTr="00F23355">
        <w:tc>
          <w:tcPr>
            <w:tcW w:w="458" w:type="dxa"/>
          </w:tcPr>
          <w:p w14:paraId="53745831" w14:textId="77777777" w:rsidR="00C11AAF" w:rsidRPr="009079F8" w:rsidRDefault="00C11AAF" w:rsidP="00F23355">
            <w:pPr>
              <w:rPr>
                <w:b/>
              </w:rPr>
            </w:pPr>
          </w:p>
        </w:tc>
        <w:tc>
          <w:tcPr>
            <w:tcW w:w="376" w:type="dxa"/>
          </w:tcPr>
          <w:p w14:paraId="316826F2" w14:textId="77777777" w:rsidR="00C11AAF" w:rsidRPr="009079F8" w:rsidRDefault="00C11AAF" w:rsidP="00F23355">
            <w:pPr>
              <w:rPr>
                <w:i/>
              </w:rPr>
            </w:pPr>
            <w:r w:rsidRPr="009079F8">
              <w:rPr>
                <w:i/>
              </w:rPr>
              <w:t>a</w:t>
            </w:r>
          </w:p>
        </w:tc>
        <w:tc>
          <w:tcPr>
            <w:tcW w:w="4052" w:type="dxa"/>
          </w:tcPr>
          <w:p w14:paraId="03AACEE9" w14:textId="77777777" w:rsidR="00C11AAF" w:rsidRDefault="00C11AAF" w:rsidP="00F23355">
            <w:r w:rsidRPr="009079F8">
              <w:t xml:space="preserve">Data i czas zatwierdzenia </w:t>
            </w:r>
            <w:r>
              <w:t>anulowania</w:t>
            </w:r>
          </w:p>
          <w:p w14:paraId="4AD06E93" w14:textId="77777777" w:rsidR="00C11AAF" w:rsidRDefault="00C11AAF" w:rsidP="00F23355">
            <w:pPr>
              <w:rPr>
                <w:rFonts w:ascii="Courier New" w:hAnsi="Courier New" w:cs="Courier New"/>
                <w:noProof/>
                <w:color w:val="0000FF"/>
                <w:szCs w:val="20"/>
              </w:rPr>
            </w:pPr>
            <w:r>
              <w:rPr>
                <w:rFonts w:ascii="Courier New" w:hAnsi="Courier New" w:cs="Courier New"/>
                <w:noProof/>
                <w:color w:val="0000FF"/>
                <w:szCs w:val="20"/>
              </w:rPr>
              <w:t>DateAndTimeOfValidationOf</w:t>
            </w:r>
          </w:p>
          <w:p w14:paraId="392EE481" w14:textId="77777777" w:rsidR="00C11AAF" w:rsidRPr="009079F8" w:rsidRDefault="00C11AAF" w:rsidP="00F23355">
            <w:r>
              <w:rPr>
                <w:rFonts w:ascii="Courier New" w:hAnsi="Courier New" w:cs="Courier New"/>
                <w:noProof/>
                <w:color w:val="0000FF"/>
                <w:szCs w:val="20"/>
              </w:rPr>
              <w:t>Cancellation</w:t>
            </w:r>
          </w:p>
        </w:tc>
        <w:tc>
          <w:tcPr>
            <w:tcW w:w="439" w:type="dxa"/>
          </w:tcPr>
          <w:p w14:paraId="5701004E" w14:textId="77777777" w:rsidR="00C11AAF" w:rsidRPr="009079F8" w:rsidRDefault="00C11AAF" w:rsidP="00F23355">
            <w:pPr>
              <w:jc w:val="center"/>
            </w:pPr>
            <w:r>
              <w:t>D</w:t>
            </w:r>
          </w:p>
        </w:tc>
        <w:tc>
          <w:tcPr>
            <w:tcW w:w="3013" w:type="dxa"/>
          </w:tcPr>
          <w:p w14:paraId="5C758933" w14:textId="77777777" w:rsidR="00C11AAF" w:rsidRPr="009079F8" w:rsidRDefault="00C11AAF" w:rsidP="00F23355">
            <w:r w:rsidRPr="009079F8">
              <w:t xml:space="preserve">Podają właściwe organy państwa członkowskiego wysyłki po zatwierdzeniu projektu komunikatu </w:t>
            </w:r>
            <w:r w:rsidR="003256EC">
              <w:br/>
            </w:r>
            <w:r w:rsidRPr="009079F8">
              <w:t xml:space="preserve">o </w:t>
            </w:r>
            <w:r>
              <w:t>anulowaniu</w:t>
            </w:r>
            <w:r w:rsidRPr="009079F8">
              <w:t>.</w:t>
            </w:r>
          </w:p>
        </w:tc>
        <w:tc>
          <w:tcPr>
            <w:tcW w:w="4378" w:type="dxa"/>
          </w:tcPr>
          <w:p w14:paraId="241D53B4" w14:textId="77777777" w:rsidR="00C11AAF" w:rsidRPr="009079F8" w:rsidRDefault="00C11AAF" w:rsidP="00F23355"/>
        </w:tc>
        <w:tc>
          <w:tcPr>
            <w:tcW w:w="1050" w:type="dxa"/>
          </w:tcPr>
          <w:p w14:paraId="1420E2A1" w14:textId="77777777" w:rsidR="00C11AAF" w:rsidRPr="009079F8" w:rsidRDefault="00C11AAF" w:rsidP="00F23355">
            <w:proofErr w:type="spellStart"/>
            <w:r w:rsidRPr="009079F8">
              <w:t>dateTime</w:t>
            </w:r>
            <w:proofErr w:type="spellEnd"/>
          </w:p>
        </w:tc>
      </w:tr>
    </w:tbl>
    <w:p w14:paraId="24D748A4" w14:textId="77777777" w:rsidR="00C11AAF" w:rsidRPr="004D3081" w:rsidRDefault="00C11AAF" w:rsidP="00C11AAF">
      <w:pPr>
        <w:pStyle w:val="pqiChpHeadNum2"/>
        <w:rPr>
          <w:del w:id="1738" w:author="Jurkowska Monika" w:date="2022-11-14T21:27:00Z"/>
        </w:rPr>
      </w:pPr>
      <w:del w:id="1739" w:author="Jurkowska Monika" w:date="2022-11-14T21:27:00Z">
        <w:r>
          <w:br w:type="page"/>
        </w:r>
      </w:del>
      <w:bookmarkStart w:id="1740" w:name="_Toc379453960"/>
      <w:bookmarkStart w:id="1741" w:name="_Toc71025860"/>
      <w:r>
        <w:lastRenderedPageBreak/>
        <w:t xml:space="preserve">PL812 – Powiadomienie o przeładunku </w:t>
      </w:r>
      <w:proofErr w:type="spellStart"/>
      <w:r>
        <w:t>wyrobów</w:t>
      </w:r>
      <w:bookmarkEnd w:id="1740"/>
      <w:bookmarkEnd w:id="1741"/>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11"/>
        <w:gridCol w:w="36"/>
        <w:gridCol w:w="376"/>
        <w:gridCol w:w="4177"/>
        <w:gridCol w:w="44"/>
        <w:gridCol w:w="390"/>
        <w:gridCol w:w="42"/>
        <w:gridCol w:w="2863"/>
        <w:gridCol w:w="30"/>
        <w:gridCol w:w="4125"/>
        <w:gridCol w:w="1050"/>
      </w:tblGrid>
      <w:tr w:rsidR="00C11AAF" w:rsidRPr="009079F8" w14:paraId="71413550" w14:textId="77777777" w:rsidTr="00F23355">
        <w:trPr>
          <w:cantSplit/>
          <w:tblHeader/>
        </w:trPr>
        <w:tc>
          <w:tcPr>
            <w:tcW w:w="452" w:type="dxa"/>
            <w:gridSpan w:val="2"/>
            <w:shd w:val="clear" w:color="auto" w:fill="F3F3F3"/>
          </w:tcPr>
          <w:p w14:paraId="720A86E1" w14:textId="77777777" w:rsidR="00C11AAF" w:rsidRPr="009079F8" w:rsidRDefault="00C11AAF" w:rsidP="00F23355">
            <w:pPr>
              <w:jc w:val="center"/>
              <w:rPr>
                <w:b/>
              </w:rPr>
            </w:pPr>
            <w:r w:rsidRPr="009079F8">
              <w:rPr>
                <w:b/>
              </w:rPr>
              <w:t>A</w:t>
            </w:r>
            <w:proofErr w:type="spellEnd"/>
          </w:p>
        </w:tc>
        <w:tc>
          <w:tcPr>
            <w:tcW w:w="377" w:type="dxa"/>
            <w:shd w:val="clear" w:color="auto" w:fill="F3F3F3"/>
          </w:tcPr>
          <w:p w14:paraId="18E554A3" w14:textId="77777777" w:rsidR="00C11AAF" w:rsidRPr="009079F8" w:rsidRDefault="00C11AAF" w:rsidP="00F23355">
            <w:pPr>
              <w:jc w:val="center"/>
              <w:rPr>
                <w:b/>
              </w:rPr>
            </w:pPr>
            <w:r w:rsidRPr="009079F8">
              <w:rPr>
                <w:b/>
              </w:rPr>
              <w:t>B</w:t>
            </w:r>
          </w:p>
        </w:tc>
        <w:tc>
          <w:tcPr>
            <w:tcW w:w="4177" w:type="dxa"/>
            <w:shd w:val="clear" w:color="auto" w:fill="F3F3F3"/>
          </w:tcPr>
          <w:p w14:paraId="30EC9E19" w14:textId="77777777" w:rsidR="00C11AAF" w:rsidRPr="009079F8" w:rsidRDefault="00C11AAF" w:rsidP="00F23355">
            <w:pPr>
              <w:jc w:val="center"/>
              <w:rPr>
                <w:b/>
              </w:rPr>
            </w:pPr>
            <w:r w:rsidRPr="009079F8">
              <w:rPr>
                <w:b/>
              </w:rPr>
              <w:t>C</w:t>
            </w:r>
          </w:p>
        </w:tc>
        <w:tc>
          <w:tcPr>
            <w:tcW w:w="437" w:type="dxa"/>
            <w:gridSpan w:val="2"/>
            <w:shd w:val="clear" w:color="auto" w:fill="F3F3F3"/>
          </w:tcPr>
          <w:p w14:paraId="0079F75C" w14:textId="77777777" w:rsidR="00C11AAF" w:rsidRPr="009079F8" w:rsidRDefault="00C11AAF" w:rsidP="00F23355">
            <w:pPr>
              <w:jc w:val="center"/>
              <w:rPr>
                <w:b/>
              </w:rPr>
            </w:pPr>
            <w:r w:rsidRPr="009079F8">
              <w:rPr>
                <w:b/>
              </w:rPr>
              <w:t>D</w:t>
            </w:r>
          </w:p>
        </w:tc>
        <w:tc>
          <w:tcPr>
            <w:tcW w:w="2967" w:type="dxa"/>
            <w:gridSpan w:val="2"/>
            <w:shd w:val="clear" w:color="auto" w:fill="F3F3F3"/>
          </w:tcPr>
          <w:p w14:paraId="62132277" w14:textId="77777777" w:rsidR="00C11AAF" w:rsidRPr="009079F8" w:rsidRDefault="00C11AAF" w:rsidP="00F23355">
            <w:pPr>
              <w:jc w:val="center"/>
              <w:rPr>
                <w:b/>
              </w:rPr>
            </w:pPr>
            <w:r w:rsidRPr="009079F8">
              <w:rPr>
                <w:b/>
              </w:rPr>
              <w:t>E</w:t>
            </w:r>
          </w:p>
        </w:tc>
        <w:tc>
          <w:tcPr>
            <w:tcW w:w="4306" w:type="dxa"/>
            <w:gridSpan w:val="2"/>
            <w:shd w:val="clear" w:color="auto" w:fill="F3F3F3"/>
          </w:tcPr>
          <w:p w14:paraId="131E2938" w14:textId="77777777" w:rsidR="00C11AAF" w:rsidRPr="009079F8" w:rsidRDefault="00C11AAF" w:rsidP="00F23355">
            <w:pPr>
              <w:jc w:val="center"/>
              <w:rPr>
                <w:b/>
              </w:rPr>
            </w:pPr>
            <w:r w:rsidRPr="009079F8">
              <w:rPr>
                <w:b/>
              </w:rPr>
              <w:t>F</w:t>
            </w:r>
          </w:p>
        </w:tc>
        <w:tc>
          <w:tcPr>
            <w:tcW w:w="1050" w:type="dxa"/>
            <w:shd w:val="clear" w:color="auto" w:fill="F3F3F3"/>
          </w:tcPr>
          <w:p w14:paraId="071FFD33" w14:textId="77777777" w:rsidR="00C11AAF" w:rsidRPr="009079F8" w:rsidRDefault="00C11AAF" w:rsidP="00F23355">
            <w:pPr>
              <w:jc w:val="center"/>
              <w:rPr>
                <w:b/>
              </w:rPr>
            </w:pPr>
            <w:r w:rsidRPr="009079F8">
              <w:rPr>
                <w:b/>
              </w:rPr>
              <w:t>G</w:t>
            </w:r>
          </w:p>
        </w:tc>
      </w:tr>
      <w:tr w:rsidR="00C11AAF" w:rsidRPr="002854B5" w14:paraId="40E4CCDE" w14:textId="77777777" w:rsidTr="00F23355">
        <w:tc>
          <w:tcPr>
            <w:tcW w:w="13766" w:type="dxa"/>
            <w:gridSpan w:val="11"/>
          </w:tcPr>
          <w:p w14:paraId="6DA72935" w14:textId="77777777" w:rsidR="00C11AAF" w:rsidRPr="002854B5" w:rsidRDefault="00C11AAF" w:rsidP="00F23355">
            <w:pPr>
              <w:pStyle w:val="pqiTabHead"/>
            </w:pPr>
            <w:r>
              <w:t>PL812</w:t>
            </w:r>
            <w:r w:rsidRPr="002854B5">
              <w:t xml:space="preserve"> – </w:t>
            </w:r>
            <w:r>
              <w:t>PL</w:t>
            </w:r>
            <w:r w:rsidRPr="004540C9">
              <w:t>_</w:t>
            </w:r>
            <w:r>
              <w:t>TRS</w:t>
            </w:r>
            <w:r w:rsidRPr="004540C9">
              <w:t>_</w:t>
            </w:r>
            <w:r>
              <w:t>SUB –</w:t>
            </w:r>
            <w:r w:rsidRPr="002854B5">
              <w:t xml:space="preserve"> </w:t>
            </w:r>
            <w:r>
              <w:t>Powiadomienie o przeładunku wyrobów</w:t>
            </w:r>
            <w:r w:rsidRPr="002854B5">
              <w:t>.</w:t>
            </w:r>
          </w:p>
        </w:tc>
      </w:tr>
      <w:tr w:rsidR="00C11AAF" w:rsidRPr="009079F8" w14:paraId="293222CF" w14:textId="77777777" w:rsidTr="00F23355">
        <w:tc>
          <w:tcPr>
            <w:tcW w:w="829" w:type="dxa"/>
            <w:gridSpan w:val="3"/>
          </w:tcPr>
          <w:p w14:paraId="249428CE" w14:textId="77777777" w:rsidR="00C11AAF" w:rsidRPr="002854B5" w:rsidRDefault="00C11AAF" w:rsidP="00F23355">
            <w:pPr>
              <w:pStyle w:val="pqiTabBody"/>
              <w:rPr>
                <w:b/>
                <w:i/>
              </w:rPr>
            </w:pPr>
          </w:p>
        </w:tc>
        <w:tc>
          <w:tcPr>
            <w:tcW w:w="4221" w:type="dxa"/>
            <w:gridSpan w:val="2"/>
          </w:tcPr>
          <w:p w14:paraId="62EE3D9A" w14:textId="77777777" w:rsidR="00C11AAF" w:rsidRDefault="00C11AAF" w:rsidP="00F23355">
            <w:pPr>
              <w:pStyle w:val="pqiTabBody"/>
              <w:rPr>
                <w:b/>
              </w:rPr>
            </w:pPr>
            <w:r>
              <w:rPr>
                <w:b/>
              </w:rPr>
              <w:t>&lt;NAGŁÓWEK&gt;</w:t>
            </w:r>
          </w:p>
          <w:p w14:paraId="68BE23D2"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PL812</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435" w:type="dxa"/>
            <w:gridSpan w:val="2"/>
          </w:tcPr>
          <w:p w14:paraId="61711830" w14:textId="77777777" w:rsidR="00C11AAF" w:rsidRPr="00C15AD5" w:rsidRDefault="00C11AAF" w:rsidP="00F23355">
            <w:pPr>
              <w:pStyle w:val="pqiTabBody"/>
              <w:rPr>
                <w:b/>
              </w:rPr>
            </w:pPr>
            <w:r w:rsidRPr="00C15AD5">
              <w:rPr>
                <w:b/>
              </w:rPr>
              <w:t>R</w:t>
            </w:r>
          </w:p>
        </w:tc>
        <w:tc>
          <w:tcPr>
            <w:tcW w:w="2955" w:type="dxa"/>
            <w:gridSpan w:val="2"/>
          </w:tcPr>
          <w:p w14:paraId="4AB9CEAA" w14:textId="77777777" w:rsidR="00C11AAF" w:rsidRPr="00C15AD5" w:rsidRDefault="00C11AAF" w:rsidP="00F23355">
            <w:pPr>
              <w:pStyle w:val="pqiTabBody"/>
              <w:rPr>
                <w:b/>
              </w:rPr>
            </w:pPr>
          </w:p>
        </w:tc>
        <w:tc>
          <w:tcPr>
            <w:tcW w:w="4276" w:type="dxa"/>
          </w:tcPr>
          <w:p w14:paraId="553A38CE" w14:textId="77777777" w:rsidR="00C11AAF" w:rsidRPr="00C15AD5" w:rsidRDefault="00C11AAF" w:rsidP="00F23355">
            <w:pPr>
              <w:pStyle w:val="pqiTabBody"/>
              <w:rPr>
                <w:b/>
              </w:rPr>
            </w:pPr>
          </w:p>
        </w:tc>
        <w:tc>
          <w:tcPr>
            <w:tcW w:w="1050" w:type="dxa"/>
          </w:tcPr>
          <w:p w14:paraId="35A22A00" w14:textId="77777777" w:rsidR="00C11AAF" w:rsidRPr="00C15AD5" w:rsidRDefault="00C11AAF" w:rsidP="00F23355">
            <w:pPr>
              <w:pStyle w:val="pqiTabBody"/>
              <w:rPr>
                <w:b/>
              </w:rPr>
            </w:pPr>
            <w:r w:rsidRPr="00C15AD5">
              <w:rPr>
                <w:b/>
              </w:rPr>
              <w:t>1x</w:t>
            </w:r>
          </w:p>
        </w:tc>
      </w:tr>
      <w:tr w:rsidR="00C11AAF" w:rsidRPr="009079F8" w14:paraId="02D5E1A9" w14:textId="77777777" w:rsidTr="00F23355">
        <w:tc>
          <w:tcPr>
            <w:tcW w:w="13766" w:type="dxa"/>
            <w:gridSpan w:val="11"/>
          </w:tcPr>
          <w:p w14:paraId="036E2CC1" w14:textId="77777777" w:rsidR="00C11AAF" w:rsidRDefault="00C11AAF" w:rsidP="00F23355">
            <w:pPr>
              <w:pStyle w:val="pqiTabBody"/>
            </w:pPr>
            <w:r>
              <w:t>Wszystkie elementy główne począwszy od poniższego zawarte są w elemencie:</w:t>
            </w:r>
          </w:p>
          <w:p w14:paraId="34B79B84" w14:textId="77777777" w:rsidR="00C11AAF" w:rsidRPr="000742DB"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PL812</w:t>
            </w:r>
            <w:r w:rsidRPr="00621E71">
              <w:rPr>
                <w:rFonts w:ascii="Courier New" w:hAnsi="Courier New"/>
                <w:color w:val="0000FF"/>
              </w:rPr>
              <w:t>/</w:t>
            </w:r>
            <w:r>
              <w:rPr>
                <w:rFonts w:ascii="Courier New" w:hAnsi="Courier New"/>
                <w:color w:val="0000FF"/>
              </w:rPr>
              <w:t>Body/</w:t>
            </w:r>
            <w:proofErr w:type="spellStart"/>
            <w:r w:rsidRPr="000742DB">
              <w:rPr>
                <w:rFonts w:ascii="Courier New" w:hAnsi="Courier New"/>
                <w:color w:val="0000FF"/>
              </w:rPr>
              <w:t>TranshipmentOfProducts</w:t>
            </w:r>
            <w:proofErr w:type="spellEnd"/>
          </w:p>
        </w:tc>
      </w:tr>
      <w:tr w:rsidR="00C11AAF" w:rsidRPr="009079F8" w14:paraId="1EB02507" w14:textId="77777777" w:rsidTr="00F23355">
        <w:trPr>
          <w:cantSplit/>
        </w:trPr>
        <w:tc>
          <w:tcPr>
            <w:tcW w:w="829" w:type="dxa"/>
            <w:gridSpan w:val="3"/>
          </w:tcPr>
          <w:p w14:paraId="623EC78A" w14:textId="77777777" w:rsidR="00C11AAF" w:rsidRPr="009079F8" w:rsidRDefault="00C11AAF" w:rsidP="00F23355">
            <w:pPr>
              <w:rPr>
                <w:i/>
              </w:rPr>
            </w:pPr>
            <w:r>
              <w:rPr>
                <w:b/>
                <w:i/>
              </w:rPr>
              <w:t>1</w:t>
            </w:r>
          </w:p>
        </w:tc>
        <w:tc>
          <w:tcPr>
            <w:tcW w:w="4177" w:type="dxa"/>
          </w:tcPr>
          <w:p w14:paraId="1D79ED5A" w14:textId="77777777" w:rsidR="00C11AAF" w:rsidRPr="00704528" w:rsidRDefault="00C11AAF" w:rsidP="00F23355">
            <w:pPr>
              <w:pStyle w:val="pqiTabBody"/>
              <w:rPr>
                <w:b/>
              </w:rPr>
            </w:pPr>
            <w:r w:rsidRPr="00704528">
              <w:rPr>
                <w:b/>
              </w:rPr>
              <w:t>PRZEMIESZCZENIE WYROBÓW AKCYZOWYCH - Dokument e-AD</w:t>
            </w:r>
          </w:p>
          <w:p w14:paraId="6993559B" w14:textId="77777777" w:rsidR="00C11AAF" w:rsidRPr="00C062C8" w:rsidRDefault="00C11AAF" w:rsidP="00F23355">
            <w:pPr>
              <w:pStyle w:val="pqiTabBody"/>
              <w:rPr>
                <w:rFonts w:ascii="Courier New" w:hAnsi="Courier New" w:cs="Courier New"/>
                <w:noProof/>
                <w:color w:val="0000FF"/>
              </w:rPr>
            </w:pPr>
            <w:proofErr w:type="spellStart"/>
            <w:r w:rsidRPr="00536B91">
              <w:rPr>
                <w:rFonts w:ascii="Courier New" w:hAnsi="Courier New"/>
                <w:color w:val="0000FF"/>
              </w:rPr>
              <w:t>ExciseMovementEad</w:t>
            </w:r>
            <w:proofErr w:type="spellEnd"/>
          </w:p>
        </w:tc>
        <w:tc>
          <w:tcPr>
            <w:tcW w:w="437" w:type="dxa"/>
            <w:gridSpan w:val="2"/>
          </w:tcPr>
          <w:p w14:paraId="54481930" w14:textId="77777777" w:rsidR="00C11AAF" w:rsidRDefault="00C11AAF" w:rsidP="00F23355">
            <w:pPr>
              <w:jc w:val="center"/>
            </w:pPr>
            <w:r w:rsidRPr="00536B91">
              <w:rPr>
                <w:b/>
              </w:rPr>
              <w:t>R</w:t>
            </w:r>
          </w:p>
        </w:tc>
        <w:tc>
          <w:tcPr>
            <w:tcW w:w="2967" w:type="dxa"/>
            <w:gridSpan w:val="2"/>
          </w:tcPr>
          <w:p w14:paraId="6CFB2645" w14:textId="77777777" w:rsidR="00C11AAF" w:rsidRPr="009079F8" w:rsidRDefault="00C11AAF" w:rsidP="00F23355"/>
        </w:tc>
        <w:tc>
          <w:tcPr>
            <w:tcW w:w="4306" w:type="dxa"/>
            <w:gridSpan w:val="2"/>
          </w:tcPr>
          <w:p w14:paraId="79F80B1E" w14:textId="77777777" w:rsidR="00C11AAF" w:rsidRDefault="00C11AAF" w:rsidP="00F23355">
            <w:pPr>
              <w:pStyle w:val="pqiTabBody"/>
            </w:pPr>
          </w:p>
        </w:tc>
        <w:tc>
          <w:tcPr>
            <w:tcW w:w="1050" w:type="dxa"/>
          </w:tcPr>
          <w:p w14:paraId="3BCF6706" w14:textId="77777777" w:rsidR="00C11AAF" w:rsidRPr="009079F8" w:rsidRDefault="00C11AAF" w:rsidP="00F23355">
            <w:r w:rsidRPr="00536B91">
              <w:rPr>
                <w:b/>
              </w:rPr>
              <w:t>1x</w:t>
            </w:r>
          </w:p>
        </w:tc>
      </w:tr>
      <w:tr w:rsidR="00C11AAF" w:rsidRPr="009079F8" w14:paraId="48F56816" w14:textId="77777777" w:rsidTr="00F23355">
        <w:trPr>
          <w:cantSplit/>
        </w:trPr>
        <w:tc>
          <w:tcPr>
            <w:tcW w:w="414" w:type="dxa"/>
          </w:tcPr>
          <w:p w14:paraId="66893AD5" w14:textId="77777777" w:rsidR="00C11AAF" w:rsidRPr="009079F8" w:rsidRDefault="00C11AAF" w:rsidP="00F23355">
            <w:pPr>
              <w:rPr>
                <w:i/>
              </w:rPr>
            </w:pPr>
          </w:p>
        </w:tc>
        <w:tc>
          <w:tcPr>
            <w:tcW w:w="415" w:type="dxa"/>
            <w:gridSpan w:val="2"/>
          </w:tcPr>
          <w:p w14:paraId="39A2ED8C" w14:textId="77777777" w:rsidR="00C11AAF" w:rsidRPr="009079F8" w:rsidRDefault="00C11AAF" w:rsidP="00F23355">
            <w:pPr>
              <w:rPr>
                <w:i/>
              </w:rPr>
            </w:pPr>
            <w:r>
              <w:rPr>
                <w:i/>
              </w:rPr>
              <w:t>a</w:t>
            </w:r>
          </w:p>
        </w:tc>
        <w:tc>
          <w:tcPr>
            <w:tcW w:w="4177" w:type="dxa"/>
          </w:tcPr>
          <w:p w14:paraId="3A7FEA7A" w14:textId="77777777" w:rsidR="00C11AAF" w:rsidRDefault="00C11AAF" w:rsidP="00F23355">
            <w:pPr>
              <w:pStyle w:val="pqiTabBody"/>
            </w:pPr>
            <w:r>
              <w:t>Numer ARC</w:t>
            </w:r>
          </w:p>
          <w:p w14:paraId="58532342" w14:textId="77777777" w:rsidR="00C11AAF" w:rsidRDefault="00C11AAF" w:rsidP="00F23355">
            <w:r w:rsidRPr="009670DF">
              <w:rPr>
                <w:rFonts w:ascii="Courier New" w:hAnsi="Courier New" w:cs="Courier New"/>
                <w:noProof/>
                <w:color w:val="0000FF"/>
              </w:rPr>
              <w:t>AdministrativeReferenceCode</w:t>
            </w:r>
          </w:p>
        </w:tc>
        <w:tc>
          <w:tcPr>
            <w:tcW w:w="437" w:type="dxa"/>
            <w:gridSpan w:val="2"/>
          </w:tcPr>
          <w:p w14:paraId="087C8C1F" w14:textId="77777777" w:rsidR="00C11AAF" w:rsidRDefault="00C11AAF" w:rsidP="00F23355">
            <w:pPr>
              <w:jc w:val="center"/>
            </w:pPr>
            <w:r>
              <w:t>R</w:t>
            </w:r>
          </w:p>
        </w:tc>
        <w:tc>
          <w:tcPr>
            <w:tcW w:w="2967" w:type="dxa"/>
            <w:gridSpan w:val="2"/>
          </w:tcPr>
          <w:p w14:paraId="2D183F61" w14:textId="77777777" w:rsidR="00C11AAF" w:rsidRPr="009079F8" w:rsidRDefault="00C11AAF" w:rsidP="00F23355"/>
        </w:tc>
        <w:tc>
          <w:tcPr>
            <w:tcW w:w="4306" w:type="dxa"/>
            <w:gridSpan w:val="2"/>
          </w:tcPr>
          <w:p w14:paraId="164435F8" w14:textId="77777777" w:rsidR="00C11AAF" w:rsidRPr="009079F8" w:rsidRDefault="00C11AAF" w:rsidP="00F23355">
            <w:pPr>
              <w:pStyle w:val="pqiTabBody"/>
            </w:pPr>
          </w:p>
        </w:tc>
        <w:tc>
          <w:tcPr>
            <w:tcW w:w="1050" w:type="dxa"/>
          </w:tcPr>
          <w:p w14:paraId="51D73ABE" w14:textId="77777777" w:rsidR="00C11AAF" w:rsidRDefault="00C11AAF" w:rsidP="00F23355">
            <w:r>
              <w:t>an21</w:t>
            </w:r>
          </w:p>
        </w:tc>
      </w:tr>
      <w:tr w:rsidR="00C11AAF" w:rsidRPr="009079F8" w14:paraId="37FE252E" w14:textId="77777777" w:rsidTr="00F23355">
        <w:trPr>
          <w:cantSplit/>
        </w:trPr>
        <w:tc>
          <w:tcPr>
            <w:tcW w:w="414" w:type="dxa"/>
          </w:tcPr>
          <w:p w14:paraId="09A6DE66" w14:textId="77777777" w:rsidR="00C11AAF" w:rsidRPr="009079F8" w:rsidRDefault="00C11AAF" w:rsidP="00F23355">
            <w:pPr>
              <w:rPr>
                <w:i/>
              </w:rPr>
            </w:pPr>
          </w:p>
        </w:tc>
        <w:tc>
          <w:tcPr>
            <w:tcW w:w="415" w:type="dxa"/>
            <w:gridSpan w:val="2"/>
          </w:tcPr>
          <w:p w14:paraId="61AEB0B1" w14:textId="77777777" w:rsidR="00C11AAF" w:rsidRPr="009079F8" w:rsidRDefault="00C11AAF" w:rsidP="00F23355">
            <w:pPr>
              <w:rPr>
                <w:i/>
              </w:rPr>
            </w:pPr>
            <w:r>
              <w:rPr>
                <w:i/>
              </w:rPr>
              <w:t>b</w:t>
            </w:r>
          </w:p>
        </w:tc>
        <w:tc>
          <w:tcPr>
            <w:tcW w:w="4177" w:type="dxa"/>
          </w:tcPr>
          <w:p w14:paraId="05BD54A4" w14:textId="77777777" w:rsidR="00C11AAF" w:rsidRDefault="00C11AAF" w:rsidP="00F23355">
            <w:pPr>
              <w:pStyle w:val="pqiTabBody"/>
            </w:pPr>
            <w:r>
              <w:t>Numer porządkowy</w:t>
            </w:r>
          </w:p>
          <w:p w14:paraId="4B64BEFD" w14:textId="77777777" w:rsidR="00C11AAF" w:rsidRDefault="00C11AAF" w:rsidP="00F23355">
            <w:r>
              <w:rPr>
                <w:rFonts w:ascii="Courier New" w:hAnsi="Courier New" w:cs="Courier New"/>
                <w:noProof/>
                <w:color w:val="0000FF"/>
              </w:rPr>
              <w:t>SequenceNumber</w:t>
            </w:r>
          </w:p>
        </w:tc>
        <w:tc>
          <w:tcPr>
            <w:tcW w:w="437" w:type="dxa"/>
            <w:gridSpan w:val="2"/>
          </w:tcPr>
          <w:p w14:paraId="72FFDE94" w14:textId="77777777" w:rsidR="00C11AAF" w:rsidRDefault="00C11AAF" w:rsidP="00F23355">
            <w:pPr>
              <w:jc w:val="center"/>
            </w:pPr>
            <w:r w:rsidRPr="009079F8">
              <w:t>R</w:t>
            </w:r>
          </w:p>
        </w:tc>
        <w:tc>
          <w:tcPr>
            <w:tcW w:w="2967" w:type="dxa"/>
            <w:gridSpan w:val="2"/>
          </w:tcPr>
          <w:p w14:paraId="5D0AB878" w14:textId="77777777" w:rsidR="00C11AAF" w:rsidRPr="009079F8" w:rsidRDefault="00C11AAF" w:rsidP="00F23355"/>
        </w:tc>
        <w:tc>
          <w:tcPr>
            <w:tcW w:w="4306" w:type="dxa"/>
            <w:gridSpan w:val="2"/>
          </w:tcPr>
          <w:p w14:paraId="7F53B23A" w14:textId="77777777" w:rsidR="00C11AAF" w:rsidRPr="009079F8" w:rsidRDefault="00C11AAF" w:rsidP="00F23355">
            <w:pPr>
              <w:pStyle w:val="pqiTabBody"/>
            </w:pPr>
            <w:r w:rsidRPr="009079F8">
              <w:rPr>
                <w:lang w:eastAsia="en-GB"/>
              </w:rPr>
              <w:t>Należy podać numer porządkowy dokumentu e-AD.</w:t>
            </w:r>
            <w:r w:rsidR="00E30F09">
              <w:rPr>
                <w:lang w:eastAsia="en-GB"/>
              </w:rPr>
              <w:t xml:space="preserve"> </w:t>
            </w:r>
            <w:r w:rsidR="00E30F09">
              <w:t>Wartość musi być większa od zera.</w:t>
            </w:r>
          </w:p>
        </w:tc>
        <w:tc>
          <w:tcPr>
            <w:tcW w:w="1050" w:type="dxa"/>
          </w:tcPr>
          <w:p w14:paraId="48E944B8" w14:textId="77777777" w:rsidR="00C11AAF" w:rsidRDefault="00C11AAF" w:rsidP="00F23355">
            <w:r w:rsidRPr="009079F8">
              <w:t>n</w:t>
            </w:r>
            <w:r>
              <w:t>..2</w:t>
            </w:r>
          </w:p>
        </w:tc>
      </w:tr>
      <w:tr w:rsidR="00C11AAF" w:rsidRPr="009079F8" w14:paraId="309D8A02" w14:textId="77777777" w:rsidTr="00F23355">
        <w:trPr>
          <w:cantSplit/>
        </w:trPr>
        <w:tc>
          <w:tcPr>
            <w:tcW w:w="829" w:type="dxa"/>
            <w:gridSpan w:val="3"/>
          </w:tcPr>
          <w:p w14:paraId="2BE5237D" w14:textId="77777777" w:rsidR="00C11AAF" w:rsidRPr="009079F8" w:rsidRDefault="00C11AAF" w:rsidP="00F23355">
            <w:pPr>
              <w:rPr>
                <w:i/>
              </w:rPr>
            </w:pPr>
            <w:r>
              <w:rPr>
                <w:b/>
              </w:rPr>
              <w:t>2</w:t>
            </w:r>
          </w:p>
        </w:tc>
        <w:tc>
          <w:tcPr>
            <w:tcW w:w="4177" w:type="dxa"/>
          </w:tcPr>
          <w:p w14:paraId="108F3AB8" w14:textId="77777777" w:rsidR="00C11AAF" w:rsidRDefault="00C11AAF" w:rsidP="00F23355">
            <w:pPr>
              <w:keepNext/>
              <w:rPr>
                <w:b/>
              </w:rPr>
            </w:pPr>
            <w:r>
              <w:rPr>
                <w:b/>
              </w:rPr>
              <w:t>Szczegóły dotyczące przeładunku wyrobów</w:t>
            </w:r>
          </w:p>
          <w:p w14:paraId="61CC632F" w14:textId="77777777" w:rsidR="00C11AAF" w:rsidRDefault="00C11AAF" w:rsidP="00F23355">
            <w:r w:rsidRPr="00C062C8">
              <w:rPr>
                <w:rFonts w:ascii="Courier New" w:hAnsi="Courier New" w:cs="Courier New"/>
                <w:noProof/>
                <w:color w:val="0000FF"/>
              </w:rPr>
              <w:t>TranshipmentDetails</w:t>
            </w:r>
          </w:p>
        </w:tc>
        <w:tc>
          <w:tcPr>
            <w:tcW w:w="437" w:type="dxa"/>
            <w:gridSpan w:val="2"/>
          </w:tcPr>
          <w:p w14:paraId="7905E0B5" w14:textId="77777777" w:rsidR="00C11AAF" w:rsidRDefault="00C11AAF" w:rsidP="00F23355">
            <w:pPr>
              <w:jc w:val="center"/>
            </w:pPr>
            <w:r>
              <w:rPr>
                <w:b/>
              </w:rPr>
              <w:t>R</w:t>
            </w:r>
          </w:p>
        </w:tc>
        <w:tc>
          <w:tcPr>
            <w:tcW w:w="2967" w:type="dxa"/>
            <w:gridSpan w:val="2"/>
          </w:tcPr>
          <w:p w14:paraId="718A6966" w14:textId="77777777" w:rsidR="00C11AAF" w:rsidRPr="009079F8" w:rsidRDefault="00C11AAF" w:rsidP="00F23355"/>
        </w:tc>
        <w:tc>
          <w:tcPr>
            <w:tcW w:w="4306" w:type="dxa"/>
            <w:gridSpan w:val="2"/>
          </w:tcPr>
          <w:p w14:paraId="65FA72C0" w14:textId="77777777" w:rsidR="00C11AAF" w:rsidRPr="009079F8" w:rsidRDefault="00C11AAF" w:rsidP="00F23355">
            <w:pPr>
              <w:pStyle w:val="pqiTabBody"/>
            </w:pPr>
          </w:p>
        </w:tc>
        <w:tc>
          <w:tcPr>
            <w:tcW w:w="1050" w:type="dxa"/>
          </w:tcPr>
          <w:p w14:paraId="541123F6" w14:textId="77777777" w:rsidR="00C11AAF" w:rsidRDefault="00C11AAF" w:rsidP="00F23355">
            <w:r w:rsidRPr="00C15AD5">
              <w:rPr>
                <w:b/>
              </w:rPr>
              <w:t>1x</w:t>
            </w:r>
          </w:p>
        </w:tc>
      </w:tr>
      <w:tr w:rsidR="00C11AAF" w:rsidRPr="009079F8" w14:paraId="0CFCF0EF" w14:textId="77777777" w:rsidTr="00F23355">
        <w:trPr>
          <w:cantSplit/>
        </w:trPr>
        <w:tc>
          <w:tcPr>
            <w:tcW w:w="414" w:type="dxa"/>
          </w:tcPr>
          <w:p w14:paraId="26C428F3" w14:textId="77777777" w:rsidR="00C11AAF" w:rsidRPr="009079F8" w:rsidRDefault="00C11AAF" w:rsidP="00F23355">
            <w:pPr>
              <w:rPr>
                <w:i/>
              </w:rPr>
            </w:pPr>
          </w:p>
        </w:tc>
        <w:tc>
          <w:tcPr>
            <w:tcW w:w="415" w:type="dxa"/>
            <w:gridSpan w:val="2"/>
          </w:tcPr>
          <w:p w14:paraId="4E63AAEC" w14:textId="77777777" w:rsidR="00C11AAF" w:rsidRPr="009079F8" w:rsidRDefault="00C11AAF" w:rsidP="00F23355">
            <w:pPr>
              <w:rPr>
                <w:i/>
              </w:rPr>
            </w:pPr>
            <w:r w:rsidRPr="009079F8">
              <w:rPr>
                <w:i/>
              </w:rPr>
              <w:t>a</w:t>
            </w:r>
          </w:p>
        </w:tc>
        <w:tc>
          <w:tcPr>
            <w:tcW w:w="4177" w:type="dxa"/>
          </w:tcPr>
          <w:p w14:paraId="60A105DC" w14:textId="77777777" w:rsidR="00C11AAF" w:rsidRDefault="00C11AAF" w:rsidP="00F23355">
            <w:r>
              <w:t>Numer referencyjny właściwego</w:t>
            </w:r>
            <w:r w:rsidRPr="009079F8">
              <w:t xml:space="preserve"> </w:t>
            </w:r>
            <w:r>
              <w:t>urzędu w miejscu przeładunku</w:t>
            </w:r>
          </w:p>
          <w:p w14:paraId="1C6AB8DE" w14:textId="77777777" w:rsidR="00C11AAF" w:rsidRDefault="00C11AAF" w:rsidP="00F23355">
            <w:r w:rsidRPr="004B1EF1">
              <w:rPr>
                <w:rFonts w:ascii="Courier New" w:hAnsi="Courier New" w:cs="Courier New"/>
                <w:noProof/>
                <w:color w:val="0000FF"/>
              </w:rPr>
              <w:t>CompetentAuthorityReferenceNumber</w:t>
            </w:r>
          </w:p>
        </w:tc>
        <w:tc>
          <w:tcPr>
            <w:tcW w:w="437" w:type="dxa"/>
            <w:gridSpan w:val="2"/>
          </w:tcPr>
          <w:p w14:paraId="4542DE5C" w14:textId="77777777" w:rsidR="00C11AAF" w:rsidRDefault="00C11AAF" w:rsidP="00F23355">
            <w:pPr>
              <w:jc w:val="center"/>
            </w:pPr>
            <w:r>
              <w:t>R</w:t>
            </w:r>
          </w:p>
        </w:tc>
        <w:tc>
          <w:tcPr>
            <w:tcW w:w="2967" w:type="dxa"/>
            <w:gridSpan w:val="2"/>
          </w:tcPr>
          <w:p w14:paraId="315954BA" w14:textId="77777777" w:rsidR="00C11AAF" w:rsidRPr="009079F8" w:rsidRDefault="00C11AAF" w:rsidP="00F23355"/>
        </w:tc>
        <w:tc>
          <w:tcPr>
            <w:tcW w:w="4306" w:type="dxa"/>
            <w:gridSpan w:val="2"/>
          </w:tcPr>
          <w:p w14:paraId="4B142D39" w14:textId="77777777" w:rsidR="00C11AAF" w:rsidRDefault="00C11AAF" w:rsidP="00F23355">
            <w:pPr>
              <w:pStyle w:val="pqiTabBody"/>
            </w:pPr>
            <w:r w:rsidRPr="009079F8">
              <w:t xml:space="preserve">Należy podać </w:t>
            </w:r>
            <w:r>
              <w:t xml:space="preserve">kod urzędu właściwych organów </w:t>
            </w:r>
            <w:r w:rsidRPr="009079F8">
              <w:t>odpowiedzialnego za k</w:t>
            </w:r>
            <w:r>
              <w:t>ontrolę akcyzy w miejscu przeładunku.</w:t>
            </w:r>
          </w:p>
        </w:tc>
        <w:tc>
          <w:tcPr>
            <w:tcW w:w="1050" w:type="dxa"/>
          </w:tcPr>
          <w:p w14:paraId="6017D2C0" w14:textId="77777777" w:rsidR="00C11AAF" w:rsidRPr="009079F8" w:rsidRDefault="00C11AAF" w:rsidP="00F23355">
            <w:r>
              <w:t>an8</w:t>
            </w:r>
          </w:p>
        </w:tc>
      </w:tr>
      <w:tr w:rsidR="00C11AAF" w:rsidRPr="009079F8" w14:paraId="3275BBE3" w14:textId="77777777" w:rsidTr="00F23355">
        <w:trPr>
          <w:cantSplit/>
        </w:trPr>
        <w:tc>
          <w:tcPr>
            <w:tcW w:w="414" w:type="dxa"/>
          </w:tcPr>
          <w:p w14:paraId="5EB3CADA" w14:textId="77777777" w:rsidR="00C11AAF" w:rsidRPr="009079F8" w:rsidRDefault="00C11AAF" w:rsidP="00F23355">
            <w:pPr>
              <w:rPr>
                <w:i/>
              </w:rPr>
            </w:pPr>
          </w:p>
        </w:tc>
        <w:tc>
          <w:tcPr>
            <w:tcW w:w="415" w:type="dxa"/>
            <w:gridSpan w:val="2"/>
          </w:tcPr>
          <w:p w14:paraId="3279F8B8" w14:textId="77777777" w:rsidR="00C11AAF" w:rsidRPr="009079F8" w:rsidRDefault="00C11AAF" w:rsidP="00F23355">
            <w:pPr>
              <w:rPr>
                <w:i/>
              </w:rPr>
            </w:pPr>
            <w:r>
              <w:rPr>
                <w:i/>
              </w:rPr>
              <w:t>b</w:t>
            </w:r>
          </w:p>
        </w:tc>
        <w:tc>
          <w:tcPr>
            <w:tcW w:w="4177" w:type="dxa"/>
          </w:tcPr>
          <w:p w14:paraId="0C47776D" w14:textId="77777777" w:rsidR="00C11AAF" w:rsidRDefault="00C11AAF" w:rsidP="00F23355">
            <w:pPr>
              <w:pStyle w:val="pqiTabBody"/>
            </w:pPr>
            <w:r>
              <w:t>Data i czas planowanego przeładunku</w:t>
            </w:r>
          </w:p>
          <w:p w14:paraId="2CBD3623" w14:textId="77777777" w:rsidR="00C11AAF" w:rsidRPr="00C062C8" w:rsidRDefault="00C11AAF" w:rsidP="00F23355">
            <w:pPr>
              <w:rPr>
                <w:rFonts w:ascii="Courier New" w:hAnsi="Courier New" w:cs="Courier New"/>
                <w:noProof/>
                <w:color w:val="0000FF"/>
              </w:rPr>
            </w:pPr>
            <w:r w:rsidRPr="00C062C8">
              <w:rPr>
                <w:rFonts w:ascii="Courier New" w:hAnsi="Courier New" w:cs="Courier New"/>
                <w:noProof/>
                <w:color w:val="0000FF"/>
              </w:rPr>
              <w:t>DateAndTimeOfTranshipment</w:t>
            </w:r>
          </w:p>
        </w:tc>
        <w:tc>
          <w:tcPr>
            <w:tcW w:w="437" w:type="dxa"/>
            <w:gridSpan w:val="2"/>
          </w:tcPr>
          <w:p w14:paraId="71D2B6A0" w14:textId="77777777" w:rsidR="00C11AAF" w:rsidRDefault="00C11AAF" w:rsidP="00F23355">
            <w:pPr>
              <w:jc w:val="center"/>
            </w:pPr>
            <w:r>
              <w:t>R</w:t>
            </w:r>
          </w:p>
        </w:tc>
        <w:tc>
          <w:tcPr>
            <w:tcW w:w="2967" w:type="dxa"/>
            <w:gridSpan w:val="2"/>
          </w:tcPr>
          <w:p w14:paraId="3BB51721" w14:textId="77777777" w:rsidR="00C11AAF" w:rsidRPr="009079F8" w:rsidRDefault="00C11AAF" w:rsidP="00F23355"/>
        </w:tc>
        <w:tc>
          <w:tcPr>
            <w:tcW w:w="4306" w:type="dxa"/>
            <w:gridSpan w:val="2"/>
          </w:tcPr>
          <w:p w14:paraId="2D452255" w14:textId="77777777" w:rsidR="00C11AAF" w:rsidRDefault="00C11AAF" w:rsidP="00F23355">
            <w:pPr>
              <w:pStyle w:val="pqiTabBody"/>
            </w:pPr>
            <w:r>
              <w:t>Należy podać datę co najmniej o 15 minut późniejszą od momentu wysłania komunikatu, lecz nie późniejszą niż dzień planowanego zakończenia przemieszczenia.</w:t>
            </w:r>
          </w:p>
        </w:tc>
        <w:tc>
          <w:tcPr>
            <w:tcW w:w="1050" w:type="dxa"/>
          </w:tcPr>
          <w:p w14:paraId="5042EC72" w14:textId="77777777" w:rsidR="00C11AAF" w:rsidRPr="009079F8" w:rsidRDefault="00C11AAF" w:rsidP="00F23355">
            <w:proofErr w:type="spellStart"/>
            <w:r w:rsidRPr="009079F8">
              <w:rPr>
                <w:szCs w:val="20"/>
              </w:rPr>
              <w:t>dateTime</w:t>
            </w:r>
            <w:proofErr w:type="spellEnd"/>
          </w:p>
        </w:tc>
      </w:tr>
      <w:tr w:rsidR="00C11AAF" w:rsidRPr="009079F8" w14:paraId="1E3462D8" w14:textId="77777777" w:rsidTr="00F23355">
        <w:trPr>
          <w:cantSplit/>
        </w:trPr>
        <w:tc>
          <w:tcPr>
            <w:tcW w:w="414" w:type="dxa"/>
          </w:tcPr>
          <w:p w14:paraId="69B5D193" w14:textId="77777777" w:rsidR="00C11AAF" w:rsidRPr="009079F8" w:rsidRDefault="00C11AAF" w:rsidP="00F23355">
            <w:pPr>
              <w:rPr>
                <w:i/>
              </w:rPr>
            </w:pPr>
          </w:p>
        </w:tc>
        <w:tc>
          <w:tcPr>
            <w:tcW w:w="415" w:type="dxa"/>
            <w:gridSpan w:val="2"/>
          </w:tcPr>
          <w:p w14:paraId="7F35D3A2" w14:textId="77777777" w:rsidR="00C11AAF" w:rsidRDefault="00C11AAF" w:rsidP="00F23355">
            <w:pPr>
              <w:rPr>
                <w:i/>
              </w:rPr>
            </w:pPr>
            <w:r>
              <w:rPr>
                <w:i/>
              </w:rPr>
              <w:t>c</w:t>
            </w:r>
          </w:p>
        </w:tc>
        <w:tc>
          <w:tcPr>
            <w:tcW w:w="4177" w:type="dxa"/>
          </w:tcPr>
          <w:p w14:paraId="4F04E8E2" w14:textId="77777777" w:rsidR="00C11AAF" w:rsidRDefault="00C11AAF" w:rsidP="00F23355">
            <w:pPr>
              <w:pStyle w:val="pqiTabBody"/>
            </w:pPr>
            <w:r w:rsidRPr="009079F8">
              <w:t>Dodatkowe informacje</w:t>
            </w:r>
          </w:p>
          <w:p w14:paraId="0A6709D6" w14:textId="77777777" w:rsidR="00C11AAF" w:rsidRPr="009079F8" w:rsidRDefault="00C11AAF" w:rsidP="00F23355">
            <w:r>
              <w:rPr>
                <w:rFonts w:ascii="Courier New" w:hAnsi="Courier New" w:cs="Courier New"/>
                <w:noProof/>
                <w:color w:val="0000FF"/>
              </w:rPr>
              <w:t>ComplementaryInformation</w:t>
            </w:r>
          </w:p>
        </w:tc>
        <w:tc>
          <w:tcPr>
            <w:tcW w:w="437" w:type="dxa"/>
            <w:gridSpan w:val="2"/>
          </w:tcPr>
          <w:p w14:paraId="2DF10127" w14:textId="77777777" w:rsidR="00C11AAF" w:rsidRPr="009079F8" w:rsidRDefault="00C11AAF" w:rsidP="00F23355">
            <w:pPr>
              <w:jc w:val="center"/>
            </w:pPr>
            <w:r>
              <w:t>O</w:t>
            </w:r>
          </w:p>
        </w:tc>
        <w:tc>
          <w:tcPr>
            <w:tcW w:w="2967" w:type="dxa"/>
            <w:gridSpan w:val="2"/>
          </w:tcPr>
          <w:p w14:paraId="11C607AB" w14:textId="77777777" w:rsidR="00C11AAF" w:rsidRPr="009079F8" w:rsidRDefault="00C11AAF" w:rsidP="00F23355"/>
        </w:tc>
        <w:tc>
          <w:tcPr>
            <w:tcW w:w="4306" w:type="dxa"/>
            <w:gridSpan w:val="2"/>
          </w:tcPr>
          <w:p w14:paraId="7520DE12" w14:textId="77777777" w:rsidR="00C11AAF" w:rsidRDefault="00C11AAF" w:rsidP="00F23355">
            <w:pPr>
              <w:pStyle w:val="pqiTabBody"/>
              <w:rPr>
                <w:lang w:eastAsia="en-GB"/>
              </w:rPr>
            </w:pPr>
            <w:r w:rsidRPr="009079F8">
              <w:t xml:space="preserve">Należy podać dodatkowe informacje dotyczące </w:t>
            </w:r>
            <w:r>
              <w:t>przeładunku</w:t>
            </w:r>
            <w:r w:rsidRPr="009079F8">
              <w:t>.</w:t>
            </w:r>
          </w:p>
        </w:tc>
        <w:tc>
          <w:tcPr>
            <w:tcW w:w="1050" w:type="dxa"/>
          </w:tcPr>
          <w:p w14:paraId="08F4462A" w14:textId="77777777" w:rsidR="00C11AAF" w:rsidRDefault="00C11AAF" w:rsidP="00F23355">
            <w:r w:rsidRPr="009079F8">
              <w:t>an..350</w:t>
            </w:r>
          </w:p>
        </w:tc>
      </w:tr>
      <w:tr w:rsidR="00C11AAF" w:rsidRPr="009079F8" w14:paraId="26059DB8" w14:textId="77777777" w:rsidTr="00F23355">
        <w:trPr>
          <w:cantSplit/>
        </w:trPr>
        <w:tc>
          <w:tcPr>
            <w:tcW w:w="414" w:type="dxa"/>
          </w:tcPr>
          <w:p w14:paraId="5AC0CB0A" w14:textId="77777777" w:rsidR="00C11AAF" w:rsidRPr="009079F8" w:rsidRDefault="00C11AAF" w:rsidP="00F23355">
            <w:pPr>
              <w:rPr>
                <w:i/>
              </w:rPr>
            </w:pPr>
          </w:p>
        </w:tc>
        <w:tc>
          <w:tcPr>
            <w:tcW w:w="415" w:type="dxa"/>
            <w:gridSpan w:val="2"/>
          </w:tcPr>
          <w:p w14:paraId="313A1EEB" w14:textId="77777777" w:rsidR="00C11AAF" w:rsidRDefault="00C11AAF" w:rsidP="00F23355">
            <w:pPr>
              <w:rPr>
                <w:i/>
              </w:rPr>
            </w:pPr>
            <w:r>
              <w:rPr>
                <w:i/>
              </w:rPr>
              <w:t>d</w:t>
            </w:r>
          </w:p>
        </w:tc>
        <w:tc>
          <w:tcPr>
            <w:tcW w:w="4177" w:type="dxa"/>
          </w:tcPr>
          <w:p w14:paraId="1DC0E082" w14:textId="77777777" w:rsidR="00C11AAF" w:rsidRDefault="00C11AAF" w:rsidP="00F23355">
            <w:r w:rsidRPr="009079F8">
              <w:t>Zmieniona organizacja przewozu</w:t>
            </w:r>
          </w:p>
          <w:p w14:paraId="0B71AB7A" w14:textId="77777777" w:rsidR="00C11AAF" w:rsidRPr="009079F8" w:rsidRDefault="00C11AAF" w:rsidP="00F23355">
            <w:r>
              <w:rPr>
                <w:rFonts w:ascii="Courier New" w:hAnsi="Courier New" w:cs="Courier New"/>
                <w:noProof/>
                <w:color w:val="0000FF"/>
                <w:szCs w:val="20"/>
              </w:rPr>
              <w:t>ChangedTransportArrangement</w:t>
            </w:r>
          </w:p>
        </w:tc>
        <w:tc>
          <w:tcPr>
            <w:tcW w:w="437" w:type="dxa"/>
            <w:gridSpan w:val="2"/>
          </w:tcPr>
          <w:p w14:paraId="22CC2F67" w14:textId="77777777" w:rsidR="00C11AAF" w:rsidRDefault="00C11AAF" w:rsidP="00F23355">
            <w:pPr>
              <w:jc w:val="center"/>
            </w:pPr>
            <w:r w:rsidRPr="009079F8">
              <w:t>D</w:t>
            </w:r>
          </w:p>
        </w:tc>
        <w:tc>
          <w:tcPr>
            <w:tcW w:w="2967" w:type="dxa"/>
            <w:gridSpan w:val="2"/>
          </w:tcPr>
          <w:p w14:paraId="0E435238" w14:textId="77777777" w:rsidR="00C11AAF" w:rsidRPr="009079F8" w:rsidRDefault="00C11AAF" w:rsidP="00F23355">
            <w:r w:rsidRPr="009079F8">
              <w:t xml:space="preserve">„R”, jeżeli osoba odpowiedzialna za zorganizowanie przewozu ulega zmianie w </w:t>
            </w:r>
            <w:r w:rsidRPr="00B577A6">
              <w:t>związku z przeładunkiem wyrobów</w:t>
            </w:r>
            <w:r w:rsidRPr="009079F8">
              <w:t>.</w:t>
            </w:r>
          </w:p>
        </w:tc>
        <w:tc>
          <w:tcPr>
            <w:tcW w:w="4306" w:type="dxa"/>
            <w:gridSpan w:val="2"/>
          </w:tcPr>
          <w:p w14:paraId="47B5F2FA" w14:textId="77777777" w:rsidR="00C11AAF" w:rsidRDefault="00C11AAF" w:rsidP="00F23355">
            <w:pPr>
              <w:pStyle w:val="pqiTabBody"/>
            </w:pPr>
            <w:r>
              <w:rPr>
                <w:lang w:eastAsia="en-GB"/>
              </w:rPr>
              <w:t>Wartość z enumeracji „</w:t>
            </w:r>
            <w:r>
              <w:rPr>
                <w:lang w:eastAsia="en-GB"/>
              </w:rPr>
              <w:fldChar w:fldCharType="begin"/>
            </w:r>
            <w:r>
              <w:rPr>
                <w:lang w:eastAsia="en-GB"/>
              </w:rPr>
              <w:instrText xml:space="preserve"> REF _Ref267832158 \h </w:instrText>
            </w:r>
            <w:r>
              <w:rPr>
                <w:lang w:eastAsia="en-GB"/>
              </w:rPr>
            </w:r>
            <w:r>
              <w:rPr>
                <w:lang w:eastAsia="en-GB"/>
              </w:rPr>
              <w:fldChar w:fldCharType="separate"/>
            </w:r>
            <w:r w:rsidR="002B6F91">
              <w:t>Organizacja przewozu (T</w:t>
            </w:r>
            <w:r w:rsidR="002B6F91" w:rsidRPr="00F963E2">
              <w:t xml:space="preserve">ransport </w:t>
            </w:r>
            <w:proofErr w:type="spellStart"/>
            <w:r w:rsidR="002B6F91" w:rsidRPr="00F963E2">
              <w:t>Arrangement</w:t>
            </w:r>
            <w:proofErr w:type="spellEnd"/>
            <w:r w:rsidR="002B6F91">
              <w:t>)</w:t>
            </w:r>
            <w:r>
              <w:rPr>
                <w:lang w:eastAsia="en-GB"/>
              </w:rPr>
              <w:fldChar w:fldCharType="end"/>
            </w:r>
            <w:r>
              <w:rPr>
                <w:lang w:eastAsia="en-GB"/>
              </w:rPr>
              <w:t>”.</w:t>
            </w:r>
          </w:p>
        </w:tc>
        <w:tc>
          <w:tcPr>
            <w:tcW w:w="1050" w:type="dxa"/>
          </w:tcPr>
          <w:p w14:paraId="2A374959" w14:textId="77777777" w:rsidR="00C11AAF" w:rsidRPr="009079F8" w:rsidRDefault="00C11AAF" w:rsidP="00F23355">
            <w:r>
              <w:t>n</w:t>
            </w:r>
            <w:r w:rsidRPr="009079F8">
              <w:t>1</w:t>
            </w:r>
          </w:p>
        </w:tc>
      </w:tr>
      <w:tr w:rsidR="00C11AAF" w:rsidRPr="009079F8" w14:paraId="40A0EA5B" w14:textId="77777777" w:rsidTr="00F23355">
        <w:trPr>
          <w:cantSplit/>
        </w:trPr>
        <w:tc>
          <w:tcPr>
            <w:tcW w:w="414" w:type="dxa"/>
          </w:tcPr>
          <w:p w14:paraId="40807323" w14:textId="77777777" w:rsidR="00C11AAF" w:rsidRPr="009079F8" w:rsidRDefault="00C11AAF" w:rsidP="00F23355">
            <w:pPr>
              <w:rPr>
                <w:i/>
              </w:rPr>
            </w:pPr>
          </w:p>
        </w:tc>
        <w:tc>
          <w:tcPr>
            <w:tcW w:w="415" w:type="dxa"/>
            <w:gridSpan w:val="2"/>
          </w:tcPr>
          <w:p w14:paraId="1ACDD0A5" w14:textId="77777777" w:rsidR="00C11AAF" w:rsidRDefault="00C11AAF" w:rsidP="00F23355">
            <w:pPr>
              <w:rPr>
                <w:i/>
              </w:rPr>
            </w:pPr>
            <w:r>
              <w:rPr>
                <w:i/>
              </w:rPr>
              <w:t>e</w:t>
            </w:r>
          </w:p>
        </w:tc>
        <w:tc>
          <w:tcPr>
            <w:tcW w:w="4177" w:type="dxa"/>
          </w:tcPr>
          <w:p w14:paraId="64CA15FE" w14:textId="77777777" w:rsidR="00C11AAF" w:rsidRDefault="00C11AAF" w:rsidP="00F23355">
            <w:r w:rsidRPr="009079F8">
              <w:t>Kod rodzaju transportu</w:t>
            </w:r>
          </w:p>
          <w:p w14:paraId="37BA9920" w14:textId="77777777" w:rsidR="00C11AAF" w:rsidRPr="009079F8" w:rsidRDefault="00C11AAF" w:rsidP="00F23355">
            <w:r>
              <w:rPr>
                <w:rFonts w:ascii="Courier New" w:hAnsi="Courier New" w:cs="Courier New"/>
                <w:noProof/>
                <w:color w:val="0000FF"/>
                <w:szCs w:val="20"/>
              </w:rPr>
              <w:t>TransportModeCode</w:t>
            </w:r>
          </w:p>
        </w:tc>
        <w:tc>
          <w:tcPr>
            <w:tcW w:w="437" w:type="dxa"/>
            <w:gridSpan w:val="2"/>
          </w:tcPr>
          <w:p w14:paraId="0C913107" w14:textId="77777777" w:rsidR="00C11AAF" w:rsidRDefault="00C11AAF" w:rsidP="00F23355">
            <w:pPr>
              <w:jc w:val="center"/>
            </w:pPr>
            <w:r w:rsidRPr="009079F8">
              <w:t>D</w:t>
            </w:r>
          </w:p>
        </w:tc>
        <w:tc>
          <w:tcPr>
            <w:tcW w:w="2967" w:type="dxa"/>
            <w:gridSpan w:val="2"/>
          </w:tcPr>
          <w:p w14:paraId="39128933" w14:textId="77777777" w:rsidR="00C11AAF" w:rsidRPr="009079F8" w:rsidRDefault="00C11AAF" w:rsidP="00F23355">
            <w:r w:rsidRPr="009079F8">
              <w:t xml:space="preserve">„R”, jeżeli rodzaj transportu ulega zmianie w </w:t>
            </w:r>
            <w:r w:rsidRPr="00B577A6">
              <w:t>związku z przeładunkiem wyrobów</w:t>
            </w:r>
            <w:r w:rsidRPr="009079F8">
              <w:t>.</w:t>
            </w:r>
          </w:p>
        </w:tc>
        <w:tc>
          <w:tcPr>
            <w:tcW w:w="4306" w:type="dxa"/>
            <w:gridSpan w:val="2"/>
          </w:tcPr>
          <w:p w14:paraId="17263116" w14:textId="77777777" w:rsidR="00C11AAF" w:rsidRDefault="00C11AAF" w:rsidP="00F23355">
            <w:pPr>
              <w:pStyle w:val="pqiTabBody"/>
            </w:pPr>
            <w:r>
              <w:t>Wartość ze słownika „</w:t>
            </w:r>
            <w:r w:rsidRPr="003C3C3F">
              <w:t xml:space="preserve">Kody rodzaju transportu (Transport </w:t>
            </w:r>
            <w:proofErr w:type="spellStart"/>
            <w:r w:rsidRPr="003C3C3F">
              <w:t>modes</w:t>
            </w:r>
            <w:proofErr w:type="spellEnd"/>
            <w:r w:rsidRPr="003C3C3F">
              <w:t>)</w:t>
            </w:r>
            <w:r>
              <w:t>”.</w:t>
            </w:r>
          </w:p>
        </w:tc>
        <w:tc>
          <w:tcPr>
            <w:tcW w:w="1050" w:type="dxa"/>
          </w:tcPr>
          <w:p w14:paraId="2F35DE61" w14:textId="77777777" w:rsidR="00C11AAF" w:rsidRPr="009079F8" w:rsidRDefault="00C11AAF" w:rsidP="00F23355">
            <w:r w:rsidRPr="009079F8">
              <w:t>n..2</w:t>
            </w:r>
          </w:p>
        </w:tc>
      </w:tr>
      <w:tr w:rsidR="00C11AAF" w:rsidRPr="009079F8" w14:paraId="4A8C93CC" w14:textId="77777777" w:rsidTr="00F23355">
        <w:trPr>
          <w:cantSplit/>
        </w:trPr>
        <w:tc>
          <w:tcPr>
            <w:tcW w:w="829" w:type="dxa"/>
            <w:gridSpan w:val="3"/>
          </w:tcPr>
          <w:p w14:paraId="784B8AF5" w14:textId="77777777" w:rsidR="00C11AAF" w:rsidRDefault="00C11AAF" w:rsidP="00F23355">
            <w:pPr>
              <w:rPr>
                <w:i/>
              </w:rPr>
            </w:pPr>
            <w:r>
              <w:rPr>
                <w:b/>
              </w:rPr>
              <w:t>2.1</w:t>
            </w:r>
          </w:p>
        </w:tc>
        <w:tc>
          <w:tcPr>
            <w:tcW w:w="4177" w:type="dxa"/>
          </w:tcPr>
          <w:p w14:paraId="051EDA69" w14:textId="77777777" w:rsidR="00C11AAF" w:rsidRDefault="00C11AAF" w:rsidP="00F23355">
            <w:pPr>
              <w:keepNext/>
              <w:rPr>
                <w:b/>
              </w:rPr>
            </w:pPr>
            <w:r>
              <w:rPr>
                <w:b/>
              </w:rPr>
              <w:t>Miejsce przeładunku wyrobów</w:t>
            </w:r>
          </w:p>
          <w:p w14:paraId="0BAD95EF" w14:textId="77777777" w:rsidR="00C11AAF" w:rsidRPr="00B577A6" w:rsidRDefault="00C11AAF" w:rsidP="00F23355">
            <w:pPr>
              <w:rPr>
                <w:rFonts w:ascii="Courier New" w:hAnsi="Courier New" w:cs="Courier New"/>
                <w:noProof/>
                <w:color w:val="0000FF"/>
              </w:rPr>
            </w:pPr>
            <w:r w:rsidRPr="00B577A6">
              <w:rPr>
                <w:rFonts w:ascii="Courier New" w:hAnsi="Courier New" w:cs="Courier New"/>
                <w:noProof/>
                <w:color w:val="0000FF"/>
              </w:rPr>
              <w:t>PlaceOfTranshipment</w:t>
            </w:r>
          </w:p>
        </w:tc>
        <w:tc>
          <w:tcPr>
            <w:tcW w:w="437" w:type="dxa"/>
            <w:gridSpan w:val="2"/>
          </w:tcPr>
          <w:p w14:paraId="1D5DB69C" w14:textId="77777777" w:rsidR="00C11AAF" w:rsidRDefault="00C11AAF" w:rsidP="00F23355">
            <w:pPr>
              <w:jc w:val="center"/>
            </w:pPr>
            <w:r>
              <w:rPr>
                <w:b/>
              </w:rPr>
              <w:t>R</w:t>
            </w:r>
          </w:p>
        </w:tc>
        <w:tc>
          <w:tcPr>
            <w:tcW w:w="2967" w:type="dxa"/>
            <w:gridSpan w:val="2"/>
          </w:tcPr>
          <w:p w14:paraId="2F334EC6" w14:textId="77777777" w:rsidR="00C11AAF" w:rsidRPr="009079F8" w:rsidRDefault="00C11AAF" w:rsidP="00F23355"/>
        </w:tc>
        <w:tc>
          <w:tcPr>
            <w:tcW w:w="4306" w:type="dxa"/>
            <w:gridSpan w:val="2"/>
          </w:tcPr>
          <w:p w14:paraId="5E61BC13" w14:textId="77777777" w:rsidR="00C11AAF" w:rsidRDefault="00C11AAF" w:rsidP="00F23355">
            <w:pPr>
              <w:pStyle w:val="pqiTabBody"/>
            </w:pPr>
          </w:p>
        </w:tc>
        <w:tc>
          <w:tcPr>
            <w:tcW w:w="1050" w:type="dxa"/>
          </w:tcPr>
          <w:p w14:paraId="6678FCF1" w14:textId="77777777" w:rsidR="00C11AAF" w:rsidRPr="009079F8" w:rsidRDefault="00C11AAF" w:rsidP="00F23355">
            <w:r>
              <w:rPr>
                <w:b/>
              </w:rPr>
              <w:t>1x</w:t>
            </w:r>
          </w:p>
        </w:tc>
      </w:tr>
      <w:tr w:rsidR="00C11AAF" w:rsidRPr="009079F8" w14:paraId="6C780B86" w14:textId="77777777" w:rsidTr="00F23355">
        <w:trPr>
          <w:cantSplit/>
        </w:trPr>
        <w:tc>
          <w:tcPr>
            <w:tcW w:w="414" w:type="dxa"/>
          </w:tcPr>
          <w:p w14:paraId="0E0EE8AE" w14:textId="77777777" w:rsidR="00C11AAF" w:rsidRPr="009079F8" w:rsidRDefault="00C11AAF" w:rsidP="00F23355">
            <w:pPr>
              <w:rPr>
                <w:i/>
              </w:rPr>
            </w:pPr>
          </w:p>
        </w:tc>
        <w:tc>
          <w:tcPr>
            <w:tcW w:w="415" w:type="dxa"/>
            <w:gridSpan w:val="2"/>
          </w:tcPr>
          <w:p w14:paraId="6D012071" w14:textId="77777777" w:rsidR="00C11AAF" w:rsidRPr="009079F8" w:rsidRDefault="00C11AAF" w:rsidP="00F23355">
            <w:pPr>
              <w:rPr>
                <w:i/>
              </w:rPr>
            </w:pPr>
            <w:r>
              <w:rPr>
                <w:i/>
              </w:rPr>
              <w:t>a</w:t>
            </w:r>
          </w:p>
        </w:tc>
        <w:tc>
          <w:tcPr>
            <w:tcW w:w="4177" w:type="dxa"/>
          </w:tcPr>
          <w:p w14:paraId="5F4688F5" w14:textId="77777777" w:rsidR="00C11AAF" w:rsidRDefault="00C11AAF" w:rsidP="00F23355">
            <w:r w:rsidRPr="009079F8">
              <w:t xml:space="preserve">Nazwa </w:t>
            </w:r>
            <w:r>
              <w:t>miejsca przeładunku</w:t>
            </w:r>
          </w:p>
          <w:p w14:paraId="30010D3A" w14:textId="77777777" w:rsidR="00C11AAF" w:rsidRPr="00C062C8" w:rsidRDefault="00C11AAF" w:rsidP="00F23355">
            <w:pPr>
              <w:rPr>
                <w:rFonts w:ascii="Courier New" w:hAnsi="Courier New" w:cs="Courier New"/>
                <w:noProof/>
                <w:color w:val="0000FF"/>
              </w:rPr>
            </w:pPr>
            <w:r w:rsidRPr="00C062C8">
              <w:rPr>
                <w:rFonts w:ascii="Courier New" w:hAnsi="Courier New" w:cs="Courier New"/>
                <w:noProof/>
                <w:color w:val="0000FF"/>
              </w:rPr>
              <w:t>PlaceName</w:t>
            </w:r>
          </w:p>
        </w:tc>
        <w:tc>
          <w:tcPr>
            <w:tcW w:w="437" w:type="dxa"/>
            <w:gridSpan w:val="2"/>
          </w:tcPr>
          <w:p w14:paraId="336524F7" w14:textId="77777777" w:rsidR="00C11AAF" w:rsidRDefault="00C11AAF" w:rsidP="00F23355">
            <w:pPr>
              <w:jc w:val="center"/>
            </w:pPr>
            <w:r>
              <w:t>O</w:t>
            </w:r>
          </w:p>
        </w:tc>
        <w:tc>
          <w:tcPr>
            <w:tcW w:w="2967" w:type="dxa"/>
            <w:gridSpan w:val="2"/>
          </w:tcPr>
          <w:p w14:paraId="4A47E8BA" w14:textId="77777777" w:rsidR="00C11AAF" w:rsidRPr="009079F8" w:rsidRDefault="00C11AAF" w:rsidP="00F23355"/>
        </w:tc>
        <w:tc>
          <w:tcPr>
            <w:tcW w:w="4306" w:type="dxa"/>
            <w:gridSpan w:val="2"/>
          </w:tcPr>
          <w:p w14:paraId="43B80EF9" w14:textId="77777777" w:rsidR="00C11AAF" w:rsidRDefault="00C11AAF" w:rsidP="00F23355">
            <w:pPr>
              <w:pStyle w:val="pqiTabBody"/>
            </w:pPr>
            <w:r>
              <w:t>Należy podać dane ułatwiające identyfikację miejsca fizycznego przeładunku wyrobów.</w:t>
            </w:r>
          </w:p>
        </w:tc>
        <w:tc>
          <w:tcPr>
            <w:tcW w:w="1050" w:type="dxa"/>
          </w:tcPr>
          <w:p w14:paraId="0723336A" w14:textId="77777777" w:rsidR="00C11AAF" w:rsidRPr="009079F8" w:rsidRDefault="00C11AAF" w:rsidP="00F23355">
            <w:r w:rsidRPr="009079F8">
              <w:t>an..182</w:t>
            </w:r>
          </w:p>
        </w:tc>
      </w:tr>
      <w:tr w:rsidR="00C11AAF" w:rsidRPr="009079F8" w14:paraId="3C71853F" w14:textId="77777777" w:rsidTr="00F23355">
        <w:trPr>
          <w:cantSplit/>
        </w:trPr>
        <w:tc>
          <w:tcPr>
            <w:tcW w:w="414" w:type="dxa"/>
          </w:tcPr>
          <w:p w14:paraId="545EFF5A" w14:textId="77777777" w:rsidR="00C11AAF" w:rsidRPr="009079F8" w:rsidRDefault="00C11AAF" w:rsidP="00F23355">
            <w:pPr>
              <w:rPr>
                <w:i/>
              </w:rPr>
            </w:pPr>
          </w:p>
        </w:tc>
        <w:tc>
          <w:tcPr>
            <w:tcW w:w="415" w:type="dxa"/>
            <w:gridSpan w:val="2"/>
          </w:tcPr>
          <w:p w14:paraId="5B76FA48" w14:textId="77777777" w:rsidR="00C11AAF" w:rsidRPr="009079F8" w:rsidRDefault="00C11AAF" w:rsidP="00F23355">
            <w:pPr>
              <w:rPr>
                <w:i/>
              </w:rPr>
            </w:pPr>
            <w:r>
              <w:rPr>
                <w:i/>
              </w:rPr>
              <w:t>b</w:t>
            </w:r>
          </w:p>
        </w:tc>
        <w:tc>
          <w:tcPr>
            <w:tcW w:w="4177" w:type="dxa"/>
          </w:tcPr>
          <w:p w14:paraId="7E6C8D25" w14:textId="77777777" w:rsidR="00C11AAF" w:rsidRDefault="00C11AAF" w:rsidP="00F23355">
            <w:r w:rsidRPr="009079F8">
              <w:t>Ulica</w:t>
            </w:r>
          </w:p>
          <w:p w14:paraId="256FC159" w14:textId="77777777" w:rsidR="00C11AAF" w:rsidRDefault="00C11AAF" w:rsidP="00F23355">
            <w:r>
              <w:rPr>
                <w:rFonts w:ascii="Courier New" w:hAnsi="Courier New" w:cs="Courier New"/>
                <w:noProof/>
                <w:color w:val="0000FF"/>
                <w:szCs w:val="20"/>
              </w:rPr>
              <w:t>StreetName</w:t>
            </w:r>
          </w:p>
        </w:tc>
        <w:tc>
          <w:tcPr>
            <w:tcW w:w="437" w:type="dxa"/>
            <w:gridSpan w:val="2"/>
          </w:tcPr>
          <w:p w14:paraId="4B594561" w14:textId="77777777" w:rsidR="00C11AAF" w:rsidRDefault="00C11AAF" w:rsidP="00F23355">
            <w:pPr>
              <w:jc w:val="center"/>
            </w:pPr>
            <w:r>
              <w:t>R</w:t>
            </w:r>
          </w:p>
        </w:tc>
        <w:tc>
          <w:tcPr>
            <w:tcW w:w="2967" w:type="dxa"/>
            <w:gridSpan w:val="2"/>
          </w:tcPr>
          <w:p w14:paraId="3AC7701B" w14:textId="77777777" w:rsidR="00C11AAF" w:rsidRPr="009079F8" w:rsidRDefault="00C11AAF" w:rsidP="00F23355"/>
        </w:tc>
        <w:tc>
          <w:tcPr>
            <w:tcW w:w="4306" w:type="dxa"/>
            <w:gridSpan w:val="2"/>
          </w:tcPr>
          <w:p w14:paraId="10249BCC" w14:textId="77777777" w:rsidR="00C11AAF" w:rsidRDefault="00C11AAF" w:rsidP="00F23355">
            <w:pPr>
              <w:pStyle w:val="pqiTabBody"/>
            </w:pPr>
          </w:p>
        </w:tc>
        <w:tc>
          <w:tcPr>
            <w:tcW w:w="1050" w:type="dxa"/>
          </w:tcPr>
          <w:p w14:paraId="6779885F" w14:textId="77777777" w:rsidR="00C11AAF" w:rsidRPr="009079F8" w:rsidRDefault="00C11AAF" w:rsidP="00F23355">
            <w:r w:rsidRPr="009079F8">
              <w:t>an..65</w:t>
            </w:r>
          </w:p>
        </w:tc>
      </w:tr>
      <w:tr w:rsidR="00C11AAF" w:rsidRPr="009079F8" w14:paraId="27C8FCA8" w14:textId="77777777" w:rsidTr="00F23355">
        <w:trPr>
          <w:cantSplit/>
        </w:trPr>
        <w:tc>
          <w:tcPr>
            <w:tcW w:w="414" w:type="dxa"/>
          </w:tcPr>
          <w:p w14:paraId="6A118878" w14:textId="77777777" w:rsidR="00C11AAF" w:rsidRPr="009079F8" w:rsidRDefault="00C11AAF" w:rsidP="00F23355">
            <w:pPr>
              <w:rPr>
                <w:i/>
              </w:rPr>
            </w:pPr>
          </w:p>
        </w:tc>
        <w:tc>
          <w:tcPr>
            <w:tcW w:w="415" w:type="dxa"/>
            <w:gridSpan w:val="2"/>
          </w:tcPr>
          <w:p w14:paraId="3DAD417B" w14:textId="77777777" w:rsidR="00C11AAF" w:rsidRPr="009079F8" w:rsidRDefault="00C11AAF" w:rsidP="00F23355">
            <w:pPr>
              <w:rPr>
                <w:i/>
              </w:rPr>
            </w:pPr>
            <w:r>
              <w:rPr>
                <w:i/>
              </w:rPr>
              <w:t>c</w:t>
            </w:r>
          </w:p>
        </w:tc>
        <w:tc>
          <w:tcPr>
            <w:tcW w:w="4177" w:type="dxa"/>
          </w:tcPr>
          <w:p w14:paraId="3AB5D603" w14:textId="77777777" w:rsidR="00C11AAF" w:rsidRDefault="00C11AAF" w:rsidP="00F23355">
            <w:r w:rsidRPr="009079F8">
              <w:t>Numer domu</w:t>
            </w:r>
          </w:p>
          <w:p w14:paraId="6CE0121F" w14:textId="77777777" w:rsidR="00C11AAF" w:rsidRDefault="00C11AAF" w:rsidP="00F23355">
            <w:r>
              <w:rPr>
                <w:rFonts w:ascii="Courier New" w:hAnsi="Courier New" w:cs="Courier New"/>
                <w:noProof/>
                <w:color w:val="0000FF"/>
                <w:szCs w:val="20"/>
              </w:rPr>
              <w:t>StreetNumber</w:t>
            </w:r>
          </w:p>
        </w:tc>
        <w:tc>
          <w:tcPr>
            <w:tcW w:w="437" w:type="dxa"/>
            <w:gridSpan w:val="2"/>
          </w:tcPr>
          <w:p w14:paraId="6B2411B7" w14:textId="77777777" w:rsidR="00C11AAF" w:rsidRDefault="00C11AAF" w:rsidP="00F23355">
            <w:pPr>
              <w:jc w:val="center"/>
            </w:pPr>
            <w:r w:rsidRPr="009079F8">
              <w:t>O</w:t>
            </w:r>
          </w:p>
        </w:tc>
        <w:tc>
          <w:tcPr>
            <w:tcW w:w="2967" w:type="dxa"/>
            <w:gridSpan w:val="2"/>
          </w:tcPr>
          <w:p w14:paraId="61C88D65" w14:textId="77777777" w:rsidR="00C11AAF" w:rsidRPr="009079F8" w:rsidRDefault="00C11AAF" w:rsidP="00F23355"/>
        </w:tc>
        <w:tc>
          <w:tcPr>
            <w:tcW w:w="4306" w:type="dxa"/>
            <w:gridSpan w:val="2"/>
          </w:tcPr>
          <w:p w14:paraId="65E53587" w14:textId="77777777" w:rsidR="00C11AAF" w:rsidRDefault="00C11AAF" w:rsidP="00F23355">
            <w:pPr>
              <w:pStyle w:val="pqiTabBody"/>
            </w:pPr>
          </w:p>
        </w:tc>
        <w:tc>
          <w:tcPr>
            <w:tcW w:w="1050" w:type="dxa"/>
          </w:tcPr>
          <w:p w14:paraId="25437414" w14:textId="77777777" w:rsidR="00C11AAF" w:rsidRPr="009079F8" w:rsidRDefault="00C11AAF" w:rsidP="00F23355">
            <w:r w:rsidRPr="009079F8">
              <w:t>an..11</w:t>
            </w:r>
          </w:p>
        </w:tc>
      </w:tr>
      <w:tr w:rsidR="00C11AAF" w:rsidRPr="009079F8" w14:paraId="586FDF3F" w14:textId="77777777" w:rsidTr="00F23355">
        <w:trPr>
          <w:cantSplit/>
        </w:trPr>
        <w:tc>
          <w:tcPr>
            <w:tcW w:w="414" w:type="dxa"/>
          </w:tcPr>
          <w:p w14:paraId="64918741" w14:textId="77777777" w:rsidR="00C11AAF" w:rsidRPr="009079F8" w:rsidRDefault="00C11AAF" w:rsidP="00F23355">
            <w:pPr>
              <w:rPr>
                <w:i/>
              </w:rPr>
            </w:pPr>
          </w:p>
        </w:tc>
        <w:tc>
          <w:tcPr>
            <w:tcW w:w="415" w:type="dxa"/>
            <w:gridSpan w:val="2"/>
          </w:tcPr>
          <w:p w14:paraId="3DFEBABB" w14:textId="77777777" w:rsidR="00C11AAF" w:rsidRPr="009079F8" w:rsidRDefault="00C11AAF" w:rsidP="00F23355">
            <w:pPr>
              <w:rPr>
                <w:i/>
              </w:rPr>
            </w:pPr>
            <w:r>
              <w:rPr>
                <w:i/>
              </w:rPr>
              <w:t>d</w:t>
            </w:r>
          </w:p>
        </w:tc>
        <w:tc>
          <w:tcPr>
            <w:tcW w:w="4177" w:type="dxa"/>
          </w:tcPr>
          <w:p w14:paraId="704E63E9" w14:textId="77777777" w:rsidR="00C11AAF" w:rsidRDefault="00C11AAF" w:rsidP="00F23355">
            <w:r w:rsidRPr="009079F8">
              <w:t>Kod pocztowy</w:t>
            </w:r>
          </w:p>
          <w:p w14:paraId="0A5BC288" w14:textId="77777777" w:rsidR="00C11AAF" w:rsidRDefault="00C11AAF" w:rsidP="00F23355">
            <w:r>
              <w:rPr>
                <w:rFonts w:ascii="Courier New" w:hAnsi="Courier New" w:cs="Courier New"/>
                <w:noProof/>
                <w:color w:val="0000FF"/>
                <w:szCs w:val="20"/>
              </w:rPr>
              <w:t>Postcode</w:t>
            </w:r>
          </w:p>
        </w:tc>
        <w:tc>
          <w:tcPr>
            <w:tcW w:w="437" w:type="dxa"/>
            <w:gridSpan w:val="2"/>
          </w:tcPr>
          <w:p w14:paraId="7D4289A2" w14:textId="77777777" w:rsidR="00C11AAF" w:rsidRDefault="00C11AAF" w:rsidP="00F23355">
            <w:pPr>
              <w:jc w:val="center"/>
            </w:pPr>
            <w:r w:rsidRPr="009079F8">
              <w:t>R</w:t>
            </w:r>
          </w:p>
        </w:tc>
        <w:tc>
          <w:tcPr>
            <w:tcW w:w="2967" w:type="dxa"/>
            <w:gridSpan w:val="2"/>
          </w:tcPr>
          <w:p w14:paraId="7CA70ED3" w14:textId="77777777" w:rsidR="00C11AAF" w:rsidRPr="009079F8" w:rsidRDefault="00C11AAF" w:rsidP="00F23355"/>
        </w:tc>
        <w:tc>
          <w:tcPr>
            <w:tcW w:w="4306" w:type="dxa"/>
            <w:gridSpan w:val="2"/>
          </w:tcPr>
          <w:p w14:paraId="2FF0A1F9" w14:textId="77777777" w:rsidR="00C11AAF" w:rsidRDefault="00C11AAF" w:rsidP="00F23355">
            <w:pPr>
              <w:pStyle w:val="pqiTabBody"/>
            </w:pPr>
          </w:p>
        </w:tc>
        <w:tc>
          <w:tcPr>
            <w:tcW w:w="1050" w:type="dxa"/>
          </w:tcPr>
          <w:p w14:paraId="3D82A7E5" w14:textId="77777777" w:rsidR="00C11AAF" w:rsidRPr="009079F8" w:rsidRDefault="00C11AAF" w:rsidP="00F23355">
            <w:r w:rsidRPr="009079F8">
              <w:t>an..10</w:t>
            </w:r>
          </w:p>
        </w:tc>
      </w:tr>
      <w:tr w:rsidR="00C11AAF" w:rsidRPr="009079F8" w14:paraId="7EC1D534" w14:textId="77777777" w:rsidTr="00F23355">
        <w:trPr>
          <w:cantSplit/>
        </w:trPr>
        <w:tc>
          <w:tcPr>
            <w:tcW w:w="414" w:type="dxa"/>
          </w:tcPr>
          <w:p w14:paraId="56D452AC" w14:textId="77777777" w:rsidR="00C11AAF" w:rsidRPr="009079F8" w:rsidRDefault="00C11AAF" w:rsidP="00F23355">
            <w:pPr>
              <w:rPr>
                <w:i/>
              </w:rPr>
            </w:pPr>
          </w:p>
        </w:tc>
        <w:tc>
          <w:tcPr>
            <w:tcW w:w="415" w:type="dxa"/>
            <w:gridSpan w:val="2"/>
          </w:tcPr>
          <w:p w14:paraId="2A7461B5" w14:textId="77777777" w:rsidR="00C11AAF" w:rsidRPr="009079F8" w:rsidRDefault="00C11AAF" w:rsidP="00F23355">
            <w:pPr>
              <w:rPr>
                <w:i/>
              </w:rPr>
            </w:pPr>
            <w:r>
              <w:rPr>
                <w:i/>
              </w:rPr>
              <w:t>e</w:t>
            </w:r>
          </w:p>
        </w:tc>
        <w:tc>
          <w:tcPr>
            <w:tcW w:w="4177" w:type="dxa"/>
          </w:tcPr>
          <w:p w14:paraId="4DD532B2" w14:textId="77777777" w:rsidR="00C11AAF" w:rsidRDefault="00C11AAF" w:rsidP="00F23355">
            <w:r w:rsidRPr="009079F8">
              <w:t>Miejscowość</w:t>
            </w:r>
          </w:p>
          <w:p w14:paraId="0706BD9F" w14:textId="77777777" w:rsidR="00C11AAF" w:rsidRDefault="00C11AAF" w:rsidP="00F23355">
            <w:r>
              <w:rPr>
                <w:rFonts w:ascii="Courier New" w:hAnsi="Courier New" w:cs="Courier New"/>
                <w:noProof/>
                <w:color w:val="0000FF"/>
                <w:szCs w:val="20"/>
              </w:rPr>
              <w:t>City</w:t>
            </w:r>
          </w:p>
        </w:tc>
        <w:tc>
          <w:tcPr>
            <w:tcW w:w="437" w:type="dxa"/>
            <w:gridSpan w:val="2"/>
          </w:tcPr>
          <w:p w14:paraId="28A51FE8" w14:textId="77777777" w:rsidR="00C11AAF" w:rsidRDefault="00C11AAF" w:rsidP="00F23355">
            <w:pPr>
              <w:jc w:val="center"/>
            </w:pPr>
            <w:r w:rsidRPr="009079F8">
              <w:t>R</w:t>
            </w:r>
          </w:p>
        </w:tc>
        <w:tc>
          <w:tcPr>
            <w:tcW w:w="2967" w:type="dxa"/>
            <w:gridSpan w:val="2"/>
          </w:tcPr>
          <w:p w14:paraId="61C5C206" w14:textId="77777777" w:rsidR="00C11AAF" w:rsidRPr="009079F8" w:rsidRDefault="00C11AAF" w:rsidP="00F23355"/>
        </w:tc>
        <w:tc>
          <w:tcPr>
            <w:tcW w:w="4306" w:type="dxa"/>
            <w:gridSpan w:val="2"/>
          </w:tcPr>
          <w:p w14:paraId="7AB1499A" w14:textId="77777777" w:rsidR="00C11AAF" w:rsidRDefault="00C11AAF" w:rsidP="00F23355">
            <w:pPr>
              <w:pStyle w:val="pqiTabBody"/>
            </w:pPr>
          </w:p>
        </w:tc>
        <w:tc>
          <w:tcPr>
            <w:tcW w:w="1050" w:type="dxa"/>
          </w:tcPr>
          <w:p w14:paraId="7E618896" w14:textId="77777777" w:rsidR="00C11AAF" w:rsidRPr="009079F8" w:rsidRDefault="00C11AAF" w:rsidP="00F23355">
            <w:r w:rsidRPr="009079F8">
              <w:t>an..50</w:t>
            </w:r>
          </w:p>
        </w:tc>
      </w:tr>
      <w:tr w:rsidR="00C11AAF" w:rsidRPr="009079F8" w14:paraId="3E8222D6" w14:textId="77777777" w:rsidTr="00F23355">
        <w:trPr>
          <w:cantSplit/>
        </w:trPr>
        <w:tc>
          <w:tcPr>
            <w:tcW w:w="829" w:type="dxa"/>
            <w:gridSpan w:val="3"/>
          </w:tcPr>
          <w:p w14:paraId="6D1D2FB0" w14:textId="77777777" w:rsidR="00C11AAF" w:rsidRPr="009079F8" w:rsidRDefault="00C11AAF" w:rsidP="00F23355">
            <w:pPr>
              <w:keepNext/>
              <w:rPr>
                <w:i/>
              </w:rPr>
            </w:pPr>
            <w:r>
              <w:rPr>
                <w:b/>
              </w:rPr>
              <w:t>3</w:t>
            </w:r>
          </w:p>
        </w:tc>
        <w:tc>
          <w:tcPr>
            <w:tcW w:w="4177" w:type="dxa"/>
          </w:tcPr>
          <w:p w14:paraId="13BB6043" w14:textId="77777777" w:rsidR="00C11AAF" w:rsidRPr="00823541" w:rsidRDefault="00C11AAF" w:rsidP="00F23355">
            <w:pPr>
              <w:keepNext/>
              <w:rPr>
                <w:b/>
                <w:lang w:val="en-US"/>
              </w:rPr>
            </w:pPr>
            <w:r w:rsidRPr="00823541">
              <w:rPr>
                <w:b/>
                <w:lang w:val="en-US"/>
              </w:rPr>
              <w:t xml:space="preserve">PODMIOT </w:t>
            </w:r>
            <w:proofErr w:type="spellStart"/>
            <w:r w:rsidRPr="00823541">
              <w:rPr>
                <w:b/>
                <w:lang w:val="en-US"/>
              </w:rPr>
              <w:t>Nowy</w:t>
            </w:r>
            <w:proofErr w:type="spellEnd"/>
            <w:r w:rsidRPr="00823541">
              <w:rPr>
                <w:b/>
                <w:lang w:val="en-US"/>
              </w:rPr>
              <w:t xml:space="preserve"> </w:t>
            </w:r>
            <w:proofErr w:type="spellStart"/>
            <w:r w:rsidRPr="00823541">
              <w:rPr>
                <w:b/>
                <w:lang w:val="en-US"/>
              </w:rPr>
              <w:t>Organizator</w:t>
            </w:r>
            <w:proofErr w:type="spellEnd"/>
            <w:r w:rsidRPr="00823541">
              <w:rPr>
                <w:b/>
                <w:lang w:val="en-US"/>
              </w:rPr>
              <w:t xml:space="preserve"> </w:t>
            </w:r>
            <w:proofErr w:type="spellStart"/>
            <w:r w:rsidRPr="00823541">
              <w:rPr>
                <w:b/>
                <w:lang w:val="en-US"/>
              </w:rPr>
              <w:t>Transportu</w:t>
            </w:r>
            <w:proofErr w:type="spellEnd"/>
          </w:p>
          <w:p w14:paraId="16689E6B" w14:textId="77777777" w:rsidR="00C11AAF" w:rsidRPr="00823541" w:rsidRDefault="00C11AAF" w:rsidP="00F23355">
            <w:pPr>
              <w:keepNext/>
              <w:rPr>
                <w:b/>
                <w:lang w:val="en-US"/>
              </w:rPr>
            </w:pPr>
            <w:r w:rsidRPr="00823541">
              <w:rPr>
                <w:rFonts w:ascii="Courier New" w:hAnsi="Courier New" w:cs="Courier New"/>
                <w:noProof/>
                <w:color w:val="0000FF"/>
                <w:szCs w:val="20"/>
                <w:lang w:val="en-US"/>
              </w:rPr>
              <w:t>NewTransportArrangerTrader</w:t>
            </w:r>
          </w:p>
        </w:tc>
        <w:tc>
          <w:tcPr>
            <w:tcW w:w="437" w:type="dxa"/>
            <w:gridSpan w:val="2"/>
          </w:tcPr>
          <w:p w14:paraId="46922B90" w14:textId="77777777" w:rsidR="00C11AAF" w:rsidRPr="00C15AD5" w:rsidRDefault="00C11AAF" w:rsidP="00F23355">
            <w:pPr>
              <w:keepNext/>
              <w:jc w:val="center"/>
              <w:rPr>
                <w:b/>
              </w:rPr>
            </w:pPr>
            <w:r w:rsidRPr="00C15AD5">
              <w:rPr>
                <w:b/>
              </w:rPr>
              <w:t>D</w:t>
            </w:r>
          </w:p>
        </w:tc>
        <w:tc>
          <w:tcPr>
            <w:tcW w:w="2967" w:type="dxa"/>
            <w:gridSpan w:val="2"/>
          </w:tcPr>
          <w:p w14:paraId="709E1218" w14:textId="77777777" w:rsidR="00C11AAF" w:rsidRDefault="00C11AAF" w:rsidP="00F23355">
            <w:pPr>
              <w:keepNext/>
              <w:rPr>
                <w:b/>
              </w:rPr>
            </w:pPr>
            <w:r w:rsidRPr="00C15AD5">
              <w:rPr>
                <w:b/>
              </w:rPr>
              <w:t xml:space="preserve">„R” w celu identyfikacji podmiotu odpowiedzialnego za zorganizowanie transportu, jeżeli wartość </w:t>
            </w:r>
            <w:r w:rsidR="003256EC">
              <w:rPr>
                <w:b/>
              </w:rPr>
              <w:br/>
            </w:r>
            <w:r w:rsidRPr="00C15AD5">
              <w:rPr>
                <w:b/>
              </w:rPr>
              <w:t>w polu 2</w:t>
            </w:r>
            <w:r>
              <w:rPr>
                <w:b/>
              </w:rPr>
              <w:t>d</w:t>
            </w:r>
            <w:r w:rsidRPr="00C15AD5">
              <w:rPr>
                <w:b/>
                <w:i/>
              </w:rPr>
              <w:t xml:space="preserve"> </w:t>
            </w:r>
            <w:r w:rsidRPr="00C15AD5">
              <w:rPr>
                <w:b/>
              </w:rPr>
              <w:t>ma wartość „3” lub „4”.</w:t>
            </w:r>
          </w:p>
          <w:p w14:paraId="7B291A4D" w14:textId="77777777" w:rsidR="00C11AAF" w:rsidRPr="00C15AD5" w:rsidRDefault="00C11AAF" w:rsidP="00F23355">
            <w:pPr>
              <w:keepNext/>
              <w:rPr>
                <w:b/>
              </w:rPr>
            </w:pPr>
            <w:r w:rsidRPr="00C15AD5">
              <w:rPr>
                <w:b/>
              </w:rPr>
              <w:t xml:space="preserve">Nie stosuje się dla </w:t>
            </w:r>
            <w:r>
              <w:rPr>
                <w:b/>
              </w:rPr>
              <w:t>pozostałych wartości z pola 2d, lub nie wybrania wartości w polu 2d.</w:t>
            </w:r>
          </w:p>
        </w:tc>
        <w:tc>
          <w:tcPr>
            <w:tcW w:w="4306" w:type="dxa"/>
            <w:gridSpan w:val="2"/>
          </w:tcPr>
          <w:p w14:paraId="72E2F847" w14:textId="77777777" w:rsidR="00C11AAF" w:rsidRPr="00C15AD5" w:rsidRDefault="00C11AAF" w:rsidP="00F23355">
            <w:pPr>
              <w:keepNext/>
              <w:rPr>
                <w:b/>
              </w:rPr>
            </w:pPr>
          </w:p>
        </w:tc>
        <w:tc>
          <w:tcPr>
            <w:tcW w:w="1050" w:type="dxa"/>
          </w:tcPr>
          <w:p w14:paraId="085BA2D3" w14:textId="77777777" w:rsidR="00C11AAF" w:rsidRPr="00C15AD5" w:rsidRDefault="00C11AAF" w:rsidP="00F23355">
            <w:pPr>
              <w:keepNext/>
              <w:rPr>
                <w:b/>
              </w:rPr>
            </w:pPr>
            <w:r w:rsidRPr="00C15AD5">
              <w:rPr>
                <w:b/>
              </w:rPr>
              <w:t>1x</w:t>
            </w:r>
          </w:p>
        </w:tc>
      </w:tr>
      <w:tr w:rsidR="00C11AAF" w:rsidRPr="009079F8" w14:paraId="7D2E0E3E" w14:textId="77777777" w:rsidTr="00F23355">
        <w:trPr>
          <w:cantSplit/>
          <w:trHeight w:val="606"/>
        </w:trPr>
        <w:tc>
          <w:tcPr>
            <w:tcW w:w="829" w:type="dxa"/>
            <w:gridSpan w:val="3"/>
          </w:tcPr>
          <w:p w14:paraId="217F4FB3" w14:textId="77777777" w:rsidR="00C11AAF" w:rsidRPr="009079F8" w:rsidRDefault="00C11AAF" w:rsidP="00F23355">
            <w:pPr>
              <w:rPr>
                <w:i/>
              </w:rPr>
            </w:pPr>
          </w:p>
        </w:tc>
        <w:tc>
          <w:tcPr>
            <w:tcW w:w="4177" w:type="dxa"/>
          </w:tcPr>
          <w:p w14:paraId="2C214558" w14:textId="77777777" w:rsidR="00C11AAF" w:rsidRDefault="00C11AAF" w:rsidP="00F23355">
            <w:pPr>
              <w:pStyle w:val="pqiTabBody"/>
            </w:pPr>
            <w:r>
              <w:t>JĘZYK ELEMENTU</w:t>
            </w:r>
            <w:r w:rsidRPr="009079F8">
              <w:t xml:space="preserve"> </w:t>
            </w:r>
          </w:p>
          <w:p w14:paraId="136E071B" w14:textId="77777777" w:rsidR="00C11AAF" w:rsidRPr="009079F8" w:rsidRDefault="00C11AAF" w:rsidP="00F23355">
            <w:r>
              <w:rPr>
                <w:rFonts w:ascii="Courier New" w:hAnsi="Courier New" w:cs="Courier New"/>
                <w:noProof/>
                <w:color w:val="0000FF"/>
              </w:rPr>
              <w:t>@language</w:t>
            </w:r>
          </w:p>
        </w:tc>
        <w:tc>
          <w:tcPr>
            <w:tcW w:w="437" w:type="dxa"/>
            <w:gridSpan w:val="2"/>
          </w:tcPr>
          <w:p w14:paraId="7F134AE1" w14:textId="77777777" w:rsidR="00C11AAF" w:rsidRPr="009079F8" w:rsidRDefault="00C11AAF" w:rsidP="00F23355">
            <w:pPr>
              <w:jc w:val="center"/>
            </w:pPr>
            <w:r>
              <w:t>D</w:t>
            </w:r>
          </w:p>
        </w:tc>
        <w:tc>
          <w:tcPr>
            <w:tcW w:w="2967" w:type="dxa"/>
            <w:gridSpan w:val="2"/>
          </w:tcPr>
          <w:p w14:paraId="222CA329" w14:textId="77777777" w:rsidR="00C11AAF" w:rsidRPr="009079F8" w:rsidRDefault="00C11AAF" w:rsidP="00F23355">
            <w:r w:rsidRPr="009079F8">
              <w:t xml:space="preserve">„R”, jeżeli stosuje się </w:t>
            </w:r>
            <w:r>
              <w:t>element 3</w:t>
            </w:r>
            <w:r w:rsidRPr="009079F8">
              <w:t>.</w:t>
            </w:r>
          </w:p>
        </w:tc>
        <w:tc>
          <w:tcPr>
            <w:tcW w:w="4306" w:type="dxa"/>
            <w:gridSpan w:val="2"/>
          </w:tcPr>
          <w:p w14:paraId="257C1478" w14:textId="77777777" w:rsidR="00C11AAF" w:rsidRDefault="00C11AAF" w:rsidP="00F23355">
            <w:pPr>
              <w:pStyle w:val="pqiTabBody"/>
            </w:pPr>
            <w:r>
              <w:t>Atrybut.</w:t>
            </w:r>
          </w:p>
          <w:p w14:paraId="2429F864" w14:textId="77777777" w:rsidR="00C11AAF" w:rsidRPr="009079F8" w:rsidRDefault="00C11AAF" w:rsidP="00F23355">
            <w:r>
              <w:t>Wartość ze słownika „</w:t>
            </w:r>
            <w:r w:rsidRPr="008C6FA2">
              <w:t xml:space="preserve">Kody języka (Language </w:t>
            </w:r>
            <w:proofErr w:type="spellStart"/>
            <w:r w:rsidRPr="008C6FA2">
              <w:t>codes</w:t>
            </w:r>
            <w:proofErr w:type="spellEnd"/>
            <w:r w:rsidRPr="008C6FA2">
              <w:t>)</w:t>
            </w:r>
            <w:r>
              <w:t>”.</w:t>
            </w:r>
          </w:p>
        </w:tc>
        <w:tc>
          <w:tcPr>
            <w:tcW w:w="1050" w:type="dxa"/>
          </w:tcPr>
          <w:p w14:paraId="792AE207" w14:textId="77777777" w:rsidR="00C11AAF" w:rsidRPr="009079F8" w:rsidRDefault="00C11AAF" w:rsidP="00F23355">
            <w:r w:rsidRPr="009079F8">
              <w:t>a2</w:t>
            </w:r>
          </w:p>
        </w:tc>
      </w:tr>
      <w:tr w:rsidR="00C11AAF" w:rsidRPr="009079F8" w14:paraId="1BFFF0AE" w14:textId="77777777" w:rsidTr="00F23355">
        <w:trPr>
          <w:cantSplit/>
        </w:trPr>
        <w:tc>
          <w:tcPr>
            <w:tcW w:w="452" w:type="dxa"/>
            <w:gridSpan w:val="2"/>
          </w:tcPr>
          <w:p w14:paraId="6AE54959" w14:textId="77777777" w:rsidR="00C11AAF" w:rsidRPr="009079F8" w:rsidRDefault="00C11AAF" w:rsidP="00F23355">
            <w:pPr>
              <w:rPr>
                <w:b/>
              </w:rPr>
            </w:pPr>
          </w:p>
        </w:tc>
        <w:tc>
          <w:tcPr>
            <w:tcW w:w="377" w:type="dxa"/>
          </w:tcPr>
          <w:p w14:paraId="793BB9AA" w14:textId="77777777" w:rsidR="00C11AAF" w:rsidRPr="009079F8" w:rsidRDefault="00C11AAF" w:rsidP="00F23355">
            <w:pPr>
              <w:rPr>
                <w:i/>
              </w:rPr>
            </w:pPr>
            <w:r w:rsidRPr="009079F8">
              <w:rPr>
                <w:i/>
              </w:rPr>
              <w:t>a</w:t>
            </w:r>
          </w:p>
        </w:tc>
        <w:tc>
          <w:tcPr>
            <w:tcW w:w="4177" w:type="dxa"/>
          </w:tcPr>
          <w:p w14:paraId="034EA2FA" w14:textId="77777777" w:rsidR="00C11AAF" w:rsidRDefault="00C11AAF" w:rsidP="00F23355">
            <w:r w:rsidRPr="009079F8">
              <w:t>Numer VAT</w:t>
            </w:r>
          </w:p>
          <w:p w14:paraId="7ACEF9CE" w14:textId="77777777" w:rsidR="00C11AAF" w:rsidRPr="009079F8" w:rsidRDefault="00C11AAF" w:rsidP="00F23355">
            <w:r>
              <w:rPr>
                <w:rFonts w:ascii="Courier New" w:hAnsi="Courier New" w:cs="Courier New"/>
                <w:noProof/>
                <w:color w:val="0000FF"/>
                <w:szCs w:val="20"/>
              </w:rPr>
              <w:t>VatNumber</w:t>
            </w:r>
          </w:p>
        </w:tc>
        <w:tc>
          <w:tcPr>
            <w:tcW w:w="437" w:type="dxa"/>
            <w:gridSpan w:val="2"/>
          </w:tcPr>
          <w:p w14:paraId="71523B63" w14:textId="77777777" w:rsidR="00C11AAF" w:rsidRPr="009079F8" w:rsidRDefault="00C11AAF" w:rsidP="00F23355">
            <w:pPr>
              <w:jc w:val="center"/>
            </w:pPr>
            <w:r>
              <w:t>R</w:t>
            </w:r>
          </w:p>
        </w:tc>
        <w:tc>
          <w:tcPr>
            <w:tcW w:w="2967" w:type="dxa"/>
            <w:gridSpan w:val="2"/>
          </w:tcPr>
          <w:p w14:paraId="7ABD36ED" w14:textId="77777777" w:rsidR="00C11AAF" w:rsidRPr="009079F8" w:rsidRDefault="00C11AAF" w:rsidP="00F23355"/>
        </w:tc>
        <w:tc>
          <w:tcPr>
            <w:tcW w:w="4306" w:type="dxa"/>
            <w:gridSpan w:val="2"/>
          </w:tcPr>
          <w:p w14:paraId="47F12CF1" w14:textId="77777777" w:rsidR="00C11AAF" w:rsidRPr="009079F8" w:rsidRDefault="00C11AAF" w:rsidP="00F23355"/>
        </w:tc>
        <w:tc>
          <w:tcPr>
            <w:tcW w:w="1050" w:type="dxa"/>
          </w:tcPr>
          <w:p w14:paraId="0A55E35C" w14:textId="77777777" w:rsidR="00C11AAF" w:rsidRPr="009079F8" w:rsidRDefault="00C11AAF" w:rsidP="00F23355">
            <w:r w:rsidRPr="009079F8">
              <w:t>an..</w:t>
            </w:r>
            <w:r>
              <w:t>14</w:t>
            </w:r>
          </w:p>
        </w:tc>
      </w:tr>
      <w:tr w:rsidR="00C11AAF" w:rsidRPr="009079F8" w14:paraId="6A5FA389" w14:textId="77777777" w:rsidTr="00F23355">
        <w:trPr>
          <w:cantSplit/>
        </w:trPr>
        <w:tc>
          <w:tcPr>
            <w:tcW w:w="452" w:type="dxa"/>
            <w:gridSpan w:val="2"/>
          </w:tcPr>
          <w:p w14:paraId="44C0F5CA" w14:textId="77777777" w:rsidR="00C11AAF" w:rsidRPr="009079F8" w:rsidRDefault="00C11AAF" w:rsidP="00F23355">
            <w:pPr>
              <w:rPr>
                <w:b/>
              </w:rPr>
            </w:pPr>
          </w:p>
        </w:tc>
        <w:tc>
          <w:tcPr>
            <w:tcW w:w="377" w:type="dxa"/>
          </w:tcPr>
          <w:p w14:paraId="39A21129" w14:textId="77777777" w:rsidR="00C11AAF" w:rsidRPr="009079F8" w:rsidRDefault="00C11AAF" w:rsidP="00F23355">
            <w:pPr>
              <w:rPr>
                <w:i/>
              </w:rPr>
            </w:pPr>
            <w:r w:rsidRPr="009079F8">
              <w:rPr>
                <w:i/>
              </w:rPr>
              <w:t>b</w:t>
            </w:r>
          </w:p>
        </w:tc>
        <w:tc>
          <w:tcPr>
            <w:tcW w:w="4177" w:type="dxa"/>
          </w:tcPr>
          <w:p w14:paraId="19793660" w14:textId="77777777" w:rsidR="00C11AAF" w:rsidRDefault="00C11AAF" w:rsidP="00F23355">
            <w:r w:rsidRPr="009079F8">
              <w:t>Nazwa podmiotu gospodarczego</w:t>
            </w:r>
          </w:p>
          <w:p w14:paraId="5A27CA9A" w14:textId="77777777" w:rsidR="00C11AAF" w:rsidRPr="009079F8" w:rsidRDefault="00C11AAF" w:rsidP="00F23355">
            <w:r>
              <w:rPr>
                <w:rFonts w:ascii="Courier New" w:hAnsi="Courier New" w:cs="Courier New"/>
                <w:noProof/>
                <w:color w:val="0000FF"/>
                <w:szCs w:val="20"/>
              </w:rPr>
              <w:t>TraderName</w:t>
            </w:r>
          </w:p>
        </w:tc>
        <w:tc>
          <w:tcPr>
            <w:tcW w:w="437" w:type="dxa"/>
            <w:gridSpan w:val="2"/>
          </w:tcPr>
          <w:p w14:paraId="43946BF5" w14:textId="77777777" w:rsidR="00C11AAF" w:rsidRPr="009079F8" w:rsidRDefault="00C11AAF" w:rsidP="00F23355">
            <w:pPr>
              <w:jc w:val="center"/>
            </w:pPr>
            <w:r w:rsidRPr="009079F8">
              <w:t>R</w:t>
            </w:r>
          </w:p>
        </w:tc>
        <w:tc>
          <w:tcPr>
            <w:tcW w:w="2967" w:type="dxa"/>
            <w:gridSpan w:val="2"/>
          </w:tcPr>
          <w:p w14:paraId="2FFE7311" w14:textId="77777777" w:rsidR="00C11AAF" w:rsidRPr="009079F8" w:rsidRDefault="00C11AAF" w:rsidP="00F23355"/>
        </w:tc>
        <w:tc>
          <w:tcPr>
            <w:tcW w:w="4306" w:type="dxa"/>
            <w:gridSpan w:val="2"/>
          </w:tcPr>
          <w:p w14:paraId="4F911D94" w14:textId="77777777" w:rsidR="00C11AAF" w:rsidRPr="009079F8" w:rsidRDefault="00C11AAF" w:rsidP="00F23355"/>
        </w:tc>
        <w:tc>
          <w:tcPr>
            <w:tcW w:w="1050" w:type="dxa"/>
          </w:tcPr>
          <w:p w14:paraId="0D289EC5" w14:textId="77777777" w:rsidR="00C11AAF" w:rsidRPr="009079F8" w:rsidRDefault="00C11AAF" w:rsidP="00F23355">
            <w:r w:rsidRPr="009079F8">
              <w:t>an..182</w:t>
            </w:r>
          </w:p>
        </w:tc>
      </w:tr>
      <w:tr w:rsidR="00C11AAF" w:rsidRPr="009079F8" w14:paraId="5BDB8D8B" w14:textId="77777777" w:rsidTr="00F23355">
        <w:trPr>
          <w:cantSplit/>
        </w:trPr>
        <w:tc>
          <w:tcPr>
            <w:tcW w:w="452" w:type="dxa"/>
            <w:gridSpan w:val="2"/>
          </w:tcPr>
          <w:p w14:paraId="7211B2E8" w14:textId="77777777" w:rsidR="00C11AAF" w:rsidRPr="009079F8" w:rsidRDefault="00C11AAF" w:rsidP="00F23355">
            <w:pPr>
              <w:rPr>
                <w:b/>
              </w:rPr>
            </w:pPr>
          </w:p>
        </w:tc>
        <w:tc>
          <w:tcPr>
            <w:tcW w:w="377" w:type="dxa"/>
          </w:tcPr>
          <w:p w14:paraId="2C095CF4" w14:textId="77777777" w:rsidR="00C11AAF" w:rsidRPr="009079F8" w:rsidRDefault="00C11AAF" w:rsidP="00F23355">
            <w:pPr>
              <w:rPr>
                <w:i/>
              </w:rPr>
            </w:pPr>
            <w:r w:rsidRPr="009079F8">
              <w:rPr>
                <w:i/>
              </w:rPr>
              <w:t>c</w:t>
            </w:r>
          </w:p>
        </w:tc>
        <w:tc>
          <w:tcPr>
            <w:tcW w:w="4177" w:type="dxa"/>
          </w:tcPr>
          <w:p w14:paraId="7E3FBB0D" w14:textId="77777777" w:rsidR="00C11AAF" w:rsidRDefault="00C11AAF" w:rsidP="00F23355">
            <w:r w:rsidRPr="009079F8">
              <w:t>Ulica</w:t>
            </w:r>
          </w:p>
          <w:p w14:paraId="6DF7EDB0" w14:textId="77777777" w:rsidR="00C11AAF" w:rsidRPr="009079F8" w:rsidRDefault="00C11AAF" w:rsidP="00F23355">
            <w:r>
              <w:rPr>
                <w:rFonts w:ascii="Courier New" w:hAnsi="Courier New" w:cs="Courier New"/>
                <w:noProof/>
                <w:color w:val="0000FF"/>
                <w:szCs w:val="20"/>
              </w:rPr>
              <w:t>StreetName</w:t>
            </w:r>
          </w:p>
        </w:tc>
        <w:tc>
          <w:tcPr>
            <w:tcW w:w="437" w:type="dxa"/>
            <w:gridSpan w:val="2"/>
          </w:tcPr>
          <w:p w14:paraId="5B665E77" w14:textId="77777777" w:rsidR="00C11AAF" w:rsidRPr="009079F8" w:rsidRDefault="00C11AAF" w:rsidP="00F23355">
            <w:pPr>
              <w:jc w:val="center"/>
            </w:pPr>
            <w:r w:rsidRPr="009079F8">
              <w:t>R</w:t>
            </w:r>
          </w:p>
        </w:tc>
        <w:tc>
          <w:tcPr>
            <w:tcW w:w="2967" w:type="dxa"/>
            <w:gridSpan w:val="2"/>
          </w:tcPr>
          <w:p w14:paraId="0142D9DE" w14:textId="77777777" w:rsidR="00C11AAF" w:rsidRPr="009079F8" w:rsidRDefault="00C11AAF" w:rsidP="00F23355"/>
        </w:tc>
        <w:tc>
          <w:tcPr>
            <w:tcW w:w="4306" w:type="dxa"/>
            <w:gridSpan w:val="2"/>
          </w:tcPr>
          <w:p w14:paraId="7CACDCEE" w14:textId="77777777" w:rsidR="00C11AAF" w:rsidRPr="009079F8" w:rsidRDefault="00C11AAF" w:rsidP="00F23355"/>
        </w:tc>
        <w:tc>
          <w:tcPr>
            <w:tcW w:w="1050" w:type="dxa"/>
          </w:tcPr>
          <w:p w14:paraId="0EA49B03" w14:textId="77777777" w:rsidR="00C11AAF" w:rsidRPr="009079F8" w:rsidRDefault="00C11AAF" w:rsidP="00F23355">
            <w:r w:rsidRPr="009079F8">
              <w:t>an..65</w:t>
            </w:r>
          </w:p>
        </w:tc>
      </w:tr>
      <w:tr w:rsidR="00C11AAF" w:rsidRPr="009079F8" w14:paraId="2BCF6CAF" w14:textId="77777777" w:rsidTr="00F23355">
        <w:trPr>
          <w:cantSplit/>
        </w:trPr>
        <w:tc>
          <w:tcPr>
            <w:tcW w:w="452" w:type="dxa"/>
            <w:gridSpan w:val="2"/>
          </w:tcPr>
          <w:p w14:paraId="10D1E3F7" w14:textId="77777777" w:rsidR="00C11AAF" w:rsidRPr="009079F8" w:rsidRDefault="00C11AAF" w:rsidP="00F23355">
            <w:pPr>
              <w:rPr>
                <w:b/>
              </w:rPr>
            </w:pPr>
          </w:p>
        </w:tc>
        <w:tc>
          <w:tcPr>
            <w:tcW w:w="377" w:type="dxa"/>
          </w:tcPr>
          <w:p w14:paraId="5F2345BB" w14:textId="77777777" w:rsidR="00C11AAF" w:rsidRPr="009079F8" w:rsidRDefault="00C11AAF" w:rsidP="00F23355">
            <w:pPr>
              <w:rPr>
                <w:i/>
              </w:rPr>
            </w:pPr>
            <w:r w:rsidRPr="009079F8">
              <w:rPr>
                <w:i/>
              </w:rPr>
              <w:t>d</w:t>
            </w:r>
          </w:p>
        </w:tc>
        <w:tc>
          <w:tcPr>
            <w:tcW w:w="4177" w:type="dxa"/>
          </w:tcPr>
          <w:p w14:paraId="67371051" w14:textId="77777777" w:rsidR="00C11AAF" w:rsidRDefault="00C11AAF" w:rsidP="00F23355">
            <w:r w:rsidRPr="009079F8">
              <w:t>Numer domu</w:t>
            </w:r>
          </w:p>
          <w:p w14:paraId="4679D728" w14:textId="77777777" w:rsidR="00C11AAF" w:rsidRPr="009079F8" w:rsidRDefault="00C11AAF" w:rsidP="00F23355">
            <w:r>
              <w:rPr>
                <w:rFonts w:ascii="Courier New" w:hAnsi="Courier New" w:cs="Courier New"/>
                <w:noProof/>
                <w:color w:val="0000FF"/>
                <w:szCs w:val="20"/>
              </w:rPr>
              <w:t>StreetNumber</w:t>
            </w:r>
          </w:p>
        </w:tc>
        <w:tc>
          <w:tcPr>
            <w:tcW w:w="437" w:type="dxa"/>
            <w:gridSpan w:val="2"/>
          </w:tcPr>
          <w:p w14:paraId="4B3FEA4E" w14:textId="77777777" w:rsidR="00C11AAF" w:rsidRPr="009079F8" w:rsidRDefault="00C11AAF" w:rsidP="00F23355">
            <w:pPr>
              <w:jc w:val="center"/>
            </w:pPr>
            <w:r w:rsidRPr="009079F8">
              <w:t>O</w:t>
            </w:r>
          </w:p>
        </w:tc>
        <w:tc>
          <w:tcPr>
            <w:tcW w:w="2967" w:type="dxa"/>
            <w:gridSpan w:val="2"/>
          </w:tcPr>
          <w:p w14:paraId="6E0C84D4" w14:textId="77777777" w:rsidR="00C11AAF" w:rsidRPr="009079F8" w:rsidRDefault="00C11AAF" w:rsidP="00F23355"/>
        </w:tc>
        <w:tc>
          <w:tcPr>
            <w:tcW w:w="4306" w:type="dxa"/>
            <w:gridSpan w:val="2"/>
          </w:tcPr>
          <w:p w14:paraId="7150B8B1" w14:textId="77777777" w:rsidR="00C11AAF" w:rsidRPr="009079F8" w:rsidRDefault="00C11AAF" w:rsidP="00F23355"/>
        </w:tc>
        <w:tc>
          <w:tcPr>
            <w:tcW w:w="1050" w:type="dxa"/>
          </w:tcPr>
          <w:p w14:paraId="40CA4BEC" w14:textId="77777777" w:rsidR="00C11AAF" w:rsidRPr="009079F8" w:rsidRDefault="00C11AAF" w:rsidP="00F23355">
            <w:r w:rsidRPr="009079F8">
              <w:t>an..11</w:t>
            </w:r>
          </w:p>
        </w:tc>
      </w:tr>
      <w:tr w:rsidR="00C11AAF" w:rsidRPr="009079F8" w14:paraId="050E13B4" w14:textId="77777777" w:rsidTr="00F23355">
        <w:trPr>
          <w:cantSplit/>
        </w:trPr>
        <w:tc>
          <w:tcPr>
            <w:tcW w:w="452" w:type="dxa"/>
            <w:gridSpan w:val="2"/>
          </w:tcPr>
          <w:p w14:paraId="4F894825" w14:textId="77777777" w:rsidR="00C11AAF" w:rsidRPr="009079F8" w:rsidRDefault="00C11AAF" w:rsidP="00F23355">
            <w:pPr>
              <w:rPr>
                <w:b/>
              </w:rPr>
            </w:pPr>
          </w:p>
        </w:tc>
        <w:tc>
          <w:tcPr>
            <w:tcW w:w="377" w:type="dxa"/>
          </w:tcPr>
          <w:p w14:paraId="60A193B9" w14:textId="77777777" w:rsidR="00C11AAF" w:rsidRPr="009079F8" w:rsidRDefault="00C11AAF" w:rsidP="00F23355">
            <w:pPr>
              <w:rPr>
                <w:i/>
              </w:rPr>
            </w:pPr>
            <w:r w:rsidRPr="009079F8">
              <w:rPr>
                <w:i/>
              </w:rPr>
              <w:t>e</w:t>
            </w:r>
          </w:p>
        </w:tc>
        <w:tc>
          <w:tcPr>
            <w:tcW w:w="4177" w:type="dxa"/>
          </w:tcPr>
          <w:p w14:paraId="31AD09B5" w14:textId="77777777" w:rsidR="00C11AAF" w:rsidRDefault="00C11AAF" w:rsidP="00F23355">
            <w:r w:rsidRPr="009079F8">
              <w:t>Kod pocztowy</w:t>
            </w:r>
          </w:p>
          <w:p w14:paraId="565A3500" w14:textId="77777777" w:rsidR="00C11AAF" w:rsidRPr="009079F8" w:rsidRDefault="00C11AAF" w:rsidP="00F23355">
            <w:r>
              <w:rPr>
                <w:rFonts w:ascii="Courier New" w:hAnsi="Courier New" w:cs="Courier New"/>
                <w:noProof/>
                <w:color w:val="0000FF"/>
                <w:szCs w:val="20"/>
              </w:rPr>
              <w:t>Postcode</w:t>
            </w:r>
          </w:p>
        </w:tc>
        <w:tc>
          <w:tcPr>
            <w:tcW w:w="437" w:type="dxa"/>
            <w:gridSpan w:val="2"/>
          </w:tcPr>
          <w:p w14:paraId="5DB02F71" w14:textId="77777777" w:rsidR="00C11AAF" w:rsidRPr="009079F8" w:rsidRDefault="00C11AAF" w:rsidP="00F23355">
            <w:pPr>
              <w:jc w:val="center"/>
            </w:pPr>
            <w:r w:rsidRPr="009079F8">
              <w:t>R</w:t>
            </w:r>
          </w:p>
        </w:tc>
        <w:tc>
          <w:tcPr>
            <w:tcW w:w="2967" w:type="dxa"/>
            <w:gridSpan w:val="2"/>
          </w:tcPr>
          <w:p w14:paraId="4B18F836" w14:textId="77777777" w:rsidR="00C11AAF" w:rsidRPr="009079F8" w:rsidRDefault="00C11AAF" w:rsidP="00F23355"/>
        </w:tc>
        <w:tc>
          <w:tcPr>
            <w:tcW w:w="4306" w:type="dxa"/>
            <w:gridSpan w:val="2"/>
          </w:tcPr>
          <w:p w14:paraId="17F71A9E" w14:textId="77777777" w:rsidR="00C11AAF" w:rsidRPr="009079F8" w:rsidRDefault="00C11AAF" w:rsidP="00F23355"/>
        </w:tc>
        <w:tc>
          <w:tcPr>
            <w:tcW w:w="1050" w:type="dxa"/>
          </w:tcPr>
          <w:p w14:paraId="7DC4E18F" w14:textId="77777777" w:rsidR="00C11AAF" w:rsidRPr="009079F8" w:rsidRDefault="00C11AAF" w:rsidP="00F23355">
            <w:r w:rsidRPr="009079F8">
              <w:t>an..10</w:t>
            </w:r>
          </w:p>
        </w:tc>
      </w:tr>
      <w:tr w:rsidR="00C11AAF" w:rsidRPr="009079F8" w14:paraId="37A7A2C9" w14:textId="77777777" w:rsidTr="00F23355">
        <w:trPr>
          <w:cantSplit/>
        </w:trPr>
        <w:tc>
          <w:tcPr>
            <w:tcW w:w="452" w:type="dxa"/>
            <w:gridSpan w:val="2"/>
          </w:tcPr>
          <w:p w14:paraId="08169179" w14:textId="77777777" w:rsidR="00C11AAF" w:rsidRPr="009079F8" w:rsidRDefault="00C11AAF" w:rsidP="00F23355">
            <w:pPr>
              <w:rPr>
                <w:b/>
              </w:rPr>
            </w:pPr>
          </w:p>
        </w:tc>
        <w:tc>
          <w:tcPr>
            <w:tcW w:w="377" w:type="dxa"/>
          </w:tcPr>
          <w:p w14:paraId="64D78175" w14:textId="77777777" w:rsidR="00C11AAF" w:rsidRPr="009079F8" w:rsidRDefault="00C11AAF" w:rsidP="00F23355">
            <w:pPr>
              <w:rPr>
                <w:i/>
              </w:rPr>
            </w:pPr>
            <w:r w:rsidRPr="009079F8">
              <w:rPr>
                <w:i/>
              </w:rPr>
              <w:t>f</w:t>
            </w:r>
          </w:p>
        </w:tc>
        <w:tc>
          <w:tcPr>
            <w:tcW w:w="4177" w:type="dxa"/>
          </w:tcPr>
          <w:p w14:paraId="3A8E4FAE" w14:textId="77777777" w:rsidR="00C11AAF" w:rsidRDefault="00C11AAF" w:rsidP="00F23355">
            <w:r w:rsidRPr="009079F8">
              <w:t>Miejscowość</w:t>
            </w:r>
          </w:p>
          <w:p w14:paraId="00938874" w14:textId="77777777" w:rsidR="00C11AAF" w:rsidRPr="009079F8" w:rsidRDefault="00C11AAF" w:rsidP="00F23355">
            <w:r>
              <w:rPr>
                <w:rFonts w:ascii="Courier New" w:hAnsi="Courier New" w:cs="Courier New"/>
                <w:noProof/>
                <w:color w:val="0000FF"/>
                <w:szCs w:val="20"/>
              </w:rPr>
              <w:t>City</w:t>
            </w:r>
          </w:p>
        </w:tc>
        <w:tc>
          <w:tcPr>
            <w:tcW w:w="437" w:type="dxa"/>
            <w:gridSpan w:val="2"/>
          </w:tcPr>
          <w:p w14:paraId="36E66D22" w14:textId="77777777" w:rsidR="00C11AAF" w:rsidRPr="009079F8" w:rsidRDefault="00C11AAF" w:rsidP="00F23355">
            <w:pPr>
              <w:jc w:val="center"/>
            </w:pPr>
            <w:r w:rsidRPr="009079F8">
              <w:t>R</w:t>
            </w:r>
          </w:p>
        </w:tc>
        <w:tc>
          <w:tcPr>
            <w:tcW w:w="2967" w:type="dxa"/>
            <w:gridSpan w:val="2"/>
          </w:tcPr>
          <w:p w14:paraId="40F58486" w14:textId="77777777" w:rsidR="00C11AAF" w:rsidRPr="009079F8" w:rsidRDefault="00C11AAF" w:rsidP="00F23355"/>
        </w:tc>
        <w:tc>
          <w:tcPr>
            <w:tcW w:w="4306" w:type="dxa"/>
            <w:gridSpan w:val="2"/>
          </w:tcPr>
          <w:p w14:paraId="25E9DF73" w14:textId="77777777" w:rsidR="00C11AAF" w:rsidRPr="009079F8" w:rsidRDefault="00C11AAF" w:rsidP="00F23355"/>
        </w:tc>
        <w:tc>
          <w:tcPr>
            <w:tcW w:w="1050" w:type="dxa"/>
          </w:tcPr>
          <w:p w14:paraId="182DFF4B" w14:textId="77777777" w:rsidR="00C11AAF" w:rsidRPr="009079F8" w:rsidRDefault="00C11AAF" w:rsidP="00F23355">
            <w:r w:rsidRPr="009079F8">
              <w:t>an..50</w:t>
            </w:r>
          </w:p>
        </w:tc>
      </w:tr>
      <w:tr w:rsidR="00C11AAF" w:rsidRPr="009079F8" w14:paraId="36543123" w14:textId="77777777" w:rsidTr="00F23355">
        <w:trPr>
          <w:cantSplit/>
        </w:trPr>
        <w:tc>
          <w:tcPr>
            <w:tcW w:w="829" w:type="dxa"/>
            <w:gridSpan w:val="3"/>
          </w:tcPr>
          <w:p w14:paraId="351CB7E3" w14:textId="77777777" w:rsidR="00C11AAF" w:rsidRPr="009079F8" w:rsidRDefault="00C11AAF" w:rsidP="00F23355">
            <w:pPr>
              <w:keepNext/>
              <w:rPr>
                <w:i/>
              </w:rPr>
            </w:pPr>
            <w:r>
              <w:rPr>
                <w:b/>
              </w:rPr>
              <w:t>4</w:t>
            </w:r>
          </w:p>
        </w:tc>
        <w:tc>
          <w:tcPr>
            <w:tcW w:w="4177" w:type="dxa"/>
          </w:tcPr>
          <w:p w14:paraId="29C74227" w14:textId="77777777" w:rsidR="00C11AAF" w:rsidRDefault="00C11AAF" w:rsidP="00F23355">
            <w:pPr>
              <w:keepNext/>
              <w:rPr>
                <w:b/>
              </w:rPr>
            </w:pPr>
            <w:r w:rsidRPr="009079F8">
              <w:rPr>
                <w:b/>
              </w:rPr>
              <w:t>PODMIOT</w:t>
            </w:r>
            <w:r>
              <w:rPr>
                <w:b/>
              </w:rPr>
              <w:t xml:space="preserve"> N</w:t>
            </w:r>
            <w:r w:rsidRPr="009079F8">
              <w:rPr>
                <w:b/>
              </w:rPr>
              <w:t xml:space="preserve">owy </w:t>
            </w:r>
            <w:r>
              <w:rPr>
                <w:b/>
              </w:rPr>
              <w:t>P</w:t>
            </w:r>
            <w:r w:rsidRPr="009079F8">
              <w:rPr>
                <w:b/>
              </w:rPr>
              <w:t>rzewoźnik</w:t>
            </w:r>
          </w:p>
          <w:p w14:paraId="5C419EF8" w14:textId="77777777" w:rsidR="00C11AAF" w:rsidRPr="009079F8" w:rsidRDefault="00C11AAF" w:rsidP="00F23355">
            <w:pPr>
              <w:keepNext/>
              <w:rPr>
                <w:b/>
              </w:rPr>
            </w:pPr>
            <w:r>
              <w:rPr>
                <w:rFonts w:ascii="Courier New" w:hAnsi="Courier New" w:cs="Courier New"/>
                <w:noProof/>
                <w:color w:val="0000FF"/>
                <w:szCs w:val="20"/>
              </w:rPr>
              <w:t>NewTransporterTrader</w:t>
            </w:r>
          </w:p>
        </w:tc>
        <w:tc>
          <w:tcPr>
            <w:tcW w:w="437" w:type="dxa"/>
            <w:gridSpan w:val="2"/>
          </w:tcPr>
          <w:p w14:paraId="5C7C70E6" w14:textId="77777777" w:rsidR="00C11AAF" w:rsidRPr="00C15AD5" w:rsidRDefault="00C11AAF" w:rsidP="00F23355">
            <w:pPr>
              <w:keepNext/>
              <w:jc w:val="center"/>
              <w:rPr>
                <w:b/>
              </w:rPr>
            </w:pPr>
            <w:r w:rsidRPr="00C15AD5">
              <w:rPr>
                <w:b/>
              </w:rPr>
              <w:t>D</w:t>
            </w:r>
          </w:p>
        </w:tc>
        <w:tc>
          <w:tcPr>
            <w:tcW w:w="2967" w:type="dxa"/>
            <w:gridSpan w:val="2"/>
          </w:tcPr>
          <w:p w14:paraId="2D041B78" w14:textId="77777777" w:rsidR="00C11AAF" w:rsidRPr="00C15AD5" w:rsidRDefault="00C11AAF" w:rsidP="00F23355">
            <w:pPr>
              <w:keepNext/>
              <w:rPr>
                <w:b/>
              </w:rPr>
            </w:pPr>
            <w:r w:rsidRPr="00C15AD5">
              <w:rPr>
                <w:b/>
              </w:rPr>
              <w:t xml:space="preserve"> „R”, jeżeli przewoźnik ulega zmianie w związku </w:t>
            </w:r>
            <w:r w:rsidR="003256EC">
              <w:rPr>
                <w:b/>
              </w:rPr>
              <w:br/>
            </w:r>
            <w:r>
              <w:rPr>
                <w:b/>
              </w:rPr>
              <w:t>z przeładunkiem wyrobów</w:t>
            </w:r>
            <w:r w:rsidRPr="00C15AD5">
              <w:rPr>
                <w:b/>
              </w:rPr>
              <w:t>.</w:t>
            </w:r>
          </w:p>
        </w:tc>
        <w:tc>
          <w:tcPr>
            <w:tcW w:w="4306" w:type="dxa"/>
            <w:gridSpan w:val="2"/>
          </w:tcPr>
          <w:p w14:paraId="119EA45C" w14:textId="77777777" w:rsidR="00C11AAF" w:rsidRPr="00C15AD5" w:rsidRDefault="00C11AAF" w:rsidP="00F23355">
            <w:pPr>
              <w:keepNext/>
              <w:rPr>
                <w:b/>
              </w:rPr>
            </w:pPr>
            <w:r w:rsidRPr="00C15AD5">
              <w:rPr>
                <w:b/>
              </w:rPr>
              <w:t>Dane nowego podmiotu dokonującego transportu.</w:t>
            </w:r>
          </w:p>
        </w:tc>
        <w:tc>
          <w:tcPr>
            <w:tcW w:w="1050" w:type="dxa"/>
          </w:tcPr>
          <w:p w14:paraId="0E142821" w14:textId="77777777" w:rsidR="00C11AAF" w:rsidRPr="00C15AD5" w:rsidRDefault="00C11AAF" w:rsidP="00F23355">
            <w:pPr>
              <w:keepNext/>
              <w:rPr>
                <w:b/>
              </w:rPr>
            </w:pPr>
            <w:r w:rsidRPr="00C15AD5">
              <w:rPr>
                <w:b/>
              </w:rPr>
              <w:t>1x</w:t>
            </w:r>
          </w:p>
        </w:tc>
      </w:tr>
      <w:tr w:rsidR="00C11AAF" w:rsidRPr="009079F8" w14:paraId="50530006" w14:textId="77777777" w:rsidTr="00F23355">
        <w:trPr>
          <w:cantSplit/>
        </w:trPr>
        <w:tc>
          <w:tcPr>
            <w:tcW w:w="829" w:type="dxa"/>
            <w:gridSpan w:val="3"/>
          </w:tcPr>
          <w:p w14:paraId="56EDD990" w14:textId="77777777" w:rsidR="00C11AAF" w:rsidRPr="009079F8" w:rsidRDefault="00C11AAF" w:rsidP="00F23355">
            <w:pPr>
              <w:rPr>
                <w:i/>
              </w:rPr>
            </w:pPr>
          </w:p>
        </w:tc>
        <w:tc>
          <w:tcPr>
            <w:tcW w:w="4177" w:type="dxa"/>
          </w:tcPr>
          <w:p w14:paraId="7DC05EF2" w14:textId="77777777" w:rsidR="00C11AAF" w:rsidRDefault="00C11AAF" w:rsidP="00F23355">
            <w:pPr>
              <w:pStyle w:val="pqiTabBody"/>
            </w:pPr>
            <w:r>
              <w:t>JĘZYK ELEMENTU</w:t>
            </w:r>
            <w:r w:rsidRPr="009079F8">
              <w:t xml:space="preserve"> </w:t>
            </w:r>
          </w:p>
          <w:p w14:paraId="580770DC" w14:textId="77777777" w:rsidR="00C11AAF" w:rsidRPr="009079F8" w:rsidRDefault="00C11AAF" w:rsidP="00F23355">
            <w:r>
              <w:rPr>
                <w:rFonts w:ascii="Courier New" w:hAnsi="Courier New" w:cs="Courier New"/>
                <w:noProof/>
                <w:color w:val="0000FF"/>
              </w:rPr>
              <w:t>@language</w:t>
            </w:r>
          </w:p>
        </w:tc>
        <w:tc>
          <w:tcPr>
            <w:tcW w:w="437" w:type="dxa"/>
            <w:gridSpan w:val="2"/>
          </w:tcPr>
          <w:p w14:paraId="30818702" w14:textId="77777777" w:rsidR="00C11AAF" w:rsidRPr="009079F8" w:rsidRDefault="00C11AAF" w:rsidP="00F23355">
            <w:pPr>
              <w:jc w:val="center"/>
            </w:pPr>
            <w:r>
              <w:t>D</w:t>
            </w:r>
          </w:p>
        </w:tc>
        <w:tc>
          <w:tcPr>
            <w:tcW w:w="2967" w:type="dxa"/>
            <w:gridSpan w:val="2"/>
          </w:tcPr>
          <w:p w14:paraId="74251E75" w14:textId="77777777" w:rsidR="00C11AAF" w:rsidRPr="009079F8" w:rsidRDefault="00C11AAF" w:rsidP="00F23355">
            <w:r w:rsidRPr="009079F8">
              <w:t xml:space="preserve">„R”, jeżeli stosuje się </w:t>
            </w:r>
            <w:r>
              <w:t>element 4</w:t>
            </w:r>
            <w:r w:rsidRPr="009079F8">
              <w:t>.</w:t>
            </w:r>
          </w:p>
        </w:tc>
        <w:tc>
          <w:tcPr>
            <w:tcW w:w="4306" w:type="dxa"/>
            <w:gridSpan w:val="2"/>
          </w:tcPr>
          <w:p w14:paraId="4F0E5A53" w14:textId="77777777" w:rsidR="00C11AAF" w:rsidRDefault="00C11AAF" w:rsidP="00F23355">
            <w:pPr>
              <w:pStyle w:val="pqiTabBody"/>
            </w:pPr>
            <w:r>
              <w:t>Atrybut.</w:t>
            </w:r>
          </w:p>
          <w:p w14:paraId="74AC0AAD" w14:textId="77777777" w:rsidR="00C11AAF" w:rsidRPr="009079F8" w:rsidRDefault="00C11AAF" w:rsidP="00F23355">
            <w:r>
              <w:t>Wartość ze słownika „</w:t>
            </w:r>
            <w:r w:rsidRPr="008C6FA2">
              <w:t xml:space="preserve">Kody języka (Language </w:t>
            </w:r>
            <w:proofErr w:type="spellStart"/>
            <w:r w:rsidRPr="008C6FA2">
              <w:t>codes</w:t>
            </w:r>
            <w:proofErr w:type="spellEnd"/>
            <w:r w:rsidRPr="008C6FA2">
              <w:t>)</w:t>
            </w:r>
            <w:r>
              <w:t>”.</w:t>
            </w:r>
          </w:p>
        </w:tc>
        <w:tc>
          <w:tcPr>
            <w:tcW w:w="1050" w:type="dxa"/>
          </w:tcPr>
          <w:p w14:paraId="0722779A" w14:textId="77777777" w:rsidR="00C11AAF" w:rsidRPr="009079F8" w:rsidRDefault="00C11AAF" w:rsidP="00F23355">
            <w:r w:rsidRPr="009079F8">
              <w:t>a2</w:t>
            </w:r>
          </w:p>
        </w:tc>
      </w:tr>
      <w:tr w:rsidR="00C11AAF" w:rsidRPr="009079F8" w14:paraId="2C411433" w14:textId="77777777" w:rsidTr="00F23355">
        <w:trPr>
          <w:cantSplit/>
        </w:trPr>
        <w:tc>
          <w:tcPr>
            <w:tcW w:w="452" w:type="dxa"/>
            <w:gridSpan w:val="2"/>
          </w:tcPr>
          <w:p w14:paraId="1B34BF0C" w14:textId="77777777" w:rsidR="00C11AAF" w:rsidRPr="009079F8" w:rsidRDefault="00C11AAF" w:rsidP="00F23355">
            <w:pPr>
              <w:rPr>
                <w:b/>
              </w:rPr>
            </w:pPr>
          </w:p>
        </w:tc>
        <w:tc>
          <w:tcPr>
            <w:tcW w:w="377" w:type="dxa"/>
          </w:tcPr>
          <w:p w14:paraId="5191F32B" w14:textId="77777777" w:rsidR="00C11AAF" w:rsidRPr="009079F8" w:rsidRDefault="00C11AAF" w:rsidP="00F23355">
            <w:pPr>
              <w:rPr>
                <w:i/>
              </w:rPr>
            </w:pPr>
            <w:r w:rsidRPr="009079F8">
              <w:rPr>
                <w:i/>
              </w:rPr>
              <w:t>a</w:t>
            </w:r>
          </w:p>
        </w:tc>
        <w:tc>
          <w:tcPr>
            <w:tcW w:w="4177" w:type="dxa"/>
          </w:tcPr>
          <w:p w14:paraId="672AA138" w14:textId="77777777" w:rsidR="00C11AAF" w:rsidRDefault="00C11AAF" w:rsidP="00F23355">
            <w:r w:rsidRPr="009079F8">
              <w:t>Numer VAT</w:t>
            </w:r>
          </w:p>
          <w:p w14:paraId="6977D10F" w14:textId="77777777" w:rsidR="00C11AAF" w:rsidRPr="009079F8" w:rsidRDefault="00C11AAF" w:rsidP="00F23355">
            <w:r>
              <w:rPr>
                <w:rFonts w:ascii="Courier New" w:hAnsi="Courier New" w:cs="Courier New"/>
                <w:noProof/>
                <w:color w:val="0000FF"/>
                <w:szCs w:val="20"/>
              </w:rPr>
              <w:t>VatNumber</w:t>
            </w:r>
          </w:p>
        </w:tc>
        <w:tc>
          <w:tcPr>
            <w:tcW w:w="437" w:type="dxa"/>
            <w:gridSpan w:val="2"/>
          </w:tcPr>
          <w:p w14:paraId="349C25FC" w14:textId="77777777" w:rsidR="00C11AAF" w:rsidRPr="009079F8" w:rsidRDefault="00C11AAF" w:rsidP="00F23355">
            <w:pPr>
              <w:jc w:val="center"/>
            </w:pPr>
            <w:r>
              <w:t>R</w:t>
            </w:r>
          </w:p>
        </w:tc>
        <w:tc>
          <w:tcPr>
            <w:tcW w:w="2967" w:type="dxa"/>
            <w:gridSpan w:val="2"/>
          </w:tcPr>
          <w:p w14:paraId="6569FFD9" w14:textId="77777777" w:rsidR="00C11AAF" w:rsidRPr="009079F8" w:rsidRDefault="00C11AAF" w:rsidP="00F23355"/>
        </w:tc>
        <w:tc>
          <w:tcPr>
            <w:tcW w:w="4306" w:type="dxa"/>
            <w:gridSpan w:val="2"/>
          </w:tcPr>
          <w:p w14:paraId="2E8916BA" w14:textId="77777777" w:rsidR="00C11AAF" w:rsidRPr="009079F8" w:rsidRDefault="00C11AAF" w:rsidP="00F23355"/>
        </w:tc>
        <w:tc>
          <w:tcPr>
            <w:tcW w:w="1050" w:type="dxa"/>
          </w:tcPr>
          <w:p w14:paraId="5C39B0D0" w14:textId="77777777" w:rsidR="00C11AAF" w:rsidRPr="009079F8" w:rsidRDefault="00C11AAF" w:rsidP="00F23355">
            <w:r w:rsidRPr="009079F8">
              <w:t>an..</w:t>
            </w:r>
            <w:r>
              <w:t>14</w:t>
            </w:r>
          </w:p>
        </w:tc>
      </w:tr>
      <w:tr w:rsidR="00C11AAF" w:rsidRPr="009079F8" w14:paraId="751C773B" w14:textId="77777777" w:rsidTr="00F23355">
        <w:trPr>
          <w:cantSplit/>
        </w:trPr>
        <w:tc>
          <w:tcPr>
            <w:tcW w:w="452" w:type="dxa"/>
            <w:gridSpan w:val="2"/>
          </w:tcPr>
          <w:p w14:paraId="57B0ACF0" w14:textId="77777777" w:rsidR="00C11AAF" w:rsidRPr="009079F8" w:rsidRDefault="00C11AAF" w:rsidP="00F23355">
            <w:pPr>
              <w:rPr>
                <w:b/>
              </w:rPr>
            </w:pPr>
          </w:p>
        </w:tc>
        <w:tc>
          <w:tcPr>
            <w:tcW w:w="377" w:type="dxa"/>
          </w:tcPr>
          <w:p w14:paraId="2FE746CF" w14:textId="77777777" w:rsidR="00C11AAF" w:rsidRPr="009079F8" w:rsidRDefault="00C11AAF" w:rsidP="00F23355">
            <w:pPr>
              <w:rPr>
                <w:i/>
              </w:rPr>
            </w:pPr>
            <w:r w:rsidRPr="009079F8">
              <w:rPr>
                <w:i/>
              </w:rPr>
              <w:t>b</w:t>
            </w:r>
          </w:p>
        </w:tc>
        <w:tc>
          <w:tcPr>
            <w:tcW w:w="4177" w:type="dxa"/>
          </w:tcPr>
          <w:p w14:paraId="569441F3" w14:textId="77777777" w:rsidR="00C11AAF" w:rsidRDefault="00C11AAF" w:rsidP="00F23355">
            <w:r w:rsidRPr="009079F8">
              <w:t>Nazwa podmiotu gospodarczego</w:t>
            </w:r>
          </w:p>
          <w:p w14:paraId="10B2DD73" w14:textId="77777777" w:rsidR="00C11AAF" w:rsidRPr="009079F8" w:rsidRDefault="00C11AAF" w:rsidP="00F23355">
            <w:r>
              <w:rPr>
                <w:rFonts w:ascii="Courier New" w:hAnsi="Courier New" w:cs="Courier New"/>
                <w:noProof/>
                <w:color w:val="0000FF"/>
                <w:szCs w:val="20"/>
              </w:rPr>
              <w:t>TraderName</w:t>
            </w:r>
          </w:p>
        </w:tc>
        <w:tc>
          <w:tcPr>
            <w:tcW w:w="437" w:type="dxa"/>
            <w:gridSpan w:val="2"/>
          </w:tcPr>
          <w:p w14:paraId="38E633E8" w14:textId="77777777" w:rsidR="00C11AAF" w:rsidRPr="009079F8" w:rsidRDefault="00C11AAF" w:rsidP="00F23355">
            <w:pPr>
              <w:jc w:val="center"/>
            </w:pPr>
            <w:r w:rsidRPr="009079F8">
              <w:t>R</w:t>
            </w:r>
          </w:p>
        </w:tc>
        <w:tc>
          <w:tcPr>
            <w:tcW w:w="2967" w:type="dxa"/>
            <w:gridSpan w:val="2"/>
          </w:tcPr>
          <w:p w14:paraId="72622EC9" w14:textId="77777777" w:rsidR="00C11AAF" w:rsidRPr="009079F8" w:rsidRDefault="00C11AAF" w:rsidP="00F23355"/>
        </w:tc>
        <w:tc>
          <w:tcPr>
            <w:tcW w:w="4306" w:type="dxa"/>
            <w:gridSpan w:val="2"/>
          </w:tcPr>
          <w:p w14:paraId="3BA9B740" w14:textId="77777777" w:rsidR="00C11AAF" w:rsidRPr="009079F8" w:rsidRDefault="00C11AAF" w:rsidP="00F23355"/>
        </w:tc>
        <w:tc>
          <w:tcPr>
            <w:tcW w:w="1050" w:type="dxa"/>
          </w:tcPr>
          <w:p w14:paraId="78E7F12E" w14:textId="77777777" w:rsidR="00C11AAF" w:rsidRPr="009079F8" w:rsidRDefault="00C11AAF" w:rsidP="00F23355">
            <w:r w:rsidRPr="009079F8">
              <w:t>an..182</w:t>
            </w:r>
          </w:p>
        </w:tc>
      </w:tr>
      <w:tr w:rsidR="00C11AAF" w:rsidRPr="009079F8" w14:paraId="34624F43" w14:textId="77777777" w:rsidTr="00F23355">
        <w:trPr>
          <w:cantSplit/>
        </w:trPr>
        <w:tc>
          <w:tcPr>
            <w:tcW w:w="452" w:type="dxa"/>
            <w:gridSpan w:val="2"/>
          </w:tcPr>
          <w:p w14:paraId="601706A5" w14:textId="77777777" w:rsidR="00C11AAF" w:rsidRPr="009079F8" w:rsidRDefault="00C11AAF" w:rsidP="00F23355">
            <w:pPr>
              <w:rPr>
                <w:b/>
              </w:rPr>
            </w:pPr>
          </w:p>
        </w:tc>
        <w:tc>
          <w:tcPr>
            <w:tcW w:w="377" w:type="dxa"/>
          </w:tcPr>
          <w:p w14:paraId="6E66DDA7" w14:textId="77777777" w:rsidR="00C11AAF" w:rsidRPr="009079F8" w:rsidRDefault="00C11AAF" w:rsidP="00F23355">
            <w:pPr>
              <w:rPr>
                <w:i/>
              </w:rPr>
            </w:pPr>
            <w:r w:rsidRPr="009079F8">
              <w:rPr>
                <w:i/>
              </w:rPr>
              <w:t>c</w:t>
            </w:r>
          </w:p>
        </w:tc>
        <w:tc>
          <w:tcPr>
            <w:tcW w:w="4177" w:type="dxa"/>
          </w:tcPr>
          <w:p w14:paraId="7B523737" w14:textId="77777777" w:rsidR="00C11AAF" w:rsidRDefault="00C11AAF" w:rsidP="00F23355">
            <w:r w:rsidRPr="009079F8">
              <w:t>Ulica</w:t>
            </w:r>
          </w:p>
          <w:p w14:paraId="1C1D3A62" w14:textId="77777777" w:rsidR="00C11AAF" w:rsidRPr="009079F8" w:rsidRDefault="00C11AAF" w:rsidP="00F23355">
            <w:r>
              <w:rPr>
                <w:rFonts w:ascii="Courier New" w:hAnsi="Courier New" w:cs="Courier New"/>
                <w:noProof/>
                <w:color w:val="0000FF"/>
                <w:szCs w:val="20"/>
              </w:rPr>
              <w:t>StreetName</w:t>
            </w:r>
          </w:p>
        </w:tc>
        <w:tc>
          <w:tcPr>
            <w:tcW w:w="437" w:type="dxa"/>
            <w:gridSpan w:val="2"/>
          </w:tcPr>
          <w:p w14:paraId="28558FC1" w14:textId="77777777" w:rsidR="00C11AAF" w:rsidRPr="009079F8" w:rsidRDefault="00C11AAF" w:rsidP="00F23355">
            <w:pPr>
              <w:jc w:val="center"/>
            </w:pPr>
            <w:r w:rsidRPr="009079F8">
              <w:t>R</w:t>
            </w:r>
          </w:p>
        </w:tc>
        <w:tc>
          <w:tcPr>
            <w:tcW w:w="2967" w:type="dxa"/>
            <w:gridSpan w:val="2"/>
          </w:tcPr>
          <w:p w14:paraId="7578A3E5" w14:textId="77777777" w:rsidR="00C11AAF" w:rsidRPr="009079F8" w:rsidRDefault="00C11AAF" w:rsidP="00F23355"/>
        </w:tc>
        <w:tc>
          <w:tcPr>
            <w:tcW w:w="4306" w:type="dxa"/>
            <w:gridSpan w:val="2"/>
          </w:tcPr>
          <w:p w14:paraId="30347EA8" w14:textId="77777777" w:rsidR="00C11AAF" w:rsidRPr="009079F8" w:rsidRDefault="00C11AAF" w:rsidP="00F23355"/>
        </w:tc>
        <w:tc>
          <w:tcPr>
            <w:tcW w:w="1050" w:type="dxa"/>
          </w:tcPr>
          <w:p w14:paraId="68EBAD40" w14:textId="77777777" w:rsidR="00C11AAF" w:rsidRPr="009079F8" w:rsidRDefault="00C11AAF" w:rsidP="00F23355">
            <w:r w:rsidRPr="009079F8">
              <w:t>an..65</w:t>
            </w:r>
          </w:p>
        </w:tc>
      </w:tr>
      <w:tr w:rsidR="00C11AAF" w:rsidRPr="009079F8" w14:paraId="6FFB89B0" w14:textId="77777777" w:rsidTr="00F23355">
        <w:trPr>
          <w:cantSplit/>
        </w:trPr>
        <w:tc>
          <w:tcPr>
            <w:tcW w:w="452" w:type="dxa"/>
            <w:gridSpan w:val="2"/>
          </w:tcPr>
          <w:p w14:paraId="3A877D1B" w14:textId="77777777" w:rsidR="00C11AAF" w:rsidRPr="009079F8" w:rsidRDefault="00C11AAF" w:rsidP="00F23355">
            <w:pPr>
              <w:rPr>
                <w:b/>
              </w:rPr>
            </w:pPr>
          </w:p>
        </w:tc>
        <w:tc>
          <w:tcPr>
            <w:tcW w:w="377" w:type="dxa"/>
          </w:tcPr>
          <w:p w14:paraId="7AD73E63" w14:textId="77777777" w:rsidR="00C11AAF" w:rsidRPr="009079F8" w:rsidRDefault="00C11AAF" w:rsidP="00F23355">
            <w:pPr>
              <w:rPr>
                <w:i/>
              </w:rPr>
            </w:pPr>
            <w:r w:rsidRPr="009079F8">
              <w:rPr>
                <w:i/>
              </w:rPr>
              <w:t>d</w:t>
            </w:r>
          </w:p>
        </w:tc>
        <w:tc>
          <w:tcPr>
            <w:tcW w:w="4177" w:type="dxa"/>
          </w:tcPr>
          <w:p w14:paraId="2E81440B" w14:textId="77777777" w:rsidR="00C11AAF" w:rsidRDefault="00C11AAF" w:rsidP="00F23355">
            <w:r w:rsidRPr="009079F8">
              <w:t>Numer domu</w:t>
            </w:r>
          </w:p>
          <w:p w14:paraId="301C1903" w14:textId="77777777" w:rsidR="00C11AAF" w:rsidRPr="009079F8" w:rsidRDefault="00C11AAF" w:rsidP="00F23355">
            <w:r>
              <w:rPr>
                <w:rFonts w:ascii="Courier New" w:hAnsi="Courier New" w:cs="Courier New"/>
                <w:noProof/>
                <w:color w:val="0000FF"/>
                <w:szCs w:val="20"/>
              </w:rPr>
              <w:t>StreetNumber</w:t>
            </w:r>
          </w:p>
        </w:tc>
        <w:tc>
          <w:tcPr>
            <w:tcW w:w="437" w:type="dxa"/>
            <w:gridSpan w:val="2"/>
          </w:tcPr>
          <w:p w14:paraId="40F858B7" w14:textId="77777777" w:rsidR="00C11AAF" w:rsidRPr="009079F8" w:rsidRDefault="00C11AAF" w:rsidP="00F23355">
            <w:pPr>
              <w:jc w:val="center"/>
            </w:pPr>
            <w:r w:rsidRPr="009079F8">
              <w:t>O</w:t>
            </w:r>
          </w:p>
        </w:tc>
        <w:tc>
          <w:tcPr>
            <w:tcW w:w="2967" w:type="dxa"/>
            <w:gridSpan w:val="2"/>
          </w:tcPr>
          <w:p w14:paraId="1270290B" w14:textId="77777777" w:rsidR="00C11AAF" w:rsidRPr="009079F8" w:rsidRDefault="00C11AAF" w:rsidP="00F23355"/>
        </w:tc>
        <w:tc>
          <w:tcPr>
            <w:tcW w:w="4306" w:type="dxa"/>
            <w:gridSpan w:val="2"/>
          </w:tcPr>
          <w:p w14:paraId="73E34630" w14:textId="77777777" w:rsidR="00C11AAF" w:rsidRPr="009079F8" w:rsidRDefault="00C11AAF" w:rsidP="00F23355"/>
        </w:tc>
        <w:tc>
          <w:tcPr>
            <w:tcW w:w="1050" w:type="dxa"/>
          </w:tcPr>
          <w:p w14:paraId="71088C4E" w14:textId="77777777" w:rsidR="00C11AAF" w:rsidRPr="009079F8" w:rsidRDefault="00C11AAF" w:rsidP="00F23355">
            <w:r w:rsidRPr="009079F8">
              <w:t>an..11</w:t>
            </w:r>
          </w:p>
        </w:tc>
      </w:tr>
      <w:tr w:rsidR="00C11AAF" w:rsidRPr="009079F8" w14:paraId="7A36D41F" w14:textId="77777777" w:rsidTr="00F23355">
        <w:trPr>
          <w:cantSplit/>
        </w:trPr>
        <w:tc>
          <w:tcPr>
            <w:tcW w:w="452" w:type="dxa"/>
            <w:gridSpan w:val="2"/>
          </w:tcPr>
          <w:p w14:paraId="1FDE20CC" w14:textId="77777777" w:rsidR="00C11AAF" w:rsidRPr="009079F8" w:rsidRDefault="00C11AAF" w:rsidP="00F23355">
            <w:pPr>
              <w:rPr>
                <w:b/>
              </w:rPr>
            </w:pPr>
          </w:p>
        </w:tc>
        <w:tc>
          <w:tcPr>
            <w:tcW w:w="377" w:type="dxa"/>
          </w:tcPr>
          <w:p w14:paraId="279CEF54" w14:textId="77777777" w:rsidR="00C11AAF" w:rsidRPr="009079F8" w:rsidRDefault="00C11AAF" w:rsidP="00F23355">
            <w:pPr>
              <w:rPr>
                <w:i/>
              </w:rPr>
            </w:pPr>
            <w:r w:rsidRPr="009079F8">
              <w:rPr>
                <w:i/>
              </w:rPr>
              <w:t>e</w:t>
            </w:r>
          </w:p>
        </w:tc>
        <w:tc>
          <w:tcPr>
            <w:tcW w:w="4177" w:type="dxa"/>
          </w:tcPr>
          <w:p w14:paraId="4A962C5A" w14:textId="77777777" w:rsidR="00C11AAF" w:rsidRDefault="00C11AAF" w:rsidP="00F23355">
            <w:r w:rsidRPr="009079F8">
              <w:t>Kod pocztowy</w:t>
            </w:r>
          </w:p>
          <w:p w14:paraId="7E30536E" w14:textId="77777777" w:rsidR="00C11AAF" w:rsidRPr="009079F8" w:rsidRDefault="00C11AAF" w:rsidP="00F23355">
            <w:r>
              <w:rPr>
                <w:rFonts w:ascii="Courier New" w:hAnsi="Courier New" w:cs="Courier New"/>
                <w:noProof/>
                <w:color w:val="0000FF"/>
                <w:szCs w:val="20"/>
              </w:rPr>
              <w:t>Postcode</w:t>
            </w:r>
          </w:p>
        </w:tc>
        <w:tc>
          <w:tcPr>
            <w:tcW w:w="437" w:type="dxa"/>
            <w:gridSpan w:val="2"/>
          </w:tcPr>
          <w:p w14:paraId="1EFDA1E4" w14:textId="77777777" w:rsidR="00C11AAF" w:rsidRPr="009079F8" w:rsidRDefault="00C11AAF" w:rsidP="00F23355">
            <w:pPr>
              <w:jc w:val="center"/>
            </w:pPr>
            <w:r w:rsidRPr="009079F8">
              <w:t>R</w:t>
            </w:r>
          </w:p>
        </w:tc>
        <w:tc>
          <w:tcPr>
            <w:tcW w:w="2967" w:type="dxa"/>
            <w:gridSpan w:val="2"/>
          </w:tcPr>
          <w:p w14:paraId="03387648" w14:textId="77777777" w:rsidR="00C11AAF" w:rsidRPr="009079F8" w:rsidRDefault="00C11AAF" w:rsidP="00F23355"/>
        </w:tc>
        <w:tc>
          <w:tcPr>
            <w:tcW w:w="4306" w:type="dxa"/>
            <w:gridSpan w:val="2"/>
          </w:tcPr>
          <w:p w14:paraId="281E6274" w14:textId="77777777" w:rsidR="00C11AAF" w:rsidRPr="009079F8" w:rsidRDefault="00C11AAF" w:rsidP="00F23355"/>
        </w:tc>
        <w:tc>
          <w:tcPr>
            <w:tcW w:w="1050" w:type="dxa"/>
          </w:tcPr>
          <w:p w14:paraId="30B3BBC2" w14:textId="77777777" w:rsidR="00C11AAF" w:rsidRPr="009079F8" w:rsidRDefault="00C11AAF" w:rsidP="00F23355">
            <w:r w:rsidRPr="009079F8">
              <w:t>an..10</w:t>
            </w:r>
          </w:p>
        </w:tc>
      </w:tr>
      <w:tr w:rsidR="00C11AAF" w:rsidRPr="009079F8" w14:paraId="030D2F70" w14:textId="77777777" w:rsidTr="00F23355">
        <w:trPr>
          <w:cantSplit/>
        </w:trPr>
        <w:tc>
          <w:tcPr>
            <w:tcW w:w="452" w:type="dxa"/>
            <w:gridSpan w:val="2"/>
          </w:tcPr>
          <w:p w14:paraId="24749084" w14:textId="77777777" w:rsidR="00C11AAF" w:rsidRPr="009079F8" w:rsidRDefault="00C11AAF" w:rsidP="00F23355">
            <w:pPr>
              <w:rPr>
                <w:b/>
              </w:rPr>
            </w:pPr>
          </w:p>
        </w:tc>
        <w:tc>
          <w:tcPr>
            <w:tcW w:w="377" w:type="dxa"/>
          </w:tcPr>
          <w:p w14:paraId="26D8D71F" w14:textId="77777777" w:rsidR="00C11AAF" w:rsidRPr="009079F8" w:rsidRDefault="00C11AAF" w:rsidP="00F23355">
            <w:pPr>
              <w:rPr>
                <w:i/>
              </w:rPr>
            </w:pPr>
            <w:r w:rsidRPr="009079F8">
              <w:rPr>
                <w:i/>
              </w:rPr>
              <w:t>f</w:t>
            </w:r>
          </w:p>
        </w:tc>
        <w:tc>
          <w:tcPr>
            <w:tcW w:w="4177" w:type="dxa"/>
          </w:tcPr>
          <w:p w14:paraId="67C17875" w14:textId="77777777" w:rsidR="00C11AAF" w:rsidRDefault="00C11AAF" w:rsidP="00F23355">
            <w:r w:rsidRPr="009079F8">
              <w:t>Miejscowość</w:t>
            </w:r>
          </w:p>
          <w:p w14:paraId="04370330" w14:textId="77777777" w:rsidR="00C11AAF" w:rsidRPr="009079F8" w:rsidRDefault="00C11AAF" w:rsidP="00F23355">
            <w:r>
              <w:rPr>
                <w:rFonts w:ascii="Courier New" w:hAnsi="Courier New" w:cs="Courier New"/>
                <w:noProof/>
                <w:color w:val="0000FF"/>
                <w:szCs w:val="20"/>
              </w:rPr>
              <w:t>City</w:t>
            </w:r>
          </w:p>
        </w:tc>
        <w:tc>
          <w:tcPr>
            <w:tcW w:w="437" w:type="dxa"/>
            <w:gridSpan w:val="2"/>
          </w:tcPr>
          <w:p w14:paraId="4D820461" w14:textId="77777777" w:rsidR="00C11AAF" w:rsidRPr="009079F8" w:rsidRDefault="00C11AAF" w:rsidP="00F23355">
            <w:pPr>
              <w:jc w:val="center"/>
            </w:pPr>
            <w:r w:rsidRPr="009079F8">
              <w:t>R</w:t>
            </w:r>
          </w:p>
        </w:tc>
        <w:tc>
          <w:tcPr>
            <w:tcW w:w="2967" w:type="dxa"/>
            <w:gridSpan w:val="2"/>
          </w:tcPr>
          <w:p w14:paraId="0FEEE312" w14:textId="77777777" w:rsidR="00C11AAF" w:rsidRPr="009079F8" w:rsidRDefault="00C11AAF" w:rsidP="00F23355"/>
        </w:tc>
        <w:tc>
          <w:tcPr>
            <w:tcW w:w="4306" w:type="dxa"/>
            <w:gridSpan w:val="2"/>
          </w:tcPr>
          <w:p w14:paraId="5A89D73E" w14:textId="77777777" w:rsidR="00C11AAF" w:rsidRPr="009079F8" w:rsidRDefault="00C11AAF" w:rsidP="00F23355"/>
        </w:tc>
        <w:tc>
          <w:tcPr>
            <w:tcW w:w="1050" w:type="dxa"/>
          </w:tcPr>
          <w:p w14:paraId="75135E15" w14:textId="77777777" w:rsidR="00C11AAF" w:rsidRPr="009079F8" w:rsidRDefault="00C11AAF" w:rsidP="00F23355">
            <w:r w:rsidRPr="009079F8">
              <w:t>an..50</w:t>
            </w:r>
          </w:p>
        </w:tc>
      </w:tr>
      <w:tr w:rsidR="00C11AAF" w:rsidRPr="009079F8" w14:paraId="7A8A3447" w14:textId="77777777" w:rsidTr="00F23355">
        <w:trPr>
          <w:cantSplit/>
        </w:trPr>
        <w:tc>
          <w:tcPr>
            <w:tcW w:w="829" w:type="dxa"/>
            <w:gridSpan w:val="3"/>
          </w:tcPr>
          <w:p w14:paraId="2BE18D11" w14:textId="77777777" w:rsidR="00C11AAF" w:rsidRPr="009079F8" w:rsidRDefault="00C11AAF" w:rsidP="00F23355">
            <w:pPr>
              <w:keepNext/>
              <w:rPr>
                <w:i/>
              </w:rPr>
            </w:pPr>
            <w:r>
              <w:rPr>
                <w:b/>
              </w:rPr>
              <w:lastRenderedPageBreak/>
              <w:t>5</w:t>
            </w:r>
          </w:p>
        </w:tc>
        <w:tc>
          <w:tcPr>
            <w:tcW w:w="4177" w:type="dxa"/>
          </w:tcPr>
          <w:p w14:paraId="06ED938F" w14:textId="77777777" w:rsidR="00C11AAF" w:rsidRDefault="00C11AAF" w:rsidP="00F23355">
            <w:pPr>
              <w:keepNext/>
              <w:rPr>
                <w:b/>
              </w:rPr>
            </w:pPr>
            <w:r w:rsidRPr="009079F8">
              <w:rPr>
                <w:b/>
              </w:rPr>
              <w:t xml:space="preserve">SZCZEGÓŁY </w:t>
            </w:r>
            <w:r>
              <w:rPr>
                <w:b/>
              </w:rPr>
              <w:t>DOTYCZĄCE TRANSPORTU</w:t>
            </w:r>
          </w:p>
          <w:p w14:paraId="634278EA" w14:textId="77777777" w:rsidR="00C11AAF" w:rsidRPr="009079F8" w:rsidRDefault="00C11AAF" w:rsidP="00F23355">
            <w:pPr>
              <w:keepNext/>
              <w:rPr>
                <w:b/>
              </w:rPr>
            </w:pPr>
            <w:r>
              <w:rPr>
                <w:rFonts w:ascii="Courier New" w:hAnsi="Courier New" w:cs="Courier New"/>
                <w:noProof/>
                <w:color w:val="0000FF"/>
                <w:szCs w:val="20"/>
              </w:rPr>
              <w:t>TransportDetails</w:t>
            </w:r>
          </w:p>
        </w:tc>
        <w:tc>
          <w:tcPr>
            <w:tcW w:w="437" w:type="dxa"/>
            <w:gridSpan w:val="2"/>
          </w:tcPr>
          <w:p w14:paraId="08258A0B" w14:textId="77777777" w:rsidR="00C11AAF" w:rsidRPr="00C15AD5" w:rsidRDefault="00C11AAF" w:rsidP="00F23355">
            <w:pPr>
              <w:keepNext/>
              <w:jc w:val="center"/>
              <w:rPr>
                <w:b/>
              </w:rPr>
            </w:pPr>
            <w:r w:rsidRPr="00C15AD5">
              <w:rPr>
                <w:b/>
              </w:rPr>
              <w:t>D</w:t>
            </w:r>
          </w:p>
        </w:tc>
        <w:tc>
          <w:tcPr>
            <w:tcW w:w="2967" w:type="dxa"/>
            <w:gridSpan w:val="2"/>
          </w:tcPr>
          <w:p w14:paraId="232D8417" w14:textId="77777777" w:rsidR="00C11AAF" w:rsidRPr="00C15AD5" w:rsidRDefault="00C11AAF" w:rsidP="00F23355">
            <w:pPr>
              <w:keepNext/>
              <w:rPr>
                <w:b/>
              </w:rPr>
            </w:pPr>
            <w:r w:rsidRPr="00C15AD5">
              <w:rPr>
                <w:b/>
              </w:rPr>
              <w:t xml:space="preserve">„R”, jeżeli szczegóły dotyczące transportu ulegają zmianie w związku </w:t>
            </w:r>
            <w:r w:rsidR="003256EC">
              <w:rPr>
                <w:b/>
              </w:rPr>
              <w:br/>
            </w:r>
            <w:r>
              <w:rPr>
                <w:b/>
              </w:rPr>
              <w:t>z przeładunkiem wyrobów</w:t>
            </w:r>
            <w:r w:rsidRPr="00C15AD5">
              <w:rPr>
                <w:b/>
              </w:rPr>
              <w:t>.</w:t>
            </w:r>
          </w:p>
        </w:tc>
        <w:tc>
          <w:tcPr>
            <w:tcW w:w="4306" w:type="dxa"/>
            <w:gridSpan w:val="2"/>
          </w:tcPr>
          <w:p w14:paraId="243133C2" w14:textId="77777777" w:rsidR="00C11AAF" w:rsidRPr="00C15AD5" w:rsidRDefault="00C11AAF" w:rsidP="00F23355">
            <w:pPr>
              <w:keepNext/>
              <w:rPr>
                <w:b/>
              </w:rPr>
            </w:pPr>
          </w:p>
        </w:tc>
        <w:tc>
          <w:tcPr>
            <w:tcW w:w="1050" w:type="dxa"/>
          </w:tcPr>
          <w:p w14:paraId="0E9B654F" w14:textId="77777777" w:rsidR="00C11AAF" w:rsidRPr="00C15AD5" w:rsidRDefault="00C11AAF" w:rsidP="00F23355">
            <w:pPr>
              <w:keepNext/>
              <w:rPr>
                <w:b/>
              </w:rPr>
            </w:pPr>
            <w:r w:rsidRPr="00C15AD5">
              <w:rPr>
                <w:b/>
              </w:rPr>
              <w:t>99x</w:t>
            </w:r>
          </w:p>
        </w:tc>
      </w:tr>
      <w:tr w:rsidR="00C11AAF" w:rsidRPr="009079F8" w14:paraId="2C65E811" w14:textId="77777777" w:rsidTr="00F23355">
        <w:trPr>
          <w:cantSplit/>
        </w:trPr>
        <w:tc>
          <w:tcPr>
            <w:tcW w:w="452" w:type="dxa"/>
            <w:gridSpan w:val="2"/>
          </w:tcPr>
          <w:p w14:paraId="23048AEB" w14:textId="77777777" w:rsidR="00C11AAF" w:rsidRPr="009079F8" w:rsidRDefault="00C11AAF" w:rsidP="00F23355">
            <w:pPr>
              <w:rPr>
                <w:b/>
              </w:rPr>
            </w:pPr>
          </w:p>
        </w:tc>
        <w:tc>
          <w:tcPr>
            <w:tcW w:w="377" w:type="dxa"/>
          </w:tcPr>
          <w:p w14:paraId="00522E6B" w14:textId="77777777" w:rsidR="00C11AAF" w:rsidRPr="009079F8" w:rsidRDefault="00C11AAF" w:rsidP="00F23355">
            <w:pPr>
              <w:rPr>
                <w:i/>
              </w:rPr>
            </w:pPr>
            <w:r w:rsidRPr="009079F8">
              <w:rPr>
                <w:i/>
              </w:rPr>
              <w:t>a</w:t>
            </w:r>
          </w:p>
        </w:tc>
        <w:tc>
          <w:tcPr>
            <w:tcW w:w="4177" w:type="dxa"/>
          </w:tcPr>
          <w:p w14:paraId="6BCB7890" w14:textId="77777777" w:rsidR="00C11AAF" w:rsidRDefault="00C11AAF" w:rsidP="00F23355">
            <w:r w:rsidRPr="009079F8">
              <w:t>Kod jednostki transportowej</w:t>
            </w:r>
          </w:p>
          <w:p w14:paraId="77DD2745" w14:textId="77777777" w:rsidR="00C11AAF" w:rsidRPr="009079F8" w:rsidRDefault="00C11AAF" w:rsidP="00F23355">
            <w:r>
              <w:rPr>
                <w:rFonts w:ascii="Courier New" w:hAnsi="Courier New" w:cs="Courier New"/>
                <w:noProof/>
                <w:color w:val="0000FF"/>
                <w:szCs w:val="20"/>
              </w:rPr>
              <w:t>TransportUnitCode</w:t>
            </w:r>
          </w:p>
        </w:tc>
        <w:tc>
          <w:tcPr>
            <w:tcW w:w="437" w:type="dxa"/>
            <w:gridSpan w:val="2"/>
          </w:tcPr>
          <w:p w14:paraId="7A386D23" w14:textId="77777777" w:rsidR="00C11AAF" w:rsidRPr="009079F8" w:rsidRDefault="00C11AAF" w:rsidP="00F23355">
            <w:pPr>
              <w:jc w:val="center"/>
            </w:pPr>
            <w:r w:rsidRPr="009079F8">
              <w:t>R</w:t>
            </w:r>
          </w:p>
        </w:tc>
        <w:tc>
          <w:tcPr>
            <w:tcW w:w="2967" w:type="dxa"/>
            <w:gridSpan w:val="2"/>
          </w:tcPr>
          <w:p w14:paraId="61BFC748" w14:textId="77777777" w:rsidR="00C11AAF" w:rsidRPr="009079F8" w:rsidRDefault="00C11AAF" w:rsidP="00F23355"/>
        </w:tc>
        <w:tc>
          <w:tcPr>
            <w:tcW w:w="4306" w:type="dxa"/>
            <w:gridSpan w:val="2"/>
          </w:tcPr>
          <w:p w14:paraId="154D00D5" w14:textId="77777777" w:rsidR="00C11AAF" w:rsidRPr="009079F8" w:rsidRDefault="00C11AAF" w:rsidP="00F23355">
            <w:r w:rsidRPr="009079F8">
              <w:t xml:space="preserve">Należy podać </w:t>
            </w:r>
            <w:r>
              <w:t>wartość ze słownika „</w:t>
            </w:r>
            <w:r w:rsidRPr="00397444">
              <w:t>Kody jednostek transportowych</w:t>
            </w:r>
            <w:r>
              <w:t xml:space="preserve"> (Transport </w:t>
            </w:r>
            <w:proofErr w:type="spellStart"/>
            <w:r>
              <w:t>units</w:t>
            </w:r>
            <w:proofErr w:type="spellEnd"/>
            <w:r>
              <w:t>)” dotyczącą rodzaju transportu wskazanego w </w:t>
            </w:r>
            <w:r w:rsidRPr="009079F8">
              <w:t xml:space="preserve">polu </w:t>
            </w:r>
            <w:r>
              <w:t>2e.</w:t>
            </w:r>
          </w:p>
        </w:tc>
        <w:tc>
          <w:tcPr>
            <w:tcW w:w="1050" w:type="dxa"/>
          </w:tcPr>
          <w:p w14:paraId="46259F87" w14:textId="77777777" w:rsidR="00C11AAF" w:rsidRPr="009079F8" w:rsidRDefault="00C11AAF" w:rsidP="00F23355">
            <w:r w:rsidRPr="009079F8">
              <w:t>n..2</w:t>
            </w:r>
          </w:p>
        </w:tc>
      </w:tr>
      <w:tr w:rsidR="00C11AAF" w:rsidRPr="009079F8" w14:paraId="1123C610" w14:textId="77777777" w:rsidTr="00F23355">
        <w:trPr>
          <w:cantSplit/>
        </w:trPr>
        <w:tc>
          <w:tcPr>
            <w:tcW w:w="452" w:type="dxa"/>
            <w:gridSpan w:val="2"/>
          </w:tcPr>
          <w:p w14:paraId="5C84AED6" w14:textId="77777777" w:rsidR="00C11AAF" w:rsidRPr="009079F8" w:rsidRDefault="00C11AAF" w:rsidP="00F23355">
            <w:pPr>
              <w:rPr>
                <w:b/>
              </w:rPr>
            </w:pPr>
          </w:p>
        </w:tc>
        <w:tc>
          <w:tcPr>
            <w:tcW w:w="377" w:type="dxa"/>
          </w:tcPr>
          <w:p w14:paraId="69343FB3" w14:textId="77777777" w:rsidR="00C11AAF" w:rsidRPr="009079F8" w:rsidRDefault="00C11AAF" w:rsidP="00F23355">
            <w:pPr>
              <w:rPr>
                <w:i/>
              </w:rPr>
            </w:pPr>
            <w:r w:rsidRPr="009079F8">
              <w:rPr>
                <w:i/>
              </w:rPr>
              <w:t>b</w:t>
            </w:r>
          </w:p>
        </w:tc>
        <w:tc>
          <w:tcPr>
            <w:tcW w:w="4177" w:type="dxa"/>
          </w:tcPr>
          <w:p w14:paraId="147CAED1" w14:textId="77777777" w:rsidR="00C11AAF" w:rsidRDefault="00C11AAF" w:rsidP="00F23355">
            <w:r w:rsidRPr="009079F8">
              <w:t>Oznaczenie jednostek transportowych</w:t>
            </w:r>
          </w:p>
          <w:p w14:paraId="0E4B33E9" w14:textId="77777777" w:rsidR="00C11AAF" w:rsidRPr="009079F8" w:rsidRDefault="00C11AAF" w:rsidP="00F23355">
            <w:r>
              <w:rPr>
                <w:rFonts w:ascii="Courier New" w:hAnsi="Courier New" w:cs="Courier New"/>
                <w:noProof/>
                <w:color w:val="0000FF"/>
                <w:szCs w:val="20"/>
              </w:rPr>
              <w:t>IdentityOfTransportUnits</w:t>
            </w:r>
          </w:p>
        </w:tc>
        <w:tc>
          <w:tcPr>
            <w:tcW w:w="437" w:type="dxa"/>
            <w:gridSpan w:val="2"/>
          </w:tcPr>
          <w:p w14:paraId="76133D05" w14:textId="77777777" w:rsidR="00C11AAF" w:rsidRPr="009079F8" w:rsidRDefault="00C11AAF" w:rsidP="00F23355">
            <w:pPr>
              <w:jc w:val="center"/>
            </w:pPr>
            <w:r>
              <w:t>D</w:t>
            </w:r>
          </w:p>
        </w:tc>
        <w:tc>
          <w:tcPr>
            <w:tcW w:w="2967" w:type="dxa"/>
            <w:gridSpan w:val="2"/>
          </w:tcPr>
          <w:p w14:paraId="5B18DEAD" w14:textId="77777777" w:rsidR="00C11AAF" w:rsidRDefault="00C11AAF" w:rsidP="00F23355">
            <w:pPr>
              <w:pStyle w:val="pqiTabBody"/>
            </w:pPr>
            <w:r>
              <w:t>„R” jeśli w polu 5a wybrano kod jednostki transportowej różny od „5 – Stałe instalacje przesyłowe”.</w:t>
            </w:r>
          </w:p>
          <w:p w14:paraId="64238869" w14:textId="77777777" w:rsidR="00C11AAF" w:rsidRPr="009079F8" w:rsidRDefault="00C11AAF" w:rsidP="00F23355">
            <w:r>
              <w:t>W pozostałych przypadkach nie stosuje się.</w:t>
            </w:r>
          </w:p>
        </w:tc>
        <w:tc>
          <w:tcPr>
            <w:tcW w:w="4306" w:type="dxa"/>
            <w:gridSpan w:val="2"/>
          </w:tcPr>
          <w:p w14:paraId="4234FDC2" w14:textId="77777777" w:rsidR="00C11AAF" w:rsidRPr="009079F8" w:rsidRDefault="00C11AAF" w:rsidP="00F23355">
            <w:r w:rsidRPr="009079F8">
              <w:t>Należy wpisać numer rejestracyjny jednostki transportowej (jednostek transportowych)</w:t>
            </w:r>
          </w:p>
        </w:tc>
        <w:tc>
          <w:tcPr>
            <w:tcW w:w="1050" w:type="dxa"/>
          </w:tcPr>
          <w:p w14:paraId="05F7DE9C" w14:textId="77777777" w:rsidR="00C11AAF" w:rsidRPr="009079F8" w:rsidRDefault="00C11AAF" w:rsidP="00F23355">
            <w:r w:rsidRPr="009079F8">
              <w:t>an..35</w:t>
            </w:r>
          </w:p>
        </w:tc>
      </w:tr>
      <w:tr w:rsidR="00C11AAF" w:rsidRPr="009079F8" w14:paraId="1ABCC8D3" w14:textId="77777777" w:rsidTr="00F23355">
        <w:trPr>
          <w:cantSplit/>
        </w:trPr>
        <w:tc>
          <w:tcPr>
            <w:tcW w:w="452" w:type="dxa"/>
            <w:gridSpan w:val="2"/>
          </w:tcPr>
          <w:p w14:paraId="247220EA" w14:textId="77777777" w:rsidR="00C11AAF" w:rsidRPr="009079F8" w:rsidRDefault="00C11AAF" w:rsidP="00F23355">
            <w:pPr>
              <w:rPr>
                <w:b/>
              </w:rPr>
            </w:pPr>
          </w:p>
        </w:tc>
        <w:tc>
          <w:tcPr>
            <w:tcW w:w="377" w:type="dxa"/>
          </w:tcPr>
          <w:p w14:paraId="49658753" w14:textId="77777777" w:rsidR="00C11AAF" w:rsidRPr="009079F8" w:rsidRDefault="00C11AAF" w:rsidP="00F23355">
            <w:pPr>
              <w:rPr>
                <w:i/>
              </w:rPr>
            </w:pPr>
            <w:r w:rsidRPr="009079F8">
              <w:rPr>
                <w:i/>
              </w:rPr>
              <w:t>c</w:t>
            </w:r>
          </w:p>
        </w:tc>
        <w:tc>
          <w:tcPr>
            <w:tcW w:w="4177" w:type="dxa"/>
          </w:tcPr>
          <w:p w14:paraId="57055E95" w14:textId="77777777" w:rsidR="00C11AAF" w:rsidRDefault="00C11AAF" w:rsidP="00F23355">
            <w:r w:rsidRPr="009079F8">
              <w:t>Oznaczenie pieczęci handlowej</w:t>
            </w:r>
            <w:r>
              <w:t xml:space="preserve"> (zabezpieczenia urzędowego)</w:t>
            </w:r>
          </w:p>
          <w:p w14:paraId="040A5565" w14:textId="77777777" w:rsidR="00C11AAF" w:rsidRPr="009079F8" w:rsidRDefault="00C11AAF" w:rsidP="00F23355">
            <w:r>
              <w:rPr>
                <w:rFonts w:ascii="Courier New" w:hAnsi="Courier New" w:cs="Courier New"/>
                <w:noProof/>
                <w:color w:val="0000FF"/>
                <w:szCs w:val="20"/>
              </w:rPr>
              <w:t>CommercialSealIdentification</w:t>
            </w:r>
          </w:p>
        </w:tc>
        <w:tc>
          <w:tcPr>
            <w:tcW w:w="437" w:type="dxa"/>
            <w:gridSpan w:val="2"/>
          </w:tcPr>
          <w:p w14:paraId="1B7AC050" w14:textId="77777777" w:rsidR="00C11AAF" w:rsidRPr="009079F8" w:rsidRDefault="00C11AAF" w:rsidP="00F23355">
            <w:pPr>
              <w:jc w:val="center"/>
            </w:pPr>
            <w:r w:rsidRPr="009079F8">
              <w:t>D</w:t>
            </w:r>
          </w:p>
        </w:tc>
        <w:tc>
          <w:tcPr>
            <w:tcW w:w="2967" w:type="dxa"/>
            <w:gridSpan w:val="2"/>
          </w:tcPr>
          <w:p w14:paraId="4F306E84" w14:textId="77777777" w:rsidR="00C11AAF" w:rsidRPr="009079F8" w:rsidRDefault="00C11AAF" w:rsidP="00F23355">
            <w:r w:rsidRPr="009079F8">
              <w:t>„R”, jeżeli stosuje się pieczęci handlowe</w:t>
            </w:r>
            <w:r>
              <w:t xml:space="preserve"> (zabezpieczenia urzędowe)</w:t>
            </w:r>
            <w:r w:rsidRPr="009079F8">
              <w:t>.</w:t>
            </w:r>
          </w:p>
        </w:tc>
        <w:tc>
          <w:tcPr>
            <w:tcW w:w="4306" w:type="dxa"/>
            <w:gridSpan w:val="2"/>
          </w:tcPr>
          <w:p w14:paraId="100C934D" w14:textId="77777777" w:rsidR="00C11AAF" w:rsidRPr="009079F8" w:rsidRDefault="00C11AAF" w:rsidP="00F23355">
            <w:r w:rsidRPr="009079F8">
              <w:t>Należy podać oznaczenie pieczęci handlowych</w:t>
            </w:r>
            <w:r>
              <w:t xml:space="preserve"> (zabezpieczeń urzędowych</w:t>
            </w:r>
            <w:r w:rsidRPr="009079F8">
              <w:t>, jeżeli są one stosowane do opieczętowania jednostki transportowej.</w:t>
            </w:r>
          </w:p>
        </w:tc>
        <w:tc>
          <w:tcPr>
            <w:tcW w:w="1050" w:type="dxa"/>
          </w:tcPr>
          <w:p w14:paraId="4D7BA02D" w14:textId="77777777" w:rsidR="00C11AAF" w:rsidRPr="009079F8" w:rsidRDefault="00C11AAF" w:rsidP="00F23355">
            <w:r w:rsidRPr="009079F8">
              <w:t>an..35</w:t>
            </w:r>
          </w:p>
        </w:tc>
      </w:tr>
      <w:tr w:rsidR="00C11AAF" w:rsidRPr="009079F8" w14:paraId="204C15A8" w14:textId="77777777" w:rsidTr="00F23355">
        <w:trPr>
          <w:cantSplit/>
        </w:trPr>
        <w:tc>
          <w:tcPr>
            <w:tcW w:w="452" w:type="dxa"/>
            <w:gridSpan w:val="2"/>
          </w:tcPr>
          <w:p w14:paraId="5770FE66" w14:textId="77777777" w:rsidR="00C11AAF" w:rsidRPr="009079F8" w:rsidRDefault="00C11AAF" w:rsidP="00F23355">
            <w:pPr>
              <w:rPr>
                <w:b/>
              </w:rPr>
            </w:pPr>
          </w:p>
        </w:tc>
        <w:tc>
          <w:tcPr>
            <w:tcW w:w="377" w:type="dxa"/>
          </w:tcPr>
          <w:p w14:paraId="24DC6E4A" w14:textId="77777777" w:rsidR="00C11AAF" w:rsidRPr="009079F8" w:rsidRDefault="00C11AAF" w:rsidP="00F23355">
            <w:pPr>
              <w:rPr>
                <w:i/>
              </w:rPr>
            </w:pPr>
            <w:r>
              <w:rPr>
                <w:i/>
              </w:rPr>
              <w:t>d</w:t>
            </w:r>
          </w:p>
        </w:tc>
        <w:tc>
          <w:tcPr>
            <w:tcW w:w="4177" w:type="dxa"/>
          </w:tcPr>
          <w:p w14:paraId="377FE18D" w14:textId="77777777" w:rsidR="00C11AAF" w:rsidRDefault="00C11AAF" w:rsidP="00F23355">
            <w:r w:rsidRPr="009079F8">
              <w:t>Informacje o pieczęci</w:t>
            </w:r>
            <w:r>
              <w:t xml:space="preserve"> (zabezpieczeniu urzędowym)</w:t>
            </w:r>
          </w:p>
          <w:p w14:paraId="3FFCC1CD" w14:textId="77777777" w:rsidR="00C11AAF" w:rsidRPr="009079F8" w:rsidRDefault="00C11AAF" w:rsidP="00F23355">
            <w:r>
              <w:rPr>
                <w:rFonts w:ascii="Courier New" w:hAnsi="Courier New" w:cs="Courier New"/>
                <w:noProof/>
                <w:color w:val="0000FF"/>
                <w:szCs w:val="20"/>
              </w:rPr>
              <w:t>SealInformation</w:t>
            </w:r>
          </w:p>
        </w:tc>
        <w:tc>
          <w:tcPr>
            <w:tcW w:w="437" w:type="dxa"/>
            <w:gridSpan w:val="2"/>
          </w:tcPr>
          <w:p w14:paraId="5EA3BEAC" w14:textId="77777777" w:rsidR="00C11AAF" w:rsidRPr="009079F8" w:rsidRDefault="00C11AAF" w:rsidP="00F23355">
            <w:pPr>
              <w:jc w:val="center"/>
            </w:pPr>
            <w:r w:rsidRPr="009079F8">
              <w:t>O</w:t>
            </w:r>
          </w:p>
        </w:tc>
        <w:tc>
          <w:tcPr>
            <w:tcW w:w="2967" w:type="dxa"/>
            <w:gridSpan w:val="2"/>
          </w:tcPr>
          <w:p w14:paraId="4AD6A739" w14:textId="77777777" w:rsidR="00C11AAF" w:rsidRPr="009079F8" w:rsidRDefault="00C11AAF" w:rsidP="00F23355"/>
        </w:tc>
        <w:tc>
          <w:tcPr>
            <w:tcW w:w="4306" w:type="dxa"/>
            <w:gridSpan w:val="2"/>
          </w:tcPr>
          <w:p w14:paraId="27DA0E46" w14:textId="77777777" w:rsidR="00C11AAF" w:rsidRPr="009079F8" w:rsidRDefault="00C11AAF" w:rsidP="00F23355">
            <w:r w:rsidRPr="009079F8">
              <w:t>Należy podać wszelkie dodatkowe informacje dotyczące tych pieczęci handlowych</w:t>
            </w:r>
            <w:r>
              <w:t xml:space="preserve"> (zabezpieczenia urzędowego)</w:t>
            </w:r>
            <w:r w:rsidRPr="009079F8">
              <w:t xml:space="preserve"> np. rodzaj stosowanej pieczęci.</w:t>
            </w:r>
          </w:p>
        </w:tc>
        <w:tc>
          <w:tcPr>
            <w:tcW w:w="1050" w:type="dxa"/>
          </w:tcPr>
          <w:p w14:paraId="736261BA" w14:textId="77777777" w:rsidR="00C11AAF" w:rsidRPr="009079F8" w:rsidRDefault="00C11AAF" w:rsidP="00F23355">
            <w:r w:rsidRPr="009079F8">
              <w:t>an..350</w:t>
            </w:r>
          </w:p>
        </w:tc>
      </w:tr>
      <w:tr w:rsidR="00C11AAF" w:rsidRPr="009079F8" w14:paraId="3CCF1031" w14:textId="77777777" w:rsidTr="00F23355">
        <w:trPr>
          <w:cantSplit/>
        </w:trPr>
        <w:tc>
          <w:tcPr>
            <w:tcW w:w="829" w:type="dxa"/>
            <w:gridSpan w:val="3"/>
          </w:tcPr>
          <w:p w14:paraId="21E795E4" w14:textId="77777777" w:rsidR="00C11AAF" w:rsidRPr="009079F8" w:rsidRDefault="00C11AAF" w:rsidP="00F23355">
            <w:pPr>
              <w:rPr>
                <w:i/>
              </w:rPr>
            </w:pPr>
          </w:p>
        </w:tc>
        <w:tc>
          <w:tcPr>
            <w:tcW w:w="4177" w:type="dxa"/>
          </w:tcPr>
          <w:p w14:paraId="4C6E06B9" w14:textId="77777777" w:rsidR="00C11AAF" w:rsidRDefault="00C11AAF" w:rsidP="00F23355">
            <w:pPr>
              <w:pStyle w:val="pqiTabBody"/>
            </w:pPr>
            <w:r>
              <w:t>JĘZYK ELEMENTU</w:t>
            </w:r>
          </w:p>
          <w:p w14:paraId="3404B835" w14:textId="77777777" w:rsidR="00C11AAF" w:rsidRPr="009079F8" w:rsidRDefault="00C11AAF" w:rsidP="00F23355">
            <w:r>
              <w:rPr>
                <w:rFonts w:ascii="Courier New" w:hAnsi="Courier New" w:cs="Courier New"/>
                <w:noProof/>
                <w:color w:val="0000FF"/>
              </w:rPr>
              <w:t>@language</w:t>
            </w:r>
          </w:p>
        </w:tc>
        <w:tc>
          <w:tcPr>
            <w:tcW w:w="437" w:type="dxa"/>
            <w:gridSpan w:val="2"/>
          </w:tcPr>
          <w:p w14:paraId="341B8A4B" w14:textId="77777777" w:rsidR="00C11AAF" w:rsidRPr="009079F8" w:rsidRDefault="00C11AAF" w:rsidP="00F23355">
            <w:pPr>
              <w:jc w:val="center"/>
            </w:pPr>
            <w:r>
              <w:t>D</w:t>
            </w:r>
          </w:p>
        </w:tc>
        <w:tc>
          <w:tcPr>
            <w:tcW w:w="2967" w:type="dxa"/>
            <w:gridSpan w:val="2"/>
          </w:tcPr>
          <w:p w14:paraId="1F952C33" w14:textId="77777777" w:rsidR="00C11AAF" w:rsidRPr="009079F8" w:rsidRDefault="00C11AAF" w:rsidP="00F23355">
            <w:r w:rsidRPr="009079F8">
              <w:t>„R”, jeżeli stosuje się pole tekstowe</w:t>
            </w:r>
            <w:r>
              <w:t xml:space="preserve"> 5d</w:t>
            </w:r>
            <w:r w:rsidRPr="009079F8">
              <w:t>.</w:t>
            </w:r>
          </w:p>
        </w:tc>
        <w:tc>
          <w:tcPr>
            <w:tcW w:w="4306" w:type="dxa"/>
            <w:gridSpan w:val="2"/>
          </w:tcPr>
          <w:p w14:paraId="38CD68E9" w14:textId="77777777" w:rsidR="00C11AAF" w:rsidRDefault="00C11AAF" w:rsidP="00F23355">
            <w:pPr>
              <w:pStyle w:val="pqiTabBody"/>
            </w:pPr>
            <w:r>
              <w:t>Atrybut.</w:t>
            </w:r>
          </w:p>
          <w:p w14:paraId="3B3E77F4" w14:textId="77777777" w:rsidR="00C11AAF" w:rsidRPr="009079F8" w:rsidRDefault="00C11AAF" w:rsidP="00F23355">
            <w:r>
              <w:t>Wartość ze słownika „</w:t>
            </w:r>
            <w:r w:rsidRPr="008C6FA2">
              <w:t xml:space="preserve">Kody języka (Language </w:t>
            </w:r>
            <w:proofErr w:type="spellStart"/>
            <w:r w:rsidRPr="008C6FA2">
              <w:t>codes</w:t>
            </w:r>
            <w:proofErr w:type="spellEnd"/>
            <w:r w:rsidRPr="008C6FA2">
              <w:t>)</w:t>
            </w:r>
            <w:r>
              <w:t>”.</w:t>
            </w:r>
          </w:p>
        </w:tc>
        <w:tc>
          <w:tcPr>
            <w:tcW w:w="1050" w:type="dxa"/>
          </w:tcPr>
          <w:p w14:paraId="668CA627" w14:textId="77777777" w:rsidR="00C11AAF" w:rsidRPr="009079F8" w:rsidRDefault="00C11AAF" w:rsidP="00F23355">
            <w:r w:rsidRPr="009079F8">
              <w:t>a2</w:t>
            </w:r>
          </w:p>
        </w:tc>
      </w:tr>
      <w:tr w:rsidR="00C11AAF" w:rsidRPr="009079F8" w14:paraId="3FB80F67" w14:textId="77777777" w:rsidTr="00F23355">
        <w:trPr>
          <w:cantSplit/>
        </w:trPr>
        <w:tc>
          <w:tcPr>
            <w:tcW w:w="452" w:type="dxa"/>
            <w:gridSpan w:val="2"/>
          </w:tcPr>
          <w:p w14:paraId="6EAD0276" w14:textId="77777777" w:rsidR="00C11AAF" w:rsidRPr="009079F8" w:rsidRDefault="00C11AAF" w:rsidP="00F23355">
            <w:pPr>
              <w:rPr>
                <w:b/>
              </w:rPr>
            </w:pPr>
          </w:p>
        </w:tc>
        <w:tc>
          <w:tcPr>
            <w:tcW w:w="377" w:type="dxa"/>
          </w:tcPr>
          <w:p w14:paraId="7E4460D3" w14:textId="77777777" w:rsidR="00C11AAF" w:rsidRPr="009079F8" w:rsidRDefault="00C11AAF" w:rsidP="00F23355">
            <w:pPr>
              <w:rPr>
                <w:i/>
              </w:rPr>
            </w:pPr>
            <w:r>
              <w:rPr>
                <w:i/>
              </w:rPr>
              <w:t>e</w:t>
            </w:r>
          </w:p>
        </w:tc>
        <w:tc>
          <w:tcPr>
            <w:tcW w:w="4177" w:type="dxa"/>
          </w:tcPr>
          <w:p w14:paraId="20437784" w14:textId="77777777" w:rsidR="00C11AAF" w:rsidRDefault="00C11AAF" w:rsidP="00F23355">
            <w:r w:rsidRPr="009079F8">
              <w:t>Dodatkowe informacje</w:t>
            </w:r>
          </w:p>
          <w:p w14:paraId="574CB5FA" w14:textId="77777777" w:rsidR="00C11AAF" w:rsidRPr="009079F8" w:rsidRDefault="00C11AAF" w:rsidP="00F23355">
            <w:r>
              <w:rPr>
                <w:rFonts w:ascii="Courier New" w:hAnsi="Courier New" w:cs="Courier New"/>
                <w:noProof/>
                <w:color w:val="0000FF"/>
                <w:szCs w:val="20"/>
              </w:rPr>
              <w:t>ComplementaryInformation</w:t>
            </w:r>
          </w:p>
        </w:tc>
        <w:tc>
          <w:tcPr>
            <w:tcW w:w="437" w:type="dxa"/>
            <w:gridSpan w:val="2"/>
          </w:tcPr>
          <w:p w14:paraId="34EE2C69" w14:textId="77777777" w:rsidR="00C11AAF" w:rsidRPr="009079F8" w:rsidRDefault="00C11AAF" w:rsidP="00F23355">
            <w:pPr>
              <w:jc w:val="center"/>
            </w:pPr>
            <w:r w:rsidRPr="009079F8">
              <w:t>O</w:t>
            </w:r>
          </w:p>
        </w:tc>
        <w:tc>
          <w:tcPr>
            <w:tcW w:w="2967" w:type="dxa"/>
            <w:gridSpan w:val="2"/>
          </w:tcPr>
          <w:p w14:paraId="302A83E6" w14:textId="77777777" w:rsidR="00C11AAF" w:rsidRPr="009079F8" w:rsidRDefault="00C11AAF" w:rsidP="00F23355"/>
        </w:tc>
        <w:tc>
          <w:tcPr>
            <w:tcW w:w="4306" w:type="dxa"/>
            <w:gridSpan w:val="2"/>
          </w:tcPr>
          <w:p w14:paraId="6A12DA88" w14:textId="77777777" w:rsidR="00C11AAF" w:rsidRPr="009079F8" w:rsidRDefault="00C11AAF" w:rsidP="00F23355">
            <w:r w:rsidRPr="009079F8">
              <w:t xml:space="preserve">Należy podać wszelkie dodatkowe informacje dotyczące </w:t>
            </w:r>
            <w:r>
              <w:t>transportu</w:t>
            </w:r>
            <w:r w:rsidRPr="009079F8">
              <w:t xml:space="preserve">, np. </w:t>
            </w:r>
            <w:r>
              <w:t>identyfikacja kolejnych</w:t>
            </w:r>
            <w:r w:rsidRPr="009079F8">
              <w:t xml:space="preserve"> przewoźników, informacje dotyczące </w:t>
            </w:r>
            <w:r>
              <w:t>kolejnych</w:t>
            </w:r>
            <w:r w:rsidRPr="009079F8">
              <w:t xml:space="preserve"> jednostek transportowych.</w:t>
            </w:r>
          </w:p>
        </w:tc>
        <w:tc>
          <w:tcPr>
            <w:tcW w:w="1050" w:type="dxa"/>
          </w:tcPr>
          <w:p w14:paraId="70567449" w14:textId="77777777" w:rsidR="00C11AAF" w:rsidRPr="009079F8" w:rsidRDefault="00C11AAF" w:rsidP="00F23355">
            <w:r w:rsidRPr="009079F8">
              <w:t>an..350</w:t>
            </w:r>
          </w:p>
        </w:tc>
      </w:tr>
      <w:tr w:rsidR="00C11AAF" w:rsidRPr="009079F8" w14:paraId="450BAC42" w14:textId="77777777" w:rsidTr="00F23355">
        <w:trPr>
          <w:cantSplit/>
        </w:trPr>
        <w:tc>
          <w:tcPr>
            <w:tcW w:w="829" w:type="dxa"/>
            <w:gridSpan w:val="3"/>
          </w:tcPr>
          <w:p w14:paraId="1333B810" w14:textId="77777777" w:rsidR="00C11AAF" w:rsidRPr="009079F8" w:rsidRDefault="00C11AAF" w:rsidP="00F23355">
            <w:pPr>
              <w:rPr>
                <w:i/>
              </w:rPr>
            </w:pPr>
          </w:p>
        </w:tc>
        <w:tc>
          <w:tcPr>
            <w:tcW w:w="4177" w:type="dxa"/>
          </w:tcPr>
          <w:p w14:paraId="422908E4" w14:textId="77777777" w:rsidR="00C11AAF" w:rsidRDefault="00C11AAF" w:rsidP="00F23355">
            <w:pPr>
              <w:pStyle w:val="pqiTabBody"/>
            </w:pPr>
            <w:r>
              <w:t>JĘZYK ELEMENTU</w:t>
            </w:r>
            <w:r w:rsidRPr="009079F8">
              <w:t xml:space="preserve"> </w:t>
            </w:r>
          </w:p>
          <w:p w14:paraId="3B46ECD1" w14:textId="77777777" w:rsidR="00C11AAF" w:rsidRPr="009079F8" w:rsidRDefault="00C11AAF" w:rsidP="00F23355">
            <w:r>
              <w:rPr>
                <w:rFonts w:ascii="Courier New" w:hAnsi="Courier New" w:cs="Courier New"/>
                <w:noProof/>
                <w:color w:val="0000FF"/>
              </w:rPr>
              <w:t>@language</w:t>
            </w:r>
          </w:p>
        </w:tc>
        <w:tc>
          <w:tcPr>
            <w:tcW w:w="437" w:type="dxa"/>
            <w:gridSpan w:val="2"/>
          </w:tcPr>
          <w:p w14:paraId="2AF7ED89" w14:textId="77777777" w:rsidR="00C11AAF" w:rsidRPr="009079F8" w:rsidRDefault="00C11AAF" w:rsidP="00F23355">
            <w:pPr>
              <w:jc w:val="center"/>
            </w:pPr>
            <w:r>
              <w:t>D</w:t>
            </w:r>
          </w:p>
        </w:tc>
        <w:tc>
          <w:tcPr>
            <w:tcW w:w="2967" w:type="dxa"/>
            <w:gridSpan w:val="2"/>
          </w:tcPr>
          <w:p w14:paraId="046071EC" w14:textId="77777777" w:rsidR="00C11AAF" w:rsidRPr="009079F8" w:rsidRDefault="00C11AAF" w:rsidP="00F23355">
            <w:r w:rsidRPr="009079F8">
              <w:t>„R”, jeżeli stosuje się pole tekstowe</w:t>
            </w:r>
            <w:r>
              <w:t xml:space="preserve"> 5e</w:t>
            </w:r>
            <w:r w:rsidRPr="009079F8">
              <w:t>.</w:t>
            </w:r>
          </w:p>
        </w:tc>
        <w:tc>
          <w:tcPr>
            <w:tcW w:w="4306" w:type="dxa"/>
            <w:gridSpan w:val="2"/>
          </w:tcPr>
          <w:p w14:paraId="02FF1359" w14:textId="77777777" w:rsidR="00C11AAF" w:rsidRDefault="00C11AAF" w:rsidP="00F23355">
            <w:pPr>
              <w:pStyle w:val="pqiTabBody"/>
            </w:pPr>
            <w:r>
              <w:t>Atrybut.</w:t>
            </w:r>
          </w:p>
          <w:p w14:paraId="0E96020B" w14:textId="77777777" w:rsidR="00C11AAF" w:rsidRPr="009079F8" w:rsidRDefault="00C11AAF" w:rsidP="00F23355">
            <w:r>
              <w:t>Wartość ze słownika „</w:t>
            </w:r>
            <w:r w:rsidRPr="008C6FA2">
              <w:t xml:space="preserve">Kody języka (Language </w:t>
            </w:r>
            <w:proofErr w:type="spellStart"/>
            <w:r w:rsidRPr="008C6FA2">
              <w:t>codes</w:t>
            </w:r>
            <w:proofErr w:type="spellEnd"/>
            <w:r w:rsidRPr="008C6FA2">
              <w:t>)</w:t>
            </w:r>
            <w:r>
              <w:t>”.</w:t>
            </w:r>
          </w:p>
        </w:tc>
        <w:tc>
          <w:tcPr>
            <w:tcW w:w="1050" w:type="dxa"/>
          </w:tcPr>
          <w:p w14:paraId="2BD92921" w14:textId="77777777" w:rsidR="00C11AAF" w:rsidRPr="009079F8" w:rsidRDefault="00C11AAF" w:rsidP="00F23355">
            <w:r w:rsidRPr="009079F8">
              <w:t>a2</w:t>
            </w:r>
          </w:p>
        </w:tc>
      </w:tr>
    </w:tbl>
    <w:p w14:paraId="007AE988" w14:textId="6BDC2E93" w:rsidR="00C11AAF" w:rsidRDefault="00C11AAF" w:rsidP="00257D09">
      <w:pPr>
        <w:pStyle w:val="pqiChpHeadNum2"/>
      </w:pPr>
      <w:del w:id="1742" w:author="Jurkowska Monika" w:date="2022-11-14T21:27:00Z">
        <w:r>
          <w:br w:type="page"/>
        </w:r>
      </w:del>
      <w:bookmarkStart w:id="1743" w:name="_Toc379453961"/>
      <w:bookmarkStart w:id="1744" w:name="_Toc117635698"/>
      <w:bookmarkStart w:id="1745" w:name="_Toc71025861"/>
      <w:r>
        <w:lastRenderedPageBreak/>
        <w:t xml:space="preserve">IE813 – </w:t>
      </w:r>
      <w:r w:rsidRPr="00C00B4A">
        <w:t>Zmiana miejsca przeznaczenia</w:t>
      </w:r>
      <w:bookmarkEnd w:id="1743"/>
      <w:bookmarkEnd w:id="1744"/>
      <w:bookmarkEnd w:id="1745"/>
    </w:p>
    <w:p w14:paraId="065DBCE2" w14:textId="77777777" w:rsidR="00C11AAF" w:rsidRPr="004D3081" w:rsidRDefault="00C11AAF" w:rsidP="00C11AAF">
      <w:pPr>
        <w:pStyle w:val="pqiText"/>
      </w:pPr>
      <w:r>
        <w:t>Komunikat o zmianie miejsca przeznaczenia może być wysłany tylko dla przemieszczeń, dla których numer porządkowy jest mniejszy niż 99. Gdy komunikat zostanie wysłany dla przemieszczenia o numerze porządkowym równym 99 to zostanie on odrzucony przez EMCS PL 2.</w:t>
      </w:r>
    </w:p>
    <w:tbl>
      <w:tblPr>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94"/>
        <w:gridCol w:w="52"/>
        <w:gridCol w:w="354"/>
        <w:gridCol w:w="80"/>
        <w:gridCol w:w="3497"/>
        <w:gridCol w:w="391"/>
        <w:gridCol w:w="243"/>
        <w:gridCol w:w="44"/>
        <w:gridCol w:w="389"/>
        <w:gridCol w:w="42"/>
        <w:gridCol w:w="40"/>
        <w:gridCol w:w="1313"/>
        <w:gridCol w:w="1494"/>
        <w:gridCol w:w="30"/>
        <w:gridCol w:w="3051"/>
        <w:gridCol w:w="1080"/>
        <w:gridCol w:w="797"/>
        <w:gridCol w:w="253"/>
        <w:gridCol w:w="61"/>
        <w:tblGridChange w:id="1746">
          <w:tblGrid>
            <w:gridCol w:w="394"/>
            <w:gridCol w:w="52"/>
            <w:gridCol w:w="354"/>
            <w:gridCol w:w="80"/>
            <w:gridCol w:w="3497"/>
            <w:gridCol w:w="391"/>
            <w:gridCol w:w="243"/>
            <w:gridCol w:w="44"/>
            <w:gridCol w:w="389"/>
            <w:gridCol w:w="42"/>
            <w:gridCol w:w="40"/>
            <w:gridCol w:w="1313"/>
            <w:gridCol w:w="1494"/>
            <w:gridCol w:w="30"/>
            <w:gridCol w:w="3051"/>
            <w:gridCol w:w="1080"/>
            <w:gridCol w:w="797"/>
            <w:gridCol w:w="253"/>
            <w:gridCol w:w="61"/>
          </w:tblGrid>
        </w:tblGridChange>
      </w:tblGrid>
      <w:tr w:rsidR="00864F24" w:rsidRPr="009079F8" w14:paraId="4C71AF42" w14:textId="77777777" w:rsidTr="002D15FA">
        <w:trPr>
          <w:gridAfter w:val="1"/>
          <w:wAfter w:w="61" w:type="dxa"/>
          <w:cantSplit/>
          <w:tblHeader/>
        </w:trPr>
        <w:tc>
          <w:tcPr>
            <w:tcW w:w="446" w:type="dxa"/>
            <w:gridSpan w:val="2"/>
            <w:shd w:val="clear" w:color="auto" w:fill="F3F3F3"/>
          </w:tcPr>
          <w:p w14:paraId="5523DF9A" w14:textId="77777777" w:rsidR="00C11AAF" w:rsidRPr="009079F8" w:rsidRDefault="00C11AAF" w:rsidP="00F23355">
            <w:pPr>
              <w:jc w:val="center"/>
              <w:rPr>
                <w:b/>
              </w:rPr>
            </w:pPr>
            <w:r w:rsidRPr="009079F8">
              <w:rPr>
                <w:b/>
              </w:rPr>
              <w:t>A</w:t>
            </w:r>
          </w:p>
        </w:tc>
        <w:tc>
          <w:tcPr>
            <w:tcW w:w="434" w:type="dxa"/>
            <w:gridSpan w:val="2"/>
            <w:shd w:val="clear" w:color="auto" w:fill="F3F3F3"/>
          </w:tcPr>
          <w:p w14:paraId="5C45F071" w14:textId="77777777" w:rsidR="00C11AAF" w:rsidRPr="009079F8" w:rsidRDefault="00C11AAF" w:rsidP="00F23355">
            <w:pPr>
              <w:jc w:val="center"/>
              <w:rPr>
                <w:b/>
              </w:rPr>
            </w:pPr>
            <w:r w:rsidRPr="009079F8">
              <w:rPr>
                <w:b/>
              </w:rPr>
              <w:t>B</w:t>
            </w:r>
          </w:p>
        </w:tc>
        <w:tc>
          <w:tcPr>
            <w:tcW w:w="4131" w:type="dxa"/>
            <w:gridSpan w:val="3"/>
            <w:shd w:val="clear" w:color="auto" w:fill="F3F3F3"/>
          </w:tcPr>
          <w:p w14:paraId="0226034F" w14:textId="77777777" w:rsidR="00C11AAF" w:rsidRPr="009079F8" w:rsidRDefault="00C11AAF" w:rsidP="00F23355">
            <w:pPr>
              <w:jc w:val="center"/>
              <w:rPr>
                <w:b/>
              </w:rPr>
            </w:pPr>
            <w:r w:rsidRPr="009079F8">
              <w:rPr>
                <w:b/>
              </w:rPr>
              <w:t>C</w:t>
            </w:r>
          </w:p>
        </w:tc>
        <w:tc>
          <w:tcPr>
            <w:tcW w:w="433" w:type="dxa"/>
            <w:gridSpan w:val="2"/>
            <w:shd w:val="clear" w:color="auto" w:fill="F3F3F3"/>
          </w:tcPr>
          <w:p w14:paraId="0759A287" w14:textId="77777777" w:rsidR="00C11AAF" w:rsidRPr="009079F8" w:rsidRDefault="00C11AAF" w:rsidP="00F23355">
            <w:pPr>
              <w:jc w:val="center"/>
              <w:rPr>
                <w:b/>
              </w:rPr>
            </w:pPr>
            <w:r w:rsidRPr="009079F8">
              <w:rPr>
                <w:b/>
              </w:rPr>
              <w:t>D</w:t>
            </w:r>
          </w:p>
        </w:tc>
        <w:tc>
          <w:tcPr>
            <w:tcW w:w="2889" w:type="dxa"/>
            <w:gridSpan w:val="4"/>
            <w:shd w:val="clear" w:color="auto" w:fill="F3F3F3"/>
          </w:tcPr>
          <w:p w14:paraId="14BCCAB2" w14:textId="77777777" w:rsidR="00C11AAF" w:rsidRPr="009079F8" w:rsidRDefault="00C11AAF" w:rsidP="00F23355">
            <w:pPr>
              <w:jc w:val="center"/>
              <w:rPr>
                <w:b/>
              </w:rPr>
            </w:pPr>
            <w:r w:rsidRPr="009079F8">
              <w:rPr>
                <w:b/>
              </w:rPr>
              <w:t>E</w:t>
            </w:r>
          </w:p>
        </w:tc>
        <w:tc>
          <w:tcPr>
            <w:tcW w:w="4161" w:type="dxa"/>
            <w:gridSpan w:val="3"/>
            <w:shd w:val="clear" w:color="auto" w:fill="F3F3F3"/>
          </w:tcPr>
          <w:p w14:paraId="29B8DB3C" w14:textId="77777777" w:rsidR="00C11AAF" w:rsidRPr="009079F8" w:rsidRDefault="00C11AAF" w:rsidP="00F23355">
            <w:pPr>
              <w:jc w:val="center"/>
              <w:rPr>
                <w:b/>
              </w:rPr>
            </w:pPr>
            <w:r w:rsidRPr="009079F8">
              <w:rPr>
                <w:b/>
              </w:rPr>
              <w:t>F</w:t>
            </w:r>
          </w:p>
        </w:tc>
        <w:tc>
          <w:tcPr>
            <w:tcW w:w="1050" w:type="dxa"/>
            <w:gridSpan w:val="2"/>
            <w:shd w:val="clear" w:color="auto" w:fill="F3F3F3"/>
          </w:tcPr>
          <w:p w14:paraId="33BF4974" w14:textId="77777777" w:rsidR="00C11AAF" w:rsidRPr="009079F8" w:rsidRDefault="00C11AAF" w:rsidP="00F23355">
            <w:pPr>
              <w:jc w:val="center"/>
              <w:rPr>
                <w:b/>
              </w:rPr>
            </w:pPr>
            <w:r w:rsidRPr="009079F8">
              <w:rPr>
                <w:b/>
              </w:rPr>
              <w:t>G</w:t>
            </w:r>
          </w:p>
        </w:tc>
      </w:tr>
      <w:tr w:rsidR="00C11AAF" w:rsidRPr="002854B5" w14:paraId="58D68DC4"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747"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trPrChange w:id="1748" w:author="Jurkowska Monika" w:date="2022-11-14T21:27:00Z">
            <w:trPr>
              <w:gridAfter w:val="1"/>
            </w:trPr>
          </w:trPrChange>
        </w:trPr>
        <w:tc>
          <w:tcPr>
            <w:tcW w:w="13544" w:type="dxa"/>
            <w:gridSpan w:val="18"/>
            <w:tcPrChange w:id="1749" w:author="Jurkowska Monika" w:date="2022-11-14T21:27:00Z">
              <w:tcPr>
                <w:tcW w:w="13544" w:type="dxa"/>
                <w:gridSpan w:val="18"/>
              </w:tcPr>
            </w:tcPrChange>
          </w:tcPr>
          <w:p w14:paraId="405D5D71" w14:textId="77777777" w:rsidR="00C11AAF" w:rsidRPr="002854B5" w:rsidRDefault="00C11AAF" w:rsidP="00F23355">
            <w:pPr>
              <w:pStyle w:val="pqiTabHead"/>
            </w:pPr>
            <w:r>
              <w:t>IE813</w:t>
            </w:r>
            <w:r w:rsidRPr="002854B5">
              <w:t xml:space="preserve"> – </w:t>
            </w:r>
            <w:r>
              <w:t>C</w:t>
            </w:r>
            <w:r w:rsidRPr="004540C9">
              <w:t>_UPD_DAT</w:t>
            </w:r>
            <w:r>
              <w:t xml:space="preserve"> –</w:t>
            </w:r>
            <w:r w:rsidRPr="002854B5">
              <w:t xml:space="preserve"> </w:t>
            </w:r>
            <w:r w:rsidRPr="00C00B4A">
              <w:t>Zmiana miejsca przeznaczenia</w:t>
            </w:r>
            <w:r w:rsidRPr="002854B5">
              <w:t>.</w:t>
            </w:r>
          </w:p>
        </w:tc>
      </w:tr>
      <w:tr w:rsidR="00C11AAF" w:rsidRPr="009079F8" w14:paraId="706385EF"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75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trPrChange w:id="1751" w:author="Jurkowska Monika" w:date="2022-11-14T21:27:00Z">
            <w:trPr>
              <w:gridAfter w:val="1"/>
            </w:trPr>
          </w:trPrChange>
        </w:trPr>
        <w:tc>
          <w:tcPr>
            <w:tcW w:w="880" w:type="dxa"/>
            <w:gridSpan w:val="4"/>
            <w:tcPrChange w:id="1752" w:author="Jurkowska Monika" w:date="2022-11-14T21:27:00Z">
              <w:tcPr>
                <w:tcW w:w="880" w:type="dxa"/>
                <w:gridSpan w:val="4"/>
              </w:tcPr>
            </w:tcPrChange>
          </w:tcPr>
          <w:p w14:paraId="3A09909D" w14:textId="77777777" w:rsidR="00C11AAF" w:rsidRPr="002854B5" w:rsidRDefault="00C11AAF" w:rsidP="00F23355">
            <w:pPr>
              <w:pStyle w:val="pqiTabBody"/>
              <w:rPr>
                <w:b/>
                <w:i/>
              </w:rPr>
            </w:pPr>
          </w:p>
        </w:tc>
        <w:tc>
          <w:tcPr>
            <w:tcW w:w="4175" w:type="dxa"/>
            <w:gridSpan w:val="4"/>
            <w:tcPrChange w:id="1753" w:author="Jurkowska Monika" w:date="2022-11-14T21:27:00Z">
              <w:tcPr>
                <w:tcW w:w="4175" w:type="dxa"/>
                <w:gridSpan w:val="4"/>
              </w:tcPr>
            </w:tcPrChange>
          </w:tcPr>
          <w:p w14:paraId="1BFDACE8" w14:textId="77777777" w:rsidR="00C11AAF" w:rsidRDefault="00C11AAF" w:rsidP="00F23355">
            <w:pPr>
              <w:pStyle w:val="pqiTabBody"/>
              <w:rPr>
                <w:b/>
              </w:rPr>
            </w:pPr>
            <w:r>
              <w:rPr>
                <w:b/>
              </w:rPr>
              <w:t>&lt;NAGŁÓWEK&gt;</w:t>
            </w:r>
          </w:p>
          <w:p w14:paraId="6DDEF9E6"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IE</w:t>
            </w:r>
            <w:r w:rsidRPr="005516E5">
              <w:rPr>
                <w:rFonts w:ascii="Courier New" w:hAnsi="Courier New" w:cs="Courier New"/>
                <w:noProof/>
                <w:color w:val="0000FF"/>
              </w:rPr>
              <w:t>813</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431" w:type="dxa"/>
            <w:gridSpan w:val="2"/>
            <w:tcPrChange w:id="1754" w:author="Jurkowska Monika" w:date="2022-11-14T21:27:00Z">
              <w:tcPr>
                <w:tcW w:w="431" w:type="dxa"/>
                <w:gridSpan w:val="2"/>
              </w:tcPr>
            </w:tcPrChange>
          </w:tcPr>
          <w:p w14:paraId="1E25E08C" w14:textId="77777777" w:rsidR="00C11AAF" w:rsidRPr="00C15AD5" w:rsidRDefault="00C11AAF" w:rsidP="00F23355">
            <w:pPr>
              <w:pStyle w:val="pqiTabBody"/>
              <w:rPr>
                <w:b/>
              </w:rPr>
            </w:pPr>
            <w:r w:rsidRPr="00C15AD5">
              <w:rPr>
                <w:b/>
              </w:rPr>
              <w:t>R</w:t>
            </w:r>
          </w:p>
        </w:tc>
        <w:tc>
          <w:tcPr>
            <w:tcW w:w="2877" w:type="dxa"/>
            <w:gridSpan w:val="4"/>
            <w:tcPrChange w:id="1755" w:author="Jurkowska Monika" w:date="2022-11-14T21:27:00Z">
              <w:tcPr>
                <w:tcW w:w="2877" w:type="dxa"/>
                <w:gridSpan w:val="4"/>
              </w:tcPr>
            </w:tcPrChange>
          </w:tcPr>
          <w:p w14:paraId="2E24153B" w14:textId="77777777" w:rsidR="00C11AAF" w:rsidRPr="00C15AD5" w:rsidRDefault="00C11AAF" w:rsidP="00F23355">
            <w:pPr>
              <w:pStyle w:val="pqiTabBody"/>
              <w:rPr>
                <w:b/>
              </w:rPr>
            </w:pPr>
          </w:p>
        </w:tc>
        <w:tc>
          <w:tcPr>
            <w:tcW w:w="4131" w:type="dxa"/>
            <w:gridSpan w:val="2"/>
            <w:tcPrChange w:id="1756" w:author="Jurkowska Monika" w:date="2022-11-14T21:27:00Z">
              <w:tcPr>
                <w:tcW w:w="4131" w:type="dxa"/>
                <w:gridSpan w:val="2"/>
              </w:tcPr>
            </w:tcPrChange>
          </w:tcPr>
          <w:p w14:paraId="394F3F04" w14:textId="77777777" w:rsidR="00C11AAF" w:rsidRPr="00C15AD5" w:rsidRDefault="00C11AAF" w:rsidP="00F23355">
            <w:pPr>
              <w:pStyle w:val="pqiTabBody"/>
              <w:rPr>
                <w:b/>
              </w:rPr>
            </w:pPr>
          </w:p>
        </w:tc>
        <w:tc>
          <w:tcPr>
            <w:tcW w:w="1050" w:type="dxa"/>
            <w:gridSpan w:val="2"/>
            <w:tcPrChange w:id="1757" w:author="Jurkowska Monika" w:date="2022-11-14T21:27:00Z">
              <w:tcPr>
                <w:tcW w:w="1050" w:type="dxa"/>
                <w:gridSpan w:val="2"/>
              </w:tcPr>
            </w:tcPrChange>
          </w:tcPr>
          <w:p w14:paraId="30315A57" w14:textId="77777777" w:rsidR="00C11AAF" w:rsidRPr="00C15AD5" w:rsidRDefault="00C11AAF" w:rsidP="00F23355">
            <w:pPr>
              <w:pStyle w:val="pqiTabBody"/>
              <w:rPr>
                <w:b/>
              </w:rPr>
            </w:pPr>
            <w:r w:rsidRPr="00C15AD5">
              <w:rPr>
                <w:b/>
              </w:rPr>
              <w:t>1x</w:t>
            </w:r>
          </w:p>
        </w:tc>
      </w:tr>
      <w:tr w:rsidR="00C11AAF" w:rsidRPr="009079F8" w14:paraId="2F243CBA"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758"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trPrChange w:id="1759" w:author="Jurkowska Monika" w:date="2022-11-14T21:27:00Z">
            <w:trPr>
              <w:gridAfter w:val="1"/>
            </w:trPr>
          </w:trPrChange>
        </w:trPr>
        <w:tc>
          <w:tcPr>
            <w:tcW w:w="13544" w:type="dxa"/>
            <w:gridSpan w:val="18"/>
            <w:tcPrChange w:id="1760" w:author="Jurkowska Monika" w:date="2022-11-14T21:27:00Z">
              <w:tcPr>
                <w:tcW w:w="13544" w:type="dxa"/>
                <w:gridSpan w:val="18"/>
              </w:tcPr>
            </w:tcPrChange>
          </w:tcPr>
          <w:p w14:paraId="351602DB" w14:textId="77777777" w:rsidR="00C11AAF" w:rsidRDefault="00C11AAF" w:rsidP="00F23355">
            <w:pPr>
              <w:pStyle w:val="pqiTabBody"/>
            </w:pPr>
            <w:r>
              <w:t>Wszystkie elementy główne począwszy od poniższego zawarte są w elemencie:</w:t>
            </w:r>
          </w:p>
          <w:p w14:paraId="28786E17" w14:textId="77777777" w:rsidR="00C11AAF" w:rsidRPr="009079F8" w:rsidRDefault="00C11AAF" w:rsidP="00F23355">
            <w:pPr>
              <w:pStyle w:val="pqiTabBody"/>
            </w:pPr>
            <w:r w:rsidRPr="00621E71">
              <w:rPr>
                <w:rFonts w:ascii="Courier New" w:hAnsi="Courier New"/>
                <w:color w:val="0000FF"/>
              </w:rPr>
              <w:t>/</w:t>
            </w:r>
            <w:r>
              <w:rPr>
                <w:rFonts w:ascii="Courier New" w:hAnsi="Courier New" w:cs="Courier New"/>
                <w:noProof/>
                <w:color w:val="0000FF"/>
              </w:rPr>
              <w:t>IE</w:t>
            </w:r>
            <w:r w:rsidRPr="005516E5">
              <w:rPr>
                <w:rFonts w:ascii="Courier New" w:hAnsi="Courier New" w:cs="Courier New"/>
                <w:noProof/>
                <w:color w:val="0000FF"/>
              </w:rPr>
              <w:t>813</w:t>
            </w:r>
            <w:r w:rsidRPr="00621E71">
              <w:rPr>
                <w:rFonts w:ascii="Courier New" w:hAnsi="Courier New"/>
                <w:color w:val="0000FF"/>
              </w:rPr>
              <w:t>/</w:t>
            </w:r>
            <w:r>
              <w:rPr>
                <w:rFonts w:ascii="Courier New" w:hAnsi="Courier New"/>
                <w:color w:val="0000FF"/>
              </w:rPr>
              <w:t>Body/</w:t>
            </w:r>
            <w:proofErr w:type="spellStart"/>
            <w:r>
              <w:rPr>
                <w:rFonts w:ascii="Courier New" w:hAnsi="Courier New" w:cs="Courier New"/>
                <w:noProof/>
                <w:color w:val="0000FF"/>
              </w:rPr>
              <w:t>ChangeOfDestination</w:t>
            </w:r>
            <w:proofErr w:type="spellEnd"/>
          </w:p>
        </w:tc>
      </w:tr>
      <w:tr w:rsidR="00C11AAF" w:rsidRPr="009079F8" w14:paraId="4A970EA1"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761"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1762" w:author="Jurkowska Monika" w:date="2022-11-14T21:27:00Z">
            <w:trPr>
              <w:gridAfter w:val="1"/>
              <w:cantSplit/>
            </w:trPr>
          </w:trPrChange>
        </w:trPr>
        <w:tc>
          <w:tcPr>
            <w:tcW w:w="880" w:type="dxa"/>
            <w:gridSpan w:val="4"/>
            <w:tcPrChange w:id="1763" w:author="Jurkowska Monika" w:date="2022-11-14T21:27:00Z">
              <w:tcPr>
                <w:tcW w:w="880" w:type="dxa"/>
                <w:gridSpan w:val="4"/>
              </w:tcPr>
            </w:tcPrChange>
          </w:tcPr>
          <w:p w14:paraId="1C3A7347" w14:textId="77777777" w:rsidR="00C11AAF" w:rsidRPr="009079F8" w:rsidRDefault="00C11AAF" w:rsidP="00F23355">
            <w:pPr>
              <w:keepNext/>
              <w:rPr>
                <w:i/>
              </w:rPr>
            </w:pPr>
            <w:r w:rsidRPr="009079F8">
              <w:rPr>
                <w:b/>
              </w:rPr>
              <w:t>1</w:t>
            </w:r>
          </w:p>
        </w:tc>
        <w:tc>
          <w:tcPr>
            <w:tcW w:w="4131" w:type="dxa"/>
            <w:gridSpan w:val="3"/>
            <w:tcPrChange w:id="1764" w:author="Jurkowska Monika" w:date="2022-11-14T21:27:00Z">
              <w:tcPr>
                <w:tcW w:w="4131" w:type="dxa"/>
                <w:gridSpan w:val="3"/>
              </w:tcPr>
            </w:tcPrChange>
          </w:tcPr>
          <w:p w14:paraId="09653E1E" w14:textId="77777777" w:rsidR="00C11AAF" w:rsidRPr="000F7B4C" w:rsidRDefault="00C11AAF" w:rsidP="00F23355">
            <w:pPr>
              <w:keepNext/>
              <w:rPr>
                <w:b/>
                <w:caps/>
              </w:rPr>
            </w:pPr>
            <w:r w:rsidRPr="000F7B4C">
              <w:rPr>
                <w:b/>
                <w:caps/>
              </w:rPr>
              <w:t>CECHA</w:t>
            </w:r>
          </w:p>
          <w:p w14:paraId="0C0CB7C7" w14:textId="4C0A2CBE" w:rsidR="00C40DDA" w:rsidRPr="00C40DDA" w:rsidRDefault="00C11AAF" w:rsidP="00F23355">
            <w:pPr>
              <w:keepNext/>
              <w:rPr>
                <w:rFonts w:ascii="Courier New" w:hAnsi="Courier New"/>
                <w:color w:val="0000FF"/>
                <w:rPrChange w:id="1765" w:author="Jurkowska Monika" w:date="2022-11-14T21:27:00Z">
                  <w:rPr>
                    <w:rFonts w:ascii="Times New Roman Bold" w:hAnsi="Times New Roman Bold"/>
                    <w:b/>
                    <w:caps/>
                  </w:rPr>
                </w:rPrChange>
              </w:rPr>
            </w:pPr>
            <w:r>
              <w:rPr>
                <w:rFonts w:ascii="Courier New" w:hAnsi="Courier New" w:cs="Courier New"/>
                <w:noProof/>
                <w:color w:val="0000FF"/>
                <w:szCs w:val="20"/>
              </w:rPr>
              <w:t>Attributes</w:t>
            </w:r>
          </w:p>
        </w:tc>
        <w:tc>
          <w:tcPr>
            <w:tcW w:w="433" w:type="dxa"/>
            <w:gridSpan w:val="2"/>
            <w:tcPrChange w:id="1766" w:author="Jurkowska Monika" w:date="2022-11-14T21:27:00Z">
              <w:tcPr>
                <w:tcW w:w="433" w:type="dxa"/>
                <w:gridSpan w:val="2"/>
              </w:tcPr>
            </w:tcPrChange>
          </w:tcPr>
          <w:p w14:paraId="5EF30D94" w14:textId="77777777" w:rsidR="00C11AAF" w:rsidRPr="0072755A" w:rsidRDefault="00C11AAF" w:rsidP="00F23355">
            <w:pPr>
              <w:keepNext/>
              <w:jc w:val="center"/>
              <w:rPr>
                <w:b/>
              </w:rPr>
            </w:pPr>
            <w:r w:rsidRPr="0072755A">
              <w:rPr>
                <w:b/>
              </w:rPr>
              <w:t>R</w:t>
            </w:r>
          </w:p>
        </w:tc>
        <w:tc>
          <w:tcPr>
            <w:tcW w:w="2889" w:type="dxa"/>
            <w:gridSpan w:val="4"/>
            <w:tcPrChange w:id="1767" w:author="Jurkowska Monika" w:date="2022-11-14T21:27:00Z">
              <w:tcPr>
                <w:tcW w:w="2889" w:type="dxa"/>
                <w:gridSpan w:val="4"/>
              </w:tcPr>
            </w:tcPrChange>
          </w:tcPr>
          <w:p w14:paraId="2D5CE120" w14:textId="77777777" w:rsidR="00C11AAF" w:rsidRPr="0072755A" w:rsidRDefault="00C11AAF" w:rsidP="00F23355">
            <w:pPr>
              <w:keepNext/>
              <w:rPr>
                <w:b/>
              </w:rPr>
            </w:pPr>
          </w:p>
        </w:tc>
        <w:tc>
          <w:tcPr>
            <w:tcW w:w="4161" w:type="dxa"/>
            <w:gridSpan w:val="3"/>
            <w:tcPrChange w:id="1768" w:author="Jurkowska Monika" w:date="2022-11-14T21:27:00Z">
              <w:tcPr>
                <w:tcW w:w="4161" w:type="dxa"/>
                <w:gridSpan w:val="3"/>
              </w:tcPr>
            </w:tcPrChange>
          </w:tcPr>
          <w:p w14:paraId="5F3553DA" w14:textId="77777777" w:rsidR="00C11AAF" w:rsidRPr="0072755A" w:rsidRDefault="00C11AAF" w:rsidP="00F23355">
            <w:pPr>
              <w:keepNext/>
              <w:rPr>
                <w:b/>
              </w:rPr>
            </w:pPr>
          </w:p>
        </w:tc>
        <w:tc>
          <w:tcPr>
            <w:tcW w:w="1050" w:type="dxa"/>
            <w:gridSpan w:val="2"/>
            <w:tcPrChange w:id="1769" w:author="Jurkowska Monika" w:date="2022-11-14T21:27:00Z">
              <w:tcPr>
                <w:tcW w:w="1050" w:type="dxa"/>
                <w:gridSpan w:val="2"/>
              </w:tcPr>
            </w:tcPrChange>
          </w:tcPr>
          <w:p w14:paraId="1BDEBA20" w14:textId="77777777" w:rsidR="00C11AAF" w:rsidRPr="0072755A" w:rsidRDefault="00C11AAF" w:rsidP="00F23355">
            <w:pPr>
              <w:keepNext/>
              <w:rPr>
                <w:b/>
              </w:rPr>
            </w:pPr>
            <w:r w:rsidRPr="0072755A">
              <w:rPr>
                <w:b/>
              </w:rPr>
              <w:t>1x</w:t>
            </w:r>
          </w:p>
        </w:tc>
      </w:tr>
      <w:tr w:rsidR="00C11AAF" w:rsidRPr="009079F8" w14:paraId="04BB4375"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770"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1771" w:author="Jurkowska Monika" w:date="2022-11-14T21:27:00Z">
            <w:trPr>
              <w:gridAfter w:val="1"/>
              <w:cantSplit/>
            </w:trPr>
          </w:trPrChange>
        </w:trPr>
        <w:tc>
          <w:tcPr>
            <w:tcW w:w="446" w:type="dxa"/>
            <w:gridSpan w:val="2"/>
            <w:tcPrChange w:id="1772" w:author="Jurkowska Monika" w:date="2022-11-14T21:27:00Z">
              <w:tcPr>
                <w:tcW w:w="446" w:type="dxa"/>
                <w:gridSpan w:val="2"/>
              </w:tcPr>
            </w:tcPrChange>
          </w:tcPr>
          <w:p w14:paraId="20190863" w14:textId="77777777" w:rsidR="00C11AAF" w:rsidRPr="009079F8" w:rsidRDefault="00C11AAF" w:rsidP="00F23355">
            <w:pPr>
              <w:rPr>
                <w:b/>
              </w:rPr>
            </w:pPr>
          </w:p>
        </w:tc>
        <w:tc>
          <w:tcPr>
            <w:tcW w:w="434" w:type="dxa"/>
            <w:gridSpan w:val="2"/>
            <w:tcPrChange w:id="1773" w:author="Jurkowska Monika" w:date="2022-11-14T21:27:00Z">
              <w:tcPr>
                <w:tcW w:w="434" w:type="dxa"/>
                <w:gridSpan w:val="2"/>
              </w:tcPr>
            </w:tcPrChange>
          </w:tcPr>
          <w:p w14:paraId="7B6385E5" w14:textId="77777777" w:rsidR="00C11AAF" w:rsidRPr="009079F8" w:rsidRDefault="00C11AAF" w:rsidP="00F23355">
            <w:pPr>
              <w:rPr>
                <w:i/>
              </w:rPr>
            </w:pPr>
            <w:r w:rsidRPr="009079F8">
              <w:rPr>
                <w:i/>
              </w:rPr>
              <w:t>a</w:t>
            </w:r>
          </w:p>
        </w:tc>
        <w:tc>
          <w:tcPr>
            <w:tcW w:w="4131" w:type="dxa"/>
            <w:gridSpan w:val="3"/>
            <w:tcPrChange w:id="1774" w:author="Jurkowska Monika" w:date="2022-11-14T21:27:00Z">
              <w:tcPr>
                <w:tcW w:w="4131" w:type="dxa"/>
                <w:gridSpan w:val="3"/>
              </w:tcPr>
            </w:tcPrChange>
          </w:tcPr>
          <w:p w14:paraId="34148A6B" w14:textId="77777777" w:rsidR="00C11AAF" w:rsidRDefault="00C11AAF" w:rsidP="00F23355">
            <w:r w:rsidRPr="009079F8">
              <w:t>Data i czas zatwierdzenia zmiany miejsca przeznaczenia</w:t>
            </w:r>
          </w:p>
          <w:p w14:paraId="130EF7D3" w14:textId="77777777" w:rsidR="00C11AAF" w:rsidRDefault="00C11AAF" w:rsidP="00F23355">
            <w:pPr>
              <w:rPr>
                <w:rFonts w:ascii="Courier New" w:hAnsi="Courier New" w:cs="Courier New"/>
                <w:noProof/>
                <w:color w:val="0000FF"/>
                <w:szCs w:val="20"/>
              </w:rPr>
            </w:pPr>
            <w:r>
              <w:rPr>
                <w:rFonts w:ascii="Courier New" w:hAnsi="Courier New" w:cs="Courier New"/>
                <w:noProof/>
                <w:color w:val="0000FF"/>
                <w:szCs w:val="20"/>
              </w:rPr>
              <w:t>DateAndTimeOfValidationOf</w:t>
            </w:r>
          </w:p>
          <w:p w14:paraId="40462209" w14:textId="25FAA447" w:rsidR="00C40DDA" w:rsidRPr="00A81E99" w:rsidRDefault="00C11AAF" w:rsidP="00F23355">
            <w:pPr>
              <w:rPr>
                <w:rFonts w:ascii="Courier New" w:hAnsi="Courier New"/>
                <w:color w:val="0000FF"/>
                <w:rPrChange w:id="1775" w:author="Jurkowska Monika" w:date="2022-11-14T21:27:00Z">
                  <w:rPr/>
                </w:rPrChange>
              </w:rPr>
            </w:pPr>
            <w:r>
              <w:rPr>
                <w:rFonts w:ascii="Courier New" w:hAnsi="Courier New" w:cs="Courier New"/>
                <w:noProof/>
                <w:color w:val="0000FF"/>
                <w:szCs w:val="20"/>
              </w:rPr>
              <w:t>ChangeOfDestination</w:t>
            </w:r>
          </w:p>
        </w:tc>
        <w:tc>
          <w:tcPr>
            <w:tcW w:w="433" w:type="dxa"/>
            <w:gridSpan w:val="2"/>
            <w:tcPrChange w:id="1776" w:author="Jurkowska Monika" w:date="2022-11-14T21:27:00Z">
              <w:tcPr>
                <w:tcW w:w="433" w:type="dxa"/>
                <w:gridSpan w:val="2"/>
              </w:tcPr>
            </w:tcPrChange>
          </w:tcPr>
          <w:p w14:paraId="5D947894" w14:textId="77777777" w:rsidR="00C11AAF" w:rsidRPr="009079F8" w:rsidRDefault="00C11AAF" w:rsidP="00F23355">
            <w:pPr>
              <w:jc w:val="center"/>
            </w:pPr>
            <w:r>
              <w:t>D</w:t>
            </w:r>
          </w:p>
        </w:tc>
        <w:tc>
          <w:tcPr>
            <w:tcW w:w="2889" w:type="dxa"/>
            <w:gridSpan w:val="4"/>
            <w:tcPrChange w:id="1777" w:author="Jurkowska Monika" w:date="2022-11-14T21:27:00Z">
              <w:tcPr>
                <w:tcW w:w="2889" w:type="dxa"/>
                <w:gridSpan w:val="4"/>
              </w:tcPr>
            </w:tcPrChange>
          </w:tcPr>
          <w:p w14:paraId="23E2A048" w14:textId="77777777" w:rsidR="00C11AAF" w:rsidRPr="009079F8" w:rsidRDefault="00C11AAF" w:rsidP="00F23355">
            <w:r w:rsidRPr="009079F8">
              <w:t>Podają właściwe organy państwa członkowskiego wysyłki po zatwierdzeniu projektu komunikatu o zmianie miejsca przeznaczenia.</w:t>
            </w:r>
          </w:p>
        </w:tc>
        <w:tc>
          <w:tcPr>
            <w:tcW w:w="4161" w:type="dxa"/>
            <w:gridSpan w:val="3"/>
            <w:tcPrChange w:id="1778" w:author="Jurkowska Monika" w:date="2022-11-14T21:27:00Z">
              <w:tcPr>
                <w:tcW w:w="4161" w:type="dxa"/>
                <w:gridSpan w:val="3"/>
              </w:tcPr>
            </w:tcPrChange>
          </w:tcPr>
          <w:p w14:paraId="482BADD1" w14:textId="141548D6" w:rsidR="00C11AAF" w:rsidRPr="009079F8" w:rsidRDefault="00C11AAF" w:rsidP="00F23355"/>
        </w:tc>
        <w:tc>
          <w:tcPr>
            <w:tcW w:w="1050" w:type="dxa"/>
            <w:gridSpan w:val="2"/>
            <w:tcPrChange w:id="1779" w:author="Jurkowska Monika" w:date="2022-11-14T21:27:00Z">
              <w:tcPr>
                <w:tcW w:w="1050" w:type="dxa"/>
                <w:gridSpan w:val="2"/>
              </w:tcPr>
            </w:tcPrChange>
          </w:tcPr>
          <w:p w14:paraId="33488A4A" w14:textId="77777777" w:rsidR="00C11AAF" w:rsidRDefault="00C11AAF" w:rsidP="00F23355">
            <w:pPr>
              <w:rPr>
                <w:ins w:id="1780" w:author="Jurkowska Monika" w:date="2022-11-14T21:27:00Z"/>
                <w:szCs w:val="20"/>
              </w:rPr>
            </w:pPr>
            <w:proofErr w:type="spellStart"/>
            <w:r w:rsidRPr="009079F8">
              <w:rPr>
                <w:szCs w:val="20"/>
              </w:rPr>
              <w:t>dateTime</w:t>
            </w:r>
            <w:proofErr w:type="spellEnd"/>
          </w:p>
          <w:p w14:paraId="4EB80597" w14:textId="1C5DD503" w:rsidR="000D101C" w:rsidRPr="009079F8" w:rsidRDefault="000D101C" w:rsidP="00F23355"/>
        </w:tc>
      </w:tr>
      <w:tr w:rsidR="00C11AAF" w:rsidRPr="009079F8" w14:paraId="56AAD19B"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781"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1782" w:author="Jurkowska Monika" w:date="2022-11-14T21:27:00Z">
            <w:trPr>
              <w:gridAfter w:val="1"/>
              <w:cantSplit/>
            </w:trPr>
          </w:trPrChange>
        </w:trPr>
        <w:tc>
          <w:tcPr>
            <w:tcW w:w="880" w:type="dxa"/>
            <w:gridSpan w:val="4"/>
            <w:tcPrChange w:id="1783" w:author="Jurkowska Monika" w:date="2022-11-14T21:27:00Z">
              <w:tcPr>
                <w:tcW w:w="880" w:type="dxa"/>
                <w:gridSpan w:val="4"/>
              </w:tcPr>
            </w:tcPrChange>
          </w:tcPr>
          <w:p w14:paraId="1F178B90" w14:textId="77777777" w:rsidR="00C11AAF" w:rsidRPr="009079F8" w:rsidRDefault="00C11AAF" w:rsidP="00F23355">
            <w:pPr>
              <w:keepNext/>
              <w:rPr>
                <w:i/>
              </w:rPr>
            </w:pPr>
            <w:r>
              <w:rPr>
                <w:b/>
              </w:rPr>
              <w:lastRenderedPageBreak/>
              <w:t>2</w:t>
            </w:r>
          </w:p>
        </w:tc>
        <w:tc>
          <w:tcPr>
            <w:tcW w:w="4131" w:type="dxa"/>
            <w:gridSpan w:val="3"/>
            <w:tcPrChange w:id="1784" w:author="Jurkowska Monika" w:date="2022-11-14T21:27:00Z">
              <w:tcPr>
                <w:tcW w:w="4131" w:type="dxa"/>
                <w:gridSpan w:val="3"/>
              </w:tcPr>
            </w:tcPrChange>
          </w:tcPr>
          <w:p w14:paraId="6551E5A8" w14:textId="24CD94B8" w:rsidR="00C11AAF" w:rsidRDefault="00C11AAF" w:rsidP="00F23355">
            <w:pPr>
              <w:keepNext/>
              <w:rPr>
                <w:b/>
              </w:rPr>
            </w:pPr>
            <w:r>
              <w:rPr>
                <w:b/>
              </w:rPr>
              <w:t>Uzupełnienie</w:t>
            </w:r>
            <w:r w:rsidRPr="009079F8">
              <w:rPr>
                <w:b/>
              </w:rPr>
              <w:t xml:space="preserve"> dokumentu </w:t>
            </w:r>
          </w:p>
          <w:p w14:paraId="11E44FC7" w14:textId="6BE1180B" w:rsidR="00C40DDA" w:rsidRPr="005516E5" w:rsidRDefault="00C11AAF" w:rsidP="00A81E99">
            <w:pPr>
              <w:keepNext/>
              <w:rPr>
                <w:rFonts w:ascii="Courier New" w:hAnsi="Courier New" w:cs="Courier New"/>
                <w:noProof/>
                <w:color w:val="0000FF"/>
                <w:szCs w:val="20"/>
              </w:rPr>
            </w:pPr>
            <w:del w:id="1785" w:author="Jurkowska Monika" w:date="2022-11-14T21:27:00Z">
              <w:r w:rsidRPr="005516E5">
                <w:rPr>
                  <w:rFonts w:ascii="Courier New" w:hAnsi="Courier New" w:cs="Courier New"/>
                  <w:noProof/>
                  <w:color w:val="0000FF"/>
                  <w:szCs w:val="20"/>
                </w:rPr>
                <w:delText>UpdateEad</w:delText>
              </w:r>
            </w:del>
            <w:ins w:id="1786" w:author="Jurkowska Monika" w:date="2022-11-14T21:27:00Z">
              <w:r w:rsidR="00C40DDA">
                <w:rPr>
                  <w:rFonts w:ascii="Courier New" w:hAnsi="Courier New" w:cs="Courier New"/>
                  <w:noProof/>
                  <w:color w:val="0000FF"/>
                  <w:szCs w:val="20"/>
                </w:rPr>
                <w:t>UpdateEadEsad</w:t>
              </w:r>
            </w:ins>
          </w:p>
        </w:tc>
        <w:tc>
          <w:tcPr>
            <w:tcW w:w="433" w:type="dxa"/>
            <w:gridSpan w:val="2"/>
            <w:tcPrChange w:id="1787" w:author="Jurkowska Monika" w:date="2022-11-14T21:27:00Z">
              <w:tcPr>
                <w:tcW w:w="433" w:type="dxa"/>
                <w:gridSpan w:val="2"/>
              </w:tcPr>
            </w:tcPrChange>
          </w:tcPr>
          <w:p w14:paraId="7ED52E6D" w14:textId="77777777" w:rsidR="00C11AAF" w:rsidRPr="0072755A" w:rsidRDefault="00C11AAF" w:rsidP="00F23355">
            <w:pPr>
              <w:keepNext/>
              <w:jc w:val="center"/>
              <w:rPr>
                <w:b/>
              </w:rPr>
            </w:pPr>
            <w:r w:rsidRPr="0072755A">
              <w:rPr>
                <w:b/>
              </w:rPr>
              <w:t>R</w:t>
            </w:r>
          </w:p>
        </w:tc>
        <w:tc>
          <w:tcPr>
            <w:tcW w:w="2889" w:type="dxa"/>
            <w:gridSpan w:val="4"/>
            <w:tcPrChange w:id="1788" w:author="Jurkowska Monika" w:date="2022-11-14T21:27:00Z">
              <w:tcPr>
                <w:tcW w:w="2889" w:type="dxa"/>
                <w:gridSpan w:val="4"/>
              </w:tcPr>
            </w:tcPrChange>
          </w:tcPr>
          <w:p w14:paraId="53630116" w14:textId="77777777" w:rsidR="00C11AAF" w:rsidRPr="0072755A" w:rsidRDefault="00C11AAF" w:rsidP="00F23355">
            <w:pPr>
              <w:keepNext/>
              <w:rPr>
                <w:b/>
              </w:rPr>
            </w:pPr>
          </w:p>
        </w:tc>
        <w:tc>
          <w:tcPr>
            <w:tcW w:w="4161" w:type="dxa"/>
            <w:gridSpan w:val="3"/>
            <w:tcPrChange w:id="1789" w:author="Jurkowska Monika" w:date="2022-11-14T21:27:00Z">
              <w:tcPr>
                <w:tcW w:w="4161" w:type="dxa"/>
                <w:gridSpan w:val="3"/>
              </w:tcPr>
            </w:tcPrChange>
          </w:tcPr>
          <w:p w14:paraId="182D7BA4" w14:textId="77777777" w:rsidR="00C11AAF" w:rsidRPr="0072755A" w:rsidRDefault="00C11AAF" w:rsidP="00F23355">
            <w:pPr>
              <w:keepNext/>
              <w:rPr>
                <w:b/>
              </w:rPr>
            </w:pPr>
          </w:p>
        </w:tc>
        <w:tc>
          <w:tcPr>
            <w:tcW w:w="1050" w:type="dxa"/>
            <w:gridSpan w:val="2"/>
            <w:tcPrChange w:id="1790" w:author="Jurkowska Monika" w:date="2022-11-14T21:27:00Z">
              <w:tcPr>
                <w:tcW w:w="1050" w:type="dxa"/>
                <w:gridSpan w:val="2"/>
              </w:tcPr>
            </w:tcPrChange>
          </w:tcPr>
          <w:p w14:paraId="23ED0378" w14:textId="77777777" w:rsidR="00C11AAF" w:rsidRPr="0072755A" w:rsidRDefault="00C11AAF" w:rsidP="00F23355">
            <w:pPr>
              <w:keepNext/>
              <w:rPr>
                <w:b/>
              </w:rPr>
            </w:pPr>
            <w:r w:rsidRPr="0072755A">
              <w:rPr>
                <w:b/>
              </w:rPr>
              <w:t>1x</w:t>
            </w:r>
          </w:p>
        </w:tc>
      </w:tr>
      <w:tr w:rsidR="00C11AAF" w:rsidRPr="009079F8" w14:paraId="4D15BFBD" w14:textId="77777777" w:rsidTr="00DC137F">
        <w:trPr>
          <w:gridAfter w:val="1"/>
          <w:wAfter w:w="61" w:type="dxa"/>
          <w:cantSplit/>
        </w:trPr>
        <w:tc>
          <w:tcPr>
            <w:tcW w:w="446" w:type="dxa"/>
            <w:gridSpan w:val="2"/>
          </w:tcPr>
          <w:p w14:paraId="72381E4B" w14:textId="77777777" w:rsidR="00C11AAF" w:rsidRPr="009079F8" w:rsidRDefault="00C11AAF" w:rsidP="00F23355">
            <w:pPr>
              <w:rPr>
                <w:b/>
              </w:rPr>
            </w:pPr>
          </w:p>
        </w:tc>
        <w:tc>
          <w:tcPr>
            <w:tcW w:w="434" w:type="dxa"/>
            <w:gridSpan w:val="2"/>
          </w:tcPr>
          <w:p w14:paraId="6DEF0E2B" w14:textId="77777777" w:rsidR="00C11AAF" w:rsidRPr="009079F8" w:rsidRDefault="00C11AAF" w:rsidP="00F23355">
            <w:pPr>
              <w:rPr>
                <w:i/>
              </w:rPr>
            </w:pPr>
            <w:r>
              <w:rPr>
                <w:i/>
              </w:rPr>
              <w:t>a</w:t>
            </w:r>
          </w:p>
        </w:tc>
        <w:tc>
          <w:tcPr>
            <w:tcW w:w="4131" w:type="dxa"/>
            <w:gridSpan w:val="3"/>
          </w:tcPr>
          <w:p w14:paraId="06FF6942" w14:textId="77777777" w:rsidR="00C11AAF" w:rsidRDefault="00C11AAF" w:rsidP="00F23355">
            <w:r w:rsidRPr="009079F8">
              <w:t>Numer porządkowy</w:t>
            </w:r>
          </w:p>
          <w:p w14:paraId="0F75B02B" w14:textId="0B6D8BED" w:rsidR="00C40DDA" w:rsidRPr="00A81E99" w:rsidRDefault="00C11AAF" w:rsidP="00F23355">
            <w:pPr>
              <w:rPr>
                <w:rFonts w:ascii="Courier New" w:hAnsi="Courier New"/>
                <w:color w:val="0000FF"/>
                <w:rPrChange w:id="1791" w:author="Jurkowska Monika" w:date="2022-11-14T21:27:00Z">
                  <w:rPr/>
                </w:rPrChange>
              </w:rPr>
            </w:pPr>
            <w:r>
              <w:rPr>
                <w:rFonts w:ascii="Courier New" w:hAnsi="Courier New" w:cs="Courier New"/>
                <w:noProof/>
                <w:color w:val="0000FF"/>
                <w:szCs w:val="20"/>
              </w:rPr>
              <w:t>SequenceNumber</w:t>
            </w:r>
          </w:p>
        </w:tc>
        <w:tc>
          <w:tcPr>
            <w:tcW w:w="433" w:type="dxa"/>
            <w:gridSpan w:val="2"/>
          </w:tcPr>
          <w:p w14:paraId="30F41506" w14:textId="77777777" w:rsidR="00C11AAF" w:rsidRPr="009079F8" w:rsidRDefault="00C11AAF" w:rsidP="00F23355">
            <w:pPr>
              <w:jc w:val="center"/>
            </w:pPr>
            <w:r>
              <w:t>D</w:t>
            </w:r>
          </w:p>
        </w:tc>
        <w:tc>
          <w:tcPr>
            <w:tcW w:w="2889" w:type="dxa"/>
            <w:gridSpan w:val="4"/>
          </w:tcPr>
          <w:p w14:paraId="1ED751E3" w14:textId="77777777" w:rsidR="00C11AAF" w:rsidRPr="009079F8" w:rsidRDefault="00C11AAF" w:rsidP="00F23355">
            <w:r w:rsidRPr="009079F8">
              <w:t>Podają właściwe organy państwa członkowskiego wysyłki po zatwierdzeniu projektu komunikatu o zmianie miejsca przeznaczenia.</w:t>
            </w:r>
          </w:p>
        </w:tc>
        <w:tc>
          <w:tcPr>
            <w:tcW w:w="4161" w:type="dxa"/>
            <w:gridSpan w:val="3"/>
          </w:tcPr>
          <w:p w14:paraId="456D289D" w14:textId="086C87D4" w:rsidR="00C11AAF" w:rsidRPr="009079F8" w:rsidRDefault="00C11AAF" w:rsidP="00F23355">
            <w:r w:rsidRPr="009079F8">
              <w:t xml:space="preserve">Przy wstępnym zatwierdzeniu dokumentu e-AD przyjmuje się </w:t>
            </w:r>
            <w:smartTag w:uri="urn:schemas-microsoft-com:office:smarttags" w:element="metricconverter">
              <w:smartTagPr>
                <w:attr w:name="ProductID" w:val="1, a"/>
              </w:smartTagPr>
              <w:r w:rsidRPr="009079F8">
                <w:t>1, a</w:t>
              </w:r>
            </w:smartTag>
            <w:r w:rsidRPr="009079F8">
              <w:t xml:space="preserve"> następnie przy każdej zmianie miejsca przeznaczenia </w:t>
            </w:r>
            <w:r w:rsidRPr="009079F8">
              <w:rPr>
                <w:szCs w:val="20"/>
              </w:rPr>
              <w:t>wartość tę zwiększa się o 1</w:t>
            </w:r>
            <w:r w:rsidRPr="009079F8">
              <w:t>.</w:t>
            </w:r>
            <w:r w:rsidR="00E30F09">
              <w:t xml:space="preserve"> Wartość musi być większa od zera.</w:t>
            </w:r>
          </w:p>
        </w:tc>
        <w:tc>
          <w:tcPr>
            <w:tcW w:w="1050" w:type="dxa"/>
            <w:gridSpan w:val="2"/>
          </w:tcPr>
          <w:p w14:paraId="07BBDCE4" w14:textId="77777777" w:rsidR="00C11AAF" w:rsidRPr="009079F8" w:rsidRDefault="00C11AAF" w:rsidP="00F23355">
            <w:r w:rsidRPr="009079F8">
              <w:t>n..</w:t>
            </w:r>
            <w:r>
              <w:t>2</w:t>
            </w:r>
          </w:p>
        </w:tc>
      </w:tr>
      <w:tr w:rsidR="00C11AAF" w:rsidRPr="009079F8" w14:paraId="5C38CCAB" w14:textId="77777777" w:rsidTr="00DC137F">
        <w:trPr>
          <w:gridAfter w:val="1"/>
          <w:wAfter w:w="61" w:type="dxa"/>
          <w:cantSplit/>
        </w:trPr>
        <w:tc>
          <w:tcPr>
            <w:tcW w:w="446" w:type="dxa"/>
            <w:gridSpan w:val="2"/>
          </w:tcPr>
          <w:p w14:paraId="5669963E" w14:textId="77777777" w:rsidR="00C11AAF" w:rsidRPr="009079F8" w:rsidRDefault="00C11AAF" w:rsidP="00F23355">
            <w:pPr>
              <w:rPr>
                <w:b/>
              </w:rPr>
            </w:pPr>
          </w:p>
        </w:tc>
        <w:tc>
          <w:tcPr>
            <w:tcW w:w="434" w:type="dxa"/>
            <w:gridSpan w:val="2"/>
          </w:tcPr>
          <w:p w14:paraId="2BB5A789" w14:textId="77777777" w:rsidR="00C11AAF" w:rsidRPr="009079F8" w:rsidRDefault="00C11AAF" w:rsidP="00F23355">
            <w:pPr>
              <w:rPr>
                <w:i/>
              </w:rPr>
            </w:pPr>
            <w:r>
              <w:rPr>
                <w:i/>
              </w:rPr>
              <w:t>b</w:t>
            </w:r>
          </w:p>
        </w:tc>
        <w:tc>
          <w:tcPr>
            <w:tcW w:w="4131" w:type="dxa"/>
            <w:gridSpan w:val="3"/>
          </w:tcPr>
          <w:p w14:paraId="72E8F288" w14:textId="77777777" w:rsidR="00C11AAF" w:rsidRDefault="00C11AAF" w:rsidP="00F23355">
            <w:r>
              <w:t xml:space="preserve">Numer </w:t>
            </w:r>
            <w:r w:rsidRPr="009079F8">
              <w:t>ARC</w:t>
            </w:r>
          </w:p>
          <w:p w14:paraId="6DAD3B59" w14:textId="2BB7A089" w:rsidR="00C40DDA" w:rsidRPr="005516E5" w:rsidRDefault="00C11AAF" w:rsidP="00F23355">
            <w:pPr>
              <w:rPr>
                <w:rFonts w:ascii="Courier New" w:hAnsi="Courier New" w:cs="Courier New"/>
                <w:noProof/>
                <w:color w:val="0000FF"/>
                <w:szCs w:val="20"/>
              </w:rPr>
            </w:pPr>
            <w:r w:rsidRPr="005516E5">
              <w:rPr>
                <w:rFonts w:ascii="Courier New" w:hAnsi="Courier New" w:cs="Courier New"/>
                <w:noProof/>
                <w:color w:val="0000FF"/>
                <w:szCs w:val="20"/>
              </w:rPr>
              <w:t>AdministrativeReferenceCode</w:t>
            </w:r>
          </w:p>
        </w:tc>
        <w:tc>
          <w:tcPr>
            <w:tcW w:w="433" w:type="dxa"/>
            <w:gridSpan w:val="2"/>
          </w:tcPr>
          <w:p w14:paraId="29CAAD8F" w14:textId="77777777" w:rsidR="00C11AAF" w:rsidRPr="009079F8" w:rsidRDefault="00C11AAF" w:rsidP="00F23355">
            <w:pPr>
              <w:jc w:val="center"/>
            </w:pPr>
            <w:r w:rsidRPr="009079F8">
              <w:t>R</w:t>
            </w:r>
          </w:p>
        </w:tc>
        <w:tc>
          <w:tcPr>
            <w:tcW w:w="2889" w:type="dxa"/>
            <w:gridSpan w:val="4"/>
          </w:tcPr>
          <w:p w14:paraId="5F7113E6" w14:textId="77777777" w:rsidR="00C11AAF" w:rsidRPr="009079F8" w:rsidRDefault="00C11AAF" w:rsidP="00F23355"/>
        </w:tc>
        <w:tc>
          <w:tcPr>
            <w:tcW w:w="4161" w:type="dxa"/>
            <w:gridSpan w:val="3"/>
          </w:tcPr>
          <w:p w14:paraId="10154D4D" w14:textId="6D738787" w:rsidR="00C11AAF" w:rsidRPr="009079F8" w:rsidRDefault="00C11AAF" w:rsidP="00F23355">
            <w:r w:rsidRPr="009079F8">
              <w:t>Należy podać ARC dokumentu e-AD, dla którego zmieniono miejsce przeznaczenia.</w:t>
            </w:r>
          </w:p>
        </w:tc>
        <w:tc>
          <w:tcPr>
            <w:tcW w:w="1050" w:type="dxa"/>
            <w:gridSpan w:val="2"/>
          </w:tcPr>
          <w:p w14:paraId="1C434849" w14:textId="77777777" w:rsidR="00C11AAF" w:rsidRPr="009079F8" w:rsidRDefault="00C11AAF" w:rsidP="00F23355">
            <w:r w:rsidRPr="009079F8">
              <w:t>an21</w:t>
            </w:r>
          </w:p>
        </w:tc>
      </w:tr>
      <w:tr w:rsidR="00C11AAF" w:rsidRPr="009079F8" w14:paraId="62C8247B"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792"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1793" w:author="Jurkowska Monika" w:date="2022-11-14T21:27:00Z">
            <w:trPr>
              <w:gridAfter w:val="1"/>
              <w:cantSplit/>
            </w:trPr>
          </w:trPrChange>
        </w:trPr>
        <w:tc>
          <w:tcPr>
            <w:tcW w:w="446" w:type="dxa"/>
            <w:gridSpan w:val="2"/>
            <w:tcPrChange w:id="1794" w:author="Jurkowska Monika" w:date="2022-11-14T21:27:00Z">
              <w:tcPr>
                <w:tcW w:w="446" w:type="dxa"/>
                <w:gridSpan w:val="2"/>
              </w:tcPr>
            </w:tcPrChange>
          </w:tcPr>
          <w:p w14:paraId="0A10A626" w14:textId="77777777" w:rsidR="00C11AAF" w:rsidRPr="009079F8" w:rsidRDefault="00C11AAF" w:rsidP="00F23355">
            <w:pPr>
              <w:rPr>
                <w:b/>
              </w:rPr>
            </w:pPr>
          </w:p>
        </w:tc>
        <w:tc>
          <w:tcPr>
            <w:tcW w:w="434" w:type="dxa"/>
            <w:gridSpan w:val="2"/>
            <w:tcPrChange w:id="1795" w:author="Jurkowska Monika" w:date="2022-11-14T21:27:00Z">
              <w:tcPr>
                <w:tcW w:w="434" w:type="dxa"/>
                <w:gridSpan w:val="2"/>
              </w:tcPr>
            </w:tcPrChange>
          </w:tcPr>
          <w:p w14:paraId="3BC2B41B" w14:textId="77777777" w:rsidR="00C11AAF" w:rsidRPr="009079F8" w:rsidRDefault="00C11AAF" w:rsidP="00F23355">
            <w:pPr>
              <w:rPr>
                <w:i/>
              </w:rPr>
            </w:pPr>
            <w:r>
              <w:rPr>
                <w:i/>
              </w:rPr>
              <w:t>c</w:t>
            </w:r>
          </w:p>
        </w:tc>
        <w:tc>
          <w:tcPr>
            <w:tcW w:w="4131" w:type="dxa"/>
            <w:gridSpan w:val="3"/>
            <w:tcPrChange w:id="1796" w:author="Jurkowska Monika" w:date="2022-11-14T21:27:00Z">
              <w:tcPr>
                <w:tcW w:w="4131" w:type="dxa"/>
                <w:gridSpan w:val="3"/>
              </w:tcPr>
            </w:tcPrChange>
          </w:tcPr>
          <w:p w14:paraId="37844168" w14:textId="77777777" w:rsidR="00C11AAF" w:rsidRDefault="00C11AAF" w:rsidP="00F23355">
            <w:r w:rsidRPr="009079F8">
              <w:t>Czas przewozu</w:t>
            </w:r>
          </w:p>
          <w:p w14:paraId="67CE0533" w14:textId="2ED770C5" w:rsidR="00C40DDA" w:rsidRPr="00A81E99" w:rsidRDefault="00C11AAF" w:rsidP="00F23355">
            <w:pPr>
              <w:rPr>
                <w:rFonts w:ascii="Courier New" w:hAnsi="Courier New"/>
                <w:color w:val="0000FF"/>
                <w:rPrChange w:id="1797" w:author="Jurkowska Monika" w:date="2022-11-14T21:27:00Z">
                  <w:rPr/>
                </w:rPrChange>
              </w:rPr>
            </w:pPr>
            <w:r>
              <w:rPr>
                <w:rFonts w:ascii="Courier New" w:hAnsi="Courier New" w:cs="Courier New"/>
                <w:noProof/>
                <w:color w:val="0000FF"/>
                <w:szCs w:val="20"/>
              </w:rPr>
              <w:t>JourneyTime</w:t>
            </w:r>
          </w:p>
        </w:tc>
        <w:tc>
          <w:tcPr>
            <w:tcW w:w="433" w:type="dxa"/>
            <w:gridSpan w:val="2"/>
            <w:tcPrChange w:id="1798" w:author="Jurkowska Monika" w:date="2022-11-14T21:27:00Z">
              <w:tcPr>
                <w:tcW w:w="433" w:type="dxa"/>
                <w:gridSpan w:val="2"/>
              </w:tcPr>
            </w:tcPrChange>
          </w:tcPr>
          <w:p w14:paraId="65AA6E3C" w14:textId="77777777" w:rsidR="00C11AAF" w:rsidRPr="009079F8" w:rsidRDefault="00C11AAF" w:rsidP="00F23355">
            <w:pPr>
              <w:jc w:val="center"/>
            </w:pPr>
            <w:r w:rsidRPr="009079F8">
              <w:t>D</w:t>
            </w:r>
          </w:p>
        </w:tc>
        <w:tc>
          <w:tcPr>
            <w:tcW w:w="2889" w:type="dxa"/>
            <w:gridSpan w:val="4"/>
            <w:tcPrChange w:id="1799" w:author="Jurkowska Monika" w:date="2022-11-14T21:27:00Z">
              <w:tcPr>
                <w:tcW w:w="2889" w:type="dxa"/>
                <w:gridSpan w:val="4"/>
              </w:tcPr>
            </w:tcPrChange>
          </w:tcPr>
          <w:p w14:paraId="5653E589" w14:textId="77777777" w:rsidR="00C11AAF" w:rsidRPr="009079F8" w:rsidRDefault="00C11AAF" w:rsidP="00F23355">
            <w:r w:rsidRPr="009079F8">
              <w:t>„R”, jeżeli czas przewozu ulega zmianie w związku ze zmianą miejsca przeznaczenia.</w:t>
            </w:r>
          </w:p>
        </w:tc>
        <w:tc>
          <w:tcPr>
            <w:tcW w:w="4161" w:type="dxa"/>
            <w:gridSpan w:val="3"/>
            <w:tcPrChange w:id="1800" w:author="Jurkowska Monika" w:date="2022-11-14T21:27:00Z">
              <w:tcPr>
                <w:tcW w:w="4161" w:type="dxa"/>
                <w:gridSpan w:val="3"/>
              </w:tcPr>
            </w:tcPrChange>
          </w:tcPr>
          <w:p w14:paraId="7BD07D4D" w14:textId="0929FD83" w:rsidR="00AF52F5" w:rsidRDefault="00C11AAF" w:rsidP="00F23355">
            <w:r w:rsidRPr="009079F8">
              <w:t>Należy podać normalny okres czasu konieczny do przewozu, biorąc pod uwagę środek transportu i odległość, wyrażony w godzinach (</w:t>
            </w:r>
            <w:r>
              <w:t>H</w:t>
            </w:r>
            <w:r w:rsidRPr="009079F8">
              <w:t xml:space="preserve">) </w:t>
            </w:r>
            <w:r>
              <w:t>albo</w:t>
            </w:r>
            <w:r w:rsidRPr="009079F8">
              <w:t xml:space="preserve"> dniach (D) poprzedzających dwucyfrową liczbę. (Przykłady: </w:t>
            </w:r>
            <w:r>
              <w:t>H</w:t>
            </w:r>
            <w:r w:rsidRPr="009079F8">
              <w:t xml:space="preserve">12 lub D04). </w:t>
            </w:r>
            <w:r w:rsidRPr="009079F8">
              <w:rPr>
                <w:szCs w:val="20"/>
              </w:rPr>
              <w:t xml:space="preserve">Wskazana wartość </w:t>
            </w:r>
            <w:r w:rsidRPr="009079F8">
              <w:t>dla „</w:t>
            </w:r>
            <w:r>
              <w:t>H</w:t>
            </w:r>
            <w:r w:rsidRPr="009079F8">
              <w:t xml:space="preserve">” powinna być mniejsza lub równa 24. </w:t>
            </w:r>
            <w:r w:rsidRPr="009079F8">
              <w:rPr>
                <w:szCs w:val="20"/>
              </w:rPr>
              <w:t xml:space="preserve">Wskazana wartość </w:t>
            </w:r>
            <w:r w:rsidRPr="009079F8">
              <w:t xml:space="preserve">dla „D” </w:t>
            </w:r>
            <w:r>
              <w:t xml:space="preserve">dla przemieszczeń krajowych powinna być mniejsza lub równa </w:t>
            </w:r>
            <w:smartTag w:uri="urn:schemas-microsoft-com:office:smarttags" w:element="metricconverter">
              <w:smartTagPr>
                <w:attr w:name="ProductID" w:val="62, a"/>
              </w:smartTagPr>
              <w:r>
                <w:t>62, a</w:t>
              </w:r>
            </w:smartTag>
            <w:r>
              <w:t xml:space="preserve"> dla przemieszczeń wewnątrzwspólnotowych </w:t>
            </w:r>
            <w:r w:rsidRPr="009079F8">
              <w:t>powinn</w:t>
            </w:r>
            <w:r>
              <w:t>a</w:t>
            </w:r>
            <w:r w:rsidRPr="009079F8">
              <w:t xml:space="preserve"> być mniejsza lub równa </w:t>
            </w:r>
            <w:del w:id="1801" w:author="Jurkowska Monika" w:date="2022-11-14T21:27:00Z">
              <w:r w:rsidRPr="009079F8">
                <w:delText>92</w:delText>
              </w:r>
            </w:del>
            <w:ins w:id="1802" w:author="Jurkowska Monika" w:date="2022-11-14T21:27:00Z">
              <w:r w:rsidR="00350B09">
                <w:t>45</w:t>
              </w:r>
            </w:ins>
            <w:r w:rsidRPr="009079F8">
              <w:t>.</w:t>
            </w:r>
          </w:p>
          <w:p w14:paraId="6B99AEA1" w14:textId="7189E52B" w:rsidR="00C11AAF" w:rsidRDefault="00AF52F5" w:rsidP="00F23355">
            <w:r>
              <w:t xml:space="preserve">Wskazana wartość powinna być mniejsza lub równa maksymalnej wartości dozwolonej dla podanego rodzaju transportu (Transport </w:t>
            </w:r>
            <w:proofErr w:type="spellStart"/>
            <w:r>
              <w:t>Mode</w:t>
            </w:r>
            <w:proofErr w:type="spellEnd"/>
            <w:r>
              <w:t>) wg słownika „</w:t>
            </w:r>
            <w:r w:rsidRPr="00E636DC">
              <w:t>Maksymalna wartość czasu przewozu</w:t>
            </w:r>
            <w:r>
              <w:t>” (</w:t>
            </w:r>
            <w:proofErr w:type="spellStart"/>
            <w:r w:rsidRPr="00E636DC">
              <w:t>MaximumJourneyTimeParameters</w:t>
            </w:r>
            <w:proofErr w:type="spellEnd"/>
            <w:r>
              <w:t>)</w:t>
            </w:r>
          </w:p>
          <w:p w14:paraId="01CD4BFB" w14:textId="2A885A99" w:rsidR="000D101C" w:rsidRPr="000E5EAE" w:rsidRDefault="00C11AAF" w:rsidP="00F23355">
            <w:r>
              <w:t xml:space="preserve">Podany czas </w:t>
            </w:r>
            <w:r w:rsidRPr="000E5EAE">
              <w:t>jest traktowany przez EMCS PL</w:t>
            </w:r>
            <w:r>
              <w:t xml:space="preserve"> 2</w:t>
            </w:r>
            <w:r w:rsidRPr="000E5EAE">
              <w:t xml:space="preserve"> jako czas od planowanej daty wysyłki </w:t>
            </w:r>
            <w:r>
              <w:t xml:space="preserve">podanej </w:t>
            </w:r>
            <w:r w:rsidRPr="000E5EAE">
              <w:t>w komunikacie PL815</w:t>
            </w:r>
            <w:r>
              <w:t>.</w:t>
            </w:r>
          </w:p>
        </w:tc>
        <w:tc>
          <w:tcPr>
            <w:tcW w:w="1050" w:type="dxa"/>
            <w:gridSpan w:val="2"/>
            <w:tcPrChange w:id="1803" w:author="Jurkowska Monika" w:date="2022-11-14T21:27:00Z">
              <w:tcPr>
                <w:tcW w:w="1050" w:type="dxa"/>
                <w:gridSpan w:val="2"/>
              </w:tcPr>
            </w:tcPrChange>
          </w:tcPr>
          <w:p w14:paraId="3BE88877" w14:textId="77777777" w:rsidR="00C11AAF" w:rsidRPr="009079F8" w:rsidRDefault="00C11AAF" w:rsidP="00F23355">
            <w:r w:rsidRPr="009079F8">
              <w:t>an3</w:t>
            </w:r>
          </w:p>
        </w:tc>
      </w:tr>
      <w:tr w:rsidR="00C11AAF" w:rsidRPr="009079F8" w14:paraId="58CEFD11"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804"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1805" w:author="Jurkowska Monika" w:date="2022-11-14T21:27:00Z">
            <w:trPr>
              <w:gridAfter w:val="1"/>
              <w:cantSplit/>
            </w:trPr>
          </w:trPrChange>
        </w:trPr>
        <w:tc>
          <w:tcPr>
            <w:tcW w:w="446" w:type="dxa"/>
            <w:gridSpan w:val="2"/>
            <w:tcPrChange w:id="1806" w:author="Jurkowska Monika" w:date="2022-11-14T21:27:00Z">
              <w:tcPr>
                <w:tcW w:w="446" w:type="dxa"/>
                <w:gridSpan w:val="2"/>
              </w:tcPr>
            </w:tcPrChange>
          </w:tcPr>
          <w:p w14:paraId="332C7F11" w14:textId="77777777" w:rsidR="00C11AAF" w:rsidRPr="009079F8" w:rsidRDefault="00C11AAF" w:rsidP="00F23355">
            <w:pPr>
              <w:rPr>
                <w:b/>
              </w:rPr>
            </w:pPr>
          </w:p>
        </w:tc>
        <w:tc>
          <w:tcPr>
            <w:tcW w:w="434" w:type="dxa"/>
            <w:gridSpan w:val="2"/>
            <w:tcPrChange w:id="1807" w:author="Jurkowska Monika" w:date="2022-11-14T21:27:00Z">
              <w:tcPr>
                <w:tcW w:w="434" w:type="dxa"/>
                <w:gridSpan w:val="2"/>
              </w:tcPr>
            </w:tcPrChange>
          </w:tcPr>
          <w:p w14:paraId="4D1376BB" w14:textId="77777777" w:rsidR="00C11AAF" w:rsidRPr="009079F8" w:rsidRDefault="00C11AAF" w:rsidP="00F23355">
            <w:pPr>
              <w:rPr>
                <w:i/>
              </w:rPr>
            </w:pPr>
            <w:r>
              <w:rPr>
                <w:i/>
              </w:rPr>
              <w:t>d</w:t>
            </w:r>
          </w:p>
        </w:tc>
        <w:tc>
          <w:tcPr>
            <w:tcW w:w="4131" w:type="dxa"/>
            <w:gridSpan w:val="3"/>
            <w:tcPrChange w:id="1808" w:author="Jurkowska Monika" w:date="2022-11-14T21:27:00Z">
              <w:tcPr>
                <w:tcW w:w="4131" w:type="dxa"/>
                <w:gridSpan w:val="3"/>
              </w:tcPr>
            </w:tcPrChange>
          </w:tcPr>
          <w:p w14:paraId="7EBECFAD" w14:textId="77777777" w:rsidR="00C11AAF" w:rsidRDefault="00C11AAF" w:rsidP="00F23355">
            <w:r w:rsidRPr="009079F8">
              <w:t>Zmieniona organizacja przewozu</w:t>
            </w:r>
          </w:p>
          <w:p w14:paraId="793227B1" w14:textId="23AC316B" w:rsidR="00C40DDA" w:rsidRPr="00A81E99" w:rsidRDefault="00C11AAF" w:rsidP="00F23355">
            <w:pPr>
              <w:rPr>
                <w:rFonts w:ascii="Courier New" w:hAnsi="Courier New"/>
                <w:color w:val="0000FF"/>
                <w:rPrChange w:id="1809" w:author="Jurkowska Monika" w:date="2022-11-14T21:27:00Z">
                  <w:rPr/>
                </w:rPrChange>
              </w:rPr>
            </w:pPr>
            <w:r>
              <w:rPr>
                <w:rFonts w:ascii="Courier New" w:hAnsi="Courier New" w:cs="Courier New"/>
                <w:noProof/>
                <w:color w:val="0000FF"/>
                <w:szCs w:val="20"/>
              </w:rPr>
              <w:t>ChangedTransportArrangement</w:t>
            </w:r>
          </w:p>
        </w:tc>
        <w:tc>
          <w:tcPr>
            <w:tcW w:w="433" w:type="dxa"/>
            <w:gridSpan w:val="2"/>
            <w:tcPrChange w:id="1810" w:author="Jurkowska Monika" w:date="2022-11-14T21:27:00Z">
              <w:tcPr>
                <w:tcW w:w="433" w:type="dxa"/>
                <w:gridSpan w:val="2"/>
              </w:tcPr>
            </w:tcPrChange>
          </w:tcPr>
          <w:p w14:paraId="14299748" w14:textId="77777777" w:rsidR="00C11AAF" w:rsidRPr="009079F8" w:rsidRDefault="00C11AAF" w:rsidP="00F23355">
            <w:pPr>
              <w:jc w:val="center"/>
            </w:pPr>
            <w:r w:rsidRPr="009079F8">
              <w:t>D</w:t>
            </w:r>
          </w:p>
        </w:tc>
        <w:tc>
          <w:tcPr>
            <w:tcW w:w="2889" w:type="dxa"/>
            <w:gridSpan w:val="4"/>
            <w:tcPrChange w:id="1811" w:author="Jurkowska Monika" w:date="2022-11-14T21:27:00Z">
              <w:tcPr>
                <w:tcW w:w="2889" w:type="dxa"/>
                <w:gridSpan w:val="4"/>
              </w:tcPr>
            </w:tcPrChange>
          </w:tcPr>
          <w:p w14:paraId="1A9D60E0" w14:textId="77777777" w:rsidR="00C11AAF" w:rsidRPr="009079F8" w:rsidRDefault="00C11AAF" w:rsidP="00F23355">
            <w:r w:rsidRPr="009079F8">
              <w:t>„R”, jeżeli osoba odpowiedzialna za zorganizowanie przewozu ulega zmianie w związku ze zmianą miejsca przeznaczenia.</w:t>
            </w:r>
          </w:p>
        </w:tc>
        <w:tc>
          <w:tcPr>
            <w:tcW w:w="4161" w:type="dxa"/>
            <w:gridSpan w:val="3"/>
            <w:tcPrChange w:id="1812" w:author="Jurkowska Monika" w:date="2022-11-14T21:27:00Z">
              <w:tcPr>
                <w:tcW w:w="4161" w:type="dxa"/>
                <w:gridSpan w:val="3"/>
              </w:tcPr>
            </w:tcPrChange>
          </w:tcPr>
          <w:p w14:paraId="229A424D" w14:textId="2901955C" w:rsidR="000D101C" w:rsidRPr="009079F8" w:rsidRDefault="00C11AAF" w:rsidP="00F23355">
            <w:r>
              <w:rPr>
                <w:lang w:eastAsia="en-GB"/>
              </w:rPr>
              <w:t>Wartość z enumeracji „</w:t>
            </w:r>
            <w:r>
              <w:rPr>
                <w:lang w:eastAsia="en-GB"/>
              </w:rPr>
              <w:fldChar w:fldCharType="begin"/>
            </w:r>
            <w:r>
              <w:rPr>
                <w:lang w:eastAsia="en-GB"/>
              </w:rPr>
              <w:instrText xml:space="preserve"> REF _Ref267832158 \h </w:instrText>
            </w:r>
            <w:r>
              <w:rPr>
                <w:lang w:eastAsia="en-GB"/>
              </w:rPr>
            </w:r>
            <w:r>
              <w:rPr>
                <w:lang w:eastAsia="en-GB"/>
              </w:rPr>
              <w:fldChar w:fldCharType="separate"/>
            </w:r>
            <w:r w:rsidR="002B6F91">
              <w:t>Organizacja przewozu (T</w:t>
            </w:r>
            <w:r w:rsidR="002B6F91" w:rsidRPr="00F963E2">
              <w:t xml:space="preserve">ransport </w:t>
            </w:r>
            <w:proofErr w:type="spellStart"/>
            <w:r w:rsidR="002B6F91" w:rsidRPr="00F963E2">
              <w:t>Arrangement</w:t>
            </w:r>
            <w:proofErr w:type="spellEnd"/>
            <w:r w:rsidR="002B6F91">
              <w:t>)</w:t>
            </w:r>
            <w:r>
              <w:rPr>
                <w:lang w:eastAsia="en-GB"/>
              </w:rPr>
              <w:fldChar w:fldCharType="end"/>
            </w:r>
            <w:r>
              <w:rPr>
                <w:lang w:eastAsia="en-GB"/>
              </w:rPr>
              <w:t>”.</w:t>
            </w:r>
          </w:p>
        </w:tc>
        <w:tc>
          <w:tcPr>
            <w:tcW w:w="1050" w:type="dxa"/>
            <w:gridSpan w:val="2"/>
            <w:tcPrChange w:id="1813" w:author="Jurkowska Monika" w:date="2022-11-14T21:27:00Z">
              <w:tcPr>
                <w:tcW w:w="1050" w:type="dxa"/>
                <w:gridSpan w:val="2"/>
              </w:tcPr>
            </w:tcPrChange>
          </w:tcPr>
          <w:p w14:paraId="12EE3E0C" w14:textId="77777777" w:rsidR="00C11AAF" w:rsidRPr="009079F8" w:rsidRDefault="00C11AAF" w:rsidP="00F23355">
            <w:r>
              <w:t>n</w:t>
            </w:r>
            <w:r w:rsidRPr="009079F8">
              <w:t>1</w:t>
            </w:r>
          </w:p>
        </w:tc>
      </w:tr>
      <w:tr w:rsidR="00C11AAF" w:rsidRPr="009079F8" w14:paraId="59E8CA8B"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814"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1815" w:author="Jurkowska Monika" w:date="2022-11-14T21:27:00Z">
            <w:trPr>
              <w:gridAfter w:val="1"/>
              <w:cantSplit/>
            </w:trPr>
          </w:trPrChange>
        </w:trPr>
        <w:tc>
          <w:tcPr>
            <w:tcW w:w="446" w:type="dxa"/>
            <w:gridSpan w:val="2"/>
            <w:tcPrChange w:id="1816" w:author="Jurkowska Monika" w:date="2022-11-14T21:27:00Z">
              <w:tcPr>
                <w:tcW w:w="446" w:type="dxa"/>
                <w:gridSpan w:val="2"/>
              </w:tcPr>
            </w:tcPrChange>
          </w:tcPr>
          <w:p w14:paraId="17CF638C" w14:textId="77777777" w:rsidR="00C11AAF" w:rsidRPr="009079F8" w:rsidRDefault="00C11AAF" w:rsidP="00F23355">
            <w:pPr>
              <w:rPr>
                <w:b/>
              </w:rPr>
            </w:pPr>
          </w:p>
        </w:tc>
        <w:tc>
          <w:tcPr>
            <w:tcW w:w="434" w:type="dxa"/>
            <w:gridSpan w:val="2"/>
            <w:tcPrChange w:id="1817" w:author="Jurkowska Monika" w:date="2022-11-14T21:27:00Z">
              <w:tcPr>
                <w:tcW w:w="434" w:type="dxa"/>
                <w:gridSpan w:val="2"/>
              </w:tcPr>
            </w:tcPrChange>
          </w:tcPr>
          <w:p w14:paraId="0A2ABAB1" w14:textId="77777777" w:rsidR="00C11AAF" w:rsidRPr="009079F8" w:rsidRDefault="00C11AAF" w:rsidP="00F23355">
            <w:pPr>
              <w:rPr>
                <w:i/>
              </w:rPr>
            </w:pPr>
            <w:r>
              <w:rPr>
                <w:i/>
              </w:rPr>
              <w:t>e</w:t>
            </w:r>
          </w:p>
        </w:tc>
        <w:tc>
          <w:tcPr>
            <w:tcW w:w="4131" w:type="dxa"/>
            <w:gridSpan w:val="3"/>
            <w:tcPrChange w:id="1818" w:author="Jurkowska Monika" w:date="2022-11-14T21:27:00Z">
              <w:tcPr>
                <w:tcW w:w="4131" w:type="dxa"/>
                <w:gridSpan w:val="3"/>
              </w:tcPr>
            </w:tcPrChange>
          </w:tcPr>
          <w:p w14:paraId="2448E10F" w14:textId="77777777" w:rsidR="00C11AAF" w:rsidRDefault="00C11AAF" w:rsidP="00F23355">
            <w:r w:rsidRPr="009079F8">
              <w:t>Numer faktury</w:t>
            </w:r>
          </w:p>
          <w:p w14:paraId="1AEEBE3D" w14:textId="6D83A274" w:rsidR="00C40DDA" w:rsidRPr="00A81E99" w:rsidRDefault="00C11AAF" w:rsidP="00F23355">
            <w:pPr>
              <w:rPr>
                <w:rFonts w:ascii="Courier New" w:hAnsi="Courier New"/>
                <w:color w:val="0000FF"/>
                <w:rPrChange w:id="1819" w:author="Jurkowska Monika" w:date="2022-11-14T21:27:00Z">
                  <w:rPr/>
                </w:rPrChange>
              </w:rPr>
            </w:pPr>
            <w:r>
              <w:rPr>
                <w:rFonts w:ascii="Courier New" w:hAnsi="Courier New" w:cs="Courier New"/>
                <w:noProof/>
                <w:color w:val="0000FF"/>
                <w:szCs w:val="20"/>
              </w:rPr>
              <w:t>InvoiceNumber</w:t>
            </w:r>
          </w:p>
        </w:tc>
        <w:tc>
          <w:tcPr>
            <w:tcW w:w="433" w:type="dxa"/>
            <w:gridSpan w:val="2"/>
            <w:tcPrChange w:id="1820" w:author="Jurkowska Monika" w:date="2022-11-14T21:27:00Z">
              <w:tcPr>
                <w:tcW w:w="433" w:type="dxa"/>
                <w:gridSpan w:val="2"/>
              </w:tcPr>
            </w:tcPrChange>
          </w:tcPr>
          <w:p w14:paraId="5404F011" w14:textId="77777777" w:rsidR="00C11AAF" w:rsidRPr="009079F8" w:rsidRDefault="00C11AAF" w:rsidP="00F23355">
            <w:pPr>
              <w:jc w:val="center"/>
            </w:pPr>
            <w:r w:rsidRPr="009079F8">
              <w:t>D</w:t>
            </w:r>
          </w:p>
        </w:tc>
        <w:tc>
          <w:tcPr>
            <w:tcW w:w="2889" w:type="dxa"/>
            <w:gridSpan w:val="4"/>
            <w:tcPrChange w:id="1821" w:author="Jurkowska Monika" w:date="2022-11-14T21:27:00Z">
              <w:tcPr>
                <w:tcW w:w="2889" w:type="dxa"/>
                <w:gridSpan w:val="4"/>
              </w:tcPr>
            </w:tcPrChange>
          </w:tcPr>
          <w:p w14:paraId="5C7AA812" w14:textId="77777777" w:rsidR="00C11AAF" w:rsidRPr="009079F8" w:rsidRDefault="00C11AAF" w:rsidP="00F23355">
            <w:r w:rsidRPr="009079F8">
              <w:t>„R”, jeżeli faktura ulega zmianie w związku ze zmianą miejsca przeznaczenia.</w:t>
            </w:r>
          </w:p>
        </w:tc>
        <w:tc>
          <w:tcPr>
            <w:tcW w:w="4161" w:type="dxa"/>
            <w:gridSpan w:val="3"/>
            <w:tcPrChange w:id="1822" w:author="Jurkowska Monika" w:date="2022-11-14T21:27:00Z">
              <w:tcPr>
                <w:tcW w:w="4161" w:type="dxa"/>
                <w:gridSpan w:val="3"/>
              </w:tcPr>
            </w:tcPrChange>
          </w:tcPr>
          <w:p w14:paraId="688EA9F5" w14:textId="77777777" w:rsidR="00C11AAF" w:rsidRPr="009079F8" w:rsidRDefault="00C11AAF" w:rsidP="00F23355">
            <w:r w:rsidRPr="009079F8">
              <w:t>Należy podać numer faktury dotyczącej wyrobów. Jeżeli faktura nie została jeszcze przygotowana, należy podać numer potwierdzenia dostawy lub innego dokumentu przewozowego.</w:t>
            </w:r>
          </w:p>
        </w:tc>
        <w:tc>
          <w:tcPr>
            <w:tcW w:w="1050" w:type="dxa"/>
            <w:gridSpan w:val="2"/>
            <w:tcPrChange w:id="1823" w:author="Jurkowska Monika" w:date="2022-11-14T21:27:00Z">
              <w:tcPr>
                <w:tcW w:w="1050" w:type="dxa"/>
                <w:gridSpan w:val="2"/>
              </w:tcPr>
            </w:tcPrChange>
          </w:tcPr>
          <w:p w14:paraId="441AF9AA" w14:textId="77777777" w:rsidR="00C11AAF" w:rsidRPr="009079F8" w:rsidRDefault="00C11AAF" w:rsidP="00F23355">
            <w:r w:rsidRPr="009079F8">
              <w:t>an..35</w:t>
            </w:r>
          </w:p>
        </w:tc>
      </w:tr>
      <w:tr w:rsidR="00C11AAF" w:rsidRPr="009079F8" w14:paraId="1288E3D2"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824"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1825" w:author="Jurkowska Monika" w:date="2022-11-14T21:27:00Z">
            <w:trPr>
              <w:gridAfter w:val="1"/>
              <w:cantSplit/>
            </w:trPr>
          </w:trPrChange>
        </w:trPr>
        <w:tc>
          <w:tcPr>
            <w:tcW w:w="446" w:type="dxa"/>
            <w:gridSpan w:val="2"/>
            <w:tcPrChange w:id="1826" w:author="Jurkowska Monika" w:date="2022-11-14T21:27:00Z">
              <w:tcPr>
                <w:tcW w:w="446" w:type="dxa"/>
                <w:gridSpan w:val="2"/>
              </w:tcPr>
            </w:tcPrChange>
          </w:tcPr>
          <w:p w14:paraId="52AF23E4" w14:textId="77777777" w:rsidR="00C11AAF" w:rsidRPr="009079F8" w:rsidRDefault="00C11AAF" w:rsidP="00F23355">
            <w:pPr>
              <w:rPr>
                <w:b/>
              </w:rPr>
            </w:pPr>
          </w:p>
        </w:tc>
        <w:tc>
          <w:tcPr>
            <w:tcW w:w="434" w:type="dxa"/>
            <w:gridSpan w:val="2"/>
            <w:tcPrChange w:id="1827" w:author="Jurkowska Monika" w:date="2022-11-14T21:27:00Z">
              <w:tcPr>
                <w:tcW w:w="434" w:type="dxa"/>
                <w:gridSpan w:val="2"/>
              </w:tcPr>
            </w:tcPrChange>
          </w:tcPr>
          <w:p w14:paraId="2400C329" w14:textId="77777777" w:rsidR="00C11AAF" w:rsidRPr="009079F8" w:rsidRDefault="00C11AAF" w:rsidP="00F23355">
            <w:pPr>
              <w:rPr>
                <w:i/>
              </w:rPr>
            </w:pPr>
            <w:r>
              <w:rPr>
                <w:i/>
              </w:rPr>
              <w:t>f</w:t>
            </w:r>
          </w:p>
        </w:tc>
        <w:tc>
          <w:tcPr>
            <w:tcW w:w="4131" w:type="dxa"/>
            <w:gridSpan w:val="3"/>
            <w:tcPrChange w:id="1828" w:author="Jurkowska Monika" w:date="2022-11-14T21:27:00Z">
              <w:tcPr>
                <w:tcW w:w="4131" w:type="dxa"/>
                <w:gridSpan w:val="3"/>
              </w:tcPr>
            </w:tcPrChange>
          </w:tcPr>
          <w:p w14:paraId="4C4BD3DC" w14:textId="77777777" w:rsidR="00C11AAF" w:rsidRDefault="00C11AAF" w:rsidP="00F23355">
            <w:r w:rsidRPr="009079F8">
              <w:t>Data faktury</w:t>
            </w:r>
          </w:p>
          <w:p w14:paraId="140B8234" w14:textId="7E9B8532" w:rsidR="00C40DDA" w:rsidRPr="00A81E99" w:rsidRDefault="00C11AAF" w:rsidP="00F23355">
            <w:pPr>
              <w:rPr>
                <w:rFonts w:ascii="Courier New" w:hAnsi="Courier New"/>
                <w:color w:val="0000FF"/>
                <w:rPrChange w:id="1829" w:author="Jurkowska Monika" w:date="2022-11-14T21:27:00Z">
                  <w:rPr/>
                </w:rPrChange>
              </w:rPr>
            </w:pPr>
            <w:r>
              <w:rPr>
                <w:rFonts w:ascii="Courier New" w:hAnsi="Courier New" w:cs="Courier New"/>
                <w:noProof/>
                <w:color w:val="0000FF"/>
                <w:szCs w:val="20"/>
              </w:rPr>
              <w:t>InvoiceDate</w:t>
            </w:r>
          </w:p>
        </w:tc>
        <w:tc>
          <w:tcPr>
            <w:tcW w:w="433" w:type="dxa"/>
            <w:gridSpan w:val="2"/>
            <w:tcPrChange w:id="1830" w:author="Jurkowska Monika" w:date="2022-11-14T21:27:00Z">
              <w:tcPr>
                <w:tcW w:w="433" w:type="dxa"/>
                <w:gridSpan w:val="2"/>
              </w:tcPr>
            </w:tcPrChange>
          </w:tcPr>
          <w:p w14:paraId="188ED238" w14:textId="77777777" w:rsidR="00C11AAF" w:rsidRPr="009079F8" w:rsidRDefault="00C11AAF" w:rsidP="00F23355">
            <w:pPr>
              <w:jc w:val="center"/>
            </w:pPr>
            <w:r>
              <w:t>D</w:t>
            </w:r>
          </w:p>
        </w:tc>
        <w:tc>
          <w:tcPr>
            <w:tcW w:w="2889" w:type="dxa"/>
            <w:gridSpan w:val="4"/>
            <w:tcPrChange w:id="1831" w:author="Jurkowska Monika" w:date="2022-11-14T21:27:00Z">
              <w:tcPr>
                <w:tcW w:w="2889" w:type="dxa"/>
                <w:gridSpan w:val="4"/>
              </w:tcPr>
            </w:tcPrChange>
          </w:tcPr>
          <w:p w14:paraId="3A237334" w14:textId="77777777" w:rsidR="00C11AAF" w:rsidRPr="009079F8" w:rsidRDefault="00C11AAF" w:rsidP="00F23355">
            <w:r w:rsidRPr="009079F8">
              <w:t>„R”, jeżeli numer faktury ulega zmianie w związku ze zmianą miejsca przeznaczenia.</w:t>
            </w:r>
          </w:p>
        </w:tc>
        <w:tc>
          <w:tcPr>
            <w:tcW w:w="4161" w:type="dxa"/>
            <w:gridSpan w:val="3"/>
            <w:tcPrChange w:id="1832" w:author="Jurkowska Monika" w:date="2022-11-14T21:27:00Z">
              <w:tcPr>
                <w:tcW w:w="4161" w:type="dxa"/>
                <w:gridSpan w:val="3"/>
              </w:tcPr>
            </w:tcPrChange>
          </w:tcPr>
          <w:p w14:paraId="7D0768F4" w14:textId="77777777" w:rsidR="00C11AAF" w:rsidRPr="009079F8" w:rsidRDefault="00C11AAF" w:rsidP="00F23355">
            <w:r w:rsidRPr="009079F8">
              <w:t>Data dokumentu wskazan</w:t>
            </w:r>
            <w:r>
              <w:t>ego</w:t>
            </w:r>
            <w:r w:rsidRPr="009079F8">
              <w:t xml:space="preserve"> w polu </w:t>
            </w:r>
            <w:r>
              <w:t>2e.</w:t>
            </w:r>
          </w:p>
        </w:tc>
        <w:tc>
          <w:tcPr>
            <w:tcW w:w="1050" w:type="dxa"/>
            <w:gridSpan w:val="2"/>
            <w:tcPrChange w:id="1833" w:author="Jurkowska Monika" w:date="2022-11-14T21:27:00Z">
              <w:tcPr>
                <w:tcW w:w="1050" w:type="dxa"/>
                <w:gridSpan w:val="2"/>
              </w:tcPr>
            </w:tcPrChange>
          </w:tcPr>
          <w:p w14:paraId="20525B65" w14:textId="2AEF3706" w:rsidR="000D101C" w:rsidRPr="009079F8" w:rsidRDefault="00C11AAF" w:rsidP="00F23355">
            <w:del w:id="1834" w:author="Jurkowska Monika" w:date="2022-11-14T21:27:00Z">
              <w:r w:rsidRPr="009079F8">
                <w:delText>date</w:delText>
              </w:r>
            </w:del>
            <w:proofErr w:type="spellStart"/>
            <w:ins w:id="1835" w:author="Jurkowska Monika" w:date="2022-11-14T21:27:00Z">
              <w:r w:rsidR="000D101C" w:rsidRPr="009079F8">
                <w:t>D</w:t>
              </w:r>
              <w:r w:rsidRPr="009079F8">
                <w:t>ate</w:t>
              </w:r>
            </w:ins>
            <w:proofErr w:type="spellEnd"/>
          </w:p>
        </w:tc>
      </w:tr>
      <w:tr w:rsidR="00C11AAF" w:rsidRPr="009079F8" w14:paraId="49AC621D"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836"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1837" w:author="Jurkowska Monika" w:date="2022-11-14T21:27:00Z">
            <w:trPr>
              <w:gridAfter w:val="1"/>
              <w:cantSplit/>
            </w:trPr>
          </w:trPrChange>
        </w:trPr>
        <w:tc>
          <w:tcPr>
            <w:tcW w:w="446" w:type="dxa"/>
            <w:gridSpan w:val="2"/>
            <w:tcPrChange w:id="1838" w:author="Jurkowska Monika" w:date="2022-11-14T21:27:00Z">
              <w:tcPr>
                <w:tcW w:w="446" w:type="dxa"/>
                <w:gridSpan w:val="2"/>
              </w:tcPr>
            </w:tcPrChange>
          </w:tcPr>
          <w:p w14:paraId="2898B69F" w14:textId="77777777" w:rsidR="00C11AAF" w:rsidRPr="009079F8" w:rsidRDefault="00C11AAF" w:rsidP="00F23355">
            <w:pPr>
              <w:rPr>
                <w:b/>
              </w:rPr>
            </w:pPr>
          </w:p>
        </w:tc>
        <w:tc>
          <w:tcPr>
            <w:tcW w:w="434" w:type="dxa"/>
            <w:gridSpan w:val="2"/>
            <w:tcPrChange w:id="1839" w:author="Jurkowska Monika" w:date="2022-11-14T21:27:00Z">
              <w:tcPr>
                <w:tcW w:w="434" w:type="dxa"/>
                <w:gridSpan w:val="2"/>
              </w:tcPr>
            </w:tcPrChange>
          </w:tcPr>
          <w:p w14:paraId="05A2C89C" w14:textId="77777777" w:rsidR="00C11AAF" w:rsidRPr="009079F8" w:rsidRDefault="00C11AAF" w:rsidP="00F23355">
            <w:pPr>
              <w:rPr>
                <w:i/>
              </w:rPr>
            </w:pPr>
            <w:r w:rsidRPr="009079F8">
              <w:rPr>
                <w:i/>
              </w:rPr>
              <w:t>g</w:t>
            </w:r>
          </w:p>
        </w:tc>
        <w:tc>
          <w:tcPr>
            <w:tcW w:w="4131" w:type="dxa"/>
            <w:gridSpan w:val="3"/>
            <w:tcPrChange w:id="1840" w:author="Jurkowska Monika" w:date="2022-11-14T21:27:00Z">
              <w:tcPr>
                <w:tcW w:w="4131" w:type="dxa"/>
                <w:gridSpan w:val="3"/>
              </w:tcPr>
            </w:tcPrChange>
          </w:tcPr>
          <w:p w14:paraId="50F6A9CA" w14:textId="77777777" w:rsidR="00C11AAF" w:rsidRDefault="00C11AAF" w:rsidP="00F23355">
            <w:r w:rsidRPr="009079F8">
              <w:t>Kod rodzaju transportu</w:t>
            </w:r>
          </w:p>
          <w:p w14:paraId="21DC8F2A" w14:textId="6F622858" w:rsidR="00C40DDA" w:rsidRPr="00A81E99" w:rsidRDefault="00C11AAF" w:rsidP="00F23355">
            <w:pPr>
              <w:rPr>
                <w:rFonts w:ascii="Courier New" w:hAnsi="Courier New"/>
                <w:color w:val="0000FF"/>
                <w:rPrChange w:id="1841" w:author="Jurkowska Monika" w:date="2022-11-14T21:27:00Z">
                  <w:rPr/>
                </w:rPrChange>
              </w:rPr>
            </w:pPr>
            <w:r>
              <w:rPr>
                <w:rFonts w:ascii="Courier New" w:hAnsi="Courier New" w:cs="Courier New"/>
                <w:noProof/>
                <w:color w:val="0000FF"/>
                <w:szCs w:val="20"/>
              </w:rPr>
              <w:t>TransportModeCode</w:t>
            </w:r>
          </w:p>
        </w:tc>
        <w:tc>
          <w:tcPr>
            <w:tcW w:w="433" w:type="dxa"/>
            <w:gridSpan w:val="2"/>
            <w:tcPrChange w:id="1842" w:author="Jurkowska Monika" w:date="2022-11-14T21:27:00Z">
              <w:tcPr>
                <w:tcW w:w="433" w:type="dxa"/>
                <w:gridSpan w:val="2"/>
              </w:tcPr>
            </w:tcPrChange>
          </w:tcPr>
          <w:p w14:paraId="256CFD80" w14:textId="77777777" w:rsidR="00C11AAF" w:rsidRPr="009079F8" w:rsidRDefault="00C11AAF" w:rsidP="00F23355">
            <w:pPr>
              <w:jc w:val="center"/>
            </w:pPr>
            <w:r w:rsidRPr="009079F8">
              <w:t>D</w:t>
            </w:r>
          </w:p>
        </w:tc>
        <w:tc>
          <w:tcPr>
            <w:tcW w:w="2889" w:type="dxa"/>
            <w:gridSpan w:val="4"/>
            <w:tcPrChange w:id="1843" w:author="Jurkowska Monika" w:date="2022-11-14T21:27:00Z">
              <w:tcPr>
                <w:tcW w:w="2889" w:type="dxa"/>
                <w:gridSpan w:val="4"/>
              </w:tcPr>
            </w:tcPrChange>
          </w:tcPr>
          <w:p w14:paraId="6145D6AA" w14:textId="77777777" w:rsidR="00C11AAF" w:rsidRPr="009079F8" w:rsidRDefault="00C11AAF" w:rsidP="00F23355">
            <w:r w:rsidRPr="009079F8">
              <w:t>„R”, jeżeli rodzaj transportu ulega zmianie w związku ze zmianą miejsca przeznaczenia.</w:t>
            </w:r>
          </w:p>
        </w:tc>
        <w:tc>
          <w:tcPr>
            <w:tcW w:w="4161" w:type="dxa"/>
            <w:gridSpan w:val="3"/>
            <w:tcPrChange w:id="1844" w:author="Jurkowska Monika" w:date="2022-11-14T21:27:00Z">
              <w:tcPr>
                <w:tcW w:w="4161" w:type="dxa"/>
                <w:gridSpan w:val="3"/>
              </w:tcPr>
            </w:tcPrChange>
          </w:tcPr>
          <w:p w14:paraId="4F491651" w14:textId="0B974C81" w:rsidR="00D263F8" w:rsidRPr="003C3C3F" w:rsidRDefault="00C11AAF" w:rsidP="00F23355">
            <w:r>
              <w:t>Wartość ze słownika „</w:t>
            </w:r>
            <w:r w:rsidRPr="003C3C3F">
              <w:t xml:space="preserve">Kody rodzaju transportu (Transport </w:t>
            </w:r>
            <w:proofErr w:type="spellStart"/>
            <w:r w:rsidRPr="003C3C3F">
              <w:t>modes</w:t>
            </w:r>
            <w:proofErr w:type="spellEnd"/>
            <w:r w:rsidRPr="003C3C3F">
              <w:t>)</w:t>
            </w:r>
            <w:r>
              <w:t>”.</w:t>
            </w:r>
          </w:p>
        </w:tc>
        <w:tc>
          <w:tcPr>
            <w:tcW w:w="1050" w:type="dxa"/>
            <w:gridSpan w:val="2"/>
            <w:tcPrChange w:id="1845" w:author="Jurkowska Monika" w:date="2022-11-14T21:27:00Z">
              <w:tcPr>
                <w:tcW w:w="1050" w:type="dxa"/>
                <w:gridSpan w:val="2"/>
              </w:tcPr>
            </w:tcPrChange>
          </w:tcPr>
          <w:p w14:paraId="41EA041B" w14:textId="77777777" w:rsidR="00C11AAF" w:rsidRPr="009079F8" w:rsidRDefault="00C11AAF" w:rsidP="00F23355">
            <w:r w:rsidRPr="009079F8">
              <w:t>n..2</w:t>
            </w:r>
          </w:p>
        </w:tc>
      </w:tr>
      <w:tr w:rsidR="00C11AAF" w:rsidRPr="009079F8" w14:paraId="75C64576"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846"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1847" w:author="Jurkowska Monika" w:date="2022-11-14T21:27:00Z">
            <w:trPr>
              <w:gridAfter w:val="1"/>
              <w:cantSplit/>
            </w:trPr>
          </w:trPrChange>
        </w:trPr>
        <w:tc>
          <w:tcPr>
            <w:tcW w:w="446" w:type="dxa"/>
            <w:gridSpan w:val="2"/>
            <w:tcPrChange w:id="1848" w:author="Jurkowska Monika" w:date="2022-11-14T21:27:00Z">
              <w:tcPr>
                <w:tcW w:w="446" w:type="dxa"/>
                <w:gridSpan w:val="2"/>
              </w:tcPr>
            </w:tcPrChange>
          </w:tcPr>
          <w:p w14:paraId="753CD85C" w14:textId="77777777" w:rsidR="00C11AAF" w:rsidRPr="009079F8" w:rsidRDefault="00C11AAF" w:rsidP="00F23355">
            <w:pPr>
              <w:rPr>
                <w:b/>
              </w:rPr>
            </w:pPr>
          </w:p>
        </w:tc>
        <w:tc>
          <w:tcPr>
            <w:tcW w:w="434" w:type="dxa"/>
            <w:gridSpan w:val="2"/>
            <w:tcPrChange w:id="1849" w:author="Jurkowska Monika" w:date="2022-11-14T21:27:00Z">
              <w:tcPr>
                <w:tcW w:w="434" w:type="dxa"/>
                <w:gridSpan w:val="2"/>
              </w:tcPr>
            </w:tcPrChange>
          </w:tcPr>
          <w:p w14:paraId="3A453BDB" w14:textId="77777777" w:rsidR="00C11AAF" w:rsidRPr="009079F8" w:rsidRDefault="00C11AAF" w:rsidP="00F23355">
            <w:pPr>
              <w:rPr>
                <w:i/>
              </w:rPr>
            </w:pPr>
            <w:r>
              <w:rPr>
                <w:i/>
              </w:rPr>
              <w:t>h</w:t>
            </w:r>
          </w:p>
        </w:tc>
        <w:tc>
          <w:tcPr>
            <w:tcW w:w="4131" w:type="dxa"/>
            <w:gridSpan w:val="3"/>
            <w:tcPrChange w:id="1850" w:author="Jurkowska Monika" w:date="2022-11-14T21:27:00Z">
              <w:tcPr>
                <w:tcW w:w="4131" w:type="dxa"/>
                <w:gridSpan w:val="3"/>
              </w:tcPr>
            </w:tcPrChange>
          </w:tcPr>
          <w:p w14:paraId="0D1612E9" w14:textId="77777777" w:rsidR="00C11AAF" w:rsidRDefault="00C11AAF" w:rsidP="00F23355">
            <w:r>
              <w:t>Informacje dodatkowe</w:t>
            </w:r>
          </w:p>
          <w:p w14:paraId="22E019A9" w14:textId="16878D64" w:rsidR="00C40DDA" w:rsidRPr="00A81E99" w:rsidRDefault="00C11AAF" w:rsidP="00F23355">
            <w:pPr>
              <w:rPr>
                <w:rFonts w:ascii="Courier New" w:hAnsi="Courier New"/>
                <w:color w:val="0000FF"/>
                <w:rPrChange w:id="1851" w:author="Jurkowska Monika" w:date="2022-11-14T21:27:00Z">
                  <w:rPr/>
                </w:rPrChange>
              </w:rPr>
            </w:pPr>
            <w:r>
              <w:rPr>
                <w:rFonts w:ascii="Courier New" w:hAnsi="Courier New" w:cs="Courier New"/>
                <w:noProof/>
                <w:color w:val="0000FF"/>
                <w:szCs w:val="20"/>
              </w:rPr>
              <w:t>ComplementaryInformation</w:t>
            </w:r>
          </w:p>
        </w:tc>
        <w:tc>
          <w:tcPr>
            <w:tcW w:w="433" w:type="dxa"/>
            <w:gridSpan w:val="2"/>
            <w:tcPrChange w:id="1852" w:author="Jurkowska Monika" w:date="2022-11-14T21:27:00Z">
              <w:tcPr>
                <w:tcW w:w="433" w:type="dxa"/>
                <w:gridSpan w:val="2"/>
              </w:tcPr>
            </w:tcPrChange>
          </w:tcPr>
          <w:p w14:paraId="0A4537E6" w14:textId="77777777" w:rsidR="00C11AAF" w:rsidRPr="009079F8" w:rsidRDefault="00C11AAF" w:rsidP="00F23355">
            <w:pPr>
              <w:jc w:val="center"/>
            </w:pPr>
            <w:r>
              <w:t>D</w:t>
            </w:r>
          </w:p>
        </w:tc>
        <w:tc>
          <w:tcPr>
            <w:tcW w:w="2889" w:type="dxa"/>
            <w:gridSpan w:val="4"/>
            <w:tcPrChange w:id="1853" w:author="Jurkowska Monika" w:date="2022-11-14T21:27:00Z">
              <w:tcPr>
                <w:tcW w:w="2889" w:type="dxa"/>
                <w:gridSpan w:val="4"/>
              </w:tcPr>
            </w:tcPrChange>
          </w:tcPr>
          <w:p w14:paraId="1C7E1B51" w14:textId="77777777" w:rsidR="00C11AAF" w:rsidRDefault="00C11AAF" w:rsidP="00F23355">
            <w:pPr>
              <w:pStyle w:val="pqiTabBody"/>
            </w:pPr>
            <w:r>
              <w:t>„R” gdy w polu 2g  wybrano wartość „0 – Inne”.</w:t>
            </w:r>
          </w:p>
          <w:p w14:paraId="2CEAC513" w14:textId="77777777" w:rsidR="00C11AAF" w:rsidRPr="009079F8" w:rsidRDefault="00C11AAF" w:rsidP="00F23355">
            <w:r>
              <w:t>W pozostałych przypadkach nie stosuje się.</w:t>
            </w:r>
          </w:p>
        </w:tc>
        <w:tc>
          <w:tcPr>
            <w:tcW w:w="4161" w:type="dxa"/>
            <w:gridSpan w:val="3"/>
            <w:tcPrChange w:id="1854" w:author="Jurkowska Monika" w:date="2022-11-14T21:27:00Z">
              <w:tcPr>
                <w:tcW w:w="4161" w:type="dxa"/>
                <w:gridSpan w:val="3"/>
              </w:tcPr>
            </w:tcPrChange>
          </w:tcPr>
          <w:p w14:paraId="45972ACA" w14:textId="257C949E" w:rsidR="00D263F8" w:rsidRDefault="00C11AAF" w:rsidP="00F23355">
            <w:r w:rsidRPr="009079F8">
              <w:t xml:space="preserve">Należy podać dodatkowe informacje dotyczące </w:t>
            </w:r>
            <w:r>
              <w:t>transportu</w:t>
            </w:r>
            <w:r w:rsidRPr="009079F8">
              <w:t>.</w:t>
            </w:r>
          </w:p>
        </w:tc>
        <w:tc>
          <w:tcPr>
            <w:tcW w:w="1050" w:type="dxa"/>
            <w:gridSpan w:val="2"/>
            <w:tcPrChange w:id="1855" w:author="Jurkowska Monika" w:date="2022-11-14T21:27:00Z">
              <w:tcPr>
                <w:tcW w:w="1050" w:type="dxa"/>
                <w:gridSpan w:val="2"/>
              </w:tcPr>
            </w:tcPrChange>
          </w:tcPr>
          <w:p w14:paraId="53516CC3" w14:textId="77777777" w:rsidR="00C11AAF" w:rsidRPr="009079F8" w:rsidRDefault="00C11AAF" w:rsidP="00F23355">
            <w:r>
              <w:t>an..350</w:t>
            </w:r>
          </w:p>
        </w:tc>
      </w:tr>
      <w:tr w:rsidR="00C11AAF" w:rsidRPr="009079F8" w14:paraId="27B95575"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856"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1857" w:author="Jurkowska Monika" w:date="2022-11-14T21:27:00Z">
            <w:trPr>
              <w:gridAfter w:val="1"/>
              <w:cantSplit/>
            </w:trPr>
          </w:trPrChange>
        </w:trPr>
        <w:tc>
          <w:tcPr>
            <w:tcW w:w="880" w:type="dxa"/>
            <w:gridSpan w:val="4"/>
            <w:tcPrChange w:id="1858" w:author="Jurkowska Monika" w:date="2022-11-14T21:27:00Z">
              <w:tcPr>
                <w:tcW w:w="880" w:type="dxa"/>
                <w:gridSpan w:val="4"/>
              </w:tcPr>
            </w:tcPrChange>
          </w:tcPr>
          <w:p w14:paraId="5263AACA" w14:textId="77777777" w:rsidR="00C11AAF" w:rsidRPr="009079F8" w:rsidRDefault="00C11AAF" w:rsidP="00F23355">
            <w:pPr>
              <w:rPr>
                <w:i/>
              </w:rPr>
            </w:pPr>
          </w:p>
        </w:tc>
        <w:tc>
          <w:tcPr>
            <w:tcW w:w="4131" w:type="dxa"/>
            <w:gridSpan w:val="3"/>
            <w:tcPrChange w:id="1859" w:author="Jurkowska Monika" w:date="2022-11-14T21:27:00Z">
              <w:tcPr>
                <w:tcW w:w="4131" w:type="dxa"/>
                <w:gridSpan w:val="3"/>
              </w:tcPr>
            </w:tcPrChange>
          </w:tcPr>
          <w:p w14:paraId="549BE903" w14:textId="77777777" w:rsidR="00C11AAF" w:rsidRDefault="00C11AAF" w:rsidP="00F23355">
            <w:pPr>
              <w:pStyle w:val="pqiTabBody"/>
            </w:pPr>
            <w:r>
              <w:t>JĘZYK ELEMENTU</w:t>
            </w:r>
            <w:r w:rsidRPr="009079F8">
              <w:t xml:space="preserve"> </w:t>
            </w:r>
          </w:p>
          <w:p w14:paraId="7C470BED" w14:textId="35B37BAD" w:rsidR="00C40DDA" w:rsidRPr="00A81E99" w:rsidRDefault="00C11AAF" w:rsidP="00F23355">
            <w:pPr>
              <w:rPr>
                <w:rFonts w:ascii="Courier New" w:hAnsi="Courier New"/>
                <w:color w:val="0000FF"/>
                <w:rPrChange w:id="1860" w:author="Jurkowska Monika" w:date="2022-11-14T21:27:00Z">
                  <w:rPr/>
                </w:rPrChange>
              </w:rPr>
            </w:pPr>
            <w:r>
              <w:rPr>
                <w:rFonts w:ascii="Courier New" w:hAnsi="Courier New" w:cs="Courier New"/>
                <w:noProof/>
                <w:color w:val="0000FF"/>
              </w:rPr>
              <w:t>@language</w:t>
            </w:r>
          </w:p>
        </w:tc>
        <w:tc>
          <w:tcPr>
            <w:tcW w:w="433" w:type="dxa"/>
            <w:gridSpan w:val="2"/>
            <w:tcPrChange w:id="1861" w:author="Jurkowska Monika" w:date="2022-11-14T21:27:00Z">
              <w:tcPr>
                <w:tcW w:w="433" w:type="dxa"/>
                <w:gridSpan w:val="2"/>
              </w:tcPr>
            </w:tcPrChange>
          </w:tcPr>
          <w:p w14:paraId="4CA17C42" w14:textId="77777777" w:rsidR="00C11AAF" w:rsidRPr="009079F8" w:rsidRDefault="00C11AAF" w:rsidP="00F23355">
            <w:pPr>
              <w:jc w:val="center"/>
            </w:pPr>
            <w:r>
              <w:t>D</w:t>
            </w:r>
          </w:p>
        </w:tc>
        <w:tc>
          <w:tcPr>
            <w:tcW w:w="2889" w:type="dxa"/>
            <w:gridSpan w:val="4"/>
            <w:tcPrChange w:id="1862" w:author="Jurkowska Monika" w:date="2022-11-14T21:27:00Z">
              <w:tcPr>
                <w:tcW w:w="2889" w:type="dxa"/>
                <w:gridSpan w:val="4"/>
              </w:tcPr>
            </w:tcPrChange>
          </w:tcPr>
          <w:p w14:paraId="6A28BEE0" w14:textId="77777777" w:rsidR="00C11AAF" w:rsidRPr="009079F8" w:rsidRDefault="00C11AAF" w:rsidP="00F23355">
            <w:r w:rsidRPr="009079F8">
              <w:t>„R”, jeżeli stosuje się pole tekstowe</w:t>
            </w:r>
            <w:r>
              <w:t xml:space="preserve"> 2h</w:t>
            </w:r>
            <w:r w:rsidRPr="009079F8">
              <w:t>.</w:t>
            </w:r>
            <w:r>
              <w:t xml:space="preserve"> W innym przypadku nie stosuje się.</w:t>
            </w:r>
          </w:p>
        </w:tc>
        <w:tc>
          <w:tcPr>
            <w:tcW w:w="4161" w:type="dxa"/>
            <w:gridSpan w:val="3"/>
            <w:tcPrChange w:id="1863" w:author="Jurkowska Monika" w:date="2022-11-14T21:27:00Z">
              <w:tcPr>
                <w:tcW w:w="4161" w:type="dxa"/>
                <w:gridSpan w:val="3"/>
              </w:tcPr>
            </w:tcPrChange>
          </w:tcPr>
          <w:p w14:paraId="382F7B7B" w14:textId="77777777" w:rsidR="00C11AAF" w:rsidRDefault="00C11AAF" w:rsidP="00F23355">
            <w:pPr>
              <w:pStyle w:val="pqiTabBody"/>
            </w:pPr>
            <w:r>
              <w:t>Atrybut.</w:t>
            </w:r>
          </w:p>
          <w:p w14:paraId="10A0EAF0" w14:textId="36BE5D3D" w:rsidR="00D263F8" w:rsidRPr="009079F8" w:rsidRDefault="00C11AAF" w:rsidP="00F23355">
            <w:r>
              <w:t>Wartość ze słownika „</w:t>
            </w:r>
            <w:r w:rsidRPr="008C6FA2">
              <w:t xml:space="preserve">Kody języka (Language </w:t>
            </w:r>
            <w:proofErr w:type="spellStart"/>
            <w:r w:rsidRPr="008C6FA2">
              <w:t>codes</w:t>
            </w:r>
            <w:proofErr w:type="spellEnd"/>
            <w:r w:rsidRPr="008C6FA2">
              <w:t>)</w:t>
            </w:r>
            <w:r>
              <w:t>”.</w:t>
            </w:r>
          </w:p>
        </w:tc>
        <w:tc>
          <w:tcPr>
            <w:tcW w:w="1050" w:type="dxa"/>
            <w:gridSpan w:val="2"/>
            <w:tcPrChange w:id="1864" w:author="Jurkowska Monika" w:date="2022-11-14T21:27:00Z">
              <w:tcPr>
                <w:tcW w:w="1050" w:type="dxa"/>
                <w:gridSpan w:val="2"/>
              </w:tcPr>
            </w:tcPrChange>
          </w:tcPr>
          <w:p w14:paraId="0861B715" w14:textId="77777777" w:rsidR="00C11AAF" w:rsidRPr="009079F8" w:rsidRDefault="00C11AAF" w:rsidP="00F23355">
            <w:r w:rsidRPr="009079F8">
              <w:t>a2</w:t>
            </w:r>
          </w:p>
        </w:tc>
      </w:tr>
      <w:tr w:rsidR="00C11AAF" w:rsidRPr="009079F8" w14:paraId="017A99EB"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865"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1866" w:author="Jurkowska Monika" w:date="2022-11-14T21:27:00Z">
            <w:trPr>
              <w:gridAfter w:val="1"/>
              <w:cantSplit/>
            </w:trPr>
          </w:trPrChange>
        </w:trPr>
        <w:tc>
          <w:tcPr>
            <w:tcW w:w="880" w:type="dxa"/>
            <w:gridSpan w:val="4"/>
            <w:tcPrChange w:id="1867" w:author="Jurkowska Monika" w:date="2022-11-14T21:27:00Z">
              <w:tcPr>
                <w:tcW w:w="880" w:type="dxa"/>
                <w:gridSpan w:val="4"/>
              </w:tcPr>
            </w:tcPrChange>
          </w:tcPr>
          <w:p w14:paraId="0C101F28" w14:textId="77777777" w:rsidR="00C11AAF" w:rsidRPr="009079F8" w:rsidRDefault="00C11AAF" w:rsidP="00F23355">
            <w:pPr>
              <w:keepNext/>
              <w:rPr>
                <w:i/>
              </w:rPr>
            </w:pPr>
            <w:r>
              <w:rPr>
                <w:b/>
              </w:rPr>
              <w:t>3</w:t>
            </w:r>
          </w:p>
        </w:tc>
        <w:tc>
          <w:tcPr>
            <w:tcW w:w="4131" w:type="dxa"/>
            <w:gridSpan w:val="3"/>
            <w:tcPrChange w:id="1868" w:author="Jurkowska Monika" w:date="2022-11-14T21:27:00Z">
              <w:tcPr>
                <w:tcW w:w="4131" w:type="dxa"/>
                <w:gridSpan w:val="3"/>
              </w:tcPr>
            </w:tcPrChange>
          </w:tcPr>
          <w:p w14:paraId="6187F71A" w14:textId="77777777" w:rsidR="00C11AAF" w:rsidRDefault="00C11AAF" w:rsidP="00F23355">
            <w:pPr>
              <w:keepNext/>
              <w:rPr>
                <w:b/>
              </w:rPr>
            </w:pPr>
            <w:r w:rsidRPr="009079F8">
              <w:rPr>
                <w:b/>
              </w:rPr>
              <w:t xml:space="preserve">ZMIENIONE </w:t>
            </w:r>
            <w:r>
              <w:rPr>
                <w:b/>
              </w:rPr>
              <w:t>M</w:t>
            </w:r>
            <w:r w:rsidRPr="009079F8">
              <w:rPr>
                <w:b/>
              </w:rPr>
              <w:t xml:space="preserve">iejsce </w:t>
            </w:r>
            <w:r>
              <w:rPr>
                <w:b/>
              </w:rPr>
              <w:t>P</w:t>
            </w:r>
            <w:r w:rsidRPr="009079F8">
              <w:rPr>
                <w:b/>
              </w:rPr>
              <w:t>rzeznaczenia</w:t>
            </w:r>
          </w:p>
          <w:p w14:paraId="381F9BC7" w14:textId="36F5BA3D" w:rsidR="00C40DDA" w:rsidRPr="005516E5" w:rsidRDefault="00C11AAF" w:rsidP="00F23355">
            <w:pPr>
              <w:keepNext/>
              <w:rPr>
                <w:rFonts w:ascii="Courier New" w:hAnsi="Courier New" w:cs="Courier New"/>
                <w:noProof/>
                <w:color w:val="0000FF"/>
                <w:szCs w:val="20"/>
              </w:rPr>
            </w:pPr>
            <w:r w:rsidRPr="005516E5">
              <w:rPr>
                <w:rFonts w:ascii="Courier New" w:hAnsi="Courier New" w:cs="Courier New"/>
                <w:noProof/>
                <w:color w:val="0000FF"/>
                <w:szCs w:val="20"/>
              </w:rPr>
              <w:t>DestinationChanged</w:t>
            </w:r>
          </w:p>
        </w:tc>
        <w:tc>
          <w:tcPr>
            <w:tcW w:w="433" w:type="dxa"/>
            <w:gridSpan w:val="2"/>
            <w:tcPrChange w:id="1869" w:author="Jurkowska Monika" w:date="2022-11-14T21:27:00Z">
              <w:tcPr>
                <w:tcW w:w="433" w:type="dxa"/>
                <w:gridSpan w:val="2"/>
              </w:tcPr>
            </w:tcPrChange>
          </w:tcPr>
          <w:p w14:paraId="2FA7FA62" w14:textId="77777777" w:rsidR="00C11AAF" w:rsidRPr="00C15AD5" w:rsidRDefault="00C11AAF" w:rsidP="00F23355">
            <w:pPr>
              <w:keepNext/>
              <w:jc w:val="center"/>
              <w:rPr>
                <w:b/>
              </w:rPr>
            </w:pPr>
            <w:r w:rsidRPr="00C15AD5">
              <w:rPr>
                <w:b/>
              </w:rPr>
              <w:t>R</w:t>
            </w:r>
          </w:p>
        </w:tc>
        <w:tc>
          <w:tcPr>
            <w:tcW w:w="2889" w:type="dxa"/>
            <w:gridSpan w:val="4"/>
            <w:tcPrChange w:id="1870" w:author="Jurkowska Monika" w:date="2022-11-14T21:27:00Z">
              <w:tcPr>
                <w:tcW w:w="2889" w:type="dxa"/>
                <w:gridSpan w:val="4"/>
              </w:tcPr>
            </w:tcPrChange>
          </w:tcPr>
          <w:p w14:paraId="5A3D5A51" w14:textId="77777777" w:rsidR="00C11AAF" w:rsidRPr="00C15AD5" w:rsidRDefault="00C11AAF" w:rsidP="00F23355">
            <w:pPr>
              <w:keepNext/>
              <w:rPr>
                <w:b/>
              </w:rPr>
            </w:pPr>
          </w:p>
        </w:tc>
        <w:tc>
          <w:tcPr>
            <w:tcW w:w="4161" w:type="dxa"/>
            <w:gridSpan w:val="3"/>
            <w:tcPrChange w:id="1871" w:author="Jurkowska Monika" w:date="2022-11-14T21:27:00Z">
              <w:tcPr>
                <w:tcW w:w="4161" w:type="dxa"/>
                <w:gridSpan w:val="3"/>
              </w:tcPr>
            </w:tcPrChange>
          </w:tcPr>
          <w:p w14:paraId="7EBEB1A9" w14:textId="77777777" w:rsidR="00C11AAF" w:rsidRPr="00C15AD5" w:rsidRDefault="00C11AAF" w:rsidP="00F23355">
            <w:pPr>
              <w:keepNext/>
              <w:rPr>
                <w:b/>
              </w:rPr>
            </w:pPr>
          </w:p>
        </w:tc>
        <w:tc>
          <w:tcPr>
            <w:tcW w:w="1050" w:type="dxa"/>
            <w:gridSpan w:val="2"/>
            <w:tcPrChange w:id="1872" w:author="Jurkowska Monika" w:date="2022-11-14T21:27:00Z">
              <w:tcPr>
                <w:tcW w:w="1050" w:type="dxa"/>
                <w:gridSpan w:val="2"/>
              </w:tcPr>
            </w:tcPrChange>
          </w:tcPr>
          <w:p w14:paraId="74B2913C" w14:textId="77777777" w:rsidR="00C11AAF" w:rsidRPr="00C15AD5" w:rsidRDefault="00C11AAF" w:rsidP="00F23355">
            <w:pPr>
              <w:keepNext/>
              <w:rPr>
                <w:b/>
              </w:rPr>
            </w:pPr>
            <w:r w:rsidRPr="00C15AD5">
              <w:rPr>
                <w:b/>
              </w:rPr>
              <w:t>1x</w:t>
            </w:r>
          </w:p>
        </w:tc>
      </w:tr>
      <w:tr w:rsidR="00C11AAF" w:rsidRPr="009079F8" w14:paraId="0CA0646B"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873"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1874" w:author="Jurkowska Monika" w:date="2022-11-14T21:27:00Z">
            <w:trPr>
              <w:gridAfter w:val="1"/>
              <w:cantSplit/>
            </w:trPr>
          </w:trPrChange>
        </w:trPr>
        <w:tc>
          <w:tcPr>
            <w:tcW w:w="446" w:type="dxa"/>
            <w:gridSpan w:val="2"/>
            <w:tcPrChange w:id="1875" w:author="Jurkowska Monika" w:date="2022-11-14T21:27:00Z">
              <w:tcPr>
                <w:tcW w:w="446" w:type="dxa"/>
                <w:gridSpan w:val="2"/>
              </w:tcPr>
            </w:tcPrChange>
          </w:tcPr>
          <w:p w14:paraId="576F8E3B" w14:textId="77777777" w:rsidR="00C11AAF" w:rsidRPr="009079F8" w:rsidRDefault="00C11AAF" w:rsidP="00F23355">
            <w:pPr>
              <w:rPr>
                <w:b/>
              </w:rPr>
            </w:pPr>
            <w:bookmarkStart w:id="1876" w:name="_Hlk289768309"/>
          </w:p>
        </w:tc>
        <w:tc>
          <w:tcPr>
            <w:tcW w:w="434" w:type="dxa"/>
            <w:gridSpan w:val="2"/>
            <w:tcPrChange w:id="1877" w:author="Jurkowska Monika" w:date="2022-11-14T21:27:00Z">
              <w:tcPr>
                <w:tcW w:w="434" w:type="dxa"/>
                <w:gridSpan w:val="2"/>
              </w:tcPr>
            </w:tcPrChange>
          </w:tcPr>
          <w:p w14:paraId="6DB060AC" w14:textId="77777777" w:rsidR="00C11AAF" w:rsidRPr="009079F8" w:rsidRDefault="00C11AAF" w:rsidP="00F23355">
            <w:pPr>
              <w:rPr>
                <w:i/>
              </w:rPr>
            </w:pPr>
            <w:r w:rsidRPr="009079F8">
              <w:rPr>
                <w:i/>
              </w:rPr>
              <w:t>a</w:t>
            </w:r>
          </w:p>
        </w:tc>
        <w:tc>
          <w:tcPr>
            <w:tcW w:w="4131" w:type="dxa"/>
            <w:gridSpan w:val="3"/>
            <w:tcPrChange w:id="1878" w:author="Jurkowska Monika" w:date="2022-11-14T21:27:00Z">
              <w:tcPr>
                <w:tcW w:w="4131" w:type="dxa"/>
                <w:gridSpan w:val="3"/>
              </w:tcPr>
            </w:tcPrChange>
          </w:tcPr>
          <w:p w14:paraId="227999BA" w14:textId="77777777" w:rsidR="00C11AAF" w:rsidRDefault="00C11AAF" w:rsidP="00F23355">
            <w:r w:rsidRPr="009079F8">
              <w:t>Kod rodzaju miejsca przeznaczenia</w:t>
            </w:r>
          </w:p>
          <w:p w14:paraId="2E0B3622" w14:textId="0D02018C" w:rsidR="00C40DDA" w:rsidRPr="00A81E99" w:rsidRDefault="00C11AAF" w:rsidP="00F23355">
            <w:pPr>
              <w:rPr>
                <w:rFonts w:ascii="Courier New" w:hAnsi="Courier New"/>
                <w:color w:val="0000FF"/>
                <w:rPrChange w:id="1879" w:author="Jurkowska Monika" w:date="2022-11-14T21:27:00Z">
                  <w:rPr/>
                </w:rPrChange>
              </w:rPr>
            </w:pPr>
            <w:r>
              <w:rPr>
                <w:rFonts w:ascii="Courier New" w:hAnsi="Courier New" w:cs="Courier New"/>
                <w:noProof/>
                <w:color w:val="0000FF"/>
                <w:szCs w:val="20"/>
              </w:rPr>
              <w:t>DestinationTypeCode</w:t>
            </w:r>
          </w:p>
        </w:tc>
        <w:tc>
          <w:tcPr>
            <w:tcW w:w="433" w:type="dxa"/>
            <w:gridSpan w:val="2"/>
            <w:tcPrChange w:id="1880" w:author="Jurkowska Monika" w:date="2022-11-14T21:27:00Z">
              <w:tcPr>
                <w:tcW w:w="433" w:type="dxa"/>
                <w:gridSpan w:val="2"/>
              </w:tcPr>
            </w:tcPrChange>
          </w:tcPr>
          <w:p w14:paraId="7F288DB7" w14:textId="77777777" w:rsidR="00C11AAF" w:rsidRPr="009079F8" w:rsidRDefault="00C11AAF" w:rsidP="00F23355">
            <w:pPr>
              <w:jc w:val="center"/>
            </w:pPr>
            <w:r w:rsidRPr="009079F8">
              <w:t>R</w:t>
            </w:r>
          </w:p>
        </w:tc>
        <w:tc>
          <w:tcPr>
            <w:tcW w:w="2889" w:type="dxa"/>
            <w:gridSpan w:val="4"/>
            <w:tcPrChange w:id="1881" w:author="Jurkowska Monika" w:date="2022-11-14T21:27:00Z">
              <w:tcPr>
                <w:tcW w:w="2889" w:type="dxa"/>
                <w:gridSpan w:val="4"/>
              </w:tcPr>
            </w:tcPrChange>
          </w:tcPr>
          <w:p w14:paraId="51D19DBD" w14:textId="77777777" w:rsidR="00C11AAF" w:rsidRPr="009079F8" w:rsidRDefault="00C11AAF" w:rsidP="00F23355"/>
        </w:tc>
        <w:tc>
          <w:tcPr>
            <w:tcW w:w="4161" w:type="dxa"/>
            <w:gridSpan w:val="3"/>
            <w:tcPrChange w:id="1882" w:author="Jurkowska Monika" w:date="2022-11-14T21:27:00Z">
              <w:tcPr>
                <w:tcW w:w="4161" w:type="dxa"/>
                <w:gridSpan w:val="3"/>
              </w:tcPr>
            </w:tcPrChange>
          </w:tcPr>
          <w:p w14:paraId="6B0928B0" w14:textId="77777777" w:rsidR="00906EDA" w:rsidRDefault="00C11AAF" w:rsidP="00906EDA">
            <w:r>
              <w:rPr>
                <w:lang w:eastAsia="en-GB"/>
              </w:rPr>
              <w:t>Wartość z enumeracji „</w:t>
            </w:r>
            <w:r>
              <w:rPr>
                <w:lang w:eastAsia="en-GB"/>
              </w:rPr>
              <w:fldChar w:fldCharType="begin"/>
            </w:r>
            <w:r>
              <w:rPr>
                <w:lang w:eastAsia="en-GB"/>
              </w:rPr>
              <w:instrText xml:space="preserve"> REF _Ref267832451 \h </w:instrText>
            </w:r>
            <w:r>
              <w:rPr>
                <w:lang w:eastAsia="en-GB"/>
              </w:rPr>
            </w:r>
            <w:r>
              <w:rPr>
                <w:lang w:eastAsia="en-GB"/>
              </w:rPr>
              <w:fldChar w:fldCharType="separate"/>
            </w:r>
            <w:r w:rsidR="002B6F91">
              <w:t>Kody rodzaju zmiany miejsca przeznaczenia (</w:t>
            </w:r>
            <w:proofErr w:type="spellStart"/>
            <w:r w:rsidR="002B6F91">
              <w:t>Change</w:t>
            </w:r>
            <w:proofErr w:type="spellEnd"/>
            <w:r w:rsidR="002B6F91">
              <w:t xml:space="preserve"> of </w:t>
            </w:r>
            <w:proofErr w:type="spellStart"/>
            <w:r w:rsidR="002B6F91">
              <w:t>D</w:t>
            </w:r>
            <w:r w:rsidR="002B6F91" w:rsidRPr="00F963E2">
              <w:t>estination</w:t>
            </w:r>
            <w:proofErr w:type="spellEnd"/>
            <w:r w:rsidR="002B6F91" w:rsidRPr="00F963E2">
              <w:t xml:space="preserve"> </w:t>
            </w:r>
            <w:proofErr w:type="spellStart"/>
            <w:r w:rsidR="002B6F91" w:rsidRPr="00F963E2">
              <w:t>Type</w:t>
            </w:r>
            <w:proofErr w:type="spellEnd"/>
            <w:r w:rsidR="002B6F91" w:rsidRPr="00F963E2">
              <w:t xml:space="preserve"> </w:t>
            </w:r>
            <w:proofErr w:type="spellStart"/>
            <w:r w:rsidR="002B6F91" w:rsidRPr="00F963E2">
              <w:t>Code</w:t>
            </w:r>
            <w:r w:rsidR="002B6F91">
              <w:t>s</w:t>
            </w:r>
            <w:proofErr w:type="spellEnd"/>
            <w:r w:rsidR="002B6F91">
              <w:t>)</w:t>
            </w:r>
            <w:r>
              <w:rPr>
                <w:lang w:eastAsia="en-GB"/>
              </w:rPr>
              <w:fldChar w:fldCharType="end"/>
            </w:r>
            <w:r>
              <w:rPr>
                <w:lang w:eastAsia="en-GB"/>
              </w:rPr>
              <w:t>”.</w:t>
            </w:r>
            <w:ins w:id="1883" w:author="Jurkowska Monika" w:date="2022-11-14T21:27:00Z">
              <w:r w:rsidR="00D263F8">
                <w:t xml:space="preserve"> Należy podać nowe miejsce przeznaczenia przemieszczenia, stosując jedną z następujących wartości: </w:t>
              </w:r>
            </w:ins>
            <w:r w:rsidR="00906EDA">
              <w:t xml:space="preserve">1 = Skład podatkowy (art. 16 ust. 1 lit. a) </w:t>
            </w:r>
            <w:proofErr w:type="spellStart"/>
            <w:r w:rsidR="00906EDA">
              <w:t>ppkt</w:t>
            </w:r>
            <w:proofErr w:type="spellEnd"/>
            <w:r w:rsidR="00906EDA">
              <w:t xml:space="preserve"> (i) dyrektywy 2020/262),</w:t>
            </w:r>
          </w:p>
          <w:p w14:paraId="596AEA50" w14:textId="77777777" w:rsidR="00906EDA" w:rsidRDefault="00906EDA" w:rsidP="00906EDA">
            <w:r>
              <w:t xml:space="preserve">2 = Zarejestrowany odbiorca (art. 16 ust. 1 lit. a) </w:t>
            </w:r>
            <w:proofErr w:type="spellStart"/>
            <w:r>
              <w:t>ppkt</w:t>
            </w:r>
            <w:proofErr w:type="spellEnd"/>
            <w:r>
              <w:t xml:space="preserve"> (ii) dyrektywy 2020/262),</w:t>
            </w:r>
          </w:p>
          <w:p w14:paraId="75ABDAFF" w14:textId="77777777" w:rsidR="00906EDA" w:rsidRDefault="00906EDA" w:rsidP="00906EDA">
            <w:r>
              <w:t xml:space="preserve">3 = Tymczasowo zarejestrowany odbiorca (art. 16 ust. 1 lit. a) </w:t>
            </w:r>
            <w:proofErr w:type="spellStart"/>
            <w:r>
              <w:t>ppkt</w:t>
            </w:r>
            <w:proofErr w:type="spellEnd"/>
            <w:r>
              <w:t xml:space="preserve"> (ii) i art. 18 ust. 3 dyrektywy 2020/262),</w:t>
            </w:r>
          </w:p>
          <w:p w14:paraId="5CFD63F8" w14:textId="77777777" w:rsidR="00906EDA" w:rsidRDefault="00906EDA" w:rsidP="00906EDA">
            <w:r>
              <w:t>4 = Dostawa bezpośrednia (art. 16 ust. 4 dyrektywy 2020/262),</w:t>
            </w:r>
          </w:p>
          <w:p w14:paraId="5AC07588" w14:textId="2EC790BF" w:rsidR="00906EDA" w:rsidRDefault="00906EDA" w:rsidP="00906EDA">
            <w:r>
              <w:t xml:space="preserve">6 = Wywóz (art. 16 ust. 1 lit. a) </w:t>
            </w:r>
            <w:proofErr w:type="spellStart"/>
            <w:r>
              <w:t>ppkt</w:t>
            </w:r>
            <w:proofErr w:type="spellEnd"/>
            <w:r>
              <w:t xml:space="preserve"> (iii) i (v)</w:t>
            </w:r>
          </w:p>
          <w:p w14:paraId="719D4A07" w14:textId="068D1864" w:rsidR="00C11AAF" w:rsidRPr="009079F8" w:rsidRDefault="00906EDA" w:rsidP="00906EDA">
            <w:pPr>
              <w:rPr>
                <w:szCs w:val="20"/>
                <w:lang w:eastAsia="en-GB"/>
              </w:rPr>
            </w:pPr>
            <w:r>
              <w:t>dyrektywy 2020/262)</w:t>
            </w:r>
          </w:p>
        </w:tc>
        <w:tc>
          <w:tcPr>
            <w:tcW w:w="1050" w:type="dxa"/>
            <w:gridSpan w:val="2"/>
            <w:tcPrChange w:id="1884" w:author="Jurkowska Monika" w:date="2022-11-14T21:27:00Z">
              <w:tcPr>
                <w:tcW w:w="1050" w:type="dxa"/>
                <w:gridSpan w:val="2"/>
              </w:tcPr>
            </w:tcPrChange>
          </w:tcPr>
          <w:p w14:paraId="22735B88" w14:textId="77777777" w:rsidR="00C11AAF" w:rsidRDefault="00C11AAF" w:rsidP="00F23355">
            <w:pPr>
              <w:rPr>
                <w:ins w:id="1885" w:author="Jurkowska Monika" w:date="2022-11-14T21:27:00Z"/>
              </w:rPr>
            </w:pPr>
            <w:r w:rsidRPr="009079F8">
              <w:t>n1</w:t>
            </w:r>
          </w:p>
          <w:p w14:paraId="3A2DDDBD" w14:textId="2A7B2128" w:rsidR="00D263F8" w:rsidRPr="009079F8" w:rsidRDefault="00D263F8" w:rsidP="00F23355">
            <w:ins w:id="1886" w:author="Jurkowska Monika" w:date="2022-11-14T21:27:00Z">
              <w:r>
                <w:t>n..2</w:t>
              </w:r>
            </w:ins>
          </w:p>
        </w:tc>
      </w:tr>
      <w:bookmarkEnd w:id="1876"/>
      <w:tr w:rsidR="00C11AAF" w:rsidRPr="009079F8" w14:paraId="617D86DD"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887"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1888" w:author="Jurkowska Monika" w:date="2022-11-14T21:27:00Z">
            <w:trPr>
              <w:gridAfter w:val="1"/>
              <w:cantSplit/>
            </w:trPr>
          </w:trPrChange>
        </w:trPr>
        <w:tc>
          <w:tcPr>
            <w:tcW w:w="880" w:type="dxa"/>
            <w:gridSpan w:val="4"/>
            <w:tcPrChange w:id="1889" w:author="Jurkowska Monika" w:date="2022-11-14T21:27:00Z">
              <w:tcPr>
                <w:tcW w:w="880" w:type="dxa"/>
                <w:gridSpan w:val="4"/>
              </w:tcPr>
            </w:tcPrChange>
          </w:tcPr>
          <w:p w14:paraId="00391EAA" w14:textId="77777777" w:rsidR="00C11AAF" w:rsidRPr="009079F8" w:rsidRDefault="00C11AAF" w:rsidP="00F23355">
            <w:pPr>
              <w:keepNext/>
              <w:rPr>
                <w:i/>
              </w:rPr>
            </w:pPr>
            <w:r>
              <w:rPr>
                <w:b/>
              </w:rPr>
              <w:lastRenderedPageBreak/>
              <w:t>3.1</w:t>
            </w:r>
          </w:p>
        </w:tc>
        <w:tc>
          <w:tcPr>
            <w:tcW w:w="4131" w:type="dxa"/>
            <w:gridSpan w:val="3"/>
            <w:tcPrChange w:id="1890" w:author="Jurkowska Monika" w:date="2022-11-14T21:27:00Z">
              <w:tcPr>
                <w:tcW w:w="4131" w:type="dxa"/>
                <w:gridSpan w:val="3"/>
              </w:tcPr>
            </w:tcPrChange>
          </w:tcPr>
          <w:p w14:paraId="2A59FF4E" w14:textId="77777777" w:rsidR="00C11AAF" w:rsidRDefault="00C11AAF" w:rsidP="00F23355">
            <w:pPr>
              <w:keepNext/>
              <w:rPr>
                <w:b/>
              </w:rPr>
            </w:pPr>
            <w:r w:rsidRPr="009079F8">
              <w:rPr>
                <w:b/>
              </w:rPr>
              <w:t xml:space="preserve">PODMIOT </w:t>
            </w:r>
            <w:r>
              <w:rPr>
                <w:b/>
              </w:rPr>
              <w:t>N</w:t>
            </w:r>
            <w:r w:rsidRPr="009079F8">
              <w:rPr>
                <w:b/>
              </w:rPr>
              <w:t xml:space="preserve">owy </w:t>
            </w:r>
            <w:r>
              <w:rPr>
                <w:b/>
              </w:rPr>
              <w:t>O</w:t>
            </w:r>
            <w:r w:rsidRPr="009079F8">
              <w:rPr>
                <w:b/>
              </w:rPr>
              <w:t>dbiorca</w:t>
            </w:r>
          </w:p>
          <w:p w14:paraId="59A418DF" w14:textId="65CA5BCD" w:rsidR="00C40DDA" w:rsidRPr="00A81E99" w:rsidRDefault="00C11AAF" w:rsidP="00F23355">
            <w:pPr>
              <w:keepNext/>
              <w:rPr>
                <w:rFonts w:ascii="Courier New" w:hAnsi="Courier New"/>
                <w:color w:val="0000FF"/>
                <w:rPrChange w:id="1891" w:author="Jurkowska Monika" w:date="2022-11-14T21:27:00Z">
                  <w:rPr/>
                </w:rPrChange>
              </w:rPr>
            </w:pPr>
            <w:r>
              <w:rPr>
                <w:rFonts w:ascii="Courier New" w:hAnsi="Courier New" w:cs="Courier New"/>
                <w:noProof/>
                <w:color w:val="0000FF"/>
                <w:szCs w:val="20"/>
              </w:rPr>
              <w:t>NewConsigneeTrader</w:t>
            </w:r>
          </w:p>
        </w:tc>
        <w:tc>
          <w:tcPr>
            <w:tcW w:w="433" w:type="dxa"/>
            <w:gridSpan w:val="2"/>
            <w:tcPrChange w:id="1892" w:author="Jurkowska Monika" w:date="2022-11-14T21:27:00Z">
              <w:tcPr>
                <w:tcW w:w="433" w:type="dxa"/>
                <w:gridSpan w:val="2"/>
              </w:tcPr>
            </w:tcPrChange>
          </w:tcPr>
          <w:p w14:paraId="075AFA75" w14:textId="77777777" w:rsidR="00C11AAF" w:rsidRPr="00C15AD5" w:rsidRDefault="00C11AAF" w:rsidP="00F23355">
            <w:pPr>
              <w:keepNext/>
              <w:jc w:val="center"/>
              <w:rPr>
                <w:b/>
              </w:rPr>
            </w:pPr>
            <w:r w:rsidRPr="00C15AD5">
              <w:rPr>
                <w:b/>
              </w:rPr>
              <w:t>D</w:t>
            </w:r>
          </w:p>
        </w:tc>
        <w:tc>
          <w:tcPr>
            <w:tcW w:w="2889" w:type="dxa"/>
            <w:gridSpan w:val="4"/>
            <w:tcPrChange w:id="1893" w:author="Jurkowska Monika" w:date="2022-11-14T21:27:00Z">
              <w:tcPr>
                <w:tcW w:w="2889" w:type="dxa"/>
                <w:gridSpan w:val="4"/>
              </w:tcPr>
            </w:tcPrChange>
          </w:tcPr>
          <w:p w14:paraId="48470D01" w14:textId="77777777" w:rsidR="00C11AAF" w:rsidRPr="00C15AD5" w:rsidRDefault="00C11AAF" w:rsidP="00F23355">
            <w:pPr>
              <w:keepNext/>
              <w:rPr>
                <w:b/>
              </w:rPr>
            </w:pPr>
            <w:r w:rsidRPr="00C15AD5">
              <w:rPr>
                <w:b/>
              </w:rPr>
              <w:t>„R”, jeżeli odbiorca ulega zmianie w związku ze zmianą miejsca przeznaczenia.</w:t>
            </w:r>
          </w:p>
        </w:tc>
        <w:tc>
          <w:tcPr>
            <w:tcW w:w="4161" w:type="dxa"/>
            <w:gridSpan w:val="3"/>
            <w:tcPrChange w:id="1894" w:author="Jurkowska Monika" w:date="2022-11-14T21:27:00Z">
              <w:tcPr>
                <w:tcW w:w="4161" w:type="dxa"/>
                <w:gridSpan w:val="3"/>
              </w:tcPr>
            </w:tcPrChange>
          </w:tcPr>
          <w:p w14:paraId="68CAC989" w14:textId="77777777" w:rsidR="00C11AAF" w:rsidRPr="00C15AD5" w:rsidRDefault="00C11AAF" w:rsidP="00F23355">
            <w:pPr>
              <w:keepNext/>
              <w:rPr>
                <w:b/>
              </w:rPr>
            </w:pPr>
          </w:p>
        </w:tc>
        <w:tc>
          <w:tcPr>
            <w:tcW w:w="1050" w:type="dxa"/>
            <w:gridSpan w:val="2"/>
            <w:tcPrChange w:id="1895" w:author="Jurkowska Monika" w:date="2022-11-14T21:27:00Z">
              <w:tcPr>
                <w:tcW w:w="1050" w:type="dxa"/>
                <w:gridSpan w:val="2"/>
              </w:tcPr>
            </w:tcPrChange>
          </w:tcPr>
          <w:p w14:paraId="46A2755F" w14:textId="77777777" w:rsidR="00C11AAF" w:rsidRPr="00C15AD5" w:rsidRDefault="00C11AAF" w:rsidP="00F23355">
            <w:pPr>
              <w:keepNext/>
              <w:rPr>
                <w:b/>
              </w:rPr>
            </w:pPr>
            <w:r w:rsidRPr="00C15AD5">
              <w:rPr>
                <w:b/>
              </w:rPr>
              <w:t>1x</w:t>
            </w:r>
          </w:p>
        </w:tc>
      </w:tr>
      <w:tr w:rsidR="00C11AAF" w:rsidRPr="009079F8" w14:paraId="1E69CA67"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896"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1897" w:author="Jurkowska Monika" w:date="2022-11-14T21:27:00Z">
            <w:trPr>
              <w:gridAfter w:val="1"/>
              <w:cantSplit/>
            </w:trPr>
          </w:trPrChange>
        </w:trPr>
        <w:tc>
          <w:tcPr>
            <w:tcW w:w="880" w:type="dxa"/>
            <w:gridSpan w:val="4"/>
            <w:tcPrChange w:id="1898" w:author="Jurkowska Monika" w:date="2022-11-14T21:27:00Z">
              <w:tcPr>
                <w:tcW w:w="880" w:type="dxa"/>
                <w:gridSpan w:val="4"/>
              </w:tcPr>
            </w:tcPrChange>
          </w:tcPr>
          <w:p w14:paraId="27ABC5D2" w14:textId="77777777" w:rsidR="00C11AAF" w:rsidRPr="009079F8" w:rsidRDefault="00C11AAF" w:rsidP="00F23355">
            <w:pPr>
              <w:rPr>
                <w:i/>
              </w:rPr>
            </w:pPr>
          </w:p>
        </w:tc>
        <w:tc>
          <w:tcPr>
            <w:tcW w:w="4131" w:type="dxa"/>
            <w:gridSpan w:val="3"/>
            <w:tcPrChange w:id="1899" w:author="Jurkowska Monika" w:date="2022-11-14T21:27:00Z">
              <w:tcPr>
                <w:tcW w:w="4131" w:type="dxa"/>
                <w:gridSpan w:val="3"/>
              </w:tcPr>
            </w:tcPrChange>
          </w:tcPr>
          <w:p w14:paraId="03D0D499" w14:textId="77777777" w:rsidR="00C11AAF" w:rsidRDefault="00C11AAF" w:rsidP="00F23355">
            <w:pPr>
              <w:pStyle w:val="pqiTabBody"/>
            </w:pPr>
            <w:r>
              <w:t>JĘZYK ELEMENTU</w:t>
            </w:r>
            <w:r w:rsidRPr="009079F8">
              <w:t xml:space="preserve"> </w:t>
            </w:r>
          </w:p>
          <w:p w14:paraId="7D7893BF" w14:textId="2AC587EA" w:rsidR="00C40DDA" w:rsidRPr="00A81E99" w:rsidRDefault="00C11AAF" w:rsidP="00F23355">
            <w:pPr>
              <w:rPr>
                <w:rFonts w:ascii="Courier New" w:hAnsi="Courier New"/>
                <w:color w:val="0000FF"/>
                <w:rPrChange w:id="1900" w:author="Jurkowska Monika" w:date="2022-11-14T21:27:00Z">
                  <w:rPr/>
                </w:rPrChange>
              </w:rPr>
            </w:pPr>
            <w:r>
              <w:rPr>
                <w:rFonts w:ascii="Courier New" w:hAnsi="Courier New" w:cs="Courier New"/>
                <w:noProof/>
                <w:color w:val="0000FF"/>
              </w:rPr>
              <w:t>@language</w:t>
            </w:r>
          </w:p>
        </w:tc>
        <w:tc>
          <w:tcPr>
            <w:tcW w:w="433" w:type="dxa"/>
            <w:gridSpan w:val="2"/>
            <w:tcPrChange w:id="1901" w:author="Jurkowska Monika" w:date="2022-11-14T21:27:00Z">
              <w:tcPr>
                <w:tcW w:w="433" w:type="dxa"/>
                <w:gridSpan w:val="2"/>
              </w:tcPr>
            </w:tcPrChange>
          </w:tcPr>
          <w:p w14:paraId="15C90000" w14:textId="77777777" w:rsidR="00C11AAF" w:rsidRPr="009079F8" w:rsidRDefault="00C11AAF" w:rsidP="00F23355">
            <w:pPr>
              <w:jc w:val="center"/>
            </w:pPr>
            <w:r>
              <w:t>D</w:t>
            </w:r>
          </w:p>
        </w:tc>
        <w:tc>
          <w:tcPr>
            <w:tcW w:w="2889" w:type="dxa"/>
            <w:gridSpan w:val="4"/>
            <w:tcPrChange w:id="1902" w:author="Jurkowska Monika" w:date="2022-11-14T21:27:00Z">
              <w:tcPr>
                <w:tcW w:w="2889" w:type="dxa"/>
                <w:gridSpan w:val="4"/>
              </w:tcPr>
            </w:tcPrChange>
          </w:tcPr>
          <w:p w14:paraId="5B11ABFB" w14:textId="77777777" w:rsidR="00C11AAF" w:rsidRPr="009079F8" w:rsidRDefault="00C11AAF" w:rsidP="00F23355">
            <w:r w:rsidRPr="009079F8">
              <w:t xml:space="preserve">„R”, jeżeli stosuje się </w:t>
            </w:r>
            <w:r>
              <w:t>element 3.1</w:t>
            </w:r>
            <w:r w:rsidRPr="009079F8">
              <w:t>.</w:t>
            </w:r>
          </w:p>
        </w:tc>
        <w:tc>
          <w:tcPr>
            <w:tcW w:w="4161" w:type="dxa"/>
            <w:gridSpan w:val="3"/>
            <w:tcPrChange w:id="1903" w:author="Jurkowska Monika" w:date="2022-11-14T21:27:00Z">
              <w:tcPr>
                <w:tcW w:w="4161" w:type="dxa"/>
                <w:gridSpan w:val="3"/>
              </w:tcPr>
            </w:tcPrChange>
          </w:tcPr>
          <w:p w14:paraId="4FFFADED" w14:textId="77777777" w:rsidR="00C11AAF" w:rsidRDefault="00C11AAF" w:rsidP="00F23355">
            <w:pPr>
              <w:pStyle w:val="pqiTabBody"/>
            </w:pPr>
            <w:r>
              <w:t>Atrybut.</w:t>
            </w:r>
          </w:p>
          <w:p w14:paraId="1EC02C99" w14:textId="77777777" w:rsidR="00C11AAF" w:rsidRPr="009079F8" w:rsidRDefault="00C11AAF" w:rsidP="00F23355">
            <w:r>
              <w:t>Wartość ze słownika „</w:t>
            </w:r>
            <w:r w:rsidRPr="008C6FA2">
              <w:t xml:space="preserve">Kody języka (Language </w:t>
            </w:r>
            <w:proofErr w:type="spellStart"/>
            <w:r w:rsidRPr="008C6FA2">
              <w:t>codes</w:t>
            </w:r>
            <w:proofErr w:type="spellEnd"/>
            <w:r w:rsidRPr="008C6FA2">
              <w:t>)</w:t>
            </w:r>
            <w:r>
              <w:t>”.</w:t>
            </w:r>
          </w:p>
        </w:tc>
        <w:tc>
          <w:tcPr>
            <w:tcW w:w="1050" w:type="dxa"/>
            <w:gridSpan w:val="2"/>
            <w:tcPrChange w:id="1904" w:author="Jurkowska Monika" w:date="2022-11-14T21:27:00Z">
              <w:tcPr>
                <w:tcW w:w="1050" w:type="dxa"/>
                <w:gridSpan w:val="2"/>
              </w:tcPr>
            </w:tcPrChange>
          </w:tcPr>
          <w:p w14:paraId="4D7BB8B5" w14:textId="77777777" w:rsidR="00C11AAF" w:rsidRPr="009079F8" w:rsidRDefault="00C11AAF" w:rsidP="00F23355">
            <w:r w:rsidRPr="009079F8">
              <w:t>a2</w:t>
            </w:r>
          </w:p>
        </w:tc>
      </w:tr>
      <w:tr w:rsidR="00C11AAF" w:rsidRPr="009079F8" w14:paraId="389DBAA8" w14:textId="77777777" w:rsidTr="00906EDA">
        <w:trPr>
          <w:gridAfter w:val="1"/>
          <w:wAfter w:w="61" w:type="dxa"/>
          <w:cantSplit/>
        </w:trPr>
        <w:tc>
          <w:tcPr>
            <w:tcW w:w="446" w:type="dxa"/>
            <w:gridSpan w:val="2"/>
          </w:tcPr>
          <w:p w14:paraId="5B86924E" w14:textId="77777777" w:rsidR="00C11AAF" w:rsidRPr="009079F8" w:rsidRDefault="00C11AAF" w:rsidP="00F23355">
            <w:pPr>
              <w:rPr>
                <w:b/>
              </w:rPr>
            </w:pPr>
          </w:p>
        </w:tc>
        <w:tc>
          <w:tcPr>
            <w:tcW w:w="434" w:type="dxa"/>
            <w:gridSpan w:val="2"/>
          </w:tcPr>
          <w:p w14:paraId="54A79FB7" w14:textId="77777777" w:rsidR="00C11AAF" w:rsidRPr="009079F8" w:rsidRDefault="00C11AAF" w:rsidP="00F23355">
            <w:pPr>
              <w:rPr>
                <w:i/>
              </w:rPr>
            </w:pPr>
            <w:r w:rsidRPr="009079F8">
              <w:rPr>
                <w:i/>
              </w:rPr>
              <w:t>a</w:t>
            </w:r>
          </w:p>
        </w:tc>
        <w:tc>
          <w:tcPr>
            <w:tcW w:w="4131" w:type="dxa"/>
            <w:gridSpan w:val="3"/>
          </w:tcPr>
          <w:p w14:paraId="3DA7001B" w14:textId="77777777" w:rsidR="00C11AAF" w:rsidRDefault="00C11AAF" w:rsidP="00F23355">
            <w:r w:rsidRPr="009079F8">
              <w:t xml:space="preserve">Identyfikacja podmiotu </w:t>
            </w:r>
          </w:p>
          <w:p w14:paraId="4ABBD05E" w14:textId="36A9AA54" w:rsidR="00C40DDA" w:rsidRPr="00A81E99" w:rsidRDefault="00C11AAF" w:rsidP="00F23355">
            <w:pPr>
              <w:rPr>
                <w:rFonts w:ascii="Courier New" w:hAnsi="Courier New"/>
                <w:color w:val="0000FF"/>
                <w:rPrChange w:id="1905" w:author="Jurkowska Monika" w:date="2022-11-14T21:27:00Z">
                  <w:rPr/>
                </w:rPrChange>
              </w:rPr>
            </w:pPr>
            <w:r>
              <w:rPr>
                <w:rFonts w:ascii="Courier New" w:hAnsi="Courier New" w:cs="Courier New"/>
                <w:noProof/>
                <w:color w:val="0000FF"/>
                <w:szCs w:val="20"/>
              </w:rPr>
              <w:t>Traderid</w:t>
            </w:r>
          </w:p>
        </w:tc>
        <w:tc>
          <w:tcPr>
            <w:tcW w:w="433" w:type="dxa"/>
            <w:gridSpan w:val="2"/>
          </w:tcPr>
          <w:p w14:paraId="223587B5" w14:textId="77777777" w:rsidR="00C11AAF" w:rsidRPr="009079F8" w:rsidRDefault="00C11AAF" w:rsidP="00F23355">
            <w:pPr>
              <w:jc w:val="center"/>
            </w:pPr>
            <w:r w:rsidRPr="009079F8">
              <w:t>C</w:t>
            </w:r>
          </w:p>
        </w:tc>
        <w:tc>
          <w:tcPr>
            <w:tcW w:w="2889" w:type="dxa"/>
            <w:gridSpan w:val="4"/>
          </w:tcPr>
          <w:p w14:paraId="5252F380" w14:textId="74C06486" w:rsidR="00C11AAF" w:rsidRPr="009079F8" w:rsidRDefault="00C11AAF" w:rsidP="00F23355">
            <w:r w:rsidRPr="009079F8">
              <w:t>- „R” dla kodu rodzaju miejsca przeznaczenia 1, 2, 3</w:t>
            </w:r>
            <w:r w:rsidR="001E1BDA">
              <w:t xml:space="preserve"> i </w:t>
            </w:r>
            <w:r w:rsidRPr="009079F8">
              <w:t>4.</w:t>
            </w:r>
          </w:p>
          <w:p w14:paraId="535446DF" w14:textId="77777777" w:rsidR="00C11AAF" w:rsidRPr="009079F8" w:rsidRDefault="00C11AAF" w:rsidP="00F23355">
            <w:r w:rsidRPr="009079F8">
              <w:t>- „O” dla kodu rodzaju miejsca przeznaczenia 6</w:t>
            </w:r>
          </w:p>
          <w:p w14:paraId="7A71A86C" w14:textId="44C89060" w:rsidR="00C11AAF" w:rsidRPr="009079F8" w:rsidRDefault="00C11AAF" w:rsidP="00F23355">
            <w:pPr>
              <w:rPr>
                <w:i/>
              </w:rPr>
            </w:pPr>
            <w:r w:rsidRPr="009079F8">
              <w:rPr>
                <w:i/>
              </w:rPr>
              <w:t xml:space="preserve">(Zob. kody rodzaju miejsca przeznaczenia w polu </w:t>
            </w:r>
            <w:r>
              <w:rPr>
                <w:i/>
              </w:rPr>
              <w:t>3</w:t>
            </w:r>
            <w:r w:rsidRPr="009079F8">
              <w:rPr>
                <w:i/>
              </w:rPr>
              <w:t>a)</w:t>
            </w:r>
          </w:p>
        </w:tc>
        <w:tc>
          <w:tcPr>
            <w:tcW w:w="4161" w:type="dxa"/>
            <w:gridSpan w:val="3"/>
          </w:tcPr>
          <w:p w14:paraId="75573E54" w14:textId="77777777" w:rsidR="00C11AAF" w:rsidRPr="006722DA" w:rsidRDefault="00C11AAF" w:rsidP="00F23355">
            <w:pPr>
              <w:rPr>
                <w:rFonts w:cs="Arial"/>
              </w:rPr>
            </w:pPr>
            <w:r w:rsidRPr="006722DA">
              <w:rPr>
                <w:rFonts w:cs="Arial"/>
              </w:rPr>
              <w:t>Dla kodu rodzaju miejsca przeznaczenia:</w:t>
            </w:r>
          </w:p>
          <w:p w14:paraId="2EFF098A" w14:textId="01200982" w:rsidR="00C11AAF" w:rsidRPr="006722DA" w:rsidRDefault="00C11AAF" w:rsidP="003B2518">
            <w:pPr>
              <w:pStyle w:val="ListDash"/>
              <w:numPr>
                <w:ilvl w:val="0"/>
                <w:numId w:val="49"/>
              </w:numPr>
              <w:spacing w:before="0" w:after="0"/>
              <w:jc w:val="left"/>
              <w:rPr>
                <w:rFonts w:ascii="Arial" w:hAnsi="Arial" w:cs="Arial"/>
                <w:sz w:val="20"/>
              </w:rPr>
            </w:pPr>
            <w:r w:rsidRPr="006722DA">
              <w:rPr>
                <w:rFonts w:ascii="Arial" w:hAnsi="Arial" w:cs="Arial"/>
                <w:sz w:val="20"/>
              </w:rPr>
              <w:t>1, 2, 3</w:t>
            </w:r>
            <w:r w:rsidR="001E1BDA">
              <w:rPr>
                <w:rFonts w:ascii="Arial" w:hAnsi="Arial" w:cs="Arial"/>
                <w:sz w:val="20"/>
              </w:rPr>
              <w:t xml:space="preserve"> i </w:t>
            </w:r>
            <w:r w:rsidRPr="006722DA">
              <w:rPr>
                <w:rFonts w:ascii="Arial" w:hAnsi="Arial" w:cs="Arial"/>
                <w:sz w:val="20"/>
              </w:rPr>
              <w:t>4: należy podać ważny numer akcyzowy uprawnionego prowadzącego skład podatkowy lub zarejestrowanego odbiorcy</w:t>
            </w:r>
          </w:p>
          <w:p w14:paraId="2CEB343C" w14:textId="1B080EDB" w:rsidR="00C11AAF" w:rsidRDefault="00C11AAF" w:rsidP="003B2518">
            <w:pPr>
              <w:pStyle w:val="ListDash"/>
              <w:numPr>
                <w:ilvl w:val="0"/>
                <w:numId w:val="49"/>
              </w:numPr>
              <w:spacing w:before="0" w:after="0"/>
              <w:jc w:val="left"/>
              <w:rPr>
                <w:rFonts w:ascii="Arial" w:hAnsi="Arial" w:cs="Arial"/>
                <w:sz w:val="20"/>
              </w:rPr>
            </w:pPr>
            <w:r w:rsidRPr="006722DA">
              <w:rPr>
                <w:rFonts w:ascii="Arial" w:hAnsi="Arial" w:cs="Arial"/>
                <w:sz w:val="20"/>
              </w:rPr>
              <w:t>6</w:t>
            </w:r>
            <w:r w:rsidR="00D263F8" w:rsidRPr="00257D09">
              <w:rPr>
                <w:rFonts w:ascii="Arial" w:hAnsi="Arial" w:cs="Arial"/>
                <w:sz w:val="20"/>
                <w:szCs w:val="20"/>
              </w:rPr>
              <w:t xml:space="preserve">: należy podać numer </w:t>
            </w:r>
            <w:r w:rsidRPr="006722DA">
              <w:rPr>
                <w:rFonts w:ascii="Arial" w:hAnsi="Arial" w:cs="Arial"/>
                <w:sz w:val="20"/>
              </w:rPr>
              <w:t>identyfikacyjny VAT podmiotu reprezentującego wysyłającego</w:t>
            </w:r>
            <w:r w:rsidR="00D263F8" w:rsidRPr="00257D09">
              <w:rPr>
                <w:rFonts w:ascii="Arial" w:hAnsi="Arial" w:cs="Arial"/>
                <w:sz w:val="20"/>
                <w:szCs w:val="20"/>
              </w:rPr>
              <w:t xml:space="preserve"> w </w:t>
            </w:r>
            <w:r w:rsidRPr="006722DA">
              <w:rPr>
                <w:rFonts w:ascii="Arial" w:hAnsi="Arial" w:cs="Arial"/>
                <w:sz w:val="20"/>
              </w:rPr>
              <w:t>urzędzie wywozu.</w:t>
            </w:r>
          </w:p>
          <w:p w14:paraId="5336ED34" w14:textId="1F2EA66D" w:rsidR="00D263F8" w:rsidRPr="00257D09" w:rsidRDefault="003A1533" w:rsidP="003A1533">
            <w:pPr>
              <w:pStyle w:val="ListDash"/>
              <w:numPr>
                <w:ilvl w:val="0"/>
                <w:numId w:val="0"/>
              </w:numPr>
              <w:spacing w:before="0" w:after="0"/>
              <w:ind w:left="283" w:hanging="283"/>
              <w:jc w:val="left"/>
              <w:rPr>
                <w:rFonts w:ascii="Arial" w:hAnsi="Arial" w:cs="Arial"/>
                <w:sz w:val="20"/>
                <w:szCs w:val="20"/>
              </w:rPr>
            </w:pPr>
            <w:r>
              <w:rPr>
                <w:rFonts w:ascii="Arial" w:hAnsi="Arial" w:cs="Arial"/>
                <w:sz w:val="20"/>
              </w:rPr>
              <w:t>Numer identyfikacyjny nie może być taki sam jak w aktualnej wersji e-AD.</w:t>
            </w:r>
          </w:p>
        </w:tc>
        <w:tc>
          <w:tcPr>
            <w:tcW w:w="1050" w:type="dxa"/>
            <w:gridSpan w:val="2"/>
          </w:tcPr>
          <w:p w14:paraId="7D36C12C" w14:textId="77777777" w:rsidR="00C11AAF" w:rsidRPr="009079F8" w:rsidRDefault="00C11AAF" w:rsidP="00F23355">
            <w:r w:rsidRPr="009079F8">
              <w:t>an..16</w:t>
            </w:r>
          </w:p>
        </w:tc>
      </w:tr>
      <w:tr w:rsidR="00C11AAF" w:rsidRPr="009079F8" w14:paraId="10BDEC06"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906"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1907" w:author="Jurkowska Monika" w:date="2022-11-14T21:27:00Z">
            <w:trPr>
              <w:gridAfter w:val="1"/>
              <w:cantSplit/>
            </w:trPr>
          </w:trPrChange>
        </w:trPr>
        <w:tc>
          <w:tcPr>
            <w:tcW w:w="446" w:type="dxa"/>
            <w:gridSpan w:val="2"/>
            <w:tcPrChange w:id="1908" w:author="Jurkowska Monika" w:date="2022-11-14T21:27:00Z">
              <w:tcPr>
                <w:tcW w:w="446" w:type="dxa"/>
                <w:gridSpan w:val="2"/>
              </w:tcPr>
            </w:tcPrChange>
          </w:tcPr>
          <w:p w14:paraId="160E9AAC" w14:textId="77777777" w:rsidR="00C11AAF" w:rsidRPr="009079F8" w:rsidRDefault="00C11AAF" w:rsidP="00F23355">
            <w:pPr>
              <w:rPr>
                <w:b/>
              </w:rPr>
            </w:pPr>
          </w:p>
        </w:tc>
        <w:tc>
          <w:tcPr>
            <w:tcW w:w="434" w:type="dxa"/>
            <w:gridSpan w:val="2"/>
            <w:tcPrChange w:id="1909" w:author="Jurkowska Monika" w:date="2022-11-14T21:27:00Z">
              <w:tcPr>
                <w:tcW w:w="434" w:type="dxa"/>
                <w:gridSpan w:val="2"/>
              </w:tcPr>
            </w:tcPrChange>
          </w:tcPr>
          <w:p w14:paraId="49507194" w14:textId="77777777" w:rsidR="00C11AAF" w:rsidRPr="009079F8" w:rsidRDefault="00225FDA" w:rsidP="00225FDA">
            <w:pPr>
              <w:rPr>
                <w:i/>
              </w:rPr>
            </w:pPr>
            <w:r>
              <w:rPr>
                <w:i/>
              </w:rPr>
              <w:t>b</w:t>
            </w:r>
          </w:p>
        </w:tc>
        <w:tc>
          <w:tcPr>
            <w:tcW w:w="4131" w:type="dxa"/>
            <w:gridSpan w:val="3"/>
            <w:tcPrChange w:id="1910" w:author="Jurkowska Monika" w:date="2022-11-14T21:27:00Z">
              <w:tcPr>
                <w:tcW w:w="4131" w:type="dxa"/>
                <w:gridSpan w:val="3"/>
              </w:tcPr>
            </w:tcPrChange>
          </w:tcPr>
          <w:p w14:paraId="2E222457" w14:textId="77777777" w:rsidR="00C11AAF" w:rsidRDefault="00C11AAF" w:rsidP="00F23355">
            <w:r w:rsidRPr="009079F8">
              <w:t xml:space="preserve">Nazwa podmiotu </w:t>
            </w:r>
          </w:p>
          <w:p w14:paraId="6ED8F4D2" w14:textId="3EE15106" w:rsidR="00C40DDA" w:rsidRPr="00A81E99" w:rsidRDefault="00C11AAF" w:rsidP="00F23355">
            <w:pPr>
              <w:rPr>
                <w:rFonts w:ascii="Courier New" w:hAnsi="Courier New"/>
                <w:color w:val="0000FF"/>
                <w:rPrChange w:id="1911" w:author="Jurkowska Monika" w:date="2022-11-14T21:27:00Z">
                  <w:rPr/>
                </w:rPrChange>
              </w:rPr>
            </w:pPr>
            <w:r>
              <w:rPr>
                <w:rFonts w:ascii="Courier New" w:hAnsi="Courier New" w:cs="Courier New"/>
                <w:noProof/>
                <w:color w:val="0000FF"/>
                <w:szCs w:val="20"/>
              </w:rPr>
              <w:t>TraderName</w:t>
            </w:r>
          </w:p>
        </w:tc>
        <w:tc>
          <w:tcPr>
            <w:tcW w:w="433" w:type="dxa"/>
            <w:gridSpan w:val="2"/>
            <w:tcPrChange w:id="1912" w:author="Jurkowska Monika" w:date="2022-11-14T21:27:00Z">
              <w:tcPr>
                <w:tcW w:w="433" w:type="dxa"/>
                <w:gridSpan w:val="2"/>
              </w:tcPr>
            </w:tcPrChange>
          </w:tcPr>
          <w:p w14:paraId="1435069E" w14:textId="77777777" w:rsidR="00C11AAF" w:rsidRPr="009079F8" w:rsidRDefault="00C11AAF" w:rsidP="00F23355">
            <w:pPr>
              <w:jc w:val="center"/>
            </w:pPr>
            <w:r w:rsidRPr="009079F8">
              <w:t>R</w:t>
            </w:r>
          </w:p>
        </w:tc>
        <w:tc>
          <w:tcPr>
            <w:tcW w:w="2889" w:type="dxa"/>
            <w:gridSpan w:val="4"/>
            <w:tcPrChange w:id="1913" w:author="Jurkowska Monika" w:date="2022-11-14T21:27:00Z">
              <w:tcPr>
                <w:tcW w:w="2889" w:type="dxa"/>
                <w:gridSpan w:val="4"/>
              </w:tcPr>
            </w:tcPrChange>
          </w:tcPr>
          <w:p w14:paraId="514B8548" w14:textId="77777777" w:rsidR="00C11AAF" w:rsidRPr="009079F8" w:rsidRDefault="00C11AAF" w:rsidP="00F23355"/>
        </w:tc>
        <w:tc>
          <w:tcPr>
            <w:tcW w:w="4161" w:type="dxa"/>
            <w:gridSpan w:val="3"/>
            <w:tcPrChange w:id="1914" w:author="Jurkowska Monika" w:date="2022-11-14T21:27:00Z">
              <w:tcPr>
                <w:tcW w:w="4161" w:type="dxa"/>
                <w:gridSpan w:val="3"/>
              </w:tcPr>
            </w:tcPrChange>
          </w:tcPr>
          <w:p w14:paraId="59450999" w14:textId="77777777" w:rsidR="00C11AAF" w:rsidRPr="009079F8" w:rsidRDefault="00C11AAF" w:rsidP="00F23355"/>
        </w:tc>
        <w:tc>
          <w:tcPr>
            <w:tcW w:w="1050" w:type="dxa"/>
            <w:gridSpan w:val="2"/>
            <w:tcPrChange w:id="1915" w:author="Jurkowska Monika" w:date="2022-11-14T21:27:00Z">
              <w:tcPr>
                <w:tcW w:w="1050" w:type="dxa"/>
                <w:gridSpan w:val="2"/>
              </w:tcPr>
            </w:tcPrChange>
          </w:tcPr>
          <w:p w14:paraId="488E28BE" w14:textId="77777777" w:rsidR="00C11AAF" w:rsidRPr="009079F8" w:rsidRDefault="00C11AAF" w:rsidP="00F23355">
            <w:r w:rsidRPr="009079F8">
              <w:t>an..182</w:t>
            </w:r>
          </w:p>
        </w:tc>
      </w:tr>
      <w:tr w:rsidR="00C11AAF" w:rsidRPr="009079F8" w14:paraId="4732071B"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916"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1917" w:author="Jurkowska Monika" w:date="2022-11-14T21:27:00Z">
            <w:trPr>
              <w:gridAfter w:val="1"/>
              <w:cantSplit/>
            </w:trPr>
          </w:trPrChange>
        </w:trPr>
        <w:tc>
          <w:tcPr>
            <w:tcW w:w="446" w:type="dxa"/>
            <w:gridSpan w:val="2"/>
            <w:tcPrChange w:id="1918" w:author="Jurkowska Monika" w:date="2022-11-14T21:27:00Z">
              <w:tcPr>
                <w:tcW w:w="446" w:type="dxa"/>
                <w:gridSpan w:val="2"/>
              </w:tcPr>
            </w:tcPrChange>
          </w:tcPr>
          <w:p w14:paraId="61146457" w14:textId="77777777" w:rsidR="00C11AAF" w:rsidRPr="009079F8" w:rsidRDefault="00C11AAF" w:rsidP="00F23355">
            <w:pPr>
              <w:rPr>
                <w:b/>
              </w:rPr>
            </w:pPr>
          </w:p>
        </w:tc>
        <w:tc>
          <w:tcPr>
            <w:tcW w:w="434" w:type="dxa"/>
            <w:gridSpan w:val="2"/>
            <w:tcPrChange w:id="1919" w:author="Jurkowska Monika" w:date="2022-11-14T21:27:00Z">
              <w:tcPr>
                <w:tcW w:w="434" w:type="dxa"/>
                <w:gridSpan w:val="2"/>
              </w:tcPr>
            </w:tcPrChange>
          </w:tcPr>
          <w:p w14:paraId="665A465A" w14:textId="77777777" w:rsidR="00C11AAF" w:rsidRPr="009079F8" w:rsidRDefault="00225FDA" w:rsidP="00225FDA">
            <w:pPr>
              <w:rPr>
                <w:i/>
              </w:rPr>
            </w:pPr>
            <w:r>
              <w:rPr>
                <w:i/>
              </w:rPr>
              <w:t>c</w:t>
            </w:r>
          </w:p>
        </w:tc>
        <w:tc>
          <w:tcPr>
            <w:tcW w:w="4131" w:type="dxa"/>
            <w:gridSpan w:val="3"/>
            <w:tcPrChange w:id="1920" w:author="Jurkowska Monika" w:date="2022-11-14T21:27:00Z">
              <w:tcPr>
                <w:tcW w:w="4131" w:type="dxa"/>
                <w:gridSpan w:val="3"/>
              </w:tcPr>
            </w:tcPrChange>
          </w:tcPr>
          <w:p w14:paraId="3049E85A" w14:textId="77777777" w:rsidR="00C11AAF" w:rsidRDefault="00C11AAF" w:rsidP="00F23355">
            <w:r w:rsidRPr="009079F8">
              <w:t>Ulica</w:t>
            </w:r>
          </w:p>
          <w:p w14:paraId="1E638FA0" w14:textId="1DF784E0" w:rsidR="00C40DDA" w:rsidRPr="00A81E99" w:rsidRDefault="00C11AAF" w:rsidP="00F23355">
            <w:pPr>
              <w:rPr>
                <w:rFonts w:ascii="Courier New" w:hAnsi="Courier New"/>
                <w:color w:val="0000FF"/>
                <w:rPrChange w:id="1921" w:author="Jurkowska Monika" w:date="2022-11-14T21:27:00Z">
                  <w:rPr/>
                </w:rPrChange>
              </w:rPr>
            </w:pPr>
            <w:r>
              <w:rPr>
                <w:rFonts w:ascii="Courier New" w:hAnsi="Courier New" w:cs="Courier New"/>
                <w:noProof/>
                <w:color w:val="0000FF"/>
                <w:szCs w:val="20"/>
              </w:rPr>
              <w:t>StreetName</w:t>
            </w:r>
          </w:p>
        </w:tc>
        <w:tc>
          <w:tcPr>
            <w:tcW w:w="433" w:type="dxa"/>
            <w:gridSpan w:val="2"/>
            <w:tcPrChange w:id="1922" w:author="Jurkowska Monika" w:date="2022-11-14T21:27:00Z">
              <w:tcPr>
                <w:tcW w:w="433" w:type="dxa"/>
                <w:gridSpan w:val="2"/>
              </w:tcPr>
            </w:tcPrChange>
          </w:tcPr>
          <w:p w14:paraId="6C89B92D" w14:textId="77777777" w:rsidR="00C11AAF" w:rsidRPr="009079F8" w:rsidRDefault="00C11AAF" w:rsidP="00F23355">
            <w:pPr>
              <w:jc w:val="center"/>
            </w:pPr>
            <w:r w:rsidRPr="009079F8">
              <w:t>R</w:t>
            </w:r>
          </w:p>
        </w:tc>
        <w:tc>
          <w:tcPr>
            <w:tcW w:w="2889" w:type="dxa"/>
            <w:gridSpan w:val="4"/>
            <w:tcPrChange w:id="1923" w:author="Jurkowska Monika" w:date="2022-11-14T21:27:00Z">
              <w:tcPr>
                <w:tcW w:w="2889" w:type="dxa"/>
                <w:gridSpan w:val="4"/>
              </w:tcPr>
            </w:tcPrChange>
          </w:tcPr>
          <w:p w14:paraId="7A91DB32" w14:textId="77777777" w:rsidR="00C11AAF" w:rsidRPr="009079F8" w:rsidRDefault="00C11AAF" w:rsidP="00F23355"/>
        </w:tc>
        <w:tc>
          <w:tcPr>
            <w:tcW w:w="4161" w:type="dxa"/>
            <w:gridSpan w:val="3"/>
            <w:tcPrChange w:id="1924" w:author="Jurkowska Monika" w:date="2022-11-14T21:27:00Z">
              <w:tcPr>
                <w:tcW w:w="4161" w:type="dxa"/>
                <w:gridSpan w:val="3"/>
              </w:tcPr>
            </w:tcPrChange>
          </w:tcPr>
          <w:p w14:paraId="48930413" w14:textId="77777777" w:rsidR="00C11AAF" w:rsidRPr="009079F8" w:rsidRDefault="00C11AAF" w:rsidP="00F23355"/>
        </w:tc>
        <w:tc>
          <w:tcPr>
            <w:tcW w:w="1050" w:type="dxa"/>
            <w:gridSpan w:val="2"/>
            <w:tcPrChange w:id="1925" w:author="Jurkowska Monika" w:date="2022-11-14T21:27:00Z">
              <w:tcPr>
                <w:tcW w:w="1050" w:type="dxa"/>
                <w:gridSpan w:val="2"/>
              </w:tcPr>
            </w:tcPrChange>
          </w:tcPr>
          <w:p w14:paraId="4B1030EE" w14:textId="77777777" w:rsidR="00C11AAF" w:rsidRPr="009079F8" w:rsidRDefault="00C11AAF" w:rsidP="00F23355">
            <w:r w:rsidRPr="009079F8">
              <w:t>an..65</w:t>
            </w:r>
          </w:p>
        </w:tc>
      </w:tr>
      <w:tr w:rsidR="00C11AAF" w:rsidRPr="009079F8" w14:paraId="1AA3EF41"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926"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1927" w:author="Jurkowska Monika" w:date="2022-11-14T21:27:00Z">
            <w:trPr>
              <w:gridAfter w:val="1"/>
              <w:cantSplit/>
            </w:trPr>
          </w:trPrChange>
        </w:trPr>
        <w:tc>
          <w:tcPr>
            <w:tcW w:w="446" w:type="dxa"/>
            <w:gridSpan w:val="2"/>
            <w:tcPrChange w:id="1928" w:author="Jurkowska Monika" w:date="2022-11-14T21:27:00Z">
              <w:tcPr>
                <w:tcW w:w="446" w:type="dxa"/>
                <w:gridSpan w:val="2"/>
              </w:tcPr>
            </w:tcPrChange>
          </w:tcPr>
          <w:p w14:paraId="65477F2F" w14:textId="77777777" w:rsidR="00C11AAF" w:rsidRPr="009079F8" w:rsidRDefault="00C11AAF" w:rsidP="00F23355">
            <w:pPr>
              <w:rPr>
                <w:b/>
              </w:rPr>
            </w:pPr>
          </w:p>
        </w:tc>
        <w:tc>
          <w:tcPr>
            <w:tcW w:w="434" w:type="dxa"/>
            <w:gridSpan w:val="2"/>
            <w:tcPrChange w:id="1929" w:author="Jurkowska Monika" w:date="2022-11-14T21:27:00Z">
              <w:tcPr>
                <w:tcW w:w="434" w:type="dxa"/>
                <w:gridSpan w:val="2"/>
              </w:tcPr>
            </w:tcPrChange>
          </w:tcPr>
          <w:p w14:paraId="02E708E4" w14:textId="77777777" w:rsidR="00C11AAF" w:rsidRPr="009079F8" w:rsidRDefault="00225FDA" w:rsidP="00225FDA">
            <w:pPr>
              <w:rPr>
                <w:i/>
              </w:rPr>
            </w:pPr>
            <w:r>
              <w:rPr>
                <w:i/>
              </w:rPr>
              <w:t>d</w:t>
            </w:r>
          </w:p>
        </w:tc>
        <w:tc>
          <w:tcPr>
            <w:tcW w:w="4131" w:type="dxa"/>
            <w:gridSpan w:val="3"/>
            <w:tcPrChange w:id="1930" w:author="Jurkowska Monika" w:date="2022-11-14T21:27:00Z">
              <w:tcPr>
                <w:tcW w:w="4131" w:type="dxa"/>
                <w:gridSpan w:val="3"/>
              </w:tcPr>
            </w:tcPrChange>
          </w:tcPr>
          <w:p w14:paraId="744CCBFF" w14:textId="77777777" w:rsidR="00C11AAF" w:rsidRDefault="00C11AAF" w:rsidP="00F23355">
            <w:r w:rsidRPr="009079F8">
              <w:t>Numer domu</w:t>
            </w:r>
          </w:p>
          <w:p w14:paraId="413AE62E" w14:textId="2DD87382" w:rsidR="00C40DDA" w:rsidRPr="006F68F7" w:rsidRDefault="00C11AAF" w:rsidP="00F23355">
            <w:pPr>
              <w:rPr>
                <w:rFonts w:ascii="Courier New" w:hAnsi="Courier New" w:cs="Courier New"/>
                <w:noProof/>
                <w:color w:val="0000FF"/>
                <w:szCs w:val="20"/>
              </w:rPr>
            </w:pPr>
            <w:r>
              <w:rPr>
                <w:rFonts w:ascii="Courier New" w:hAnsi="Courier New" w:cs="Courier New"/>
                <w:noProof/>
                <w:color w:val="0000FF"/>
                <w:szCs w:val="20"/>
              </w:rPr>
              <w:t>StreetNumber</w:t>
            </w:r>
          </w:p>
        </w:tc>
        <w:tc>
          <w:tcPr>
            <w:tcW w:w="433" w:type="dxa"/>
            <w:gridSpan w:val="2"/>
            <w:tcPrChange w:id="1931" w:author="Jurkowska Monika" w:date="2022-11-14T21:27:00Z">
              <w:tcPr>
                <w:tcW w:w="433" w:type="dxa"/>
                <w:gridSpan w:val="2"/>
              </w:tcPr>
            </w:tcPrChange>
          </w:tcPr>
          <w:p w14:paraId="0B9D5CE3" w14:textId="77777777" w:rsidR="00C11AAF" w:rsidRPr="009079F8" w:rsidRDefault="00C11AAF" w:rsidP="00F23355">
            <w:pPr>
              <w:jc w:val="center"/>
            </w:pPr>
            <w:r w:rsidRPr="009079F8">
              <w:t>O</w:t>
            </w:r>
          </w:p>
        </w:tc>
        <w:tc>
          <w:tcPr>
            <w:tcW w:w="2889" w:type="dxa"/>
            <w:gridSpan w:val="4"/>
            <w:tcPrChange w:id="1932" w:author="Jurkowska Monika" w:date="2022-11-14T21:27:00Z">
              <w:tcPr>
                <w:tcW w:w="2889" w:type="dxa"/>
                <w:gridSpan w:val="4"/>
              </w:tcPr>
            </w:tcPrChange>
          </w:tcPr>
          <w:p w14:paraId="2F0132B4" w14:textId="77777777" w:rsidR="00C11AAF" w:rsidRPr="009079F8" w:rsidRDefault="00C11AAF" w:rsidP="00F23355"/>
        </w:tc>
        <w:tc>
          <w:tcPr>
            <w:tcW w:w="4161" w:type="dxa"/>
            <w:gridSpan w:val="3"/>
            <w:tcPrChange w:id="1933" w:author="Jurkowska Monika" w:date="2022-11-14T21:27:00Z">
              <w:tcPr>
                <w:tcW w:w="4161" w:type="dxa"/>
                <w:gridSpan w:val="3"/>
              </w:tcPr>
            </w:tcPrChange>
          </w:tcPr>
          <w:p w14:paraId="5C02ECBE" w14:textId="77777777" w:rsidR="00C11AAF" w:rsidRPr="009079F8" w:rsidRDefault="00C11AAF" w:rsidP="00F23355"/>
        </w:tc>
        <w:tc>
          <w:tcPr>
            <w:tcW w:w="1050" w:type="dxa"/>
            <w:gridSpan w:val="2"/>
            <w:tcPrChange w:id="1934" w:author="Jurkowska Monika" w:date="2022-11-14T21:27:00Z">
              <w:tcPr>
                <w:tcW w:w="1050" w:type="dxa"/>
                <w:gridSpan w:val="2"/>
              </w:tcPr>
            </w:tcPrChange>
          </w:tcPr>
          <w:p w14:paraId="77412E8E" w14:textId="77777777" w:rsidR="00C11AAF" w:rsidRPr="009079F8" w:rsidRDefault="00C11AAF" w:rsidP="00F23355">
            <w:r w:rsidRPr="009079F8">
              <w:t>an..11</w:t>
            </w:r>
          </w:p>
        </w:tc>
      </w:tr>
      <w:tr w:rsidR="00C11AAF" w:rsidRPr="009079F8" w14:paraId="33DB2207"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935"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1936" w:author="Jurkowska Monika" w:date="2022-11-14T21:27:00Z">
            <w:trPr>
              <w:gridAfter w:val="1"/>
              <w:cantSplit/>
            </w:trPr>
          </w:trPrChange>
        </w:trPr>
        <w:tc>
          <w:tcPr>
            <w:tcW w:w="446" w:type="dxa"/>
            <w:gridSpan w:val="2"/>
            <w:tcPrChange w:id="1937" w:author="Jurkowska Monika" w:date="2022-11-14T21:27:00Z">
              <w:tcPr>
                <w:tcW w:w="446" w:type="dxa"/>
                <w:gridSpan w:val="2"/>
              </w:tcPr>
            </w:tcPrChange>
          </w:tcPr>
          <w:p w14:paraId="1E1E5939" w14:textId="77777777" w:rsidR="00C11AAF" w:rsidRPr="009079F8" w:rsidRDefault="00C11AAF" w:rsidP="00F23355">
            <w:pPr>
              <w:rPr>
                <w:b/>
              </w:rPr>
            </w:pPr>
          </w:p>
        </w:tc>
        <w:tc>
          <w:tcPr>
            <w:tcW w:w="434" w:type="dxa"/>
            <w:gridSpan w:val="2"/>
            <w:tcPrChange w:id="1938" w:author="Jurkowska Monika" w:date="2022-11-14T21:27:00Z">
              <w:tcPr>
                <w:tcW w:w="434" w:type="dxa"/>
                <w:gridSpan w:val="2"/>
              </w:tcPr>
            </w:tcPrChange>
          </w:tcPr>
          <w:p w14:paraId="0D519390" w14:textId="77777777" w:rsidR="00C11AAF" w:rsidRPr="009079F8" w:rsidRDefault="00225FDA" w:rsidP="00225FDA">
            <w:pPr>
              <w:rPr>
                <w:i/>
              </w:rPr>
            </w:pPr>
            <w:r>
              <w:rPr>
                <w:i/>
              </w:rPr>
              <w:t>e</w:t>
            </w:r>
          </w:p>
        </w:tc>
        <w:tc>
          <w:tcPr>
            <w:tcW w:w="4131" w:type="dxa"/>
            <w:gridSpan w:val="3"/>
            <w:tcPrChange w:id="1939" w:author="Jurkowska Monika" w:date="2022-11-14T21:27:00Z">
              <w:tcPr>
                <w:tcW w:w="4131" w:type="dxa"/>
                <w:gridSpan w:val="3"/>
              </w:tcPr>
            </w:tcPrChange>
          </w:tcPr>
          <w:p w14:paraId="0D96A31A" w14:textId="77777777" w:rsidR="00C11AAF" w:rsidRDefault="00C11AAF" w:rsidP="00F23355">
            <w:r w:rsidRPr="009079F8">
              <w:t>Kod pocztowy</w:t>
            </w:r>
          </w:p>
          <w:p w14:paraId="66FBE13A" w14:textId="56B95E39" w:rsidR="00C40DDA" w:rsidRPr="00A81E99" w:rsidRDefault="00C11AAF" w:rsidP="00F23355">
            <w:pPr>
              <w:rPr>
                <w:rFonts w:ascii="Courier New" w:hAnsi="Courier New"/>
                <w:color w:val="0000FF"/>
                <w:rPrChange w:id="1940" w:author="Jurkowska Monika" w:date="2022-11-14T21:27:00Z">
                  <w:rPr/>
                </w:rPrChange>
              </w:rPr>
            </w:pPr>
            <w:r>
              <w:rPr>
                <w:rFonts w:ascii="Courier New" w:hAnsi="Courier New" w:cs="Courier New"/>
                <w:noProof/>
                <w:color w:val="0000FF"/>
                <w:szCs w:val="20"/>
              </w:rPr>
              <w:t>Postcode</w:t>
            </w:r>
          </w:p>
        </w:tc>
        <w:tc>
          <w:tcPr>
            <w:tcW w:w="433" w:type="dxa"/>
            <w:gridSpan w:val="2"/>
            <w:tcPrChange w:id="1941" w:author="Jurkowska Monika" w:date="2022-11-14T21:27:00Z">
              <w:tcPr>
                <w:tcW w:w="433" w:type="dxa"/>
                <w:gridSpan w:val="2"/>
              </w:tcPr>
            </w:tcPrChange>
          </w:tcPr>
          <w:p w14:paraId="67FC6488" w14:textId="77777777" w:rsidR="00C11AAF" w:rsidRPr="009079F8" w:rsidRDefault="00C11AAF" w:rsidP="00F23355">
            <w:pPr>
              <w:jc w:val="center"/>
            </w:pPr>
            <w:r w:rsidRPr="009079F8">
              <w:t>R</w:t>
            </w:r>
          </w:p>
        </w:tc>
        <w:tc>
          <w:tcPr>
            <w:tcW w:w="2889" w:type="dxa"/>
            <w:gridSpan w:val="4"/>
            <w:tcPrChange w:id="1942" w:author="Jurkowska Monika" w:date="2022-11-14T21:27:00Z">
              <w:tcPr>
                <w:tcW w:w="2889" w:type="dxa"/>
                <w:gridSpan w:val="4"/>
              </w:tcPr>
            </w:tcPrChange>
          </w:tcPr>
          <w:p w14:paraId="58A995EA" w14:textId="77777777" w:rsidR="00C11AAF" w:rsidRPr="009079F8" w:rsidRDefault="00C11AAF" w:rsidP="00F23355"/>
        </w:tc>
        <w:tc>
          <w:tcPr>
            <w:tcW w:w="4161" w:type="dxa"/>
            <w:gridSpan w:val="3"/>
            <w:tcPrChange w:id="1943" w:author="Jurkowska Monika" w:date="2022-11-14T21:27:00Z">
              <w:tcPr>
                <w:tcW w:w="4161" w:type="dxa"/>
                <w:gridSpan w:val="3"/>
              </w:tcPr>
            </w:tcPrChange>
          </w:tcPr>
          <w:p w14:paraId="7CE90A0C" w14:textId="77777777" w:rsidR="00C11AAF" w:rsidRPr="009079F8" w:rsidRDefault="00C11AAF" w:rsidP="00F23355"/>
        </w:tc>
        <w:tc>
          <w:tcPr>
            <w:tcW w:w="1050" w:type="dxa"/>
            <w:gridSpan w:val="2"/>
            <w:tcPrChange w:id="1944" w:author="Jurkowska Monika" w:date="2022-11-14T21:27:00Z">
              <w:tcPr>
                <w:tcW w:w="1050" w:type="dxa"/>
                <w:gridSpan w:val="2"/>
              </w:tcPr>
            </w:tcPrChange>
          </w:tcPr>
          <w:p w14:paraId="1333589C" w14:textId="77777777" w:rsidR="00C11AAF" w:rsidRPr="009079F8" w:rsidRDefault="00C11AAF" w:rsidP="00F23355">
            <w:r w:rsidRPr="009079F8">
              <w:t>an..10</w:t>
            </w:r>
          </w:p>
        </w:tc>
      </w:tr>
      <w:tr w:rsidR="00C11AAF" w:rsidRPr="009079F8" w14:paraId="0935CE36"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945"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1946" w:author="Jurkowska Monika" w:date="2022-11-14T21:27:00Z">
            <w:trPr>
              <w:gridAfter w:val="1"/>
              <w:cantSplit/>
            </w:trPr>
          </w:trPrChange>
        </w:trPr>
        <w:tc>
          <w:tcPr>
            <w:tcW w:w="446" w:type="dxa"/>
            <w:gridSpan w:val="2"/>
            <w:tcPrChange w:id="1947" w:author="Jurkowska Monika" w:date="2022-11-14T21:27:00Z">
              <w:tcPr>
                <w:tcW w:w="446" w:type="dxa"/>
                <w:gridSpan w:val="2"/>
              </w:tcPr>
            </w:tcPrChange>
          </w:tcPr>
          <w:p w14:paraId="78B539B6" w14:textId="77777777" w:rsidR="00C11AAF" w:rsidRPr="009079F8" w:rsidRDefault="00C11AAF" w:rsidP="00F23355">
            <w:pPr>
              <w:rPr>
                <w:b/>
              </w:rPr>
            </w:pPr>
          </w:p>
        </w:tc>
        <w:tc>
          <w:tcPr>
            <w:tcW w:w="434" w:type="dxa"/>
            <w:gridSpan w:val="2"/>
            <w:tcPrChange w:id="1948" w:author="Jurkowska Monika" w:date="2022-11-14T21:27:00Z">
              <w:tcPr>
                <w:tcW w:w="434" w:type="dxa"/>
                <w:gridSpan w:val="2"/>
              </w:tcPr>
            </w:tcPrChange>
          </w:tcPr>
          <w:p w14:paraId="5B73ECC8" w14:textId="77777777" w:rsidR="00C11AAF" w:rsidRPr="009079F8" w:rsidRDefault="00225FDA" w:rsidP="00225FDA">
            <w:pPr>
              <w:rPr>
                <w:i/>
              </w:rPr>
            </w:pPr>
            <w:r>
              <w:rPr>
                <w:i/>
              </w:rPr>
              <w:t>f</w:t>
            </w:r>
          </w:p>
        </w:tc>
        <w:tc>
          <w:tcPr>
            <w:tcW w:w="4131" w:type="dxa"/>
            <w:gridSpan w:val="3"/>
            <w:tcPrChange w:id="1949" w:author="Jurkowska Monika" w:date="2022-11-14T21:27:00Z">
              <w:tcPr>
                <w:tcW w:w="4131" w:type="dxa"/>
                <w:gridSpan w:val="3"/>
              </w:tcPr>
            </w:tcPrChange>
          </w:tcPr>
          <w:p w14:paraId="094FA3A1" w14:textId="77777777" w:rsidR="00C11AAF" w:rsidRDefault="00C11AAF" w:rsidP="00F23355">
            <w:r w:rsidRPr="009079F8">
              <w:t>Miejscowość</w:t>
            </w:r>
          </w:p>
          <w:p w14:paraId="4F450B57" w14:textId="35872DD0" w:rsidR="00C40DDA" w:rsidRPr="00A81E99" w:rsidRDefault="00C11AAF" w:rsidP="00F23355">
            <w:pPr>
              <w:rPr>
                <w:rFonts w:ascii="Courier New" w:hAnsi="Courier New"/>
                <w:color w:val="0000FF"/>
                <w:rPrChange w:id="1950" w:author="Jurkowska Monika" w:date="2022-11-14T21:27:00Z">
                  <w:rPr/>
                </w:rPrChange>
              </w:rPr>
            </w:pPr>
            <w:r>
              <w:rPr>
                <w:rFonts w:ascii="Courier New" w:hAnsi="Courier New" w:cs="Courier New"/>
                <w:noProof/>
                <w:color w:val="0000FF"/>
                <w:szCs w:val="20"/>
              </w:rPr>
              <w:t>City</w:t>
            </w:r>
          </w:p>
        </w:tc>
        <w:tc>
          <w:tcPr>
            <w:tcW w:w="433" w:type="dxa"/>
            <w:gridSpan w:val="2"/>
            <w:tcPrChange w:id="1951" w:author="Jurkowska Monika" w:date="2022-11-14T21:27:00Z">
              <w:tcPr>
                <w:tcW w:w="433" w:type="dxa"/>
                <w:gridSpan w:val="2"/>
              </w:tcPr>
            </w:tcPrChange>
          </w:tcPr>
          <w:p w14:paraId="26D0D6C2" w14:textId="77777777" w:rsidR="00C11AAF" w:rsidRPr="009079F8" w:rsidRDefault="00C11AAF" w:rsidP="00F23355">
            <w:pPr>
              <w:jc w:val="center"/>
            </w:pPr>
            <w:r w:rsidRPr="009079F8">
              <w:t>R</w:t>
            </w:r>
          </w:p>
        </w:tc>
        <w:tc>
          <w:tcPr>
            <w:tcW w:w="2889" w:type="dxa"/>
            <w:gridSpan w:val="4"/>
            <w:tcPrChange w:id="1952" w:author="Jurkowska Monika" w:date="2022-11-14T21:27:00Z">
              <w:tcPr>
                <w:tcW w:w="2889" w:type="dxa"/>
                <w:gridSpan w:val="4"/>
              </w:tcPr>
            </w:tcPrChange>
          </w:tcPr>
          <w:p w14:paraId="34CB9543" w14:textId="77777777" w:rsidR="00C11AAF" w:rsidRPr="009079F8" w:rsidRDefault="00C11AAF" w:rsidP="00F23355"/>
        </w:tc>
        <w:tc>
          <w:tcPr>
            <w:tcW w:w="4161" w:type="dxa"/>
            <w:gridSpan w:val="3"/>
            <w:tcPrChange w:id="1953" w:author="Jurkowska Monika" w:date="2022-11-14T21:27:00Z">
              <w:tcPr>
                <w:tcW w:w="4161" w:type="dxa"/>
                <w:gridSpan w:val="3"/>
              </w:tcPr>
            </w:tcPrChange>
          </w:tcPr>
          <w:p w14:paraId="0129FB71" w14:textId="77777777" w:rsidR="00C11AAF" w:rsidRPr="009079F8" w:rsidRDefault="00C11AAF" w:rsidP="00F23355"/>
        </w:tc>
        <w:tc>
          <w:tcPr>
            <w:tcW w:w="1050" w:type="dxa"/>
            <w:gridSpan w:val="2"/>
            <w:tcPrChange w:id="1954" w:author="Jurkowska Monika" w:date="2022-11-14T21:27:00Z">
              <w:tcPr>
                <w:tcW w:w="1050" w:type="dxa"/>
                <w:gridSpan w:val="2"/>
              </w:tcPr>
            </w:tcPrChange>
          </w:tcPr>
          <w:p w14:paraId="429FD832" w14:textId="77777777" w:rsidR="00C11AAF" w:rsidRPr="009079F8" w:rsidRDefault="00C11AAF" w:rsidP="00F23355">
            <w:r w:rsidRPr="009079F8">
              <w:t>an..50</w:t>
            </w:r>
          </w:p>
        </w:tc>
      </w:tr>
      <w:tr w:rsidR="00225FDA" w:rsidRPr="009079F8" w14:paraId="73C42947"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955"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1956" w:author="Jurkowska Monika" w:date="2022-11-14T21:27:00Z">
            <w:trPr>
              <w:gridAfter w:val="1"/>
              <w:cantSplit/>
            </w:trPr>
          </w:trPrChange>
        </w:trPr>
        <w:tc>
          <w:tcPr>
            <w:tcW w:w="446" w:type="dxa"/>
            <w:gridSpan w:val="2"/>
            <w:tcPrChange w:id="1957" w:author="Jurkowska Monika" w:date="2022-11-14T21:27:00Z">
              <w:tcPr>
                <w:tcW w:w="446" w:type="dxa"/>
                <w:gridSpan w:val="2"/>
              </w:tcPr>
            </w:tcPrChange>
          </w:tcPr>
          <w:p w14:paraId="7034969A" w14:textId="77777777" w:rsidR="00225FDA" w:rsidRPr="009079F8" w:rsidRDefault="00225FDA" w:rsidP="00F23355">
            <w:pPr>
              <w:rPr>
                <w:b/>
              </w:rPr>
            </w:pPr>
          </w:p>
        </w:tc>
        <w:tc>
          <w:tcPr>
            <w:tcW w:w="434" w:type="dxa"/>
            <w:gridSpan w:val="2"/>
            <w:tcPrChange w:id="1958" w:author="Jurkowska Monika" w:date="2022-11-14T21:27:00Z">
              <w:tcPr>
                <w:tcW w:w="434" w:type="dxa"/>
                <w:gridSpan w:val="2"/>
              </w:tcPr>
            </w:tcPrChange>
          </w:tcPr>
          <w:p w14:paraId="2C82797F" w14:textId="77777777" w:rsidR="00225FDA" w:rsidRPr="009079F8" w:rsidDel="00755E21" w:rsidRDefault="00225FDA" w:rsidP="00F23355">
            <w:pPr>
              <w:rPr>
                <w:i/>
              </w:rPr>
            </w:pPr>
            <w:r>
              <w:rPr>
                <w:i/>
              </w:rPr>
              <w:t>g</w:t>
            </w:r>
          </w:p>
        </w:tc>
        <w:tc>
          <w:tcPr>
            <w:tcW w:w="4131" w:type="dxa"/>
            <w:gridSpan w:val="3"/>
            <w:tcPrChange w:id="1959" w:author="Jurkowska Monika" w:date="2022-11-14T21:27:00Z">
              <w:tcPr>
                <w:tcW w:w="4131" w:type="dxa"/>
                <w:gridSpan w:val="3"/>
              </w:tcPr>
            </w:tcPrChange>
          </w:tcPr>
          <w:p w14:paraId="247BD82D" w14:textId="77777777" w:rsidR="00225FDA" w:rsidRDefault="00225FDA" w:rsidP="00B824BD">
            <w:r>
              <w:t>Identyfikacja podmiotu – numer EORI</w:t>
            </w:r>
          </w:p>
          <w:p w14:paraId="3E21046C" w14:textId="2B58975A" w:rsidR="00C40DDA" w:rsidRPr="00A81E99" w:rsidRDefault="00225FDA" w:rsidP="00F23355">
            <w:pPr>
              <w:rPr>
                <w:rFonts w:ascii="Courier New" w:hAnsi="Courier New"/>
                <w:color w:val="0000FF"/>
                <w:rPrChange w:id="1960" w:author="Jurkowska Monika" w:date="2022-11-14T21:27:00Z">
                  <w:rPr/>
                </w:rPrChange>
              </w:rPr>
            </w:pPr>
            <w:r w:rsidRPr="00755E21">
              <w:rPr>
                <w:rFonts w:ascii="Courier New" w:hAnsi="Courier New" w:cs="Courier New"/>
                <w:noProof/>
                <w:color w:val="0000FF"/>
                <w:szCs w:val="20"/>
              </w:rPr>
              <w:t>EoriNumber</w:t>
            </w:r>
          </w:p>
        </w:tc>
        <w:tc>
          <w:tcPr>
            <w:tcW w:w="433" w:type="dxa"/>
            <w:gridSpan w:val="2"/>
            <w:tcPrChange w:id="1961" w:author="Jurkowska Monika" w:date="2022-11-14T21:27:00Z">
              <w:tcPr>
                <w:tcW w:w="433" w:type="dxa"/>
                <w:gridSpan w:val="2"/>
              </w:tcPr>
            </w:tcPrChange>
          </w:tcPr>
          <w:p w14:paraId="13B3876B" w14:textId="77777777" w:rsidR="00225FDA" w:rsidRPr="009079F8" w:rsidRDefault="00225FDA" w:rsidP="00F23355">
            <w:pPr>
              <w:jc w:val="center"/>
            </w:pPr>
            <w:r>
              <w:t>C</w:t>
            </w:r>
          </w:p>
        </w:tc>
        <w:tc>
          <w:tcPr>
            <w:tcW w:w="2889" w:type="dxa"/>
            <w:gridSpan w:val="4"/>
            <w:tcPrChange w:id="1962" w:author="Jurkowska Monika" w:date="2022-11-14T21:27:00Z">
              <w:tcPr>
                <w:tcW w:w="2889" w:type="dxa"/>
                <w:gridSpan w:val="4"/>
              </w:tcPr>
            </w:tcPrChange>
          </w:tcPr>
          <w:p w14:paraId="695EC1BA" w14:textId="77777777" w:rsidR="00225FDA" w:rsidRPr="009079F8" w:rsidRDefault="00225FDA" w:rsidP="00F23355">
            <w:r>
              <w:t>„O” jeśli kod rodzaju miejsca przeznaczenia: 6, w przeciwnym razie nie stosuje się</w:t>
            </w:r>
          </w:p>
        </w:tc>
        <w:tc>
          <w:tcPr>
            <w:tcW w:w="4161" w:type="dxa"/>
            <w:gridSpan w:val="3"/>
            <w:tcPrChange w:id="1963" w:author="Jurkowska Monika" w:date="2022-11-14T21:27:00Z">
              <w:tcPr>
                <w:tcW w:w="4161" w:type="dxa"/>
                <w:gridSpan w:val="3"/>
              </w:tcPr>
            </w:tcPrChange>
          </w:tcPr>
          <w:p w14:paraId="733ADCB3" w14:textId="6C550F1A" w:rsidR="00225FDA" w:rsidRPr="009079F8" w:rsidRDefault="00225FDA" w:rsidP="00F23355"/>
        </w:tc>
        <w:tc>
          <w:tcPr>
            <w:tcW w:w="1050" w:type="dxa"/>
            <w:gridSpan w:val="2"/>
            <w:tcPrChange w:id="1964" w:author="Jurkowska Monika" w:date="2022-11-14T21:27:00Z">
              <w:tcPr>
                <w:tcW w:w="1050" w:type="dxa"/>
                <w:gridSpan w:val="2"/>
              </w:tcPr>
            </w:tcPrChange>
          </w:tcPr>
          <w:p w14:paraId="3431C0F4" w14:textId="77777777" w:rsidR="00225FDA" w:rsidRPr="009079F8" w:rsidRDefault="00225FDA" w:rsidP="00F23355">
            <w:r w:rsidRPr="00755E21">
              <w:t>an..17</w:t>
            </w:r>
          </w:p>
        </w:tc>
      </w:tr>
      <w:tr w:rsidR="00225FDA" w:rsidRPr="009079F8" w14:paraId="78525BC9" w14:textId="77777777" w:rsidTr="00906EDA">
        <w:trPr>
          <w:gridAfter w:val="1"/>
          <w:wAfter w:w="61" w:type="dxa"/>
          <w:cantSplit/>
        </w:trPr>
        <w:tc>
          <w:tcPr>
            <w:tcW w:w="880" w:type="dxa"/>
            <w:gridSpan w:val="4"/>
          </w:tcPr>
          <w:p w14:paraId="4770846D" w14:textId="77777777" w:rsidR="00225FDA" w:rsidRPr="009079F8" w:rsidRDefault="00225FDA" w:rsidP="00F23355">
            <w:pPr>
              <w:keepNext/>
              <w:rPr>
                <w:i/>
              </w:rPr>
            </w:pPr>
            <w:r>
              <w:rPr>
                <w:b/>
              </w:rPr>
              <w:lastRenderedPageBreak/>
              <w:t>3.2</w:t>
            </w:r>
          </w:p>
        </w:tc>
        <w:tc>
          <w:tcPr>
            <w:tcW w:w="4131" w:type="dxa"/>
            <w:gridSpan w:val="3"/>
          </w:tcPr>
          <w:p w14:paraId="42951859" w14:textId="77777777" w:rsidR="00225FDA" w:rsidRDefault="00225FDA" w:rsidP="00F23355">
            <w:pPr>
              <w:keepNext/>
              <w:rPr>
                <w:b/>
              </w:rPr>
            </w:pPr>
            <w:r w:rsidRPr="009079F8">
              <w:rPr>
                <w:b/>
              </w:rPr>
              <w:t xml:space="preserve">PODMIOT </w:t>
            </w:r>
            <w:r>
              <w:rPr>
                <w:b/>
              </w:rPr>
              <w:t>M</w:t>
            </w:r>
            <w:r w:rsidRPr="009079F8">
              <w:rPr>
                <w:b/>
              </w:rPr>
              <w:t xml:space="preserve">iejsce </w:t>
            </w:r>
            <w:r>
              <w:rPr>
                <w:b/>
              </w:rPr>
              <w:t>D</w:t>
            </w:r>
            <w:r w:rsidRPr="009079F8">
              <w:rPr>
                <w:b/>
              </w:rPr>
              <w:t xml:space="preserve">ostawy </w:t>
            </w:r>
          </w:p>
          <w:p w14:paraId="6CD3E47F" w14:textId="741036FE" w:rsidR="00C40DDA" w:rsidRPr="00A81E99" w:rsidRDefault="00225FDA" w:rsidP="00F23355">
            <w:pPr>
              <w:keepNext/>
              <w:rPr>
                <w:rFonts w:ascii="Courier New" w:hAnsi="Courier New"/>
                <w:color w:val="0000FF"/>
                <w:rPrChange w:id="1965" w:author="Jurkowska Monika" w:date="2022-11-14T21:27:00Z">
                  <w:rPr>
                    <w:b/>
                  </w:rPr>
                </w:rPrChange>
              </w:rPr>
            </w:pPr>
            <w:r>
              <w:rPr>
                <w:rFonts w:ascii="Courier New" w:hAnsi="Courier New" w:cs="Courier New"/>
                <w:noProof/>
                <w:color w:val="0000FF"/>
                <w:szCs w:val="20"/>
              </w:rPr>
              <w:t>DeliveryPlaceTrader</w:t>
            </w:r>
          </w:p>
        </w:tc>
        <w:tc>
          <w:tcPr>
            <w:tcW w:w="433" w:type="dxa"/>
            <w:gridSpan w:val="2"/>
          </w:tcPr>
          <w:p w14:paraId="17F1D7FF" w14:textId="77777777" w:rsidR="00225FDA" w:rsidRPr="00C15AD5" w:rsidRDefault="00225FDA" w:rsidP="00F23355">
            <w:pPr>
              <w:keepNext/>
              <w:jc w:val="center"/>
              <w:rPr>
                <w:b/>
              </w:rPr>
            </w:pPr>
            <w:r w:rsidRPr="00C15AD5">
              <w:rPr>
                <w:b/>
              </w:rPr>
              <w:t>D</w:t>
            </w:r>
          </w:p>
        </w:tc>
        <w:tc>
          <w:tcPr>
            <w:tcW w:w="2889" w:type="dxa"/>
            <w:gridSpan w:val="4"/>
          </w:tcPr>
          <w:p w14:paraId="33F80EDB" w14:textId="493BE9F4" w:rsidR="00225FDA" w:rsidRPr="00C15AD5" w:rsidRDefault="00225FDA" w:rsidP="00F23355">
            <w:pPr>
              <w:keepNext/>
              <w:rPr>
                <w:b/>
              </w:rPr>
            </w:pPr>
            <w:r w:rsidRPr="00C15AD5">
              <w:rPr>
                <w:b/>
              </w:rPr>
              <w:t>- „R” dla kodu rodzaju miejsca przeznaczenia 1 i 4</w:t>
            </w:r>
          </w:p>
          <w:p w14:paraId="5D3507D8" w14:textId="77777777" w:rsidR="00225FDA" w:rsidRPr="00C15AD5" w:rsidRDefault="00225FDA" w:rsidP="00F23355">
            <w:pPr>
              <w:keepNext/>
              <w:rPr>
                <w:b/>
              </w:rPr>
            </w:pPr>
            <w:r w:rsidRPr="00C15AD5">
              <w:rPr>
                <w:b/>
              </w:rPr>
              <w:t xml:space="preserve">- „O” dla kodu rodzaju miejsca przeznaczenia </w:t>
            </w:r>
            <w:r>
              <w:rPr>
                <w:b/>
              </w:rPr>
              <w:t>3 i 5</w:t>
            </w:r>
            <w:r w:rsidRPr="00C15AD5">
              <w:rPr>
                <w:b/>
              </w:rPr>
              <w:t>.</w:t>
            </w:r>
          </w:p>
          <w:p w14:paraId="567AC781" w14:textId="77777777" w:rsidR="00225FDA" w:rsidRDefault="00225FDA" w:rsidP="00F23355">
            <w:pPr>
              <w:keepNext/>
              <w:rPr>
                <w:b/>
              </w:rPr>
            </w:pPr>
            <w:r w:rsidRPr="00C15AD5">
              <w:rPr>
                <w:b/>
              </w:rPr>
              <w:t xml:space="preserve">Nie stosuje się dla kodu rodzaju miejsca przeznaczenia </w:t>
            </w:r>
            <w:r>
              <w:rPr>
                <w:b/>
              </w:rPr>
              <w:t xml:space="preserve">2 i </w:t>
            </w:r>
            <w:r w:rsidRPr="00C15AD5">
              <w:rPr>
                <w:b/>
              </w:rPr>
              <w:t>6.</w:t>
            </w:r>
          </w:p>
          <w:p w14:paraId="3F447821" w14:textId="77777777" w:rsidR="00225FDA" w:rsidRPr="00316990" w:rsidRDefault="00225FDA" w:rsidP="00F23355">
            <w:pPr>
              <w:keepNext/>
            </w:pPr>
            <w:r w:rsidRPr="00316990">
              <w:t xml:space="preserve">Dla kodu rodzaju 2 pole może być wypełnione przez </w:t>
            </w:r>
            <w:r w:rsidRPr="008427CF">
              <w:t xml:space="preserve">właściwe organy państwa członkowskiego wysyłki po zatwierdzeniu projektu komunikatu o </w:t>
            </w:r>
            <w:r w:rsidRPr="007630AF">
              <w:t>zmianie miejsca przeznaczenia.</w:t>
            </w:r>
          </w:p>
          <w:p w14:paraId="1FAC8458" w14:textId="77777777" w:rsidR="00225FDA" w:rsidRPr="00C15AD5" w:rsidRDefault="00225FDA" w:rsidP="00F23355">
            <w:pPr>
              <w:keepNext/>
              <w:rPr>
                <w:b/>
              </w:rPr>
            </w:pPr>
            <w:r w:rsidRPr="00C15AD5">
              <w:rPr>
                <w:b/>
                <w:i/>
              </w:rPr>
              <w:t>(Zob. kody rodzaju miejsca przeznaczenia w polu 3a)</w:t>
            </w:r>
          </w:p>
        </w:tc>
        <w:tc>
          <w:tcPr>
            <w:tcW w:w="4161" w:type="dxa"/>
            <w:gridSpan w:val="3"/>
          </w:tcPr>
          <w:p w14:paraId="57C3C693" w14:textId="77777777" w:rsidR="00225FDA" w:rsidRDefault="00225FDA" w:rsidP="00F23355">
            <w:pPr>
              <w:keepNext/>
              <w:rPr>
                <w:ins w:id="1966" w:author="Jurkowska Monika" w:date="2022-11-14T21:27:00Z"/>
                <w:b/>
              </w:rPr>
            </w:pPr>
            <w:r w:rsidRPr="00C15AD5">
              <w:rPr>
                <w:b/>
              </w:rPr>
              <w:t>Należy podać rzeczywiste miejsce dostawy wyrobów akcyzowych.</w:t>
            </w:r>
          </w:p>
          <w:p w14:paraId="385DF6B1" w14:textId="0677AC99" w:rsidR="00D263F8" w:rsidRPr="00C15AD5" w:rsidRDefault="00D263F8" w:rsidP="00F23355">
            <w:pPr>
              <w:keepNext/>
              <w:rPr>
                <w:b/>
              </w:rPr>
            </w:pPr>
          </w:p>
        </w:tc>
        <w:tc>
          <w:tcPr>
            <w:tcW w:w="1050" w:type="dxa"/>
            <w:gridSpan w:val="2"/>
          </w:tcPr>
          <w:p w14:paraId="07CDAC29" w14:textId="77777777" w:rsidR="00225FDA" w:rsidRPr="00C15AD5" w:rsidRDefault="00225FDA" w:rsidP="00F23355">
            <w:pPr>
              <w:keepNext/>
              <w:rPr>
                <w:b/>
              </w:rPr>
            </w:pPr>
            <w:r w:rsidRPr="00C15AD5">
              <w:rPr>
                <w:b/>
              </w:rPr>
              <w:t>1x</w:t>
            </w:r>
          </w:p>
        </w:tc>
      </w:tr>
      <w:tr w:rsidR="00225FDA" w:rsidRPr="009079F8" w14:paraId="1F1E6436"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967"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1968" w:author="Jurkowska Monika" w:date="2022-11-14T21:27:00Z">
            <w:trPr>
              <w:gridAfter w:val="1"/>
              <w:cantSplit/>
            </w:trPr>
          </w:trPrChange>
        </w:trPr>
        <w:tc>
          <w:tcPr>
            <w:tcW w:w="880" w:type="dxa"/>
            <w:gridSpan w:val="4"/>
            <w:tcPrChange w:id="1969" w:author="Jurkowska Monika" w:date="2022-11-14T21:27:00Z">
              <w:tcPr>
                <w:tcW w:w="880" w:type="dxa"/>
                <w:gridSpan w:val="4"/>
              </w:tcPr>
            </w:tcPrChange>
          </w:tcPr>
          <w:p w14:paraId="0A982562" w14:textId="77777777" w:rsidR="00225FDA" w:rsidRPr="009079F8" w:rsidRDefault="00225FDA" w:rsidP="00F23355">
            <w:pPr>
              <w:rPr>
                <w:i/>
              </w:rPr>
            </w:pPr>
          </w:p>
        </w:tc>
        <w:tc>
          <w:tcPr>
            <w:tcW w:w="4131" w:type="dxa"/>
            <w:gridSpan w:val="3"/>
            <w:tcPrChange w:id="1970" w:author="Jurkowska Monika" w:date="2022-11-14T21:27:00Z">
              <w:tcPr>
                <w:tcW w:w="4131" w:type="dxa"/>
                <w:gridSpan w:val="3"/>
              </w:tcPr>
            </w:tcPrChange>
          </w:tcPr>
          <w:p w14:paraId="09DEE1B8" w14:textId="77777777" w:rsidR="00225FDA" w:rsidRDefault="00225FDA" w:rsidP="00F23355">
            <w:pPr>
              <w:pStyle w:val="pqiTabBody"/>
            </w:pPr>
            <w:r>
              <w:t>JĘZYK ELEMENTU</w:t>
            </w:r>
            <w:r w:rsidRPr="009079F8">
              <w:t xml:space="preserve"> </w:t>
            </w:r>
          </w:p>
          <w:p w14:paraId="4685FD66" w14:textId="72232CEF" w:rsidR="00C40DDA" w:rsidRPr="00A81E99" w:rsidRDefault="00225FDA" w:rsidP="00F23355">
            <w:pPr>
              <w:rPr>
                <w:rFonts w:ascii="Courier New" w:hAnsi="Courier New"/>
                <w:color w:val="0000FF"/>
                <w:rPrChange w:id="1971" w:author="Jurkowska Monika" w:date="2022-11-14T21:27:00Z">
                  <w:rPr/>
                </w:rPrChange>
              </w:rPr>
            </w:pPr>
            <w:r>
              <w:rPr>
                <w:rFonts w:ascii="Courier New" w:hAnsi="Courier New" w:cs="Courier New"/>
                <w:noProof/>
                <w:color w:val="0000FF"/>
              </w:rPr>
              <w:t>@language</w:t>
            </w:r>
          </w:p>
        </w:tc>
        <w:tc>
          <w:tcPr>
            <w:tcW w:w="433" w:type="dxa"/>
            <w:gridSpan w:val="2"/>
            <w:tcPrChange w:id="1972" w:author="Jurkowska Monika" w:date="2022-11-14T21:27:00Z">
              <w:tcPr>
                <w:tcW w:w="433" w:type="dxa"/>
                <w:gridSpan w:val="2"/>
              </w:tcPr>
            </w:tcPrChange>
          </w:tcPr>
          <w:p w14:paraId="1D571CAE" w14:textId="77777777" w:rsidR="00225FDA" w:rsidRPr="009079F8" w:rsidRDefault="00225FDA" w:rsidP="00F23355">
            <w:pPr>
              <w:jc w:val="center"/>
            </w:pPr>
            <w:r>
              <w:t>D</w:t>
            </w:r>
          </w:p>
        </w:tc>
        <w:tc>
          <w:tcPr>
            <w:tcW w:w="2889" w:type="dxa"/>
            <w:gridSpan w:val="4"/>
            <w:tcPrChange w:id="1973" w:author="Jurkowska Monika" w:date="2022-11-14T21:27:00Z">
              <w:tcPr>
                <w:tcW w:w="2889" w:type="dxa"/>
                <w:gridSpan w:val="4"/>
              </w:tcPr>
            </w:tcPrChange>
          </w:tcPr>
          <w:p w14:paraId="31F404E5" w14:textId="77777777" w:rsidR="00225FDA" w:rsidRDefault="00225FDA" w:rsidP="00F23355">
            <w:r w:rsidRPr="009079F8">
              <w:t>„R”, jeżeli stosuj</w:t>
            </w:r>
            <w:r>
              <w:t>e się co najmniej jedno z</w:t>
            </w:r>
            <w:r w:rsidRPr="009079F8">
              <w:t xml:space="preserve"> p</w:t>
            </w:r>
            <w:r>
              <w:t>ó</w:t>
            </w:r>
            <w:r w:rsidRPr="009079F8">
              <w:t>l tekstow</w:t>
            </w:r>
            <w:r>
              <w:t>ych: 3.2b, 3.2c, 3.2d, 3.2e lub 3.2f</w:t>
            </w:r>
            <w:r w:rsidRPr="009079F8">
              <w:t>.</w:t>
            </w:r>
          </w:p>
          <w:p w14:paraId="796C9C2E" w14:textId="77777777" w:rsidR="00225FDA" w:rsidRPr="009079F8" w:rsidRDefault="00225FDA" w:rsidP="00F23355">
            <w:r>
              <w:t>W pozostałych przypadkach nie stosuje się.</w:t>
            </w:r>
          </w:p>
        </w:tc>
        <w:tc>
          <w:tcPr>
            <w:tcW w:w="4161" w:type="dxa"/>
            <w:gridSpan w:val="3"/>
            <w:tcPrChange w:id="1974" w:author="Jurkowska Monika" w:date="2022-11-14T21:27:00Z">
              <w:tcPr>
                <w:tcW w:w="4161" w:type="dxa"/>
                <w:gridSpan w:val="3"/>
              </w:tcPr>
            </w:tcPrChange>
          </w:tcPr>
          <w:p w14:paraId="56B08C7E" w14:textId="77777777" w:rsidR="00225FDA" w:rsidRDefault="00225FDA" w:rsidP="00F23355">
            <w:pPr>
              <w:pStyle w:val="pqiTabBody"/>
            </w:pPr>
            <w:r>
              <w:t>Atrybut.</w:t>
            </w:r>
          </w:p>
          <w:p w14:paraId="4E0A9A4F" w14:textId="4ED58786" w:rsidR="00D263F8" w:rsidRPr="009079F8" w:rsidRDefault="00225FDA" w:rsidP="00F23355">
            <w:r>
              <w:t>Wartość ze słownika „</w:t>
            </w:r>
            <w:r w:rsidRPr="008C6FA2">
              <w:t xml:space="preserve">Kody języka (Language </w:t>
            </w:r>
            <w:proofErr w:type="spellStart"/>
            <w:r w:rsidRPr="008C6FA2">
              <w:t>codes</w:t>
            </w:r>
            <w:proofErr w:type="spellEnd"/>
            <w:r w:rsidRPr="008C6FA2">
              <w:t>)</w:t>
            </w:r>
            <w:r>
              <w:t>”.</w:t>
            </w:r>
          </w:p>
        </w:tc>
        <w:tc>
          <w:tcPr>
            <w:tcW w:w="1050" w:type="dxa"/>
            <w:gridSpan w:val="2"/>
            <w:tcPrChange w:id="1975" w:author="Jurkowska Monika" w:date="2022-11-14T21:27:00Z">
              <w:tcPr>
                <w:tcW w:w="1050" w:type="dxa"/>
                <w:gridSpan w:val="2"/>
              </w:tcPr>
            </w:tcPrChange>
          </w:tcPr>
          <w:p w14:paraId="07CEAF0E" w14:textId="77777777" w:rsidR="00225FDA" w:rsidRPr="009079F8" w:rsidRDefault="00225FDA" w:rsidP="00F23355">
            <w:r w:rsidRPr="009079F8">
              <w:t>a2</w:t>
            </w:r>
          </w:p>
        </w:tc>
      </w:tr>
      <w:tr w:rsidR="00225FDA" w:rsidRPr="009079F8" w14:paraId="4D0E3499" w14:textId="77777777" w:rsidTr="00906EDA">
        <w:trPr>
          <w:gridAfter w:val="1"/>
          <w:wAfter w:w="61" w:type="dxa"/>
          <w:cantSplit/>
        </w:trPr>
        <w:tc>
          <w:tcPr>
            <w:tcW w:w="446" w:type="dxa"/>
            <w:gridSpan w:val="2"/>
          </w:tcPr>
          <w:p w14:paraId="6BF720F7" w14:textId="77777777" w:rsidR="00225FDA" w:rsidRPr="009079F8" w:rsidRDefault="00225FDA" w:rsidP="00F23355">
            <w:pPr>
              <w:rPr>
                <w:b/>
              </w:rPr>
            </w:pPr>
          </w:p>
        </w:tc>
        <w:tc>
          <w:tcPr>
            <w:tcW w:w="434" w:type="dxa"/>
            <w:gridSpan w:val="2"/>
          </w:tcPr>
          <w:p w14:paraId="02B88A29" w14:textId="77777777" w:rsidR="00225FDA" w:rsidRPr="009079F8" w:rsidRDefault="00225FDA" w:rsidP="00F23355">
            <w:pPr>
              <w:rPr>
                <w:i/>
              </w:rPr>
            </w:pPr>
            <w:r w:rsidRPr="009079F8">
              <w:rPr>
                <w:i/>
              </w:rPr>
              <w:t>a</w:t>
            </w:r>
          </w:p>
        </w:tc>
        <w:tc>
          <w:tcPr>
            <w:tcW w:w="4131" w:type="dxa"/>
            <w:gridSpan w:val="3"/>
          </w:tcPr>
          <w:p w14:paraId="7C99060E" w14:textId="77777777" w:rsidR="00225FDA" w:rsidRDefault="00225FDA" w:rsidP="00F23355">
            <w:r w:rsidRPr="009079F8">
              <w:t>Identyfikacja podmiotu</w:t>
            </w:r>
          </w:p>
          <w:p w14:paraId="158A4C04" w14:textId="21401604" w:rsidR="00C40DDA" w:rsidRPr="00906EDA" w:rsidRDefault="00225FDA" w:rsidP="00F23355">
            <w:r>
              <w:rPr>
                <w:rFonts w:ascii="Courier New" w:hAnsi="Courier New" w:cs="Courier New"/>
                <w:noProof/>
                <w:color w:val="0000FF"/>
                <w:szCs w:val="20"/>
              </w:rPr>
              <w:t>Traderid</w:t>
            </w:r>
          </w:p>
        </w:tc>
        <w:tc>
          <w:tcPr>
            <w:tcW w:w="433" w:type="dxa"/>
            <w:gridSpan w:val="2"/>
          </w:tcPr>
          <w:p w14:paraId="7592E27B" w14:textId="77777777" w:rsidR="00225FDA" w:rsidRPr="009079F8" w:rsidRDefault="00225FDA" w:rsidP="00F23355">
            <w:pPr>
              <w:jc w:val="center"/>
            </w:pPr>
            <w:r w:rsidRPr="009079F8">
              <w:t>C</w:t>
            </w:r>
          </w:p>
        </w:tc>
        <w:tc>
          <w:tcPr>
            <w:tcW w:w="2889" w:type="dxa"/>
            <w:gridSpan w:val="4"/>
          </w:tcPr>
          <w:p w14:paraId="40C162C7" w14:textId="77777777" w:rsidR="00225FDA" w:rsidRPr="009079F8" w:rsidRDefault="00225FDA" w:rsidP="00F23355">
            <w:r w:rsidRPr="009079F8">
              <w:t>- „R” dla kodu rodzaju miejsca przeznaczenia 1</w:t>
            </w:r>
          </w:p>
          <w:p w14:paraId="1F078F42" w14:textId="6CA5D914" w:rsidR="00225FDA" w:rsidRPr="009079F8" w:rsidRDefault="00225FDA" w:rsidP="00F23355">
            <w:r w:rsidRPr="009079F8">
              <w:t>- „O” dla kodu rodzaju miejsca przeznaczenia 2</w:t>
            </w:r>
            <w:r w:rsidR="00AF481B">
              <w:t xml:space="preserve"> i </w:t>
            </w:r>
            <w:r w:rsidRPr="009079F8">
              <w:t>3.</w:t>
            </w:r>
          </w:p>
          <w:p w14:paraId="708CC6CF" w14:textId="77777777" w:rsidR="00225FDA" w:rsidRPr="009079F8" w:rsidRDefault="00225FDA" w:rsidP="00F23355">
            <w:r w:rsidRPr="009079F8">
              <w:rPr>
                <w:i/>
              </w:rPr>
              <w:t>(Zob. kody rodzaju miejsca przeznaczenia w polu 3a)</w:t>
            </w:r>
          </w:p>
        </w:tc>
        <w:tc>
          <w:tcPr>
            <w:tcW w:w="4161" w:type="dxa"/>
            <w:gridSpan w:val="3"/>
          </w:tcPr>
          <w:p w14:paraId="39816BE7" w14:textId="77777777" w:rsidR="00225FDA" w:rsidRPr="00D84C5A" w:rsidRDefault="00225FDA" w:rsidP="00F23355">
            <w:pPr>
              <w:rPr>
                <w:rFonts w:cs="Arial"/>
              </w:rPr>
            </w:pPr>
            <w:r w:rsidRPr="00D84C5A">
              <w:rPr>
                <w:rFonts w:cs="Arial"/>
              </w:rPr>
              <w:t>Dla kodu rodzaju miejsca przeznaczenia:</w:t>
            </w:r>
          </w:p>
          <w:p w14:paraId="3515539C" w14:textId="77777777" w:rsidR="00225FDA" w:rsidRPr="00D84C5A" w:rsidRDefault="00225FDA" w:rsidP="00F23355">
            <w:pPr>
              <w:pStyle w:val="ListDash"/>
              <w:numPr>
                <w:ilvl w:val="0"/>
                <w:numId w:val="0"/>
              </w:numPr>
              <w:spacing w:before="0" w:after="0"/>
              <w:jc w:val="left"/>
              <w:rPr>
                <w:rFonts w:ascii="Arial" w:hAnsi="Arial" w:cs="Arial"/>
                <w:sz w:val="20"/>
              </w:rPr>
            </w:pPr>
            <w:r w:rsidRPr="00D84C5A">
              <w:rPr>
                <w:rFonts w:ascii="Arial" w:hAnsi="Arial" w:cs="Arial"/>
                <w:sz w:val="20"/>
              </w:rPr>
              <w:t>1: należy podać ważny numer akcyzowy składu podatkowego przeznaczenia</w:t>
            </w:r>
          </w:p>
          <w:p w14:paraId="5928A289" w14:textId="6A13D69F" w:rsidR="00D263F8" w:rsidRPr="00F95280" w:rsidRDefault="00225FDA" w:rsidP="00906EDA">
            <w:pPr>
              <w:pStyle w:val="ListDash"/>
              <w:numPr>
                <w:ilvl w:val="0"/>
                <w:numId w:val="0"/>
              </w:numPr>
              <w:spacing w:before="0" w:after="0"/>
              <w:jc w:val="left"/>
            </w:pPr>
            <w:r w:rsidRPr="00D84C5A">
              <w:rPr>
                <w:rFonts w:ascii="Arial" w:hAnsi="Arial" w:cs="Arial"/>
                <w:sz w:val="20"/>
              </w:rPr>
              <w:t>2</w:t>
            </w:r>
            <w:r w:rsidR="00D263F8" w:rsidRPr="00F95280">
              <w:t xml:space="preserve"> i </w:t>
            </w:r>
            <w:r w:rsidRPr="00D84C5A">
              <w:rPr>
                <w:rFonts w:ascii="Arial" w:hAnsi="Arial" w:cs="Arial"/>
                <w:sz w:val="20"/>
              </w:rPr>
              <w:t>3</w:t>
            </w:r>
            <w:r w:rsidR="00D263F8" w:rsidRPr="00F95280">
              <w:t>: należy podać numer identyfikacyjny VAT lub inny numer identyfikacyjny.</w:t>
            </w:r>
          </w:p>
        </w:tc>
        <w:tc>
          <w:tcPr>
            <w:tcW w:w="1050" w:type="dxa"/>
            <w:gridSpan w:val="2"/>
          </w:tcPr>
          <w:p w14:paraId="06F0558A" w14:textId="77777777" w:rsidR="00225FDA" w:rsidRPr="009079F8" w:rsidRDefault="00225FDA" w:rsidP="00F23355">
            <w:r w:rsidRPr="009079F8">
              <w:t>an..16</w:t>
            </w:r>
          </w:p>
        </w:tc>
      </w:tr>
      <w:tr w:rsidR="00225FDA" w:rsidRPr="009079F8" w14:paraId="6FF12191" w14:textId="77777777" w:rsidTr="00906EDA">
        <w:trPr>
          <w:gridAfter w:val="1"/>
          <w:wAfter w:w="61" w:type="dxa"/>
          <w:cantSplit/>
        </w:trPr>
        <w:tc>
          <w:tcPr>
            <w:tcW w:w="446" w:type="dxa"/>
            <w:gridSpan w:val="2"/>
          </w:tcPr>
          <w:p w14:paraId="3504A487" w14:textId="77777777" w:rsidR="00225FDA" w:rsidRPr="009079F8" w:rsidRDefault="00225FDA" w:rsidP="00F23355">
            <w:pPr>
              <w:rPr>
                <w:b/>
              </w:rPr>
            </w:pPr>
          </w:p>
        </w:tc>
        <w:tc>
          <w:tcPr>
            <w:tcW w:w="434" w:type="dxa"/>
            <w:gridSpan w:val="2"/>
          </w:tcPr>
          <w:p w14:paraId="0E28ABCF" w14:textId="77777777" w:rsidR="00225FDA" w:rsidRPr="009079F8" w:rsidRDefault="00225FDA" w:rsidP="00F23355">
            <w:pPr>
              <w:rPr>
                <w:i/>
              </w:rPr>
            </w:pPr>
            <w:r w:rsidRPr="009079F8">
              <w:rPr>
                <w:i/>
              </w:rPr>
              <w:t>b</w:t>
            </w:r>
          </w:p>
        </w:tc>
        <w:tc>
          <w:tcPr>
            <w:tcW w:w="4131" w:type="dxa"/>
            <w:gridSpan w:val="3"/>
          </w:tcPr>
          <w:p w14:paraId="4953D2BB" w14:textId="77777777" w:rsidR="00225FDA" w:rsidRDefault="00225FDA" w:rsidP="00F23355">
            <w:r w:rsidRPr="009079F8">
              <w:t>Nazwa podmiotu</w:t>
            </w:r>
          </w:p>
          <w:p w14:paraId="2FC8220E" w14:textId="42854876" w:rsidR="00C40DDA" w:rsidRPr="00A81E99" w:rsidRDefault="00225FDA" w:rsidP="00F23355">
            <w:pPr>
              <w:rPr>
                <w:rFonts w:ascii="Courier New" w:hAnsi="Courier New"/>
                <w:color w:val="0000FF"/>
                <w:rPrChange w:id="1976" w:author="Jurkowska Monika" w:date="2022-11-14T21:27:00Z">
                  <w:rPr/>
                </w:rPrChange>
              </w:rPr>
            </w:pPr>
            <w:r>
              <w:rPr>
                <w:rFonts w:ascii="Courier New" w:hAnsi="Courier New" w:cs="Courier New"/>
                <w:noProof/>
                <w:color w:val="0000FF"/>
                <w:szCs w:val="20"/>
              </w:rPr>
              <w:t>TraderName</w:t>
            </w:r>
          </w:p>
        </w:tc>
        <w:tc>
          <w:tcPr>
            <w:tcW w:w="433" w:type="dxa"/>
            <w:gridSpan w:val="2"/>
          </w:tcPr>
          <w:p w14:paraId="2BCF4FEC" w14:textId="77777777" w:rsidR="00225FDA" w:rsidRPr="009079F8" w:rsidRDefault="00225FDA" w:rsidP="00F23355">
            <w:pPr>
              <w:jc w:val="center"/>
            </w:pPr>
            <w:r w:rsidRPr="009079F8">
              <w:t>C</w:t>
            </w:r>
          </w:p>
        </w:tc>
        <w:tc>
          <w:tcPr>
            <w:tcW w:w="2889" w:type="dxa"/>
            <w:gridSpan w:val="4"/>
          </w:tcPr>
          <w:p w14:paraId="4B39EC99" w14:textId="2A8E8C2D" w:rsidR="00225FDA" w:rsidRPr="009079F8" w:rsidRDefault="00225FDA" w:rsidP="00F23355">
            <w:r w:rsidRPr="009079F8">
              <w:t>- „R” dla kodu rodzaju miejsca przeznaczenia 1, 2</w:t>
            </w:r>
            <w:r w:rsidR="002D15FA">
              <w:t xml:space="preserve"> i </w:t>
            </w:r>
            <w:r w:rsidRPr="009079F8">
              <w:t>3</w:t>
            </w:r>
          </w:p>
          <w:p w14:paraId="6B5CF58A" w14:textId="77777777" w:rsidR="00225FDA" w:rsidRPr="009079F8" w:rsidRDefault="00225FDA" w:rsidP="00F23355">
            <w:pPr>
              <w:rPr>
                <w:del w:id="1977" w:author="Jurkowska Monika" w:date="2022-11-14T21:27:00Z"/>
              </w:rPr>
            </w:pPr>
            <w:r w:rsidRPr="009079F8">
              <w:t>- „O” dla kodu rodzaju miejsca przeznaczenia 4.</w:t>
            </w:r>
          </w:p>
          <w:p w14:paraId="2C966C57" w14:textId="77777777" w:rsidR="00225FDA" w:rsidRPr="009079F8" w:rsidRDefault="00225FDA" w:rsidP="00F23355">
            <w:r w:rsidRPr="009079F8">
              <w:rPr>
                <w:i/>
              </w:rPr>
              <w:t>(Zob. kody rodzaju miejsca przeznaczenia w polu 3a)</w:t>
            </w:r>
          </w:p>
        </w:tc>
        <w:tc>
          <w:tcPr>
            <w:tcW w:w="4161" w:type="dxa"/>
            <w:gridSpan w:val="3"/>
          </w:tcPr>
          <w:p w14:paraId="21C71DF3" w14:textId="77777777" w:rsidR="00225FDA" w:rsidRPr="009079F8" w:rsidRDefault="00225FDA" w:rsidP="00F23355"/>
        </w:tc>
        <w:tc>
          <w:tcPr>
            <w:tcW w:w="1050" w:type="dxa"/>
            <w:gridSpan w:val="2"/>
          </w:tcPr>
          <w:p w14:paraId="6ED4ACAB" w14:textId="77777777" w:rsidR="00225FDA" w:rsidRPr="009079F8" w:rsidRDefault="00225FDA" w:rsidP="00F23355">
            <w:r w:rsidRPr="009079F8">
              <w:t>an..182</w:t>
            </w:r>
          </w:p>
        </w:tc>
      </w:tr>
      <w:tr w:rsidR="00225FDA" w:rsidRPr="009079F8" w14:paraId="1AE0E137" w14:textId="77777777" w:rsidTr="00906EDA">
        <w:trPr>
          <w:gridAfter w:val="1"/>
          <w:wAfter w:w="61" w:type="dxa"/>
          <w:cantSplit/>
        </w:trPr>
        <w:tc>
          <w:tcPr>
            <w:tcW w:w="446" w:type="dxa"/>
            <w:gridSpan w:val="2"/>
          </w:tcPr>
          <w:p w14:paraId="10A1A4D9" w14:textId="77777777" w:rsidR="00225FDA" w:rsidRPr="009079F8" w:rsidRDefault="00225FDA" w:rsidP="00F23355">
            <w:pPr>
              <w:rPr>
                <w:b/>
              </w:rPr>
            </w:pPr>
          </w:p>
        </w:tc>
        <w:tc>
          <w:tcPr>
            <w:tcW w:w="434" w:type="dxa"/>
            <w:gridSpan w:val="2"/>
          </w:tcPr>
          <w:p w14:paraId="243DE556" w14:textId="77777777" w:rsidR="00225FDA" w:rsidRPr="009079F8" w:rsidRDefault="00225FDA" w:rsidP="00F23355">
            <w:pPr>
              <w:rPr>
                <w:i/>
              </w:rPr>
            </w:pPr>
            <w:r w:rsidRPr="009079F8">
              <w:rPr>
                <w:i/>
              </w:rPr>
              <w:t>c</w:t>
            </w:r>
          </w:p>
        </w:tc>
        <w:tc>
          <w:tcPr>
            <w:tcW w:w="4131" w:type="dxa"/>
            <w:gridSpan w:val="3"/>
          </w:tcPr>
          <w:p w14:paraId="7593D92C" w14:textId="77777777" w:rsidR="00225FDA" w:rsidRDefault="00225FDA" w:rsidP="00F23355">
            <w:r w:rsidRPr="009079F8">
              <w:t>Ulica</w:t>
            </w:r>
          </w:p>
          <w:p w14:paraId="43FF7162" w14:textId="5895A665" w:rsidR="00C40DDA" w:rsidRPr="00A81E99" w:rsidRDefault="00225FDA" w:rsidP="00F23355">
            <w:pPr>
              <w:rPr>
                <w:rFonts w:ascii="Courier New" w:hAnsi="Courier New"/>
                <w:color w:val="0000FF"/>
                <w:rPrChange w:id="1978" w:author="Jurkowska Monika" w:date="2022-11-14T21:27:00Z">
                  <w:rPr/>
                </w:rPrChange>
              </w:rPr>
            </w:pPr>
            <w:r>
              <w:rPr>
                <w:rFonts w:ascii="Courier New" w:hAnsi="Courier New" w:cs="Courier New"/>
                <w:noProof/>
                <w:color w:val="0000FF"/>
                <w:szCs w:val="20"/>
              </w:rPr>
              <w:t>StreetName</w:t>
            </w:r>
          </w:p>
        </w:tc>
        <w:tc>
          <w:tcPr>
            <w:tcW w:w="433" w:type="dxa"/>
            <w:gridSpan w:val="2"/>
          </w:tcPr>
          <w:p w14:paraId="39AD94F1" w14:textId="77777777" w:rsidR="00225FDA" w:rsidRPr="009079F8" w:rsidRDefault="00225FDA" w:rsidP="00F23355">
            <w:pPr>
              <w:jc w:val="center"/>
            </w:pPr>
            <w:r w:rsidRPr="009079F8">
              <w:t>C</w:t>
            </w:r>
          </w:p>
        </w:tc>
        <w:tc>
          <w:tcPr>
            <w:tcW w:w="2889" w:type="dxa"/>
            <w:gridSpan w:val="4"/>
            <w:vMerge w:val="restart"/>
          </w:tcPr>
          <w:p w14:paraId="5337C14F" w14:textId="77777777" w:rsidR="00225FDA" w:rsidRPr="009079F8" w:rsidRDefault="00225FDA" w:rsidP="00F23355">
            <w:r w:rsidRPr="009079F8">
              <w:t xml:space="preserve">W polu </w:t>
            </w:r>
            <w:r>
              <w:t>3.2</w:t>
            </w:r>
            <w:r w:rsidRPr="009079F8">
              <w:t xml:space="preserve">c, </w:t>
            </w:r>
            <w:r>
              <w:t>3.2</w:t>
            </w:r>
            <w:r w:rsidRPr="009079F8">
              <w:t xml:space="preserve">e i </w:t>
            </w:r>
            <w:r>
              <w:t>3.2</w:t>
            </w:r>
            <w:r w:rsidRPr="009079F8">
              <w:t>f:</w:t>
            </w:r>
          </w:p>
          <w:p w14:paraId="1CFFD2C9" w14:textId="77777777" w:rsidR="00225FDA" w:rsidRPr="009079F8" w:rsidRDefault="00225FDA" w:rsidP="00F23355">
            <w:r w:rsidRPr="009079F8">
              <w:t>- „R” dla kodu rodzaju miejsca przeznaczenia 2, 3 i 4.</w:t>
            </w:r>
          </w:p>
          <w:p w14:paraId="1D462FC1" w14:textId="77777777" w:rsidR="00225FDA" w:rsidRPr="009079F8" w:rsidRDefault="00225FDA" w:rsidP="00F23355">
            <w:r w:rsidRPr="009079F8">
              <w:t>- „O” dla kodu rodzaju miejsca przeznaczenia 1.</w:t>
            </w:r>
          </w:p>
          <w:p w14:paraId="28A2C493" w14:textId="77777777" w:rsidR="00225FDA" w:rsidRPr="009079F8" w:rsidRDefault="00225FDA" w:rsidP="00F23355">
            <w:pPr>
              <w:rPr>
                <w:i/>
              </w:rPr>
            </w:pPr>
            <w:r w:rsidRPr="009079F8">
              <w:rPr>
                <w:i/>
              </w:rPr>
              <w:t>(Zob. kody rodzaju miejsca przeznaczenia w polu 3a)</w:t>
            </w:r>
          </w:p>
        </w:tc>
        <w:tc>
          <w:tcPr>
            <w:tcW w:w="4161" w:type="dxa"/>
            <w:gridSpan w:val="3"/>
          </w:tcPr>
          <w:p w14:paraId="075BFD7E" w14:textId="77777777" w:rsidR="00225FDA" w:rsidRPr="009079F8" w:rsidRDefault="00225FDA" w:rsidP="00F23355"/>
        </w:tc>
        <w:tc>
          <w:tcPr>
            <w:tcW w:w="1050" w:type="dxa"/>
            <w:gridSpan w:val="2"/>
          </w:tcPr>
          <w:p w14:paraId="6F188630" w14:textId="77777777" w:rsidR="00225FDA" w:rsidRPr="009079F8" w:rsidRDefault="00225FDA" w:rsidP="00F23355">
            <w:r w:rsidRPr="009079F8">
              <w:t>an..65</w:t>
            </w:r>
          </w:p>
        </w:tc>
      </w:tr>
      <w:tr w:rsidR="00225FDA" w:rsidRPr="009079F8" w14:paraId="7B586163" w14:textId="77777777" w:rsidTr="00906EDA">
        <w:trPr>
          <w:gridAfter w:val="1"/>
          <w:wAfter w:w="61" w:type="dxa"/>
          <w:cantSplit/>
        </w:trPr>
        <w:tc>
          <w:tcPr>
            <w:tcW w:w="446" w:type="dxa"/>
            <w:gridSpan w:val="2"/>
          </w:tcPr>
          <w:p w14:paraId="402CC589" w14:textId="77777777" w:rsidR="00225FDA" w:rsidRPr="009079F8" w:rsidRDefault="00225FDA" w:rsidP="00F23355">
            <w:pPr>
              <w:rPr>
                <w:b/>
              </w:rPr>
            </w:pPr>
          </w:p>
        </w:tc>
        <w:tc>
          <w:tcPr>
            <w:tcW w:w="434" w:type="dxa"/>
            <w:gridSpan w:val="2"/>
          </w:tcPr>
          <w:p w14:paraId="10A2E859" w14:textId="77777777" w:rsidR="00225FDA" w:rsidRPr="009079F8" w:rsidRDefault="00225FDA" w:rsidP="00F23355">
            <w:pPr>
              <w:rPr>
                <w:i/>
              </w:rPr>
            </w:pPr>
            <w:r w:rsidRPr="009079F8">
              <w:rPr>
                <w:i/>
              </w:rPr>
              <w:t>d</w:t>
            </w:r>
          </w:p>
        </w:tc>
        <w:tc>
          <w:tcPr>
            <w:tcW w:w="4131" w:type="dxa"/>
            <w:gridSpan w:val="3"/>
          </w:tcPr>
          <w:p w14:paraId="54B84E0F" w14:textId="77777777" w:rsidR="00225FDA" w:rsidRDefault="00225FDA" w:rsidP="00F23355">
            <w:r w:rsidRPr="009079F8">
              <w:t>Numer domu</w:t>
            </w:r>
          </w:p>
          <w:p w14:paraId="3D978A56" w14:textId="01D79185" w:rsidR="00C40DDA" w:rsidRPr="00A81E99" w:rsidRDefault="00225FDA" w:rsidP="00F23355">
            <w:pPr>
              <w:rPr>
                <w:rFonts w:ascii="Courier New" w:hAnsi="Courier New"/>
                <w:color w:val="0000FF"/>
                <w:rPrChange w:id="1979" w:author="Jurkowska Monika" w:date="2022-11-14T21:27:00Z">
                  <w:rPr/>
                </w:rPrChange>
              </w:rPr>
            </w:pPr>
            <w:r>
              <w:rPr>
                <w:rFonts w:ascii="Courier New" w:hAnsi="Courier New" w:cs="Courier New"/>
                <w:noProof/>
                <w:color w:val="0000FF"/>
                <w:szCs w:val="20"/>
              </w:rPr>
              <w:t>StreetNumber</w:t>
            </w:r>
          </w:p>
        </w:tc>
        <w:tc>
          <w:tcPr>
            <w:tcW w:w="433" w:type="dxa"/>
            <w:gridSpan w:val="2"/>
          </w:tcPr>
          <w:p w14:paraId="79A2ECDD" w14:textId="77777777" w:rsidR="00225FDA" w:rsidRPr="009079F8" w:rsidRDefault="00225FDA" w:rsidP="00F23355">
            <w:pPr>
              <w:jc w:val="center"/>
            </w:pPr>
            <w:r w:rsidRPr="009079F8">
              <w:t>O</w:t>
            </w:r>
          </w:p>
        </w:tc>
        <w:tc>
          <w:tcPr>
            <w:tcW w:w="2889" w:type="dxa"/>
            <w:gridSpan w:val="4"/>
            <w:vMerge/>
          </w:tcPr>
          <w:p w14:paraId="7A65E280" w14:textId="77777777" w:rsidR="00225FDA" w:rsidRPr="009079F8" w:rsidRDefault="00225FDA" w:rsidP="00F23355"/>
        </w:tc>
        <w:tc>
          <w:tcPr>
            <w:tcW w:w="4161" w:type="dxa"/>
            <w:gridSpan w:val="3"/>
          </w:tcPr>
          <w:p w14:paraId="31AF5165" w14:textId="77777777" w:rsidR="00225FDA" w:rsidRPr="009079F8" w:rsidRDefault="00225FDA" w:rsidP="00F23355"/>
        </w:tc>
        <w:tc>
          <w:tcPr>
            <w:tcW w:w="1050" w:type="dxa"/>
            <w:gridSpan w:val="2"/>
          </w:tcPr>
          <w:p w14:paraId="2DD26423" w14:textId="77777777" w:rsidR="00225FDA" w:rsidRPr="009079F8" w:rsidRDefault="00225FDA" w:rsidP="00F23355">
            <w:r w:rsidRPr="009079F8">
              <w:t>an..11</w:t>
            </w:r>
          </w:p>
        </w:tc>
      </w:tr>
      <w:tr w:rsidR="00225FDA" w:rsidRPr="009079F8" w14:paraId="077B5B91" w14:textId="77777777" w:rsidTr="00906EDA">
        <w:trPr>
          <w:gridAfter w:val="1"/>
          <w:wAfter w:w="61" w:type="dxa"/>
          <w:cantSplit/>
        </w:trPr>
        <w:tc>
          <w:tcPr>
            <w:tcW w:w="446" w:type="dxa"/>
            <w:gridSpan w:val="2"/>
          </w:tcPr>
          <w:p w14:paraId="089D0888" w14:textId="77777777" w:rsidR="00225FDA" w:rsidRPr="009079F8" w:rsidRDefault="00225FDA" w:rsidP="00F23355">
            <w:pPr>
              <w:rPr>
                <w:b/>
              </w:rPr>
            </w:pPr>
          </w:p>
        </w:tc>
        <w:tc>
          <w:tcPr>
            <w:tcW w:w="434" w:type="dxa"/>
            <w:gridSpan w:val="2"/>
          </w:tcPr>
          <w:p w14:paraId="0B5CFCBC" w14:textId="77777777" w:rsidR="00225FDA" w:rsidRPr="009079F8" w:rsidRDefault="00225FDA" w:rsidP="00F23355">
            <w:pPr>
              <w:rPr>
                <w:i/>
              </w:rPr>
            </w:pPr>
            <w:r w:rsidRPr="009079F8">
              <w:rPr>
                <w:i/>
              </w:rPr>
              <w:t>e</w:t>
            </w:r>
          </w:p>
        </w:tc>
        <w:tc>
          <w:tcPr>
            <w:tcW w:w="4131" w:type="dxa"/>
            <w:gridSpan w:val="3"/>
          </w:tcPr>
          <w:p w14:paraId="09587C09" w14:textId="77777777" w:rsidR="00225FDA" w:rsidRDefault="00225FDA" w:rsidP="00F23355">
            <w:r w:rsidRPr="009079F8">
              <w:t>Kod pocztowy</w:t>
            </w:r>
          </w:p>
          <w:p w14:paraId="229B208A" w14:textId="120C2665" w:rsidR="00C40DDA" w:rsidRPr="00A81E99" w:rsidRDefault="00225FDA" w:rsidP="00F23355">
            <w:pPr>
              <w:rPr>
                <w:rFonts w:ascii="Courier New" w:hAnsi="Courier New"/>
                <w:color w:val="0000FF"/>
                <w:rPrChange w:id="1980" w:author="Jurkowska Monika" w:date="2022-11-14T21:27:00Z">
                  <w:rPr/>
                </w:rPrChange>
              </w:rPr>
            </w:pPr>
            <w:r>
              <w:rPr>
                <w:rFonts w:ascii="Courier New" w:hAnsi="Courier New" w:cs="Courier New"/>
                <w:noProof/>
                <w:color w:val="0000FF"/>
                <w:szCs w:val="20"/>
              </w:rPr>
              <w:t>Postcode</w:t>
            </w:r>
          </w:p>
        </w:tc>
        <w:tc>
          <w:tcPr>
            <w:tcW w:w="433" w:type="dxa"/>
            <w:gridSpan w:val="2"/>
          </w:tcPr>
          <w:p w14:paraId="343C1B9C" w14:textId="77777777" w:rsidR="00225FDA" w:rsidRPr="009079F8" w:rsidRDefault="00225FDA" w:rsidP="00F23355">
            <w:pPr>
              <w:jc w:val="center"/>
            </w:pPr>
            <w:r w:rsidRPr="009079F8">
              <w:t>C</w:t>
            </w:r>
          </w:p>
        </w:tc>
        <w:tc>
          <w:tcPr>
            <w:tcW w:w="2889" w:type="dxa"/>
            <w:gridSpan w:val="4"/>
            <w:vMerge/>
          </w:tcPr>
          <w:p w14:paraId="00FC0279" w14:textId="77777777" w:rsidR="00225FDA" w:rsidRPr="009079F8" w:rsidRDefault="00225FDA" w:rsidP="00F23355"/>
        </w:tc>
        <w:tc>
          <w:tcPr>
            <w:tcW w:w="4161" w:type="dxa"/>
            <w:gridSpan w:val="3"/>
          </w:tcPr>
          <w:p w14:paraId="5EF7846B" w14:textId="77777777" w:rsidR="00225FDA" w:rsidRPr="009079F8" w:rsidRDefault="00225FDA" w:rsidP="00F23355"/>
        </w:tc>
        <w:tc>
          <w:tcPr>
            <w:tcW w:w="1050" w:type="dxa"/>
            <w:gridSpan w:val="2"/>
          </w:tcPr>
          <w:p w14:paraId="589FDA02" w14:textId="77777777" w:rsidR="00225FDA" w:rsidRPr="009079F8" w:rsidRDefault="00225FDA" w:rsidP="00F23355">
            <w:r w:rsidRPr="009079F8">
              <w:t>an..10</w:t>
            </w:r>
          </w:p>
        </w:tc>
      </w:tr>
      <w:tr w:rsidR="00225FDA" w:rsidRPr="009079F8" w14:paraId="30419E7F" w14:textId="77777777" w:rsidTr="00906EDA">
        <w:trPr>
          <w:gridAfter w:val="1"/>
          <w:wAfter w:w="61" w:type="dxa"/>
          <w:cantSplit/>
        </w:trPr>
        <w:tc>
          <w:tcPr>
            <w:tcW w:w="446" w:type="dxa"/>
            <w:gridSpan w:val="2"/>
          </w:tcPr>
          <w:p w14:paraId="22747F2D" w14:textId="77777777" w:rsidR="00225FDA" w:rsidRPr="009079F8" w:rsidRDefault="00225FDA" w:rsidP="00F23355">
            <w:pPr>
              <w:rPr>
                <w:b/>
              </w:rPr>
            </w:pPr>
          </w:p>
        </w:tc>
        <w:tc>
          <w:tcPr>
            <w:tcW w:w="434" w:type="dxa"/>
            <w:gridSpan w:val="2"/>
          </w:tcPr>
          <w:p w14:paraId="6A3FAF59" w14:textId="77777777" w:rsidR="00225FDA" w:rsidRPr="009079F8" w:rsidRDefault="00225FDA" w:rsidP="00F23355">
            <w:pPr>
              <w:rPr>
                <w:i/>
              </w:rPr>
            </w:pPr>
            <w:r w:rsidRPr="009079F8">
              <w:rPr>
                <w:i/>
              </w:rPr>
              <w:t>f</w:t>
            </w:r>
          </w:p>
        </w:tc>
        <w:tc>
          <w:tcPr>
            <w:tcW w:w="4131" w:type="dxa"/>
            <w:gridSpan w:val="3"/>
          </w:tcPr>
          <w:p w14:paraId="2836C68B" w14:textId="77777777" w:rsidR="00225FDA" w:rsidRDefault="00225FDA" w:rsidP="00F23355">
            <w:r w:rsidRPr="009079F8">
              <w:t>Miejscowość</w:t>
            </w:r>
          </w:p>
          <w:p w14:paraId="586B9AD6" w14:textId="1512C5B5" w:rsidR="00C40DDA" w:rsidRPr="00A81E99" w:rsidRDefault="00225FDA" w:rsidP="00F23355">
            <w:pPr>
              <w:rPr>
                <w:rFonts w:ascii="Courier New" w:hAnsi="Courier New"/>
                <w:color w:val="0000FF"/>
                <w:rPrChange w:id="1981" w:author="Jurkowska Monika" w:date="2022-11-14T21:27:00Z">
                  <w:rPr/>
                </w:rPrChange>
              </w:rPr>
            </w:pPr>
            <w:r>
              <w:rPr>
                <w:rFonts w:ascii="Courier New" w:hAnsi="Courier New" w:cs="Courier New"/>
                <w:noProof/>
                <w:color w:val="0000FF"/>
                <w:szCs w:val="20"/>
              </w:rPr>
              <w:t>City</w:t>
            </w:r>
          </w:p>
        </w:tc>
        <w:tc>
          <w:tcPr>
            <w:tcW w:w="433" w:type="dxa"/>
            <w:gridSpan w:val="2"/>
          </w:tcPr>
          <w:p w14:paraId="331FE380" w14:textId="77777777" w:rsidR="00225FDA" w:rsidRPr="009079F8" w:rsidRDefault="00225FDA" w:rsidP="00F23355">
            <w:pPr>
              <w:jc w:val="center"/>
            </w:pPr>
            <w:r w:rsidRPr="009079F8">
              <w:t>C</w:t>
            </w:r>
          </w:p>
        </w:tc>
        <w:tc>
          <w:tcPr>
            <w:tcW w:w="2889" w:type="dxa"/>
            <w:gridSpan w:val="4"/>
            <w:vMerge/>
          </w:tcPr>
          <w:p w14:paraId="69678495" w14:textId="77777777" w:rsidR="00225FDA" w:rsidRPr="009079F8" w:rsidRDefault="00225FDA" w:rsidP="00F23355"/>
        </w:tc>
        <w:tc>
          <w:tcPr>
            <w:tcW w:w="4161" w:type="dxa"/>
            <w:gridSpan w:val="3"/>
          </w:tcPr>
          <w:p w14:paraId="4356353A" w14:textId="77777777" w:rsidR="00225FDA" w:rsidRPr="009079F8" w:rsidRDefault="00225FDA" w:rsidP="00F23355"/>
        </w:tc>
        <w:tc>
          <w:tcPr>
            <w:tcW w:w="1050" w:type="dxa"/>
            <w:gridSpan w:val="2"/>
          </w:tcPr>
          <w:p w14:paraId="5D44B787" w14:textId="77777777" w:rsidR="00225FDA" w:rsidRPr="009079F8" w:rsidRDefault="00225FDA" w:rsidP="00F23355">
            <w:r w:rsidRPr="009079F8">
              <w:t>an..50</w:t>
            </w:r>
          </w:p>
        </w:tc>
      </w:tr>
      <w:tr w:rsidR="00225FDA" w:rsidRPr="009079F8" w14:paraId="79D89D29" w14:textId="77777777" w:rsidTr="00906EDA">
        <w:trPr>
          <w:gridAfter w:val="1"/>
          <w:wAfter w:w="61" w:type="dxa"/>
          <w:cantSplit/>
        </w:trPr>
        <w:tc>
          <w:tcPr>
            <w:tcW w:w="880" w:type="dxa"/>
            <w:gridSpan w:val="4"/>
          </w:tcPr>
          <w:p w14:paraId="606A298E" w14:textId="77777777" w:rsidR="00225FDA" w:rsidRPr="009079F8" w:rsidRDefault="00225FDA" w:rsidP="00F23355">
            <w:pPr>
              <w:keepNext/>
              <w:rPr>
                <w:i/>
              </w:rPr>
            </w:pPr>
            <w:r>
              <w:rPr>
                <w:b/>
              </w:rPr>
              <w:lastRenderedPageBreak/>
              <w:t>3.3</w:t>
            </w:r>
          </w:p>
        </w:tc>
        <w:tc>
          <w:tcPr>
            <w:tcW w:w="4131" w:type="dxa"/>
            <w:gridSpan w:val="3"/>
          </w:tcPr>
          <w:p w14:paraId="63C907FF" w14:textId="77777777" w:rsidR="00225FDA" w:rsidRPr="009079F8" w:rsidRDefault="00225FDA" w:rsidP="00F23355">
            <w:pPr>
              <w:rPr>
                <w:b/>
                <w:szCs w:val="20"/>
              </w:rPr>
            </w:pPr>
            <w:r w:rsidRPr="009079F8">
              <w:rPr>
                <w:b/>
                <w:szCs w:val="20"/>
              </w:rPr>
              <w:t xml:space="preserve">URZĄD </w:t>
            </w:r>
            <w:r>
              <w:rPr>
                <w:b/>
                <w:szCs w:val="20"/>
              </w:rPr>
              <w:t>M</w:t>
            </w:r>
            <w:r w:rsidRPr="009079F8">
              <w:rPr>
                <w:b/>
                <w:szCs w:val="20"/>
              </w:rPr>
              <w:t xml:space="preserve">iejsce </w:t>
            </w:r>
            <w:r>
              <w:rPr>
                <w:b/>
                <w:szCs w:val="20"/>
              </w:rPr>
              <w:t>Dostawy – U</w:t>
            </w:r>
            <w:r w:rsidRPr="009079F8">
              <w:rPr>
                <w:b/>
                <w:szCs w:val="20"/>
              </w:rPr>
              <w:t xml:space="preserve">rząd </w:t>
            </w:r>
            <w:r>
              <w:rPr>
                <w:b/>
                <w:szCs w:val="20"/>
              </w:rPr>
              <w:t>C</w:t>
            </w:r>
            <w:r w:rsidRPr="009079F8">
              <w:rPr>
                <w:b/>
                <w:szCs w:val="20"/>
              </w:rPr>
              <w:t>elny</w:t>
            </w:r>
          </w:p>
          <w:p w14:paraId="3244B28E" w14:textId="464063C2" w:rsidR="0079329A" w:rsidRPr="00A81E99" w:rsidRDefault="00225FDA" w:rsidP="00F23355">
            <w:pPr>
              <w:keepNext/>
              <w:rPr>
                <w:rFonts w:ascii="Courier New" w:hAnsi="Courier New"/>
                <w:color w:val="0000FF"/>
                <w:rPrChange w:id="1982" w:author="Jurkowska Monika" w:date="2022-11-14T21:27:00Z">
                  <w:rPr>
                    <w:b/>
                  </w:rPr>
                </w:rPrChange>
              </w:rPr>
            </w:pPr>
            <w:r>
              <w:rPr>
                <w:rFonts w:ascii="Courier New" w:hAnsi="Courier New" w:cs="Courier New"/>
                <w:noProof/>
                <w:color w:val="0000FF"/>
                <w:szCs w:val="20"/>
              </w:rPr>
              <w:t>DeliveryPlaceCustomsOffice</w:t>
            </w:r>
          </w:p>
        </w:tc>
        <w:tc>
          <w:tcPr>
            <w:tcW w:w="433" w:type="dxa"/>
            <w:gridSpan w:val="2"/>
          </w:tcPr>
          <w:p w14:paraId="1082C12A" w14:textId="77777777" w:rsidR="00225FDA" w:rsidRPr="00C15AD5" w:rsidRDefault="00225FDA" w:rsidP="00F23355">
            <w:pPr>
              <w:keepNext/>
              <w:jc w:val="center"/>
              <w:rPr>
                <w:b/>
              </w:rPr>
            </w:pPr>
            <w:r w:rsidRPr="00C15AD5">
              <w:rPr>
                <w:b/>
              </w:rPr>
              <w:t>D</w:t>
            </w:r>
          </w:p>
        </w:tc>
        <w:tc>
          <w:tcPr>
            <w:tcW w:w="2889" w:type="dxa"/>
            <w:gridSpan w:val="4"/>
          </w:tcPr>
          <w:p w14:paraId="033917FE" w14:textId="77777777" w:rsidR="00225FDA" w:rsidRPr="00C15AD5" w:rsidRDefault="00225FDA" w:rsidP="00F23355">
            <w:pPr>
              <w:keepNext/>
              <w:rPr>
                <w:b/>
              </w:rPr>
            </w:pPr>
            <w:r w:rsidRPr="00C15AD5">
              <w:rPr>
                <w:b/>
              </w:rPr>
              <w:t>„R” w przypadku wywozu (kod rodzaju miejsca przeznaczenia 6).</w:t>
            </w:r>
          </w:p>
          <w:p w14:paraId="405A136F" w14:textId="77777777" w:rsidR="00225FDA" w:rsidRPr="00C15AD5" w:rsidRDefault="00225FDA" w:rsidP="00F23355">
            <w:pPr>
              <w:keepNext/>
              <w:rPr>
                <w:b/>
              </w:rPr>
            </w:pPr>
            <w:r w:rsidRPr="00C15AD5">
              <w:rPr>
                <w:b/>
              </w:rPr>
              <w:t>Nie stosuje się dla pozostałych kodów rodzaju miejsca przeznaczenia.</w:t>
            </w:r>
          </w:p>
          <w:p w14:paraId="5AA870F3" w14:textId="77777777" w:rsidR="00225FDA" w:rsidRPr="00C15AD5" w:rsidRDefault="00225FDA" w:rsidP="00F23355">
            <w:pPr>
              <w:keepNext/>
              <w:rPr>
                <w:b/>
              </w:rPr>
            </w:pPr>
            <w:r w:rsidRPr="00C15AD5">
              <w:rPr>
                <w:b/>
                <w:i/>
              </w:rPr>
              <w:t xml:space="preserve">(Zob. kody rodzaju miejsca przeznaczenia w polu </w:t>
            </w:r>
            <w:r>
              <w:rPr>
                <w:b/>
                <w:i/>
              </w:rPr>
              <w:t>3</w:t>
            </w:r>
            <w:r w:rsidRPr="00C15AD5">
              <w:rPr>
                <w:b/>
                <w:i/>
              </w:rPr>
              <w:t>a)</w:t>
            </w:r>
          </w:p>
        </w:tc>
        <w:tc>
          <w:tcPr>
            <w:tcW w:w="4161" w:type="dxa"/>
            <w:gridSpan w:val="3"/>
          </w:tcPr>
          <w:p w14:paraId="0B021324" w14:textId="3C124662" w:rsidR="00225FDA" w:rsidRPr="00C15AD5" w:rsidRDefault="00225FDA" w:rsidP="00F23355">
            <w:pPr>
              <w:keepNext/>
              <w:rPr>
                <w:b/>
              </w:rPr>
            </w:pPr>
          </w:p>
        </w:tc>
        <w:tc>
          <w:tcPr>
            <w:tcW w:w="1050" w:type="dxa"/>
            <w:gridSpan w:val="2"/>
          </w:tcPr>
          <w:p w14:paraId="69A4FF07" w14:textId="77777777" w:rsidR="00225FDA" w:rsidRPr="00C15AD5" w:rsidRDefault="00225FDA" w:rsidP="00F23355">
            <w:pPr>
              <w:keepNext/>
              <w:rPr>
                <w:b/>
              </w:rPr>
            </w:pPr>
            <w:r w:rsidRPr="00C15AD5">
              <w:rPr>
                <w:b/>
              </w:rPr>
              <w:t>1x</w:t>
            </w:r>
          </w:p>
        </w:tc>
      </w:tr>
      <w:tr w:rsidR="00225FDA" w:rsidRPr="009079F8" w14:paraId="4D08DBDD" w14:textId="77777777" w:rsidTr="00906EDA">
        <w:trPr>
          <w:gridAfter w:val="1"/>
          <w:wAfter w:w="61" w:type="dxa"/>
          <w:cantSplit/>
        </w:trPr>
        <w:tc>
          <w:tcPr>
            <w:tcW w:w="446" w:type="dxa"/>
            <w:gridSpan w:val="2"/>
          </w:tcPr>
          <w:p w14:paraId="06122423" w14:textId="77777777" w:rsidR="00225FDA" w:rsidRPr="009079F8" w:rsidRDefault="00225FDA" w:rsidP="00F23355">
            <w:pPr>
              <w:rPr>
                <w:b/>
              </w:rPr>
            </w:pPr>
          </w:p>
        </w:tc>
        <w:tc>
          <w:tcPr>
            <w:tcW w:w="434" w:type="dxa"/>
            <w:gridSpan w:val="2"/>
          </w:tcPr>
          <w:p w14:paraId="0100F81C" w14:textId="77777777" w:rsidR="00225FDA" w:rsidRPr="009079F8" w:rsidRDefault="00225FDA" w:rsidP="00F23355">
            <w:pPr>
              <w:rPr>
                <w:i/>
              </w:rPr>
            </w:pPr>
            <w:r w:rsidRPr="009079F8">
              <w:rPr>
                <w:i/>
              </w:rPr>
              <w:t>a</w:t>
            </w:r>
          </w:p>
        </w:tc>
        <w:tc>
          <w:tcPr>
            <w:tcW w:w="4131" w:type="dxa"/>
            <w:gridSpan w:val="3"/>
          </w:tcPr>
          <w:p w14:paraId="1D3AEFCA" w14:textId="77777777" w:rsidR="00225FDA" w:rsidRDefault="00225FDA" w:rsidP="00F23355">
            <w:r w:rsidRPr="009079F8">
              <w:t>Numer referencyjny urzędu</w:t>
            </w:r>
          </w:p>
          <w:p w14:paraId="790DD2E6" w14:textId="22E5C431" w:rsidR="0079329A" w:rsidRPr="00A81E99" w:rsidRDefault="00225FDA" w:rsidP="00F23355">
            <w:pPr>
              <w:rPr>
                <w:rFonts w:ascii="Courier New" w:hAnsi="Courier New"/>
                <w:color w:val="0000FF"/>
                <w:rPrChange w:id="1983" w:author="Jurkowska Monika" w:date="2022-11-14T21:27:00Z">
                  <w:rPr/>
                </w:rPrChange>
              </w:rPr>
            </w:pPr>
            <w:r>
              <w:rPr>
                <w:rFonts w:ascii="Courier New" w:hAnsi="Courier New" w:cs="Courier New"/>
                <w:noProof/>
                <w:color w:val="0000FF"/>
                <w:szCs w:val="20"/>
              </w:rPr>
              <w:t>ReferenceNumber</w:t>
            </w:r>
          </w:p>
        </w:tc>
        <w:tc>
          <w:tcPr>
            <w:tcW w:w="433" w:type="dxa"/>
            <w:gridSpan w:val="2"/>
          </w:tcPr>
          <w:p w14:paraId="2260C7F1" w14:textId="77777777" w:rsidR="00225FDA" w:rsidRPr="009079F8" w:rsidRDefault="00225FDA" w:rsidP="00F23355">
            <w:pPr>
              <w:jc w:val="center"/>
            </w:pPr>
            <w:r w:rsidRPr="009079F8">
              <w:t>R</w:t>
            </w:r>
          </w:p>
        </w:tc>
        <w:tc>
          <w:tcPr>
            <w:tcW w:w="2889" w:type="dxa"/>
            <w:gridSpan w:val="4"/>
          </w:tcPr>
          <w:p w14:paraId="75E32683" w14:textId="77777777" w:rsidR="00225FDA" w:rsidRPr="009079F8" w:rsidRDefault="00225FDA" w:rsidP="00F23355"/>
        </w:tc>
        <w:tc>
          <w:tcPr>
            <w:tcW w:w="4161" w:type="dxa"/>
            <w:gridSpan w:val="3"/>
          </w:tcPr>
          <w:p w14:paraId="2649781C" w14:textId="1916D757" w:rsidR="00D263F8" w:rsidRPr="009079F8" w:rsidRDefault="00D263F8" w:rsidP="003A1533">
            <w:r>
              <w:t xml:space="preserve">Należy podać kod urzędu wywozu, w którym zostanie złożone zgłoszenie wywozowe, zgodnie z art. </w:t>
            </w:r>
            <w:del w:id="1984" w:author="Jurkowska Monika" w:date="2022-11-14T21:27:00Z">
              <w:r w:rsidR="00225FDA" w:rsidRPr="009079F8">
                <w:delText>161</w:delText>
              </w:r>
            </w:del>
            <w:ins w:id="1985" w:author="Jurkowska Monika" w:date="2022-11-14T21:27:00Z">
              <w:r>
                <w:t>221</w:t>
              </w:r>
            </w:ins>
            <w:r>
              <w:t xml:space="preserve"> ust. </w:t>
            </w:r>
            <w:del w:id="1986" w:author="Jurkowska Monika" w:date="2022-11-14T21:27:00Z">
              <w:r w:rsidR="00225FDA" w:rsidRPr="009079F8">
                <w:delText>5</w:delText>
              </w:r>
            </w:del>
            <w:ins w:id="1987" w:author="Jurkowska Monika" w:date="2022-11-14T21:27:00Z">
              <w:r>
                <w:t>2</w:t>
              </w:r>
            </w:ins>
            <w:r>
              <w:t xml:space="preserve"> rozporządzenia </w:t>
            </w:r>
            <w:ins w:id="1988" w:author="Jurkowska Monika" w:date="2022-11-14T21:27:00Z">
              <w:r>
                <w:t>wykonawczego Komisji (UE) 2015/24479 .</w:t>
              </w:r>
            </w:ins>
          </w:p>
        </w:tc>
        <w:tc>
          <w:tcPr>
            <w:tcW w:w="1050" w:type="dxa"/>
            <w:gridSpan w:val="2"/>
          </w:tcPr>
          <w:p w14:paraId="6B91A236" w14:textId="77777777" w:rsidR="00225FDA" w:rsidRPr="009079F8" w:rsidRDefault="00225FDA" w:rsidP="00F23355">
            <w:r w:rsidRPr="009079F8">
              <w:t>an8</w:t>
            </w:r>
          </w:p>
        </w:tc>
      </w:tr>
      <w:tr w:rsidR="00A16B88" w:rsidRPr="009079F8" w14:paraId="20826094" w14:textId="77777777" w:rsidTr="00906EDA">
        <w:trPr>
          <w:gridAfter w:val="1"/>
          <w:wAfter w:w="61" w:type="dxa"/>
          <w:cantSplit/>
        </w:trPr>
        <w:tc>
          <w:tcPr>
            <w:tcW w:w="880" w:type="dxa"/>
            <w:gridSpan w:val="4"/>
          </w:tcPr>
          <w:p w14:paraId="67E79D00" w14:textId="77777777" w:rsidR="00A16B88" w:rsidRPr="009079F8" w:rsidRDefault="00A16B88" w:rsidP="00A16B88">
            <w:pPr>
              <w:keepNext/>
              <w:rPr>
                <w:i/>
              </w:rPr>
            </w:pPr>
            <w:r>
              <w:rPr>
                <w:b/>
              </w:rPr>
              <w:lastRenderedPageBreak/>
              <w:t>3.4</w:t>
            </w:r>
          </w:p>
        </w:tc>
        <w:tc>
          <w:tcPr>
            <w:tcW w:w="4131" w:type="dxa"/>
            <w:gridSpan w:val="3"/>
          </w:tcPr>
          <w:p w14:paraId="3B7F0289" w14:textId="77777777" w:rsidR="00A16B88" w:rsidRPr="009079F8" w:rsidRDefault="004D4790" w:rsidP="00A16B88">
            <w:pPr>
              <w:rPr>
                <w:b/>
                <w:szCs w:val="20"/>
              </w:rPr>
            </w:pPr>
            <w:r>
              <w:rPr>
                <w:b/>
                <w:szCs w:val="20"/>
              </w:rPr>
              <w:t>GWARANCJA DOTYCZĄCA PRZEMIESZCZENIA</w:t>
            </w:r>
          </w:p>
          <w:p w14:paraId="12910D13" w14:textId="5A620DFA" w:rsidR="0079329A" w:rsidRPr="00377AC8" w:rsidRDefault="00A16B88" w:rsidP="00A16B88">
            <w:pPr>
              <w:keepNext/>
              <w:rPr>
                <w:rFonts w:ascii="Courier New" w:hAnsi="Courier New"/>
                <w:color w:val="0000FF"/>
                <w:rPrChange w:id="1989" w:author="Jurkowska Monika" w:date="2022-11-14T21:27:00Z">
                  <w:rPr>
                    <w:b/>
                  </w:rPr>
                </w:rPrChange>
              </w:rPr>
            </w:pPr>
            <w:r w:rsidRPr="00A16B88">
              <w:rPr>
                <w:rFonts w:ascii="Courier New" w:hAnsi="Courier New" w:cs="Courier New"/>
                <w:noProof/>
                <w:color w:val="0000FF"/>
                <w:szCs w:val="20"/>
              </w:rPr>
              <w:t>MovementGuarantee</w:t>
            </w:r>
          </w:p>
        </w:tc>
        <w:tc>
          <w:tcPr>
            <w:tcW w:w="433" w:type="dxa"/>
            <w:gridSpan w:val="2"/>
          </w:tcPr>
          <w:p w14:paraId="61AF5A6E" w14:textId="77777777" w:rsidR="00A16B88" w:rsidRPr="00C15AD5" w:rsidRDefault="00A16B88" w:rsidP="00A16B88">
            <w:pPr>
              <w:keepNext/>
              <w:jc w:val="center"/>
              <w:rPr>
                <w:b/>
              </w:rPr>
            </w:pPr>
            <w:r w:rsidRPr="00C15AD5">
              <w:rPr>
                <w:b/>
              </w:rPr>
              <w:t>D</w:t>
            </w:r>
          </w:p>
        </w:tc>
        <w:tc>
          <w:tcPr>
            <w:tcW w:w="2889" w:type="dxa"/>
            <w:gridSpan w:val="4"/>
          </w:tcPr>
          <w:p w14:paraId="1F2D2792" w14:textId="77777777" w:rsidR="00A16B88" w:rsidRPr="00C15AD5" w:rsidRDefault="00F0231E" w:rsidP="00A16B88">
            <w:pPr>
              <w:keepNext/>
              <w:rPr>
                <w:b/>
              </w:rPr>
            </w:pPr>
            <w:r>
              <w:rPr>
                <w:b/>
              </w:rPr>
              <w:t>Pole może być wypełnione w komunikatach otrzymywanych z państw członkowskich. Pole nie może być wypełniane przez wysyłających na terytorium kraju</w:t>
            </w:r>
          </w:p>
        </w:tc>
        <w:tc>
          <w:tcPr>
            <w:tcW w:w="4161" w:type="dxa"/>
            <w:gridSpan w:val="3"/>
          </w:tcPr>
          <w:p w14:paraId="2253DE50" w14:textId="77777777" w:rsidR="00A16B88" w:rsidRPr="00C15AD5" w:rsidRDefault="00A16B88" w:rsidP="00A16B88">
            <w:pPr>
              <w:keepNext/>
              <w:rPr>
                <w:b/>
              </w:rPr>
            </w:pPr>
          </w:p>
        </w:tc>
        <w:tc>
          <w:tcPr>
            <w:tcW w:w="1050" w:type="dxa"/>
            <w:gridSpan w:val="2"/>
          </w:tcPr>
          <w:p w14:paraId="0684677A" w14:textId="77777777" w:rsidR="00A16B88" w:rsidRPr="00C15AD5" w:rsidRDefault="00A16B88" w:rsidP="00A16B88">
            <w:pPr>
              <w:keepNext/>
              <w:rPr>
                <w:b/>
              </w:rPr>
            </w:pPr>
            <w:r w:rsidRPr="00C15AD5">
              <w:rPr>
                <w:b/>
              </w:rPr>
              <w:t>1x</w:t>
            </w:r>
          </w:p>
        </w:tc>
      </w:tr>
      <w:tr w:rsidR="004D4790" w:rsidRPr="009079F8" w14:paraId="26E12EC2" w14:textId="77777777" w:rsidTr="00906EDA">
        <w:trPr>
          <w:gridAfter w:val="1"/>
          <w:wAfter w:w="61" w:type="dxa"/>
          <w:cantSplit/>
        </w:trPr>
        <w:tc>
          <w:tcPr>
            <w:tcW w:w="446" w:type="dxa"/>
            <w:gridSpan w:val="2"/>
          </w:tcPr>
          <w:p w14:paraId="44BFDC84" w14:textId="77777777" w:rsidR="004D4790" w:rsidRPr="009079F8" w:rsidRDefault="004D4790" w:rsidP="004D4790">
            <w:pPr>
              <w:rPr>
                <w:b/>
              </w:rPr>
            </w:pPr>
          </w:p>
        </w:tc>
        <w:tc>
          <w:tcPr>
            <w:tcW w:w="434" w:type="dxa"/>
            <w:gridSpan w:val="2"/>
          </w:tcPr>
          <w:p w14:paraId="0F7B8A20" w14:textId="77777777" w:rsidR="004D4790" w:rsidRPr="009079F8" w:rsidRDefault="004D4790" w:rsidP="004D4790">
            <w:pPr>
              <w:rPr>
                <w:i/>
              </w:rPr>
            </w:pPr>
            <w:r w:rsidRPr="009079F8">
              <w:rPr>
                <w:i/>
              </w:rPr>
              <w:t>a</w:t>
            </w:r>
          </w:p>
        </w:tc>
        <w:tc>
          <w:tcPr>
            <w:tcW w:w="4131" w:type="dxa"/>
            <w:gridSpan w:val="3"/>
          </w:tcPr>
          <w:p w14:paraId="116E9CC2" w14:textId="77777777" w:rsidR="004D4790" w:rsidRDefault="004D4790" w:rsidP="004D4790">
            <w:pPr>
              <w:pStyle w:val="pqiTabBody"/>
            </w:pPr>
            <w:r w:rsidRPr="009079F8">
              <w:t>Kod rodzaju gwaranta</w:t>
            </w:r>
          </w:p>
          <w:p w14:paraId="5B807B9E" w14:textId="01CB9878" w:rsidR="0079329A" w:rsidRPr="001D5D9E" w:rsidRDefault="004D4790" w:rsidP="004D4790">
            <w:pPr>
              <w:rPr>
                <w:rFonts w:ascii="Courier New" w:hAnsi="Courier New"/>
                <w:color w:val="0000FF"/>
                <w:rPrChange w:id="1990" w:author="Jurkowska Monika" w:date="2022-11-14T21:27:00Z">
                  <w:rPr/>
                </w:rPrChange>
              </w:rPr>
            </w:pPr>
            <w:r>
              <w:rPr>
                <w:rFonts w:ascii="Courier New" w:hAnsi="Courier New" w:cs="Courier New"/>
                <w:noProof/>
                <w:color w:val="0000FF"/>
              </w:rPr>
              <w:t>GuarantorTypeCode</w:t>
            </w:r>
          </w:p>
        </w:tc>
        <w:tc>
          <w:tcPr>
            <w:tcW w:w="433" w:type="dxa"/>
            <w:gridSpan w:val="2"/>
          </w:tcPr>
          <w:p w14:paraId="6B133EA1" w14:textId="77777777" w:rsidR="004D4790" w:rsidRPr="009079F8" w:rsidRDefault="004D4790" w:rsidP="004D4790">
            <w:pPr>
              <w:jc w:val="center"/>
            </w:pPr>
            <w:r w:rsidRPr="009079F8">
              <w:t>R</w:t>
            </w:r>
          </w:p>
        </w:tc>
        <w:tc>
          <w:tcPr>
            <w:tcW w:w="2889" w:type="dxa"/>
            <w:gridSpan w:val="4"/>
          </w:tcPr>
          <w:p w14:paraId="5C568559" w14:textId="77777777" w:rsidR="004D4790" w:rsidRPr="009079F8" w:rsidRDefault="004D4790" w:rsidP="004D4790"/>
        </w:tc>
        <w:tc>
          <w:tcPr>
            <w:tcW w:w="4161" w:type="dxa"/>
            <w:gridSpan w:val="3"/>
          </w:tcPr>
          <w:p w14:paraId="2FD26975" w14:textId="77777777" w:rsidR="00D263F8" w:rsidRDefault="004D4790" w:rsidP="004D4790">
            <w:pPr>
              <w:rPr>
                <w:ins w:id="1991" w:author="Jurkowska Monika" w:date="2022-11-14T21:27:00Z"/>
                <w:lang w:eastAsia="en-GB"/>
              </w:rPr>
            </w:pPr>
            <w:r>
              <w:rPr>
                <w:lang w:eastAsia="en-GB"/>
              </w:rPr>
              <w:t>Wartość z enumeracji „</w:t>
            </w:r>
            <w:r>
              <w:rPr>
                <w:lang w:eastAsia="en-GB"/>
              </w:rPr>
              <w:fldChar w:fldCharType="begin"/>
            </w:r>
            <w:r>
              <w:rPr>
                <w:lang w:eastAsia="en-GB"/>
              </w:rPr>
              <w:instrText xml:space="preserve"> REF _Ref267947321 \h  \* MERGEFORMAT </w:instrText>
            </w:r>
            <w:r>
              <w:rPr>
                <w:lang w:eastAsia="en-GB"/>
              </w:rPr>
            </w:r>
            <w:r>
              <w:rPr>
                <w:lang w:eastAsia="en-GB"/>
              </w:rPr>
              <w:fldChar w:fldCharType="separate"/>
            </w:r>
            <w:r>
              <w:t>Kody rodzaju gwaranta (</w:t>
            </w:r>
            <w:proofErr w:type="spellStart"/>
            <w:r>
              <w:t>Guarantor</w:t>
            </w:r>
            <w:proofErr w:type="spellEnd"/>
            <w:r>
              <w:t xml:space="preserve"> </w:t>
            </w:r>
            <w:proofErr w:type="spellStart"/>
            <w:r>
              <w:t>type</w:t>
            </w:r>
            <w:proofErr w:type="spellEnd"/>
            <w:r>
              <w:t xml:space="preserve"> </w:t>
            </w:r>
            <w:proofErr w:type="spellStart"/>
            <w:r>
              <w:t>codes</w:t>
            </w:r>
            <w:proofErr w:type="spellEnd"/>
            <w:r>
              <w:t>)</w:t>
            </w:r>
            <w:r>
              <w:rPr>
                <w:lang w:eastAsia="en-GB"/>
              </w:rPr>
              <w:fldChar w:fldCharType="end"/>
            </w:r>
            <w:r>
              <w:rPr>
                <w:lang w:eastAsia="en-GB"/>
              </w:rPr>
              <w:t>”.</w:t>
            </w:r>
          </w:p>
          <w:p w14:paraId="7E467FAB" w14:textId="32756941" w:rsidR="00F952B1" w:rsidRPr="009079F8" w:rsidRDefault="00F952B1" w:rsidP="004D4790">
            <w:ins w:id="1992" w:author="Jurkowska Monika" w:date="2022-11-14T21:27:00Z">
              <w:r>
                <w:t>Jeżeli w polu dotyczącym kodu rodzaju gwaranta podano „5- Nie złożono gwarancji zgodnie z art. 17 ust. 2 i art. 17 ust. 5 lit. b) dyrektywy (UE) 2020/262”, wówczas kod wyrobu akcyzowego zawarty w ostatnim dokumencie e-AD (pole 17b w tabeli 1) lub w ostatnim komunikacie „Raport odbioru/wywozu”, o ile taki istnieje, (pole 7d w tabeli 6), w którym wskazano częściową odmowę, musi odnosić się do produktu energetycznego.</w:t>
              </w:r>
            </w:ins>
          </w:p>
        </w:tc>
        <w:tc>
          <w:tcPr>
            <w:tcW w:w="1050" w:type="dxa"/>
            <w:gridSpan w:val="2"/>
          </w:tcPr>
          <w:p w14:paraId="719CC93D" w14:textId="77777777" w:rsidR="004D4790" w:rsidRPr="009079F8" w:rsidRDefault="004D4790" w:rsidP="004D4790">
            <w:r w:rsidRPr="009079F8">
              <w:t>n..4</w:t>
            </w:r>
          </w:p>
        </w:tc>
      </w:tr>
      <w:tr w:rsidR="00906EDA" w:rsidRPr="009079F8" w14:paraId="49313FE5" w14:textId="77777777" w:rsidTr="00906EDA">
        <w:trPr>
          <w:gridAfter w:val="2"/>
          <w:wAfter w:w="253" w:type="dxa"/>
        </w:trPr>
        <w:tc>
          <w:tcPr>
            <w:tcW w:w="800" w:type="dxa"/>
            <w:gridSpan w:val="3"/>
          </w:tcPr>
          <w:p w14:paraId="27CB9D39" w14:textId="77777777" w:rsidR="004D4790" w:rsidRPr="009079F8" w:rsidRDefault="004D4790" w:rsidP="00D32117">
            <w:pPr>
              <w:pStyle w:val="pqiTabHead"/>
              <w:rPr>
                <w:i/>
              </w:rPr>
            </w:pPr>
            <w:r>
              <w:lastRenderedPageBreak/>
              <w:t>3.4.1</w:t>
            </w:r>
          </w:p>
        </w:tc>
        <w:tc>
          <w:tcPr>
            <w:tcW w:w="3577" w:type="dxa"/>
            <w:gridSpan w:val="2"/>
          </w:tcPr>
          <w:p w14:paraId="495B57E4" w14:textId="77777777" w:rsidR="004D4790" w:rsidRDefault="004D4790" w:rsidP="00D32117">
            <w:pPr>
              <w:pStyle w:val="pqiTabHead"/>
            </w:pPr>
            <w:r w:rsidRPr="009079F8">
              <w:t>PODMIOT Gwarant</w:t>
            </w:r>
          </w:p>
          <w:p w14:paraId="5047AAE8" w14:textId="2113C84E" w:rsidR="0079329A" w:rsidRPr="001D5D9E" w:rsidRDefault="004D4790" w:rsidP="00D32117">
            <w:pPr>
              <w:pStyle w:val="pqiTabHead"/>
              <w:rPr>
                <w:rFonts w:ascii="Courier New" w:hAnsi="Courier New"/>
                <w:color w:val="0000FF"/>
                <w:rPrChange w:id="1993" w:author="Jurkowska Monika" w:date="2022-11-14T21:27:00Z">
                  <w:rPr/>
                </w:rPrChange>
              </w:rPr>
            </w:pPr>
            <w:r>
              <w:rPr>
                <w:rFonts w:ascii="Courier New" w:hAnsi="Courier New" w:cs="Courier New"/>
                <w:noProof/>
                <w:color w:val="0000FF"/>
              </w:rPr>
              <w:t>GuarantorTrader</w:t>
            </w:r>
          </w:p>
        </w:tc>
        <w:tc>
          <w:tcPr>
            <w:tcW w:w="391" w:type="dxa"/>
          </w:tcPr>
          <w:p w14:paraId="68746164" w14:textId="77777777" w:rsidR="004D4790" w:rsidRPr="009079F8" w:rsidRDefault="004D4790" w:rsidP="00D32117">
            <w:pPr>
              <w:pStyle w:val="pqiTabHead"/>
            </w:pPr>
            <w:r>
              <w:t>D</w:t>
            </w:r>
          </w:p>
        </w:tc>
        <w:tc>
          <w:tcPr>
            <w:tcW w:w="2071" w:type="dxa"/>
            <w:gridSpan w:val="6"/>
          </w:tcPr>
          <w:p w14:paraId="53C934BC" w14:textId="77777777" w:rsidR="004D4790" w:rsidRDefault="004D4790" w:rsidP="00D32117">
            <w:pPr>
              <w:pStyle w:val="pqiTabHead"/>
            </w:pPr>
            <w:r w:rsidRPr="009079F8">
              <w:t xml:space="preserve">„R”, jeżeli ma zastosowanie jeden </w:t>
            </w:r>
            <w:r>
              <w:br/>
            </w:r>
            <w:r w:rsidRPr="009079F8">
              <w:t>z następujących kodów rodzaju gwaranta</w:t>
            </w:r>
            <w:r>
              <w:t xml:space="preserve"> z pola 3.4a</w:t>
            </w:r>
            <w:r w:rsidRPr="009079F8">
              <w:t>: 2, 3, 12, 13, 23, 24, 34, 123, 124, 134, 234 lub 1234.</w:t>
            </w:r>
          </w:p>
          <w:p w14:paraId="68F8F05A" w14:textId="77777777" w:rsidR="004D4790" w:rsidRPr="00FE24B5" w:rsidRDefault="004D4790" w:rsidP="00D32117">
            <w:pPr>
              <w:pStyle w:val="pqiTabHead"/>
            </w:pPr>
            <w:r>
              <w:t>W pozostałych przypadkach nie stosuje się.</w:t>
            </w:r>
          </w:p>
        </w:tc>
        <w:tc>
          <w:tcPr>
            <w:tcW w:w="4575" w:type="dxa"/>
            <w:gridSpan w:val="3"/>
          </w:tcPr>
          <w:p w14:paraId="3129A7A7" w14:textId="77777777" w:rsidR="004D4790" w:rsidRDefault="004D4790" w:rsidP="00D32117">
            <w:pPr>
              <w:pStyle w:val="pqiTabHead"/>
            </w:pPr>
            <w:r w:rsidRPr="009079F8">
              <w:t xml:space="preserve">Należy </w:t>
            </w:r>
            <w:r>
              <w:t>podać dane</w:t>
            </w:r>
            <w:r w:rsidRPr="009079F8">
              <w:t xml:space="preserve"> przewoźnika lub</w:t>
            </w:r>
            <w:r>
              <w:t>/i</w:t>
            </w:r>
            <w:r w:rsidRPr="009079F8">
              <w:t xml:space="preserve"> właściciela wyrobów, jeżeli wnoszą oni gwarancję.</w:t>
            </w:r>
          </w:p>
          <w:p w14:paraId="26118E48" w14:textId="77777777" w:rsidR="004D4790" w:rsidRDefault="004D4790" w:rsidP="00D32117">
            <w:pPr>
              <w:pStyle w:val="pqiTabHead"/>
            </w:pPr>
            <w:r>
              <w:t>Zależnie od wartości pola 11a ilość elementów 11.1 ma wynosić:</w:t>
            </w:r>
          </w:p>
          <w:p w14:paraId="0A8C271E" w14:textId="77777777" w:rsidR="004D4790" w:rsidRDefault="004D4790" w:rsidP="00D32117">
            <w:pPr>
              <w:pStyle w:val="pqiTabHead"/>
            </w:pPr>
            <w:r>
              <w:t>- 0, gdy wybrano kod rodzaju gwaranta 1, 4, 14</w:t>
            </w:r>
          </w:p>
          <w:p w14:paraId="3DC55DE6" w14:textId="77777777" w:rsidR="004D4790" w:rsidRPr="001536A8" w:rsidRDefault="004D4790" w:rsidP="00D32117">
            <w:pPr>
              <w:pStyle w:val="pqiTabHead"/>
            </w:pPr>
            <w:r>
              <w:t xml:space="preserve">- 1, gdy wybrano kod rodzaju gwaranta </w:t>
            </w:r>
            <w:r w:rsidRPr="001536A8">
              <w:t>2, 3, 12, 13, 24, 34, 124, 134</w:t>
            </w:r>
          </w:p>
          <w:p w14:paraId="57B01CA4" w14:textId="77777777" w:rsidR="004D4790" w:rsidRPr="009079F8" w:rsidRDefault="004D4790" w:rsidP="00D32117">
            <w:pPr>
              <w:pStyle w:val="pqiTabHead"/>
            </w:pPr>
            <w:r>
              <w:t>- 2, gdy wybrano kod rodzaju gwaranta 23, 123, 234,</w:t>
            </w:r>
            <w:r w:rsidRPr="001536A8">
              <w:t>1234</w:t>
            </w:r>
          </w:p>
        </w:tc>
        <w:tc>
          <w:tcPr>
            <w:tcW w:w="1877" w:type="dxa"/>
            <w:gridSpan w:val="2"/>
          </w:tcPr>
          <w:p w14:paraId="1A47A27C" w14:textId="77777777" w:rsidR="004D4790" w:rsidRPr="009079F8" w:rsidRDefault="004D4790" w:rsidP="00D32117">
            <w:pPr>
              <w:pStyle w:val="pqiTabHead"/>
            </w:pPr>
            <w:r w:rsidRPr="009079F8">
              <w:t>2X</w:t>
            </w:r>
          </w:p>
        </w:tc>
      </w:tr>
      <w:tr w:rsidR="00906EDA" w:rsidRPr="009079F8" w14:paraId="6BC79F34" w14:textId="77777777" w:rsidTr="00906EDA">
        <w:trPr>
          <w:gridAfter w:val="2"/>
          <w:wAfter w:w="253" w:type="dxa"/>
        </w:trPr>
        <w:tc>
          <w:tcPr>
            <w:tcW w:w="800" w:type="dxa"/>
            <w:gridSpan w:val="3"/>
          </w:tcPr>
          <w:p w14:paraId="016D0DA9" w14:textId="77777777" w:rsidR="004D4790" w:rsidRPr="009079F8" w:rsidRDefault="004D4790" w:rsidP="00D32117">
            <w:pPr>
              <w:pStyle w:val="pqiTabBody"/>
              <w:rPr>
                <w:i/>
              </w:rPr>
            </w:pPr>
          </w:p>
        </w:tc>
        <w:tc>
          <w:tcPr>
            <w:tcW w:w="3577" w:type="dxa"/>
            <w:gridSpan w:val="2"/>
          </w:tcPr>
          <w:p w14:paraId="4FB1BB39" w14:textId="77777777" w:rsidR="004D4790" w:rsidRDefault="004D4790" w:rsidP="00D32117">
            <w:pPr>
              <w:pStyle w:val="pqiTabBody"/>
            </w:pPr>
            <w:r>
              <w:t>JĘZYK ELEMENTU</w:t>
            </w:r>
            <w:r w:rsidRPr="009079F8">
              <w:t xml:space="preserve"> </w:t>
            </w:r>
          </w:p>
          <w:p w14:paraId="706867B3" w14:textId="5D2A0DA1" w:rsidR="0079329A" w:rsidRPr="001D5D9E" w:rsidRDefault="004D4790" w:rsidP="00D32117">
            <w:pPr>
              <w:pStyle w:val="pqiTabBody"/>
              <w:rPr>
                <w:rFonts w:ascii="Courier New" w:hAnsi="Courier New"/>
                <w:color w:val="0000FF"/>
                <w:rPrChange w:id="1994" w:author="Jurkowska Monika" w:date="2022-11-14T21:27:00Z">
                  <w:rPr/>
                </w:rPrChange>
              </w:rPr>
            </w:pPr>
            <w:r>
              <w:rPr>
                <w:rFonts w:ascii="Courier New" w:hAnsi="Courier New" w:cs="Courier New"/>
                <w:noProof/>
                <w:color w:val="0000FF"/>
              </w:rPr>
              <w:t>@language</w:t>
            </w:r>
          </w:p>
        </w:tc>
        <w:tc>
          <w:tcPr>
            <w:tcW w:w="391" w:type="dxa"/>
          </w:tcPr>
          <w:p w14:paraId="705F3C34" w14:textId="77777777" w:rsidR="004D4790" w:rsidRPr="009079F8" w:rsidRDefault="004D4790" w:rsidP="00D32117">
            <w:pPr>
              <w:pStyle w:val="pqiTabBody"/>
            </w:pPr>
            <w:r>
              <w:t>D</w:t>
            </w:r>
          </w:p>
        </w:tc>
        <w:tc>
          <w:tcPr>
            <w:tcW w:w="2071" w:type="dxa"/>
            <w:gridSpan w:val="6"/>
          </w:tcPr>
          <w:p w14:paraId="1095929A" w14:textId="77777777" w:rsidR="004D4790" w:rsidRDefault="004D4790" w:rsidP="00D32117">
            <w:pPr>
              <w:pStyle w:val="pqiTabBody"/>
            </w:pPr>
            <w:r w:rsidRPr="009079F8">
              <w:t xml:space="preserve">„R”, jeżeli stosuje się </w:t>
            </w:r>
            <w:r>
              <w:t xml:space="preserve">co najmniej jedno </w:t>
            </w:r>
            <w:r>
              <w:br/>
              <w:t>z</w:t>
            </w:r>
            <w:r w:rsidRPr="009079F8">
              <w:t xml:space="preserve"> p</w:t>
            </w:r>
            <w:r>
              <w:t>ó</w:t>
            </w:r>
            <w:r w:rsidRPr="009079F8">
              <w:t>l tekstow</w:t>
            </w:r>
            <w:r w:rsidR="00C74F68">
              <w:t>ych: 3.4.1b</w:t>
            </w:r>
            <w:r>
              <w:t>, 3.4.1c, 3.4</w:t>
            </w:r>
            <w:r w:rsidR="00B30887">
              <w:t>.1d</w:t>
            </w:r>
            <w:r>
              <w:t>, 3.4</w:t>
            </w:r>
            <w:r w:rsidR="00C74F68">
              <w:t>.1e</w:t>
            </w:r>
            <w:r>
              <w:t xml:space="preserve"> lub 3.4</w:t>
            </w:r>
            <w:r w:rsidR="00C74F68">
              <w:t>.1f</w:t>
            </w:r>
            <w:r w:rsidRPr="009079F8">
              <w:t>.</w:t>
            </w:r>
          </w:p>
          <w:p w14:paraId="5525CD39" w14:textId="77777777" w:rsidR="004D4790" w:rsidRPr="009079F8" w:rsidRDefault="004D4790" w:rsidP="00D32117">
            <w:pPr>
              <w:pStyle w:val="pqiTabBody"/>
            </w:pPr>
            <w:r>
              <w:t>W pozostałych przypadkach nie stosuje się.</w:t>
            </w:r>
          </w:p>
        </w:tc>
        <w:tc>
          <w:tcPr>
            <w:tcW w:w="4575" w:type="dxa"/>
            <w:gridSpan w:val="3"/>
          </w:tcPr>
          <w:p w14:paraId="263EF526" w14:textId="77777777" w:rsidR="004D4790" w:rsidRDefault="004D4790" w:rsidP="00D32117">
            <w:pPr>
              <w:pStyle w:val="pqiTabBody"/>
            </w:pPr>
            <w:r>
              <w:t>Atrybut.</w:t>
            </w:r>
          </w:p>
          <w:p w14:paraId="584F8CCB" w14:textId="1FABDBF0" w:rsidR="00D263F8" w:rsidRPr="009079F8" w:rsidRDefault="004D4790" w:rsidP="00D32117">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877" w:type="dxa"/>
            <w:gridSpan w:val="2"/>
          </w:tcPr>
          <w:p w14:paraId="7ED9275A" w14:textId="77777777" w:rsidR="004D4790" w:rsidRPr="009079F8" w:rsidRDefault="004D4790" w:rsidP="00D32117">
            <w:pPr>
              <w:pStyle w:val="pqiTabBody"/>
            </w:pPr>
            <w:r w:rsidRPr="009079F8">
              <w:t>a2</w:t>
            </w:r>
          </w:p>
        </w:tc>
      </w:tr>
      <w:tr w:rsidR="00864F24" w:rsidRPr="009079F8" w14:paraId="2147B8C1" w14:textId="77777777" w:rsidTr="00F952B1">
        <w:tc>
          <w:tcPr>
            <w:tcW w:w="394" w:type="dxa"/>
          </w:tcPr>
          <w:p w14:paraId="6433834D" w14:textId="77777777" w:rsidR="004D4790" w:rsidRPr="009079F8" w:rsidRDefault="004D4790" w:rsidP="00D32117">
            <w:pPr>
              <w:pStyle w:val="pqiTabBody"/>
              <w:rPr>
                <w:b/>
              </w:rPr>
            </w:pPr>
          </w:p>
        </w:tc>
        <w:tc>
          <w:tcPr>
            <w:tcW w:w="406" w:type="dxa"/>
            <w:gridSpan w:val="2"/>
          </w:tcPr>
          <w:p w14:paraId="27411317" w14:textId="77777777" w:rsidR="004D4790" w:rsidRPr="009079F8" w:rsidRDefault="004D4790" w:rsidP="00D32117">
            <w:pPr>
              <w:pStyle w:val="pqiTabBody"/>
              <w:rPr>
                <w:i/>
              </w:rPr>
            </w:pPr>
            <w:r w:rsidRPr="009079F8">
              <w:rPr>
                <w:i/>
              </w:rPr>
              <w:t>a</w:t>
            </w:r>
          </w:p>
        </w:tc>
        <w:tc>
          <w:tcPr>
            <w:tcW w:w="4211" w:type="dxa"/>
            <w:gridSpan w:val="4"/>
          </w:tcPr>
          <w:p w14:paraId="06862556" w14:textId="5A8360B4" w:rsidR="0079329A" w:rsidRPr="001D5D9E" w:rsidRDefault="004D4790" w:rsidP="00D32117">
            <w:pPr>
              <w:pStyle w:val="pqiTabBody"/>
              <w:rPr>
                <w:rFonts w:ascii="Courier New" w:hAnsi="Courier New"/>
                <w:color w:val="0000FF"/>
                <w:rPrChange w:id="1995" w:author="Jurkowska Monika" w:date="2022-11-14T21:27:00Z">
                  <w:rPr/>
                </w:rPrChange>
              </w:rPr>
            </w:pPr>
            <w:r w:rsidRPr="009079F8">
              <w:t xml:space="preserve">Numer </w:t>
            </w:r>
            <w:r>
              <w:t>akcyzowy</w:t>
            </w:r>
            <w:r w:rsidRPr="009079F8">
              <w:t xml:space="preserve"> podmiotu </w:t>
            </w:r>
            <w:r>
              <w:br/>
            </w:r>
            <w:r>
              <w:rPr>
                <w:rFonts w:ascii="Courier New" w:hAnsi="Courier New" w:cs="Courier New"/>
                <w:noProof/>
                <w:color w:val="0000FF"/>
              </w:rPr>
              <w:t>TraderExciseNumber</w:t>
            </w:r>
          </w:p>
        </w:tc>
        <w:tc>
          <w:tcPr>
            <w:tcW w:w="515" w:type="dxa"/>
            <w:gridSpan w:val="4"/>
          </w:tcPr>
          <w:p w14:paraId="63530EC2" w14:textId="77777777" w:rsidR="004D4790" w:rsidRPr="009079F8" w:rsidRDefault="004D4790" w:rsidP="00D32117">
            <w:pPr>
              <w:pStyle w:val="pqiTabBody"/>
            </w:pPr>
            <w:r w:rsidRPr="009079F8">
              <w:t>O</w:t>
            </w:r>
          </w:p>
        </w:tc>
        <w:tc>
          <w:tcPr>
            <w:tcW w:w="2807" w:type="dxa"/>
            <w:gridSpan w:val="2"/>
            <w:shd w:val="clear" w:color="auto" w:fill="auto"/>
          </w:tcPr>
          <w:p w14:paraId="046A235D" w14:textId="77777777" w:rsidR="004D4790" w:rsidRPr="009079F8" w:rsidRDefault="004D4790" w:rsidP="00D32117">
            <w:pPr>
              <w:pStyle w:val="pqiTabBody"/>
            </w:pPr>
          </w:p>
        </w:tc>
        <w:tc>
          <w:tcPr>
            <w:tcW w:w="4161" w:type="dxa"/>
            <w:gridSpan w:val="3"/>
          </w:tcPr>
          <w:p w14:paraId="76DB5610" w14:textId="61C3D70C" w:rsidR="004D4790" w:rsidRPr="009079F8" w:rsidRDefault="00D263F8" w:rsidP="00D32117">
            <w:pPr>
              <w:pStyle w:val="pqiTabBody"/>
            </w:pPr>
            <w:ins w:id="1996" w:author="Jurkowska Monika" w:date="2022-11-14T21:27:00Z">
              <w:r>
                <w:t xml:space="preserve">Należy podać ważny numer akcyzowy SEED lub numer identyfikacyjny VAT </w:t>
              </w:r>
              <w:r>
                <w:lastRenderedPageBreak/>
                <w:t>przewoźnika lub właściciela wyrobów akcyzowych.</w:t>
              </w:r>
            </w:ins>
          </w:p>
        </w:tc>
        <w:tc>
          <w:tcPr>
            <w:tcW w:w="1111" w:type="dxa"/>
            <w:gridSpan w:val="3"/>
          </w:tcPr>
          <w:p w14:paraId="57819541" w14:textId="77777777" w:rsidR="004D4790" w:rsidRPr="009079F8" w:rsidRDefault="004D4790" w:rsidP="00D32117">
            <w:pPr>
              <w:pStyle w:val="pqiTabBody"/>
            </w:pPr>
            <w:r w:rsidRPr="009079F8">
              <w:lastRenderedPageBreak/>
              <w:t>an13</w:t>
            </w:r>
          </w:p>
        </w:tc>
      </w:tr>
      <w:tr w:rsidR="00C74F68" w:rsidRPr="009079F8" w14:paraId="2B137738" w14:textId="77777777" w:rsidTr="00F952B1">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1997"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1998" w:author="Jurkowska Monika" w:date="2022-11-14T21:27:00Z">
            <w:trPr>
              <w:gridAfter w:val="0"/>
              <w:wAfter w:w="253" w:type="dxa"/>
            </w:trPr>
          </w:trPrChange>
        </w:trPr>
        <w:tc>
          <w:tcPr>
            <w:tcW w:w="394" w:type="dxa"/>
            <w:tcPrChange w:id="1999" w:author="Jurkowska Monika" w:date="2022-11-14T21:27:00Z">
              <w:tcPr>
                <w:tcW w:w="394" w:type="dxa"/>
              </w:tcPr>
            </w:tcPrChange>
          </w:tcPr>
          <w:p w14:paraId="57878B4B" w14:textId="77777777" w:rsidR="00C74F68" w:rsidRPr="009079F8" w:rsidRDefault="00C74F68" w:rsidP="00D32117">
            <w:pPr>
              <w:pStyle w:val="pqiTabBody"/>
              <w:rPr>
                <w:b/>
              </w:rPr>
            </w:pPr>
          </w:p>
        </w:tc>
        <w:tc>
          <w:tcPr>
            <w:tcW w:w="406" w:type="dxa"/>
            <w:gridSpan w:val="2"/>
            <w:tcPrChange w:id="2000" w:author="Jurkowska Monika" w:date="2022-11-14T21:27:00Z">
              <w:tcPr>
                <w:tcW w:w="406" w:type="dxa"/>
                <w:gridSpan w:val="2"/>
              </w:tcPr>
            </w:tcPrChange>
          </w:tcPr>
          <w:p w14:paraId="05F7AB85" w14:textId="77777777" w:rsidR="00C74F68" w:rsidRPr="009079F8" w:rsidRDefault="00C74F68" w:rsidP="00D32117">
            <w:pPr>
              <w:pStyle w:val="pqiTabBody"/>
              <w:rPr>
                <w:i/>
              </w:rPr>
            </w:pPr>
            <w:r>
              <w:rPr>
                <w:i/>
              </w:rPr>
              <w:t>b</w:t>
            </w:r>
          </w:p>
        </w:tc>
        <w:tc>
          <w:tcPr>
            <w:tcW w:w="4211" w:type="dxa"/>
            <w:gridSpan w:val="4"/>
            <w:tcPrChange w:id="2001" w:author="Jurkowska Monika" w:date="2022-11-14T21:27:00Z">
              <w:tcPr>
                <w:tcW w:w="3577" w:type="dxa"/>
                <w:gridSpan w:val="2"/>
              </w:tcPr>
            </w:tcPrChange>
          </w:tcPr>
          <w:p w14:paraId="097BB6AE" w14:textId="77777777" w:rsidR="00C74F68" w:rsidRDefault="00C74F68" w:rsidP="00D32117">
            <w:pPr>
              <w:pStyle w:val="pqiTabBody"/>
            </w:pPr>
            <w:r w:rsidRPr="009079F8">
              <w:t>Nazwa podmiotu gospodarczego</w:t>
            </w:r>
          </w:p>
          <w:p w14:paraId="6A1BEEE0" w14:textId="10A672F4" w:rsidR="0079329A" w:rsidRPr="001D5D9E" w:rsidRDefault="00C74F68" w:rsidP="00D32117">
            <w:pPr>
              <w:pStyle w:val="pqiTabBody"/>
              <w:rPr>
                <w:rFonts w:ascii="Courier New" w:hAnsi="Courier New"/>
                <w:color w:val="0000FF"/>
                <w:rPrChange w:id="2002" w:author="Jurkowska Monika" w:date="2022-11-14T21:27:00Z">
                  <w:rPr/>
                </w:rPrChange>
              </w:rPr>
            </w:pPr>
            <w:r>
              <w:rPr>
                <w:rFonts w:ascii="Courier New" w:hAnsi="Courier New" w:cs="Courier New"/>
                <w:noProof/>
                <w:color w:val="0000FF"/>
              </w:rPr>
              <w:t>TraderName</w:t>
            </w:r>
          </w:p>
        </w:tc>
        <w:tc>
          <w:tcPr>
            <w:tcW w:w="515" w:type="dxa"/>
            <w:gridSpan w:val="4"/>
            <w:tcPrChange w:id="2003" w:author="Jurkowska Monika" w:date="2022-11-14T21:27:00Z">
              <w:tcPr>
                <w:tcW w:w="391" w:type="dxa"/>
              </w:tcPr>
            </w:tcPrChange>
          </w:tcPr>
          <w:p w14:paraId="4CA7F405" w14:textId="77777777" w:rsidR="00C74F68" w:rsidRPr="009079F8" w:rsidRDefault="00C74F68" w:rsidP="00D32117">
            <w:pPr>
              <w:pStyle w:val="pqiTabBody"/>
            </w:pPr>
            <w:r w:rsidRPr="009079F8">
              <w:t>C</w:t>
            </w:r>
          </w:p>
        </w:tc>
        <w:tc>
          <w:tcPr>
            <w:tcW w:w="2807" w:type="dxa"/>
            <w:gridSpan w:val="2"/>
            <w:vMerge w:val="restart"/>
            <w:tcPrChange w:id="2004" w:author="Jurkowska Monika" w:date="2022-11-14T21:27:00Z">
              <w:tcPr>
                <w:tcW w:w="2071" w:type="dxa"/>
                <w:gridSpan w:val="6"/>
                <w:vMerge w:val="restart"/>
              </w:tcPr>
            </w:tcPrChange>
          </w:tcPr>
          <w:p w14:paraId="62494C31" w14:textId="77777777" w:rsidR="00C74F68" w:rsidRPr="009079F8" w:rsidRDefault="00C74F68" w:rsidP="00C74F68">
            <w:pPr>
              <w:pStyle w:val="pqiTabBody"/>
            </w:pPr>
            <w:r>
              <w:t>W przypadku 3.4.1</w:t>
            </w:r>
            <w:r>
              <w:rPr>
                <w:i/>
              </w:rPr>
              <w:t>b</w:t>
            </w:r>
            <w:r w:rsidRPr="009079F8">
              <w:t xml:space="preserve">, </w:t>
            </w:r>
            <w:r>
              <w:t>c</w:t>
            </w:r>
            <w:r w:rsidRPr="009079F8">
              <w:t xml:space="preserve">, </w:t>
            </w:r>
            <w:r>
              <w:rPr>
                <w:i/>
              </w:rPr>
              <w:t>e</w:t>
            </w:r>
            <w:r w:rsidRPr="009079F8">
              <w:t xml:space="preserve"> i </w:t>
            </w:r>
            <w:r>
              <w:rPr>
                <w:i/>
              </w:rPr>
              <w:t>f</w:t>
            </w:r>
            <w:r w:rsidRPr="009079F8">
              <w:t xml:space="preserve">: „O”, jeżeli jest podany numer </w:t>
            </w:r>
            <w:r>
              <w:t>akcyzowy</w:t>
            </w:r>
            <w:r w:rsidRPr="009079F8">
              <w:t xml:space="preserve"> podmiotu, w przeciwnym razie „R”.</w:t>
            </w:r>
          </w:p>
        </w:tc>
        <w:tc>
          <w:tcPr>
            <w:tcW w:w="4161" w:type="dxa"/>
            <w:gridSpan w:val="3"/>
            <w:tcPrChange w:id="2005" w:author="Jurkowska Monika" w:date="2022-11-14T21:27:00Z">
              <w:tcPr>
                <w:tcW w:w="4575" w:type="dxa"/>
                <w:gridSpan w:val="3"/>
              </w:tcPr>
            </w:tcPrChange>
          </w:tcPr>
          <w:p w14:paraId="30FCCE9D" w14:textId="77777777" w:rsidR="00C74F68" w:rsidRPr="009079F8" w:rsidRDefault="00C74F68" w:rsidP="00D32117">
            <w:pPr>
              <w:pStyle w:val="pqiTabBody"/>
            </w:pPr>
          </w:p>
        </w:tc>
        <w:tc>
          <w:tcPr>
            <w:tcW w:w="1111" w:type="dxa"/>
            <w:gridSpan w:val="3"/>
            <w:tcPrChange w:id="2006" w:author="Jurkowska Monika" w:date="2022-11-14T21:27:00Z">
              <w:tcPr>
                <w:tcW w:w="1877" w:type="dxa"/>
                <w:gridSpan w:val="2"/>
              </w:tcPr>
            </w:tcPrChange>
          </w:tcPr>
          <w:p w14:paraId="6D8F3C91" w14:textId="77777777" w:rsidR="00C74F68" w:rsidRPr="009079F8" w:rsidRDefault="00C74F68" w:rsidP="00D32117">
            <w:pPr>
              <w:pStyle w:val="pqiTabBody"/>
            </w:pPr>
            <w:r w:rsidRPr="009079F8">
              <w:t>an..182</w:t>
            </w:r>
          </w:p>
        </w:tc>
      </w:tr>
      <w:tr w:rsidR="00C74F68" w:rsidRPr="009079F8" w14:paraId="466FA4C6" w14:textId="77777777" w:rsidTr="00F952B1">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007"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2008" w:author="Jurkowska Monika" w:date="2022-11-14T21:27:00Z">
            <w:trPr>
              <w:gridAfter w:val="0"/>
              <w:wAfter w:w="253" w:type="dxa"/>
            </w:trPr>
          </w:trPrChange>
        </w:trPr>
        <w:tc>
          <w:tcPr>
            <w:tcW w:w="394" w:type="dxa"/>
            <w:tcPrChange w:id="2009" w:author="Jurkowska Monika" w:date="2022-11-14T21:27:00Z">
              <w:tcPr>
                <w:tcW w:w="394" w:type="dxa"/>
              </w:tcPr>
            </w:tcPrChange>
          </w:tcPr>
          <w:p w14:paraId="24D17297" w14:textId="77777777" w:rsidR="00C74F68" w:rsidRPr="009079F8" w:rsidRDefault="00C74F68" w:rsidP="00D32117">
            <w:pPr>
              <w:pStyle w:val="pqiTabBody"/>
              <w:rPr>
                <w:b/>
              </w:rPr>
            </w:pPr>
          </w:p>
        </w:tc>
        <w:tc>
          <w:tcPr>
            <w:tcW w:w="406" w:type="dxa"/>
            <w:gridSpan w:val="2"/>
            <w:tcPrChange w:id="2010" w:author="Jurkowska Monika" w:date="2022-11-14T21:27:00Z">
              <w:tcPr>
                <w:tcW w:w="406" w:type="dxa"/>
                <w:gridSpan w:val="2"/>
              </w:tcPr>
            </w:tcPrChange>
          </w:tcPr>
          <w:p w14:paraId="1225DD21" w14:textId="77777777" w:rsidR="00C74F68" w:rsidRPr="009079F8" w:rsidRDefault="00C74F68" w:rsidP="00D32117">
            <w:pPr>
              <w:pStyle w:val="pqiTabBody"/>
              <w:rPr>
                <w:i/>
              </w:rPr>
            </w:pPr>
            <w:r>
              <w:rPr>
                <w:i/>
              </w:rPr>
              <w:t>c</w:t>
            </w:r>
          </w:p>
        </w:tc>
        <w:tc>
          <w:tcPr>
            <w:tcW w:w="4211" w:type="dxa"/>
            <w:gridSpan w:val="4"/>
            <w:tcPrChange w:id="2011" w:author="Jurkowska Monika" w:date="2022-11-14T21:27:00Z">
              <w:tcPr>
                <w:tcW w:w="3577" w:type="dxa"/>
                <w:gridSpan w:val="2"/>
              </w:tcPr>
            </w:tcPrChange>
          </w:tcPr>
          <w:p w14:paraId="51A0FF66" w14:textId="77777777" w:rsidR="00C74F68" w:rsidRDefault="00C74F68" w:rsidP="00D32117">
            <w:pPr>
              <w:pStyle w:val="pqiTabBody"/>
            </w:pPr>
            <w:r w:rsidRPr="009079F8">
              <w:t>Ulica</w:t>
            </w:r>
          </w:p>
          <w:p w14:paraId="2872BFAD" w14:textId="50EDEF4A" w:rsidR="0079329A" w:rsidRPr="001D5D9E" w:rsidRDefault="00C74F68" w:rsidP="00D32117">
            <w:pPr>
              <w:pStyle w:val="pqiTabBody"/>
              <w:rPr>
                <w:rFonts w:ascii="Courier New" w:hAnsi="Courier New"/>
                <w:color w:val="0000FF"/>
                <w:rPrChange w:id="2012" w:author="Jurkowska Monika" w:date="2022-11-14T21:27:00Z">
                  <w:rPr/>
                </w:rPrChange>
              </w:rPr>
            </w:pPr>
            <w:r>
              <w:rPr>
                <w:rFonts w:ascii="Courier New" w:hAnsi="Courier New" w:cs="Courier New"/>
                <w:noProof/>
                <w:color w:val="0000FF"/>
              </w:rPr>
              <w:t>StreetName</w:t>
            </w:r>
          </w:p>
        </w:tc>
        <w:tc>
          <w:tcPr>
            <w:tcW w:w="515" w:type="dxa"/>
            <w:gridSpan w:val="4"/>
            <w:tcPrChange w:id="2013" w:author="Jurkowska Monika" w:date="2022-11-14T21:27:00Z">
              <w:tcPr>
                <w:tcW w:w="391" w:type="dxa"/>
              </w:tcPr>
            </w:tcPrChange>
          </w:tcPr>
          <w:p w14:paraId="55301E99" w14:textId="77777777" w:rsidR="00C74F68" w:rsidRPr="009079F8" w:rsidRDefault="00C74F68" w:rsidP="00D32117">
            <w:pPr>
              <w:pStyle w:val="pqiTabBody"/>
            </w:pPr>
            <w:r w:rsidRPr="009079F8">
              <w:t>C</w:t>
            </w:r>
          </w:p>
        </w:tc>
        <w:tc>
          <w:tcPr>
            <w:tcW w:w="2807" w:type="dxa"/>
            <w:gridSpan w:val="2"/>
            <w:vMerge/>
            <w:tcPrChange w:id="2014" w:author="Jurkowska Monika" w:date="2022-11-14T21:27:00Z">
              <w:tcPr>
                <w:tcW w:w="2071" w:type="dxa"/>
                <w:gridSpan w:val="6"/>
                <w:vMerge/>
              </w:tcPr>
            </w:tcPrChange>
          </w:tcPr>
          <w:p w14:paraId="3212A9C0" w14:textId="77777777" w:rsidR="00C74F68" w:rsidRPr="009079F8" w:rsidRDefault="00C74F68" w:rsidP="00D32117">
            <w:pPr>
              <w:pStyle w:val="pqiTabBody"/>
            </w:pPr>
          </w:p>
        </w:tc>
        <w:tc>
          <w:tcPr>
            <w:tcW w:w="4161" w:type="dxa"/>
            <w:gridSpan w:val="3"/>
            <w:tcPrChange w:id="2015" w:author="Jurkowska Monika" w:date="2022-11-14T21:27:00Z">
              <w:tcPr>
                <w:tcW w:w="4575" w:type="dxa"/>
                <w:gridSpan w:val="3"/>
              </w:tcPr>
            </w:tcPrChange>
          </w:tcPr>
          <w:p w14:paraId="1107003F" w14:textId="77777777" w:rsidR="00C74F68" w:rsidRPr="009079F8" w:rsidRDefault="00C74F68" w:rsidP="00D32117">
            <w:pPr>
              <w:pStyle w:val="pqiTabBody"/>
            </w:pPr>
          </w:p>
        </w:tc>
        <w:tc>
          <w:tcPr>
            <w:tcW w:w="1111" w:type="dxa"/>
            <w:gridSpan w:val="3"/>
            <w:tcPrChange w:id="2016" w:author="Jurkowska Monika" w:date="2022-11-14T21:27:00Z">
              <w:tcPr>
                <w:tcW w:w="1877" w:type="dxa"/>
                <w:gridSpan w:val="2"/>
              </w:tcPr>
            </w:tcPrChange>
          </w:tcPr>
          <w:p w14:paraId="54A12E07" w14:textId="77777777" w:rsidR="00C74F68" w:rsidRPr="009079F8" w:rsidRDefault="00C74F68" w:rsidP="00D32117">
            <w:pPr>
              <w:pStyle w:val="pqiTabBody"/>
            </w:pPr>
            <w:r w:rsidRPr="009079F8">
              <w:t>an..65</w:t>
            </w:r>
          </w:p>
        </w:tc>
      </w:tr>
      <w:tr w:rsidR="00C74F68" w:rsidRPr="009079F8" w14:paraId="5B5755C6" w14:textId="77777777" w:rsidTr="00F952B1">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017"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2018" w:author="Jurkowska Monika" w:date="2022-11-14T21:27:00Z">
            <w:trPr>
              <w:gridAfter w:val="0"/>
              <w:wAfter w:w="253" w:type="dxa"/>
            </w:trPr>
          </w:trPrChange>
        </w:trPr>
        <w:tc>
          <w:tcPr>
            <w:tcW w:w="394" w:type="dxa"/>
            <w:tcPrChange w:id="2019" w:author="Jurkowska Monika" w:date="2022-11-14T21:27:00Z">
              <w:tcPr>
                <w:tcW w:w="394" w:type="dxa"/>
              </w:tcPr>
            </w:tcPrChange>
          </w:tcPr>
          <w:p w14:paraId="44111ECA" w14:textId="77777777" w:rsidR="00C74F68" w:rsidRPr="009079F8" w:rsidRDefault="00C74F68" w:rsidP="00D32117">
            <w:pPr>
              <w:pStyle w:val="pqiTabBody"/>
              <w:rPr>
                <w:b/>
              </w:rPr>
            </w:pPr>
          </w:p>
        </w:tc>
        <w:tc>
          <w:tcPr>
            <w:tcW w:w="406" w:type="dxa"/>
            <w:gridSpan w:val="2"/>
            <w:tcPrChange w:id="2020" w:author="Jurkowska Monika" w:date="2022-11-14T21:27:00Z">
              <w:tcPr>
                <w:tcW w:w="406" w:type="dxa"/>
                <w:gridSpan w:val="2"/>
              </w:tcPr>
            </w:tcPrChange>
          </w:tcPr>
          <w:p w14:paraId="5FD70392" w14:textId="77777777" w:rsidR="00C74F68" w:rsidRPr="009079F8" w:rsidRDefault="00C74F68" w:rsidP="00D32117">
            <w:pPr>
              <w:pStyle w:val="pqiTabBody"/>
              <w:rPr>
                <w:i/>
              </w:rPr>
            </w:pPr>
            <w:r>
              <w:rPr>
                <w:i/>
              </w:rPr>
              <w:t>d</w:t>
            </w:r>
          </w:p>
        </w:tc>
        <w:tc>
          <w:tcPr>
            <w:tcW w:w="4211" w:type="dxa"/>
            <w:gridSpan w:val="4"/>
            <w:tcPrChange w:id="2021" w:author="Jurkowska Monika" w:date="2022-11-14T21:27:00Z">
              <w:tcPr>
                <w:tcW w:w="3577" w:type="dxa"/>
                <w:gridSpan w:val="2"/>
              </w:tcPr>
            </w:tcPrChange>
          </w:tcPr>
          <w:p w14:paraId="56B0F039" w14:textId="77777777" w:rsidR="00C74F68" w:rsidRDefault="00C74F68" w:rsidP="00D32117">
            <w:pPr>
              <w:pStyle w:val="pqiTabBody"/>
            </w:pPr>
            <w:r w:rsidRPr="009079F8">
              <w:t>Numer domu</w:t>
            </w:r>
          </w:p>
          <w:p w14:paraId="5CFCA208" w14:textId="097E76B0" w:rsidR="0079329A" w:rsidRPr="001D5D9E" w:rsidRDefault="00C74F68" w:rsidP="00D32117">
            <w:pPr>
              <w:pStyle w:val="pqiTabBody"/>
              <w:rPr>
                <w:rFonts w:ascii="Courier New" w:hAnsi="Courier New"/>
                <w:color w:val="0000FF"/>
                <w:rPrChange w:id="2022" w:author="Jurkowska Monika" w:date="2022-11-14T21:27:00Z">
                  <w:rPr/>
                </w:rPrChange>
              </w:rPr>
            </w:pPr>
            <w:r>
              <w:rPr>
                <w:rFonts w:ascii="Courier New" w:hAnsi="Courier New" w:cs="Courier New"/>
                <w:noProof/>
                <w:color w:val="0000FF"/>
              </w:rPr>
              <w:t>StreetNumber</w:t>
            </w:r>
          </w:p>
        </w:tc>
        <w:tc>
          <w:tcPr>
            <w:tcW w:w="515" w:type="dxa"/>
            <w:gridSpan w:val="4"/>
            <w:tcPrChange w:id="2023" w:author="Jurkowska Monika" w:date="2022-11-14T21:27:00Z">
              <w:tcPr>
                <w:tcW w:w="391" w:type="dxa"/>
              </w:tcPr>
            </w:tcPrChange>
          </w:tcPr>
          <w:p w14:paraId="62E0F940" w14:textId="77777777" w:rsidR="00C74F68" w:rsidRPr="009079F8" w:rsidRDefault="00C74F68" w:rsidP="00D32117">
            <w:pPr>
              <w:pStyle w:val="pqiTabBody"/>
            </w:pPr>
            <w:r w:rsidRPr="009079F8">
              <w:t>O</w:t>
            </w:r>
          </w:p>
        </w:tc>
        <w:tc>
          <w:tcPr>
            <w:tcW w:w="2807" w:type="dxa"/>
            <w:gridSpan w:val="2"/>
            <w:vMerge/>
            <w:tcPrChange w:id="2024" w:author="Jurkowska Monika" w:date="2022-11-14T21:27:00Z">
              <w:tcPr>
                <w:tcW w:w="2071" w:type="dxa"/>
                <w:gridSpan w:val="6"/>
                <w:vMerge/>
              </w:tcPr>
            </w:tcPrChange>
          </w:tcPr>
          <w:p w14:paraId="6BC6FF1D" w14:textId="77777777" w:rsidR="00C74F68" w:rsidRPr="009079F8" w:rsidRDefault="00C74F68" w:rsidP="00D32117">
            <w:pPr>
              <w:pStyle w:val="pqiTabBody"/>
            </w:pPr>
          </w:p>
        </w:tc>
        <w:tc>
          <w:tcPr>
            <w:tcW w:w="4161" w:type="dxa"/>
            <w:gridSpan w:val="3"/>
            <w:tcPrChange w:id="2025" w:author="Jurkowska Monika" w:date="2022-11-14T21:27:00Z">
              <w:tcPr>
                <w:tcW w:w="4575" w:type="dxa"/>
                <w:gridSpan w:val="3"/>
              </w:tcPr>
            </w:tcPrChange>
          </w:tcPr>
          <w:p w14:paraId="4C35E6D5" w14:textId="77777777" w:rsidR="00C74F68" w:rsidRPr="009079F8" w:rsidRDefault="00C74F68" w:rsidP="00D32117">
            <w:pPr>
              <w:pStyle w:val="pqiTabBody"/>
            </w:pPr>
          </w:p>
        </w:tc>
        <w:tc>
          <w:tcPr>
            <w:tcW w:w="1111" w:type="dxa"/>
            <w:gridSpan w:val="3"/>
            <w:tcPrChange w:id="2026" w:author="Jurkowska Monika" w:date="2022-11-14T21:27:00Z">
              <w:tcPr>
                <w:tcW w:w="1877" w:type="dxa"/>
                <w:gridSpan w:val="2"/>
              </w:tcPr>
            </w:tcPrChange>
          </w:tcPr>
          <w:p w14:paraId="4AE5576A" w14:textId="77777777" w:rsidR="00C74F68" w:rsidRPr="009079F8" w:rsidRDefault="00C74F68" w:rsidP="00D32117">
            <w:pPr>
              <w:pStyle w:val="pqiTabBody"/>
            </w:pPr>
            <w:r w:rsidRPr="009079F8">
              <w:t>an..11</w:t>
            </w:r>
          </w:p>
        </w:tc>
      </w:tr>
      <w:tr w:rsidR="00C74F68" w:rsidRPr="009079F8" w14:paraId="472C0D26" w14:textId="77777777" w:rsidTr="00F952B1">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027"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2028" w:author="Jurkowska Monika" w:date="2022-11-14T21:27:00Z">
            <w:trPr>
              <w:gridAfter w:val="0"/>
              <w:wAfter w:w="253" w:type="dxa"/>
            </w:trPr>
          </w:trPrChange>
        </w:trPr>
        <w:tc>
          <w:tcPr>
            <w:tcW w:w="394" w:type="dxa"/>
            <w:tcPrChange w:id="2029" w:author="Jurkowska Monika" w:date="2022-11-14T21:27:00Z">
              <w:tcPr>
                <w:tcW w:w="394" w:type="dxa"/>
              </w:tcPr>
            </w:tcPrChange>
          </w:tcPr>
          <w:p w14:paraId="408265B8" w14:textId="77777777" w:rsidR="00C74F68" w:rsidRPr="009079F8" w:rsidRDefault="00C74F68" w:rsidP="00D32117">
            <w:pPr>
              <w:pStyle w:val="pqiTabBody"/>
              <w:rPr>
                <w:b/>
              </w:rPr>
            </w:pPr>
          </w:p>
        </w:tc>
        <w:tc>
          <w:tcPr>
            <w:tcW w:w="406" w:type="dxa"/>
            <w:gridSpan w:val="2"/>
            <w:tcPrChange w:id="2030" w:author="Jurkowska Monika" w:date="2022-11-14T21:27:00Z">
              <w:tcPr>
                <w:tcW w:w="406" w:type="dxa"/>
                <w:gridSpan w:val="2"/>
              </w:tcPr>
            </w:tcPrChange>
          </w:tcPr>
          <w:p w14:paraId="6585270C" w14:textId="77777777" w:rsidR="00C74F68" w:rsidRPr="009079F8" w:rsidRDefault="00C74F68" w:rsidP="00D32117">
            <w:pPr>
              <w:pStyle w:val="pqiTabBody"/>
              <w:rPr>
                <w:i/>
              </w:rPr>
            </w:pPr>
            <w:r>
              <w:rPr>
                <w:i/>
              </w:rPr>
              <w:t>e</w:t>
            </w:r>
          </w:p>
        </w:tc>
        <w:tc>
          <w:tcPr>
            <w:tcW w:w="4211" w:type="dxa"/>
            <w:gridSpan w:val="4"/>
            <w:tcPrChange w:id="2031" w:author="Jurkowska Monika" w:date="2022-11-14T21:27:00Z">
              <w:tcPr>
                <w:tcW w:w="3577" w:type="dxa"/>
                <w:gridSpan w:val="2"/>
              </w:tcPr>
            </w:tcPrChange>
          </w:tcPr>
          <w:p w14:paraId="4037E415" w14:textId="77777777" w:rsidR="00C74F68" w:rsidRDefault="00C74F68" w:rsidP="00D32117">
            <w:pPr>
              <w:pStyle w:val="pqiTabBody"/>
            </w:pPr>
            <w:r w:rsidRPr="009079F8">
              <w:t>Miejscowość</w:t>
            </w:r>
          </w:p>
          <w:p w14:paraId="3B35C29C" w14:textId="212A39F1" w:rsidR="0079329A" w:rsidRPr="001D5D9E" w:rsidRDefault="00C74F68" w:rsidP="00D32117">
            <w:pPr>
              <w:pStyle w:val="pqiTabBody"/>
              <w:rPr>
                <w:rFonts w:ascii="Courier New" w:hAnsi="Courier New"/>
                <w:color w:val="0000FF"/>
                <w:rPrChange w:id="2032" w:author="Jurkowska Monika" w:date="2022-11-14T21:27:00Z">
                  <w:rPr/>
                </w:rPrChange>
              </w:rPr>
            </w:pPr>
            <w:r>
              <w:rPr>
                <w:rFonts w:ascii="Courier New" w:hAnsi="Courier New" w:cs="Courier New"/>
                <w:noProof/>
                <w:color w:val="0000FF"/>
              </w:rPr>
              <w:t>City</w:t>
            </w:r>
          </w:p>
        </w:tc>
        <w:tc>
          <w:tcPr>
            <w:tcW w:w="515" w:type="dxa"/>
            <w:gridSpan w:val="4"/>
            <w:tcPrChange w:id="2033" w:author="Jurkowska Monika" w:date="2022-11-14T21:27:00Z">
              <w:tcPr>
                <w:tcW w:w="391" w:type="dxa"/>
              </w:tcPr>
            </w:tcPrChange>
          </w:tcPr>
          <w:p w14:paraId="1877B15E" w14:textId="77777777" w:rsidR="00C74F68" w:rsidRPr="009079F8" w:rsidRDefault="00C74F68" w:rsidP="00D32117">
            <w:pPr>
              <w:pStyle w:val="pqiTabBody"/>
            </w:pPr>
            <w:r w:rsidRPr="009079F8">
              <w:t>C</w:t>
            </w:r>
          </w:p>
        </w:tc>
        <w:tc>
          <w:tcPr>
            <w:tcW w:w="2807" w:type="dxa"/>
            <w:gridSpan w:val="2"/>
            <w:vMerge/>
            <w:tcPrChange w:id="2034" w:author="Jurkowska Monika" w:date="2022-11-14T21:27:00Z">
              <w:tcPr>
                <w:tcW w:w="2071" w:type="dxa"/>
                <w:gridSpan w:val="6"/>
                <w:vMerge/>
              </w:tcPr>
            </w:tcPrChange>
          </w:tcPr>
          <w:p w14:paraId="42DC1CB2" w14:textId="77777777" w:rsidR="00C74F68" w:rsidRPr="009079F8" w:rsidRDefault="00C74F68" w:rsidP="00D32117">
            <w:pPr>
              <w:pStyle w:val="pqiTabBody"/>
            </w:pPr>
          </w:p>
        </w:tc>
        <w:tc>
          <w:tcPr>
            <w:tcW w:w="4161" w:type="dxa"/>
            <w:gridSpan w:val="3"/>
            <w:tcPrChange w:id="2035" w:author="Jurkowska Monika" w:date="2022-11-14T21:27:00Z">
              <w:tcPr>
                <w:tcW w:w="4575" w:type="dxa"/>
                <w:gridSpan w:val="3"/>
              </w:tcPr>
            </w:tcPrChange>
          </w:tcPr>
          <w:p w14:paraId="11459F53" w14:textId="77777777" w:rsidR="00C74F68" w:rsidRPr="009079F8" w:rsidRDefault="00C74F68" w:rsidP="00D32117">
            <w:pPr>
              <w:pStyle w:val="pqiTabBody"/>
            </w:pPr>
          </w:p>
        </w:tc>
        <w:tc>
          <w:tcPr>
            <w:tcW w:w="1111" w:type="dxa"/>
            <w:gridSpan w:val="3"/>
            <w:tcPrChange w:id="2036" w:author="Jurkowska Monika" w:date="2022-11-14T21:27:00Z">
              <w:tcPr>
                <w:tcW w:w="1877" w:type="dxa"/>
                <w:gridSpan w:val="2"/>
              </w:tcPr>
            </w:tcPrChange>
          </w:tcPr>
          <w:p w14:paraId="36FDF1A5" w14:textId="77777777" w:rsidR="00C74F68" w:rsidRPr="009079F8" w:rsidRDefault="00C74F68" w:rsidP="00D32117">
            <w:pPr>
              <w:pStyle w:val="pqiTabBody"/>
            </w:pPr>
            <w:r w:rsidRPr="009079F8">
              <w:t>an..50</w:t>
            </w:r>
          </w:p>
        </w:tc>
      </w:tr>
      <w:tr w:rsidR="00C74F68" w:rsidRPr="009079F8" w14:paraId="4AF87BAB" w14:textId="77777777" w:rsidTr="00F952B1">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037"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trPrChange w:id="2038" w:author="Jurkowska Monika" w:date="2022-11-14T21:27:00Z">
            <w:trPr>
              <w:gridAfter w:val="0"/>
              <w:wAfter w:w="253" w:type="dxa"/>
            </w:trPr>
          </w:trPrChange>
        </w:trPr>
        <w:tc>
          <w:tcPr>
            <w:tcW w:w="394" w:type="dxa"/>
            <w:tcPrChange w:id="2039" w:author="Jurkowska Monika" w:date="2022-11-14T21:27:00Z">
              <w:tcPr>
                <w:tcW w:w="394" w:type="dxa"/>
              </w:tcPr>
            </w:tcPrChange>
          </w:tcPr>
          <w:p w14:paraId="00014C37" w14:textId="77777777" w:rsidR="00C74F68" w:rsidRPr="009079F8" w:rsidRDefault="00C74F68" w:rsidP="00D32117">
            <w:pPr>
              <w:pStyle w:val="pqiTabBody"/>
              <w:rPr>
                <w:b/>
              </w:rPr>
            </w:pPr>
          </w:p>
        </w:tc>
        <w:tc>
          <w:tcPr>
            <w:tcW w:w="406" w:type="dxa"/>
            <w:gridSpan w:val="2"/>
            <w:tcPrChange w:id="2040" w:author="Jurkowska Monika" w:date="2022-11-14T21:27:00Z">
              <w:tcPr>
                <w:tcW w:w="406" w:type="dxa"/>
                <w:gridSpan w:val="2"/>
              </w:tcPr>
            </w:tcPrChange>
          </w:tcPr>
          <w:p w14:paraId="4CD5928D" w14:textId="77777777" w:rsidR="00C74F68" w:rsidRPr="009079F8" w:rsidRDefault="00C74F68" w:rsidP="00D32117">
            <w:pPr>
              <w:pStyle w:val="pqiTabBody"/>
              <w:rPr>
                <w:i/>
              </w:rPr>
            </w:pPr>
            <w:r w:rsidRPr="009079F8">
              <w:rPr>
                <w:i/>
              </w:rPr>
              <w:t>f</w:t>
            </w:r>
          </w:p>
        </w:tc>
        <w:tc>
          <w:tcPr>
            <w:tcW w:w="4211" w:type="dxa"/>
            <w:gridSpan w:val="4"/>
            <w:tcPrChange w:id="2041" w:author="Jurkowska Monika" w:date="2022-11-14T21:27:00Z">
              <w:tcPr>
                <w:tcW w:w="3577" w:type="dxa"/>
                <w:gridSpan w:val="2"/>
              </w:tcPr>
            </w:tcPrChange>
          </w:tcPr>
          <w:p w14:paraId="38640A62" w14:textId="77777777" w:rsidR="00C74F68" w:rsidRDefault="00C74F68" w:rsidP="00D32117">
            <w:pPr>
              <w:pStyle w:val="pqiTabBody"/>
            </w:pPr>
            <w:r w:rsidRPr="009079F8">
              <w:t>Kod pocztowy</w:t>
            </w:r>
          </w:p>
          <w:p w14:paraId="70EF2D29" w14:textId="77E34E06" w:rsidR="0079329A" w:rsidRPr="001D5D9E" w:rsidRDefault="00C74F68" w:rsidP="00D32117">
            <w:pPr>
              <w:pStyle w:val="pqiTabBody"/>
              <w:rPr>
                <w:rFonts w:ascii="Courier New" w:hAnsi="Courier New"/>
                <w:color w:val="0000FF"/>
                <w:rPrChange w:id="2042" w:author="Jurkowska Monika" w:date="2022-11-14T21:27:00Z">
                  <w:rPr/>
                </w:rPrChange>
              </w:rPr>
            </w:pPr>
            <w:r>
              <w:rPr>
                <w:rFonts w:ascii="Courier New" w:hAnsi="Courier New" w:cs="Courier New"/>
                <w:noProof/>
                <w:color w:val="0000FF"/>
              </w:rPr>
              <w:t>Postcode</w:t>
            </w:r>
          </w:p>
        </w:tc>
        <w:tc>
          <w:tcPr>
            <w:tcW w:w="515" w:type="dxa"/>
            <w:gridSpan w:val="4"/>
            <w:tcPrChange w:id="2043" w:author="Jurkowska Monika" w:date="2022-11-14T21:27:00Z">
              <w:tcPr>
                <w:tcW w:w="391" w:type="dxa"/>
              </w:tcPr>
            </w:tcPrChange>
          </w:tcPr>
          <w:p w14:paraId="22A47CC0" w14:textId="77777777" w:rsidR="00C74F68" w:rsidRPr="009079F8" w:rsidRDefault="00C74F68" w:rsidP="00D32117">
            <w:pPr>
              <w:pStyle w:val="pqiTabBody"/>
            </w:pPr>
            <w:r w:rsidRPr="009079F8">
              <w:t>C</w:t>
            </w:r>
          </w:p>
        </w:tc>
        <w:tc>
          <w:tcPr>
            <w:tcW w:w="2807" w:type="dxa"/>
            <w:gridSpan w:val="2"/>
            <w:vMerge/>
            <w:tcPrChange w:id="2044" w:author="Jurkowska Monika" w:date="2022-11-14T21:27:00Z">
              <w:tcPr>
                <w:tcW w:w="2071" w:type="dxa"/>
                <w:gridSpan w:val="6"/>
                <w:vMerge/>
              </w:tcPr>
            </w:tcPrChange>
          </w:tcPr>
          <w:p w14:paraId="1B529929" w14:textId="77777777" w:rsidR="00C74F68" w:rsidRPr="009079F8" w:rsidRDefault="00C74F68" w:rsidP="00D32117">
            <w:pPr>
              <w:pStyle w:val="pqiTabBody"/>
            </w:pPr>
          </w:p>
        </w:tc>
        <w:tc>
          <w:tcPr>
            <w:tcW w:w="4161" w:type="dxa"/>
            <w:gridSpan w:val="3"/>
            <w:tcPrChange w:id="2045" w:author="Jurkowska Monika" w:date="2022-11-14T21:27:00Z">
              <w:tcPr>
                <w:tcW w:w="4575" w:type="dxa"/>
                <w:gridSpan w:val="3"/>
              </w:tcPr>
            </w:tcPrChange>
          </w:tcPr>
          <w:p w14:paraId="4ACA7157" w14:textId="77777777" w:rsidR="00C74F68" w:rsidRPr="009079F8" w:rsidRDefault="00C74F68" w:rsidP="00D32117">
            <w:pPr>
              <w:pStyle w:val="pqiTabBody"/>
            </w:pPr>
          </w:p>
        </w:tc>
        <w:tc>
          <w:tcPr>
            <w:tcW w:w="1111" w:type="dxa"/>
            <w:gridSpan w:val="3"/>
            <w:tcPrChange w:id="2046" w:author="Jurkowska Monika" w:date="2022-11-14T21:27:00Z">
              <w:tcPr>
                <w:tcW w:w="1877" w:type="dxa"/>
                <w:gridSpan w:val="2"/>
              </w:tcPr>
            </w:tcPrChange>
          </w:tcPr>
          <w:p w14:paraId="536B0054" w14:textId="77777777" w:rsidR="00C74F68" w:rsidRPr="009079F8" w:rsidRDefault="00C74F68" w:rsidP="00D32117">
            <w:pPr>
              <w:pStyle w:val="pqiTabBody"/>
            </w:pPr>
            <w:r w:rsidRPr="009079F8">
              <w:t>an..10</w:t>
            </w:r>
          </w:p>
        </w:tc>
      </w:tr>
      <w:tr w:rsidR="00864F24" w:rsidRPr="009079F8" w14:paraId="513E2519" w14:textId="77777777" w:rsidTr="00F952B1">
        <w:tc>
          <w:tcPr>
            <w:tcW w:w="394" w:type="dxa"/>
          </w:tcPr>
          <w:p w14:paraId="39AD3134" w14:textId="77777777" w:rsidR="004D4790" w:rsidRPr="009079F8" w:rsidRDefault="004D4790" w:rsidP="00D32117">
            <w:pPr>
              <w:pStyle w:val="pqiTabBody"/>
              <w:rPr>
                <w:b/>
              </w:rPr>
            </w:pPr>
          </w:p>
        </w:tc>
        <w:tc>
          <w:tcPr>
            <w:tcW w:w="406" w:type="dxa"/>
            <w:gridSpan w:val="2"/>
          </w:tcPr>
          <w:p w14:paraId="444568D0" w14:textId="77777777" w:rsidR="004D4790" w:rsidRPr="009079F8" w:rsidRDefault="00C74F68" w:rsidP="00D32117">
            <w:pPr>
              <w:pStyle w:val="pqiTabBody"/>
              <w:rPr>
                <w:i/>
              </w:rPr>
            </w:pPr>
            <w:r>
              <w:rPr>
                <w:i/>
              </w:rPr>
              <w:t>g</w:t>
            </w:r>
          </w:p>
        </w:tc>
        <w:tc>
          <w:tcPr>
            <w:tcW w:w="4211" w:type="dxa"/>
            <w:gridSpan w:val="4"/>
          </w:tcPr>
          <w:p w14:paraId="35D2D3FF" w14:textId="77777777" w:rsidR="004D4790" w:rsidRDefault="004D4790" w:rsidP="00D32117">
            <w:pPr>
              <w:pStyle w:val="pqiTabBody"/>
            </w:pPr>
            <w:r w:rsidRPr="009079F8">
              <w:t>Numer VAT</w:t>
            </w:r>
          </w:p>
          <w:p w14:paraId="741BAEB5" w14:textId="206EEEFA" w:rsidR="0079329A" w:rsidRPr="001D5D9E" w:rsidRDefault="004D4790" w:rsidP="00D32117">
            <w:pPr>
              <w:pStyle w:val="pqiTabBody"/>
              <w:rPr>
                <w:rFonts w:ascii="Courier New" w:hAnsi="Courier New"/>
                <w:color w:val="0000FF"/>
                <w:rPrChange w:id="2047" w:author="Jurkowska Monika" w:date="2022-11-14T21:27:00Z">
                  <w:rPr/>
                </w:rPrChange>
              </w:rPr>
            </w:pPr>
            <w:r>
              <w:rPr>
                <w:rFonts w:ascii="Courier New" w:hAnsi="Courier New" w:cs="Courier New"/>
                <w:noProof/>
                <w:color w:val="0000FF"/>
              </w:rPr>
              <w:t>VatNumber</w:t>
            </w:r>
          </w:p>
        </w:tc>
        <w:tc>
          <w:tcPr>
            <w:tcW w:w="515" w:type="dxa"/>
            <w:gridSpan w:val="4"/>
          </w:tcPr>
          <w:p w14:paraId="650A441F" w14:textId="77777777" w:rsidR="004D4790" w:rsidRPr="009079F8" w:rsidRDefault="004D4790" w:rsidP="00D32117">
            <w:pPr>
              <w:pStyle w:val="pqiTabBody"/>
            </w:pPr>
            <w:r>
              <w:t>R</w:t>
            </w:r>
          </w:p>
        </w:tc>
        <w:tc>
          <w:tcPr>
            <w:tcW w:w="2807" w:type="dxa"/>
            <w:gridSpan w:val="2"/>
            <w:shd w:val="clear" w:color="auto" w:fill="auto"/>
          </w:tcPr>
          <w:p w14:paraId="55E44887" w14:textId="77777777" w:rsidR="004D4790" w:rsidRPr="009079F8" w:rsidRDefault="004D4790" w:rsidP="00D32117">
            <w:pPr>
              <w:pStyle w:val="pqiTabBody"/>
            </w:pPr>
          </w:p>
        </w:tc>
        <w:tc>
          <w:tcPr>
            <w:tcW w:w="4161" w:type="dxa"/>
            <w:gridSpan w:val="3"/>
          </w:tcPr>
          <w:p w14:paraId="31BF5922" w14:textId="77777777" w:rsidR="004D4790" w:rsidRPr="009079F8" w:rsidRDefault="004D4790" w:rsidP="00D32117">
            <w:pPr>
              <w:pStyle w:val="pqiTabBody"/>
            </w:pPr>
          </w:p>
        </w:tc>
        <w:tc>
          <w:tcPr>
            <w:tcW w:w="1111" w:type="dxa"/>
            <w:gridSpan w:val="3"/>
          </w:tcPr>
          <w:p w14:paraId="14CB2B05" w14:textId="77777777" w:rsidR="004D4790" w:rsidRPr="009079F8" w:rsidRDefault="004D4790" w:rsidP="00D32117">
            <w:pPr>
              <w:pStyle w:val="pqiTabBody"/>
            </w:pPr>
            <w:r w:rsidRPr="009079F8">
              <w:t>an..</w:t>
            </w:r>
            <w:r>
              <w:t>14</w:t>
            </w:r>
          </w:p>
        </w:tc>
      </w:tr>
      <w:tr w:rsidR="00225FDA" w:rsidRPr="009079F8" w14:paraId="11472693"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048"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2049" w:author="Jurkowska Monika" w:date="2022-11-14T21:27:00Z">
            <w:trPr>
              <w:gridAfter w:val="1"/>
              <w:cantSplit/>
            </w:trPr>
          </w:trPrChange>
        </w:trPr>
        <w:tc>
          <w:tcPr>
            <w:tcW w:w="880" w:type="dxa"/>
            <w:gridSpan w:val="4"/>
            <w:tcPrChange w:id="2050" w:author="Jurkowska Monika" w:date="2022-11-14T21:27:00Z">
              <w:tcPr>
                <w:tcW w:w="880" w:type="dxa"/>
                <w:gridSpan w:val="4"/>
              </w:tcPr>
            </w:tcPrChange>
          </w:tcPr>
          <w:p w14:paraId="58221875" w14:textId="77777777" w:rsidR="00225FDA" w:rsidRPr="009079F8" w:rsidRDefault="00225FDA" w:rsidP="00F23355">
            <w:pPr>
              <w:keepNext/>
              <w:rPr>
                <w:i/>
              </w:rPr>
            </w:pPr>
            <w:r>
              <w:rPr>
                <w:b/>
              </w:rPr>
              <w:lastRenderedPageBreak/>
              <w:t>4</w:t>
            </w:r>
          </w:p>
        </w:tc>
        <w:tc>
          <w:tcPr>
            <w:tcW w:w="4131" w:type="dxa"/>
            <w:gridSpan w:val="3"/>
            <w:tcPrChange w:id="2051" w:author="Jurkowska Monika" w:date="2022-11-14T21:27:00Z">
              <w:tcPr>
                <w:tcW w:w="4131" w:type="dxa"/>
                <w:gridSpan w:val="3"/>
              </w:tcPr>
            </w:tcPrChange>
          </w:tcPr>
          <w:p w14:paraId="2F111B51" w14:textId="77777777" w:rsidR="00225FDA" w:rsidRPr="00823541" w:rsidRDefault="00225FDA" w:rsidP="00F23355">
            <w:pPr>
              <w:keepNext/>
              <w:rPr>
                <w:b/>
                <w:lang w:val="en-US"/>
              </w:rPr>
            </w:pPr>
            <w:r w:rsidRPr="00823541">
              <w:rPr>
                <w:b/>
                <w:lang w:val="en-US"/>
              </w:rPr>
              <w:t xml:space="preserve">PODMIOT </w:t>
            </w:r>
            <w:proofErr w:type="spellStart"/>
            <w:r w:rsidRPr="00823541">
              <w:rPr>
                <w:b/>
                <w:lang w:val="en-US"/>
              </w:rPr>
              <w:t>Nowy</w:t>
            </w:r>
            <w:proofErr w:type="spellEnd"/>
            <w:r w:rsidRPr="00823541">
              <w:rPr>
                <w:b/>
                <w:lang w:val="en-US"/>
              </w:rPr>
              <w:t xml:space="preserve"> </w:t>
            </w:r>
            <w:proofErr w:type="spellStart"/>
            <w:r w:rsidRPr="00823541">
              <w:rPr>
                <w:b/>
                <w:lang w:val="en-US"/>
              </w:rPr>
              <w:t>Organizator</w:t>
            </w:r>
            <w:proofErr w:type="spellEnd"/>
            <w:r w:rsidRPr="00823541">
              <w:rPr>
                <w:b/>
                <w:lang w:val="en-US"/>
              </w:rPr>
              <w:t xml:space="preserve"> </w:t>
            </w:r>
            <w:proofErr w:type="spellStart"/>
            <w:r w:rsidRPr="00823541">
              <w:rPr>
                <w:b/>
                <w:lang w:val="en-US"/>
              </w:rPr>
              <w:t>Transportu</w:t>
            </w:r>
            <w:proofErr w:type="spellEnd"/>
          </w:p>
          <w:p w14:paraId="3E51D1F6" w14:textId="32479CF8" w:rsidR="009921F0" w:rsidRPr="001D5D9E" w:rsidRDefault="00225FDA" w:rsidP="00F23355">
            <w:pPr>
              <w:keepNext/>
              <w:rPr>
                <w:rFonts w:ascii="Courier New" w:hAnsi="Courier New"/>
                <w:color w:val="0000FF"/>
                <w:lang w:val="en-US"/>
                <w:rPrChange w:id="2052" w:author="Jurkowska Monika" w:date="2022-11-14T21:27:00Z">
                  <w:rPr>
                    <w:b/>
                    <w:lang w:val="en-US"/>
                  </w:rPr>
                </w:rPrChange>
              </w:rPr>
            </w:pPr>
            <w:r w:rsidRPr="00823541">
              <w:rPr>
                <w:rFonts w:ascii="Courier New" w:hAnsi="Courier New" w:cs="Courier New"/>
                <w:noProof/>
                <w:color w:val="0000FF"/>
                <w:szCs w:val="20"/>
                <w:lang w:val="en-US"/>
              </w:rPr>
              <w:t>NewTransportArrangerTrader</w:t>
            </w:r>
          </w:p>
        </w:tc>
        <w:tc>
          <w:tcPr>
            <w:tcW w:w="433" w:type="dxa"/>
            <w:gridSpan w:val="2"/>
            <w:tcPrChange w:id="2053" w:author="Jurkowska Monika" w:date="2022-11-14T21:27:00Z">
              <w:tcPr>
                <w:tcW w:w="433" w:type="dxa"/>
                <w:gridSpan w:val="2"/>
              </w:tcPr>
            </w:tcPrChange>
          </w:tcPr>
          <w:p w14:paraId="63F0948B" w14:textId="77777777" w:rsidR="00225FDA" w:rsidRPr="00C15AD5" w:rsidRDefault="00225FDA" w:rsidP="00F23355">
            <w:pPr>
              <w:keepNext/>
              <w:jc w:val="center"/>
              <w:rPr>
                <w:b/>
              </w:rPr>
            </w:pPr>
            <w:r w:rsidRPr="00C15AD5">
              <w:rPr>
                <w:b/>
              </w:rPr>
              <w:t>D</w:t>
            </w:r>
          </w:p>
        </w:tc>
        <w:tc>
          <w:tcPr>
            <w:tcW w:w="2889" w:type="dxa"/>
            <w:gridSpan w:val="4"/>
            <w:tcPrChange w:id="2054" w:author="Jurkowska Monika" w:date="2022-11-14T21:27:00Z">
              <w:tcPr>
                <w:tcW w:w="2889" w:type="dxa"/>
                <w:gridSpan w:val="4"/>
              </w:tcPr>
            </w:tcPrChange>
          </w:tcPr>
          <w:p w14:paraId="1F7F91F5" w14:textId="77777777" w:rsidR="00225FDA" w:rsidRDefault="00225FDA" w:rsidP="00F23355">
            <w:pPr>
              <w:keepNext/>
              <w:rPr>
                <w:b/>
              </w:rPr>
            </w:pPr>
            <w:r w:rsidRPr="00C15AD5">
              <w:rPr>
                <w:b/>
              </w:rPr>
              <w:t>„R” w celu identyfikacji podmiotu odpowiedzialnego za zorganizowanie transportu, jeżeli wartość w polu 2d</w:t>
            </w:r>
            <w:r w:rsidRPr="00C15AD5">
              <w:rPr>
                <w:b/>
                <w:i/>
              </w:rPr>
              <w:t xml:space="preserve"> </w:t>
            </w:r>
            <w:r w:rsidRPr="00C15AD5">
              <w:rPr>
                <w:b/>
              </w:rPr>
              <w:t>ma wartość „3” lub „4”.</w:t>
            </w:r>
          </w:p>
          <w:p w14:paraId="7C0F2856" w14:textId="77777777" w:rsidR="00225FDA" w:rsidRPr="00C15AD5" w:rsidRDefault="00225FDA" w:rsidP="00F23355">
            <w:pPr>
              <w:keepNext/>
              <w:rPr>
                <w:b/>
              </w:rPr>
            </w:pPr>
            <w:r w:rsidRPr="00C15AD5">
              <w:rPr>
                <w:b/>
              </w:rPr>
              <w:t xml:space="preserve">Nie stosuje się dla </w:t>
            </w:r>
            <w:r>
              <w:rPr>
                <w:b/>
              </w:rPr>
              <w:t>pozostałych wartości z pola 2d, lub nie wybrania wartości w polu 2d.</w:t>
            </w:r>
          </w:p>
        </w:tc>
        <w:tc>
          <w:tcPr>
            <w:tcW w:w="4161" w:type="dxa"/>
            <w:gridSpan w:val="3"/>
            <w:tcPrChange w:id="2055" w:author="Jurkowska Monika" w:date="2022-11-14T21:27:00Z">
              <w:tcPr>
                <w:tcW w:w="4161" w:type="dxa"/>
                <w:gridSpan w:val="3"/>
              </w:tcPr>
            </w:tcPrChange>
          </w:tcPr>
          <w:p w14:paraId="6C8B5E41" w14:textId="77777777" w:rsidR="00225FDA" w:rsidRPr="00C15AD5" w:rsidRDefault="00225FDA" w:rsidP="00F23355">
            <w:pPr>
              <w:keepNext/>
              <w:rPr>
                <w:b/>
              </w:rPr>
            </w:pPr>
          </w:p>
        </w:tc>
        <w:tc>
          <w:tcPr>
            <w:tcW w:w="1050" w:type="dxa"/>
            <w:gridSpan w:val="2"/>
            <w:tcPrChange w:id="2056" w:author="Jurkowska Monika" w:date="2022-11-14T21:27:00Z">
              <w:tcPr>
                <w:tcW w:w="1050" w:type="dxa"/>
                <w:gridSpan w:val="2"/>
              </w:tcPr>
            </w:tcPrChange>
          </w:tcPr>
          <w:p w14:paraId="39ABDCEC" w14:textId="77777777" w:rsidR="00225FDA" w:rsidRPr="00C15AD5" w:rsidRDefault="00225FDA" w:rsidP="00F23355">
            <w:pPr>
              <w:keepNext/>
              <w:rPr>
                <w:b/>
              </w:rPr>
            </w:pPr>
            <w:r w:rsidRPr="00C15AD5">
              <w:rPr>
                <w:b/>
              </w:rPr>
              <w:t>1x</w:t>
            </w:r>
          </w:p>
        </w:tc>
      </w:tr>
      <w:tr w:rsidR="00225FDA" w:rsidRPr="009079F8" w14:paraId="60F7AE9F"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057"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Height w:val="606"/>
          <w:trPrChange w:id="2058" w:author="Jurkowska Monika" w:date="2022-11-14T21:27:00Z">
            <w:trPr>
              <w:gridAfter w:val="1"/>
              <w:cantSplit/>
              <w:trHeight w:val="606"/>
            </w:trPr>
          </w:trPrChange>
        </w:trPr>
        <w:tc>
          <w:tcPr>
            <w:tcW w:w="880" w:type="dxa"/>
            <w:gridSpan w:val="4"/>
            <w:tcPrChange w:id="2059" w:author="Jurkowska Monika" w:date="2022-11-14T21:27:00Z">
              <w:tcPr>
                <w:tcW w:w="880" w:type="dxa"/>
                <w:gridSpan w:val="4"/>
              </w:tcPr>
            </w:tcPrChange>
          </w:tcPr>
          <w:p w14:paraId="719F8AE6" w14:textId="77777777" w:rsidR="00225FDA" w:rsidRPr="009079F8" w:rsidRDefault="00225FDA" w:rsidP="00F23355">
            <w:pPr>
              <w:rPr>
                <w:i/>
              </w:rPr>
            </w:pPr>
          </w:p>
        </w:tc>
        <w:tc>
          <w:tcPr>
            <w:tcW w:w="4131" w:type="dxa"/>
            <w:gridSpan w:val="3"/>
            <w:tcPrChange w:id="2060" w:author="Jurkowska Monika" w:date="2022-11-14T21:27:00Z">
              <w:tcPr>
                <w:tcW w:w="4131" w:type="dxa"/>
                <w:gridSpan w:val="3"/>
              </w:tcPr>
            </w:tcPrChange>
          </w:tcPr>
          <w:p w14:paraId="10A08DEC" w14:textId="77777777" w:rsidR="00225FDA" w:rsidRDefault="00225FDA" w:rsidP="00F23355">
            <w:pPr>
              <w:pStyle w:val="pqiTabBody"/>
            </w:pPr>
            <w:r>
              <w:t>JĘZYK ELEMENTU</w:t>
            </w:r>
            <w:r w:rsidRPr="009079F8">
              <w:t xml:space="preserve"> </w:t>
            </w:r>
          </w:p>
          <w:p w14:paraId="7A714DA7" w14:textId="2652A891" w:rsidR="009921F0" w:rsidRPr="001D5D9E" w:rsidRDefault="00225FDA" w:rsidP="00F23355">
            <w:pPr>
              <w:rPr>
                <w:rFonts w:ascii="Courier New" w:hAnsi="Courier New"/>
                <w:color w:val="0000FF"/>
                <w:rPrChange w:id="2061" w:author="Jurkowska Monika" w:date="2022-11-14T21:27:00Z">
                  <w:rPr/>
                </w:rPrChange>
              </w:rPr>
            </w:pPr>
            <w:r>
              <w:rPr>
                <w:rFonts w:ascii="Courier New" w:hAnsi="Courier New" w:cs="Courier New"/>
                <w:noProof/>
                <w:color w:val="0000FF"/>
              </w:rPr>
              <w:t>@language</w:t>
            </w:r>
          </w:p>
        </w:tc>
        <w:tc>
          <w:tcPr>
            <w:tcW w:w="433" w:type="dxa"/>
            <w:gridSpan w:val="2"/>
            <w:tcPrChange w:id="2062" w:author="Jurkowska Monika" w:date="2022-11-14T21:27:00Z">
              <w:tcPr>
                <w:tcW w:w="433" w:type="dxa"/>
                <w:gridSpan w:val="2"/>
              </w:tcPr>
            </w:tcPrChange>
          </w:tcPr>
          <w:p w14:paraId="67BD0557" w14:textId="77777777" w:rsidR="00225FDA" w:rsidRPr="009079F8" w:rsidRDefault="00225FDA" w:rsidP="00F23355">
            <w:pPr>
              <w:jc w:val="center"/>
            </w:pPr>
            <w:r>
              <w:t>D</w:t>
            </w:r>
          </w:p>
        </w:tc>
        <w:tc>
          <w:tcPr>
            <w:tcW w:w="2889" w:type="dxa"/>
            <w:gridSpan w:val="4"/>
            <w:tcPrChange w:id="2063" w:author="Jurkowska Monika" w:date="2022-11-14T21:27:00Z">
              <w:tcPr>
                <w:tcW w:w="2889" w:type="dxa"/>
                <w:gridSpan w:val="4"/>
              </w:tcPr>
            </w:tcPrChange>
          </w:tcPr>
          <w:p w14:paraId="5982B63E" w14:textId="77777777" w:rsidR="00225FDA" w:rsidRPr="009079F8" w:rsidRDefault="00225FDA" w:rsidP="00F23355">
            <w:r w:rsidRPr="009079F8">
              <w:t xml:space="preserve">„R”, jeżeli stosuje się </w:t>
            </w:r>
            <w:r>
              <w:t>element 4</w:t>
            </w:r>
            <w:r w:rsidRPr="009079F8">
              <w:t>.</w:t>
            </w:r>
          </w:p>
        </w:tc>
        <w:tc>
          <w:tcPr>
            <w:tcW w:w="4161" w:type="dxa"/>
            <w:gridSpan w:val="3"/>
            <w:tcPrChange w:id="2064" w:author="Jurkowska Monika" w:date="2022-11-14T21:27:00Z">
              <w:tcPr>
                <w:tcW w:w="4161" w:type="dxa"/>
                <w:gridSpan w:val="3"/>
              </w:tcPr>
            </w:tcPrChange>
          </w:tcPr>
          <w:p w14:paraId="069647FC" w14:textId="77777777" w:rsidR="00225FDA" w:rsidRDefault="00225FDA" w:rsidP="00F23355">
            <w:pPr>
              <w:pStyle w:val="pqiTabBody"/>
            </w:pPr>
            <w:r>
              <w:t>Atrybut.</w:t>
            </w:r>
          </w:p>
          <w:p w14:paraId="4E5451C2" w14:textId="66BCA9B9" w:rsidR="00D263F8" w:rsidRPr="009079F8" w:rsidRDefault="00225FDA" w:rsidP="00F23355">
            <w:r>
              <w:t>Wartość ze słownika „</w:t>
            </w:r>
            <w:r w:rsidRPr="008C6FA2">
              <w:t xml:space="preserve">Kody języka (Language </w:t>
            </w:r>
            <w:proofErr w:type="spellStart"/>
            <w:r w:rsidRPr="008C6FA2">
              <w:t>codes</w:t>
            </w:r>
            <w:proofErr w:type="spellEnd"/>
            <w:r w:rsidRPr="008C6FA2">
              <w:t>)</w:t>
            </w:r>
            <w:r>
              <w:t>”.</w:t>
            </w:r>
          </w:p>
        </w:tc>
        <w:tc>
          <w:tcPr>
            <w:tcW w:w="1050" w:type="dxa"/>
            <w:gridSpan w:val="2"/>
            <w:tcPrChange w:id="2065" w:author="Jurkowska Monika" w:date="2022-11-14T21:27:00Z">
              <w:tcPr>
                <w:tcW w:w="1050" w:type="dxa"/>
                <w:gridSpan w:val="2"/>
              </w:tcPr>
            </w:tcPrChange>
          </w:tcPr>
          <w:p w14:paraId="13D156B2" w14:textId="77777777" w:rsidR="00225FDA" w:rsidRPr="009079F8" w:rsidRDefault="00225FDA" w:rsidP="00F23355">
            <w:r w:rsidRPr="009079F8">
              <w:t>a2</w:t>
            </w:r>
          </w:p>
        </w:tc>
      </w:tr>
      <w:tr w:rsidR="00225FDA" w:rsidRPr="009079F8" w14:paraId="7ECFD0F3"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066"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2067" w:author="Jurkowska Monika" w:date="2022-11-14T21:27:00Z">
            <w:trPr>
              <w:gridAfter w:val="1"/>
              <w:cantSplit/>
            </w:trPr>
          </w:trPrChange>
        </w:trPr>
        <w:tc>
          <w:tcPr>
            <w:tcW w:w="446" w:type="dxa"/>
            <w:gridSpan w:val="2"/>
            <w:tcPrChange w:id="2068" w:author="Jurkowska Monika" w:date="2022-11-14T21:27:00Z">
              <w:tcPr>
                <w:tcW w:w="446" w:type="dxa"/>
                <w:gridSpan w:val="2"/>
              </w:tcPr>
            </w:tcPrChange>
          </w:tcPr>
          <w:p w14:paraId="18F3004D" w14:textId="77777777" w:rsidR="00225FDA" w:rsidRPr="009079F8" w:rsidRDefault="00225FDA" w:rsidP="00F23355">
            <w:pPr>
              <w:rPr>
                <w:b/>
              </w:rPr>
            </w:pPr>
          </w:p>
        </w:tc>
        <w:tc>
          <w:tcPr>
            <w:tcW w:w="434" w:type="dxa"/>
            <w:gridSpan w:val="2"/>
            <w:tcPrChange w:id="2069" w:author="Jurkowska Monika" w:date="2022-11-14T21:27:00Z">
              <w:tcPr>
                <w:tcW w:w="434" w:type="dxa"/>
                <w:gridSpan w:val="2"/>
              </w:tcPr>
            </w:tcPrChange>
          </w:tcPr>
          <w:p w14:paraId="3D5F4B16" w14:textId="77777777" w:rsidR="00225FDA" w:rsidRPr="009079F8" w:rsidRDefault="00225FDA" w:rsidP="00F23355">
            <w:pPr>
              <w:rPr>
                <w:i/>
              </w:rPr>
            </w:pPr>
            <w:r w:rsidRPr="009079F8">
              <w:rPr>
                <w:i/>
              </w:rPr>
              <w:t>a</w:t>
            </w:r>
          </w:p>
        </w:tc>
        <w:tc>
          <w:tcPr>
            <w:tcW w:w="4131" w:type="dxa"/>
            <w:gridSpan w:val="3"/>
            <w:tcPrChange w:id="2070" w:author="Jurkowska Monika" w:date="2022-11-14T21:27:00Z">
              <w:tcPr>
                <w:tcW w:w="4131" w:type="dxa"/>
                <w:gridSpan w:val="3"/>
              </w:tcPr>
            </w:tcPrChange>
          </w:tcPr>
          <w:p w14:paraId="0BD05EEA" w14:textId="77777777" w:rsidR="00225FDA" w:rsidRDefault="00225FDA" w:rsidP="00F23355">
            <w:r w:rsidRPr="009079F8">
              <w:t>Numer VAT</w:t>
            </w:r>
          </w:p>
          <w:p w14:paraId="53D5FB44" w14:textId="0940C5EF" w:rsidR="009921F0" w:rsidRPr="001D5D9E" w:rsidRDefault="00225FDA" w:rsidP="00F23355">
            <w:pPr>
              <w:rPr>
                <w:rFonts w:ascii="Courier New" w:hAnsi="Courier New"/>
                <w:color w:val="0000FF"/>
                <w:rPrChange w:id="2071" w:author="Jurkowska Monika" w:date="2022-11-14T21:27:00Z">
                  <w:rPr/>
                </w:rPrChange>
              </w:rPr>
            </w:pPr>
            <w:r>
              <w:rPr>
                <w:rFonts w:ascii="Courier New" w:hAnsi="Courier New" w:cs="Courier New"/>
                <w:noProof/>
                <w:color w:val="0000FF"/>
                <w:szCs w:val="20"/>
              </w:rPr>
              <w:t>VatNumber</w:t>
            </w:r>
          </w:p>
        </w:tc>
        <w:tc>
          <w:tcPr>
            <w:tcW w:w="433" w:type="dxa"/>
            <w:gridSpan w:val="2"/>
            <w:tcPrChange w:id="2072" w:author="Jurkowska Monika" w:date="2022-11-14T21:27:00Z">
              <w:tcPr>
                <w:tcW w:w="433" w:type="dxa"/>
                <w:gridSpan w:val="2"/>
              </w:tcPr>
            </w:tcPrChange>
          </w:tcPr>
          <w:p w14:paraId="53154BC0" w14:textId="77777777" w:rsidR="00225FDA" w:rsidRPr="009079F8" w:rsidRDefault="00225FDA" w:rsidP="00F23355">
            <w:pPr>
              <w:jc w:val="center"/>
            </w:pPr>
            <w:r>
              <w:t>D</w:t>
            </w:r>
          </w:p>
        </w:tc>
        <w:tc>
          <w:tcPr>
            <w:tcW w:w="2889" w:type="dxa"/>
            <w:gridSpan w:val="4"/>
            <w:tcPrChange w:id="2073" w:author="Jurkowska Monika" w:date="2022-11-14T21:27:00Z">
              <w:tcPr>
                <w:tcW w:w="2889" w:type="dxa"/>
                <w:gridSpan w:val="4"/>
              </w:tcPr>
            </w:tcPrChange>
          </w:tcPr>
          <w:p w14:paraId="7307DBBD" w14:textId="77777777" w:rsidR="00225FDA" w:rsidRDefault="00225FDA" w:rsidP="00F23355">
            <w:r>
              <w:t xml:space="preserve">„R” jeśli wyroby są wysyłane </w:t>
            </w:r>
            <w:r>
              <w:br/>
              <w:t>z terytorium Polski,</w:t>
            </w:r>
          </w:p>
          <w:p w14:paraId="0F85DD72" w14:textId="77777777" w:rsidR="00225FDA" w:rsidRPr="009079F8" w:rsidRDefault="00225FDA" w:rsidP="00F23355">
            <w:r>
              <w:t>„O” w pozostałych przypadkach.</w:t>
            </w:r>
          </w:p>
        </w:tc>
        <w:tc>
          <w:tcPr>
            <w:tcW w:w="4161" w:type="dxa"/>
            <w:gridSpan w:val="3"/>
            <w:tcPrChange w:id="2074" w:author="Jurkowska Monika" w:date="2022-11-14T21:27:00Z">
              <w:tcPr>
                <w:tcW w:w="4161" w:type="dxa"/>
                <w:gridSpan w:val="3"/>
              </w:tcPr>
            </w:tcPrChange>
          </w:tcPr>
          <w:p w14:paraId="1D8D1497" w14:textId="77777777" w:rsidR="00225FDA" w:rsidRPr="009079F8" w:rsidRDefault="00225FDA" w:rsidP="00F23355"/>
        </w:tc>
        <w:tc>
          <w:tcPr>
            <w:tcW w:w="1050" w:type="dxa"/>
            <w:gridSpan w:val="2"/>
            <w:tcPrChange w:id="2075" w:author="Jurkowska Monika" w:date="2022-11-14T21:27:00Z">
              <w:tcPr>
                <w:tcW w:w="1050" w:type="dxa"/>
                <w:gridSpan w:val="2"/>
              </w:tcPr>
            </w:tcPrChange>
          </w:tcPr>
          <w:p w14:paraId="485BA4D8" w14:textId="77777777" w:rsidR="00225FDA" w:rsidRPr="009079F8" w:rsidRDefault="00225FDA" w:rsidP="00F23355">
            <w:r w:rsidRPr="009079F8">
              <w:t>an..</w:t>
            </w:r>
            <w:r>
              <w:t>14</w:t>
            </w:r>
          </w:p>
        </w:tc>
      </w:tr>
      <w:tr w:rsidR="00225FDA" w:rsidRPr="009079F8" w14:paraId="5B29AAF1"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076"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2077" w:author="Jurkowska Monika" w:date="2022-11-14T21:27:00Z">
            <w:trPr>
              <w:gridAfter w:val="1"/>
              <w:cantSplit/>
            </w:trPr>
          </w:trPrChange>
        </w:trPr>
        <w:tc>
          <w:tcPr>
            <w:tcW w:w="446" w:type="dxa"/>
            <w:gridSpan w:val="2"/>
            <w:tcPrChange w:id="2078" w:author="Jurkowska Monika" w:date="2022-11-14T21:27:00Z">
              <w:tcPr>
                <w:tcW w:w="446" w:type="dxa"/>
                <w:gridSpan w:val="2"/>
              </w:tcPr>
            </w:tcPrChange>
          </w:tcPr>
          <w:p w14:paraId="058FFC5B" w14:textId="77777777" w:rsidR="00225FDA" w:rsidRPr="009079F8" w:rsidRDefault="00225FDA" w:rsidP="00F23355">
            <w:pPr>
              <w:rPr>
                <w:b/>
              </w:rPr>
            </w:pPr>
          </w:p>
        </w:tc>
        <w:tc>
          <w:tcPr>
            <w:tcW w:w="434" w:type="dxa"/>
            <w:gridSpan w:val="2"/>
            <w:tcPrChange w:id="2079" w:author="Jurkowska Monika" w:date="2022-11-14T21:27:00Z">
              <w:tcPr>
                <w:tcW w:w="434" w:type="dxa"/>
                <w:gridSpan w:val="2"/>
              </w:tcPr>
            </w:tcPrChange>
          </w:tcPr>
          <w:p w14:paraId="7FD0EF1E" w14:textId="77777777" w:rsidR="00225FDA" w:rsidRPr="009079F8" w:rsidRDefault="00225FDA" w:rsidP="00F23355">
            <w:pPr>
              <w:rPr>
                <w:i/>
              </w:rPr>
            </w:pPr>
            <w:r w:rsidRPr="009079F8">
              <w:rPr>
                <w:i/>
              </w:rPr>
              <w:t>b</w:t>
            </w:r>
          </w:p>
        </w:tc>
        <w:tc>
          <w:tcPr>
            <w:tcW w:w="4131" w:type="dxa"/>
            <w:gridSpan w:val="3"/>
            <w:tcPrChange w:id="2080" w:author="Jurkowska Monika" w:date="2022-11-14T21:27:00Z">
              <w:tcPr>
                <w:tcW w:w="4131" w:type="dxa"/>
                <w:gridSpan w:val="3"/>
              </w:tcPr>
            </w:tcPrChange>
          </w:tcPr>
          <w:p w14:paraId="0D725DB8" w14:textId="77777777" w:rsidR="00225FDA" w:rsidRDefault="00225FDA" w:rsidP="00F23355">
            <w:r w:rsidRPr="009079F8">
              <w:t>Nazwa podmiotu gospodarczego</w:t>
            </w:r>
          </w:p>
          <w:p w14:paraId="77820D38" w14:textId="417EE6EB" w:rsidR="009921F0" w:rsidRPr="001D5D9E" w:rsidRDefault="00225FDA" w:rsidP="00F23355">
            <w:pPr>
              <w:rPr>
                <w:rFonts w:ascii="Courier New" w:hAnsi="Courier New"/>
                <w:color w:val="0000FF"/>
                <w:rPrChange w:id="2081" w:author="Jurkowska Monika" w:date="2022-11-14T21:27:00Z">
                  <w:rPr/>
                </w:rPrChange>
              </w:rPr>
            </w:pPr>
            <w:r>
              <w:rPr>
                <w:rFonts w:ascii="Courier New" w:hAnsi="Courier New" w:cs="Courier New"/>
                <w:noProof/>
                <w:color w:val="0000FF"/>
                <w:szCs w:val="20"/>
              </w:rPr>
              <w:t>TraderName</w:t>
            </w:r>
          </w:p>
        </w:tc>
        <w:tc>
          <w:tcPr>
            <w:tcW w:w="433" w:type="dxa"/>
            <w:gridSpan w:val="2"/>
            <w:tcPrChange w:id="2082" w:author="Jurkowska Monika" w:date="2022-11-14T21:27:00Z">
              <w:tcPr>
                <w:tcW w:w="433" w:type="dxa"/>
                <w:gridSpan w:val="2"/>
              </w:tcPr>
            </w:tcPrChange>
          </w:tcPr>
          <w:p w14:paraId="53421215" w14:textId="77777777" w:rsidR="00225FDA" w:rsidRPr="009079F8" w:rsidRDefault="00225FDA" w:rsidP="00F23355">
            <w:pPr>
              <w:jc w:val="center"/>
            </w:pPr>
            <w:r w:rsidRPr="009079F8">
              <w:t>R</w:t>
            </w:r>
          </w:p>
        </w:tc>
        <w:tc>
          <w:tcPr>
            <w:tcW w:w="2889" w:type="dxa"/>
            <w:gridSpan w:val="4"/>
            <w:tcPrChange w:id="2083" w:author="Jurkowska Monika" w:date="2022-11-14T21:27:00Z">
              <w:tcPr>
                <w:tcW w:w="2889" w:type="dxa"/>
                <w:gridSpan w:val="4"/>
              </w:tcPr>
            </w:tcPrChange>
          </w:tcPr>
          <w:p w14:paraId="28BC8978" w14:textId="77777777" w:rsidR="00225FDA" w:rsidRPr="009079F8" w:rsidRDefault="00225FDA" w:rsidP="00F23355"/>
        </w:tc>
        <w:tc>
          <w:tcPr>
            <w:tcW w:w="4161" w:type="dxa"/>
            <w:gridSpan w:val="3"/>
            <w:tcPrChange w:id="2084" w:author="Jurkowska Monika" w:date="2022-11-14T21:27:00Z">
              <w:tcPr>
                <w:tcW w:w="4161" w:type="dxa"/>
                <w:gridSpan w:val="3"/>
              </w:tcPr>
            </w:tcPrChange>
          </w:tcPr>
          <w:p w14:paraId="63F29244" w14:textId="77777777" w:rsidR="00225FDA" w:rsidRPr="009079F8" w:rsidRDefault="00225FDA" w:rsidP="00F23355"/>
        </w:tc>
        <w:tc>
          <w:tcPr>
            <w:tcW w:w="1050" w:type="dxa"/>
            <w:gridSpan w:val="2"/>
            <w:tcPrChange w:id="2085" w:author="Jurkowska Monika" w:date="2022-11-14T21:27:00Z">
              <w:tcPr>
                <w:tcW w:w="1050" w:type="dxa"/>
                <w:gridSpan w:val="2"/>
              </w:tcPr>
            </w:tcPrChange>
          </w:tcPr>
          <w:p w14:paraId="6BE21417" w14:textId="77777777" w:rsidR="00225FDA" w:rsidRPr="009079F8" w:rsidRDefault="00225FDA" w:rsidP="00F23355">
            <w:r w:rsidRPr="009079F8">
              <w:t>an..182</w:t>
            </w:r>
          </w:p>
        </w:tc>
      </w:tr>
      <w:tr w:rsidR="00225FDA" w:rsidRPr="009079F8" w14:paraId="10DE3FC3"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086"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2087" w:author="Jurkowska Monika" w:date="2022-11-14T21:27:00Z">
            <w:trPr>
              <w:gridAfter w:val="1"/>
              <w:cantSplit/>
            </w:trPr>
          </w:trPrChange>
        </w:trPr>
        <w:tc>
          <w:tcPr>
            <w:tcW w:w="446" w:type="dxa"/>
            <w:gridSpan w:val="2"/>
            <w:tcPrChange w:id="2088" w:author="Jurkowska Monika" w:date="2022-11-14T21:27:00Z">
              <w:tcPr>
                <w:tcW w:w="446" w:type="dxa"/>
                <w:gridSpan w:val="2"/>
              </w:tcPr>
            </w:tcPrChange>
          </w:tcPr>
          <w:p w14:paraId="688FD1AA" w14:textId="77777777" w:rsidR="00225FDA" w:rsidRPr="009079F8" w:rsidRDefault="00225FDA" w:rsidP="00F23355">
            <w:pPr>
              <w:rPr>
                <w:b/>
              </w:rPr>
            </w:pPr>
          </w:p>
        </w:tc>
        <w:tc>
          <w:tcPr>
            <w:tcW w:w="434" w:type="dxa"/>
            <w:gridSpan w:val="2"/>
            <w:tcPrChange w:id="2089" w:author="Jurkowska Monika" w:date="2022-11-14T21:27:00Z">
              <w:tcPr>
                <w:tcW w:w="434" w:type="dxa"/>
                <w:gridSpan w:val="2"/>
              </w:tcPr>
            </w:tcPrChange>
          </w:tcPr>
          <w:p w14:paraId="706B5919" w14:textId="77777777" w:rsidR="00225FDA" w:rsidRPr="009079F8" w:rsidRDefault="00225FDA" w:rsidP="00F23355">
            <w:pPr>
              <w:rPr>
                <w:i/>
              </w:rPr>
            </w:pPr>
            <w:r w:rsidRPr="009079F8">
              <w:rPr>
                <w:i/>
              </w:rPr>
              <w:t>c</w:t>
            </w:r>
          </w:p>
        </w:tc>
        <w:tc>
          <w:tcPr>
            <w:tcW w:w="4131" w:type="dxa"/>
            <w:gridSpan w:val="3"/>
            <w:tcPrChange w:id="2090" w:author="Jurkowska Monika" w:date="2022-11-14T21:27:00Z">
              <w:tcPr>
                <w:tcW w:w="4131" w:type="dxa"/>
                <w:gridSpan w:val="3"/>
              </w:tcPr>
            </w:tcPrChange>
          </w:tcPr>
          <w:p w14:paraId="6145F4F6" w14:textId="77777777" w:rsidR="00225FDA" w:rsidRDefault="00225FDA" w:rsidP="00F23355">
            <w:r w:rsidRPr="009079F8">
              <w:t>Ulica</w:t>
            </w:r>
          </w:p>
          <w:p w14:paraId="53D37C53" w14:textId="542B702B" w:rsidR="009921F0" w:rsidRPr="001D5D9E" w:rsidRDefault="00225FDA" w:rsidP="00F23355">
            <w:pPr>
              <w:rPr>
                <w:rFonts w:ascii="Courier New" w:hAnsi="Courier New"/>
                <w:color w:val="0000FF"/>
                <w:rPrChange w:id="2091" w:author="Jurkowska Monika" w:date="2022-11-14T21:27:00Z">
                  <w:rPr/>
                </w:rPrChange>
              </w:rPr>
            </w:pPr>
            <w:r>
              <w:rPr>
                <w:rFonts w:ascii="Courier New" w:hAnsi="Courier New" w:cs="Courier New"/>
                <w:noProof/>
                <w:color w:val="0000FF"/>
                <w:szCs w:val="20"/>
              </w:rPr>
              <w:t>StreetName</w:t>
            </w:r>
          </w:p>
        </w:tc>
        <w:tc>
          <w:tcPr>
            <w:tcW w:w="433" w:type="dxa"/>
            <w:gridSpan w:val="2"/>
            <w:tcPrChange w:id="2092" w:author="Jurkowska Monika" w:date="2022-11-14T21:27:00Z">
              <w:tcPr>
                <w:tcW w:w="433" w:type="dxa"/>
                <w:gridSpan w:val="2"/>
              </w:tcPr>
            </w:tcPrChange>
          </w:tcPr>
          <w:p w14:paraId="735558C3" w14:textId="77777777" w:rsidR="00225FDA" w:rsidRPr="009079F8" w:rsidRDefault="00225FDA" w:rsidP="00F23355">
            <w:pPr>
              <w:jc w:val="center"/>
            </w:pPr>
            <w:r w:rsidRPr="009079F8">
              <w:t>R</w:t>
            </w:r>
          </w:p>
        </w:tc>
        <w:tc>
          <w:tcPr>
            <w:tcW w:w="2889" w:type="dxa"/>
            <w:gridSpan w:val="4"/>
            <w:tcPrChange w:id="2093" w:author="Jurkowska Monika" w:date="2022-11-14T21:27:00Z">
              <w:tcPr>
                <w:tcW w:w="2889" w:type="dxa"/>
                <w:gridSpan w:val="4"/>
              </w:tcPr>
            </w:tcPrChange>
          </w:tcPr>
          <w:p w14:paraId="2C3B1E29" w14:textId="77777777" w:rsidR="00225FDA" w:rsidRPr="009079F8" w:rsidRDefault="00225FDA" w:rsidP="00F23355"/>
        </w:tc>
        <w:tc>
          <w:tcPr>
            <w:tcW w:w="4161" w:type="dxa"/>
            <w:gridSpan w:val="3"/>
            <w:tcPrChange w:id="2094" w:author="Jurkowska Monika" w:date="2022-11-14T21:27:00Z">
              <w:tcPr>
                <w:tcW w:w="4161" w:type="dxa"/>
                <w:gridSpan w:val="3"/>
              </w:tcPr>
            </w:tcPrChange>
          </w:tcPr>
          <w:p w14:paraId="7300E555" w14:textId="77777777" w:rsidR="00225FDA" w:rsidRPr="009079F8" w:rsidRDefault="00225FDA" w:rsidP="00F23355"/>
        </w:tc>
        <w:tc>
          <w:tcPr>
            <w:tcW w:w="1050" w:type="dxa"/>
            <w:gridSpan w:val="2"/>
            <w:tcPrChange w:id="2095" w:author="Jurkowska Monika" w:date="2022-11-14T21:27:00Z">
              <w:tcPr>
                <w:tcW w:w="1050" w:type="dxa"/>
                <w:gridSpan w:val="2"/>
              </w:tcPr>
            </w:tcPrChange>
          </w:tcPr>
          <w:p w14:paraId="046AD0F0" w14:textId="77777777" w:rsidR="00225FDA" w:rsidRPr="009079F8" w:rsidRDefault="00225FDA" w:rsidP="00F23355">
            <w:r w:rsidRPr="009079F8">
              <w:t>an..65</w:t>
            </w:r>
          </w:p>
        </w:tc>
      </w:tr>
      <w:tr w:rsidR="00225FDA" w:rsidRPr="009079F8" w14:paraId="25D3E52A"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096"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2097" w:author="Jurkowska Monika" w:date="2022-11-14T21:27:00Z">
            <w:trPr>
              <w:gridAfter w:val="1"/>
              <w:cantSplit/>
            </w:trPr>
          </w:trPrChange>
        </w:trPr>
        <w:tc>
          <w:tcPr>
            <w:tcW w:w="446" w:type="dxa"/>
            <w:gridSpan w:val="2"/>
            <w:tcPrChange w:id="2098" w:author="Jurkowska Monika" w:date="2022-11-14T21:27:00Z">
              <w:tcPr>
                <w:tcW w:w="446" w:type="dxa"/>
                <w:gridSpan w:val="2"/>
              </w:tcPr>
            </w:tcPrChange>
          </w:tcPr>
          <w:p w14:paraId="3940D4A3" w14:textId="77777777" w:rsidR="00225FDA" w:rsidRPr="009079F8" w:rsidRDefault="00225FDA" w:rsidP="00F23355">
            <w:pPr>
              <w:rPr>
                <w:b/>
              </w:rPr>
            </w:pPr>
          </w:p>
        </w:tc>
        <w:tc>
          <w:tcPr>
            <w:tcW w:w="434" w:type="dxa"/>
            <w:gridSpan w:val="2"/>
            <w:tcPrChange w:id="2099" w:author="Jurkowska Monika" w:date="2022-11-14T21:27:00Z">
              <w:tcPr>
                <w:tcW w:w="434" w:type="dxa"/>
                <w:gridSpan w:val="2"/>
              </w:tcPr>
            </w:tcPrChange>
          </w:tcPr>
          <w:p w14:paraId="072A3EEB" w14:textId="77777777" w:rsidR="00225FDA" w:rsidRPr="009079F8" w:rsidRDefault="00225FDA" w:rsidP="00F23355">
            <w:pPr>
              <w:rPr>
                <w:i/>
              </w:rPr>
            </w:pPr>
            <w:r w:rsidRPr="009079F8">
              <w:rPr>
                <w:i/>
              </w:rPr>
              <w:t>d</w:t>
            </w:r>
          </w:p>
        </w:tc>
        <w:tc>
          <w:tcPr>
            <w:tcW w:w="4131" w:type="dxa"/>
            <w:gridSpan w:val="3"/>
            <w:tcPrChange w:id="2100" w:author="Jurkowska Monika" w:date="2022-11-14T21:27:00Z">
              <w:tcPr>
                <w:tcW w:w="4131" w:type="dxa"/>
                <w:gridSpan w:val="3"/>
              </w:tcPr>
            </w:tcPrChange>
          </w:tcPr>
          <w:p w14:paraId="7ABC7EB5" w14:textId="77777777" w:rsidR="00225FDA" w:rsidRDefault="00225FDA" w:rsidP="00F23355">
            <w:r w:rsidRPr="009079F8">
              <w:t>Numer domu</w:t>
            </w:r>
          </w:p>
          <w:p w14:paraId="2C55CE95" w14:textId="07442193" w:rsidR="009921F0" w:rsidRPr="001D5D9E" w:rsidRDefault="00225FDA" w:rsidP="00F23355">
            <w:pPr>
              <w:rPr>
                <w:rFonts w:ascii="Courier New" w:hAnsi="Courier New"/>
                <w:color w:val="0000FF"/>
                <w:rPrChange w:id="2101" w:author="Jurkowska Monika" w:date="2022-11-14T21:27:00Z">
                  <w:rPr/>
                </w:rPrChange>
              </w:rPr>
            </w:pPr>
            <w:r>
              <w:rPr>
                <w:rFonts w:ascii="Courier New" w:hAnsi="Courier New" w:cs="Courier New"/>
                <w:noProof/>
                <w:color w:val="0000FF"/>
                <w:szCs w:val="20"/>
              </w:rPr>
              <w:t>StreetNumber</w:t>
            </w:r>
          </w:p>
        </w:tc>
        <w:tc>
          <w:tcPr>
            <w:tcW w:w="433" w:type="dxa"/>
            <w:gridSpan w:val="2"/>
            <w:tcPrChange w:id="2102" w:author="Jurkowska Monika" w:date="2022-11-14T21:27:00Z">
              <w:tcPr>
                <w:tcW w:w="433" w:type="dxa"/>
                <w:gridSpan w:val="2"/>
              </w:tcPr>
            </w:tcPrChange>
          </w:tcPr>
          <w:p w14:paraId="72E2E219" w14:textId="77777777" w:rsidR="00225FDA" w:rsidRPr="009079F8" w:rsidRDefault="00225FDA" w:rsidP="00F23355">
            <w:pPr>
              <w:jc w:val="center"/>
            </w:pPr>
            <w:r w:rsidRPr="009079F8">
              <w:t>O</w:t>
            </w:r>
          </w:p>
        </w:tc>
        <w:tc>
          <w:tcPr>
            <w:tcW w:w="2889" w:type="dxa"/>
            <w:gridSpan w:val="4"/>
            <w:tcPrChange w:id="2103" w:author="Jurkowska Monika" w:date="2022-11-14T21:27:00Z">
              <w:tcPr>
                <w:tcW w:w="2889" w:type="dxa"/>
                <w:gridSpan w:val="4"/>
              </w:tcPr>
            </w:tcPrChange>
          </w:tcPr>
          <w:p w14:paraId="0508CD3A" w14:textId="77777777" w:rsidR="00225FDA" w:rsidRPr="009079F8" w:rsidRDefault="00225FDA" w:rsidP="00F23355"/>
        </w:tc>
        <w:tc>
          <w:tcPr>
            <w:tcW w:w="4161" w:type="dxa"/>
            <w:gridSpan w:val="3"/>
            <w:tcPrChange w:id="2104" w:author="Jurkowska Monika" w:date="2022-11-14T21:27:00Z">
              <w:tcPr>
                <w:tcW w:w="4161" w:type="dxa"/>
                <w:gridSpan w:val="3"/>
              </w:tcPr>
            </w:tcPrChange>
          </w:tcPr>
          <w:p w14:paraId="3DB5CC2A" w14:textId="77777777" w:rsidR="00225FDA" w:rsidRPr="009079F8" w:rsidRDefault="00225FDA" w:rsidP="00F23355"/>
        </w:tc>
        <w:tc>
          <w:tcPr>
            <w:tcW w:w="1050" w:type="dxa"/>
            <w:gridSpan w:val="2"/>
            <w:tcPrChange w:id="2105" w:author="Jurkowska Monika" w:date="2022-11-14T21:27:00Z">
              <w:tcPr>
                <w:tcW w:w="1050" w:type="dxa"/>
                <w:gridSpan w:val="2"/>
              </w:tcPr>
            </w:tcPrChange>
          </w:tcPr>
          <w:p w14:paraId="0266338A" w14:textId="77777777" w:rsidR="00225FDA" w:rsidRPr="009079F8" w:rsidRDefault="00225FDA" w:rsidP="00F23355">
            <w:r w:rsidRPr="009079F8">
              <w:t>an..11</w:t>
            </w:r>
          </w:p>
        </w:tc>
      </w:tr>
      <w:tr w:rsidR="00225FDA" w:rsidRPr="009079F8" w14:paraId="3AB52A5F"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106"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2107" w:author="Jurkowska Monika" w:date="2022-11-14T21:27:00Z">
            <w:trPr>
              <w:gridAfter w:val="1"/>
              <w:cantSplit/>
            </w:trPr>
          </w:trPrChange>
        </w:trPr>
        <w:tc>
          <w:tcPr>
            <w:tcW w:w="446" w:type="dxa"/>
            <w:gridSpan w:val="2"/>
            <w:tcPrChange w:id="2108" w:author="Jurkowska Monika" w:date="2022-11-14T21:27:00Z">
              <w:tcPr>
                <w:tcW w:w="446" w:type="dxa"/>
                <w:gridSpan w:val="2"/>
              </w:tcPr>
            </w:tcPrChange>
          </w:tcPr>
          <w:p w14:paraId="4D0B404B" w14:textId="77777777" w:rsidR="00225FDA" w:rsidRPr="009079F8" w:rsidRDefault="00225FDA" w:rsidP="00F23355">
            <w:pPr>
              <w:rPr>
                <w:b/>
              </w:rPr>
            </w:pPr>
          </w:p>
        </w:tc>
        <w:tc>
          <w:tcPr>
            <w:tcW w:w="434" w:type="dxa"/>
            <w:gridSpan w:val="2"/>
            <w:tcPrChange w:id="2109" w:author="Jurkowska Monika" w:date="2022-11-14T21:27:00Z">
              <w:tcPr>
                <w:tcW w:w="434" w:type="dxa"/>
                <w:gridSpan w:val="2"/>
              </w:tcPr>
            </w:tcPrChange>
          </w:tcPr>
          <w:p w14:paraId="43AE6B64" w14:textId="77777777" w:rsidR="00225FDA" w:rsidRPr="009079F8" w:rsidRDefault="00225FDA" w:rsidP="00F23355">
            <w:pPr>
              <w:rPr>
                <w:i/>
              </w:rPr>
            </w:pPr>
            <w:r w:rsidRPr="009079F8">
              <w:rPr>
                <w:i/>
              </w:rPr>
              <w:t>e</w:t>
            </w:r>
          </w:p>
        </w:tc>
        <w:tc>
          <w:tcPr>
            <w:tcW w:w="4131" w:type="dxa"/>
            <w:gridSpan w:val="3"/>
            <w:tcPrChange w:id="2110" w:author="Jurkowska Monika" w:date="2022-11-14T21:27:00Z">
              <w:tcPr>
                <w:tcW w:w="4131" w:type="dxa"/>
                <w:gridSpan w:val="3"/>
              </w:tcPr>
            </w:tcPrChange>
          </w:tcPr>
          <w:p w14:paraId="155AB59F" w14:textId="77777777" w:rsidR="00225FDA" w:rsidRDefault="00225FDA" w:rsidP="00F23355">
            <w:r w:rsidRPr="009079F8">
              <w:t>Kod pocztowy</w:t>
            </w:r>
          </w:p>
          <w:p w14:paraId="53F64384" w14:textId="1A523FBC" w:rsidR="009921F0" w:rsidRPr="001D5D9E" w:rsidRDefault="00225FDA" w:rsidP="00F23355">
            <w:pPr>
              <w:rPr>
                <w:rFonts w:ascii="Courier New" w:hAnsi="Courier New"/>
                <w:color w:val="0000FF"/>
                <w:rPrChange w:id="2111" w:author="Jurkowska Monika" w:date="2022-11-14T21:27:00Z">
                  <w:rPr/>
                </w:rPrChange>
              </w:rPr>
            </w:pPr>
            <w:r>
              <w:rPr>
                <w:rFonts w:ascii="Courier New" w:hAnsi="Courier New" w:cs="Courier New"/>
                <w:noProof/>
                <w:color w:val="0000FF"/>
                <w:szCs w:val="20"/>
              </w:rPr>
              <w:t>Postcode</w:t>
            </w:r>
          </w:p>
        </w:tc>
        <w:tc>
          <w:tcPr>
            <w:tcW w:w="433" w:type="dxa"/>
            <w:gridSpan w:val="2"/>
            <w:tcPrChange w:id="2112" w:author="Jurkowska Monika" w:date="2022-11-14T21:27:00Z">
              <w:tcPr>
                <w:tcW w:w="433" w:type="dxa"/>
                <w:gridSpan w:val="2"/>
              </w:tcPr>
            </w:tcPrChange>
          </w:tcPr>
          <w:p w14:paraId="298905FB" w14:textId="77777777" w:rsidR="00225FDA" w:rsidRPr="009079F8" w:rsidRDefault="00225FDA" w:rsidP="00F23355">
            <w:pPr>
              <w:jc w:val="center"/>
            </w:pPr>
            <w:r w:rsidRPr="009079F8">
              <w:t>R</w:t>
            </w:r>
          </w:p>
        </w:tc>
        <w:tc>
          <w:tcPr>
            <w:tcW w:w="2889" w:type="dxa"/>
            <w:gridSpan w:val="4"/>
            <w:tcPrChange w:id="2113" w:author="Jurkowska Monika" w:date="2022-11-14T21:27:00Z">
              <w:tcPr>
                <w:tcW w:w="2889" w:type="dxa"/>
                <w:gridSpan w:val="4"/>
              </w:tcPr>
            </w:tcPrChange>
          </w:tcPr>
          <w:p w14:paraId="08B73EA9" w14:textId="77777777" w:rsidR="00225FDA" w:rsidRPr="009079F8" w:rsidRDefault="00225FDA" w:rsidP="00F23355"/>
        </w:tc>
        <w:tc>
          <w:tcPr>
            <w:tcW w:w="4161" w:type="dxa"/>
            <w:gridSpan w:val="3"/>
            <w:tcPrChange w:id="2114" w:author="Jurkowska Monika" w:date="2022-11-14T21:27:00Z">
              <w:tcPr>
                <w:tcW w:w="4161" w:type="dxa"/>
                <w:gridSpan w:val="3"/>
              </w:tcPr>
            </w:tcPrChange>
          </w:tcPr>
          <w:p w14:paraId="78EB9004" w14:textId="77777777" w:rsidR="00225FDA" w:rsidRPr="009079F8" w:rsidRDefault="00225FDA" w:rsidP="00F23355"/>
        </w:tc>
        <w:tc>
          <w:tcPr>
            <w:tcW w:w="1050" w:type="dxa"/>
            <w:gridSpan w:val="2"/>
            <w:tcPrChange w:id="2115" w:author="Jurkowska Monika" w:date="2022-11-14T21:27:00Z">
              <w:tcPr>
                <w:tcW w:w="1050" w:type="dxa"/>
                <w:gridSpan w:val="2"/>
              </w:tcPr>
            </w:tcPrChange>
          </w:tcPr>
          <w:p w14:paraId="0000D342" w14:textId="77777777" w:rsidR="00225FDA" w:rsidRPr="009079F8" w:rsidRDefault="00225FDA" w:rsidP="00F23355">
            <w:r w:rsidRPr="009079F8">
              <w:t>an..10</w:t>
            </w:r>
          </w:p>
        </w:tc>
      </w:tr>
      <w:tr w:rsidR="00225FDA" w:rsidRPr="009079F8" w14:paraId="38D8EDC2"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116"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2117" w:author="Jurkowska Monika" w:date="2022-11-14T21:27:00Z">
            <w:trPr>
              <w:gridAfter w:val="1"/>
              <w:cantSplit/>
            </w:trPr>
          </w:trPrChange>
        </w:trPr>
        <w:tc>
          <w:tcPr>
            <w:tcW w:w="446" w:type="dxa"/>
            <w:gridSpan w:val="2"/>
            <w:tcPrChange w:id="2118" w:author="Jurkowska Monika" w:date="2022-11-14T21:27:00Z">
              <w:tcPr>
                <w:tcW w:w="446" w:type="dxa"/>
                <w:gridSpan w:val="2"/>
              </w:tcPr>
            </w:tcPrChange>
          </w:tcPr>
          <w:p w14:paraId="53275C79" w14:textId="77777777" w:rsidR="00225FDA" w:rsidRPr="009079F8" w:rsidRDefault="00225FDA" w:rsidP="00F23355">
            <w:pPr>
              <w:rPr>
                <w:b/>
              </w:rPr>
            </w:pPr>
          </w:p>
        </w:tc>
        <w:tc>
          <w:tcPr>
            <w:tcW w:w="434" w:type="dxa"/>
            <w:gridSpan w:val="2"/>
            <w:tcPrChange w:id="2119" w:author="Jurkowska Monika" w:date="2022-11-14T21:27:00Z">
              <w:tcPr>
                <w:tcW w:w="434" w:type="dxa"/>
                <w:gridSpan w:val="2"/>
              </w:tcPr>
            </w:tcPrChange>
          </w:tcPr>
          <w:p w14:paraId="28136D0B" w14:textId="77777777" w:rsidR="00225FDA" w:rsidRPr="009079F8" w:rsidRDefault="00225FDA" w:rsidP="00F23355">
            <w:pPr>
              <w:rPr>
                <w:i/>
              </w:rPr>
            </w:pPr>
            <w:r w:rsidRPr="009079F8">
              <w:rPr>
                <w:i/>
              </w:rPr>
              <w:t>f</w:t>
            </w:r>
          </w:p>
        </w:tc>
        <w:tc>
          <w:tcPr>
            <w:tcW w:w="4131" w:type="dxa"/>
            <w:gridSpan w:val="3"/>
            <w:tcPrChange w:id="2120" w:author="Jurkowska Monika" w:date="2022-11-14T21:27:00Z">
              <w:tcPr>
                <w:tcW w:w="4131" w:type="dxa"/>
                <w:gridSpan w:val="3"/>
              </w:tcPr>
            </w:tcPrChange>
          </w:tcPr>
          <w:p w14:paraId="0C4B05BB" w14:textId="77777777" w:rsidR="00225FDA" w:rsidRDefault="00225FDA" w:rsidP="00F23355">
            <w:r w:rsidRPr="009079F8">
              <w:t>Miejscowość</w:t>
            </w:r>
          </w:p>
          <w:p w14:paraId="35279C65" w14:textId="704D7F6A" w:rsidR="009921F0" w:rsidRPr="009921F0" w:rsidRDefault="00225FDA" w:rsidP="00F23355">
            <w:pPr>
              <w:rPr>
                <w:rFonts w:ascii="Courier New" w:hAnsi="Courier New"/>
                <w:color w:val="0000FF"/>
                <w:rPrChange w:id="2121" w:author="Jurkowska Monika" w:date="2022-11-14T21:27:00Z">
                  <w:rPr/>
                </w:rPrChange>
              </w:rPr>
            </w:pPr>
            <w:r>
              <w:rPr>
                <w:rFonts w:ascii="Courier New" w:hAnsi="Courier New" w:cs="Courier New"/>
                <w:noProof/>
                <w:color w:val="0000FF"/>
                <w:szCs w:val="20"/>
              </w:rPr>
              <w:t>City</w:t>
            </w:r>
          </w:p>
        </w:tc>
        <w:tc>
          <w:tcPr>
            <w:tcW w:w="433" w:type="dxa"/>
            <w:gridSpan w:val="2"/>
            <w:tcPrChange w:id="2122" w:author="Jurkowska Monika" w:date="2022-11-14T21:27:00Z">
              <w:tcPr>
                <w:tcW w:w="433" w:type="dxa"/>
                <w:gridSpan w:val="2"/>
              </w:tcPr>
            </w:tcPrChange>
          </w:tcPr>
          <w:p w14:paraId="4BA790C7" w14:textId="77777777" w:rsidR="00225FDA" w:rsidRPr="009079F8" w:rsidRDefault="00225FDA" w:rsidP="00F23355">
            <w:pPr>
              <w:jc w:val="center"/>
            </w:pPr>
            <w:r w:rsidRPr="009079F8">
              <w:t>R</w:t>
            </w:r>
          </w:p>
        </w:tc>
        <w:tc>
          <w:tcPr>
            <w:tcW w:w="2889" w:type="dxa"/>
            <w:gridSpan w:val="4"/>
            <w:tcPrChange w:id="2123" w:author="Jurkowska Monika" w:date="2022-11-14T21:27:00Z">
              <w:tcPr>
                <w:tcW w:w="2889" w:type="dxa"/>
                <w:gridSpan w:val="4"/>
              </w:tcPr>
            </w:tcPrChange>
          </w:tcPr>
          <w:p w14:paraId="766A0412" w14:textId="77777777" w:rsidR="00225FDA" w:rsidRPr="009079F8" w:rsidRDefault="00225FDA" w:rsidP="00F23355"/>
        </w:tc>
        <w:tc>
          <w:tcPr>
            <w:tcW w:w="4161" w:type="dxa"/>
            <w:gridSpan w:val="3"/>
            <w:tcPrChange w:id="2124" w:author="Jurkowska Monika" w:date="2022-11-14T21:27:00Z">
              <w:tcPr>
                <w:tcW w:w="4161" w:type="dxa"/>
                <w:gridSpan w:val="3"/>
              </w:tcPr>
            </w:tcPrChange>
          </w:tcPr>
          <w:p w14:paraId="5C2B2850" w14:textId="77777777" w:rsidR="00225FDA" w:rsidRPr="009079F8" w:rsidRDefault="00225FDA" w:rsidP="00F23355"/>
        </w:tc>
        <w:tc>
          <w:tcPr>
            <w:tcW w:w="1050" w:type="dxa"/>
            <w:gridSpan w:val="2"/>
            <w:tcPrChange w:id="2125" w:author="Jurkowska Monika" w:date="2022-11-14T21:27:00Z">
              <w:tcPr>
                <w:tcW w:w="1050" w:type="dxa"/>
                <w:gridSpan w:val="2"/>
              </w:tcPr>
            </w:tcPrChange>
          </w:tcPr>
          <w:p w14:paraId="7EB675FA" w14:textId="77777777" w:rsidR="00225FDA" w:rsidRPr="009079F8" w:rsidRDefault="00225FDA" w:rsidP="00F23355">
            <w:r w:rsidRPr="009079F8">
              <w:t>an..50</w:t>
            </w:r>
          </w:p>
        </w:tc>
      </w:tr>
      <w:tr w:rsidR="00225FDA" w:rsidRPr="009079F8" w14:paraId="510EB58E"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126"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2127" w:author="Jurkowska Monika" w:date="2022-11-14T21:27:00Z">
            <w:trPr>
              <w:gridAfter w:val="1"/>
              <w:cantSplit/>
            </w:trPr>
          </w:trPrChange>
        </w:trPr>
        <w:tc>
          <w:tcPr>
            <w:tcW w:w="880" w:type="dxa"/>
            <w:gridSpan w:val="4"/>
            <w:tcPrChange w:id="2128" w:author="Jurkowska Monika" w:date="2022-11-14T21:27:00Z">
              <w:tcPr>
                <w:tcW w:w="880" w:type="dxa"/>
                <w:gridSpan w:val="4"/>
              </w:tcPr>
            </w:tcPrChange>
          </w:tcPr>
          <w:p w14:paraId="752601B7" w14:textId="77777777" w:rsidR="00225FDA" w:rsidRPr="009079F8" w:rsidRDefault="00225FDA" w:rsidP="00F23355">
            <w:pPr>
              <w:keepNext/>
              <w:rPr>
                <w:i/>
              </w:rPr>
            </w:pPr>
            <w:r>
              <w:rPr>
                <w:b/>
              </w:rPr>
              <w:t>5</w:t>
            </w:r>
          </w:p>
        </w:tc>
        <w:tc>
          <w:tcPr>
            <w:tcW w:w="4131" w:type="dxa"/>
            <w:gridSpan w:val="3"/>
            <w:tcPrChange w:id="2129" w:author="Jurkowska Monika" w:date="2022-11-14T21:27:00Z">
              <w:tcPr>
                <w:tcW w:w="4131" w:type="dxa"/>
                <w:gridSpan w:val="3"/>
              </w:tcPr>
            </w:tcPrChange>
          </w:tcPr>
          <w:p w14:paraId="4E1CCC4E" w14:textId="77777777" w:rsidR="00225FDA" w:rsidRDefault="00225FDA" w:rsidP="00F23355">
            <w:pPr>
              <w:keepNext/>
              <w:rPr>
                <w:b/>
              </w:rPr>
            </w:pPr>
            <w:r w:rsidRPr="009079F8">
              <w:rPr>
                <w:b/>
              </w:rPr>
              <w:t>PODMIOT</w:t>
            </w:r>
            <w:r>
              <w:rPr>
                <w:b/>
              </w:rPr>
              <w:t xml:space="preserve"> N</w:t>
            </w:r>
            <w:r w:rsidRPr="009079F8">
              <w:rPr>
                <w:b/>
              </w:rPr>
              <w:t xml:space="preserve">owy </w:t>
            </w:r>
            <w:r>
              <w:rPr>
                <w:b/>
              </w:rPr>
              <w:t>P</w:t>
            </w:r>
            <w:r w:rsidRPr="009079F8">
              <w:rPr>
                <w:b/>
              </w:rPr>
              <w:t>rzewoźnik</w:t>
            </w:r>
          </w:p>
          <w:p w14:paraId="41D6ABDF" w14:textId="623B4F62" w:rsidR="009921F0" w:rsidRPr="001D5D9E" w:rsidRDefault="00225FDA" w:rsidP="00F23355">
            <w:pPr>
              <w:keepNext/>
              <w:rPr>
                <w:rFonts w:ascii="Courier New" w:hAnsi="Courier New"/>
                <w:color w:val="0000FF"/>
                <w:rPrChange w:id="2130" w:author="Jurkowska Monika" w:date="2022-11-14T21:27:00Z">
                  <w:rPr>
                    <w:b/>
                  </w:rPr>
                </w:rPrChange>
              </w:rPr>
            </w:pPr>
            <w:r>
              <w:rPr>
                <w:rFonts w:ascii="Courier New" w:hAnsi="Courier New" w:cs="Courier New"/>
                <w:noProof/>
                <w:color w:val="0000FF"/>
                <w:szCs w:val="20"/>
              </w:rPr>
              <w:t>NewTransporterTrader</w:t>
            </w:r>
          </w:p>
        </w:tc>
        <w:tc>
          <w:tcPr>
            <w:tcW w:w="433" w:type="dxa"/>
            <w:gridSpan w:val="2"/>
            <w:tcPrChange w:id="2131" w:author="Jurkowska Monika" w:date="2022-11-14T21:27:00Z">
              <w:tcPr>
                <w:tcW w:w="433" w:type="dxa"/>
                <w:gridSpan w:val="2"/>
              </w:tcPr>
            </w:tcPrChange>
          </w:tcPr>
          <w:p w14:paraId="638C5430" w14:textId="77777777" w:rsidR="00225FDA" w:rsidRPr="00C15AD5" w:rsidRDefault="00225FDA" w:rsidP="00F23355">
            <w:pPr>
              <w:keepNext/>
              <w:jc w:val="center"/>
              <w:rPr>
                <w:b/>
              </w:rPr>
            </w:pPr>
            <w:r w:rsidRPr="00C15AD5">
              <w:rPr>
                <w:b/>
              </w:rPr>
              <w:t>D</w:t>
            </w:r>
          </w:p>
        </w:tc>
        <w:tc>
          <w:tcPr>
            <w:tcW w:w="2889" w:type="dxa"/>
            <w:gridSpan w:val="4"/>
            <w:tcPrChange w:id="2132" w:author="Jurkowska Monika" w:date="2022-11-14T21:27:00Z">
              <w:tcPr>
                <w:tcW w:w="2889" w:type="dxa"/>
                <w:gridSpan w:val="4"/>
              </w:tcPr>
            </w:tcPrChange>
          </w:tcPr>
          <w:p w14:paraId="1986AEE6" w14:textId="77777777" w:rsidR="00225FDA" w:rsidRPr="00C15AD5" w:rsidRDefault="00225FDA" w:rsidP="00F23355">
            <w:pPr>
              <w:keepNext/>
              <w:rPr>
                <w:b/>
              </w:rPr>
            </w:pPr>
            <w:r w:rsidRPr="00C15AD5">
              <w:rPr>
                <w:b/>
              </w:rPr>
              <w:t xml:space="preserve"> „R”, jeżeli przewoźnik ulega zmianie w związku ze zmianą miejsca przeznaczenia.</w:t>
            </w:r>
          </w:p>
        </w:tc>
        <w:tc>
          <w:tcPr>
            <w:tcW w:w="4161" w:type="dxa"/>
            <w:gridSpan w:val="3"/>
            <w:tcPrChange w:id="2133" w:author="Jurkowska Monika" w:date="2022-11-14T21:27:00Z">
              <w:tcPr>
                <w:tcW w:w="4161" w:type="dxa"/>
                <w:gridSpan w:val="3"/>
              </w:tcPr>
            </w:tcPrChange>
          </w:tcPr>
          <w:p w14:paraId="5EF071E3" w14:textId="77777777" w:rsidR="00225FDA" w:rsidRPr="00C15AD5" w:rsidRDefault="00225FDA" w:rsidP="00F23355">
            <w:pPr>
              <w:keepNext/>
              <w:rPr>
                <w:b/>
              </w:rPr>
            </w:pPr>
            <w:r w:rsidRPr="00C15AD5">
              <w:rPr>
                <w:b/>
              </w:rPr>
              <w:t>Dane nowego podmiotu dokonującego transportu.</w:t>
            </w:r>
          </w:p>
        </w:tc>
        <w:tc>
          <w:tcPr>
            <w:tcW w:w="1050" w:type="dxa"/>
            <w:gridSpan w:val="2"/>
            <w:tcPrChange w:id="2134" w:author="Jurkowska Monika" w:date="2022-11-14T21:27:00Z">
              <w:tcPr>
                <w:tcW w:w="1050" w:type="dxa"/>
                <w:gridSpan w:val="2"/>
              </w:tcPr>
            </w:tcPrChange>
          </w:tcPr>
          <w:p w14:paraId="494E047B" w14:textId="77777777" w:rsidR="00225FDA" w:rsidRPr="00C15AD5" w:rsidRDefault="00225FDA" w:rsidP="00F23355">
            <w:pPr>
              <w:keepNext/>
              <w:rPr>
                <w:b/>
              </w:rPr>
            </w:pPr>
            <w:r w:rsidRPr="00C15AD5">
              <w:rPr>
                <w:b/>
              </w:rPr>
              <w:t>1x</w:t>
            </w:r>
          </w:p>
        </w:tc>
      </w:tr>
      <w:tr w:rsidR="00225FDA" w:rsidRPr="009079F8" w14:paraId="4FA8A9E5"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135"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2136" w:author="Jurkowska Monika" w:date="2022-11-14T21:27:00Z">
            <w:trPr>
              <w:gridAfter w:val="1"/>
              <w:cantSplit/>
            </w:trPr>
          </w:trPrChange>
        </w:trPr>
        <w:tc>
          <w:tcPr>
            <w:tcW w:w="880" w:type="dxa"/>
            <w:gridSpan w:val="4"/>
            <w:tcPrChange w:id="2137" w:author="Jurkowska Monika" w:date="2022-11-14T21:27:00Z">
              <w:tcPr>
                <w:tcW w:w="880" w:type="dxa"/>
                <w:gridSpan w:val="4"/>
              </w:tcPr>
            </w:tcPrChange>
          </w:tcPr>
          <w:p w14:paraId="3C57DE61" w14:textId="77777777" w:rsidR="00225FDA" w:rsidRPr="009079F8" w:rsidRDefault="00225FDA" w:rsidP="00F23355">
            <w:pPr>
              <w:rPr>
                <w:i/>
              </w:rPr>
            </w:pPr>
          </w:p>
        </w:tc>
        <w:tc>
          <w:tcPr>
            <w:tcW w:w="4131" w:type="dxa"/>
            <w:gridSpan w:val="3"/>
            <w:tcPrChange w:id="2138" w:author="Jurkowska Monika" w:date="2022-11-14T21:27:00Z">
              <w:tcPr>
                <w:tcW w:w="4131" w:type="dxa"/>
                <w:gridSpan w:val="3"/>
              </w:tcPr>
            </w:tcPrChange>
          </w:tcPr>
          <w:p w14:paraId="11FB0842" w14:textId="77777777" w:rsidR="00225FDA" w:rsidRDefault="00225FDA" w:rsidP="00F23355">
            <w:pPr>
              <w:pStyle w:val="pqiTabBody"/>
            </w:pPr>
            <w:r>
              <w:t>JĘZYK ELEMENTU</w:t>
            </w:r>
            <w:r w:rsidRPr="009079F8">
              <w:t xml:space="preserve"> </w:t>
            </w:r>
          </w:p>
          <w:p w14:paraId="6678775C" w14:textId="68078DD0" w:rsidR="009921F0" w:rsidRPr="001D5D9E" w:rsidRDefault="00225FDA" w:rsidP="00F23355">
            <w:pPr>
              <w:rPr>
                <w:rFonts w:ascii="Courier New" w:hAnsi="Courier New"/>
                <w:color w:val="0000FF"/>
                <w:rPrChange w:id="2139" w:author="Jurkowska Monika" w:date="2022-11-14T21:27:00Z">
                  <w:rPr/>
                </w:rPrChange>
              </w:rPr>
            </w:pPr>
            <w:r>
              <w:rPr>
                <w:rFonts w:ascii="Courier New" w:hAnsi="Courier New" w:cs="Courier New"/>
                <w:noProof/>
                <w:color w:val="0000FF"/>
              </w:rPr>
              <w:t>@language</w:t>
            </w:r>
          </w:p>
        </w:tc>
        <w:tc>
          <w:tcPr>
            <w:tcW w:w="433" w:type="dxa"/>
            <w:gridSpan w:val="2"/>
            <w:tcPrChange w:id="2140" w:author="Jurkowska Monika" w:date="2022-11-14T21:27:00Z">
              <w:tcPr>
                <w:tcW w:w="433" w:type="dxa"/>
                <w:gridSpan w:val="2"/>
              </w:tcPr>
            </w:tcPrChange>
          </w:tcPr>
          <w:p w14:paraId="3687E4C8" w14:textId="77777777" w:rsidR="00225FDA" w:rsidRPr="009079F8" w:rsidRDefault="00225FDA" w:rsidP="00F23355">
            <w:pPr>
              <w:jc w:val="center"/>
            </w:pPr>
            <w:r>
              <w:t>D</w:t>
            </w:r>
          </w:p>
        </w:tc>
        <w:tc>
          <w:tcPr>
            <w:tcW w:w="2889" w:type="dxa"/>
            <w:gridSpan w:val="4"/>
            <w:tcPrChange w:id="2141" w:author="Jurkowska Monika" w:date="2022-11-14T21:27:00Z">
              <w:tcPr>
                <w:tcW w:w="2889" w:type="dxa"/>
                <w:gridSpan w:val="4"/>
              </w:tcPr>
            </w:tcPrChange>
          </w:tcPr>
          <w:p w14:paraId="166096C3" w14:textId="77777777" w:rsidR="00225FDA" w:rsidRPr="009079F8" w:rsidRDefault="00225FDA" w:rsidP="00F23355">
            <w:r w:rsidRPr="009079F8">
              <w:t xml:space="preserve">„R”, jeżeli stosuje się </w:t>
            </w:r>
            <w:r>
              <w:t>element 5</w:t>
            </w:r>
            <w:r w:rsidRPr="009079F8">
              <w:t>.</w:t>
            </w:r>
          </w:p>
        </w:tc>
        <w:tc>
          <w:tcPr>
            <w:tcW w:w="4161" w:type="dxa"/>
            <w:gridSpan w:val="3"/>
            <w:tcPrChange w:id="2142" w:author="Jurkowska Monika" w:date="2022-11-14T21:27:00Z">
              <w:tcPr>
                <w:tcW w:w="4161" w:type="dxa"/>
                <w:gridSpan w:val="3"/>
              </w:tcPr>
            </w:tcPrChange>
          </w:tcPr>
          <w:p w14:paraId="128482F8" w14:textId="77777777" w:rsidR="00225FDA" w:rsidRDefault="00225FDA" w:rsidP="00F23355">
            <w:pPr>
              <w:pStyle w:val="pqiTabBody"/>
            </w:pPr>
            <w:r>
              <w:t>Atrybut.</w:t>
            </w:r>
          </w:p>
          <w:p w14:paraId="00A12C8E" w14:textId="5C6B355D" w:rsidR="00D263F8" w:rsidRPr="009079F8" w:rsidRDefault="00225FDA" w:rsidP="00F23355">
            <w:r>
              <w:t>Wartość ze słownika „</w:t>
            </w:r>
            <w:r w:rsidRPr="008C6FA2">
              <w:t xml:space="preserve">Kody języka (Language </w:t>
            </w:r>
            <w:proofErr w:type="spellStart"/>
            <w:r w:rsidRPr="008C6FA2">
              <w:t>codes</w:t>
            </w:r>
            <w:proofErr w:type="spellEnd"/>
            <w:r w:rsidRPr="008C6FA2">
              <w:t>)</w:t>
            </w:r>
            <w:r>
              <w:t>”.</w:t>
            </w:r>
          </w:p>
        </w:tc>
        <w:tc>
          <w:tcPr>
            <w:tcW w:w="1050" w:type="dxa"/>
            <w:gridSpan w:val="2"/>
            <w:tcPrChange w:id="2143" w:author="Jurkowska Monika" w:date="2022-11-14T21:27:00Z">
              <w:tcPr>
                <w:tcW w:w="1050" w:type="dxa"/>
                <w:gridSpan w:val="2"/>
              </w:tcPr>
            </w:tcPrChange>
          </w:tcPr>
          <w:p w14:paraId="4236E980" w14:textId="77777777" w:rsidR="00225FDA" w:rsidRPr="009079F8" w:rsidRDefault="00225FDA" w:rsidP="00F23355">
            <w:r w:rsidRPr="009079F8">
              <w:t>a2</w:t>
            </w:r>
          </w:p>
        </w:tc>
      </w:tr>
      <w:tr w:rsidR="00225FDA" w:rsidRPr="009079F8" w14:paraId="35F3B4CA"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144"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2145" w:author="Jurkowska Monika" w:date="2022-11-14T21:27:00Z">
            <w:trPr>
              <w:gridAfter w:val="1"/>
              <w:cantSplit/>
            </w:trPr>
          </w:trPrChange>
        </w:trPr>
        <w:tc>
          <w:tcPr>
            <w:tcW w:w="446" w:type="dxa"/>
            <w:gridSpan w:val="2"/>
            <w:tcPrChange w:id="2146" w:author="Jurkowska Monika" w:date="2022-11-14T21:27:00Z">
              <w:tcPr>
                <w:tcW w:w="446" w:type="dxa"/>
                <w:gridSpan w:val="2"/>
              </w:tcPr>
            </w:tcPrChange>
          </w:tcPr>
          <w:p w14:paraId="148A85B1" w14:textId="77777777" w:rsidR="00225FDA" w:rsidRPr="009079F8" w:rsidRDefault="00225FDA" w:rsidP="00F23355">
            <w:pPr>
              <w:rPr>
                <w:b/>
              </w:rPr>
            </w:pPr>
          </w:p>
        </w:tc>
        <w:tc>
          <w:tcPr>
            <w:tcW w:w="434" w:type="dxa"/>
            <w:gridSpan w:val="2"/>
            <w:tcPrChange w:id="2147" w:author="Jurkowska Monika" w:date="2022-11-14T21:27:00Z">
              <w:tcPr>
                <w:tcW w:w="434" w:type="dxa"/>
                <w:gridSpan w:val="2"/>
              </w:tcPr>
            </w:tcPrChange>
          </w:tcPr>
          <w:p w14:paraId="2137A66D" w14:textId="77777777" w:rsidR="00225FDA" w:rsidRPr="009079F8" w:rsidRDefault="00225FDA" w:rsidP="00F23355">
            <w:pPr>
              <w:rPr>
                <w:i/>
              </w:rPr>
            </w:pPr>
            <w:r w:rsidRPr="009079F8">
              <w:rPr>
                <w:i/>
              </w:rPr>
              <w:t>a</w:t>
            </w:r>
          </w:p>
        </w:tc>
        <w:tc>
          <w:tcPr>
            <w:tcW w:w="4131" w:type="dxa"/>
            <w:gridSpan w:val="3"/>
            <w:tcPrChange w:id="2148" w:author="Jurkowska Monika" w:date="2022-11-14T21:27:00Z">
              <w:tcPr>
                <w:tcW w:w="4131" w:type="dxa"/>
                <w:gridSpan w:val="3"/>
              </w:tcPr>
            </w:tcPrChange>
          </w:tcPr>
          <w:p w14:paraId="6EF8763E" w14:textId="77777777" w:rsidR="00225FDA" w:rsidRDefault="00225FDA" w:rsidP="00F23355">
            <w:r w:rsidRPr="009079F8">
              <w:t>Numer VAT</w:t>
            </w:r>
          </w:p>
          <w:p w14:paraId="4CDD0FC6" w14:textId="78AD9244" w:rsidR="009921F0" w:rsidRPr="001D5D9E" w:rsidRDefault="00225FDA" w:rsidP="00F23355">
            <w:pPr>
              <w:rPr>
                <w:rFonts w:ascii="Courier New" w:hAnsi="Courier New"/>
                <w:color w:val="0000FF"/>
                <w:rPrChange w:id="2149" w:author="Jurkowska Monika" w:date="2022-11-14T21:27:00Z">
                  <w:rPr/>
                </w:rPrChange>
              </w:rPr>
            </w:pPr>
            <w:r>
              <w:rPr>
                <w:rFonts w:ascii="Courier New" w:hAnsi="Courier New" w:cs="Courier New"/>
                <w:noProof/>
                <w:color w:val="0000FF"/>
                <w:szCs w:val="20"/>
              </w:rPr>
              <w:t>VatNumber</w:t>
            </w:r>
          </w:p>
        </w:tc>
        <w:tc>
          <w:tcPr>
            <w:tcW w:w="433" w:type="dxa"/>
            <w:gridSpan w:val="2"/>
            <w:tcPrChange w:id="2150" w:author="Jurkowska Monika" w:date="2022-11-14T21:27:00Z">
              <w:tcPr>
                <w:tcW w:w="433" w:type="dxa"/>
                <w:gridSpan w:val="2"/>
              </w:tcPr>
            </w:tcPrChange>
          </w:tcPr>
          <w:p w14:paraId="57B30475" w14:textId="77777777" w:rsidR="00225FDA" w:rsidRPr="009079F8" w:rsidRDefault="00225FDA" w:rsidP="00F23355">
            <w:pPr>
              <w:jc w:val="center"/>
            </w:pPr>
            <w:r>
              <w:t>D</w:t>
            </w:r>
          </w:p>
        </w:tc>
        <w:tc>
          <w:tcPr>
            <w:tcW w:w="2889" w:type="dxa"/>
            <w:gridSpan w:val="4"/>
            <w:tcPrChange w:id="2151" w:author="Jurkowska Monika" w:date="2022-11-14T21:27:00Z">
              <w:tcPr>
                <w:tcW w:w="2889" w:type="dxa"/>
                <w:gridSpan w:val="4"/>
              </w:tcPr>
            </w:tcPrChange>
          </w:tcPr>
          <w:p w14:paraId="09BEDB11" w14:textId="77777777" w:rsidR="00225FDA" w:rsidRDefault="00225FDA" w:rsidP="00F23355">
            <w:r>
              <w:t>„R” jeśli wyroby są wysyłane z terytorium Polski,</w:t>
            </w:r>
          </w:p>
          <w:p w14:paraId="79E6D77D" w14:textId="77777777" w:rsidR="00225FDA" w:rsidRPr="009079F8" w:rsidRDefault="00225FDA" w:rsidP="00F23355">
            <w:r>
              <w:t>„O” w pozostałych przypadkach.</w:t>
            </w:r>
          </w:p>
        </w:tc>
        <w:tc>
          <w:tcPr>
            <w:tcW w:w="4161" w:type="dxa"/>
            <w:gridSpan w:val="3"/>
            <w:tcPrChange w:id="2152" w:author="Jurkowska Monika" w:date="2022-11-14T21:27:00Z">
              <w:tcPr>
                <w:tcW w:w="4161" w:type="dxa"/>
                <w:gridSpan w:val="3"/>
              </w:tcPr>
            </w:tcPrChange>
          </w:tcPr>
          <w:p w14:paraId="27E5DF15" w14:textId="77777777" w:rsidR="00225FDA" w:rsidRPr="009079F8" w:rsidRDefault="00225FDA" w:rsidP="00F23355"/>
        </w:tc>
        <w:tc>
          <w:tcPr>
            <w:tcW w:w="1050" w:type="dxa"/>
            <w:gridSpan w:val="2"/>
            <w:tcPrChange w:id="2153" w:author="Jurkowska Monika" w:date="2022-11-14T21:27:00Z">
              <w:tcPr>
                <w:tcW w:w="1050" w:type="dxa"/>
                <w:gridSpan w:val="2"/>
              </w:tcPr>
            </w:tcPrChange>
          </w:tcPr>
          <w:p w14:paraId="38ABE818" w14:textId="77777777" w:rsidR="00225FDA" w:rsidRPr="009079F8" w:rsidRDefault="00225FDA" w:rsidP="00F23355">
            <w:r w:rsidRPr="009079F8">
              <w:t>an..</w:t>
            </w:r>
            <w:r>
              <w:t>14</w:t>
            </w:r>
          </w:p>
        </w:tc>
      </w:tr>
      <w:tr w:rsidR="00225FDA" w:rsidRPr="009079F8" w14:paraId="029416CE"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154"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2155" w:author="Jurkowska Monika" w:date="2022-11-14T21:27:00Z">
            <w:trPr>
              <w:gridAfter w:val="1"/>
              <w:cantSplit/>
            </w:trPr>
          </w:trPrChange>
        </w:trPr>
        <w:tc>
          <w:tcPr>
            <w:tcW w:w="446" w:type="dxa"/>
            <w:gridSpan w:val="2"/>
            <w:tcPrChange w:id="2156" w:author="Jurkowska Monika" w:date="2022-11-14T21:27:00Z">
              <w:tcPr>
                <w:tcW w:w="446" w:type="dxa"/>
                <w:gridSpan w:val="2"/>
              </w:tcPr>
            </w:tcPrChange>
          </w:tcPr>
          <w:p w14:paraId="616B7B94" w14:textId="77777777" w:rsidR="00225FDA" w:rsidRPr="009079F8" w:rsidRDefault="00225FDA" w:rsidP="00F23355">
            <w:pPr>
              <w:rPr>
                <w:b/>
              </w:rPr>
            </w:pPr>
          </w:p>
        </w:tc>
        <w:tc>
          <w:tcPr>
            <w:tcW w:w="434" w:type="dxa"/>
            <w:gridSpan w:val="2"/>
            <w:tcPrChange w:id="2157" w:author="Jurkowska Monika" w:date="2022-11-14T21:27:00Z">
              <w:tcPr>
                <w:tcW w:w="434" w:type="dxa"/>
                <w:gridSpan w:val="2"/>
              </w:tcPr>
            </w:tcPrChange>
          </w:tcPr>
          <w:p w14:paraId="7370C091" w14:textId="77777777" w:rsidR="00225FDA" w:rsidRPr="009079F8" w:rsidRDefault="00225FDA" w:rsidP="00F23355">
            <w:pPr>
              <w:rPr>
                <w:i/>
              </w:rPr>
            </w:pPr>
            <w:r w:rsidRPr="009079F8">
              <w:rPr>
                <w:i/>
              </w:rPr>
              <w:t>b</w:t>
            </w:r>
          </w:p>
        </w:tc>
        <w:tc>
          <w:tcPr>
            <w:tcW w:w="4131" w:type="dxa"/>
            <w:gridSpan w:val="3"/>
            <w:tcPrChange w:id="2158" w:author="Jurkowska Monika" w:date="2022-11-14T21:27:00Z">
              <w:tcPr>
                <w:tcW w:w="4131" w:type="dxa"/>
                <w:gridSpan w:val="3"/>
              </w:tcPr>
            </w:tcPrChange>
          </w:tcPr>
          <w:p w14:paraId="479878C8" w14:textId="77777777" w:rsidR="00225FDA" w:rsidRDefault="00225FDA" w:rsidP="00F23355">
            <w:r w:rsidRPr="009079F8">
              <w:t>Nazwa podmiotu gospodarczego</w:t>
            </w:r>
          </w:p>
          <w:p w14:paraId="3F5E5F1B" w14:textId="350A5C68" w:rsidR="009921F0" w:rsidRPr="001D5D9E" w:rsidRDefault="00225FDA" w:rsidP="00F23355">
            <w:pPr>
              <w:rPr>
                <w:rFonts w:ascii="Courier New" w:hAnsi="Courier New"/>
                <w:color w:val="0000FF"/>
                <w:rPrChange w:id="2159" w:author="Jurkowska Monika" w:date="2022-11-14T21:27:00Z">
                  <w:rPr/>
                </w:rPrChange>
              </w:rPr>
            </w:pPr>
            <w:r>
              <w:rPr>
                <w:rFonts w:ascii="Courier New" w:hAnsi="Courier New" w:cs="Courier New"/>
                <w:noProof/>
                <w:color w:val="0000FF"/>
                <w:szCs w:val="20"/>
              </w:rPr>
              <w:t>TraderName</w:t>
            </w:r>
          </w:p>
        </w:tc>
        <w:tc>
          <w:tcPr>
            <w:tcW w:w="433" w:type="dxa"/>
            <w:gridSpan w:val="2"/>
            <w:tcPrChange w:id="2160" w:author="Jurkowska Monika" w:date="2022-11-14T21:27:00Z">
              <w:tcPr>
                <w:tcW w:w="433" w:type="dxa"/>
                <w:gridSpan w:val="2"/>
              </w:tcPr>
            </w:tcPrChange>
          </w:tcPr>
          <w:p w14:paraId="22736F78" w14:textId="77777777" w:rsidR="00225FDA" w:rsidRPr="009079F8" w:rsidRDefault="00225FDA" w:rsidP="00F23355">
            <w:pPr>
              <w:jc w:val="center"/>
            </w:pPr>
            <w:r w:rsidRPr="009079F8">
              <w:t>R</w:t>
            </w:r>
          </w:p>
        </w:tc>
        <w:tc>
          <w:tcPr>
            <w:tcW w:w="2889" w:type="dxa"/>
            <w:gridSpan w:val="4"/>
            <w:tcPrChange w:id="2161" w:author="Jurkowska Monika" w:date="2022-11-14T21:27:00Z">
              <w:tcPr>
                <w:tcW w:w="2889" w:type="dxa"/>
                <w:gridSpan w:val="4"/>
              </w:tcPr>
            </w:tcPrChange>
          </w:tcPr>
          <w:p w14:paraId="41880E35" w14:textId="77777777" w:rsidR="00225FDA" w:rsidRPr="009079F8" w:rsidRDefault="00225FDA" w:rsidP="00F23355"/>
        </w:tc>
        <w:tc>
          <w:tcPr>
            <w:tcW w:w="4161" w:type="dxa"/>
            <w:gridSpan w:val="3"/>
            <w:tcPrChange w:id="2162" w:author="Jurkowska Monika" w:date="2022-11-14T21:27:00Z">
              <w:tcPr>
                <w:tcW w:w="4161" w:type="dxa"/>
                <w:gridSpan w:val="3"/>
              </w:tcPr>
            </w:tcPrChange>
          </w:tcPr>
          <w:p w14:paraId="1B95E943" w14:textId="77777777" w:rsidR="00225FDA" w:rsidRPr="009079F8" w:rsidRDefault="00225FDA" w:rsidP="00F23355"/>
        </w:tc>
        <w:tc>
          <w:tcPr>
            <w:tcW w:w="1050" w:type="dxa"/>
            <w:gridSpan w:val="2"/>
            <w:tcPrChange w:id="2163" w:author="Jurkowska Monika" w:date="2022-11-14T21:27:00Z">
              <w:tcPr>
                <w:tcW w:w="1050" w:type="dxa"/>
                <w:gridSpan w:val="2"/>
              </w:tcPr>
            </w:tcPrChange>
          </w:tcPr>
          <w:p w14:paraId="6122794B" w14:textId="77777777" w:rsidR="00225FDA" w:rsidRPr="009079F8" w:rsidRDefault="00225FDA" w:rsidP="00F23355">
            <w:r w:rsidRPr="009079F8">
              <w:t>an..182</w:t>
            </w:r>
          </w:p>
        </w:tc>
      </w:tr>
      <w:tr w:rsidR="00225FDA" w:rsidRPr="009079F8" w14:paraId="4B0AB77B"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164"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2165" w:author="Jurkowska Monika" w:date="2022-11-14T21:27:00Z">
            <w:trPr>
              <w:gridAfter w:val="1"/>
              <w:cantSplit/>
            </w:trPr>
          </w:trPrChange>
        </w:trPr>
        <w:tc>
          <w:tcPr>
            <w:tcW w:w="446" w:type="dxa"/>
            <w:gridSpan w:val="2"/>
            <w:tcPrChange w:id="2166" w:author="Jurkowska Monika" w:date="2022-11-14T21:27:00Z">
              <w:tcPr>
                <w:tcW w:w="446" w:type="dxa"/>
                <w:gridSpan w:val="2"/>
              </w:tcPr>
            </w:tcPrChange>
          </w:tcPr>
          <w:p w14:paraId="063B872D" w14:textId="77777777" w:rsidR="00225FDA" w:rsidRPr="009079F8" w:rsidRDefault="00225FDA" w:rsidP="00F23355">
            <w:pPr>
              <w:rPr>
                <w:b/>
              </w:rPr>
            </w:pPr>
          </w:p>
        </w:tc>
        <w:tc>
          <w:tcPr>
            <w:tcW w:w="434" w:type="dxa"/>
            <w:gridSpan w:val="2"/>
            <w:tcPrChange w:id="2167" w:author="Jurkowska Monika" w:date="2022-11-14T21:27:00Z">
              <w:tcPr>
                <w:tcW w:w="434" w:type="dxa"/>
                <w:gridSpan w:val="2"/>
              </w:tcPr>
            </w:tcPrChange>
          </w:tcPr>
          <w:p w14:paraId="34BD6E84" w14:textId="77777777" w:rsidR="00225FDA" w:rsidRPr="009079F8" w:rsidRDefault="00225FDA" w:rsidP="00F23355">
            <w:pPr>
              <w:rPr>
                <w:i/>
              </w:rPr>
            </w:pPr>
            <w:r w:rsidRPr="009079F8">
              <w:rPr>
                <w:i/>
              </w:rPr>
              <w:t>c</w:t>
            </w:r>
          </w:p>
        </w:tc>
        <w:tc>
          <w:tcPr>
            <w:tcW w:w="4131" w:type="dxa"/>
            <w:gridSpan w:val="3"/>
            <w:tcPrChange w:id="2168" w:author="Jurkowska Monika" w:date="2022-11-14T21:27:00Z">
              <w:tcPr>
                <w:tcW w:w="4131" w:type="dxa"/>
                <w:gridSpan w:val="3"/>
              </w:tcPr>
            </w:tcPrChange>
          </w:tcPr>
          <w:p w14:paraId="62458C04" w14:textId="77777777" w:rsidR="00225FDA" w:rsidRDefault="00225FDA" w:rsidP="00F23355">
            <w:r w:rsidRPr="009079F8">
              <w:t>Ulica</w:t>
            </w:r>
          </w:p>
          <w:p w14:paraId="211970C0" w14:textId="1D404615" w:rsidR="009921F0" w:rsidRPr="001D5D9E" w:rsidRDefault="00225FDA" w:rsidP="00F23355">
            <w:pPr>
              <w:rPr>
                <w:rFonts w:ascii="Courier New" w:hAnsi="Courier New"/>
                <w:color w:val="0000FF"/>
                <w:rPrChange w:id="2169" w:author="Jurkowska Monika" w:date="2022-11-14T21:27:00Z">
                  <w:rPr/>
                </w:rPrChange>
              </w:rPr>
            </w:pPr>
            <w:r>
              <w:rPr>
                <w:rFonts w:ascii="Courier New" w:hAnsi="Courier New" w:cs="Courier New"/>
                <w:noProof/>
                <w:color w:val="0000FF"/>
                <w:szCs w:val="20"/>
              </w:rPr>
              <w:t>StreetName</w:t>
            </w:r>
          </w:p>
        </w:tc>
        <w:tc>
          <w:tcPr>
            <w:tcW w:w="433" w:type="dxa"/>
            <w:gridSpan w:val="2"/>
            <w:tcPrChange w:id="2170" w:author="Jurkowska Monika" w:date="2022-11-14T21:27:00Z">
              <w:tcPr>
                <w:tcW w:w="433" w:type="dxa"/>
                <w:gridSpan w:val="2"/>
              </w:tcPr>
            </w:tcPrChange>
          </w:tcPr>
          <w:p w14:paraId="68073822" w14:textId="77777777" w:rsidR="00225FDA" w:rsidRPr="009079F8" w:rsidRDefault="00225FDA" w:rsidP="00F23355">
            <w:pPr>
              <w:jc w:val="center"/>
            </w:pPr>
            <w:r w:rsidRPr="009079F8">
              <w:t>R</w:t>
            </w:r>
          </w:p>
        </w:tc>
        <w:tc>
          <w:tcPr>
            <w:tcW w:w="2889" w:type="dxa"/>
            <w:gridSpan w:val="4"/>
            <w:tcPrChange w:id="2171" w:author="Jurkowska Monika" w:date="2022-11-14T21:27:00Z">
              <w:tcPr>
                <w:tcW w:w="2889" w:type="dxa"/>
                <w:gridSpan w:val="4"/>
              </w:tcPr>
            </w:tcPrChange>
          </w:tcPr>
          <w:p w14:paraId="78016E01" w14:textId="77777777" w:rsidR="00225FDA" w:rsidRPr="009079F8" w:rsidRDefault="00225FDA" w:rsidP="00F23355"/>
        </w:tc>
        <w:tc>
          <w:tcPr>
            <w:tcW w:w="4161" w:type="dxa"/>
            <w:gridSpan w:val="3"/>
            <w:tcPrChange w:id="2172" w:author="Jurkowska Monika" w:date="2022-11-14T21:27:00Z">
              <w:tcPr>
                <w:tcW w:w="4161" w:type="dxa"/>
                <w:gridSpan w:val="3"/>
              </w:tcPr>
            </w:tcPrChange>
          </w:tcPr>
          <w:p w14:paraId="69E60DA7" w14:textId="77777777" w:rsidR="00225FDA" w:rsidRPr="009079F8" w:rsidRDefault="00225FDA" w:rsidP="00F23355"/>
        </w:tc>
        <w:tc>
          <w:tcPr>
            <w:tcW w:w="1050" w:type="dxa"/>
            <w:gridSpan w:val="2"/>
            <w:tcPrChange w:id="2173" w:author="Jurkowska Monika" w:date="2022-11-14T21:27:00Z">
              <w:tcPr>
                <w:tcW w:w="1050" w:type="dxa"/>
                <w:gridSpan w:val="2"/>
              </w:tcPr>
            </w:tcPrChange>
          </w:tcPr>
          <w:p w14:paraId="39A6B216" w14:textId="77777777" w:rsidR="00225FDA" w:rsidRPr="009079F8" w:rsidRDefault="00225FDA" w:rsidP="00F23355">
            <w:r w:rsidRPr="009079F8">
              <w:t>an..65</w:t>
            </w:r>
          </w:p>
        </w:tc>
      </w:tr>
      <w:tr w:rsidR="00225FDA" w:rsidRPr="009079F8" w14:paraId="3B0EF414"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174"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2175" w:author="Jurkowska Monika" w:date="2022-11-14T21:27:00Z">
            <w:trPr>
              <w:gridAfter w:val="1"/>
              <w:cantSplit/>
            </w:trPr>
          </w:trPrChange>
        </w:trPr>
        <w:tc>
          <w:tcPr>
            <w:tcW w:w="446" w:type="dxa"/>
            <w:gridSpan w:val="2"/>
            <w:tcPrChange w:id="2176" w:author="Jurkowska Monika" w:date="2022-11-14T21:27:00Z">
              <w:tcPr>
                <w:tcW w:w="446" w:type="dxa"/>
                <w:gridSpan w:val="2"/>
              </w:tcPr>
            </w:tcPrChange>
          </w:tcPr>
          <w:p w14:paraId="752DBA14" w14:textId="77777777" w:rsidR="00225FDA" w:rsidRPr="009079F8" w:rsidRDefault="00225FDA" w:rsidP="00F23355">
            <w:pPr>
              <w:rPr>
                <w:b/>
              </w:rPr>
            </w:pPr>
          </w:p>
        </w:tc>
        <w:tc>
          <w:tcPr>
            <w:tcW w:w="434" w:type="dxa"/>
            <w:gridSpan w:val="2"/>
            <w:tcPrChange w:id="2177" w:author="Jurkowska Monika" w:date="2022-11-14T21:27:00Z">
              <w:tcPr>
                <w:tcW w:w="434" w:type="dxa"/>
                <w:gridSpan w:val="2"/>
              </w:tcPr>
            </w:tcPrChange>
          </w:tcPr>
          <w:p w14:paraId="76488DA5" w14:textId="77777777" w:rsidR="00225FDA" w:rsidRPr="009079F8" w:rsidRDefault="00225FDA" w:rsidP="00F23355">
            <w:pPr>
              <w:rPr>
                <w:i/>
              </w:rPr>
            </w:pPr>
            <w:r w:rsidRPr="009079F8">
              <w:rPr>
                <w:i/>
              </w:rPr>
              <w:t>d</w:t>
            </w:r>
          </w:p>
        </w:tc>
        <w:tc>
          <w:tcPr>
            <w:tcW w:w="4131" w:type="dxa"/>
            <w:gridSpan w:val="3"/>
            <w:tcPrChange w:id="2178" w:author="Jurkowska Monika" w:date="2022-11-14T21:27:00Z">
              <w:tcPr>
                <w:tcW w:w="4131" w:type="dxa"/>
                <w:gridSpan w:val="3"/>
              </w:tcPr>
            </w:tcPrChange>
          </w:tcPr>
          <w:p w14:paraId="586EE0DC" w14:textId="77777777" w:rsidR="00225FDA" w:rsidRDefault="00225FDA" w:rsidP="00F23355">
            <w:r w:rsidRPr="009079F8">
              <w:t>Numer domu</w:t>
            </w:r>
          </w:p>
          <w:p w14:paraId="30B543BF" w14:textId="6F8C8436" w:rsidR="009921F0" w:rsidRPr="001D5D9E" w:rsidRDefault="00225FDA" w:rsidP="00F23355">
            <w:pPr>
              <w:rPr>
                <w:rFonts w:ascii="Courier New" w:hAnsi="Courier New"/>
                <w:color w:val="0000FF"/>
                <w:rPrChange w:id="2179" w:author="Jurkowska Monika" w:date="2022-11-14T21:27:00Z">
                  <w:rPr/>
                </w:rPrChange>
              </w:rPr>
            </w:pPr>
            <w:r>
              <w:rPr>
                <w:rFonts w:ascii="Courier New" w:hAnsi="Courier New" w:cs="Courier New"/>
                <w:noProof/>
                <w:color w:val="0000FF"/>
                <w:szCs w:val="20"/>
              </w:rPr>
              <w:t>StreetNumber</w:t>
            </w:r>
          </w:p>
        </w:tc>
        <w:tc>
          <w:tcPr>
            <w:tcW w:w="433" w:type="dxa"/>
            <w:gridSpan w:val="2"/>
            <w:tcPrChange w:id="2180" w:author="Jurkowska Monika" w:date="2022-11-14T21:27:00Z">
              <w:tcPr>
                <w:tcW w:w="433" w:type="dxa"/>
                <w:gridSpan w:val="2"/>
              </w:tcPr>
            </w:tcPrChange>
          </w:tcPr>
          <w:p w14:paraId="34F4B879" w14:textId="77777777" w:rsidR="00225FDA" w:rsidRPr="009079F8" w:rsidRDefault="00225FDA" w:rsidP="00F23355">
            <w:pPr>
              <w:jc w:val="center"/>
            </w:pPr>
            <w:r w:rsidRPr="009079F8">
              <w:t>O</w:t>
            </w:r>
          </w:p>
        </w:tc>
        <w:tc>
          <w:tcPr>
            <w:tcW w:w="2889" w:type="dxa"/>
            <w:gridSpan w:val="4"/>
            <w:tcPrChange w:id="2181" w:author="Jurkowska Monika" w:date="2022-11-14T21:27:00Z">
              <w:tcPr>
                <w:tcW w:w="2889" w:type="dxa"/>
                <w:gridSpan w:val="4"/>
              </w:tcPr>
            </w:tcPrChange>
          </w:tcPr>
          <w:p w14:paraId="2B55DBBD" w14:textId="77777777" w:rsidR="00225FDA" w:rsidRPr="009079F8" w:rsidRDefault="00225FDA" w:rsidP="00F23355"/>
        </w:tc>
        <w:tc>
          <w:tcPr>
            <w:tcW w:w="4161" w:type="dxa"/>
            <w:gridSpan w:val="3"/>
            <w:tcPrChange w:id="2182" w:author="Jurkowska Monika" w:date="2022-11-14T21:27:00Z">
              <w:tcPr>
                <w:tcW w:w="4161" w:type="dxa"/>
                <w:gridSpan w:val="3"/>
              </w:tcPr>
            </w:tcPrChange>
          </w:tcPr>
          <w:p w14:paraId="17DBBD13" w14:textId="77777777" w:rsidR="00225FDA" w:rsidRPr="009079F8" w:rsidRDefault="00225FDA" w:rsidP="00F23355"/>
        </w:tc>
        <w:tc>
          <w:tcPr>
            <w:tcW w:w="1050" w:type="dxa"/>
            <w:gridSpan w:val="2"/>
            <w:tcPrChange w:id="2183" w:author="Jurkowska Monika" w:date="2022-11-14T21:27:00Z">
              <w:tcPr>
                <w:tcW w:w="1050" w:type="dxa"/>
                <w:gridSpan w:val="2"/>
              </w:tcPr>
            </w:tcPrChange>
          </w:tcPr>
          <w:p w14:paraId="63F14C74" w14:textId="77777777" w:rsidR="00225FDA" w:rsidRPr="009079F8" w:rsidRDefault="00225FDA" w:rsidP="00F23355">
            <w:r w:rsidRPr="009079F8">
              <w:t>an..11</w:t>
            </w:r>
          </w:p>
        </w:tc>
      </w:tr>
      <w:tr w:rsidR="00225FDA" w:rsidRPr="009079F8" w14:paraId="029C58AB"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184"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2185" w:author="Jurkowska Monika" w:date="2022-11-14T21:27:00Z">
            <w:trPr>
              <w:gridAfter w:val="1"/>
              <w:cantSplit/>
            </w:trPr>
          </w:trPrChange>
        </w:trPr>
        <w:tc>
          <w:tcPr>
            <w:tcW w:w="446" w:type="dxa"/>
            <w:gridSpan w:val="2"/>
            <w:tcPrChange w:id="2186" w:author="Jurkowska Monika" w:date="2022-11-14T21:27:00Z">
              <w:tcPr>
                <w:tcW w:w="446" w:type="dxa"/>
                <w:gridSpan w:val="2"/>
              </w:tcPr>
            </w:tcPrChange>
          </w:tcPr>
          <w:p w14:paraId="47B6795C" w14:textId="77777777" w:rsidR="00225FDA" w:rsidRPr="009079F8" w:rsidRDefault="00225FDA" w:rsidP="00F23355">
            <w:pPr>
              <w:rPr>
                <w:b/>
              </w:rPr>
            </w:pPr>
          </w:p>
        </w:tc>
        <w:tc>
          <w:tcPr>
            <w:tcW w:w="434" w:type="dxa"/>
            <w:gridSpan w:val="2"/>
            <w:tcPrChange w:id="2187" w:author="Jurkowska Monika" w:date="2022-11-14T21:27:00Z">
              <w:tcPr>
                <w:tcW w:w="434" w:type="dxa"/>
                <w:gridSpan w:val="2"/>
              </w:tcPr>
            </w:tcPrChange>
          </w:tcPr>
          <w:p w14:paraId="3E5A8CF2" w14:textId="77777777" w:rsidR="00225FDA" w:rsidRPr="009079F8" w:rsidRDefault="00225FDA" w:rsidP="00F23355">
            <w:pPr>
              <w:rPr>
                <w:i/>
              </w:rPr>
            </w:pPr>
            <w:r w:rsidRPr="009079F8">
              <w:rPr>
                <w:i/>
              </w:rPr>
              <w:t>e</w:t>
            </w:r>
          </w:p>
        </w:tc>
        <w:tc>
          <w:tcPr>
            <w:tcW w:w="4131" w:type="dxa"/>
            <w:gridSpan w:val="3"/>
            <w:tcPrChange w:id="2188" w:author="Jurkowska Monika" w:date="2022-11-14T21:27:00Z">
              <w:tcPr>
                <w:tcW w:w="4131" w:type="dxa"/>
                <w:gridSpan w:val="3"/>
              </w:tcPr>
            </w:tcPrChange>
          </w:tcPr>
          <w:p w14:paraId="32DE078B" w14:textId="77777777" w:rsidR="00225FDA" w:rsidRDefault="00225FDA" w:rsidP="00F23355">
            <w:r w:rsidRPr="009079F8">
              <w:t>Kod pocztowy</w:t>
            </w:r>
          </w:p>
          <w:p w14:paraId="0AD41AFE" w14:textId="5ED40DF8" w:rsidR="009921F0" w:rsidRPr="001D5D9E" w:rsidRDefault="00225FDA" w:rsidP="00F23355">
            <w:pPr>
              <w:rPr>
                <w:rFonts w:ascii="Courier New" w:hAnsi="Courier New"/>
                <w:color w:val="0000FF"/>
                <w:rPrChange w:id="2189" w:author="Jurkowska Monika" w:date="2022-11-14T21:27:00Z">
                  <w:rPr/>
                </w:rPrChange>
              </w:rPr>
            </w:pPr>
            <w:r>
              <w:rPr>
                <w:rFonts w:ascii="Courier New" w:hAnsi="Courier New" w:cs="Courier New"/>
                <w:noProof/>
                <w:color w:val="0000FF"/>
                <w:szCs w:val="20"/>
              </w:rPr>
              <w:t>Postcode</w:t>
            </w:r>
          </w:p>
        </w:tc>
        <w:tc>
          <w:tcPr>
            <w:tcW w:w="433" w:type="dxa"/>
            <w:gridSpan w:val="2"/>
            <w:tcPrChange w:id="2190" w:author="Jurkowska Monika" w:date="2022-11-14T21:27:00Z">
              <w:tcPr>
                <w:tcW w:w="433" w:type="dxa"/>
                <w:gridSpan w:val="2"/>
              </w:tcPr>
            </w:tcPrChange>
          </w:tcPr>
          <w:p w14:paraId="061C3E4B" w14:textId="77777777" w:rsidR="00225FDA" w:rsidRPr="009079F8" w:rsidRDefault="00225FDA" w:rsidP="00F23355">
            <w:pPr>
              <w:jc w:val="center"/>
            </w:pPr>
            <w:r w:rsidRPr="009079F8">
              <w:t>R</w:t>
            </w:r>
          </w:p>
        </w:tc>
        <w:tc>
          <w:tcPr>
            <w:tcW w:w="2889" w:type="dxa"/>
            <w:gridSpan w:val="4"/>
            <w:tcPrChange w:id="2191" w:author="Jurkowska Monika" w:date="2022-11-14T21:27:00Z">
              <w:tcPr>
                <w:tcW w:w="2889" w:type="dxa"/>
                <w:gridSpan w:val="4"/>
              </w:tcPr>
            </w:tcPrChange>
          </w:tcPr>
          <w:p w14:paraId="048E89AF" w14:textId="77777777" w:rsidR="00225FDA" w:rsidRPr="009079F8" w:rsidRDefault="00225FDA" w:rsidP="00F23355"/>
        </w:tc>
        <w:tc>
          <w:tcPr>
            <w:tcW w:w="4161" w:type="dxa"/>
            <w:gridSpan w:val="3"/>
            <w:tcPrChange w:id="2192" w:author="Jurkowska Monika" w:date="2022-11-14T21:27:00Z">
              <w:tcPr>
                <w:tcW w:w="4161" w:type="dxa"/>
                <w:gridSpan w:val="3"/>
              </w:tcPr>
            </w:tcPrChange>
          </w:tcPr>
          <w:p w14:paraId="6B44A828" w14:textId="77777777" w:rsidR="00225FDA" w:rsidRPr="009079F8" w:rsidRDefault="00225FDA" w:rsidP="00F23355"/>
        </w:tc>
        <w:tc>
          <w:tcPr>
            <w:tcW w:w="1050" w:type="dxa"/>
            <w:gridSpan w:val="2"/>
            <w:tcPrChange w:id="2193" w:author="Jurkowska Monika" w:date="2022-11-14T21:27:00Z">
              <w:tcPr>
                <w:tcW w:w="1050" w:type="dxa"/>
                <w:gridSpan w:val="2"/>
              </w:tcPr>
            </w:tcPrChange>
          </w:tcPr>
          <w:p w14:paraId="43F3FF77" w14:textId="77777777" w:rsidR="00225FDA" w:rsidRPr="009079F8" w:rsidRDefault="00225FDA" w:rsidP="00F23355">
            <w:r w:rsidRPr="009079F8">
              <w:t>an..10</w:t>
            </w:r>
          </w:p>
        </w:tc>
      </w:tr>
      <w:tr w:rsidR="00225FDA" w:rsidRPr="009079F8" w14:paraId="4C3020FF"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194"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2195" w:author="Jurkowska Monika" w:date="2022-11-14T21:27:00Z">
            <w:trPr>
              <w:gridAfter w:val="1"/>
              <w:cantSplit/>
            </w:trPr>
          </w:trPrChange>
        </w:trPr>
        <w:tc>
          <w:tcPr>
            <w:tcW w:w="446" w:type="dxa"/>
            <w:gridSpan w:val="2"/>
            <w:tcPrChange w:id="2196" w:author="Jurkowska Monika" w:date="2022-11-14T21:27:00Z">
              <w:tcPr>
                <w:tcW w:w="446" w:type="dxa"/>
                <w:gridSpan w:val="2"/>
              </w:tcPr>
            </w:tcPrChange>
          </w:tcPr>
          <w:p w14:paraId="430242D5" w14:textId="77777777" w:rsidR="00225FDA" w:rsidRPr="009079F8" w:rsidRDefault="00225FDA" w:rsidP="00F23355">
            <w:pPr>
              <w:rPr>
                <w:b/>
              </w:rPr>
            </w:pPr>
          </w:p>
        </w:tc>
        <w:tc>
          <w:tcPr>
            <w:tcW w:w="434" w:type="dxa"/>
            <w:gridSpan w:val="2"/>
            <w:tcPrChange w:id="2197" w:author="Jurkowska Monika" w:date="2022-11-14T21:27:00Z">
              <w:tcPr>
                <w:tcW w:w="434" w:type="dxa"/>
                <w:gridSpan w:val="2"/>
              </w:tcPr>
            </w:tcPrChange>
          </w:tcPr>
          <w:p w14:paraId="48CAAD63" w14:textId="77777777" w:rsidR="00225FDA" w:rsidRPr="009079F8" w:rsidRDefault="00225FDA" w:rsidP="00F23355">
            <w:pPr>
              <w:rPr>
                <w:i/>
              </w:rPr>
            </w:pPr>
            <w:r w:rsidRPr="009079F8">
              <w:rPr>
                <w:i/>
              </w:rPr>
              <w:t>f</w:t>
            </w:r>
          </w:p>
        </w:tc>
        <w:tc>
          <w:tcPr>
            <w:tcW w:w="4131" w:type="dxa"/>
            <w:gridSpan w:val="3"/>
            <w:tcPrChange w:id="2198" w:author="Jurkowska Monika" w:date="2022-11-14T21:27:00Z">
              <w:tcPr>
                <w:tcW w:w="4131" w:type="dxa"/>
                <w:gridSpan w:val="3"/>
              </w:tcPr>
            </w:tcPrChange>
          </w:tcPr>
          <w:p w14:paraId="226A8ECD" w14:textId="77777777" w:rsidR="00225FDA" w:rsidRDefault="00225FDA" w:rsidP="00F23355">
            <w:r w:rsidRPr="009079F8">
              <w:t>Miejscowość</w:t>
            </w:r>
          </w:p>
          <w:p w14:paraId="6CF50E29" w14:textId="1DB6F091" w:rsidR="009921F0" w:rsidRPr="001D5D9E" w:rsidRDefault="00225FDA" w:rsidP="00F23355">
            <w:pPr>
              <w:rPr>
                <w:rFonts w:ascii="Courier New" w:hAnsi="Courier New"/>
                <w:color w:val="0000FF"/>
                <w:rPrChange w:id="2199" w:author="Jurkowska Monika" w:date="2022-11-14T21:27:00Z">
                  <w:rPr/>
                </w:rPrChange>
              </w:rPr>
            </w:pPr>
            <w:r>
              <w:rPr>
                <w:rFonts w:ascii="Courier New" w:hAnsi="Courier New" w:cs="Courier New"/>
                <w:noProof/>
                <w:color w:val="0000FF"/>
                <w:szCs w:val="20"/>
              </w:rPr>
              <w:t>City</w:t>
            </w:r>
          </w:p>
        </w:tc>
        <w:tc>
          <w:tcPr>
            <w:tcW w:w="433" w:type="dxa"/>
            <w:gridSpan w:val="2"/>
            <w:tcPrChange w:id="2200" w:author="Jurkowska Monika" w:date="2022-11-14T21:27:00Z">
              <w:tcPr>
                <w:tcW w:w="433" w:type="dxa"/>
                <w:gridSpan w:val="2"/>
              </w:tcPr>
            </w:tcPrChange>
          </w:tcPr>
          <w:p w14:paraId="102D23DF" w14:textId="77777777" w:rsidR="00225FDA" w:rsidRPr="009079F8" w:rsidRDefault="00225FDA" w:rsidP="00F23355">
            <w:pPr>
              <w:jc w:val="center"/>
            </w:pPr>
            <w:r w:rsidRPr="009079F8">
              <w:t>R</w:t>
            </w:r>
          </w:p>
        </w:tc>
        <w:tc>
          <w:tcPr>
            <w:tcW w:w="2889" w:type="dxa"/>
            <w:gridSpan w:val="4"/>
            <w:tcPrChange w:id="2201" w:author="Jurkowska Monika" w:date="2022-11-14T21:27:00Z">
              <w:tcPr>
                <w:tcW w:w="2889" w:type="dxa"/>
                <w:gridSpan w:val="4"/>
              </w:tcPr>
            </w:tcPrChange>
          </w:tcPr>
          <w:p w14:paraId="2EC5E7EC" w14:textId="77777777" w:rsidR="00225FDA" w:rsidRPr="009079F8" w:rsidRDefault="00225FDA" w:rsidP="00F23355"/>
        </w:tc>
        <w:tc>
          <w:tcPr>
            <w:tcW w:w="4161" w:type="dxa"/>
            <w:gridSpan w:val="3"/>
            <w:tcPrChange w:id="2202" w:author="Jurkowska Monika" w:date="2022-11-14T21:27:00Z">
              <w:tcPr>
                <w:tcW w:w="4161" w:type="dxa"/>
                <w:gridSpan w:val="3"/>
              </w:tcPr>
            </w:tcPrChange>
          </w:tcPr>
          <w:p w14:paraId="795F0E44" w14:textId="77777777" w:rsidR="00225FDA" w:rsidRPr="009079F8" w:rsidRDefault="00225FDA" w:rsidP="00F23355"/>
        </w:tc>
        <w:tc>
          <w:tcPr>
            <w:tcW w:w="1050" w:type="dxa"/>
            <w:gridSpan w:val="2"/>
            <w:tcPrChange w:id="2203" w:author="Jurkowska Monika" w:date="2022-11-14T21:27:00Z">
              <w:tcPr>
                <w:tcW w:w="1050" w:type="dxa"/>
                <w:gridSpan w:val="2"/>
              </w:tcPr>
            </w:tcPrChange>
          </w:tcPr>
          <w:p w14:paraId="4EB3361F" w14:textId="77777777" w:rsidR="00225FDA" w:rsidRPr="009079F8" w:rsidRDefault="00225FDA" w:rsidP="00F23355">
            <w:r w:rsidRPr="009079F8">
              <w:t>an..50</w:t>
            </w:r>
          </w:p>
        </w:tc>
      </w:tr>
      <w:tr w:rsidR="00225FDA" w:rsidRPr="009079F8" w14:paraId="7029F22B"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204"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2205" w:author="Jurkowska Monika" w:date="2022-11-14T21:27:00Z">
            <w:trPr>
              <w:gridAfter w:val="1"/>
              <w:cantSplit/>
            </w:trPr>
          </w:trPrChange>
        </w:trPr>
        <w:tc>
          <w:tcPr>
            <w:tcW w:w="880" w:type="dxa"/>
            <w:gridSpan w:val="4"/>
            <w:tcPrChange w:id="2206" w:author="Jurkowska Monika" w:date="2022-11-14T21:27:00Z">
              <w:tcPr>
                <w:tcW w:w="880" w:type="dxa"/>
                <w:gridSpan w:val="4"/>
              </w:tcPr>
            </w:tcPrChange>
          </w:tcPr>
          <w:p w14:paraId="6D6EB964" w14:textId="77777777" w:rsidR="00225FDA" w:rsidRPr="009079F8" w:rsidRDefault="00225FDA" w:rsidP="00F23355">
            <w:pPr>
              <w:keepNext/>
              <w:rPr>
                <w:i/>
              </w:rPr>
            </w:pPr>
            <w:r>
              <w:rPr>
                <w:b/>
              </w:rPr>
              <w:t>6</w:t>
            </w:r>
          </w:p>
        </w:tc>
        <w:tc>
          <w:tcPr>
            <w:tcW w:w="4131" w:type="dxa"/>
            <w:gridSpan w:val="3"/>
            <w:tcPrChange w:id="2207" w:author="Jurkowska Monika" w:date="2022-11-14T21:27:00Z">
              <w:tcPr>
                <w:tcW w:w="4131" w:type="dxa"/>
                <w:gridSpan w:val="3"/>
              </w:tcPr>
            </w:tcPrChange>
          </w:tcPr>
          <w:p w14:paraId="4BCB1A9A" w14:textId="77777777" w:rsidR="00225FDA" w:rsidRDefault="00225FDA" w:rsidP="00F23355">
            <w:pPr>
              <w:keepNext/>
              <w:rPr>
                <w:b/>
              </w:rPr>
            </w:pPr>
            <w:r w:rsidRPr="009079F8">
              <w:rPr>
                <w:b/>
              </w:rPr>
              <w:t xml:space="preserve">SZCZEGÓŁY </w:t>
            </w:r>
            <w:r>
              <w:rPr>
                <w:b/>
              </w:rPr>
              <w:t>DOTYCZĄCE TRANSPORTU</w:t>
            </w:r>
          </w:p>
          <w:p w14:paraId="49C867BA" w14:textId="0ACBA107" w:rsidR="009921F0" w:rsidRPr="001D5D9E" w:rsidRDefault="00225FDA" w:rsidP="00F23355">
            <w:pPr>
              <w:keepNext/>
              <w:rPr>
                <w:rFonts w:ascii="Courier New" w:hAnsi="Courier New"/>
                <w:color w:val="0000FF"/>
                <w:rPrChange w:id="2208" w:author="Jurkowska Monika" w:date="2022-11-14T21:27:00Z">
                  <w:rPr>
                    <w:b/>
                  </w:rPr>
                </w:rPrChange>
              </w:rPr>
            </w:pPr>
            <w:r>
              <w:rPr>
                <w:rFonts w:ascii="Courier New" w:hAnsi="Courier New" w:cs="Courier New"/>
                <w:noProof/>
                <w:color w:val="0000FF"/>
                <w:szCs w:val="20"/>
              </w:rPr>
              <w:t>TransportDetails</w:t>
            </w:r>
          </w:p>
        </w:tc>
        <w:tc>
          <w:tcPr>
            <w:tcW w:w="433" w:type="dxa"/>
            <w:gridSpan w:val="2"/>
            <w:tcPrChange w:id="2209" w:author="Jurkowska Monika" w:date="2022-11-14T21:27:00Z">
              <w:tcPr>
                <w:tcW w:w="433" w:type="dxa"/>
                <w:gridSpan w:val="2"/>
              </w:tcPr>
            </w:tcPrChange>
          </w:tcPr>
          <w:p w14:paraId="284025FC" w14:textId="77777777" w:rsidR="00225FDA" w:rsidRPr="00C15AD5" w:rsidRDefault="00225FDA" w:rsidP="00F23355">
            <w:pPr>
              <w:keepNext/>
              <w:jc w:val="center"/>
              <w:rPr>
                <w:b/>
              </w:rPr>
            </w:pPr>
            <w:r w:rsidRPr="00C15AD5">
              <w:rPr>
                <w:b/>
              </w:rPr>
              <w:t>D</w:t>
            </w:r>
          </w:p>
        </w:tc>
        <w:tc>
          <w:tcPr>
            <w:tcW w:w="2889" w:type="dxa"/>
            <w:gridSpan w:val="4"/>
            <w:tcPrChange w:id="2210" w:author="Jurkowska Monika" w:date="2022-11-14T21:27:00Z">
              <w:tcPr>
                <w:tcW w:w="2889" w:type="dxa"/>
                <w:gridSpan w:val="4"/>
              </w:tcPr>
            </w:tcPrChange>
          </w:tcPr>
          <w:p w14:paraId="3FFDFF1A" w14:textId="77777777" w:rsidR="00225FDA" w:rsidRPr="00C15AD5" w:rsidRDefault="00225FDA" w:rsidP="00F23355">
            <w:pPr>
              <w:keepNext/>
              <w:rPr>
                <w:b/>
              </w:rPr>
            </w:pPr>
            <w:r w:rsidRPr="00C15AD5">
              <w:rPr>
                <w:b/>
              </w:rPr>
              <w:t>„R”, jeżeli szczegóły dotyczące transportu ulegają zmianie w związku ze zmianą miejsca przeznaczenia.</w:t>
            </w:r>
          </w:p>
        </w:tc>
        <w:tc>
          <w:tcPr>
            <w:tcW w:w="4161" w:type="dxa"/>
            <w:gridSpan w:val="3"/>
            <w:tcPrChange w:id="2211" w:author="Jurkowska Monika" w:date="2022-11-14T21:27:00Z">
              <w:tcPr>
                <w:tcW w:w="4161" w:type="dxa"/>
                <w:gridSpan w:val="3"/>
              </w:tcPr>
            </w:tcPrChange>
          </w:tcPr>
          <w:p w14:paraId="0E305806" w14:textId="77777777" w:rsidR="00225FDA" w:rsidRPr="00C15AD5" w:rsidRDefault="00225FDA" w:rsidP="00F23355">
            <w:pPr>
              <w:keepNext/>
              <w:rPr>
                <w:b/>
              </w:rPr>
            </w:pPr>
          </w:p>
        </w:tc>
        <w:tc>
          <w:tcPr>
            <w:tcW w:w="1050" w:type="dxa"/>
            <w:gridSpan w:val="2"/>
            <w:tcPrChange w:id="2212" w:author="Jurkowska Monika" w:date="2022-11-14T21:27:00Z">
              <w:tcPr>
                <w:tcW w:w="1050" w:type="dxa"/>
                <w:gridSpan w:val="2"/>
              </w:tcPr>
            </w:tcPrChange>
          </w:tcPr>
          <w:p w14:paraId="6FAD8DE8" w14:textId="77777777" w:rsidR="00225FDA" w:rsidRPr="00C15AD5" w:rsidRDefault="00225FDA" w:rsidP="00F23355">
            <w:pPr>
              <w:keepNext/>
              <w:rPr>
                <w:b/>
              </w:rPr>
            </w:pPr>
            <w:r w:rsidRPr="00C15AD5">
              <w:rPr>
                <w:b/>
              </w:rPr>
              <w:t>99x</w:t>
            </w:r>
          </w:p>
        </w:tc>
      </w:tr>
      <w:tr w:rsidR="00225FDA" w:rsidRPr="009079F8" w14:paraId="22DECB5C"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213"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2214" w:author="Jurkowska Monika" w:date="2022-11-14T21:27:00Z">
            <w:trPr>
              <w:gridAfter w:val="1"/>
              <w:cantSplit/>
            </w:trPr>
          </w:trPrChange>
        </w:trPr>
        <w:tc>
          <w:tcPr>
            <w:tcW w:w="446" w:type="dxa"/>
            <w:gridSpan w:val="2"/>
            <w:tcPrChange w:id="2215" w:author="Jurkowska Monika" w:date="2022-11-14T21:27:00Z">
              <w:tcPr>
                <w:tcW w:w="446" w:type="dxa"/>
                <w:gridSpan w:val="2"/>
              </w:tcPr>
            </w:tcPrChange>
          </w:tcPr>
          <w:p w14:paraId="143C4340" w14:textId="77777777" w:rsidR="00225FDA" w:rsidRPr="009079F8" w:rsidRDefault="00225FDA" w:rsidP="00F23355">
            <w:pPr>
              <w:rPr>
                <w:b/>
              </w:rPr>
            </w:pPr>
          </w:p>
        </w:tc>
        <w:tc>
          <w:tcPr>
            <w:tcW w:w="434" w:type="dxa"/>
            <w:gridSpan w:val="2"/>
            <w:tcPrChange w:id="2216" w:author="Jurkowska Monika" w:date="2022-11-14T21:27:00Z">
              <w:tcPr>
                <w:tcW w:w="434" w:type="dxa"/>
                <w:gridSpan w:val="2"/>
              </w:tcPr>
            </w:tcPrChange>
          </w:tcPr>
          <w:p w14:paraId="66ECA9D1" w14:textId="77777777" w:rsidR="00225FDA" w:rsidRPr="009079F8" w:rsidRDefault="00225FDA" w:rsidP="00F23355">
            <w:pPr>
              <w:rPr>
                <w:i/>
              </w:rPr>
            </w:pPr>
            <w:r w:rsidRPr="009079F8">
              <w:rPr>
                <w:i/>
              </w:rPr>
              <w:t>a</w:t>
            </w:r>
          </w:p>
        </w:tc>
        <w:tc>
          <w:tcPr>
            <w:tcW w:w="4131" w:type="dxa"/>
            <w:gridSpan w:val="3"/>
            <w:tcPrChange w:id="2217" w:author="Jurkowska Monika" w:date="2022-11-14T21:27:00Z">
              <w:tcPr>
                <w:tcW w:w="4131" w:type="dxa"/>
                <w:gridSpan w:val="3"/>
              </w:tcPr>
            </w:tcPrChange>
          </w:tcPr>
          <w:p w14:paraId="203BA047" w14:textId="77777777" w:rsidR="00225FDA" w:rsidRDefault="00225FDA" w:rsidP="00F23355">
            <w:r w:rsidRPr="009079F8">
              <w:t>Kod jednostki transportowej</w:t>
            </w:r>
          </w:p>
          <w:p w14:paraId="2A80861B" w14:textId="095BE1F9" w:rsidR="009921F0" w:rsidRPr="001D5D9E" w:rsidRDefault="00225FDA" w:rsidP="00F23355">
            <w:pPr>
              <w:rPr>
                <w:rFonts w:ascii="Courier New" w:hAnsi="Courier New"/>
                <w:color w:val="0000FF"/>
                <w:rPrChange w:id="2218" w:author="Jurkowska Monika" w:date="2022-11-14T21:27:00Z">
                  <w:rPr/>
                </w:rPrChange>
              </w:rPr>
            </w:pPr>
            <w:r>
              <w:rPr>
                <w:rFonts w:ascii="Courier New" w:hAnsi="Courier New" w:cs="Courier New"/>
                <w:noProof/>
                <w:color w:val="0000FF"/>
                <w:szCs w:val="20"/>
              </w:rPr>
              <w:t>TransportUnitCode</w:t>
            </w:r>
          </w:p>
        </w:tc>
        <w:tc>
          <w:tcPr>
            <w:tcW w:w="433" w:type="dxa"/>
            <w:gridSpan w:val="2"/>
            <w:tcPrChange w:id="2219" w:author="Jurkowska Monika" w:date="2022-11-14T21:27:00Z">
              <w:tcPr>
                <w:tcW w:w="433" w:type="dxa"/>
                <w:gridSpan w:val="2"/>
              </w:tcPr>
            </w:tcPrChange>
          </w:tcPr>
          <w:p w14:paraId="1FA58A22" w14:textId="77777777" w:rsidR="00225FDA" w:rsidRPr="009079F8" w:rsidRDefault="00225FDA" w:rsidP="00F23355">
            <w:pPr>
              <w:jc w:val="center"/>
            </w:pPr>
            <w:r w:rsidRPr="009079F8">
              <w:t>R</w:t>
            </w:r>
          </w:p>
        </w:tc>
        <w:tc>
          <w:tcPr>
            <w:tcW w:w="2889" w:type="dxa"/>
            <w:gridSpan w:val="4"/>
            <w:tcPrChange w:id="2220" w:author="Jurkowska Monika" w:date="2022-11-14T21:27:00Z">
              <w:tcPr>
                <w:tcW w:w="2889" w:type="dxa"/>
                <w:gridSpan w:val="4"/>
              </w:tcPr>
            </w:tcPrChange>
          </w:tcPr>
          <w:p w14:paraId="2CB10967" w14:textId="77777777" w:rsidR="00225FDA" w:rsidRPr="009079F8" w:rsidRDefault="00225FDA" w:rsidP="00F23355"/>
        </w:tc>
        <w:tc>
          <w:tcPr>
            <w:tcW w:w="4161" w:type="dxa"/>
            <w:gridSpan w:val="3"/>
            <w:tcPrChange w:id="2221" w:author="Jurkowska Monika" w:date="2022-11-14T21:27:00Z">
              <w:tcPr>
                <w:tcW w:w="4161" w:type="dxa"/>
                <w:gridSpan w:val="3"/>
              </w:tcPr>
            </w:tcPrChange>
          </w:tcPr>
          <w:p w14:paraId="1EC28019" w14:textId="60FADB50" w:rsidR="00225FDA" w:rsidRPr="009079F8" w:rsidRDefault="00225FDA" w:rsidP="00F23355">
            <w:r w:rsidRPr="009079F8">
              <w:t xml:space="preserve">Należy podać </w:t>
            </w:r>
            <w:r>
              <w:t>wartość ze słownika „</w:t>
            </w:r>
            <w:r w:rsidRPr="00397444">
              <w:t>Kody jednostek transportowych</w:t>
            </w:r>
            <w:r>
              <w:t xml:space="preserve"> (Transport </w:t>
            </w:r>
            <w:proofErr w:type="spellStart"/>
            <w:r>
              <w:t>units</w:t>
            </w:r>
            <w:proofErr w:type="spellEnd"/>
            <w:r>
              <w:t>)” dotyczącą rodzaju transportu wskazanego w </w:t>
            </w:r>
            <w:r w:rsidRPr="009079F8">
              <w:t xml:space="preserve">polu </w:t>
            </w:r>
            <w:r>
              <w:t>2</w:t>
            </w:r>
            <w:r w:rsidRPr="009079F8">
              <w:t>g</w:t>
            </w:r>
            <w:r>
              <w:t>.</w:t>
            </w:r>
          </w:p>
        </w:tc>
        <w:tc>
          <w:tcPr>
            <w:tcW w:w="1050" w:type="dxa"/>
            <w:gridSpan w:val="2"/>
            <w:tcPrChange w:id="2222" w:author="Jurkowska Monika" w:date="2022-11-14T21:27:00Z">
              <w:tcPr>
                <w:tcW w:w="1050" w:type="dxa"/>
                <w:gridSpan w:val="2"/>
              </w:tcPr>
            </w:tcPrChange>
          </w:tcPr>
          <w:p w14:paraId="26B90418" w14:textId="77777777" w:rsidR="00225FDA" w:rsidRPr="009079F8" w:rsidRDefault="00225FDA" w:rsidP="00F23355">
            <w:r w:rsidRPr="009079F8">
              <w:t>n..2</w:t>
            </w:r>
          </w:p>
        </w:tc>
      </w:tr>
      <w:tr w:rsidR="00225FDA" w:rsidRPr="009079F8" w14:paraId="47026342"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223"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2224" w:author="Jurkowska Monika" w:date="2022-11-14T21:27:00Z">
            <w:trPr>
              <w:gridAfter w:val="1"/>
              <w:cantSplit/>
            </w:trPr>
          </w:trPrChange>
        </w:trPr>
        <w:tc>
          <w:tcPr>
            <w:tcW w:w="446" w:type="dxa"/>
            <w:gridSpan w:val="2"/>
            <w:tcPrChange w:id="2225" w:author="Jurkowska Monika" w:date="2022-11-14T21:27:00Z">
              <w:tcPr>
                <w:tcW w:w="446" w:type="dxa"/>
                <w:gridSpan w:val="2"/>
              </w:tcPr>
            </w:tcPrChange>
          </w:tcPr>
          <w:p w14:paraId="582C5C91" w14:textId="77777777" w:rsidR="00225FDA" w:rsidRPr="009079F8" w:rsidRDefault="00225FDA" w:rsidP="00F23355">
            <w:pPr>
              <w:rPr>
                <w:b/>
              </w:rPr>
            </w:pPr>
          </w:p>
        </w:tc>
        <w:tc>
          <w:tcPr>
            <w:tcW w:w="434" w:type="dxa"/>
            <w:gridSpan w:val="2"/>
            <w:tcPrChange w:id="2226" w:author="Jurkowska Monika" w:date="2022-11-14T21:27:00Z">
              <w:tcPr>
                <w:tcW w:w="434" w:type="dxa"/>
                <w:gridSpan w:val="2"/>
              </w:tcPr>
            </w:tcPrChange>
          </w:tcPr>
          <w:p w14:paraId="38E7FFD7" w14:textId="77777777" w:rsidR="00225FDA" w:rsidRPr="009079F8" w:rsidRDefault="00225FDA" w:rsidP="00F23355">
            <w:pPr>
              <w:rPr>
                <w:i/>
              </w:rPr>
            </w:pPr>
            <w:r w:rsidRPr="009079F8">
              <w:rPr>
                <w:i/>
              </w:rPr>
              <w:t>b</w:t>
            </w:r>
          </w:p>
        </w:tc>
        <w:tc>
          <w:tcPr>
            <w:tcW w:w="4131" w:type="dxa"/>
            <w:gridSpan w:val="3"/>
            <w:tcPrChange w:id="2227" w:author="Jurkowska Monika" w:date="2022-11-14T21:27:00Z">
              <w:tcPr>
                <w:tcW w:w="4131" w:type="dxa"/>
                <w:gridSpan w:val="3"/>
              </w:tcPr>
            </w:tcPrChange>
          </w:tcPr>
          <w:p w14:paraId="374EBACA" w14:textId="77777777" w:rsidR="00225FDA" w:rsidRDefault="00225FDA" w:rsidP="00F23355">
            <w:r w:rsidRPr="009079F8">
              <w:t>Oznaczenie jednostek transportowych</w:t>
            </w:r>
          </w:p>
          <w:p w14:paraId="6260AF7F" w14:textId="746215C3" w:rsidR="009921F0" w:rsidRPr="001D5D9E" w:rsidRDefault="00225FDA" w:rsidP="00F23355">
            <w:pPr>
              <w:rPr>
                <w:rFonts w:ascii="Courier New" w:hAnsi="Courier New"/>
                <w:color w:val="0000FF"/>
                <w:rPrChange w:id="2228" w:author="Jurkowska Monika" w:date="2022-11-14T21:27:00Z">
                  <w:rPr/>
                </w:rPrChange>
              </w:rPr>
            </w:pPr>
            <w:r>
              <w:rPr>
                <w:rFonts w:ascii="Courier New" w:hAnsi="Courier New" w:cs="Courier New"/>
                <w:noProof/>
                <w:color w:val="0000FF"/>
                <w:szCs w:val="20"/>
              </w:rPr>
              <w:t>IdentityOfTransportUnits</w:t>
            </w:r>
          </w:p>
        </w:tc>
        <w:tc>
          <w:tcPr>
            <w:tcW w:w="433" w:type="dxa"/>
            <w:gridSpan w:val="2"/>
            <w:tcPrChange w:id="2229" w:author="Jurkowska Monika" w:date="2022-11-14T21:27:00Z">
              <w:tcPr>
                <w:tcW w:w="433" w:type="dxa"/>
                <w:gridSpan w:val="2"/>
              </w:tcPr>
            </w:tcPrChange>
          </w:tcPr>
          <w:p w14:paraId="32398C5B" w14:textId="77777777" w:rsidR="00225FDA" w:rsidRPr="009079F8" w:rsidRDefault="00225FDA" w:rsidP="00F23355">
            <w:pPr>
              <w:jc w:val="center"/>
            </w:pPr>
            <w:r>
              <w:t>D</w:t>
            </w:r>
          </w:p>
        </w:tc>
        <w:tc>
          <w:tcPr>
            <w:tcW w:w="2889" w:type="dxa"/>
            <w:gridSpan w:val="4"/>
            <w:tcPrChange w:id="2230" w:author="Jurkowska Monika" w:date="2022-11-14T21:27:00Z">
              <w:tcPr>
                <w:tcW w:w="2889" w:type="dxa"/>
                <w:gridSpan w:val="4"/>
              </w:tcPr>
            </w:tcPrChange>
          </w:tcPr>
          <w:p w14:paraId="64CA4424" w14:textId="77777777" w:rsidR="00225FDA" w:rsidRDefault="00225FDA" w:rsidP="00F23355">
            <w:pPr>
              <w:pStyle w:val="pqiTabBody"/>
            </w:pPr>
            <w:r>
              <w:t>„R” jeśli w polu 6a wybrano kod jednostki transportowej różny od „5 – Stałe instalacje przesyłowe”.</w:t>
            </w:r>
          </w:p>
          <w:p w14:paraId="3EA5050D" w14:textId="77777777" w:rsidR="00225FDA" w:rsidRPr="009079F8" w:rsidRDefault="00225FDA" w:rsidP="00F23355">
            <w:r>
              <w:t>W pozostałych przypadkach nie stosuje się.</w:t>
            </w:r>
          </w:p>
        </w:tc>
        <w:tc>
          <w:tcPr>
            <w:tcW w:w="4161" w:type="dxa"/>
            <w:gridSpan w:val="3"/>
            <w:tcPrChange w:id="2231" w:author="Jurkowska Monika" w:date="2022-11-14T21:27:00Z">
              <w:tcPr>
                <w:tcW w:w="4161" w:type="dxa"/>
                <w:gridSpan w:val="3"/>
              </w:tcPr>
            </w:tcPrChange>
          </w:tcPr>
          <w:p w14:paraId="5BBF93BF" w14:textId="6CE0373E" w:rsidR="00225FDA" w:rsidRPr="009079F8" w:rsidRDefault="00225FDA" w:rsidP="00F23355">
            <w:r w:rsidRPr="009079F8">
              <w:t>Należy wpisać numer rejestracyjny jednostki transportowej (jednostek transportowych)</w:t>
            </w:r>
            <w:ins w:id="2232" w:author="Jurkowska Monika" w:date="2022-11-14T21:27:00Z">
              <w:r w:rsidR="00D263F8">
                <w:t xml:space="preserve"> gdy kod jednostki transportowej jest inny niż 5.</w:t>
              </w:r>
            </w:ins>
          </w:p>
        </w:tc>
        <w:tc>
          <w:tcPr>
            <w:tcW w:w="1050" w:type="dxa"/>
            <w:gridSpan w:val="2"/>
            <w:tcPrChange w:id="2233" w:author="Jurkowska Monika" w:date="2022-11-14T21:27:00Z">
              <w:tcPr>
                <w:tcW w:w="1050" w:type="dxa"/>
                <w:gridSpan w:val="2"/>
              </w:tcPr>
            </w:tcPrChange>
          </w:tcPr>
          <w:p w14:paraId="5F93DFED" w14:textId="77777777" w:rsidR="00225FDA" w:rsidRPr="009079F8" w:rsidRDefault="00225FDA" w:rsidP="00F23355">
            <w:r w:rsidRPr="009079F8">
              <w:t>an..35</w:t>
            </w:r>
          </w:p>
        </w:tc>
      </w:tr>
      <w:tr w:rsidR="00225FDA" w:rsidRPr="009079F8" w14:paraId="5B56A6B1"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234"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2235" w:author="Jurkowska Monika" w:date="2022-11-14T21:27:00Z">
            <w:trPr>
              <w:gridAfter w:val="1"/>
              <w:cantSplit/>
            </w:trPr>
          </w:trPrChange>
        </w:trPr>
        <w:tc>
          <w:tcPr>
            <w:tcW w:w="446" w:type="dxa"/>
            <w:gridSpan w:val="2"/>
            <w:tcPrChange w:id="2236" w:author="Jurkowska Monika" w:date="2022-11-14T21:27:00Z">
              <w:tcPr>
                <w:tcW w:w="446" w:type="dxa"/>
                <w:gridSpan w:val="2"/>
              </w:tcPr>
            </w:tcPrChange>
          </w:tcPr>
          <w:p w14:paraId="41A6C4DA" w14:textId="77777777" w:rsidR="00225FDA" w:rsidRPr="009079F8" w:rsidRDefault="00225FDA" w:rsidP="00F23355">
            <w:pPr>
              <w:rPr>
                <w:b/>
              </w:rPr>
            </w:pPr>
          </w:p>
        </w:tc>
        <w:tc>
          <w:tcPr>
            <w:tcW w:w="434" w:type="dxa"/>
            <w:gridSpan w:val="2"/>
            <w:tcPrChange w:id="2237" w:author="Jurkowska Monika" w:date="2022-11-14T21:27:00Z">
              <w:tcPr>
                <w:tcW w:w="434" w:type="dxa"/>
                <w:gridSpan w:val="2"/>
              </w:tcPr>
            </w:tcPrChange>
          </w:tcPr>
          <w:p w14:paraId="35DAABEC" w14:textId="77777777" w:rsidR="00225FDA" w:rsidRPr="009079F8" w:rsidRDefault="00225FDA" w:rsidP="00F23355">
            <w:pPr>
              <w:rPr>
                <w:i/>
              </w:rPr>
            </w:pPr>
            <w:r w:rsidRPr="009079F8">
              <w:rPr>
                <w:i/>
              </w:rPr>
              <w:t>c</w:t>
            </w:r>
          </w:p>
        </w:tc>
        <w:tc>
          <w:tcPr>
            <w:tcW w:w="4131" w:type="dxa"/>
            <w:gridSpan w:val="3"/>
            <w:tcPrChange w:id="2238" w:author="Jurkowska Monika" w:date="2022-11-14T21:27:00Z">
              <w:tcPr>
                <w:tcW w:w="4131" w:type="dxa"/>
                <w:gridSpan w:val="3"/>
              </w:tcPr>
            </w:tcPrChange>
          </w:tcPr>
          <w:p w14:paraId="21025693" w14:textId="77777777" w:rsidR="00225FDA" w:rsidRDefault="00225FDA" w:rsidP="00F23355">
            <w:r w:rsidRPr="009079F8">
              <w:t>Oznaczenie pieczęci handlowej</w:t>
            </w:r>
            <w:r>
              <w:t xml:space="preserve"> (zabezpieczenia urzędowego)</w:t>
            </w:r>
          </w:p>
          <w:p w14:paraId="71C01712" w14:textId="082748D8" w:rsidR="009921F0" w:rsidRPr="00387176" w:rsidRDefault="00225FDA" w:rsidP="00F23355">
            <w:pPr>
              <w:rPr>
                <w:rFonts w:ascii="Courier New" w:hAnsi="Courier New"/>
                <w:color w:val="0000FF"/>
                <w:rPrChange w:id="2239" w:author="Jurkowska Monika" w:date="2022-11-14T21:27:00Z">
                  <w:rPr/>
                </w:rPrChange>
              </w:rPr>
            </w:pPr>
            <w:r>
              <w:rPr>
                <w:rFonts w:ascii="Courier New" w:hAnsi="Courier New" w:cs="Courier New"/>
                <w:noProof/>
                <w:color w:val="0000FF"/>
                <w:szCs w:val="20"/>
              </w:rPr>
              <w:t>CommercialSealIdentification</w:t>
            </w:r>
          </w:p>
        </w:tc>
        <w:tc>
          <w:tcPr>
            <w:tcW w:w="433" w:type="dxa"/>
            <w:gridSpan w:val="2"/>
            <w:tcPrChange w:id="2240" w:author="Jurkowska Monika" w:date="2022-11-14T21:27:00Z">
              <w:tcPr>
                <w:tcW w:w="433" w:type="dxa"/>
                <w:gridSpan w:val="2"/>
              </w:tcPr>
            </w:tcPrChange>
          </w:tcPr>
          <w:p w14:paraId="71420D4A" w14:textId="77777777" w:rsidR="00225FDA" w:rsidRPr="009079F8" w:rsidRDefault="00225FDA" w:rsidP="00F23355">
            <w:pPr>
              <w:jc w:val="center"/>
            </w:pPr>
            <w:r w:rsidRPr="009079F8">
              <w:t>D</w:t>
            </w:r>
          </w:p>
        </w:tc>
        <w:tc>
          <w:tcPr>
            <w:tcW w:w="2889" w:type="dxa"/>
            <w:gridSpan w:val="4"/>
            <w:tcPrChange w:id="2241" w:author="Jurkowska Monika" w:date="2022-11-14T21:27:00Z">
              <w:tcPr>
                <w:tcW w:w="2889" w:type="dxa"/>
                <w:gridSpan w:val="4"/>
              </w:tcPr>
            </w:tcPrChange>
          </w:tcPr>
          <w:p w14:paraId="0E04C48D" w14:textId="77777777" w:rsidR="00225FDA" w:rsidRPr="009079F8" w:rsidRDefault="00225FDA" w:rsidP="00F23355">
            <w:r w:rsidRPr="009079F8">
              <w:t>„R”, jeżeli stosuje się pieczęci handlowe</w:t>
            </w:r>
            <w:r>
              <w:t xml:space="preserve"> (zabezpieczenia urzędowe)</w:t>
            </w:r>
            <w:r w:rsidRPr="009079F8">
              <w:t>.</w:t>
            </w:r>
          </w:p>
        </w:tc>
        <w:tc>
          <w:tcPr>
            <w:tcW w:w="4161" w:type="dxa"/>
            <w:gridSpan w:val="3"/>
            <w:tcPrChange w:id="2242" w:author="Jurkowska Monika" w:date="2022-11-14T21:27:00Z">
              <w:tcPr>
                <w:tcW w:w="4161" w:type="dxa"/>
                <w:gridSpan w:val="3"/>
              </w:tcPr>
            </w:tcPrChange>
          </w:tcPr>
          <w:p w14:paraId="67F501A7" w14:textId="77777777" w:rsidR="00225FDA" w:rsidRPr="009079F8" w:rsidRDefault="00225FDA" w:rsidP="00F23355">
            <w:r w:rsidRPr="009079F8">
              <w:t>Należy podać oznaczenie pieczęci handlowych</w:t>
            </w:r>
            <w:r>
              <w:t xml:space="preserve"> (zabezpieczeń urzędowych</w:t>
            </w:r>
            <w:r w:rsidRPr="009079F8">
              <w:t>, jeżeli są one stosowane do opieczętowania jednostki transportowej.</w:t>
            </w:r>
          </w:p>
        </w:tc>
        <w:tc>
          <w:tcPr>
            <w:tcW w:w="1050" w:type="dxa"/>
            <w:gridSpan w:val="2"/>
            <w:tcPrChange w:id="2243" w:author="Jurkowska Monika" w:date="2022-11-14T21:27:00Z">
              <w:tcPr>
                <w:tcW w:w="1050" w:type="dxa"/>
                <w:gridSpan w:val="2"/>
              </w:tcPr>
            </w:tcPrChange>
          </w:tcPr>
          <w:p w14:paraId="3D4D58DB" w14:textId="77777777" w:rsidR="00225FDA" w:rsidRPr="009079F8" w:rsidRDefault="00225FDA" w:rsidP="00F23355">
            <w:r w:rsidRPr="009079F8">
              <w:t>an..35</w:t>
            </w:r>
          </w:p>
        </w:tc>
      </w:tr>
      <w:tr w:rsidR="00225FDA" w:rsidRPr="009079F8" w14:paraId="3EF5BE25"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244"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2245" w:author="Jurkowska Monika" w:date="2022-11-14T21:27:00Z">
            <w:trPr>
              <w:gridAfter w:val="1"/>
              <w:cantSplit/>
            </w:trPr>
          </w:trPrChange>
        </w:trPr>
        <w:tc>
          <w:tcPr>
            <w:tcW w:w="446" w:type="dxa"/>
            <w:gridSpan w:val="2"/>
            <w:tcPrChange w:id="2246" w:author="Jurkowska Monika" w:date="2022-11-14T21:27:00Z">
              <w:tcPr>
                <w:tcW w:w="446" w:type="dxa"/>
                <w:gridSpan w:val="2"/>
              </w:tcPr>
            </w:tcPrChange>
          </w:tcPr>
          <w:p w14:paraId="2645CC0A" w14:textId="77777777" w:rsidR="00225FDA" w:rsidRPr="009079F8" w:rsidRDefault="00225FDA" w:rsidP="00F23355">
            <w:pPr>
              <w:rPr>
                <w:b/>
              </w:rPr>
            </w:pPr>
          </w:p>
        </w:tc>
        <w:tc>
          <w:tcPr>
            <w:tcW w:w="434" w:type="dxa"/>
            <w:gridSpan w:val="2"/>
            <w:tcPrChange w:id="2247" w:author="Jurkowska Monika" w:date="2022-11-14T21:27:00Z">
              <w:tcPr>
                <w:tcW w:w="434" w:type="dxa"/>
                <w:gridSpan w:val="2"/>
              </w:tcPr>
            </w:tcPrChange>
          </w:tcPr>
          <w:p w14:paraId="5EB15926" w14:textId="77777777" w:rsidR="00225FDA" w:rsidRPr="009079F8" w:rsidRDefault="00225FDA" w:rsidP="00F23355">
            <w:pPr>
              <w:rPr>
                <w:i/>
              </w:rPr>
            </w:pPr>
            <w:r>
              <w:rPr>
                <w:i/>
              </w:rPr>
              <w:t>d</w:t>
            </w:r>
          </w:p>
        </w:tc>
        <w:tc>
          <w:tcPr>
            <w:tcW w:w="4131" w:type="dxa"/>
            <w:gridSpan w:val="3"/>
            <w:tcPrChange w:id="2248" w:author="Jurkowska Monika" w:date="2022-11-14T21:27:00Z">
              <w:tcPr>
                <w:tcW w:w="4131" w:type="dxa"/>
                <w:gridSpan w:val="3"/>
              </w:tcPr>
            </w:tcPrChange>
          </w:tcPr>
          <w:p w14:paraId="54B5E583" w14:textId="77777777" w:rsidR="00225FDA" w:rsidRDefault="00225FDA" w:rsidP="00F23355">
            <w:r w:rsidRPr="009079F8">
              <w:t>Informacje o pieczęci</w:t>
            </w:r>
            <w:r>
              <w:t xml:space="preserve"> (zabezpieczeniu urzędowym)</w:t>
            </w:r>
          </w:p>
          <w:p w14:paraId="48D55D9E" w14:textId="77777777" w:rsidR="00225FDA" w:rsidRDefault="00225FDA" w:rsidP="00F23355">
            <w:pPr>
              <w:rPr>
                <w:del w:id="2249" w:author="Jurkowska Monika" w:date="2022-11-14T21:27:00Z"/>
              </w:rPr>
            </w:pPr>
            <w:r>
              <w:rPr>
                <w:rFonts w:ascii="Courier New" w:hAnsi="Courier New" w:cs="Courier New"/>
                <w:noProof/>
                <w:color w:val="0000FF"/>
                <w:szCs w:val="20"/>
              </w:rPr>
              <w:t>SealInformation</w:t>
            </w:r>
          </w:p>
          <w:p w14:paraId="7377A251" w14:textId="3C7558C8" w:rsidR="00225FDA" w:rsidRPr="009079F8" w:rsidRDefault="00225FDA" w:rsidP="00387176"/>
        </w:tc>
        <w:tc>
          <w:tcPr>
            <w:tcW w:w="433" w:type="dxa"/>
            <w:gridSpan w:val="2"/>
            <w:tcPrChange w:id="2250" w:author="Jurkowska Monika" w:date="2022-11-14T21:27:00Z">
              <w:tcPr>
                <w:tcW w:w="433" w:type="dxa"/>
                <w:gridSpan w:val="2"/>
              </w:tcPr>
            </w:tcPrChange>
          </w:tcPr>
          <w:p w14:paraId="4F9AE401" w14:textId="77777777" w:rsidR="00225FDA" w:rsidRPr="009079F8" w:rsidRDefault="00225FDA" w:rsidP="00F23355">
            <w:pPr>
              <w:jc w:val="center"/>
            </w:pPr>
            <w:r w:rsidRPr="009079F8">
              <w:t>O</w:t>
            </w:r>
          </w:p>
        </w:tc>
        <w:tc>
          <w:tcPr>
            <w:tcW w:w="2889" w:type="dxa"/>
            <w:gridSpan w:val="4"/>
            <w:tcPrChange w:id="2251" w:author="Jurkowska Monika" w:date="2022-11-14T21:27:00Z">
              <w:tcPr>
                <w:tcW w:w="2889" w:type="dxa"/>
                <w:gridSpan w:val="4"/>
              </w:tcPr>
            </w:tcPrChange>
          </w:tcPr>
          <w:p w14:paraId="0429C778" w14:textId="77777777" w:rsidR="00225FDA" w:rsidRPr="009079F8" w:rsidRDefault="00225FDA" w:rsidP="00F23355"/>
        </w:tc>
        <w:tc>
          <w:tcPr>
            <w:tcW w:w="4161" w:type="dxa"/>
            <w:gridSpan w:val="3"/>
            <w:tcPrChange w:id="2252" w:author="Jurkowska Monika" w:date="2022-11-14T21:27:00Z">
              <w:tcPr>
                <w:tcW w:w="4161" w:type="dxa"/>
                <w:gridSpan w:val="3"/>
              </w:tcPr>
            </w:tcPrChange>
          </w:tcPr>
          <w:p w14:paraId="51D5F68C" w14:textId="77777777" w:rsidR="00225FDA" w:rsidRPr="009079F8" w:rsidRDefault="00225FDA" w:rsidP="00F23355">
            <w:r w:rsidRPr="009079F8">
              <w:t>Należy podać wszelkie dodatkowe informacje dotyczące tych pieczęci handlowych</w:t>
            </w:r>
            <w:r>
              <w:t xml:space="preserve"> (zabezpieczenia urzędowego)</w:t>
            </w:r>
            <w:r w:rsidRPr="009079F8">
              <w:t xml:space="preserve"> np. rodzaj stosowanej pieczęci.</w:t>
            </w:r>
          </w:p>
        </w:tc>
        <w:tc>
          <w:tcPr>
            <w:tcW w:w="1050" w:type="dxa"/>
            <w:gridSpan w:val="2"/>
            <w:tcPrChange w:id="2253" w:author="Jurkowska Monika" w:date="2022-11-14T21:27:00Z">
              <w:tcPr>
                <w:tcW w:w="1050" w:type="dxa"/>
                <w:gridSpan w:val="2"/>
              </w:tcPr>
            </w:tcPrChange>
          </w:tcPr>
          <w:p w14:paraId="18603C4B" w14:textId="77777777" w:rsidR="00225FDA" w:rsidRPr="009079F8" w:rsidRDefault="00225FDA" w:rsidP="00F23355">
            <w:r w:rsidRPr="009079F8">
              <w:t>an..350</w:t>
            </w:r>
          </w:p>
        </w:tc>
      </w:tr>
      <w:tr w:rsidR="00225FDA" w:rsidRPr="009079F8" w14:paraId="552C800A"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254"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2255" w:author="Jurkowska Monika" w:date="2022-11-14T21:27:00Z">
            <w:trPr>
              <w:gridAfter w:val="1"/>
              <w:cantSplit/>
            </w:trPr>
          </w:trPrChange>
        </w:trPr>
        <w:tc>
          <w:tcPr>
            <w:tcW w:w="880" w:type="dxa"/>
            <w:gridSpan w:val="4"/>
            <w:tcPrChange w:id="2256" w:author="Jurkowska Monika" w:date="2022-11-14T21:27:00Z">
              <w:tcPr>
                <w:tcW w:w="880" w:type="dxa"/>
                <w:gridSpan w:val="4"/>
              </w:tcPr>
            </w:tcPrChange>
          </w:tcPr>
          <w:p w14:paraId="748C746B" w14:textId="77777777" w:rsidR="00225FDA" w:rsidRPr="009079F8" w:rsidRDefault="00225FDA" w:rsidP="00F23355">
            <w:pPr>
              <w:rPr>
                <w:i/>
              </w:rPr>
            </w:pPr>
          </w:p>
        </w:tc>
        <w:tc>
          <w:tcPr>
            <w:tcW w:w="4131" w:type="dxa"/>
            <w:gridSpan w:val="3"/>
            <w:tcPrChange w:id="2257" w:author="Jurkowska Monika" w:date="2022-11-14T21:27:00Z">
              <w:tcPr>
                <w:tcW w:w="4131" w:type="dxa"/>
                <w:gridSpan w:val="3"/>
              </w:tcPr>
            </w:tcPrChange>
          </w:tcPr>
          <w:p w14:paraId="4B5B2B0D" w14:textId="77777777" w:rsidR="00225FDA" w:rsidRDefault="00225FDA" w:rsidP="00F23355">
            <w:pPr>
              <w:pStyle w:val="pqiTabBody"/>
            </w:pPr>
            <w:r>
              <w:t>JĘZYK ELEMENTU</w:t>
            </w:r>
            <w:r w:rsidRPr="009079F8">
              <w:t xml:space="preserve"> </w:t>
            </w:r>
          </w:p>
          <w:p w14:paraId="038F6712" w14:textId="3A78716B" w:rsidR="009921F0" w:rsidRPr="00387176" w:rsidRDefault="00225FDA" w:rsidP="00F23355">
            <w:pPr>
              <w:rPr>
                <w:rFonts w:ascii="Courier New" w:hAnsi="Courier New"/>
                <w:color w:val="0000FF"/>
                <w:rPrChange w:id="2258" w:author="Jurkowska Monika" w:date="2022-11-14T21:27:00Z">
                  <w:rPr/>
                </w:rPrChange>
              </w:rPr>
            </w:pPr>
            <w:r>
              <w:rPr>
                <w:rFonts w:ascii="Courier New" w:hAnsi="Courier New" w:cs="Courier New"/>
                <w:noProof/>
                <w:color w:val="0000FF"/>
              </w:rPr>
              <w:t>@language</w:t>
            </w:r>
          </w:p>
        </w:tc>
        <w:tc>
          <w:tcPr>
            <w:tcW w:w="433" w:type="dxa"/>
            <w:gridSpan w:val="2"/>
            <w:tcPrChange w:id="2259" w:author="Jurkowska Monika" w:date="2022-11-14T21:27:00Z">
              <w:tcPr>
                <w:tcW w:w="433" w:type="dxa"/>
                <w:gridSpan w:val="2"/>
              </w:tcPr>
            </w:tcPrChange>
          </w:tcPr>
          <w:p w14:paraId="2F71CCBF" w14:textId="77777777" w:rsidR="00225FDA" w:rsidRPr="009079F8" w:rsidRDefault="00225FDA" w:rsidP="00F23355">
            <w:pPr>
              <w:jc w:val="center"/>
            </w:pPr>
            <w:r>
              <w:t>D</w:t>
            </w:r>
          </w:p>
        </w:tc>
        <w:tc>
          <w:tcPr>
            <w:tcW w:w="2889" w:type="dxa"/>
            <w:gridSpan w:val="4"/>
            <w:tcPrChange w:id="2260" w:author="Jurkowska Monika" w:date="2022-11-14T21:27:00Z">
              <w:tcPr>
                <w:tcW w:w="2889" w:type="dxa"/>
                <w:gridSpan w:val="4"/>
              </w:tcPr>
            </w:tcPrChange>
          </w:tcPr>
          <w:p w14:paraId="3BC87F7F" w14:textId="77777777" w:rsidR="00225FDA" w:rsidRPr="009079F8" w:rsidRDefault="00225FDA" w:rsidP="00F23355">
            <w:r w:rsidRPr="009079F8">
              <w:t>„R”, jeżeli stosuje się pole tekstowe</w:t>
            </w:r>
            <w:r>
              <w:t xml:space="preserve"> 6d</w:t>
            </w:r>
            <w:r w:rsidRPr="009079F8">
              <w:t>.</w:t>
            </w:r>
          </w:p>
        </w:tc>
        <w:tc>
          <w:tcPr>
            <w:tcW w:w="4161" w:type="dxa"/>
            <w:gridSpan w:val="3"/>
            <w:tcPrChange w:id="2261" w:author="Jurkowska Monika" w:date="2022-11-14T21:27:00Z">
              <w:tcPr>
                <w:tcW w:w="4161" w:type="dxa"/>
                <w:gridSpan w:val="3"/>
              </w:tcPr>
            </w:tcPrChange>
          </w:tcPr>
          <w:p w14:paraId="15D00940" w14:textId="77777777" w:rsidR="00225FDA" w:rsidRDefault="00225FDA" w:rsidP="00F23355">
            <w:pPr>
              <w:pStyle w:val="pqiTabBody"/>
            </w:pPr>
            <w:r>
              <w:t>Atrybut.</w:t>
            </w:r>
          </w:p>
          <w:p w14:paraId="68FF951E" w14:textId="764173DA" w:rsidR="00D263F8" w:rsidRPr="009079F8" w:rsidRDefault="00225FDA" w:rsidP="00F23355">
            <w:r>
              <w:t>Wartość ze słownika „</w:t>
            </w:r>
            <w:r w:rsidRPr="008C6FA2">
              <w:t xml:space="preserve">Kody języka (Language </w:t>
            </w:r>
            <w:proofErr w:type="spellStart"/>
            <w:r w:rsidRPr="008C6FA2">
              <w:t>codes</w:t>
            </w:r>
            <w:proofErr w:type="spellEnd"/>
            <w:r w:rsidRPr="008C6FA2">
              <w:t>)</w:t>
            </w:r>
            <w:r>
              <w:t>”.</w:t>
            </w:r>
          </w:p>
        </w:tc>
        <w:tc>
          <w:tcPr>
            <w:tcW w:w="1050" w:type="dxa"/>
            <w:gridSpan w:val="2"/>
            <w:tcPrChange w:id="2262" w:author="Jurkowska Monika" w:date="2022-11-14T21:27:00Z">
              <w:tcPr>
                <w:tcW w:w="1050" w:type="dxa"/>
                <w:gridSpan w:val="2"/>
              </w:tcPr>
            </w:tcPrChange>
          </w:tcPr>
          <w:p w14:paraId="30089AEF" w14:textId="77777777" w:rsidR="00225FDA" w:rsidRPr="009079F8" w:rsidRDefault="00225FDA" w:rsidP="00F23355">
            <w:r w:rsidRPr="009079F8">
              <w:t>a2</w:t>
            </w:r>
          </w:p>
        </w:tc>
      </w:tr>
      <w:tr w:rsidR="00225FDA" w:rsidRPr="009079F8" w14:paraId="54C465D1"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263"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2264" w:author="Jurkowska Monika" w:date="2022-11-14T21:27:00Z">
            <w:trPr>
              <w:gridAfter w:val="1"/>
              <w:cantSplit/>
            </w:trPr>
          </w:trPrChange>
        </w:trPr>
        <w:tc>
          <w:tcPr>
            <w:tcW w:w="446" w:type="dxa"/>
            <w:gridSpan w:val="2"/>
            <w:tcPrChange w:id="2265" w:author="Jurkowska Monika" w:date="2022-11-14T21:27:00Z">
              <w:tcPr>
                <w:tcW w:w="446" w:type="dxa"/>
                <w:gridSpan w:val="2"/>
              </w:tcPr>
            </w:tcPrChange>
          </w:tcPr>
          <w:p w14:paraId="2738E8D5" w14:textId="77777777" w:rsidR="00225FDA" w:rsidRPr="009079F8" w:rsidRDefault="00225FDA" w:rsidP="00F23355">
            <w:pPr>
              <w:rPr>
                <w:b/>
              </w:rPr>
            </w:pPr>
          </w:p>
        </w:tc>
        <w:tc>
          <w:tcPr>
            <w:tcW w:w="434" w:type="dxa"/>
            <w:gridSpan w:val="2"/>
            <w:tcPrChange w:id="2266" w:author="Jurkowska Monika" w:date="2022-11-14T21:27:00Z">
              <w:tcPr>
                <w:tcW w:w="434" w:type="dxa"/>
                <w:gridSpan w:val="2"/>
              </w:tcPr>
            </w:tcPrChange>
          </w:tcPr>
          <w:p w14:paraId="4D490E1E" w14:textId="77777777" w:rsidR="00225FDA" w:rsidRPr="009079F8" w:rsidRDefault="00225FDA" w:rsidP="00F23355">
            <w:pPr>
              <w:rPr>
                <w:i/>
              </w:rPr>
            </w:pPr>
            <w:r>
              <w:rPr>
                <w:i/>
              </w:rPr>
              <w:t>e</w:t>
            </w:r>
          </w:p>
        </w:tc>
        <w:tc>
          <w:tcPr>
            <w:tcW w:w="4131" w:type="dxa"/>
            <w:gridSpan w:val="3"/>
            <w:tcPrChange w:id="2267" w:author="Jurkowska Monika" w:date="2022-11-14T21:27:00Z">
              <w:tcPr>
                <w:tcW w:w="4131" w:type="dxa"/>
                <w:gridSpan w:val="3"/>
              </w:tcPr>
            </w:tcPrChange>
          </w:tcPr>
          <w:p w14:paraId="06AF6D78" w14:textId="77777777" w:rsidR="00225FDA" w:rsidRDefault="00225FDA" w:rsidP="00F23355">
            <w:r w:rsidRPr="009079F8">
              <w:t>Dodatkowe informacje</w:t>
            </w:r>
          </w:p>
          <w:p w14:paraId="13073C89" w14:textId="2F76F92F" w:rsidR="009921F0" w:rsidRPr="00387176" w:rsidRDefault="00225FDA" w:rsidP="00F23355">
            <w:pPr>
              <w:rPr>
                <w:rFonts w:ascii="Courier New" w:hAnsi="Courier New"/>
                <w:color w:val="0000FF"/>
                <w:rPrChange w:id="2268" w:author="Jurkowska Monika" w:date="2022-11-14T21:27:00Z">
                  <w:rPr/>
                </w:rPrChange>
              </w:rPr>
            </w:pPr>
            <w:r>
              <w:rPr>
                <w:rFonts w:ascii="Courier New" w:hAnsi="Courier New" w:cs="Courier New"/>
                <w:noProof/>
                <w:color w:val="0000FF"/>
                <w:szCs w:val="20"/>
              </w:rPr>
              <w:t>ComplementaryInformation</w:t>
            </w:r>
          </w:p>
        </w:tc>
        <w:tc>
          <w:tcPr>
            <w:tcW w:w="433" w:type="dxa"/>
            <w:gridSpan w:val="2"/>
            <w:tcPrChange w:id="2269" w:author="Jurkowska Monika" w:date="2022-11-14T21:27:00Z">
              <w:tcPr>
                <w:tcW w:w="433" w:type="dxa"/>
                <w:gridSpan w:val="2"/>
              </w:tcPr>
            </w:tcPrChange>
          </w:tcPr>
          <w:p w14:paraId="17AA0021" w14:textId="77777777" w:rsidR="00225FDA" w:rsidRPr="009079F8" w:rsidRDefault="00225FDA" w:rsidP="00F23355">
            <w:pPr>
              <w:jc w:val="center"/>
            </w:pPr>
            <w:r w:rsidRPr="009079F8">
              <w:t>O</w:t>
            </w:r>
          </w:p>
        </w:tc>
        <w:tc>
          <w:tcPr>
            <w:tcW w:w="2889" w:type="dxa"/>
            <w:gridSpan w:val="4"/>
            <w:tcPrChange w:id="2270" w:author="Jurkowska Monika" w:date="2022-11-14T21:27:00Z">
              <w:tcPr>
                <w:tcW w:w="2889" w:type="dxa"/>
                <w:gridSpan w:val="4"/>
              </w:tcPr>
            </w:tcPrChange>
          </w:tcPr>
          <w:p w14:paraId="6FD3B9D8" w14:textId="77777777" w:rsidR="00225FDA" w:rsidRPr="009079F8" w:rsidRDefault="00225FDA" w:rsidP="00F23355"/>
        </w:tc>
        <w:tc>
          <w:tcPr>
            <w:tcW w:w="4161" w:type="dxa"/>
            <w:gridSpan w:val="3"/>
            <w:tcPrChange w:id="2271" w:author="Jurkowska Monika" w:date="2022-11-14T21:27:00Z">
              <w:tcPr>
                <w:tcW w:w="4161" w:type="dxa"/>
                <w:gridSpan w:val="3"/>
              </w:tcPr>
            </w:tcPrChange>
          </w:tcPr>
          <w:p w14:paraId="288D74BA" w14:textId="77777777" w:rsidR="00225FDA" w:rsidRPr="009079F8" w:rsidRDefault="00225FDA" w:rsidP="00F23355">
            <w:r w:rsidRPr="009079F8">
              <w:t xml:space="preserve">Należy podać wszelkie dodatkowe informacje dotyczące </w:t>
            </w:r>
            <w:r>
              <w:t>transportu</w:t>
            </w:r>
            <w:r w:rsidRPr="009079F8">
              <w:t xml:space="preserve">, np. </w:t>
            </w:r>
            <w:r>
              <w:t>identyfikacja kolejnych</w:t>
            </w:r>
            <w:r w:rsidRPr="009079F8">
              <w:t xml:space="preserve"> przewoźników, informacje dotyczące </w:t>
            </w:r>
            <w:r>
              <w:t>kolejnych</w:t>
            </w:r>
            <w:r w:rsidRPr="009079F8">
              <w:t xml:space="preserve"> jednostek transportowych.</w:t>
            </w:r>
          </w:p>
        </w:tc>
        <w:tc>
          <w:tcPr>
            <w:tcW w:w="1050" w:type="dxa"/>
            <w:gridSpan w:val="2"/>
            <w:tcPrChange w:id="2272" w:author="Jurkowska Monika" w:date="2022-11-14T21:27:00Z">
              <w:tcPr>
                <w:tcW w:w="1050" w:type="dxa"/>
                <w:gridSpan w:val="2"/>
              </w:tcPr>
            </w:tcPrChange>
          </w:tcPr>
          <w:p w14:paraId="55C3D4B7" w14:textId="77777777" w:rsidR="00225FDA" w:rsidRPr="009079F8" w:rsidRDefault="00225FDA" w:rsidP="00F23355">
            <w:r w:rsidRPr="009079F8">
              <w:t>an..350</w:t>
            </w:r>
          </w:p>
        </w:tc>
      </w:tr>
      <w:tr w:rsidR="00225FDA" w:rsidRPr="009079F8" w14:paraId="06365482" w14:textId="77777777" w:rsidTr="002D15FA">
        <w:tblPrEx>
          <w:tblW w:w="136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273"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rPr>
          <w:gridAfter w:val="1"/>
          <w:wAfter w:w="61" w:type="dxa"/>
          <w:cantSplit/>
          <w:trPrChange w:id="2274" w:author="Jurkowska Monika" w:date="2022-11-14T21:27:00Z">
            <w:trPr>
              <w:gridAfter w:val="1"/>
              <w:cantSplit/>
            </w:trPr>
          </w:trPrChange>
        </w:trPr>
        <w:tc>
          <w:tcPr>
            <w:tcW w:w="880" w:type="dxa"/>
            <w:gridSpan w:val="4"/>
            <w:tcPrChange w:id="2275" w:author="Jurkowska Monika" w:date="2022-11-14T21:27:00Z">
              <w:tcPr>
                <w:tcW w:w="880" w:type="dxa"/>
                <w:gridSpan w:val="4"/>
              </w:tcPr>
            </w:tcPrChange>
          </w:tcPr>
          <w:p w14:paraId="0D82EE00" w14:textId="77777777" w:rsidR="00225FDA" w:rsidRPr="009079F8" w:rsidRDefault="00225FDA" w:rsidP="00F23355">
            <w:pPr>
              <w:rPr>
                <w:i/>
              </w:rPr>
            </w:pPr>
          </w:p>
        </w:tc>
        <w:tc>
          <w:tcPr>
            <w:tcW w:w="4131" w:type="dxa"/>
            <w:gridSpan w:val="3"/>
            <w:tcPrChange w:id="2276" w:author="Jurkowska Monika" w:date="2022-11-14T21:27:00Z">
              <w:tcPr>
                <w:tcW w:w="4131" w:type="dxa"/>
                <w:gridSpan w:val="3"/>
              </w:tcPr>
            </w:tcPrChange>
          </w:tcPr>
          <w:p w14:paraId="72F13F21" w14:textId="77777777" w:rsidR="00225FDA" w:rsidRDefault="00225FDA" w:rsidP="00F23355">
            <w:pPr>
              <w:pStyle w:val="pqiTabBody"/>
            </w:pPr>
            <w:r>
              <w:t>JĘZYK ELEMENTU</w:t>
            </w:r>
            <w:r w:rsidRPr="009079F8">
              <w:t xml:space="preserve"> </w:t>
            </w:r>
          </w:p>
          <w:p w14:paraId="2C0FB99E" w14:textId="44F66966" w:rsidR="004A07B9" w:rsidRPr="00387176" w:rsidRDefault="00225FDA" w:rsidP="00F23355">
            <w:pPr>
              <w:rPr>
                <w:rFonts w:ascii="Courier New" w:hAnsi="Courier New"/>
                <w:color w:val="0000FF"/>
                <w:rPrChange w:id="2277" w:author="Jurkowska Monika" w:date="2022-11-14T21:27:00Z">
                  <w:rPr/>
                </w:rPrChange>
              </w:rPr>
            </w:pPr>
            <w:r>
              <w:rPr>
                <w:rFonts w:ascii="Courier New" w:hAnsi="Courier New" w:cs="Courier New"/>
                <w:noProof/>
                <w:color w:val="0000FF"/>
              </w:rPr>
              <w:t>@language</w:t>
            </w:r>
          </w:p>
        </w:tc>
        <w:tc>
          <w:tcPr>
            <w:tcW w:w="433" w:type="dxa"/>
            <w:gridSpan w:val="2"/>
            <w:tcPrChange w:id="2278" w:author="Jurkowska Monika" w:date="2022-11-14T21:27:00Z">
              <w:tcPr>
                <w:tcW w:w="433" w:type="dxa"/>
                <w:gridSpan w:val="2"/>
              </w:tcPr>
            </w:tcPrChange>
          </w:tcPr>
          <w:p w14:paraId="7250BA23" w14:textId="77777777" w:rsidR="00225FDA" w:rsidRPr="009079F8" w:rsidRDefault="00225FDA" w:rsidP="00F23355">
            <w:pPr>
              <w:jc w:val="center"/>
            </w:pPr>
            <w:r>
              <w:t>D</w:t>
            </w:r>
          </w:p>
        </w:tc>
        <w:tc>
          <w:tcPr>
            <w:tcW w:w="2889" w:type="dxa"/>
            <w:gridSpan w:val="4"/>
            <w:tcPrChange w:id="2279" w:author="Jurkowska Monika" w:date="2022-11-14T21:27:00Z">
              <w:tcPr>
                <w:tcW w:w="2889" w:type="dxa"/>
                <w:gridSpan w:val="4"/>
              </w:tcPr>
            </w:tcPrChange>
          </w:tcPr>
          <w:p w14:paraId="1E01C575" w14:textId="77777777" w:rsidR="00225FDA" w:rsidRPr="009079F8" w:rsidRDefault="00225FDA" w:rsidP="00F23355">
            <w:r w:rsidRPr="009079F8">
              <w:t>„R”, jeżeli stosuje się pole tekstowe</w:t>
            </w:r>
            <w:r>
              <w:t xml:space="preserve"> 6e</w:t>
            </w:r>
            <w:r w:rsidRPr="009079F8">
              <w:t>.</w:t>
            </w:r>
          </w:p>
        </w:tc>
        <w:tc>
          <w:tcPr>
            <w:tcW w:w="4161" w:type="dxa"/>
            <w:gridSpan w:val="3"/>
            <w:tcPrChange w:id="2280" w:author="Jurkowska Monika" w:date="2022-11-14T21:27:00Z">
              <w:tcPr>
                <w:tcW w:w="4161" w:type="dxa"/>
                <w:gridSpan w:val="3"/>
              </w:tcPr>
            </w:tcPrChange>
          </w:tcPr>
          <w:p w14:paraId="4500CCFB" w14:textId="77777777" w:rsidR="00225FDA" w:rsidRDefault="00225FDA" w:rsidP="00F23355">
            <w:pPr>
              <w:pStyle w:val="pqiTabBody"/>
            </w:pPr>
            <w:r>
              <w:t>Atrybut.</w:t>
            </w:r>
          </w:p>
          <w:p w14:paraId="4AC48ADB" w14:textId="25722FD2" w:rsidR="000A39C2" w:rsidRPr="009079F8" w:rsidRDefault="00225FDA" w:rsidP="00F23355">
            <w:r>
              <w:t>Wartość ze słownika „</w:t>
            </w:r>
            <w:r w:rsidRPr="008C6FA2">
              <w:t xml:space="preserve">Kody języka (Language </w:t>
            </w:r>
            <w:proofErr w:type="spellStart"/>
            <w:r w:rsidRPr="008C6FA2">
              <w:t>codes</w:t>
            </w:r>
            <w:proofErr w:type="spellEnd"/>
            <w:r w:rsidRPr="008C6FA2">
              <w:t>)</w:t>
            </w:r>
            <w:r>
              <w:t>”.</w:t>
            </w:r>
          </w:p>
        </w:tc>
        <w:tc>
          <w:tcPr>
            <w:tcW w:w="1050" w:type="dxa"/>
            <w:gridSpan w:val="2"/>
            <w:tcPrChange w:id="2281" w:author="Jurkowska Monika" w:date="2022-11-14T21:27:00Z">
              <w:tcPr>
                <w:tcW w:w="1050" w:type="dxa"/>
                <w:gridSpan w:val="2"/>
              </w:tcPr>
            </w:tcPrChange>
          </w:tcPr>
          <w:p w14:paraId="710FCCF2" w14:textId="77777777" w:rsidR="00225FDA" w:rsidRPr="009079F8" w:rsidRDefault="00225FDA" w:rsidP="00F23355">
            <w:r w:rsidRPr="009079F8">
              <w:t>a2</w:t>
            </w:r>
          </w:p>
        </w:tc>
      </w:tr>
    </w:tbl>
    <w:p w14:paraId="5D67CDA1" w14:textId="4BDAE48F" w:rsidR="00C11AAF" w:rsidRDefault="00C11AAF" w:rsidP="00257D09">
      <w:pPr>
        <w:pStyle w:val="pqiChpHeadNum2"/>
      </w:pPr>
      <w:r>
        <w:br w:type="page"/>
      </w:r>
      <w:bookmarkStart w:id="2282" w:name="_Toc379453962"/>
      <w:bookmarkStart w:id="2283" w:name="_Toc71025862"/>
      <w:r>
        <w:lastRenderedPageBreak/>
        <w:t>PL814 – Powiadomienie o wysyłce wyrobów</w:t>
      </w:r>
      <w:bookmarkEnd w:id="2282"/>
      <w:bookmarkEnd w:id="2283"/>
    </w:p>
    <w:tbl>
      <w:tblPr>
        <w:tblW w:w="1379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94"/>
        <w:gridCol w:w="29"/>
        <w:gridCol w:w="377"/>
        <w:gridCol w:w="157"/>
        <w:gridCol w:w="3404"/>
        <w:gridCol w:w="16"/>
        <w:gridCol w:w="391"/>
        <w:gridCol w:w="18"/>
        <w:gridCol w:w="893"/>
        <w:gridCol w:w="567"/>
        <w:gridCol w:w="525"/>
        <w:gridCol w:w="68"/>
        <w:gridCol w:w="1492"/>
        <w:gridCol w:w="3083"/>
        <w:gridCol w:w="34"/>
        <w:gridCol w:w="1432"/>
        <w:gridCol w:w="411"/>
        <w:gridCol w:w="465"/>
        <w:gridCol w:w="38"/>
      </w:tblGrid>
      <w:tr w:rsidR="00864F24" w:rsidRPr="009079F8" w14:paraId="5A2297FA" w14:textId="77777777" w:rsidTr="005E51E6">
        <w:trPr>
          <w:gridAfter w:val="1"/>
          <w:wAfter w:w="38" w:type="dxa"/>
          <w:tblHeader/>
        </w:trPr>
        <w:tc>
          <w:tcPr>
            <w:tcW w:w="423" w:type="dxa"/>
            <w:gridSpan w:val="2"/>
            <w:shd w:val="clear" w:color="auto" w:fill="F3F3F3"/>
            <w:vAlign w:val="center"/>
          </w:tcPr>
          <w:p w14:paraId="724891E5" w14:textId="77777777" w:rsidR="00C11AAF" w:rsidRPr="009079F8" w:rsidRDefault="00C11AAF" w:rsidP="00F23355">
            <w:pPr>
              <w:pStyle w:val="pqiTabBody"/>
            </w:pPr>
            <w:r>
              <w:br w:type="page"/>
            </w:r>
            <w:r>
              <w:br w:type="page"/>
            </w:r>
            <w:r w:rsidRPr="009079F8">
              <w:t>A</w:t>
            </w:r>
          </w:p>
        </w:tc>
        <w:tc>
          <w:tcPr>
            <w:tcW w:w="534" w:type="dxa"/>
            <w:gridSpan w:val="2"/>
            <w:shd w:val="clear" w:color="auto" w:fill="F3F3F3"/>
            <w:vAlign w:val="center"/>
          </w:tcPr>
          <w:p w14:paraId="6511FA6C" w14:textId="77777777" w:rsidR="00C11AAF" w:rsidRPr="009079F8" w:rsidRDefault="00C11AAF" w:rsidP="00F23355">
            <w:pPr>
              <w:pStyle w:val="pqiTabBody"/>
            </w:pPr>
            <w:r w:rsidRPr="009079F8">
              <w:t>B</w:t>
            </w:r>
          </w:p>
        </w:tc>
        <w:tc>
          <w:tcPr>
            <w:tcW w:w="4722" w:type="dxa"/>
            <w:gridSpan w:val="5"/>
            <w:shd w:val="clear" w:color="auto" w:fill="F3F3F3"/>
            <w:vAlign w:val="center"/>
          </w:tcPr>
          <w:p w14:paraId="7DC0E15D" w14:textId="77777777" w:rsidR="00C11AAF" w:rsidRPr="009079F8" w:rsidRDefault="00C11AAF" w:rsidP="00F23355">
            <w:pPr>
              <w:pStyle w:val="pqiTabBody"/>
            </w:pPr>
            <w:r w:rsidRPr="009079F8">
              <w:t>C</w:t>
            </w:r>
          </w:p>
        </w:tc>
        <w:tc>
          <w:tcPr>
            <w:tcW w:w="567" w:type="dxa"/>
            <w:shd w:val="clear" w:color="auto" w:fill="F3F3F3"/>
            <w:vAlign w:val="center"/>
          </w:tcPr>
          <w:p w14:paraId="6B92AEB5" w14:textId="77777777" w:rsidR="00C11AAF" w:rsidRPr="009079F8" w:rsidRDefault="00C11AAF" w:rsidP="00F23355">
            <w:pPr>
              <w:pStyle w:val="pqiTabBody"/>
            </w:pPr>
            <w:r w:rsidRPr="009079F8">
              <w:t>D</w:t>
            </w:r>
          </w:p>
        </w:tc>
        <w:tc>
          <w:tcPr>
            <w:tcW w:w="2085" w:type="dxa"/>
            <w:gridSpan w:val="3"/>
            <w:shd w:val="clear" w:color="auto" w:fill="F3F3F3"/>
            <w:vAlign w:val="center"/>
          </w:tcPr>
          <w:p w14:paraId="754554C1" w14:textId="77777777" w:rsidR="00C11AAF" w:rsidRPr="009079F8" w:rsidRDefault="00C11AAF" w:rsidP="00F23355">
            <w:pPr>
              <w:pStyle w:val="pqiTabBody"/>
            </w:pPr>
            <w:r w:rsidRPr="009079F8">
              <w:t>E</w:t>
            </w:r>
          </w:p>
        </w:tc>
        <w:tc>
          <w:tcPr>
            <w:tcW w:w="4549" w:type="dxa"/>
            <w:gridSpan w:val="3"/>
            <w:shd w:val="clear" w:color="auto" w:fill="F3F3F3"/>
            <w:vAlign w:val="center"/>
          </w:tcPr>
          <w:p w14:paraId="7FD16BD1" w14:textId="77777777" w:rsidR="00C11AAF" w:rsidRPr="009079F8" w:rsidRDefault="00C11AAF" w:rsidP="00F23355">
            <w:pPr>
              <w:pStyle w:val="pqiTabBody"/>
            </w:pPr>
            <w:r w:rsidRPr="009079F8">
              <w:t>F</w:t>
            </w:r>
          </w:p>
        </w:tc>
        <w:tc>
          <w:tcPr>
            <w:tcW w:w="876" w:type="dxa"/>
            <w:gridSpan w:val="2"/>
            <w:shd w:val="clear" w:color="auto" w:fill="F3F3F3"/>
            <w:vAlign w:val="center"/>
          </w:tcPr>
          <w:p w14:paraId="20222CEF" w14:textId="77777777" w:rsidR="00C11AAF" w:rsidRPr="009079F8" w:rsidRDefault="00C11AAF" w:rsidP="00F23355">
            <w:pPr>
              <w:pStyle w:val="pqiTabBody"/>
            </w:pPr>
            <w:r w:rsidRPr="009079F8">
              <w:t>G</w:t>
            </w:r>
          </w:p>
        </w:tc>
      </w:tr>
      <w:tr w:rsidR="00C11AAF" w:rsidRPr="00F0231E" w14:paraId="6D01D7C7" w14:textId="77777777" w:rsidTr="00E829F2">
        <w:trPr>
          <w:gridAfter w:val="2"/>
          <w:wAfter w:w="503" w:type="dxa"/>
        </w:trPr>
        <w:tc>
          <w:tcPr>
            <w:tcW w:w="13291" w:type="dxa"/>
            <w:gridSpan w:val="17"/>
          </w:tcPr>
          <w:p w14:paraId="7C2D32C6" w14:textId="34150017" w:rsidR="00C11AAF" w:rsidRPr="00E829F2" w:rsidRDefault="00C11AAF" w:rsidP="00F23355">
            <w:pPr>
              <w:pStyle w:val="pqiTabHead"/>
            </w:pPr>
            <w:r w:rsidRPr="00B06C69">
              <w:t>PL814</w:t>
            </w:r>
            <w:r w:rsidRPr="00E829F2">
              <w:t xml:space="preserve"> – PL_</w:t>
            </w:r>
            <w:r w:rsidRPr="00B06C69">
              <w:t>DEL</w:t>
            </w:r>
            <w:r w:rsidRPr="00E829F2">
              <w:t xml:space="preserve">_SUB – </w:t>
            </w:r>
            <w:r>
              <w:t>Powiadomienie o wysyłce wyrobów</w:t>
            </w:r>
            <w:r w:rsidRPr="00E829F2">
              <w:t>.</w:t>
            </w:r>
          </w:p>
        </w:tc>
      </w:tr>
      <w:tr w:rsidR="00E829F2" w:rsidRPr="009079F8" w14:paraId="3F3D4F16" w14:textId="77777777" w:rsidTr="00E829F2">
        <w:trPr>
          <w:gridAfter w:val="2"/>
          <w:wAfter w:w="503" w:type="dxa"/>
        </w:trPr>
        <w:tc>
          <w:tcPr>
            <w:tcW w:w="800" w:type="dxa"/>
            <w:gridSpan w:val="3"/>
          </w:tcPr>
          <w:p w14:paraId="7ABFE540" w14:textId="77777777" w:rsidR="00C11AAF" w:rsidRPr="00E829F2" w:rsidRDefault="00C11AAF" w:rsidP="00F23355">
            <w:pPr>
              <w:pStyle w:val="pqiTabBody"/>
              <w:rPr>
                <w:b/>
                <w:i/>
              </w:rPr>
            </w:pPr>
          </w:p>
        </w:tc>
        <w:tc>
          <w:tcPr>
            <w:tcW w:w="3577" w:type="dxa"/>
            <w:gridSpan w:val="3"/>
          </w:tcPr>
          <w:p w14:paraId="2ECAC11C" w14:textId="77777777" w:rsidR="00C11AAF" w:rsidRDefault="00C11AAF" w:rsidP="00F23355">
            <w:pPr>
              <w:pStyle w:val="pqiTabBody"/>
              <w:rPr>
                <w:b/>
              </w:rPr>
            </w:pPr>
            <w:r>
              <w:rPr>
                <w:b/>
              </w:rPr>
              <w:t>&lt;NAGŁÓWEK&gt;</w:t>
            </w:r>
          </w:p>
          <w:p w14:paraId="335F2890" w14:textId="24B13891"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PL814</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391" w:type="dxa"/>
          </w:tcPr>
          <w:p w14:paraId="64A3EA89" w14:textId="77777777" w:rsidR="00C11AAF" w:rsidRPr="00C15AD5" w:rsidRDefault="00C11AAF" w:rsidP="00F23355">
            <w:pPr>
              <w:pStyle w:val="pqiTabBody"/>
              <w:rPr>
                <w:b/>
              </w:rPr>
            </w:pPr>
            <w:r w:rsidRPr="00C15AD5">
              <w:rPr>
                <w:b/>
              </w:rPr>
              <w:t>R</w:t>
            </w:r>
          </w:p>
        </w:tc>
        <w:tc>
          <w:tcPr>
            <w:tcW w:w="2071" w:type="dxa"/>
            <w:gridSpan w:val="5"/>
          </w:tcPr>
          <w:p w14:paraId="7F697BE2" w14:textId="77777777" w:rsidR="00C11AAF" w:rsidRPr="00C15AD5" w:rsidRDefault="00C11AAF" w:rsidP="00F23355">
            <w:pPr>
              <w:pStyle w:val="pqiTabBody"/>
              <w:rPr>
                <w:b/>
              </w:rPr>
            </w:pPr>
          </w:p>
        </w:tc>
        <w:tc>
          <w:tcPr>
            <w:tcW w:w="4575" w:type="dxa"/>
            <w:gridSpan w:val="2"/>
          </w:tcPr>
          <w:p w14:paraId="0CC27F72" w14:textId="77777777" w:rsidR="00C11AAF" w:rsidRPr="00C15AD5" w:rsidRDefault="00C11AAF" w:rsidP="00F23355">
            <w:pPr>
              <w:pStyle w:val="pqiTabBody"/>
              <w:rPr>
                <w:b/>
              </w:rPr>
            </w:pPr>
          </w:p>
        </w:tc>
        <w:tc>
          <w:tcPr>
            <w:tcW w:w="1877" w:type="dxa"/>
            <w:gridSpan w:val="3"/>
          </w:tcPr>
          <w:p w14:paraId="1C9FF316" w14:textId="77777777" w:rsidR="00C11AAF" w:rsidRPr="00C15AD5" w:rsidRDefault="00C11AAF" w:rsidP="00F23355">
            <w:pPr>
              <w:pStyle w:val="pqiTabBody"/>
              <w:rPr>
                <w:b/>
              </w:rPr>
            </w:pPr>
            <w:r w:rsidRPr="00C15AD5">
              <w:rPr>
                <w:b/>
              </w:rPr>
              <w:t>1x</w:t>
            </w:r>
          </w:p>
        </w:tc>
      </w:tr>
      <w:tr w:rsidR="00C11AAF" w:rsidRPr="009079F8" w14:paraId="219D6344" w14:textId="77777777" w:rsidTr="00E829F2">
        <w:trPr>
          <w:gridAfter w:val="2"/>
          <w:wAfter w:w="503" w:type="dxa"/>
        </w:trPr>
        <w:tc>
          <w:tcPr>
            <w:tcW w:w="13291" w:type="dxa"/>
            <w:gridSpan w:val="17"/>
          </w:tcPr>
          <w:p w14:paraId="2E0FCC65" w14:textId="77777777" w:rsidR="00C11AAF" w:rsidRDefault="00C11AAF" w:rsidP="00F23355">
            <w:pPr>
              <w:pStyle w:val="pqiTabBody"/>
            </w:pPr>
            <w:r>
              <w:t>Wszystkie elementy począwszy od poniższego zawarte są w elemencie:</w:t>
            </w:r>
          </w:p>
          <w:p w14:paraId="2F210A85" w14:textId="5646B373" w:rsidR="00C11AAF" w:rsidRPr="002D2E54"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PL814</w:t>
            </w:r>
            <w:r w:rsidRPr="00621E71">
              <w:rPr>
                <w:rFonts w:ascii="Courier New" w:hAnsi="Courier New"/>
                <w:color w:val="0000FF"/>
              </w:rPr>
              <w:t>/</w:t>
            </w:r>
            <w:r>
              <w:rPr>
                <w:rFonts w:ascii="Courier New" w:hAnsi="Courier New"/>
                <w:color w:val="0000FF"/>
              </w:rPr>
              <w:t>Body/</w:t>
            </w:r>
            <w:proofErr w:type="spellStart"/>
            <w:r w:rsidRPr="002D2E54">
              <w:rPr>
                <w:rFonts w:ascii="Courier New" w:hAnsi="Courier New"/>
                <w:color w:val="0000FF"/>
              </w:rPr>
              <w:t>SubmittedDraftOf</w:t>
            </w:r>
            <w:r>
              <w:rPr>
                <w:rFonts w:ascii="Courier New" w:hAnsi="Courier New"/>
                <w:color w:val="0000FF"/>
              </w:rPr>
              <w:t>Delivery</w:t>
            </w:r>
            <w:proofErr w:type="spellEnd"/>
          </w:p>
        </w:tc>
      </w:tr>
      <w:tr w:rsidR="00E829F2" w:rsidRPr="009079F8" w14:paraId="6221B22E" w14:textId="77777777" w:rsidTr="00E829F2">
        <w:trPr>
          <w:gridAfter w:val="2"/>
          <w:wAfter w:w="503" w:type="dxa"/>
        </w:trPr>
        <w:tc>
          <w:tcPr>
            <w:tcW w:w="800" w:type="dxa"/>
            <w:gridSpan w:val="3"/>
          </w:tcPr>
          <w:p w14:paraId="2DF5DE1A" w14:textId="77777777" w:rsidR="00C11AAF" w:rsidRPr="009079F8" w:rsidRDefault="00C11AAF" w:rsidP="00F23355">
            <w:pPr>
              <w:pStyle w:val="pqiTabHead"/>
            </w:pPr>
            <w:r>
              <w:t>1</w:t>
            </w:r>
          </w:p>
        </w:tc>
        <w:tc>
          <w:tcPr>
            <w:tcW w:w="3577" w:type="dxa"/>
            <w:gridSpan w:val="3"/>
          </w:tcPr>
          <w:p w14:paraId="4C566057" w14:textId="5B3886CC" w:rsidR="00C11AAF" w:rsidRPr="002D2E54" w:rsidRDefault="00C11AAF" w:rsidP="00F23355">
            <w:pPr>
              <w:pStyle w:val="pqiTabHead"/>
              <w:rPr>
                <w:lang w:val="en-US"/>
              </w:rPr>
            </w:pPr>
            <w:proofErr w:type="spellStart"/>
            <w:r w:rsidRPr="002D2E54">
              <w:rPr>
                <w:lang w:val="en-US"/>
              </w:rPr>
              <w:t>Nagłówek</w:t>
            </w:r>
            <w:proofErr w:type="spellEnd"/>
            <w:r w:rsidRPr="002D2E54">
              <w:rPr>
                <w:lang w:val="en-US"/>
              </w:rPr>
              <w:t xml:space="preserve"> </w:t>
            </w:r>
            <w:proofErr w:type="spellStart"/>
            <w:r w:rsidRPr="002D2E54">
              <w:rPr>
                <w:lang w:val="en-US"/>
              </w:rPr>
              <w:t>dokumentu</w:t>
            </w:r>
            <w:proofErr w:type="spellEnd"/>
            <w:r w:rsidRPr="002D2E54">
              <w:rPr>
                <w:lang w:val="en-US"/>
              </w:rPr>
              <w:t xml:space="preserve"> e-AD</w:t>
            </w:r>
          </w:p>
          <w:p w14:paraId="28BABBBB" w14:textId="440C0ADF" w:rsidR="002443D4" w:rsidRPr="002D2E54" w:rsidRDefault="00C11AAF" w:rsidP="00F23355">
            <w:pPr>
              <w:pStyle w:val="pqiTabHead"/>
              <w:rPr>
                <w:lang w:val="en-US"/>
              </w:rPr>
            </w:pPr>
            <w:r w:rsidRPr="002D2E54">
              <w:rPr>
                <w:rFonts w:ascii="Courier New" w:hAnsi="Courier New" w:cs="Courier New"/>
                <w:noProof/>
                <w:color w:val="0000FF"/>
                <w:lang w:val="en-US"/>
              </w:rPr>
              <w:t>HeaderEad</w:t>
            </w:r>
          </w:p>
        </w:tc>
        <w:tc>
          <w:tcPr>
            <w:tcW w:w="391" w:type="dxa"/>
          </w:tcPr>
          <w:p w14:paraId="1EC0AB69" w14:textId="77777777" w:rsidR="00C11AAF" w:rsidRPr="009079F8" w:rsidRDefault="00C11AAF" w:rsidP="00F23355">
            <w:pPr>
              <w:pStyle w:val="pqiTabHead"/>
            </w:pPr>
            <w:r w:rsidRPr="009079F8">
              <w:t>R</w:t>
            </w:r>
          </w:p>
        </w:tc>
        <w:tc>
          <w:tcPr>
            <w:tcW w:w="2071" w:type="dxa"/>
            <w:gridSpan w:val="5"/>
          </w:tcPr>
          <w:p w14:paraId="607C90A4" w14:textId="77777777" w:rsidR="00C11AAF" w:rsidRPr="009079F8" w:rsidRDefault="00C11AAF" w:rsidP="00F23355">
            <w:pPr>
              <w:pStyle w:val="pqiTabHead"/>
            </w:pPr>
          </w:p>
        </w:tc>
        <w:tc>
          <w:tcPr>
            <w:tcW w:w="4575" w:type="dxa"/>
            <w:gridSpan w:val="2"/>
          </w:tcPr>
          <w:p w14:paraId="25C5D7F2" w14:textId="77777777" w:rsidR="00C11AAF" w:rsidRPr="009079F8" w:rsidRDefault="00C11AAF" w:rsidP="00F23355">
            <w:pPr>
              <w:pStyle w:val="pqiTabHead"/>
            </w:pPr>
          </w:p>
        </w:tc>
        <w:tc>
          <w:tcPr>
            <w:tcW w:w="1877" w:type="dxa"/>
            <w:gridSpan w:val="3"/>
          </w:tcPr>
          <w:p w14:paraId="31FA15C3" w14:textId="77777777" w:rsidR="00C11AAF" w:rsidRPr="009079F8" w:rsidRDefault="00C11AAF" w:rsidP="00F23355">
            <w:pPr>
              <w:pStyle w:val="pqiTabHead"/>
            </w:pPr>
            <w:r>
              <w:t>1x</w:t>
            </w:r>
          </w:p>
        </w:tc>
      </w:tr>
      <w:tr w:rsidR="00E829F2" w:rsidRPr="009079F8" w14:paraId="1B513315" w14:textId="77777777" w:rsidTr="00E829F2">
        <w:trPr>
          <w:gridAfter w:val="2"/>
          <w:wAfter w:w="503" w:type="dxa"/>
        </w:trPr>
        <w:tc>
          <w:tcPr>
            <w:tcW w:w="394" w:type="dxa"/>
          </w:tcPr>
          <w:p w14:paraId="41BD6E78" w14:textId="77777777" w:rsidR="00C11AAF" w:rsidRPr="009079F8" w:rsidRDefault="00C11AAF" w:rsidP="00F23355">
            <w:pPr>
              <w:pStyle w:val="pqiTabBody"/>
              <w:rPr>
                <w:b/>
              </w:rPr>
            </w:pPr>
          </w:p>
        </w:tc>
        <w:tc>
          <w:tcPr>
            <w:tcW w:w="406" w:type="dxa"/>
            <w:gridSpan w:val="2"/>
          </w:tcPr>
          <w:p w14:paraId="1B43D0AE" w14:textId="77777777" w:rsidR="00C11AAF" w:rsidRPr="009079F8" w:rsidRDefault="00C11AAF" w:rsidP="00F23355">
            <w:pPr>
              <w:pStyle w:val="pqiTabBody"/>
              <w:rPr>
                <w:i/>
              </w:rPr>
            </w:pPr>
            <w:r w:rsidRPr="009079F8">
              <w:rPr>
                <w:i/>
              </w:rPr>
              <w:t>a</w:t>
            </w:r>
          </w:p>
        </w:tc>
        <w:tc>
          <w:tcPr>
            <w:tcW w:w="3577" w:type="dxa"/>
            <w:gridSpan w:val="3"/>
          </w:tcPr>
          <w:p w14:paraId="13A969F2" w14:textId="77777777" w:rsidR="00C11AAF" w:rsidRDefault="00C11AAF" w:rsidP="00F23355">
            <w:pPr>
              <w:pStyle w:val="pqiTabBody"/>
            </w:pPr>
            <w:r w:rsidRPr="009079F8">
              <w:t>Kod rodzaju miejsca przeznaczenia</w:t>
            </w:r>
          </w:p>
          <w:p w14:paraId="65522E5F" w14:textId="3C9F3BCA" w:rsidR="00397FC9" w:rsidRPr="00E829F2" w:rsidRDefault="00C11AAF" w:rsidP="00F23355">
            <w:pPr>
              <w:pStyle w:val="pqiTabBody"/>
            </w:pPr>
            <w:r>
              <w:rPr>
                <w:rFonts w:ascii="Courier New" w:hAnsi="Courier New" w:cs="Courier New"/>
                <w:noProof/>
                <w:color w:val="0000FF"/>
              </w:rPr>
              <w:t>DestinationTypeCode</w:t>
            </w:r>
          </w:p>
        </w:tc>
        <w:tc>
          <w:tcPr>
            <w:tcW w:w="391" w:type="dxa"/>
          </w:tcPr>
          <w:p w14:paraId="1CC9DAF7" w14:textId="77777777" w:rsidR="00C11AAF" w:rsidRPr="009079F8" w:rsidRDefault="00C11AAF" w:rsidP="00F23355">
            <w:pPr>
              <w:pStyle w:val="pqiTabBody"/>
            </w:pPr>
            <w:r w:rsidRPr="009079F8">
              <w:t>R</w:t>
            </w:r>
          </w:p>
        </w:tc>
        <w:tc>
          <w:tcPr>
            <w:tcW w:w="2071" w:type="dxa"/>
            <w:gridSpan w:val="5"/>
          </w:tcPr>
          <w:p w14:paraId="06E1F127" w14:textId="77777777" w:rsidR="00C11AAF" w:rsidRPr="009079F8" w:rsidRDefault="00C11AAF" w:rsidP="00F23355">
            <w:pPr>
              <w:pStyle w:val="pqiTabBody"/>
            </w:pPr>
          </w:p>
        </w:tc>
        <w:tc>
          <w:tcPr>
            <w:tcW w:w="4575" w:type="dxa"/>
            <w:gridSpan w:val="2"/>
          </w:tcPr>
          <w:p w14:paraId="24ED1A38" w14:textId="77777777" w:rsidR="00C11AAF" w:rsidRDefault="00C11AAF" w:rsidP="00F23355">
            <w:pPr>
              <w:pStyle w:val="pqiTabBody"/>
              <w:rPr>
                <w:lang w:eastAsia="en-GB"/>
              </w:rPr>
            </w:pPr>
            <w:r>
              <w:rPr>
                <w:lang w:eastAsia="en-GB"/>
              </w:rPr>
              <w:t>Wartość z enumeracji „</w:t>
            </w:r>
            <w:r>
              <w:rPr>
                <w:lang w:eastAsia="en-GB"/>
              </w:rPr>
              <w:fldChar w:fldCharType="begin"/>
            </w:r>
            <w:r>
              <w:rPr>
                <w:lang w:eastAsia="en-GB"/>
              </w:rPr>
              <w:instrText xml:space="preserve"> REF _Ref267946813 \h </w:instrText>
            </w:r>
            <w:r>
              <w:rPr>
                <w:lang w:eastAsia="en-GB"/>
              </w:rPr>
            </w:r>
            <w:r>
              <w:rPr>
                <w:lang w:eastAsia="en-GB"/>
              </w:rPr>
              <w:fldChar w:fldCharType="separate"/>
            </w:r>
            <w:r w:rsidR="002B6F91">
              <w:t>Kody rodzaju miejsca przeznaczenia (</w:t>
            </w:r>
            <w:proofErr w:type="spellStart"/>
            <w:r w:rsidR="002B6F91">
              <w:t>D</w:t>
            </w:r>
            <w:r w:rsidR="002B6F91" w:rsidRPr="00F963E2">
              <w:t>estination</w:t>
            </w:r>
            <w:proofErr w:type="spellEnd"/>
            <w:r w:rsidR="002B6F91" w:rsidRPr="00F963E2">
              <w:t xml:space="preserve"> </w:t>
            </w:r>
            <w:proofErr w:type="spellStart"/>
            <w:r w:rsidR="002B6F91" w:rsidRPr="00F963E2">
              <w:t>Type</w:t>
            </w:r>
            <w:proofErr w:type="spellEnd"/>
            <w:r w:rsidR="002B6F91" w:rsidRPr="00F963E2">
              <w:t xml:space="preserve"> </w:t>
            </w:r>
            <w:proofErr w:type="spellStart"/>
            <w:r w:rsidR="002B6F91" w:rsidRPr="00F963E2">
              <w:t>Code</w:t>
            </w:r>
            <w:r w:rsidR="002B6F91">
              <w:t>s</w:t>
            </w:r>
            <w:proofErr w:type="spellEnd"/>
            <w:r w:rsidR="002B6F91">
              <w:t>)</w:t>
            </w:r>
            <w:r>
              <w:rPr>
                <w:lang w:eastAsia="en-GB"/>
              </w:rPr>
              <w:fldChar w:fldCharType="end"/>
            </w:r>
            <w:r>
              <w:rPr>
                <w:lang w:eastAsia="en-GB"/>
              </w:rPr>
              <w:t>”.</w:t>
            </w:r>
          </w:p>
          <w:p w14:paraId="3713A0E6" w14:textId="60DD0DFE" w:rsidR="003C684F" w:rsidRPr="009079F8" w:rsidRDefault="00C11AAF" w:rsidP="00F23355">
            <w:pPr>
              <w:pStyle w:val="pqiTabBody"/>
            </w:pPr>
            <w:r>
              <w:rPr>
                <w:lang w:eastAsia="en-GB"/>
              </w:rPr>
              <w:t>W przypadku gdy w polu 12a jest wartość „</w:t>
            </w:r>
            <w:r>
              <w:t>2 – Zgłoszenie w przypadku wywozu z odprawą uproszczoną w miejscu</w:t>
            </w:r>
            <w:r>
              <w:rPr>
                <w:lang w:eastAsia="en-GB"/>
              </w:rPr>
              <w:t xml:space="preserve">” musi przyjmować wartość „6 – </w:t>
            </w:r>
            <w:r w:rsidRPr="00F963E2">
              <w:t>Wywóz</w:t>
            </w:r>
            <w:r>
              <w:rPr>
                <w:lang w:eastAsia="en-GB"/>
              </w:rPr>
              <w:t>”</w:t>
            </w:r>
          </w:p>
        </w:tc>
        <w:tc>
          <w:tcPr>
            <w:tcW w:w="1877" w:type="dxa"/>
            <w:gridSpan w:val="3"/>
          </w:tcPr>
          <w:p w14:paraId="07106722" w14:textId="1B6EA55D" w:rsidR="003C684F" w:rsidRPr="009079F8" w:rsidRDefault="00C11AAF" w:rsidP="00F23355">
            <w:pPr>
              <w:pStyle w:val="pqiTabBody"/>
            </w:pPr>
            <w:r w:rsidRPr="009079F8">
              <w:t>n1</w:t>
            </w:r>
          </w:p>
        </w:tc>
      </w:tr>
      <w:tr w:rsidR="00E829F2" w:rsidRPr="009079F8" w14:paraId="6A820A6B" w14:textId="77777777" w:rsidTr="00E829F2">
        <w:trPr>
          <w:gridAfter w:val="2"/>
          <w:wAfter w:w="503" w:type="dxa"/>
        </w:trPr>
        <w:tc>
          <w:tcPr>
            <w:tcW w:w="394" w:type="dxa"/>
          </w:tcPr>
          <w:p w14:paraId="15217B28" w14:textId="77777777" w:rsidR="00C11AAF" w:rsidRPr="009079F8" w:rsidRDefault="00C11AAF" w:rsidP="00F23355">
            <w:pPr>
              <w:pStyle w:val="pqiTabBody"/>
              <w:rPr>
                <w:b/>
              </w:rPr>
            </w:pPr>
          </w:p>
        </w:tc>
        <w:tc>
          <w:tcPr>
            <w:tcW w:w="406" w:type="dxa"/>
            <w:gridSpan w:val="2"/>
          </w:tcPr>
          <w:p w14:paraId="407E6ECB" w14:textId="77777777" w:rsidR="00C11AAF" w:rsidRPr="009079F8" w:rsidRDefault="00C11AAF" w:rsidP="00F23355">
            <w:pPr>
              <w:pStyle w:val="pqiTabBody"/>
              <w:rPr>
                <w:i/>
              </w:rPr>
            </w:pPr>
            <w:r w:rsidRPr="009079F8">
              <w:rPr>
                <w:i/>
              </w:rPr>
              <w:t>b</w:t>
            </w:r>
          </w:p>
        </w:tc>
        <w:tc>
          <w:tcPr>
            <w:tcW w:w="3577" w:type="dxa"/>
            <w:gridSpan w:val="3"/>
          </w:tcPr>
          <w:p w14:paraId="4D6D439A" w14:textId="77777777" w:rsidR="00C11AAF" w:rsidRDefault="00C11AAF" w:rsidP="00F23355">
            <w:pPr>
              <w:pStyle w:val="pqiTabBody"/>
            </w:pPr>
            <w:r w:rsidRPr="009079F8">
              <w:t>Czas przewozu</w:t>
            </w:r>
          </w:p>
          <w:p w14:paraId="73C74D53" w14:textId="0C109C57" w:rsidR="00397FC9" w:rsidRPr="00E829F2" w:rsidRDefault="00C11AAF" w:rsidP="00F23355">
            <w:pPr>
              <w:pStyle w:val="pqiTabBody"/>
            </w:pPr>
            <w:r>
              <w:rPr>
                <w:rFonts w:ascii="Courier New" w:hAnsi="Courier New" w:cs="Courier New"/>
                <w:noProof/>
                <w:color w:val="0000FF"/>
              </w:rPr>
              <w:t>JourneyTime</w:t>
            </w:r>
          </w:p>
        </w:tc>
        <w:tc>
          <w:tcPr>
            <w:tcW w:w="391" w:type="dxa"/>
          </w:tcPr>
          <w:p w14:paraId="3FEE55F3" w14:textId="77777777" w:rsidR="00C11AAF" w:rsidRPr="009079F8" w:rsidRDefault="00C11AAF" w:rsidP="00F23355">
            <w:pPr>
              <w:pStyle w:val="pqiTabBody"/>
            </w:pPr>
            <w:r w:rsidRPr="009079F8">
              <w:t>R</w:t>
            </w:r>
          </w:p>
        </w:tc>
        <w:tc>
          <w:tcPr>
            <w:tcW w:w="2071" w:type="dxa"/>
            <w:gridSpan w:val="5"/>
          </w:tcPr>
          <w:p w14:paraId="35641B3A" w14:textId="77777777" w:rsidR="00C11AAF" w:rsidRPr="009079F8" w:rsidRDefault="00C11AAF" w:rsidP="00F23355">
            <w:pPr>
              <w:pStyle w:val="pqiTabBody"/>
            </w:pPr>
          </w:p>
        </w:tc>
        <w:tc>
          <w:tcPr>
            <w:tcW w:w="4575" w:type="dxa"/>
            <w:gridSpan w:val="2"/>
          </w:tcPr>
          <w:p w14:paraId="290F3F58" w14:textId="7ECA9D53" w:rsidR="00C11AAF" w:rsidRDefault="00C11AAF" w:rsidP="00F23355">
            <w:pPr>
              <w:pStyle w:val="pqiTabBody"/>
            </w:pPr>
            <w:r w:rsidRPr="009079F8">
              <w:t>Należy podać normalny okres czasu konieczny do przewozu, biorąc pod uwagę środek transportu i odległość, wyrażony w godzinach (</w:t>
            </w:r>
            <w:r>
              <w:t>H</w:t>
            </w:r>
            <w:r w:rsidRPr="009079F8">
              <w:t xml:space="preserve">) </w:t>
            </w:r>
            <w:r>
              <w:t>albo</w:t>
            </w:r>
            <w:r w:rsidRPr="009079F8">
              <w:t xml:space="preserve"> dniach (D) poprzedzających dwucyfrową liczbę. (Przykłady: </w:t>
            </w:r>
            <w:r>
              <w:t>H</w:t>
            </w:r>
            <w:r w:rsidRPr="009079F8">
              <w:t>12 lub D04). Wskazana wartość „</w:t>
            </w:r>
            <w:r>
              <w:t>H</w:t>
            </w:r>
            <w:r w:rsidRPr="009079F8">
              <w:t xml:space="preserve">” powinna być mniejsza lub równa 24. Wskazana wartość „D” </w:t>
            </w:r>
            <w:r>
              <w:t xml:space="preserve">dla przemieszczeń krajowych powinna być mniejsza lub równa 62, </w:t>
            </w:r>
            <w:r w:rsidR="003256EC">
              <w:br/>
            </w:r>
            <w:r>
              <w:lastRenderedPageBreak/>
              <w:t xml:space="preserve">a dla przemieszczeń wewnątrzwspólnotowych </w:t>
            </w:r>
            <w:r w:rsidRPr="009079F8">
              <w:t>powinna być mniejsza lub równa 92.</w:t>
            </w:r>
          </w:p>
          <w:p w14:paraId="5C7552A4" w14:textId="55200591" w:rsidR="00F40FBF" w:rsidRPr="009079F8" w:rsidRDefault="00AF52F5" w:rsidP="00F23355">
            <w:pPr>
              <w:pStyle w:val="pqiTabBody"/>
            </w:pPr>
            <w:r>
              <w:t xml:space="preserve">Wskazana wartość powinna być mniejsza lub równa maksymalnej wartości dozwolonej dla podanego rodzaju transportu (Transport </w:t>
            </w:r>
            <w:proofErr w:type="spellStart"/>
            <w:r>
              <w:t>Mode</w:t>
            </w:r>
            <w:proofErr w:type="spellEnd"/>
            <w:r>
              <w:t>) wg słownika „</w:t>
            </w:r>
            <w:r w:rsidRPr="00E636DC">
              <w:t>Maksymalna wartość czasu przewozu</w:t>
            </w:r>
            <w:r>
              <w:t>” (</w:t>
            </w:r>
            <w:proofErr w:type="spellStart"/>
            <w:r w:rsidRPr="00E636DC">
              <w:t>MaximumJourneyTimeParameters</w:t>
            </w:r>
            <w:proofErr w:type="spellEnd"/>
            <w:r>
              <w:t>)</w:t>
            </w:r>
          </w:p>
        </w:tc>
        <w:tc>
          <w:tcPr>
            <w:tcW w:w="1877" w:type="dxa"/>
            <w:gridSpan w:val="3"/>
          </w:tcPr>
          <w:p w14:paraId="1BF03DDD" w14:textId="77777777" w:rsidR="00C11AAF" w:rsidRPr="009079F8" w:rsidRDefault="00C11AAF" w:rsidP="00F23355">
            <w:pPr>
              <w:pStyle w:val="pqiTabBody"/>
            </w:pPr>
            <w:r w:rsidRPr="009079F8">
              <w:lastRenderedPageBreak/>
              <w:t>an3</w:t>
            </w:r>
          </w:p>
        </w:tc>
      </w:tr>
      <w:tr w:rsidR="00C11AAF" w:rsidRPr="009079F8" w14:paraId="16E486EA" w14:textId="77777777" w:rsidTr="00F23355">
        <w:tc>
          <w:tcPr>
            <w:tcW w:w="394" w:type="dxa"/>
          </w:tcPr>
          <w:p w14:paraId="32F68BEB" w14:textId="77777777" w:rsidR="00C11AAF" w:rsidRPr="009079F8" w:rsidRDefault="00C11AAF" w:rsidP="00F23355">
            <w:pPr>
              <w:pStyle w:val="pqiTabBody"/>
              <w:rPr>
                <w:b/>
              </w:rPr>
            </w:pPr>
          </w:p>
        </w:tc>
        <w:tc>
          <w:tcPr>
            <w:tcW w:w="406" w:type="dxa"/>
            <w:gridSpan w:val="2"/>
          </w:tcPr>
          <w:p w14:paraId="37628951" w14:textId="77777777" w:rsidR="00C11AAF" w:rsidRPr="009079F8" w:rsidRDefault="00C11AAF" w:rsidP="00F23355">
            <w:pPr>
              <w:pStyle w:val="pqiTabBody"/>
              <w:rPr>
                <w:i/>
              </w:rPr>
            </w:pPr>
            <w:r w:rsidRPr="009079F8">
              <w:rPr>
                <w:i/>
              </w:rPr>
              <w:t>c</w:t>
            </w:r>
          </w:p>
        </w:tc>
        <w:tc>
          <w:tcPr>
            <w:tcW w:w="3577" w:type="dxa"/>
            <w:gridSpan w:val="3"/>
          </w:tcPr>
          <w:p w14:paraId="5A3AC530" w14:textId="77777777" w:rsidR="00C11AAF" w:rsidRDefault="00C11AAF" w:rsidP="00F23355">
            <w:pPr>
              <w:pStyle w:val="pqiTabBody"/>
            </w:pPr>
            <w:r w:rsidRPr="009079F8">
              <w:t>Organizacja przewozu</w:t>
            </w:r>
          </w:p>
          <w:p w14:paraId="1BAB9755" w14:textId="77777777" w:rsidR="00C11AAF" w:rsidRPr="009079F8" w:rsidRDefault="00C11AAF" w:rsidP="00F23355">
            <w:pPr>
              <w:pStyle w:val="pqiTabBody"/>
            </w:pPr>
            <w:r>
              <w:rPr>
                <w:rFonts w:ascii="Courier New" w:hAnsi="Courier New" w:cs="Courier New"/>
                <w:noProof/>
                <w:color w:val="0000FF"/>
              </w:rPr>
              <w:t>TransportArrangement</w:t>
            </w:r>
          </w:p>
        </w:tc>
        <w:tc>
          <w:tcPr>
            <w:tcW w:w="391" w:type="dxa"/>
          </w:tcPr>
          <w:p w14:paraId="20D96A01" w14:textId="77777777" w:rsidR="00C11AAF" w:rsidRPr="009079F8" w:rsidRDefault="00C11AAF" w:rsidP="00F23355">
            <w:pPr>
              <w:pStyle w:val="pqiTabBody"/>
            </w:pPr>
            <w:r w:rsidRPr="009079F8">
              <w:t>R</w:t>
            </w:r>
          </w:p>
        </w:tc>
        <w:tc>
          <w:tcPr>
            <w:tcW w:w="2071" w:type="dxa"/>
            <w:gridSpan w:val="5"/>
          </w:tcPr>
          <w:p w14:paraId="4FC45ED6" w14:textId="77777777" w:rsidR="00C11AAF" w:rsidRPr="009079F8" w:rsidRDefault="00C11AAF" w:rsidP="00F23355">
            <w:pPr>
              <w:pStyle w:val="pqiTabBody"/>
            </w:pPr>
          </w:p>
        </w:tc>
        <w:tc>
          <w:tcPr>
            <w:tcW w:w="4575" w:type="dxa"/>
            <w:gridSpan w:val="2"/>
          </w:tcPr>
          <w:p w14:paraId="3B77139B" w14:textId="77777777" w:rsidR="00C11AAF" w:rsidRPr="009079F8" w:rsidRDefault="00C11AAF" w:rsidP="00F23355">
            <w:pPr>
              <w:pStyle w:val="pqiTabBody"/>
            </w:pPr>
            <w:r>
              <w:rPr>
                <w:lang w:eastAsia="en-GB"/>
              </w:rPr>
              <w:t>Wartość z enumeracji „</w:t>
            </w:r>
            <w:r>
              <w:rPr>
                <w:lang w:eastAsia="en-GB"/>
              </w:rPr>
              <w:fldChar w:fldCharType="begin"/>
            </w:r>
            <w:r>
              <w:rPr>
                <w:lang w:eastAsia="en-GB"/>
              </w:rPr>
              <w:instrText xml:space="preserve"> REF _Ref267832158 \h </w:instrText>
            </w:r>
            <w:r>
              <w:rPr>
                <w:lang w:eastAsia="en-GB"/>
              </w:rPr>
            </w:r>
            <w:r>
              <w:rPr>
                <w:lang w:eastAsia="en-GB"/>
              </w:rPr>
              <w:fldChar w:fldCharType="separate"/>
            </w:r>
            <w:r w:rsidR="002B6F91">
              <w:t>Organizacja przewozu (T</w:t>
            </w:r>
            <w:r w:rsidR="002B6F91" w:rsidRPr="00F963E2">
              <w:t xml:space="preserve">ransport </w:t>
            </w:r>
            <w:proofErr w:type="spellStart"/>
            <w:r w:rsidR="002B6F91" w:rsidRPr="00F963E2">
              <w:t>Arrangement</w:t>
            </w:r>
            <w:proofErr w:type="spellEnd"/>
            <w:r w:rsidR="002B6F91">
              <w:t>)</w:t>
            </w:r>
            <w:r>
              <w:rPr>
                <w:lang w:eastAsia="en-GB"/>
              </w:rPr>
              <w:fldChar w:fldCharType="end"/>
            </w:r>
            <w:r>
              <w:rPr>
                <w:lang w:eastAsia="en-GB"/>
              </w:rPr>
              <w:t>”.</w:t>
            </w:r>
          </w:p>
        </w:tc>
        <w:tc>
          <w:tcPr>
            <w:tcW w:w="1877" w:type="dxa"/>
            <w:gridSpan w:val="5"/>
          </w:tcPr>
          <w:p w14:paraId="6237EF4F" w14:textId="77777777" w:rsidR="00C11AAF" w:rsidRPr="009079F8" w:rsidRDefault="00C11AAF" w:rsidP="00F23355">
            <w:pPr>
              <w:pStyle w:val="pqiTabBody"/>
            </w:pPr>
            <w:r w:rsidRPr="009079F8">
              <w:t>n1</w:t>
            </w:r>
          </w:p>
        </w:tc>
      </w:tr>
      <w:tr w:rsidR="00C11AAF" w:rsidRPr="009079F8" w14:paraId="5C0C531D" w14:textId="77777777" w:rsidTr="00F23355">
        <w:tc>
          <w:tcPr>
            <w:tcW w:w="800" w:type="dxa"/>
            <w:gridSpan w:val="3"/>
          </w:tcPr>
          <w:p w14:paraId="581870FC" w14:textId="77777777" w:rsidR="00C11AAF" w:rsidRPr="009079F8" w:rsidRDefault="00C11AAF" w:rsidP="00F23355">
            <w:pPr>
              <w:pStyle w:val="pqiTabHead"/>
            </w:pPr>
            <w:r>
              <w:t>2</w:t>
            </w:r>
          </w:p>
        </w:tc>
        <w:tc>
          <w:tcPr>
            <w:tcW w:w="3577" w:type="dxa"/>
            <w:gridSpan w:val="3"/>
          </w:tcPr>
          <w:p w14:paraId="3CB3534E" w14:textId="77777777" w:rsidR="00C11AAF" w:rsidRDefault="00C11AAF" w:rsidP="00F23355">
            <w:pPr>
              <w:pStyle w:val="pqiTabHead"/>
            </w:pPr>
            <w:r w:rsidRPr="009079F8">
              <w:t>PODMIOT wysyłający</w:t>
            </w:r>
          </w:p>
          <w:p w14:paraId="468FB66B" w14:textId="77777777" w:rsidR="00C11AAF" w:rsidRPr="009079F8" w:rsidRDefault="00C11AAF" w:rsidP="00F23355">
            <w:pPr>
              <w:pStyle w:val="pqiTabHead"/>
            </w:pPr>
            <w:r>
              <w:rPr>
                <w:rFonts w:ascii="Courier New" w:hAnsi="Courier New" w:cs="Courier New"/>
                <w:noProof/>
                <w:color w:val="0000FF"/>
              </w:rPr>
              <w:t>ConsignorTrader</w:t>
            </w:r>
          </w:p>
        </w:tc>
        <w:tc>
          <w:tcPr>
            <w:tcW w:w="391" w:type="dxa"/>
          </w:tcPr>
          <w:p w14:paraId="125613F8" w14:textId="77777777" w:rsidR="00C11AAF" w:rsidRPr="009079F8" w:rsidRDefault="00C11AAF" w:rsidP="00F23355">
            <w:pPr>
              <w:pStyle w:val="pqiTabHead"/>
            </w:pPr>
            <w:r w:rsidRPr="009079F8">
              <w:t>R</w:t>
            </w:r>
          </w:p>
        </w:tc>
        <w:tc>
          <w:tcPr>
            <w:tcW w:w="2071" w:type="dxa"/>
            <w:gridSpan w:val="5"/>
          </w:tcPr>
          <w:p w14:paraId="0B48D68E" w14:textId="77777777" w:rsidR="00C11AAF" w:rsidRPr="009079F8" w:rsidRDefault="00C11AAF" w:rsidP="00F23355">
            <w:pPr>
              <w:pStyle w:val="pqiTabHead"/>
            </w:pPr>
          </w:p>
        </w:tc>
        <w:tc>
          <w:tcPr>
            <w:tcW w:w="4575" w:type="dxa"/>
            <w:gridSpan w:val="2"/>
          </w:tcPr>
          <w:p w14:paraId="045BC7AD" w14:textId="77777777" w:rsidR="00C11AAF" w:rsidRPr="009079F8" w:rsidRDefault="00C11AAF" w:rsidP="00F23355">
            <w:pPr>
              <w:pStyle w:val="pqiTabHead"/>
            </w:pPr>
          </w:p>
        </w:tc>
        <w:tc>
          <w:tcPr>
            <w:tcW w:w="1877" w:type="dxa"/>
            <w:gridSpan w:val="5"/>
          </w:tcPr>
          <w:p w14:paraId="5007F344" w14:textId="77777777" w:rsidR="00C11AAF" w:rsidRPr="009079F8" w:rsidRDefault="00C11AAF" w:rsidP="00F23355">
            <w:pPr>
              <w:pStyle w:val="pqiTabHead"/>
            </w:pPr>
            <w:r>
              <w:t>1x</w:t>
            </w:r>
          </w:p>
        </w:tc>
      </w:tr>
      <w:tr w:rsidR="00C11AAF" w:rsidRPr="009079F8" w14:paraId="7DCD7387" w14:textId="77777777" w:rsidTr="00F23355">
        <w:tc>
          <w:tcPr>
            <w:tcW w:w="800" w:type="dxa"/>
            <w:gridSpan w:val="3"/>
          </w:tcPr>
          <w:p w14:paraId="5FDD7073" w14:textId="77777777" w:rsidR="00C11AAF" w:rsidRPr="009079F8" w:rsidRDefault="00C11AAF" w:rsidP="00F23355">
            <w:pPr>
              <w:pStyle w:val="pqiTabBody"/>
              <w:rPr>
                <w:i/>
              </w:rPr>
            </w:pPr>
          </w:p>
        </w:tc>
        <w:tc>
          <w:tcPr>
            <w:tcW w:w="3577" w:type="dxa"/>
            <w:gridSpan w:val="3"/>
          </w:tcPr>
          <w:p w14:paraId="4D2FE1B7" w14:textId="77777777" w:rsidR="00C11AAF" w:rsidRDefault="00C11AAF" w:rsidP="00F23355">
            <w:pPr>
              <w:pStyle w:val="pqiTabBody"/>
            </w:pPr>
            <w:r>
              <w:t>JĘZYK ELEMENTU</w:t>
            </w:r>
          </w:p>
          <w:p w14:paraId="40F2FF93" w14:textId="77777777" w:rsidR="00C11AAF" w:rsidRPr="009079F8" w:rsidRDefault="00C11AAF" w:rsidP="00F23355">
            <w:pPr>
              <w:pStyle w:val="pqiTabBody"/>
            </w:pPr>
            <w:r>
              <w:rPr>
                <w:rFonts w:ascii="Courier New" w:hAnsi="Courier New" w:cs="Courier New"/>
                <w:noProof/>
                <w:color w:val="0000FF"/>
              </w:rPr>
              <w:t>@language</w:t>
            </w:r>
          </w:p>
        </w:tc>
        <w:tc>
          <w:tcPr>
            <w:tcW w:w="391" w:type="dxa"/>
          </w:tcPr>
          <w:p w14:paraId="454378ED" w14:textId="77777777" w:rsidR="00C11AAF" w:rsidRPr="009079F8" w:rsidRDefault="00C11AAF" w:rsidP="00F23355">
            <w:pPr>
              <w:pStyle w:val="pqiTabBody"/>
            </w:pPr>
            <w:r w:rsidRPr="009079F8">
              <w:t>R</w:t>
            </w:r>
          </w:p>
        </w:tc>
        <w:tc>
          <w:tcPr>
            <w:tcW w:w="2071" w:type="dxa"/>
            <w:gridSpan w:val="5"/>
          </w:tcPr>
          <w:p w14:paraId="488303B9" w14:textId="77777777" w:rsidR="00C11AAF" w:rsidRPr="009079F8" w:rsidRDefault="00C11AAF" w:rsidP="00F23355">
            <w:pPr>
              <w:pStyle w:val="pqiTabBody"/>
            </w:pPr>
          </w:p>
        </w:tc>
        <w:tc>
          <w:tcPr>
            <w:tcW w:w="4575" w:type="dxa"/>
            <w:gridSpan w:val="2"/>
          </w:tcPr>
          <w:p w14:paraId="6532B210" w14:textId="77777777" w:rsidR="00C11AAF" w:rsidRDefault="00C11AAF" w:rsidP="00F23355">
            <w:pPr>
              <w:pStyle w:val="pqiTabBody"/>
            </w:pPr>
            <w:r>
              <w:t>Atrybut.</w:t>
            </w:r>
          </w:p>
          <w:p w14:paraId="64E5F231" w14:textId="77777777" w:rsidR="00C11AAF"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877" w:type="dxa"/>
            <w:gridSpan w:val="5"/>
          </w:tcPr>
          <w:p w14:paraId="64892E98" w14:textId="77777777" w:rsidR="00C11AAF" w:rsidRPr="009079F8" w:rsidRDefault="00C11AAF" w:rsidP="00F23355">
            <w:pPr>
              <w:pStyle w:val="pqiTabBody"/>
            </w:pPr>
            <w:r w:rsidRPr="009079F8">
              <w:t>a2</w:t>
            </w:r>
          </w:p>
        </w:tc>
      </w:tr>
      <w:tr w:rsidR="00C11AAF" w:rsidRPr="009079F8" w14:paraId="375A9D94" w14:textId="77777777" w:rsidTr="00F23355">
        <w:tc>
          <w:tcPr>
            <w:tcW w:w="394" w:type="dxa"/>
          </w:tcPr>
          <w:p w14:paraId="4DD5FAFA" w14:textId="77777777" w:rsidR="00C11AAF" w:rsidRPr="009079F8" w:rsidRDefault="00C11AAF" w:rsidP="00F23355">
            <w:pPr>
              <w:pStyle w:val="pqiTabBody"/>
              <w:rPr>
                <w:b/>
              </w:rPr>
            </w:pPr>
          </w:p>
        </w:tc>
        <w:tc>
          <w:tcPr>
            <w:tcW w:w="406" w:type="dxa"/>
            <w:gridSpan w:val="2"/>
          </w:tcPr>
          <w:p w14:paraId="250A2941" w14:textId="77777777" w:rsidR="00C11AAF" w:rsidRPr="009079F8" w:rsidRDefault="00C11AAF" w:rsidP="00F23355">
            <w:pPr>
              <w:pStyle w:val="pqiTabBody"/>
              <w:rPr>
                <w:i/>
              </w:rPr>
            </w:pPr>
            <w:r w:rsidRPr="009079F8">
              <w:rPr>
                <w:i/>
              </w:rPr>
              <w:t>a</w:t>
            </w:r>
          </w:p>
        </w:tc>
        <w:tc>
          <w:tcPr>
            <w:tcW w:w="3577" w:type="dxa"/>
            <w:gridSpan w:val="3"/>
          </w:tcPr>
          <w:p w14:paraId="11DD73B0" w14:textId="77777777" w:rsidR="00C11AAF" w:rsidRDefault="00C11AAF" w:rsidP="00F23355">
            <w:pPr>
              <w:pStyle w:val="pqiTabBody"/>
            </w:pPr>
            <w:r w:rsidRPr="009079F8">
              <w:t>Numer akcyzow</w:t>
            </w:r>
            <w:r>
              <w:t>y</w:t>
            </w:r>
            <w:r w:rsidRPr="009079F8">
              <w:t xml:space="preserve"> podmiotu</w:t>
            </w:r>
          </w:p>
          <w:p w14:paraId="77ABEEF1" w14:textId="77777777" w:rsidR="00C11AAF" w:rsidRPr="009079F8" w:rsidRDefault="00C11AAF" w:rsidP="00F23355">
            <w:pPr>
              <w:pStyle w:val="pqiTabBody"/>
            </w:pPr>
            <w:r>
              <w:rPr>
                <w:rFonts w:ascii="Courier New" w:hAnsi="Courier New" w:cs="Courier New"/>
                <w:noProof/>
                <w:color w:val="0000FF"/>
              </w:rPr>
              <w:t>TraderExciseNumber</w:t>
            </w:r>
          </w:p>
        </w:tc>
        <w:tc>
          <w:tcPr>
            <w:tcW w:w="391" w:type="dxa"/>
          </w:tcPr>
          <w:p w14:paraId="19FA82BF" w14:textId="77777777" w:rsidR="00C11AAF" w:rsidRPr="009079F8" w:rsidRDefault="00C11AAF" w:rsidP="00F23355">
            <w:pPr>
              <w:pStyle w:val="pqiTabBody"/>
            </w:pPr>
            <w:r w:rsidRPr="009079F8">
              <w:t>R</w:t>
            </w:r>
          </w:p>
        </w:tc>
        <w:tc>
          <w:tcPr>
            <w:tcW w:w="2071" w:type="dxa"/>
            <w:gridSpan w:val="5"/>
          </w:tcPr>
          <w:p w14:paraId="3A76A225" w14:textId="77777777" w:rsidR="00C11AAF" w:rsidRPr="009079F8" w:rsidRDefault="00C11AAF" w:rsidP="00F23355">
            <w:pPr>
              <w:pStyle w:val="pqiTabBody"/>
            </w:pPr>
          </w:p>
        </w:tc>
        <w:tc>
          <w:tcPr>
            <w:tcW w:w="4575" w:type="dxa"/>
            <w:gridSpan w:val="2"/>
          </w:tcPr>
          <w:p w14:paraId="7437273A" w14:textId="77777777" w:rsidR="00C11AAF" w:rsidRPr="009079F8" w:rsidRDefault="00C11AAF" w:rsidP="00C11AAF">
            <w:pPr>
              <w:pStyle w:val="pqiTabBody"/>
            </w:pPr>
            <w:r w:rsidRPr="009079F8">
              <w:t xml:space="preserve">Należy podać ważny </w:t>
            </w:r>
            <w:r>
              <w:t>numer akcyzowy</w:t>
            </w:r>
            <w:r w:rsidRPr="009079F8">
              <w:t xml:space="preserve"> </w:t>
            </w:r>
            <w:r>
              <w:t xml:space="preserve">uprawnionego prowadzącego </w:t>
            </w:r>
            <w:r w:rsidRPr="009079F8">
              <w:t>skład podatkow</w:t>
            </w:r>
            <w:r>
              <w:t>y</w:t>
            </w:r>
            <w:r w:rsidRPr="009079F8">
              <w:t xml:space="preserve"> lub zarejestrowanego wysyłającego.</w:t>
            </w:r>
          </w:p>
        </w:tc>
        <w:tc>
          <w:tcPr>
            <w:tcW w:w="1877" w:type="dxa"/>
            <w:gridSpan w:val="5"/>
          </w:tcPr>
          <w:p w14:paraId="02E8C859" w14:textId="77777777" w:rsidR="00C11AAF" w:rsidRPr="009079F8" w:rsidRDefault="00C11AAF" w:rsidP="00F23355">
            <w:pPr>
              <w:pStyle w:val="pqiTabBody"/>
            </w:pPr>
            <w:r w:rsidRPr="009079F8">
              <w:t>an13</w:t>
            </w:r>
          </w:p>
        </w:tc>
      </w:tr>
      <w:tr w:rsidR="00C11AAF" w:rsidRPr="009079F8" w14:paraId="5719C5C8" w14:textId="77777777" w:rsidTr="00F23355">
        <w:tc>
          <w:tcPr>
            <w:tcW w:w="394" w:type="dxa"/>
          </w:tcPr>
          <w:p w14:paraId="2A5C06CB" w14:textId="77777777" w:rsidR="00C11AAF" w:rsidRPr="009079F8" w:rsidRDefault="00C11AAF" w:rsidP="00F23355">
            <w:pPr>
              <w:pStyle w:val="pqiTabBody"/>
              <w:rPr>
                <w:b/>
              </w:rPr>
            </w:pPr>
          </w:p>
        </w:tc>
        <w:tc>
          <w:tcPr>
            <w:tcW w:w="406" w:type="dxa"/>
            <w:gridSpan w:val="2"/>
          </w:tcPr>
          <w:p w14:paraId="277D63ED" w14:textId="77777777" w:rsidR="00C11AAF" w:rsidRPr="009079F8" w:rsidRDefault="00C11AAF" w:rsidP="00F23355">
            <w:pPr>
              <w:pStyle w:val="pqiTabBody"/>
              <w:rPr>
                <w:i/>
              </w:rPr>
            </w:pPr>
            <w:r w:rsidRPr="009079F8">
              <w:rPr>
                <w:i/>
              </w:rPr>
              <w:t>b</w:t>
            </w:r>
          </w:p>
        </w:tc>
        <w:tc>
          <w:tcPr>
            <w:tcW w:w="3577" w:type="dxa"/>
            <w:gridSpan w:val="3"/>
          </w:tcPr>
          <w:p w14:paraId="106F4E32" w14:textId="77777777" w:rsidR="00C11AAF" w:rsidRDefault="00C11AAF" w:rsidP="00F23355">
            <w:pPr>
              <w:pStyle w:val="pqiTabBody"/>
            </w:pPr>
            <w:r w:rsidRPr="009079F8">
              <w:t>Nazwa podmiotu</w:t>
            </w:r>
          </w:p>
          <w:p w14:paraId="19179880" w14:textId="77777777" w:rsidR="00C11AAF" w:rsidRPr="009079F8" w:rsidRDefault="00C11AAF" w:rsidP="00F23355">
            <w:pPr>
              <w:pStyle w:val="pqiTabBody"/>
            </w:pPr>
            <w:r>
              <w:rPr>
                <w:rFonts w:ascii="Courier New" w:hAnsi="Courier New" w:cs="Courier New"/>
                <w:noProof/>
                <w:color w:val="0000FF"/>
              </w:rPr>
              <w:t>TraderName</w:t>
            </w:r>
          </w:p>
        </w:tc>
        <w:tc>
          <w:tcPr>
            <w:tcW w:w="391" w:type="dxa"/>
          </w:tcPr>
          <w:p w14:paraId="39423327" w14:textId="77777777" w:rsidR="00C11AAF" w:rsidRPr="009079F8" w:rsidRDefault="00C11AAF" w:rsidP="00F23355">
            <w:pPr>
              <w:pStyle w:val="pqiTabBody"/>
            </w:pPr>
            <w:r w:rsidRPr="009079F8">
              <w:t>R</w:t>
            </w:r>
          </w:p>
        </w:tc>
        <w:tc>
          <w:tcPr>
            <w:tcW w:w="2071" w:type="dxa"/>
            <w:gridSpan w:val="5"/>
          </w:tcPr>
          <w:p w14:paraId="3BB1320A" w14:textId="77777777" w:rsidR="00C11AAF" w:rsidRPr="009079F8" w:rsidRDefault="00C11AAF" w:rsidP="00F23355">
            <w:pPr>
              <w:pStyle w:val="pqiTabBody"/>
            </w:pPr>
          </w:p>
        </w:tc>
        <w:tc>
          <w:tcPr>
            <w:tcW w:w="4575" w:type="dxa"/>
            <w:gridSpan w:val="2"/>
          </w:tcPr>
          <w:p w14:paraId="17D97F6E" w14:textId="77777777" w:rsidR="00C11AAF" w:rsidRPr="009079F8" w:rsidRDefault="00C11AAF" w:rsidP="00F23355">
            <w:pPr>
              <w:pStyle w:val="pqiTabBody"/>
            </w:pPr>
          </w:p>
        </w:tc>
        <w:tc>
          <w:tcPr>
            <w:tcW w:w="1877" w:type="dxa"/>
            <w:gridSpan w:val="5"/>
          </w:tcPr>
          <w:p w14:paraId="0DFA519E" w14:textId="77777777" w:rsidR="00C11AAF" w:rsidRPr="009079F8" w:rsidRDefault="00C11AAF" w:rsidP="00F23355">
            <w:pPr>
              <w:pStyle w:val="pqiTabBody"/>
            </w:pPr>
            <w:r w:rsidRPr="009079F8">
              <w:t>an..182</w:t>
            </w:r>
          </w:p>
        </w:tc>
      </w:tr>
      <w:tr w:rsidR="00C11AAF" w:rsidRPr="009079F8" w14:paraId="11C7BF48" w14:textId="77777777" w:rsidTr="00F23355">
        <w:tc>
          <w:tcPr>
            <w:tcW w:w="394" w:type="dxa"/>
          </w:tcPr>
          <w:p w14:paraId="12C56A04" w14:textId="77777777" w:rsidR="00C11AAF" w:rsidRPr="009079F8" w:rsidRDefault="00C11AAF" w:rsidP="00F23355">
            <w:pPr>
              <w:pStyle w:val="pqiTabBody"/>
              <w:rPr>
                <w:b/>
              </w:rPr>
            </w:pPr>
          </w:p>
        </w:tc>
        <w:tc>
          <w:tcPr>
            <w:tcW w:w="406" w:type="dxa"/>
            <w:gridSpan w:val="2"/>
          </w:tcPr>
          <w:p w14:paraId="3A80E58F" w14:textId="77777777" w:rsidR="00C11AAF" w:rsidRPr="009079F8" w:rsidRDefault="00C11AAF" w:rsidP="00F23355">
            <w:pPr>
              <w:pStyle w:val="pqiTabBody"/>
              <w:rPr>
                <w:i/>
              </w:rPr>
            </w:pPr>
            <w:r w:rsidRPr="009079F8">
              <w:rPr>
                <w:i/>
              </w:rPr>
              <w:t>c</w:t>
            </w:r>
          </w:p>
        </w:tc>
        <w:tc>
          <w:tcPr>
            <w:tcW w:w="3577" w:type="dxa"/>
            <w:gridSpan w:val="3"/>
          </w:tcPr>
          <w:p w14:paraId="7DF36B13" w14:textId="77777777" w:rsidR="00C11AAF" w:rsidRDefault="00C11AAF" w:rsidP="00F23355">
            <w:pPr>
              <w:pStyle w:val="pqiTabBody"/>
            </w:pPr>
            <w:r w:rsidRPr="009079F8">
              <w:t>Ulica</w:t>
            </w:r>
          </w:p>
          <w:p w14:paraId="7E5FA6B8" w14:textId="77777777" w:rsidR="00C11AAF" w:rsidRPr="009079F8" w:rsidRDefault="00C11AAF" w:rsidP="00F23355">
            <w:pPr>
              <w:pStyle w:val="pqiTabBody"/>
            </w:pPr>
            <w:r>
              <w:rPr>
                <w:rFonts w:ascii="Courier New" w:hAnsi="Courier New" w:cs="Courier New"/>
                <w:noProof/>
                <w:color w:val="0000FF"/>
              </w:rPr>
              <w:t>StreetName</w:t>
            </w:r>
          </w:p>
        </w:tc>
        <w:tc>
          <w:tcPr>
            <w:tcW w:w="391" w:type="dxa"/>
          </w:tcPr>
          <w:p w14:paraId="368BD38F" w14:textId="77777777" w:rsidR="00C11AAF" w:rsidRPr="009079F8" w:rsidRDefault="00C11AAF" w:rsidP="00F23355">
            <w:pPr>
              <w:pStyle w:val="pqiTabBody"/>
            </w:pPr>
            <w:r w:rsidRPr="009079F8">
              <w:t>R</w:t>
            </w:r>
          </w:p>
        </w:tc>
        <w:tc>
          <w:tcPr>
            <w:tcW w:w="2071" w:type="dxa"/>
            <w:gridSpan w:val="5"/>
          </w:tcPr>
          <w:p w14:paraId="2D3FF263" w14:textId="77777777" w:rsidR="00C11AAF" w:rsidRPr="009079F8" w:rsidRDefault="00C11AAF" w:rsidP="00F23355">
            <w:pPr>
              <w:pStyle w:val="pqiTabBody"/>
            </w:pPr>
          </w:p>
        </w:tc>
        <w:tc>
          <w:tcPr>
            <w:tcW w:w="4575" w:type="dxa"/>
            <w:gridSpan w:val="2"/>
          </w:tcPr>
          <w:p w14:paraId="094286DA" w14:textId="77777777" w:rsidR="00C11AAF" w:rsidRPr="009079F8" w:rsidRDefault="00C11AAF" w:rsidP="00F23355">
            <w:pPr>
              <w:pStyle w:val="pqiTabBody"/>
            </w:pPr>
          </w:p>
        </w:tc>
        <w:tc>
          <w:tcPr>
            <w:tcW w:w="1877" w:type="dxa"/>
            <w:gridSpan w:val="5"/>
          </w:tcPr>
          <w:p w14:paraId="583C063A" w14:textId="77777777" w:rsidR="00C11AAF" w:rsidRPr="009079F8" w:rsidRDefault="00C11AAF" w:rsidP="00F23355">
            <w:pPr>
              <w:pStyle w:val="pqiTabBody"/>
            </w:pPr>
            <w:r w:rsidRPr="009079F8">
              <w:t>an..65</w:t>
            </w:r>
          </w:p>
        </w:tc>
      </w:tr>
      <w:tr w:rsidR="00C11AAF" w:rsidRPr="009079F8" w14:paraId="5C2BDADB" w14:textId="77777777" w:rsidTr="00F23355">
        <w:tc>
          <w:tcPr>
            <w:tcW w:w="394" w:type="dxa"/>
          </w:tcPr>
          <w:p w14:paraId="3701E953" w14:textId="77777777" w:rsidR="00C11AAF" w:rsidRPr="009079F8" w:rsidRDefault="00C11AAF" w:rsidP="00F23355">
            <w:pPr>
              <w:pStyle w:val="pqiTabBody"/>
              <w:rPr>
                <w:b/>
              </w:rPr>
            </w:pPr>
          </w:p>
        </w:tc>
        <w:tc>
          <w:tcPr>
            <w:tcW w:w="406" w:type="dxa"/>
            <w:gridSpan w:val="2"/>
          </w:tcPr>
          <w:p w14:paraId="5F60E985" w14:textId="77777777" w:rsidR="00C11AAF" w:rsidRPr="009079F8" w:rsidRDefault="00C11AAF" w:rsidP="00F23355">
            <w:pPr>
              <w:pStyle w:val="pqiTabBody"/>
              <w:rPr>
                <w:i/>
              </w:rPr>
            </w:pPr>
            <w:r w:rsidRPr="009079F8">
              <w:rPr>
                <w:i/>
              </w:rPr>
              <w:t>d</w:t>
            </w:r>
          </w:p>
        </w:tc>
        <w:tc>
          <w:tcPr>
            <w:tcW w:w="3577" w:type="dxa"/>
            <w:gridSpan w:val="3"/>
          </w:tcPr>
          <w:p w14:paraId="23EB8163" w14:textId="77777777" w:rsidR="00C11AAF" w:rsidRDefault="00C11AAF" w:rsidP="00F23355">
            <w:pPr>
              <w:pStyle w:val="pqiTabBody"/>
            </w:pPr>
            <w:r w:rsidRPr="009079F8">
              <w:t>Numer domu</w:t>
            </w:r>
          </w:p>
          <w:p w14:paraId="1CCF864A" w14:textId="77777777" w:rsidR="00C11AAF" w:rsidRPr="009079F8" w:rsidRDefault="00C11AAF" w:rsidP="00F23355">
            <w:pPr>
              <w:pStyle w:val="pqiTabBody"/>
            </w:pPr>
            <w:r>
              <w:rPr>
                <w:rFonts w:ascii="Courier New" w:hAnsi="Courier New" w:cs="Courier New"/>
                <w:noProof/>
                <w:color w:val="0000FF"/>
              </w:rPr>
              <w:lastRenderedPageBreak/>
              <w:t>StreetNumber</w:t>
            </w:r>
          </w:p>
        </w:tc>
        <w:tc>
          <w:tcPr>
            <w:tcW w:w="391" w:type="dxa"/>
          </w:tcPr>
          <w:p w14:paraId="605F77C2" w14:textId="77777777" w:rsidR="00C11AAF" w:rsidRPr="009079F8" w:rsidRDefault="00C11AAF" w:rsidP="00F23355">
            <w:pPr>
              <w:pStyle w:val="pqiTabBody"/>
            </w:pPr>
            <w:r w:rsidRPr="009079F8">
              <w:lastRenderedPageBreak/>
              <w:t>O</w:t>
            </w:r>
          </w:p>
        </w:tc>
        <w:tc>
          <w:tcPr>
            <w:tcW w:w="2071" w:type="dxa"/>
            <w:gridSpan w:val="5"/>
          </w:tcPr>
          <w:p w14:paraId="49823421" w14:textId="77777777" w:rsidR="00C11AAF" w:rsidRPr="009079F8" w:rsidRDefault="00C11AAF" w:rsidP="00F23355">
            <w:pPr>
              <w:pStyle w:val="pqiTabBody"/>
            </w:pPr>
          </w:p>
        </w:tc>
        <w:tc>
          <w:tcPr>
            <w:tcW w:w="4575" w:type="dxa"/>
            <w:gridSpan w:val="2"/>
          </w:tcPr>
          <w:p w14:paraId="2316A9FC" w14:textId="77777777" w:rsidR="00C11AAF" w:rsidRPr="009079F8" w:rsidRDefault="00C11AAF" w:rsidP="00F23355">
            <w:pPr>
              <w:pStyle w:val="pqiTabBody"/>
            </w:pPr>
          </w:p>
        </w:tc>
        <w:tc>
          <w:tcPr>
            <w:tcW w:w="1877" w:type="dxa"/>
            <w:gridSpan w:val="5"/>
          </w:tcPr>
          <w:p w14:paraId="3783F3C7" w14:textId="77777777" w:rsidR="00C11AAF" w:rsidRPr="009079F8" w:rsidRDefault="00C11AAF" w:rsidP="00F23355">
            <w:pPr>
              <w:pStyle w:val="pqiTabBody"/>
            </w:pPr>
            <w:r w:rsidRPr="009079F8">
              <w:t>an..11</w:t>
            </w:r>
          </w:p>
        </w:tc>
      </w:tr>
      <w:tr w:rsidR="00C11AAF" w:rsidRPr="009079F8" w14:paraId="43B77252" w14:textId="77777777" w:rsidTr="00F23355">
        <w:tc>
          <w:tcPr>
            <w:tcW w:w="394" w:type="dxa"/>
          </w:tcPr>
          <w:p w14:paraId="1977DAED" w14:textId="77777777" w:rsidR="00C11AAF" w:rsidRPr="009079F8" w:rsidRDefault="00C11AAF" w:rsidP="00F23355">
            <w:pPr>
              <w:pStyle w:val="pqiTabBody"/>
              <w:rPr>
                <w:b/>
              </w:rPr>
            </w:pPr>
          </w:p>
        </w:tc>
        <w:tc>
          <w:tcPr>
            <w:tcW w:w="406" w:type="dxa"/>
            <w:gridSpan w:val="2"/>
          </w:tcPr>
          <w:p w14:paraId="261687FF" w14:textId="77777777" w:rsidR="00C11AAF" w:rsidRPr="009079F8" w:rsidRDefault="00C11AAF" w:rsidP="00F23355">
            <w:pPr>
              <w:pStyle w:val="pqiTabBody"/>
              <w:rPr>
                <w:i/>
              </w:rPr>
            </w:pPr>
            <w:r w:rsidRPr="009079F8">
              <w:rPr>
                <w:i/>
              </w:rPr>
              <w:t>e</w:t>
            </w:r>
          </w:p>
        </w:tc>
        <w:tc>
          <w:tcPr>
            <w:tcW w:w="3577" w:type="dxa"/>
            <w:gridSpan w:val="3"/>
          </w:tcPr>
          <w:p w14:paraId="496C0991" w14:textId="77777777" w:rsidR="00C11AAF" w:rsidRDefault="00C11AAF" w:rsidP="00F23355">
            <w:pPr>
              <w:pStyle w:val="pqiTabBody"/>
            </w:pPr>
            <w:r w:rsidRPr="009079F8">
              <w:t>Kod pocztowy</w:t>
            </w:r>
          </w:p>
          <w:p w14:paraId="50B7E7E6" w14:textId="77777777" w:rsidR="00C11AAF" w:rsidRPr="009079F8" w:rsidRDefault="00C11AAF" w:rsidP="00F23355">
            <w:pPr>
              <w:pStyle w:val="pqiTabBody"/>
            </w:pPr>
            <w:r>
              <w:rPr>
                <w:rFonts w:ascii="Courier New" w:hAnsi="Courier New" w:cs="Courier New"/>
                <w:noProof/>
                <w:color w:val="0000FF"/>
              </w:rPr>
              <w:t>Postcode</w:t>
            </w:r>
          </w:p>
        </w:tc>
        <w:tc>
          <w:tcPr>
            <w:tcW w:w="391" w:type="dxa"/>
          </w:tcPr>
          <w:p w14:paraId="3A4855CC" w14:textId="77777777" w:rsidR="00C11AAF" w:rsidRPr="009079F8" w:rsidRDefault="00C11AAF" w:rsidP="00F23355">
            <w:pPr>
              <w:pStyle w:val="pqiTabBody"/>
            </w:pPr>
            <w:r w:rsidRPr="009079F8">
              <w:t>R</w:t>
            </w:r>
          </w:p>
        </w:tc>
        <w:tc>
          <w:tcPr>
            <w:tcW w:w="2071" w:type="dxa"/>
            <w:gridSpan w:val="5"/>
          </w:tcPr>
          <w:p w14:paraId="04103487" w14:textId="77777777" w:rsidR="00C11AAF" w:rsidRPr="009079F8" w:rsidRDefault="00C11AAF" w:rsidP="00F23355">
            <w:pPr>
              <w:pStyle w:val="pqiTabBody"/>
            </w:pPr>
          </w:p>
        </w:tc>
        <w:tc>
          <w:tcPr>
            <w:tcW w:w="4575" w:type="dxa"/>
            <w:gridSpan w:val="2"/>
          </w:tcPr>
          <w:p w14:paraId="7CBBC21B" w14:textId="77777777" w:rsidR="00C11AAF" w:rsidRPr="009079F8" w:rsidRDefault="00C11AAF" w:rsidP="00F23355">
            <w:pPr>
              <w:pStyle w:val="pqiTabBody"/>
            </w:pPr>
          </w:p>
        </w:tc>
        <w:tc>
          <w:tcPr>
            <w:tcW w:w="1877" w:type="dxa"/>
            <w:gridSpan w:val="5"/>
          </w:tcPr>
          <w:p w14:paraId="4A12864F" w14:textId="77777777" w:rsidR="00C11AAF" w:rsidRPr="009079F8" w:rsidRDefault="00C11AAF" w:rsidP="00F23355">
            <w:pPr>
              <w:pStyle w:val="pqiTabBody"/>
            </w:pPr>
            <w:r w:rsidRPr="009079F8">
              <w:t>an..10</w:t>
            </w:r>
          </w:p>
        </w:tc>
      </w:tr>
      <w:tr w:rsidR="00C11AAF" w:rsidRPr="009079F8" w14:paraId="45F70BB9" w14:textId="77777777" w:rsidTr="00F23355">
        <w:tc>
          <w:tcPr>
            <w:tcW w:w="394" w:type="dxa"/>
          </w:tcPr>
          <w:p w14:paraId="6FA983A9" w14:textId="77777777" w:rsidR="00C11AAF" w:rsidRPr="009079F8" w:rsidRDefault="00C11AAF" w:rsidP="00F23355">
            <w:pPr>
              <w:pStyle w:val="pqiTabBody"/>
              <w:rPr>
                <w:b/>
              </w:rPr>
            </w:pPr>
          </w:p>
        </w:tc>
        <w:tc>
          <w:tcPr>
            <w:tcW w:w="406" w:type="dxa"/>
            <w:gridSpan w:val="2"/>
          </w:tcPr>
          <w:p w14:paraId="552CDC5C" w14:textId="77777777" w:rsidR="00C11AAF" w:rsidRPr="009079F8" w:rsidRDefault="00C11AAF" w:rsidP="00F23355">
            <w:pPr>
              <w:pStyle w:val="pqiTabBody"/>
              <w:rPr>
                <w:i/>
              </w:rPr>
            </w:pPr>
            <w:r w:rsidRPr="009079F8">
              <w:rPr>
                <w:i/>
              </w:rPr>
              <w:t>f</w:t>
            </w:r>
          </w:p>
        </w:tc>
        <w:tc>
          <w:tcPr>
            <w:tcW w:w="3577" w:type="dxa"/>
            <w:gridSpan w:val="3"/>
          </w:tcPr>
          <w:p w14:paraId="350E99E7" w14:textId="77777777" w:rsidR="00C11AAF" w:rsidRDefault="00C11AAF" w:rsidP="00F23355">
            <w:pPr>
              <w:pStyle w:val="pqiTabBody"/>
            </w:pPr>
            <w:r w:rsidRPr="009079F8">
              <w:t>Miejscowość</w:t>
            </w:r>
          </w:p>
          <w:p w14:paraId="0C32FCA7" w14:textId="77777777" w:rsidR="00C11AAF" w:rsidRPr="009079F8" w:rsidRDefault="00C11AAF" w:rsidP="00F23355">
            <w:pPr>
              <w:pStyle w:val="pqiTabBody"/>
            </w:pPr>
            <w:r>
              <w:rPr>
                <w:rFonts w:ascii="Courier New" w:hAnsi="Courier New" w:cs="Courier New"/>
                <w:noProof/>
                <w:color w:val="0000FF"/>
              </w:rPr>
              <w:t>City</w:t>
            </w:r>
          </w:p>
        </w:tc>
        <w:tc>
          <w:tcPr>
            <w:tcW w:w="391" w:type="dxa"/>
          </w:tcPr>
          <w:p w14:paraId="1B133BF5" w14:textId="77777777" w:rsidR="00C11AAF" w:rsidRPr="009079F8" w:rsidRDefault="00C11AAF" w:rsidP="00F23355">
            <w:pPr>
              <w:pStyle w:val="pqiTabBody"/>
            </w:pPr>
            <w:r w:rsidRPr="009079F8">
              <w:t>R</w:t>
            </w:r>
          </w:p>
        </w:tc>
        <w:tc>
          <w:tcPr>
            <w:tcW w:w="2071" w:type="dxa"/>
            <w:gridSpan w:val="5"/>
          </w:tcPr>
          <w:p w14:paraId="4BEFDCB3" w14:textId="77777777" w:rsidR="00C11AAF" w:rsidRPr="009079F8" w:rsidRDefault="00C11AAF" w:rsidP="00F23355">
            <w:pPr>
              <w:pStyle w:val="pqiTabBody"/>
            </w:pPr>
          </w:p>
        </w:tc>
        <w:tc>
          <w:tcPr>
            <w:tcW w:w="4575" w:type="dxa"/>
            <w:gridSpan w:val="2"/>
          </w:tcPr>
          <w:p w14:paraId="4BF2AFCB" w14:textId="77777777" w:rsidR="00C11AAF" w:rsidRPr="009079F8" w:rsidRDefault="00C11AAF" w:rsidP="00F23355">
            <w:pPr>
              <w:pStyle w:val="pqiTabBody"/>
            </w:pPr>
          </w:p>
        </w:tc>
        <w:tc>
          <w:tcPr>
            <w:tcW w:w="1877" w:type="dxa"/>
            <w:gridSpan w:val="5"/>
          </w:tcPr>
          <w:p w14:paraId="384EE6BF" w14:textId="77777777" w:rsidR="00C11AAF" w:rsidRPr="009079F8" w:rsidRDefault="00C11AAF" w:rsidP="00F23355">
            <w:pPr>
              <w:pStyle w:val="pqiTabBody"/>
            </w:pPr>
            <w:r w:rsidRPr="009079F8">
              <w:t>an..50</w:t>
            </w:r>
          </w:p>
        </w:tc>
      </w:tr>
      <w:tr w:rsidR="00C11AAF" w:rsidRPr="009079F8" w14:paraId="10893886" w14:textId="77777777" w:rsidTr="00F23355">
        <w:tc>
          <w:tcPr>
            <w:tcW w:w="800" w:type="dxa"/>
            <w:gridSpan w:val="3"/>
          </w:tcPr>
          <w:p w14:paraId="318985FC" w14:textId="77777777" w:rsidR="00C11AAF" w:rsidRPr="009079F8" w:rsidRDefault="00C11AAF" w:rsidP="00F23355">
            <w:pPr>
              <w:pStyle w:val="pqiTabHead"/>
            </w:pPr>
            <w:r>
              <w:t>3</w:t>
            </w:r>
          </w:p>
        </w:tc>
        <w:tc>
          <w:tcPr>
            <w:tcW w:w="3577" w:type="dxa"/>
            <w:gridSpan w:val="3"/>
          </w:tcPr>
          <w:p w14:paraId="03E5DCDB" w14:textId="77777777" w:rsidR="00C11AAF" w:rsidRDefault="00C11AAF" w:rsidP="00F23355">
            <w:pPr>
              <w:pStyle w:val="pqiTabHead"/>
            </w:pPr>
            <w:r w:rsidRPr="009079F8">
              <w:t>PODMIOT</w:t>
            </w:r>
            <w:r>
              <w:t xml:space="preserve"> </w:t>
            </w:r>
            <w:r w:rsidRPr="009079F8">
              <w:t>– miejsce wysyłki</w:t>
            </w:r>
          </w:p>
          <w:p w14:paraId="24567BE7" w14:textId="77777777" w:rsidR="00C11AAF" w:rsidRPr="009079F8" w:rsidRDefault="00C11AAF" w:rsidP="00F23355">
            <w:pPr>
              <w:pStyle w:val="pqiTabHead"/>
            </w:pPr>
            <w:r>
              <w:rPr>
                <w:rFonts w:ascii="Courier New" w:hAnsi="Courier New" w:cs="Courier New"/>
                <w:noProof/>
                <w:color w:val="0000FF"/>
              </w:rPr>
              <w:t>PlaceOfDispatchTrader</w:t>
            </w:r>
          </w:p>
        </w:tc>
        <w:tc>
          <w:tcPr>
            <w:tcW w:w="391" w:type="dxa"/>
          </w:tcPr>
          <w:p w14:paraId="24DC0531" w14:textId="77777777" w:rsidR="00C11AAF" w:rsidRPr="009079F8" w:rsidRDefault="00C11AAF" w:rsidP="00F23355">
            <w:pPr>
              <w:pStyle w:val="pqiTabHead"/>
            </w:pPr>
            <w:r>
              <w:t>D</w:t>
            </w:r>
          </w:p>
        </w:tc>
        <w:tc>
          <w:tcPr>
            <w:tcW w:w="2071" w:type="dxa"/>
            <w:gridSpan w:val="5"/>
          </w:tcPr>
          <w:p w14:paraId="27BFEC17" w14:textId="77777777" w:rsidR="00C11AAF" w:rsidRDefault="00C11AAF" w:rsidP="00F23355">
            <w:pPr>
              <w:pStyle w:val="pqiTabHead"/>
            </w:pPr>
            <w:r w:rsidRPr="009079F8">
              <w:t xml:space="preserve">„R”, jeżeli kod rodzaju miejsca </w:t>
            </w:r>
            <w:r>
              <w:t>rozpoczęcia procedury</w:t>
            </w:r>
            <w:r w:rsidRPr="009079F8">
              <w:t xml:space="preserve"> w polu </w:t>
            </w:r>
            <w:r>
              <w:t>9d</w:t>
            </w:r>
            <w:r w:rsidRPr="009079F8">
              <w:t xml:space="preserve"> ma wartość „1”.</w:t>
            </w:r>
          </w:p>
          <w:p w14:paraId="08D0E62E" w14:textId="77777777" w:rsidR="00C11AAF" w:rsidRPr="009079F8" w:rsidRDefault="00C11AAF" w:rsidP="00F23355">
            <w:pPr>
              <w:pStyle w:val="pqiTabHead"/>
            </w:pPr>
            <w:r>
              <w:t>W pozostałych przypadkach nie stosuje się.</w:t>
            </w:r>
          </w:p>
        </w:tc>
        <w:tc>
          <w:tcPr>
            <w:tcW w:w="4575" w:type="dxa"/>
            <w:gridSpan w:val="2"/>
          </w:tcPr>
          <w:p w14:paraId="511B328D" w14:textId="77777777" w:rsidR="00C11AAF" w:rsidRPr="009079F8" w:rsidRDefault="00C11AAF" w:rsidP="00F23355">
            <w:pPr>
              <w:pStyle w:val="pqiTabHead"/>
            </w:pPr>
          </w:p>
        </w:tc>
        <w:tc>
          <w:tcPr>
            <w:tcW w:w="1877" w:type="dxa"/>
            <w:gridSpan w:val="5"/>
          </w:tcPr>
          <w:p w14:paraId="1B6F1BC6" w14:textId="77777777" w:rsidR="00C11AAF" w:rsidRPr="009079F8" w:rsidRDefault="00C11AAF" w:rsidP="00F23355">
            <w:pPr>
              <w:pStyle w:val="pqiTabHead"/>
            </w:pPr>
            <w:r>
              <w:t>1x</w:t>
            </w:r>
          </w:p>
        </w:tc>
      </w:tr>
      <w:tr w:rsidR="00C11AAF" w:rsidRPr="009079F8" w14:paraId="6DCDBB10" w14:textId="77777777" w:rsidTr="00F23355">
        <w:tc>
          <w:tcPr>
            <w:tcW w:w="800" w:type="dxa"/>
            <w:gridSpan w:val="3"/>
          </w:tcPr>
          <w:p w14:paraId="7B4A2BFE" w14:textId="77777777" w:rsidR="00C11AAF" w:rsidRPr="009079F8" w:rsidRDefault="00C11AAF" w:rsidP="00F23355">
            <w:pPr>
              <w:pStyle w:val="pqiTabBody"/>
              <w:rPr>
                <w:i/>
              </w:rPr>
            </w:pPr>
          </w:p>
        </w:tc>
        <w:tc>
          <w:tcPr>
            <w:tcW w:w="3577" w:type="dxa"/>
            <w:gridSpan w:val="3"/>
          </w:tcPr>
          <w:p w14:paraId="67869BC4" w14:textId="77777777" w:rsidR="00C11AAF" w:rsidRDefault="00C11AAF" w:rsidP="00F23355">
            <w:pPr>
              <w:pStyle w:val="pqiTabBody"/>
            </w:pPr>
            <w:r>
              <w:t>JĘZYK ELEMENTU</w:t>
            </w:r>
            <w:r w:rsidRPr="009079F8">
              <w:t xml:space="preserve"> </w:t>
            </w:r>
          </w:p>
          <w:p w14:paraId="3212AF02" w14:textId="77777777" w:rsidR="00C11AAF" w:rsidRPr="009079F8" w:rsidRDefault="00C11AAF" w:rsidP="00F23355">
            <w:pPr>
              <w:pStyle w:val="pqiTabBody"/>
            </w:pPr>
            <w:r>
              <w:rPr>
                <w:rFonts w:ascii="Courier New" w:hAnsi="Courier New" w:cs="Courier New"/>
                <w:noProof/>
                <w:color w:val="0000FF"/>
              </w:rPr>
              <w:t>@language</w:t>
            </w:r>
          </w:p>
        </w:tc>
        <w:tc>
          <w:tcPr>
            <w:tcW w:w="391" w:type="dxa"/>
          </w:tcPr>
          <w:p w14:paraId="11D09C6C" w14:textId="77777777" w:rsidR="00C11AAF" w:rsidRPr="009079F8" w:rsidRDefault="00C11AAF" w:rsidP="00F23355">
            <w:pPr>
              <w:pStyle w:val="pqiTabBody"/>
            </w:pPr>
            <w:r>
              <w:t>D</w:t>
            </w:r>
          </w:p>
        </w:tc>
        <w:tc>
          <w:tcPr>
            <w:tcW w:w="2071" w:type="dxa"/>
            <w:gridSpan w:val="5"/>
          </w:tcPr>
          <w:p w14:paraId="0B0D93A9" w14:textId="77777777" w:rsidR="00C11AAF" w:rsidRDefault="00C11AAF" w:rsidP="00F23355">
            <w:pPr>
              <w:pStyle w:val="pqiTabBody"/>
            </w:pPr>
            <w:r w:rsidRPr="009079F8">
              <w:t xml:space="preserve">„R”, jeżeli stosuje się </w:t>
            </w:r>
            <w:r>
              <w:t>co najmniej jedno z</w:t>
            </w:r>
            <w:r w:rsidRPr="009079F8">
              <w:t xml:space="preserve"> p</w:t>
            </w:r>
            <w:r>
              <w:t>ó</w:t>
            </w:r>
            <w:r w:rsidRPr="009079F8">
              <w:t>l tekstow</w:t>
            </w:r>
            <w:r>
              <w:t xml:space="preserve">ych: 3b, 3c, 3d, 3e lub </w:t>
            </w:r>
            <w:smartTag w:uri="urn:schemas-microsoft-com:office:smarttags" w:element="metricconverter">
              <w:smartTagPr>
                <w:attr w:name="ProductID" w:val="3f"/>
              </w:smartTagPr>
              <w:r>
                <w:t>3f</w:t>
              </w:r>
            </w:smartTag>
            <w:r w:rsidRPr="009079F8">
              <w:t>.</w:t>
            </w:r>
          </w:p>
          <w:p w14:paraId="22E66541" w14:textId="77777777" w:rsidR="00C11AAF" w:rsidRPr="009079F8" w:rsidRDefault="00C11AAF" w:rsidP="00F23355">
            <w:pPr>
              <w:pStyle w:val="pqiTabBody"/>
            </w:pPr>
            <w:r>
              <w:t>W pozostałych przypadkach nie stosuje się.</w:t>
            </w:r>
          </w:p>
        </w:tc>
        <w:tc>
          <w:tcPr>
            <w:tcW w:w="4575" w:type="dxa"/>
            <w:gridSpan w:val="2"/>
          </w:tcPr>
          <w:p w14:paraId="7BC7448D" w14:textId="77777777" w:rsidR="00C11AAF" w:rsidRDefault="00C11AAF" w:rsidP="00F23355">
            <w:pPr>
              <w:pStyle w:val="pqiTabBody"/>
            </w:pPr>
            <w:r>
              <w:t>Atrybut.</w:t>
            </w:r>
          </w:p>
          <w:p w14:paraId="269DE28A" w14:textId="77777777" w:rsidR="00C11AAF"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877" w:type="dxa"/>
            <w:gridSpan w:val="5"/>
          </w:tcPr>
          <w:p w14:paraId="120891CA" w14:textId="77777777" w:rsidR="00C11AAF" w:rsidRPr="009079F8" w:rsidRDefault="00C11AAF" w:rsidP="00F23355">
            <w:pPr>
              <w:pStyle w:val="pqiTabBody"/>
            </w:pPr>
            <w:r w:rsidRPr="009079F8">
              <w:t>a2</w:t>
            </w:r>
          </w:p>
        </w:tc>
      </w:tr>
      <w:tr w:rsidR="00C11AAF" w:rsidRPr="009079F8" w14:paraId="5681A890" w14:textId="77777777" w:rsidTr="00F23355">
        <w:tc>
          <w:tcPr>
            <w:tcW w:w="394" w:type="dxa"/>
          </w:tcPr>
          <w:p w14:paraId="088E3600" w14:textId="77777777" w:rsidR="00C11AAF" w:rsidRPr="009079F8" w:rsidRDefault="00C11AAF" w:rsidP="00F23355">
            <w:pPr>
              <w:pStyle w:val="pqiTabBody"/>
              <w:rPr>
                <w:b/>
              </w:rPr>
            </w:pPr>
          </w:p>
        </w:tc>
        <w:tc>
          <w:tcPr>
            <w:tcW w:w="406" w:type="dxa"/>
            <w:gridSpan w:val="2"/>
          </w:tcPr>
          <w:p w14:paraId="52BA41BD" w14:textId="77777777" w:rsidR="00C11AAF" w:rsidRPr="009079F8" w:rsidRDefault="00C11AAF" w:rsidP="00F23355">
            <w:pPr>
              <w:pStyle w:val="pqiTabBody"/>
              <w:rPr>
                <w:i/>
              </w:rPr>
            </w:pPr>
            <w:r w:rsidRPr="009079F8">
              <w:rPr>
                <w:i/>
              </w:rPr>
              <w:t>a</w:t>
            </w:r>
          </w:p>
        </w:tc>
        <w:tc>
          <w:tcPr>
            <w:tcW w:w="3577" w:type="dxa"/>
            <w:gridSpan w:val="3"/>
          </w:tcPr>
          <w:p w14:paraId="4E78E226" w14:textId="77777777" w:rsidR="00C11AAF" w:rsidRDefault="00C11AAF" w:rsidP="00F23355">
            <w:pPr>
              <w:pStyle w:val="pqiTabBody"/>
            </w:pPr>
            <w:r w:rsidRPr="009079F8">
              <w:t>Numer składu podatkowego</w:t>
            </w:r>
          </w:p>
          <w:p w14:paraId="0E88BAA1" w14:textId="77777777" w:rsidR="00C11AAF" w:rsidRPr="009079F8" w:rsidRDefault="00C11AAF" w:rsidP="00F23355">
            <w:pPr>
              <w:pStyle w:val="pqiTabBody"/>
            </w:pPr>
            <w:r>
              <w:rPr>
                <w:rFonts w:ascii="Courier New" w:hAnsi="Courier New" w:cs="Courier New"/>
                <w:noProof/>
                <w:color w:val="0000FF"/>
              </w:rPr>
              <w:t>ReferenceOfTaxWarehouse</w:t>
            </w:r>
          </w:p>
        </w:tc>
        <w:tc>
          <w:tcPr>
            <w:tcW w:w="391" w:type="dxa"/>
          </w:tcPr>
          <w:p w14:paraId="2E6C5867" w14:textId="77777777" w:rsidR="00C11AAF" w:rsidRPr="009079F8" w:rsidRDefault="00C11AAF" w:rsidP="00F23355">
            <w:pPr>
              <w:pStyle w:val="pqiTabBody"/>
            </w:pPr>
            <w:r w:rsidRPr="009079F8">
              <w:t>R</w:t>
            </w:r>
          </w:p>
        </w:tc>
        <w:tc>
          <w:tcPr>
            <w:tcW w:w="2071" w:type="dxa"/>
            <w:gridSpan w:val="5"/>
          </w:tcPr>
          <w:p w14:paraId="0D883DD0" w14:textId="77777777" w:rsidR="00C11AAF" w:rsidRPr="009079F8" w:rsidRDefault="00C11AAF" w:rsidP="00F23355">
            <w:pPr>
              <w:pStyle w:val="pqiTabBody"/>
            </w:pPr>
          </w:p>
        </w:tc>
        <w:tc>
          <w:tcPr>
            <w:tcW w:w="4575" w:type="dxa"/>
            <w:gridSpan w:val="2"/>
          </w:tcPr>
          <w:p w14:paraId="3EB81899" w14:textId="77777777" w:rsidR="00C11AAF" w:rsidRPr="009079F8" w:rsidRDefault="00C11AAF" w:rsidP="00C11AAF">
            <w:pPr>
              <w:pStyle w:val="pqiTabBody"/>
            </w:pPr>
            <w:r w:rsidRPr="009079F8">
              <w:t xml:space="preserve">Należy podać ważny numer </w:t>
            </w:r>
            <w:r>
              <w:t>akcyzowy</w:t>
            </w:r>
            <w:r w:rsidRPr="009079F8">
              <w:t xml:space="preserve"> składu podatkowego wysyłki.</w:t>
            </w:r>
          </w:p>
        </w:tc>
        <w:tc>
          <w:tcPr>
            <w:tcW w:w="1877" w:type="dxa"/>
            <w:gridSpan w:val="5"/>
          </w:tcPr>
          <w:p w14:paraId="37947CB9" w14:textId="77777777" w:rsidR="00C11AAF" w:rsidRPr="009079F8" w:rsidRDefault="00C11AAF" w:rsidP="00F23355">
            <w:pPr>
              <w:pStyle w:val="pqiTabBody"/>
            </w:pPr>
            <w:r w:rsidRPr="009079F8">
              <w:t>an13</w:t>
            </w:r>
          </w:p>
        </w:tc>
      </w:tr>
      <w:tr w:rsidR="00C11AAF" w:rsidRPr="009079F8" w14:paraId="76668DE9" w14:textId="77777777" w:rsidTr="00F23355">
        <w:tc>
          <w:tcPr>
            <w:tcW w:w="394" w:type="dxa"/>
          </w:tcPr>
          <w:p w14:paraId="472C709B" w14:textId="77777777" w:rsidR="00C11AAF" w:rsidRPr="009079F8" w:rsidRDefault="00C11AAF" w:rsidP="00F23355">
            <w:pPr>
              <w:pStyle w:val="pqiTabBody"/>
              <w:rPr>
                <w:b/>
              </w:rPr>
            </w:pPr>
          </w:p>
        </w:tc>
        <w:tc>
          <w:tcPr>
            <w:tcW w:w="406" w:type="dxa"/>
            <w:gridSpan w:val="2"/>
          </w:tcPr>
          <w:p w14:paraId="0EE8D16A" w14:textId="77777777" w:rsidR="00C11AAF" w:rsidRPr="009079F8" w:rsidRDefault="00C11AAF" w:rsidP="00F23355">
            <w:pPr>
              <w:pStyle w:val="pqiTabBody"/>
              <w:rPr>
                <w:i/>
              </w:rPr>
            </w:pPr>
            <w:r w:rsidRPr="009079F8">
              <w:rPr>
                <w:i/>
              </w:rPr>
              <w:t>b</w:t>
            </w:r>
          </w:p>
        </w:tc>
        <w:tc>
          <w:tcPr>
            <w:tcW w:w="3577" w:type="dxa"/>
            <w:gridSpan w:val="3"/>
          </w:tcPr>
          <w:p w14:paraId="14B68097" w14:textId="77777777" w:rsidR="00C11AAF" w:rsidRDefault="00C11AAF" w:rsidP="00F23355">
            <w:pPr>
              <w:pStyle w:val="pqiTabBody"/>
            </w:pPr>
            <w:r w:rsidRPr="009079F8">
              <w:t>Nazwa podmiotu gospodarczego</w:t>
            </w:r>
          </w:p>
          <w:p w14:paraId="386FD35C" w14:textId="77777777" w:rsidR="00C11AAF" w:rsidRPr="009079F8" w:rsidRDefault="00C11AAF" w:rsidP="00F23355">
            <w:pPr>
              <w:pStyle w:val="pqiTabBody"/>
            </w:pPr>
            <w:r>
              <w:rPr>
                <w:rFonts w:ascii="Courier New" w:hAnsi="Courier New" w:cs="Courier New"/>
                <w:noProof/>
                <w:color w:val="0000FF"/>
              </w:rPr>
              <w:lastRenderedPageBreak/>
              <w:t>TraderName</w:t>
            </w:r>
          </w:p>
        </w:tc>
        <w:tc>
          <w:tcPr>
            <w:tcW w:w="391" w:type="dxa"/>
          </w:tcPr>
          <w:p w14:paraId="350C343C" w14:textId="77777777" w:rsidR="00C11AAF" w:rsidRPr="009079F8" w:rsidRDefault="00C11AAF" w:rsidP="00F23355">
            <w:pPr>
              <w:pStyle w:val="pqiTabBody"/>
            </w:pPr>
            <w:r w:rsidRPr="009079F8">
              <w:lastRenderedPageBreak/>
              <w:t>O</w:t>
            </w:r>
          </w:p>
        </w:tc>
        <w:tc>
          <w:tcPr>
            <w:tcW w:w="2071" w:type="dxa"/>
            <w:gridSpan w:val="5"/>
            <w:vMerge w:val="restart"/>
          </w:tcPr>
          <w:p w14:paraId="303CA409" w14:textId="77777777" w:rsidR="00C11AAF" w:rsidRPr="009079F8" w:rsidRDefault="00C11AAF" w:rsidP="00F23355">
            <w:pPr>
              <w:pStyle w:val="pqiTabBody"/>
            </w:pPr>
          </w:p>
        </w:tc>
        <w:tc>
          <w:tcPr>
            <w:tcW w:w="4575" w:type="dxa"/>
            <w:gridSpan w:val="2"/>
          </w:tcPr>
          <w:p w14:paraId="216DB6A0" w14:textId="77777777" w:rsidR="00C11AAF" w:rsidRPr="009079F8" w:rsidRDefault="00C11AAF" w:rsidP="00F23355">
            <w:pPr>
              <w:pStyle w:val="pqiTabBody"/>
            </w:pPr>
          </w:p>
        </w:tc>
        <w:tc>
          <w:tcPr>
            <w:tcW w:w="1877" w:type="dxa"/>
            <w:gridSpan w:val="5"/>
          </w:tcPr>
          <w:p w14:paraId="0903EB4D" w14:textId="77777777" w:rsidR="00C11AAF" w:rsidRPr="009079F8" w:rsidRDefault="00C11AAF" w:rsidP="00F23355">
            <w:pPr>
              <w:pStyle w:val="pqiTabBody"/>
            </w:pPr>
            <w:r w:rsidRPr="009079F8">
              <w:t>an..182</w:t>
            </w:r>
          </w:p>
        </w:tc>
      </w:tr>
      <w:tr w:rsidR="00C11AAF" w:rsidRPr="009079F8" w14:paraId="7B42CE8E" w14:textId="77777777" w:rsidTr="00F23355">
        <w:tc>
          <w:tcPr>
            <w:tcW w:w="394" w:type="dxa"/>
          </w:tcPr>
          <w:p w14:paraId="575F128A" w14:textId="77777777" w:rsidR="00C11AAF" w:rsidRPr="009079F8" w:rsidRDefault="00C11AAF" w:rsidP="00F23355">
            <w:pPr>
              <w:pStyle w:val="pqiTabBody"/>
              <w:rPr>
                <w:b/>
              </w:rPr>
            </w:pPr>
          </w:p>
        </w:tc>
        <w:tc>
          <w:tcPr>
            <w:tcW w:w="406" w:type="dxa"/>
            <w:gridSpan w:val="2"/>
          </w:tcPr>
          <w:p w14:paraId="75570B60" w14:textId="77777777" w:rsidR="00C11AAF" w:rsidRPr="009079F8" w:rsidRDefault="00C11AAF" w:rsidP="00F23355">
            <w:pPr>
              <w:pStyle w:val="pqiTabBody"/>
              <w:rPr>
                <w:i/>
              </w:rPr>
            </w:pPr>
            <w:r w:rsidRPr="009079F8">
              <w:rPr>
                <w:i/>
              </w:rPr>
              <w:t>c</w:t>
            </w:r>
          </w:p>
        </w:tc>
        <w:tc>
          <w:tcPr>
            <w:tcW w:w="3577" w:type="dxa"/>
            <w:gridSpan w:val="3"/>
          </w:tcPr>
          <w:p w14:paraId="275C5A83" w14:textId="77777777" w:rsidR="00C11AAF" w:rsidRDefault="00C11AAF" w:rsidP="00F23355">
            <w:pPr>
              <w:pStyle w:val="pqiTabBody"/>
            </w:pPr>
            <w:r w:rsidRPr="009079F8">
              <w:t>Ulica</w:t>
            </w:r>
          </w:p>
          <w:p w14:paraId="1D091827" w14:textId="77777777" w:rsidR="00C11AAF" w:rsidRPr="009079F8" w:rsidRDefault="00C11AAF" w:rsidP="00F23355">
            <w:pPr>
              <w:pStyle w:val="pqiTabBody"/>
            </w:pPr>
            <w:r>
              <w:rPr>
                <w:rFonts w:ascii="Courier New" w:hAnsi="Courier New" w:cs="Courier New"/>
                <w:noProof/>
                <w:color w:val="0000FF"/>
              </w:rPr>
              <w:t>StreetName</w:t>
            </w:r>
          </w:p>
        </w:tc>
        <w:tc>
          <w:tcPr>
            <w:tcW w:w="391" w:type="dxa"/>
          </w:tcPr>
          <w:p w14:paraId="00F04B5E" w14:textId="77777777" w:rsidR="00C11AAF" w:rsidRPr="009079F8" w:rsidRDefault="00C11AAF" w:rsidP="00F23355">
            <w:pPr>
              <w:pStyle w:val="pqiTabBody"/>
            </w:pPr>
            <w:r w:rsidRPr="009079F8">
              <w:t>O</w:t>
            </w:r>
          </w:p>
        </w:tc>
        <w:tc>
          <w:tcPr>
            <w:tcW w:w="2071" w:type="dxa"/>
            <w:gridSpan w:val="5"/>
            <w:vMerge/>
          </w:tcPr>
          <w:p w14:paraId="1D87F54C" w14:textId="77777777" w:rsidR="00C11AAF" w:rsidRPr="009079F8" w:rsidRDefault="00C11AAF" w:rsidP="00F23355">
            <w:pPr>
              <w:pStyle w:val="pqiTabBody"/>
            </w:pPr>
          </w:p>
        </w:tc>
        <w:tc>
          <w:tcPr>
            <w:tcW w:w="4575" w:type="dxa"/>
            <w:gridSpan w:val="2"/>
          </w:tcPr>
          <w:p w14:paraId="03DA152B" w14:textId="77777777" w:rsidR="00C11AAF" w:rsidRPr="009079F8" w:rsidRDefault="00C11AAF" w:rsidP="00F23355">
            <w:pPr>
              <w:pStyle w:val="pqiTabBody"/>
            </w:pPr>
          </w:p>
        </w:tc>
        <w:tc>
          <w:tcPr>
            <w:tcW w:w="1877" w:type="dxa"/>
            <w:gridSpan w:val="5"/>
          </w:tcPr>
          <w:p w14:paraId="606AC635" w14:textId="77777777" w:rsidR="00C11AAF" w:rsidRPr="009079F8" w:rsidRDefault="00C11AAF" w:rsidP="00F23355">
            <w:pPr>
              <w:pStyle w:val="pqiTabBody"/>
            </w:pPr>
            <w:r w:rsidRPr="009079F8">
              <w:t>an..65</w:t>
            </w:r>
          </w:p>
        </w:tc>
      </w:tr>
      <w:tr w:rsidR="00C11AAF" w:rsidRPr="009079F8" w14:paraId="050E328D" w14:textId="77777777" w:rsidTr="00F23355">
        <w:tc>
          <w:tcPr>
            <w:tcW w:w="394" w:type="dxa"/>
          </w:tcPr>
          <w:p w14:paraId="4CFB2A4D" w14:textId="77777777" w:rsidR="00C11AAF" w:rsidRPr="009079F8" w:rsidRDefault="00C11AAF" w:rsidP="00F23355">
            <w:pPr>
              <w:pStyle w:val="pqiTabBody"/>
              <w:rPr>
                <w:b/>
              </w:rPr>
            </w:pPr>
          </w:p>
        </w:tc>
        <w:tc>
          <w:tcPr>
            <w:tcW w:w="406" w:type="dxa"/>
            <w:gridSpan w:val="2"/>
          </w:tcPr>
          <w:p w14:paraId="5A92AA9B" w14:textId="77777777" w:rsidR="00C11AAF" w:rsidRPr="009079F8" w:rsidRDefault="00C11AAF" w:rsidP="00F23355">
            <w:pPr>
              <w:pStyle w:val="pqiTabBody"/>
              <w:rPr>
                <w:i/>
              </w:rPr>
            </w:pPr>
            <w:r w:rsidRPr="009079F8">
              <w:rPr>
                <w:i/>
              </w:rPr>
              <w:t>d</w:t>
            </w:r>
          </w:p>
        </w:tc>
        <w:tc>
          <w:tcPr>
            <w:tcW w:w="3577" w:type="dxa"/>
            <w:gridSpan w:val="3"/>
          </w:tcPr>
          <w:p w14:paraId="47A7E5F5" w14:textId="77777777" w:rsidR="00C11AAF" w:rsidRDefault="00C11AAF" w:rsidP="00F23355">
            <w:pPr>
              <w:pStyle w:val="pqiTabBody"/>
            </w:pPr>
            <w:r w:rsidRPr="009079F8">
              <w:t>Numer domu</w:t>
            </w:r>
          </w:p>
          <w:p w14:paraId="0F2DC631" w14:textId="77777777" w:rsidR="00C11AAF" w:rsidRPr="009079F8" w:rsidRDefault="00C11AAF" w:rsidP="00F23355">
            <w:pPr>
              <w:pStyle w:val="pqiTabBody"/>
            </w:pPr>
            <w:r>
              <w:rPr>
                <w:rFonts w:ascii="Courier New" w:hAnsi="Courier New" w:cs="Courier New"/>
                <w:noProof/>
                <w:color w:val="0000FF"/>
              </w:rPr>
              <w:t>StreetNumber</w:t>
            </w:r>
          </w:p>
        </w:tc>
        <w:tc>
          <w:tcPr>
            <w:tcW w:w="391" w:type="dxa"/>
          </w:tcPr>
          <w:p w14:paraId="6A1905A3" w14:textId="77777777" w:rsidR="00C11AAF" w:rsidRPr="009079F8" w:rsidRDefault="00C11AAF" w:rsidP="00F23355">
            <w:pPr>
              <w:pStyle w:val="pqiTabBody"/>
            </w:pPr>
            <w:r w:rsidRPr="009079F8">
              <w:t>O</w:t>
            </w:r>
          </w:p>
        </w:tc>
        <w:tc>
          <w:tcPr>
            <w:tcW w:w="2071" w:type="dxa"/>
            <w:gridSpan w:val="5"/>
            <w:vMerge/>
          </w:tcPr>
          <w:p w14:paraId="5CFA3520" w14:textId="77777777" w:rsidR="00C11AAF" w:rsidRPr="009079F8" w:rsidRDefault="00C11AAF" w:rsidP="00F23355">
            <w:pPr>
              <w:pStyle w:val="pqiTabBody"/>
            </w:pPr>
          </w:p>
        </w:tc>
        <w:tc>
          <w:tcPr>
            <w:tcW w:w="4575" w:type="dxa"/>
            <w:gridSpan w:val="2"/>
          </w:tcPr>
          <w:p w14:paraId="05D4F095" w14:textId="77777777" w:rsidR="00C11AAF" w:rsidRPr="009079F8" w:rsidRDefault="00C11AAF" w:rsidP="00F23355">
            <w:pPr>
              <w:pStyle w:val="pqiTabBody"/>
            </w:pPr>
          </w:p>
        </w:tc>
        <w:tc>
          <w:tcPr>
            <w:tcW w:w="1877" w:type="dxa"/>
            <w:gridSpan w:val="5"/>
          </w:tcPr>
          <w:p w14:paraId="551E4371" w14:textId="77777777" w:rsidR="00C11AAF" w:rsidRPr="009079F8" w:rsidRDefault="00C11AAF" w:rsidP="00F23355">
            <w:pPr>
              <w:pStyle w:val="pqiTabBody"/>
            </w:pPr>
            <w:r w:rsidRPr="009079F8">
              <w:t>an..11</w:t>
            </w:r>
          </w:p>
        </w:tc>
      </w:tr>
      <w:tr w:rsidR="00C11AAF" w:rsidRPr="009079F8" w14:paraId="77892961" w14:textId="77777777" w:rsidTr="00F23355">
        <w:tc>
          <w:tcPr>
            <w:tcW w:w="394" w:type="dxa"/>
          </w:tcPr>
          <w:p w14:paraId="0CB5FF4D" w14:textId="77777777" w:rsidR="00C11AAF" w:rsidRPr="009079F8" w:rsidRDefault="00C11AAF" w:rsidP="00F23355">
            <w:pPr>
              <w:pStyle w:val="pqiTabBody"/>
              <w:rPr>
                <w:b/>
              </w:rPr>
            </w:pPr>
          </w:p>
        </w:tc>
        <w:tc>
          <w:tcPr>
            <w:tcW w:w="406" w:type="dxa"/>
            <w:gridSpan w:val="2"/>
          </w:tcPr>
          <w:p w14:paraId="3D0FE9AA" w14:textId="77777777" w:rsidR="00C11AAF" w:rsidRPr="009079F8" w:rsidRDefault="00C11AAF" w:rsidP="00F23355">
            <w:pPr>
              <w:pStyle w:val="pqiTabBody"/>
              <w:rPr>
                <w:i/>
              </w:rPr>
            </w:pPr>
            <w:r w:rsidRPr="009079F8">
              <w:rPr>
                <w:i/>
              </w:rPr>
              <w:t>e</w:t>
            </w:r>
          </w:p>
        </w:tc>
        <w:tc>
          <w:tcPr>
            <w:tcW w:w="3577" w:type="dxa"/>
            <w:gridSpan w:val="3"/>
          </w:tcPr>
          <w:p w14:paraId="2683FD8B" w14:textId="77777777" w:rsidR="00C11AAF" w:rsidRDefault="00C11AAF" w:rsidP="00F23355">
            <w:pPr>
              <w:pStyle w:val="pqiTabBody"/>
            </w:pPr>
            <w:r w:rsidRPr="009079F8">
              <w:t>Kod pocztowy</w:t>
            </w:r>
          </w:p>
          <w:p w14:paraId="30A28EB8" w14:textId="77777777" w:rsidR="00C11AAF" w:rsidRPr="009079F8" w:rsidRDefault="00C11AAF" w:rsidP="00F23355">
            <w:pPr>
              <w:pStyle w:val="pqiTabBody"/>
            </w:pPr>
            <w:r>
              <w:rPr>
                <w:rFonts w:ascii="Courier New" w:hAnsi="Courier New" w:cs="Courier New"/>
                <w:noProof/>
                <w:color w:val="0000FF"/>
              </w:rPr>
              <w:t>Postcode</w:t>
            </w:r>
          </w:p>
        </w:tc>
        <w:tc>
          <w:tcPr>
            <w:tcW w:w="391" w:type="dxa"/>
          </w:tcPr>
          <w:p w14:paraId="6749FEC9" w14:textId="77777777" w:rsidR="00C11AAF" w:rsidRPr="009079F8" w:rsidRDefault="00C11AAF" w:rsidP="00F23355">
            <w:pPr>
              <w:pStyle w:val="pqiTabBody"/>
            </w:pPr>
            <w:r w:rsidRPr="009079F8">
              <w:t>O</w:t>
            </w:r>
          </w:p>
        </w:tc>
        <w:tc>
          <w:tcPr>
            <w:tcW w:w="2071" w:type="dxa"/>
            <w:gridSpan w:val="5"/>
            <w:vMerge/>
          </w:tcPr>
          <w:p w14:paraId="1CC04BF9" w14:textId="77777777" w:rsidR="00C11AAF" w:rsidRPr="009079F8" w:rsidRDefault="00C11AAF" w:rsidP="00F23355">
            <w:pPr>
              <w:pStyle w:val="pqiTabBody"/>
            </w:pPr>
          </w:p>
        </w:tc>
        <w:tc>
          <w:tcPr>
            <w:tcW w:w="4575" w:type="dxa"/>
            <w:gridSpan w:val="2"/>
          </w:tcPr>
          <w:p w14:paraId="182F58F7" w14:textId="77777777" w:rsidR="00C11AAF" w:rsidRPr="009079F8" w:rsidRDefault="00C11AAF" w:rsidP="00F23355">
            <w:pPr>
              <w:pStyle w:val="pqiTabBody"/>
            </w:pPr>
          </w:p>
        </w:tc>
        <w:tc>
          <w:tcPr>
            <w:tcW w:w="1877" w:type="dxa"/>
            <w:gridSpan w:val="5"/>
          </w:tcPr>
          <w:p w14:paraId="6B74B679" w14:textId="77777777" w:rsidR="00C11AAF" w:rsidRPr="009079F8" w:rsidRDefault="00C11AAF" w:rsidP="00F23355">
            <w:pPr>
              <w:pStyle w:val="pqiTabBody"/>
            </w:pPr>
            <w:r w:rsidRPr="009079F8">
              <w:t>an..10</w:t>
            </w:r>
          </w:p>
        </w:tc>
      </w:tr>
      <w:tr w:rsidR="00C11AAF" w:rsidRPr="009079F8" w14:paraId="5A27C2E4" w14:textId="77777777" w:rsidTr="00F23355">
        <w:tc>
          <w:tcPr>
            <w:tcW w:w="394" w:type="dxa"/>
          </w:tcPr>
          <w:p w14:paraId="64055DF4" w14:textId="77777777" w:rsidR="00C11AAF" w:rsidRPr="009079F8" w:rsidRDefault="00C11AAF" w:rsidP="00F23355">
            <w:pPr>
              <w:pStyle w:val="pqiTabBody"/>
              <w:rPr>
                <w:b/>
              </w:rPr>
            </w:pPr>
          </w:p>
        </w:tc>
        <w:tc>
          <w:tcPr>
            <w:tcW w:w="406" w:type="dxa"/>
            <w:gridSpan w:val="2"/>
          </w:tcPr>
          <w:p w14:paraId="3CF25340" w14:textId="77777777" w:rsidR="00C11AAF" w:rsidRPr="009079F8" w:rsidRDefault="00C11AAF" w:rsidP="00F23355">
            <w:pPr>
              <w:pStyle w:val="pqiTabBody"/>
              <w:rPr>
                <w:i/>
              </w:rPr>
            </w:pPr>
            <w:r w:rsidRPr="009079F8">
              <w:rPr>
                <w:i/>
              </w:rPr>
              <w:t>f</w:t>
            </w:r>
          </w:p>
        </w:tc>
        <w:tc>
          <w:tcPr>
            <w:tcW w:w="3577" w:type="dxa"/>
            <w:gridSpan w:val="3"/>
          </w:tcPr>
          <w:p w14:paraId="37709086" w14:textId="77777777" w:rsidR="00C11AAF" w:rsidRDefault="00C11AAF" w:rsidP="00F23355">
            <w:pPr>
              <w:pStyle w:val="pqiTabBody"/>
            </w:pPr>
            <w:r w:rsidRPr="009079F8">
              <w:t>Miejscowość</w:t>
            </w:r>
          </w:p>
          <w:p w14:paraId="74652916" w14:textId="77777777" w:rsidR="00C11AAF" w:rsidRPr="009079F8" w:rsidRDefault="00C11AAF" w:rsidP="00F23355">
            <w:pPr>
              <w:pStyle w:val="pqiTabBody"/>
            </w:pPr>
            <w:r>
              <w:rPr>
                <w:rFonts w:ascii="Courier New" w:hAnsi="Courier New" w:cs="Courier New"/>
                <w:noProof/>
                <w:color w:val="0000FF"/>
              </w:rPr>
              <w:t>City</w:t>
            </w:r>
          </w:p>
        </w:tc>
        <w:tc>
          <w:tcPr>
            <w:tcW w:w="391" w:type="dxa"/>
          </w:tcPr>
          <w:p w14:paraId="67E62AF9" w14:textId="77777777" w:rsidR="00C11AAF" w:rsidRPr="009079F8" w:rsidRDefault="00C11AAF" w:rsidP="00F23355">
            <w:pPr>
              <w:pStyle w:val="pqiTabBody"/>
            </w:pPr>
            <w:r w:rsidRPr="009079F8">
              <w:t>O</w:t>
            </w:r>
          </w:p>
        </w:tc>
        <w:tc>
          <w:tcPr>
            <w:tcW w:w="2071" w:type="dxa"/>
            <w:gridSpan w:val="5"/>
            <w:vMerge/>
          </w:tcPr>
          <w:p w14:paraId="040B8793" w14:textId="77777777" w:rsidR="00C11AAF" w:rsidRPr="009079F8" w:rsidRDefault="00C11AAF" w:rsidP="00F23355">
            <w:pPr>
              <w:pStyle w:val="pqiTabBody"/>
            </w:pPr>
          </w:p>
        </w:tc>
        <w:tc>
          <w:tcPr>
            <w:tcW w:w="4575" w:type="dxa"/>
            <w:gridSpan w:val="2"/>
          </w:tcPr>
          <w:p w14:paraId="495CC235" w14:textId="77777777" w:rsidR="00C11AAF" w:rsidRPr="009079F8" w:rsidRDefault="00C11AAF" w:rsidP="00F23355">
            <w:pPr>
              <w:pStyle w:val="pqiTabBody"/>
            </w:pPr>
          </w:p>
        </w:tc>
        <w:tc>
          <w:tcPr>
            <w:tcW w:w="1877" w:type="dxa"/>
            <w:gridSpan w:val="5"/>
          </w:tcPr>
          <w:p w14:paraId="069340C0" w14:textId="77777777" w:rsidR="00C11AAF" w:rsidRPr="009079F8" w:rsidRDefault="00C11AAF" w:rsidP="00F23355">
            <w:pPr>
              <w:pStyle w:val="pqiTabBody"/>
            </w:pPr>
            <w:r w:rsidRPr="009079F8">
              <w:t>an..50</w:t>
            </w:r>
          </w:p>
        </w:tc>
      </w:tr>
      <w:tr w:rsidR="00C11AAF" w:rsidRPr="009079F8" w14:paraId="263E3F53" w14:textId="77777777" w:rsidTr="00F23355">
        <w:tc>
          <w:tcPr>
            <w:tcW w:w="800" w:type="dxa"/>
            <w:gridSpan w:val="3"/>
          </w:tcPr>
          <w:p w14:paraId="426C870F" w14:textId="77777777" w:rsidR="00C11AAF" w:rsidRPr="009079F8" w:rsidRDefault="00C11AAF" w:rsidP="00F23355">
            <w:pPr>
              <w:pStyle w:val="pqiTabHead"/>
            </w:pPr>
            <w:r>
              <w:t>4</w:t>
            </w:r>
          </w:p>
        </w:tc>
        <w:tc>
          <w:tcPr>
            <w:tcW w:w="3577" w:type="dxa"/>
            <w:gridSpan w:val="3"/>
          </w:tcPr>
          <w:p w14:paraId="5886294F" w14:textId="77777777" w:rsidR="00C11AAF" w:rsidRPr="009079F8" w:rsidRDefault="00C11AAF" w:rsidP="00F23355">
            <w:pPr>
              <w:pStyle w:val="pqiTabHead"/>
            </w:pPr>
            <w:r w:rsidRPr="009079F8">
              <w:t>URZĄD wysyłki – przywóz</w:t>
            </w:r>
          </w:p>
          <w:p w14:paraId="2DEB93E4" w14:textId="77777777" w:rsidR="00C11AAF" w:rsidRPr="009079F8" w:rsidRDefault="00C11AAF" w:rsidP="00F23355">
            <w:pPr>
              <w:pStyle w:val="pqiTabHead"/>
            </w:pPr>
            <w:r>
              <w:rPr>
                <w:rFonts w:ascii="Courier New" w:hAnsi="Courier New" w:cs="Courier New"/>
                <w:noProof/>
                <w:color w:val="0000FF"/>
              </w:rPr>
              <w:t>DispatchImportOffice</w:t>
            </w:r>
          </w:p>
        </w:tc>
        <w:tc>
          <w:tcPr>
            <w:tcW w:w="391" w:type="dxa"/>
          </w:tcPr>
          <w:p w14:paraId="419563A6" w14:textId="77777777" w:rsidR="00C11AAF" w:rsidRPr="009079F8" w:rsidRDefault="00C11AAF" w:rsidP="00F23355">
            <w:pPr>
              <w:pStyle w:val="pqiTabHead"/>
            </w:pPr>
            <w:r>
              <w:t>D</w:t>
            </w:r>
          </w:p>
        </w:tc>
        <w:tc>
          <w:tcPr>
            <w:tcW w:w="2071" w:type="dxa"/>
            <w:gridSpan w:val="5"/>
          </w:tcPr>
          <w:p w14:paraId="1B1CBEA2" w14:textId="77777777" w:rsidR="00C11AAF" w:rsidRDefault="00C11AAF" w:rsidP="00F23355">
            <w:pPr>
              <w:pStyle w:val="pqiTabHead"/>
            </w:pPr>
            <w:r w:rsidRPr="009079F8">
              <w:t xml:space="preserve">„R”, jeżeli kod rodzaju miejsca </w:t>
            </w:r>
            <w:r>
              <w:t>rozpoczęcia procedury</w:t>
            </w:r>
            <w:r w:rsidRPr="009079F8">
              <w:t xml:space="preserve"> w polu </w:t>
            </w:r>
            <w:r>
              <w:t>9d</w:t>
            </w:r>
            <w:r w:rsidRPr="009079F8">
              <w:t xml:space="preserve"> ma wartość „2”.</w:t>
            </w:r>
          </w:p>
          <w:p w14:paraId="38CA12D6" w14:textId="77777777" w:rsidR="00C11AAF" w:rsidRPr="009079F8" w:rsidRDefault="00C11AAF" w:rsidP="00F23355">
            <w:pPr>
              <w:pStyle w:val="pqiTabHead"/>
            </w:pPr>
            <w:r>
              <w:t>W pozostałych przypadkach nie stosuje się.</w:t>
            </w:r>
          </w:p>
        </w:tc>
        <w:tc>
          <w:tcPr>
            <w:tcW w:w="4575" w:type="dxa"/>
            <w:gridSpan w:val="2"/>
          </w:tcPr>
          <w:p w14:paraId="3B41683F" w14:textId="77777777" w:rsidR="00C11AAF" w:rsidRPr="009079F8" w:rsidRDefault="00C11AAF" w:rsidP="00F23355">
            <w:pPr>
              <w:pStyle w:val="pqiTabHead"/>
            </w:pPr>
          </w:p>
        </w:tc>
        <w:tc>
          <w:tcPr>
            <w:tcW w:w="1877" w:type="dxa"/>
            <w:gridSpan w:val="5"/>
          </w:tcPr>
          <w:p w14:paraId="5748FDD2" w14:textId="77777777" w:rsidR="00C11AAF" w:rsidRPr="009079F8" w:rsidRDefault="00C11AAF" w:rsidP="00F23355">
            <w:pPr>
              <w:pStyle w:val="pqiTabHead"/>
            </w:pPr>
            <w:r>
              <w:t>1x</w:t>
            </w:r>
          </w:p>
        </w:tc>
      </w:tr>
      <w:tr w:rsidR="00C11AAF" w:rsidRPr="009079F8" w14:paraId="61DC867C" w14:textId="77777777" w:rsidTr="00F23355">
        <w:tc>
          <w:tcPr>
            <w:tcW w:w="394" w:type="dxa"/>
          </w:tcPr>
          <w:p w14:paraId="3D102B6B" w14:textId="77777777" w:rsidR="00C11AAF" w:rsidRPr="009079F8" w:rsidRDefault="00C11AAF" w:rsidP="00F23355">
            <w:pPr>
              <w:pStyle w:val="pqiTabBody"/>
              <w:rPr>
                <w:b/>
              </w:rPr>
            </w:pPr>
          </w:p>
        </w:tc>
        <w:tc>
          <w:tcPr>
            <w:tcW w:w="406" w:type="dxa"/>
            <w:gridSpan w:val="2"/>
          </w:tcPr>
          <w:p w14:paraId="305E80AA" w14:textId="77777777" w:rsidR="00C11AAF" w:rsidRPr="009079F8" w:rsidRDefault="00C11AAF" w:rsidP="00F23355">
            <w:pPr>
              <w:pStyle w:val="pqiTabBody"/>
              <w:rPr>
                <w:i/>
              </w:rPr>
            </w:pPr>
            <w:r w:rsidRPr="009079F8">
              <w:rPr>
                <w:i/>
              </w:rPr>
              <w:t>a</w:t>
            </w:r>
          </w:p>
        </w:tc>
        <w:tc>
          <w:tcPr>
            <w:tcW w:w="3577" w:type="dxa"/>
            <w:gridSpan w:val="3"/>
          </w:tcPr>
          <w:p w14:paraId="347AB69A" w14:textId="77777777" w:rsidR="00C11AAF" w:rsidRDefault="00C11AAF" w:rsidP="00F23355">
            <w:pPr>
              <w:pStyle w:val="pqiTabBody"/>
            </w:pPr>
            <w:r w:rsidRPr="009079F8">
              <w:t>Numer referencyjny urzędu</w:t>
            </w:r>
          </w:p>
          <w:p w14:paraId="62BBF84D" w14:textId="77777777" w:rsidR="00C11AAF" w:rsidRPr="009079F8" w:rsidRDefault="00C11AAF" w:rsidP="00F23355">
            <w:pPr>
              <w:pStyle w:val="pqiTabBody"/>
            </w:pPr>
            <w:r>
              <w:rPr>
                <w:rFonts w:ascii="Courier New" w:hAnsi="Courier New" w:cs="Courier New"/>
                <w:noProof/>
                <w:color w:val="0000FF"/>
              </w:rPr>
              <w:t>ReferenceNumber</w:t>
            </w:r>
          </w:p>
        </w:tc>
        <w:tc>
          <w:tcPr>
            <w:tcW w:w="391" w:type="dxa"/>
          </w:tcPr>
          <w:p w14:paraId="60319151" w14:textId="77777777" w:rsidR="00C11AAF" w:rsidRPr="009079F8" w:rsidRDefault="00C11AAF" w:rsidP="00F23355">
            <w:pPr>
              <w:pStyle w:val="pqiTabBody"/>
            </w:pPr>
            <w:r w:rsidRPr="009079F8">
              <w:t>R</w:t>
            </w:r>
          </w:p>
        </w:tc>
        <w:tc>
          <w:tcPr>
            <w:tcW w:w="2071" w:type="dxa"/>
            <w:gridSpan w:val="5"/>
          </w:tcPr>
          <w:p w14:paraId="68A0A71E" w14:textId="77777777" w:rsidR="00C11AAF" w:rsidRPr="009079F8" w:rsidRDefault="00C11AAF" w:rsidP="00F23355">
            <w:pPr>
              <w:pStyle w:val="pqiTabBody"/>
            </w:pPr>
          </w:p>
        </w:tc>
        <w:tc>
          <w:tcPr>
            <w:tcW w:w="4575" w:type="dxa"/>
            <w:gridSpan w:val="2"/>
          </w:tcPr>
          <w:p w14:paraId="763809CE" w14:textId="77777777" w:rsidR="00C11AAF" w:rsidRPr="009079F8" w:rsidRDefault="00C11AAF" w:rsidP="00392174">
            <w:pPr>
              <w:pStyle w:val="pqiTabBody"/>
            </w:pPr>
            <w:r w:rsidRPr="009079F8">
              <w:t>Należy podać kod urzędu celnego przywozu.</w:t>
            </w:r>
          </w:p>
        </w:tc>
        <w:tc>
          <w:tcPr>
            <w:tcW w:w="1877" w:type="dxa"/>
            <w:gridSpan w:val="5"/>
          </w:tcPr>
          <w:p w14:paraId="5EDD10DB" w14:textId="77777777" w:rsidR="00C11AAF" w:rsidRPr="009079F8" w:rsidRDefault="00C11AAF" w:rsidP="00F23355">
            <w:pPr>
              <w:pStyle w:val="pqiTabBody"/>
            </w:pPr>
            <w:r w:rsidRPr="009079F8">
              <w:t>an8</w:t>
            </w:r>
          </w:p>
        </w:tc>
      </w:tr>
      <w:tr w:rsidR="00C11AAF" w:rsidRPr="009079F8" w14:paraId="2CB7280E" w14:textId="77777777" w:rsidTr="00F23355">
        <w:tc>
          <w:tcPr>
            <w:tcW w:w="800" w:type="dxa"/>
            <w:gridSpan w:val="3"/>
          </w:tcPr>
          <w:p w14:paraId="64203696" w14:textId="77777777" w:rsidR="00C11AAF" w:rsidRPr="009079F8" w:rsidRDefault="00C11AAF" w:rsidP="00F23355">
            <w:pPr>
              <w:pStyle w:val="pqiTabHead"/>
            </w:pPr>
            <w:r>
              <w:lastRenderedPageBreak/>
              <w:t>5</w:t>
            </w:r>
          </w:p>
        </w:tc>
        <w:tc>
          <w:tcPr>
            <w:tcW w:w="3577" w:type="dxa"/>
            <w:gridSpan w:val="3"/>
          </w:tcPr>
          <w:p w14:paraId="42DAF5C7" w14:textId="77777777" w:rsidR="00C11AAF" w:rsidRDefault="00C11AAF" w:rsidP="00F23355">
            <w:pPr>
              <w:pStyle w:val="pqiTabHead"/>
            </w:pPr>
            <w:r w:rsidRPr="009079F8">
              <w:t xml:space="preserve">PODMIOT </w:t>
            </w:r>
            <w:r>
              <w:t>O</w:t>
            </w:r>
            <w:r w:rsidRPr="009079F8">
              <w:t>dbi</w:t>
            </w:r>
            <w:r>
              <w:t>e</w:t>
            </w:r>
            <w:r w:rsidRPr="009079F8">
              <w:t>r</w:t>
            </w:r>
            <w:r>
              <w:t>ający</w:t>
            </w:r>
          </w:p>
          <w:p w14:paraId="6513B29A" w14:textId="77777777" w:rsidR="00C11AAF" w:rsidRPr="009079F8" w:rsidRDefault="00C11AAF" w:rsidP="00F23355">
            <w:pPr>
              <w:pStyle w:val="pqiTabHead"/>
            </w:pPr>
            <w:r>
              <w:rPr>
                <w:rFonts w:ascii="Courier New" w:hAnsi="Courier New" w:cs="Courier New"/>
                <w:noProof/>
                <w:color w:val="0000FF"/>
              </w:rPr>
              <w:t>ConsigneeTrader</w:t>
            </w:r>
          </w:p>
        </w:tc>
        <w:tc>
          <w:tcPr>
            <w:tcW w:w="391" w:type="dxa"/>
          </w:tcPr>
          <w:p w14:paraId="3FB79995" w14:textId="77777777" w:rsidR="00C11AAF" w:rsidRPr="009079F8" w:rsidRDefault="00C11AAF" w:rsidP="00F23355">
            <w:pPr>
              <w:pStyle w:val="pqiTabHead"/>
            </w:pPr>
            <w:r>
              <w:t>D</w:t>
            </w:r>
          </w:p>
        </w:tc>
        <w:tc>
          <w:tcPr>
            <w:tcW w:w="2071" w:type="dxa"/>
            <w:gridSpan w:val="5"/>
          </w:tcPr>
          <w:p w14:paraId="018BC897" w14:textId="77777777" w:rsidR="00C11AAF" w:rsidRDefault="00C11AAF" w:rsidP="00F23355">
            <w:pPr>
              <w:pStyle w:val="pqiTabHead"/>
            </w:pPr>
            <w:r w:rsidRPr="009079F8">
              <w:t>„R”</w:t>
            </w:r>
            <w:r>
              <w:t xml:space="preserve">, </w:t>
            </w:r>
            <w:r w:rsidRPr="009079F8">
              <w:t xml:space="preserve">jeżeli kod rodzaju </w:t>
            </w:r>
            <w:r>
              <w:t xml:space="preserve">komunikatu w polu 12a jest inny niż „2” i kod </w:t>
            </w:r>
            <w:r w:rsidRPr="009079F8">
              <w:t>rodzaj</w:t>
            </w:r>
            <w:r>
              <w:t>u miejsca przeznaczenia w polu 1</w:t>
            </w:r>
            <w:r w:rsidRPr="009079F8">
              <w:t xml:space="preserve">a ma wartość </w:t>
            </w:r>
            <w:r>
              <w:t>inną niż „8”</w:t>
            </w:r>
            <w:r w:rsidRPr="009079F8">
              <w:t>.</w:t>
            </w:r>
          </w:p>
          <w:p w14:paraId="6A9B0C10" w14:textId="77777777" w:rsidR="00C11AAF" w:rsidRPr="009079F8" w:rsidRDefault="00C11AAF" w:rsidP="00F23355">
            <w:pPr>
              <w:pStyle w:val="pqiTabHead"/>
            </w:pPr>
            <w:r>
              <w:t>W pozostałych przypadkach nie stosuje się.</w:t>
            </w:r>
          </w:p>
        </w:tc>
        <w:tc>
          <w:tcPr>
            <w:tcW w:w="4575" w:type="dxa"/>
            <w:gridSpan w:val="2"/>
          </w:tcPr>
          <w:p w14:paraId="592ABF64" w14:textId="77777777" w:rsidR="00C11AAF" w:rsidRPr="009079F8" w:rsidRDefault="00C11AAF" w:rsidP="00F23355">
            <w:pPr>
              <w:pStyle w:val="pqiTabHead"/>
            </w:pPr>
          </w:p>
        </w:tc>
        <w:tc>
          <w:tcPr>
            <w:tcW w:w="1877" w:type="dxa"/>
            <w:gridSpan w:val="5"/>
          </w:tcPr>
          <w:p w14:paraId="57FD551D" w14:textId="77777777" w:rsidR="00C11AAF" w:rsidRPr="009079F8" w:rsidRDefault="00C11AAF" w:rsidP="00F23355">
            <w:pPr>
              <w:pStyle w:val="pqiTabHead"/>
            </w:pPr>
            <w:r>
              <w:t>1x</w:t>
            </w:r>
          </w:p>
        </w:tc>
      </w:tr>
      <w:tr w:rsidR="00C11AAF" w:rsidRPr="009079F8" w14:paraId="1D1C3DC5" w14:textId="77777777" w:rsidTr="00F23355">
        <w:tc>
          <w:tcPr>
            <w:tcW w:w="800" w:type="dxa"/>
            <w:gridSpan w:val="3"/>
          </w:tcPr>
          <w:p w14:paraId="098877DB" w14:textId="77777777" w:rsidR="00C11AAF" w:rsidRPr="009079F8" w:rsidRDefault="00C11AAF" w:rsidP="00F23355">
            <w:pPr>
              <w:pStyle w:val="pqiTabBody"/>
              <w:rPr>
                <w:i/>
              </w:rPr>
            </w:pPr>
          </w:p>
        </w:tc>
        <w:tc>
          <w:tcPr>
            <w:tcW w:w="3577" w:type="dxa"/>
            <w:gridSpan w:val="3"/>
          </w:tcPr>
          <w:p w14:paraId="536ACD12" w14:textId="77777777" w:rsidR="00C11AAF" w:rsidRDefault="00C11AAF" w:rsidP="00F23355">
            <w:pPr>
              <w:pStyle w:val="pqiTabBody"/>
            </w:pPr>
            <w:r>
              <w:t>JĘZYK ELEMENTU</w:t>
            </w:r>
            <w:r w:rsidRPr="009079F8">
              <w:t xml:space="preserve"> </w:t>
            </w:r>
          </w:p>
          <w:p w14:paraId="434A1470" w14:textId="77777777" w:rsidR="00C11AAF" w:rsidRPr="009079F8" w:rsidRDefault="00C11AAF" w:rsidP="00F23355">
            <w:pPr>
              <w:pStyle w:val="pqiTabBody"/>
            </w:pPr>
            <w:r>
              <w:rPr>
                <w:rFonts w:ascii="Courier New" w:hAnsi="Courier New" w:cs="Courier New"/>
                <w:noProof/>
                <w:color w:val="0000FF"/>
              </w:rPr>
              <w:t>@language</w:t>
            </w:r>
          </w:p>
        </w:tc>
        <w:tc>
          <w:tcPr>
            <w:tcW w:w="391" w:type="dxa"/>
          </w:tcPr>
          <w:p w14:paraId="0BFEF1EB" w14:textId="77777777" w:rsidR="00C11AAF" w:rsidRPr="009079F8" w:rsidRDefault="00C11AAF" w:rsidP="00F23355">
            <w:pPr>
              <w:pStyle w:val="pqiTabBody"/>
            </w:pPr>
            <w:r>
              <w:t>D</w:t>
            </w:r>
          </w:p>
        </w:tc>
        <w:tc>
          <w:tcPr>
            <w:tcW w:w="2071" w:type="dxa"/>
            <w:gridSpan w:val="5"/>
          </w:tcPr>
          <w:p w14:paraId="4E93870F" w14:textId="77777777" w:rsidR="00C11AAF" w:rsidRPr="009079F8" w:rsidRDefault="00C11AAF" w:rsidP="00F23355">
            <w:pPr>
              <w:pStyle w:val="pqiTabBody"/>
            </w:pPr>
            <w:r w:rsidRPr="009079F8">
              <w:t xml:space="preserve">„R”, jeżeli stosuje się </w:t>
            </w:r>
            <w:r>
              <w:t>element 5</w:t>
            </w:r>
            <w:r w:rsidRPr="009079F8">
              <w:t>.</w:t>
            </w:r>
          </w:p>
        </w:tc>
        <w:tc>
          <w:tcPr>
            <w:tcW w:w="4575" w:type="dxa"/>
            <w:gridSpan w:val="2"/>
          </w:tcPr>
          <w:p w14:paraId="0CB11741" w14:textId="77777777" w:rsidR="00C11AAF" w:rsidRDefault="00C11AAF" w:rsidP="00F23355">
            <w:pPr>
              <w:pStyle w:val="pqiTabBody"/>
            </w:pPr>
            <w:r>
              <w:t>Atrybut.</w:t>
            </w:r>
          </w:p>
          <w:p w14:paraId="00D5D310" w14:textId="77777777" w:rsidR="00C11AAF"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877" w:type="dxa"/>
            <w:gridSpan w:val="5"/>
          </w:tcPr>
          <w:p w14:paraId="260EB400" w14:textId="77777777" w:rsidR="00C11AAF" w:rsidRPr="009079F8" w:rsidRDefault="00C11AAF" w:rsidP="00F23355">
            <w:pPr>
              <w:pStyle w:val="pqiTabBody"/>
            </w:pPr>
            <w:r w:rsidRPr="009079F8">
              <w:t>a2</w:t>
            </w:r>
          </w:p>
        </w:tc>
      </w:tr>
      <w:tr w:rsidR="00C11AAF" w:rsidRPr="009079F8" w14:paraId="30117BA1" w14:textId="77777777" w:rsidTr="00F23355">
        <w:tc>
          <w:tcPr>
            <w:tcW w:w="394" w:type="dxa"/>
          </w:tcPr>
          <w:p w14:paraId="5F7A5E68" w14:textId="77777777" w:rsidR="00C11AAF" w:rsidRPr="009079F8" w:rsidRDefault="00C11AAF" w:rsidP="00F23355">
            <w:pPr>
              <w:pStyle w:val="pqiTabBody"/>
              <w:rPr>
                <w:b/>
              </w:rPr>
            </w:pPr>
          </w:p>
        </w:tc>
        <w:tc>
          <w:tcPr>
            <w:tcW w:w="406" w:type="dxa"/>
            <w:gridSpan w:val="2"/>
          </w:tcPr>
          <w:p w14:paraId="7484A7F0" w14:textId="77777777" w:rsidR="00C11AAF" w:rsidRPr="009079F8" w:rsidRDefault="00C11AAF" w:rsidP="00F23355">
            <w:pPr>
              <w:pStyle w:val="pqiTabBody"/>
              <w:rPr>
                <w:i/>
              </w:rPr>
            </w:pPr>
            <w:r w:rsidRPr="009079F8">
              <w:rPr>
                <w:i/>
              </w:rPr>
              <w:t>a</w:t>
            </w:r>
          </w:p>
        </w:tc>
        <w:tc>
          <w:tcPr>
            <w:tcW w:w="3577" w:type="dxa"/>
            <w:gridSpan w:val="3"/>
          </w:tcPr>
          <w:p w14:paraId="202B96C7" w14:textId="77777777" w:rsidR="00C11AAF" w:rsidRDefault="00C11AAF" w:rsidP="00F23355">
            <w:pPr>
              <w:pStyle w:val="pqiTabBody"/>
            </w:pPr>
            <w:r w:rsidRPr="009079F8">
              <w:t>Identyfikacja podmiotu</w:t>
            </w:r>
          </w:p>
          <w:p w14:paraId="43441C0C" w14:textId="77777777" w:rsidR="00C11AAF" w:rsidRPr="009079F8" w:rsidRDefault="00C11AAF" w:rsidP="00F23355">
            <w:pPr>
              <w:pStyle w:val="pqiTabBody"/>
            </w:pPr>
            <w:r>
              <w:rPr>
                <w:rFonts w:ascii="Courier New" w:hAnsi="Courier New" w:cs="Courier New"/>
                <w:noProof/>
                <w:color w:val="0000FF"/>
              </w:rPr>
              <w:t>Traderid</w:t>
            </w:r>
          </w:p>
        </w:tc>
        <w:tc>
          <w:tcPr>
            <w:tcW w:w="391" w:type="dxa"/>
          </w:tcPr>
          <w:p w14:paraId="26F4C457" w14:textId="77777777" w:rsidR="00C11AAF" w:rsidRPr="009079F8" w:rsidRDefault="00C11AAF" w:rsidP="00F23355">
            <w:pPr>
              <w:pStyle w:val="pqiTabBody"/>
            </w:pPr>
            <w:r w:rsidRPr="009079F8">
              <w:t>C</w:t>
            </w:r>
          </w:p>
        </w:tc>
        <w:tc>
          <w:tcPr>
            <w:tcW w:w="2071" w:type="dxa"/>
            <w:gridSpan w:val="5"/>
          </w:tcPr>
          <w:p w14:paraId="171CF821" w14:textId="77777777" w:rsidR="00C11AAF" w:rsidRPr="009079F8" w:rsidRDefault="00C11AAF" w:rsidP="00F23355">
            <w:pPr>
              <w:pStyle w:val="pqiTabBody"/>
            </w:pPr>
            <w:r w:rsidRPr="009079F8">
              <w:t>- „R” w przypadku kodu rodzaju miejsca przeznaczenia 1, 2, 3 i 4</w:t>
            </w:r>
          </w:p>
          <w:p w14:paraId="4D67B825" w14:textId="77777777" w:rsidR="00C11AAF" w:rsidRPr="009079F8" w:rsidRDefault="00C11AAF" w:rsidP="00F23355">
            <w:pPr>
              <w:pStyle w:val="pqiTabBody"/>
            </w:pPr>
            <w:r w:rsidRPr="009079F8">
              <w:t xml:space="preserve">- „O” w przypadku kodu rodzaju </w:t>
            </w:r>
            <w:r w:rsidRPr="009079F8">
              <w:lastRenderedPageBreak/>
              <w:t>miejsca przeznaczenia 6</w:t>
            </w:r>
          </w:p>
          <w:p w14:paraId="1F103916" w14:textId="77777777" w:rsidR="00C11AAF" w:rsidRPr="009079F8" w:rsidRDefault="00C11AAF" w:rsidP="00F23355">
            <w:pPr>
              <w:pStyle w:val="pqiTabBody"/>
            </w:pPr>
            <w:r w:rsidRPr="009079F8">
              <w:t xml:space="preserve">- Nie stosuje się </w:t>
            </w:r>
            <w:r w:rsidR="003256EC">
              <w:br/>
            </w:r>
            <w:r w:rsidRPr="009079F8">
              <w:t>w przypadku kodu rodzaju miejsca przeznaczenia 5.</w:t>
            </w:r>
          </w:p>
          <w:p w14:paraId="4C6ACC12" w14:textId="77777777" w:rsidR="00C11AAF" w:rsidRPr="009079F8" w:rsidRDefault="00C11AAF" w:rsidP="00F23355">
            <w:pPr>
              <w:pStyle w:val="pqiTabBody"/>
              <w:rPr>
                <w:i/>
              </w:rPr>
            </w:pPr>
            <w:r w:rsidRPr="009079F8">
              <w:rPr>
                <w:i/>
              </w:rPr>
              <w:t>(Zob. kody rodzaj</w:t>
            </w:r>
            <w:r>
              <w:rPr>
                <w:i/>
              </w:rPr>
              <w:t xml:space="preserve">u miejsca przeznaczenia </w:t>
            </w:r>
            <w:r w:rsidR="003256EC">
              <w:rPr>
                <w:i/>
              </w:rPr>
              <w:br/>
            </w:r>
            <w:r>
              <w:rPr>
                <w:i/>
              </w:rPr>
              <w:t>w polu 1</w:t>
            </w:r>
            <w:r w:rsidRPr="009079F8">
              <w:rPr>
                <w:i/>
              </w:rPr>
              <w:t>a)</w:t>
            </w:r>
          </w:p>
        </w:tc>
        <w:tc>
          <w:tcPr>
            <w:tcW w:w="4575" w:type="dxa"/>
            <w:gridSpan w:val="2"/>
          </w:tcPr>
          <w:p w14:paraId="3823A887" w14:textId="77777777" w:rsidR="00C11AAF" w:rsidRPr="009079F8" w:rsidRDefault="00C11AAF" w:rsidP="00F23355">
            <w:pPr>
              <w:pStyle w:val="pqiTabBody"/>
            </w:pPr>
            <w:r w:rsidRPr="009079F8">
              <w:lastRenderedPageBreak/>
              <w:t>W przypadku kodu rodzaju przeznaczenia:</w:t>
            </w:r>
          </w:p>
          <w:p w14:paraId="4B0522A7" w14:textId="77777777" w:rsidR="00C11AAF" w:rsidRPr="009079F8" w:rsidRDefault="00C11AAF" w:rsidP="00F23355">
            <w:pPr>
              <w:pStyle w:val="pqiTabBody"/>
            </w:pPr>
            <w:r w:rsidRPr="009079F8">
              <w:t xml:space="preserve">1, 2, 3 i 4: należy podać ważny numer </w:t>
            </w:r>
            <w:r>
              <w:t>akcyzowy</w:t>
            </w:r>
            <w:r w:rsidRPr="009079F8">
              <w:t xml:space="preserve"> uprawnionego prowadzącego skład podatkowy lub zarejestrowanego odbiorcy</w:t>
            </w:r>
          </w:p>
          <w:p w14:paraId="1F0F31D1" w14:textId="77777777" w:rsidR="00C11AAF" w:rsidRPr="009079F8" w:rsidRDefault="00C11AAF" w:rsidP="00F23355">
            <w:pPr>
              <w:pStyle w:val="pqiTabBody"/>
            </w:pPr>
            <w:r w:rsidRPr="009079F8">
              <w:t xml:space="preserve">6: należy podać numer identyfikacyjny VAT </w:t>
            </w:r>
            <w:r>
              <w:t>podmiotu</w:t>
            </w:r>
            <w:r w:rsidRPr="009079F8">
              <w:t xml:space="preserve"> reprezentując</w:t>
            </w:r>
            <w:r>
              <w:t>ego</w:t>
            </w:r>
            <w:r w:rsidRPr="009079F8">
              <w:t xml:space="preserve"> wysyłającego </w:t>
            </w:r>
            <w:r w:rsidR="003256EC">
              <w:br/>
            </w:r>
            <w:r w:rsidRPr="009079F8">
              <w:t>w urzędzie wywozu.</w:t>
            </w:r>
          </w:p>
        </w:tc>
        <w:tc>
          <w:tcPr>
            <w:tcW w:w="1877" w:type="dxa"/>
            <w:gridSpan w:val="5"/>
          </w:tcPr>
          <w:p w14:paraId="24F6EDE7" w14:textId="77777777" w:rsidR="00C11AAF" w:rsidRPr="009079F8" w:rsidRDefault="00C11AAF" w:rsidP="00F23355">
            <w:pPr>
              <w:pStyle w:val="pqiTabBody"/>
            </w:pPr>
            <w:r w:rsidRPr="009079F8">
              <w:t>an..16</w:t>
            </w:r>
          </w:p>
        </w:tc>
      </w:tr>
      <w:tr w:rsidR="00C11AAF" w:rsidRPr="009079F8" w14:paraId="105BF56A" w14:textId="77777777" w:rsidTr="00F23355">
        <w:tc>
          <w:tcPr>
            <w:tcW w:w="394" w:type="dxa"/>
          </w:tcPr>
          <w:p w14:paraId="29C0989F" w14:textId="77777777" w:rsidR="00C11AAF" w:rsidRPr="009079F8" w:rsidRDefault="00C11AAF" w:rsidP="00F23355">
            <w:pPr>
              <w:pStyle w:val="pqiTabBody"/>
              <w:rPr>
                <w:b/>
              </w:rPr>
            </w:pPr>
          </w:p>
        </w:tc>
        <w:tc>
          <w:tcPr>
            <w:tcW w:w="406" w:type="dxa"/>
            <w:gridSpan w:val="2"/>
          </w:tcPr>
          <w:p w14:paraId="5CABCA07" w14:textId="77777777" w:rsidR="00C11AAF" w:rsidRPr="009079F8" w:rsidRDefault="00225FDA" w:rsidP="00225FDA">
            <w:pPr>
              <w:pStyle w:val="pqiTabBody"/>
              <w:rPr>
                <w:i/>
              </w:rPr>
            </w:pPr>
            <w:r>
              <w:rPr>
                <w:i/>
              </w:rPr>
              <w:t>b</w:t>
            </w:r>
          </w:p>
        </w:tc>
        <w:tc>
          <w:tcPr>
            <w:tcW w:w="3577" w:type="dxa"/>
            <w:gridSpan w:val="3"/>
          </w:tcPr>
          <w:p w14:paraId="45724636" w14:textId="77777777" w:rsidR="00C11AAF" w:rsidRDefault="00C11AAF" w:rsidP="00F23355">
            <w:pPr>
              <w:pStyle w:val="pqiTabBody"/>
            </w:pPr>
            <w:r w:rsidRPr="009079F8">
              <w:t xml:space="preserve">Nazwa podmiotu </w:t>
            </w:r>
          </w:p>
          <w:p w14:paraId="4BFC4D06" w14:textId="77777777" w:rsidR="00C11AAF" w:rsidRPr="009079F8" w:rsidRDefault="00C11AAF" w:rsidP="00F23355">
            <w:pPr>
              <w:pStyle w:val="pqiTabBody"/>
            </w:pPr>
            <w:r>
              <w:rPr>
                <w:rFonts w:ascii="Courier New" w:hAnsi="Courier New" w:cs="Courier New"/>
                <w:noProof/>
                <w:color w:val="0000FF"/>
              </w:rPr>
              <w:t>TraderName</w:t>
            </w:r>
          </w:p>
        </w:tc>
        <w:tc>
          <w:tcPr>
            <w:tcW w:w="391" w:type="dxa"/>
          </w:tcPr>
          <w:p w14:paraId="2923BCFE" w14:textId="77777777" w:rsidR="00C11AAF" w:rsidRPr="009079F8" w:rsidRDefault="00C11AAF" w:rsidP="00F23355">
            <w:pPr>
              <w:pStyle w:val="pqiTabBody"/>
            </w:pPr>
            <w:r w:rsidRPr="009079F8">
              <w:t>R</w:t>
            </w:r>
          </w:p>
        </w:tc>
        <w:tc>
          <w:tcPr>
            <w:tcW w:w="2071" w:type="dxa"/>
            <w:gridSpan w:val="5"/>
          </w:tcPr>
          <w:p w14:paraId="5B161FA2" w14:textId="77777777" w:rsidR="00C11AAF" w:rsidRPr="009079F8" w:rsidRDefault="00C11AAF" w:rsidP="00F23355">
            <w:pPr>
              <w:pStyle w:val="pqiTabBody"/>
            </w:pPr>
          </w:p>
        </w:tc>
        <w:tc>
          <w:tcPr>
            <w:tcW w:w="4575" w:type="dxa"/>
            <w:gridSpan w:val="2"/>
          </w:tcPr>
          <w:p w14:paraId="7AC86F00" w14:textId="77777777" w:rsidR="00C11AAF" w:rsidRPr="009079F8" w:rsidRDefault="00C11AAF" w:rsidP="00F23355">
            <w:pPr>
              <w:pStyle w:val="pqiTabBody"/>
            </w:pPr>
          </w:p>
        </w:tc>
        <w:tc>
          <w:tcPr>
            <w:tcW w:w="1877" w:type="dxa"/>
            <w:gridSpan w:val="5"/>
          </w:tcPr>
          <w:p w14:paraId="76575B71" w14:textId="77777777" w:rsidR="00C11AAF" w:rsidRPr="009079F8" w:rsidRDefault="00C11AAF" w:rsidP="00F23355">
            <w:pPr>
              <w:pStyle w:val="pqiTabBody"/>
            </w:pPr>
            <w:r w:rsidRPr="009079F8">
              <w:t>an..182</w:t>
            </w:r>
          </w:p>
        </w:tc>
      </w:tr>
      <w:tr w:rsidR="00C11AAF" w:rsidRPr="009079F8" w14:paraId="74E40851" w14:textId="77777777" w:rsidTr="00F23355">
        <w:tc>
          <w:tcPr>
            <w:tcW w:w="394" w:type="dxa"/>
          </w:tcPr>
          <w:p w14:paraId="32E2A49F" w14:textId="77777777" w:rsidR="00C11AAF" w:rsidRPr="009079F8" w:rsidRDefault="00C11AAF" w:rsidP="00F23355">
            <w:pPr>
              <w:pStyle w:val="pqiTabBody"/>
              <w:rPr>
                <w:b/>
              </w:rPr>
            </w:pPr>
          </w:p>
        </w:tc>
        <w:tc>
          <w:tcPr>
            <w:tcW w:w="406" w:type="dxa"/>
            <w:gridSpan w:val="2"/>
          </w:tcPr>
          <w:p w14:paraId="3BD23BAF" w14:textId="77777777" w:rsidR="00C11AAF" w:rsidRPr="009079F8" w:rsidRDefault="00225FDA" w:rsidP="00225FDA">
            <w:pPr>
              <w:pStyle w:val="pqiTabBody"/>
              <w:rPr>
                <w:i/>
              </w:rPr>
            </w:pPr>
            <w:r>
              <w:rPr>
                <w:i/>
              </w:rPr>
              <w:t>c</w:t>
            </w:r>
          </w:p>
        </w:tc>
        <w:tc>
          <w:tcPr>
            <w:tcW w:w="3577" w:type="dxa"/>
            <w:gridSpan w:val="3"/>
          </w:tcPr>
          <w:p w14:paraId="0B486CD6" w14:textId="77777777" w:rsidR="00C11AAF" w:rsidRDefault="00C11AAF" w:rsidP="00F23355">
            <w:pPr>
              <w:pStyle w:val="pqiTabBody"/>
            </w:pPr>
            <w:r w:rsidRPr="009079F8">
              <w:t>Ulica</w:t>
            </w:r>
          </w:p>
          <w:p w14:paraId="7484136C" w14:textId="77777777" w:rsidR="00C11AAF" w:rsidRPr="009079F8" w:rsidRDefault="00C11AAF" w:rsidP="00F23355">
            <w:pPr>
              <w:pStyle w:val="pqiTabBody"/>
            </w:pPr>
            <w:r>
              <w:rPr>
                <w:rFonts w:ascii="Courier New" w:hAnsi="Courier New" w:cs="Courier New"/>
                <w:noProof/>
                <w:color w:val="0000FF"/>
              </w:rPr>
              <w:t>StreetName</w:t>
            </w:r>
          </w:p>
        </w:tc>
        <w:tc>
          <w:tcPr>
            <w:tcW w:w="391" w:type="dxa"/>
          </w:tcPr>
          <w:p w14:paraId="09EA1398" w14:textId="77777777" w:rsidR="00C11AAF" w:rsidRPr="009079F8" w:rsidRDefault="00C11AAF" w:rsidP="00F23355">
            <w:pPr>
              <w:pStyle w:val="pqiTabBody"/>
            </w:pPr>
            <w:r w:rsidRPr="009079F8">
              <w:t>R</w:t>
            </w:r>
          </w:p>
        </w:tc>
        <w:tc>
          <w:tcPr>
            <w:tcW w:w="2071" w:type="dxa"/>
            <w:gridSpan w:val="5"/>
          </w:tcPr>
          <w:p w14:paraId="73FE5D59" w14:textId="77777777" w:rsidR="00C11AAF" w:rsidRPr="009079F8" w:rsidRDefault="00C11AAF" w:rsidP="00F23355">
            <w:pPr>
              <w:pStyle w:val="pqiTabBody"/>
            </w:pPr>
          </w:p>
        </w:tc>
        <w:tc>
          <w:tcPr>
            <w:tcW w:w="4575" w:type="dxa"/>
            <w:gridSpan w:val="2"/>
          </w:tcPr>
          <w:p w14:paraId="005002D7" w14:textId="77777777" w:rsidR="00C11AAF" w:rsidRPr="009079F8" w:rsidRDefault="00C11AAF" w:rsidP="00F23355">
            <w:pPr>
              <w:pStyle w:val="pqiTabBody"/>
            </w:pPr>
          </w:p>
        </w:tc>
        <w:tc>
          <w:tcPr>
            <w:tcW w:w="1877" w:type="dxa"/>
            <w:gridSpan w:val="5"/>
          </w:tcPr>
          <w:p w14:paraId="1889ADFA" w14:textId="77777777" w:rsidR="00C11AAF" w:rsidRPr="009079F8" w:rsidRDefault="00C11AAF" w:rsidP="00F23355">
            <w:pPr>
              <w:pStyle w:val="pqiTabBody"/>
            </w:pPr>
            <w:r w:rsidRPr="009079F8">
              <w:t>an..65</w:t>
            </w:r>
          </w:p>
        </w:tc>
      </w:tr>
      <w:tr w:rsidR="00C11AAF" w:rsidRPr="009079F8" w14:paraId="7CA15FC1" w14:textId="77777777" w:rsidTr="00F23355">
        <w:tc>
          <w:tcPr>
            <w:tcW w:w="394" w:type="dxa"/>
          </w:tcPr>
          <w:p w14:paraId="6B1FF1FB" w14:textId="77777777" w:rsidR="00C11AAF" w:rsidRPr="009079F8" w:rsidRDefault="00C11AAF" w:rsidP="00F23355">
            <w:pPr>
              <w:pStyle w:val="pqiTabBody"/>
              <w:rPr>
                <w:b/>
              </w:rPr>
            </w:pPr>
          </w:p>
        </w:tc>
        <w:tc>
          <w:tcPr>
            <w:tcW w:w="406" w:type="dxa"/>
            <w:gridSpan w:val="2"/>
          </w:tcPr>
          <w:p w14:paraId="43932571" w14:textId="77777777" w:rsidR="00C11AAF" w:rsidRPr="009079F8" w:rsidRDefault="00225FDA" w:rsidP="00225FDA">
            <w:pPr>
              <w:pStyle w:val="pqiTabBody"/>
              <w:rPr>
                <w:i/>
              </w:rPr>
            </w:pPr>
            <w:r>
              <w:rPr>
                <w:i/>
              </w:rPr>
              <w:t>d</w:t>
            </w:r>
          </w:p>
        </w:tc>
        <w:tc>
          <w:tcPr>
            <w:tcW w:w="3577" w:type="dxa"/>
            <w:gridSpan w:val="3"/>
          </w:tcPr>
          <w:p w14:paraId="7F10323E" w14:textId="77777777" w:rsidR="00C11AAF" w:rsidRDefault="00C11AAF" w:rsidP="00F23355">
            <w:pPr>
              <w:pStyle w:val="pqiTabBody"/>
            </w:pPr>
            <w:r w:rsidRPr="009079F8">
              <w:t>Numer domu</w:t>
            </w:r>
          </w:p>
          <w:p w14:paraId="2B647EB1" w14:textId="77777777" w:rsidR="00C11AAF" w:rsidRPr="009079F8" w:rsidRDefault="00C11AAF" w:rsidP="00F23355">
            <w:pPr>
              <w:pStyle w:val="pqiTabBody"/>
            </w:pPr>
            <w:r>
              <w:rPr>
                <w:rFonts w:ascii="Courier New" w:hAnsi="Courier New" w:cs="Courier New"/>
                <w:noProof/>
                <w:color w:val="0000FF"/>
              </w:rPr>
              <w:t>StreetNumber</w:t>
            </w:r>
          </w:p>
        </w:tc>
        <w:tc>
          <w:tcPr>
            <w:tcW w:w="391" w:type="dxa"/>
          </w:tcPr>
          <w:p w14:paraId="495D240B" w14:textId="77777777" w:rsidR="00C11AAF" w:rsidRPr="009079F8" w:rsidRDefault="00C11AAF" w:rsidP="00F23355">
            <w:pPr>
              <w:pStyle w:val="pqiTabBody"/>
            </w:pPr>
            <w:r w:rsidRPr="009079F8">
              <w:t>O</w:t>
            </w:r>
          </w:p>
        </w:tc>
        <w:tc>
          <w:tcPr>
            <w:tcW w:w="2071" w:type="dxa"/>
            <w:gridSpan w:val="5"/>
          </w:tcPr>
          <w:p w14:paraId="153C8860" w14:textId="77777777" w:rsidR="00C11AAF" w:rsidRPr="009079F8" w:rsidRDefault="00C11AAF" w:rsidP="00F23355">
            <w:pPr>
              <w:pStyle w:val="pqiTabBody"/>
            </w:pPr>
          </w:p>
        </w:tc>
        <w:tc>
          <w:tcPr>
            <w:tcW w:w="4575" w:type="dxa"/>
            <w:gridSpan w:val="2"/>
          </w:tcPr>
          <w:p w14:paraId="4E487E33" w14:textId="77777777" w:rsidR="00C11AAF" w:rsidRPr="009079F8" w:rsidRDefault="00C11AAF" w:rsidP="00F23355">
            <w:pPr>
              <w:pStyle w:val="pqiTabBody"/>
            </w:pPr>
          </w:p>
        </w:tc>
        <w:tc>
          <w:tcPr>
            <w:tcW w:w="1877" w:type="dxa"/>
            <w:gridSpan w:val="5"/>
          </w:tcPr>
          <w:p w14:paraId="4E1E54A0" w14:textId="77777777" w:rsidR="00C11AAF" w:rsidRPr="009079F8" w:rsidRDefault="00C11AAF" w:rsidP="00F23355">
            <w:pPr>
              <w:pStyle w:val="pqiTabBody"/>
            </w:pPr>
            <w:r w:rsidRPr="009079F8">
              <w:t>an..11</w:t>
            </w:r>
          </w:p>
        </w:tc>
      </w:tr>
      <w:tr w:rsidR="00C11AAF" w:rsidRPr="009079F8" w14:paraId="3C685BA5" w14:textId="77777777" w:rsidTr="00F23355">
        <w:tc>
          <w:tcPr>
            <w:tcW w:w="394" w:type="dxa"/>
          </w:tcPr>
          <w:p w14:paraId="55E362F4" w14:textId="77777777" w:rsidR="00C11AAF" w:rsidRPr="009079F8" w:rsidRDefault="00C11AAF" w:rsidP="00F23355">
            <w:pPr>
              <w:pStyle w:val="pqiTabBody"/>
              <w:rPr>
                <w:b/>
              </w:rPr>
            </w:pPr>
          </w:p>
        </w:tc>
        <w:tc>
          <w:tcPr>
            <w:tcW w:w="406" w:type="dxa"/>
            <w:gridSpan w:val="2"/>
          </w:tcPr>
          <w:p w14:paraId="0F57FD97" w14:textId="77777777" w:rsidR="00C11AAF" w:rsidRPr="009079F8" w:rsidRDefault="00225FDA" w:rsidP="00225FDA">
            <w:pPr>
              <w:pStyle w:val="pqiTabBody"/>
              <w:rPr>
                <w:i/>
              </w:rPr>
            </w:pPr>
            <w:r>
              <w:rPr>
                <w:i/>
              </w:rPr>
              <w:t>e</w:t>
            </w:r>
          </w:p>
        </w:tc>
        <w:tc>
          <w:tcPr>
            <w:tcW w:w="3577" w:type="dxa"/>
            <w:gridSpan w:val="3"/>
          </w:tcPr>
          <w:p w14:paraId="3DA84041" w14:textId="77777777" w:rsidR="00C11AAF" w:rsidRDefault="00C11AAF" w:rsidP="00F23355">
            <w:pPr>
              <w:pStyle w:val="pqiTabBody"/>
            </w:pPr>
            <w:r w:rsidRPr="009079F8">
              <w:t>Kod pocztowy</w:t>
            </w:r>
          </w:p>
          <w:p w14:paraId="7AB5D281" w14:textId="77777777" w:rsidR="00C11AAF" w:rsidRPr="009079F8" w:rsidRDefault="00C11AAF" w:rsidP="00F23355">
            <w:pPr>
              <w:pStyle w:val="pqiTabBody"/>
            </w:pPr>
            <w:r>
              <w:rPr>
                <w:rFonts w:ascii="Courier New" w:hAnsi="Courier New" w:cs="Courier New"/>
                <w:noProof/>
                <w:color w:val="0000FF"/>
              </w:rPr>
              <w:t>Postcode</w:t>
            </w:r>
          </w:p>
        </w:tc>
        <w:tc>
          <w:tcPr>
            <w:tcW w:w="391" w:type="dxa"/>
          </w:tcPr>
          <w:p w14:paraId="2C599759" w14:textId="77777777" w:rsidR="00C11AAF" w:rsidRPr="009079F8" w:rsidRDefault="00C11AAF" w:rsidP="00F23355">
            <w:pPr>
              <w:pStyle w:val="pqiTabBody"/>
            </w:pPr>
            <w:r w:rsidRPr="009079F8">
              <w:t>R</w:t>
            </w:r>
          </w:p>
        </w:tc>
        <w:tc>
          <w:tcPr>
            <w:tcW w:w="2071" w:type="dxa"/>
            <w:gridSpan w:val="5"/>
          </w:tcPr>
          <w:p w14:paraId="04100E2C" w14:textId="77777777" w:rsidR="00C11AAF" w:rsidRPr="009079F8" w:rsidRDefault="00C11AAF" w:rsidP="00F23355">
            <w:pPr>
              <w:pStyle w:val="pqiTabBody"/>
            </w:pPr>
          </w:p>
        </w:tc>
        <w:tc>
          <w:tcPr>
            <w:tcW w:w="4575" w:type="dxa"/>
            <w:gridSpan w:val="2"/>
          </w:tcPr>
          <w:p w14:paraId="76FC637B" w14:textId="77777777" w:rsidR="00C11AAF" w:rsidRPr="009079F8" w:rsidRDefault="00C11AAF" w:rsidP="00F23355">
            <w:pPr>
              <w:pStyle w:val="pqiTabBody"/>
            </w:pPr>
          </w:p>
        </w:tc>
        <w:tc>
          <w:tcPr>
            <w:tcW w:w="1877" w:type="dxa"/>
            <w:gridSpan w:val="5"/>
          </w:tcPr>
          <w:p w14:paraId="4B815A0C" w14:textId="77777777" w:rsidR="00C11AAF" w:rsidRPr="009079F8" w:rsidRDefault="00C11AAF" w:rsidP="00F23355">
            <w:pPr>
              <w:pStyle w:val="pqiTabBody"/>
            </w:pPr>
            <w:r w:rsidRPr="009079F8">
              <w:t>an..10</w:t>
            </w:r>
          </w:p>
        </w:tc>
      </w:tr>
      <w:tr w:rsidR="00C11AAF" w:rsidRPr="009079F8" w14:paraId="5E652B30" w14:textId="77777777" w:rsidTr="00F23355">
        <w:tc>
          <w:tcPr>
            <w:tcW w:w="394" w:type="dxa"/>
          </w:tcPr>
          <w:p w14:paraId="0A90A841" w14:textId="77777777" w:rsidR="00C11AAF" w:rsidRPr="009079F8" w:rsidRDefault="00C11AAF" w:rsidP="00F23355">
            <w:pPr>
              <w:pStyle w:val="pqiTabBody"/>
              <w:rPr>
                <w:b/>
              </w:rPr>
            </w:pPr>
          </w:p>
        </w:tc>
        <w:tc>
          <w:tcPr>
            <w:tcW w:w="406" w:type="dxa"/>
            <w:gridSpan w:val="2"/>
          </w:tcPr>
          <w:p w14:paraId="6A937AE3" w14:textId="77777777" w:rsidR="00C11AAF" w:rsidRPr="009079F8" w:rsidRDefault="00225FDA" w:rsidP="00225FDA">
            <w:pPr>
              <w:pStyle w:val="pqiTabBody"/>
              <w:rPr>
                <w:i/>
              </w:rPr>
            </w:pPr>
            <w:r>
              <w:rPr>
                <w:i/>
              </w:rPr>
              <w:t>f</w:t>
            </w:r>
          </w:p>
        </w:tc>
        <w:tc>
          <w:tcPr>
            <w:tcW w:w="3577" w:type="dxa"/>
            <w:gridSpan w:val="3"/>
          </w:tcPr>
          <w:p w14:paraId="36DE35ED" w14:textId="77777777" w:rsidR="00C11AAF" w:rsidRDefault="00C11AAF" w:rsidP="00F23355">
            <w:pPr>
              <w:pStyle w:val="pqiTabBody"/>
            </w:pPr>
            <w:r w:rsidRPr="009079F8">
              <w:t>Miejscowość</w:t>
            </w:r>
          </w:p>
          <w:p w14:paraId="05C78850" w14:textId="77777777" w:rsidR="00C11AAF" w:rsidRPr="009079F8" w:rsidRDefault="00C11AAF" w:rsidP="00F23355">
            <w:pPr>
              <w:pStyle w:val="pqiTabBody"/>
            </w:pPr>
            <w:r>
              <w:rPr>
                <w:rFonts w:ascii="Courier New" w:hAnsi="Courier New" w:cs="Courier New"/>
                <w:noProof/>
                <w:color w:val="0000FF"/>
              </w:rPr>
              <w:t>City</w:t>
            </w:r>
          </w:p>
        </w:tc>
        <w:tc>
          <w:tcPr>
            <w:tcW w:w="391" w:type="dxa"/>
          </w:tcPr>
          <w:p w14:paraId="52C515EA" w14:textId="77777777" w:rsidR="00C11AAF" w:rsidRPr="009079F8" w:rsidRDefault="00C11AAF" w:rsidP="00F23355">
            <w:pPr>
              <w:pStyle w:val="pqiTabBody"/>
            </w:pPr>
            <w:r w:rsidRPr="009079F8">
              <w:t>R</w:t>
            </w:r>
          </w:p>
        </w:tc>
        <w:tc>
          <w:tcPr>
            <w:tcW w:w="2071" w:type="dxa"/>
            <w:gridSpan w:val="5"/>
          </w:tcPr>
          <w:p w14:paraId="6DE69C54" w14:textId="77777777" w:rsidR="00C11AAF" w:rsidRPr="009079F8" w:rsidRDefault="00C11AAF" w:rsidP="00F23355">
            <w:pPr>
              <w:pStyle w:val="pqiTabBody"/>
            </w:pPr>
          </w:p>
        </w:tc>
        <w:tc>
          <w:tcPr>
            <w:tcW w:w="4575" w:type="dxa"/>
            <w:gridSpan w:val="2"/>
          </w:tcPr>
          <w:p w14:paraId="4308390D" w14:textId="77777777" w:rsidR="00C11AAF" w:rsidRPr="009079F8" w:rsidRDefault="00C11AAF" w:rsidP="00F23355">
            <w:pPr>
              <w:pStyle w:val="pqiTabBody"/>
            </w:pPr>
          </w:p>
        </w:tc>
        <w:tc>
          <w:tcPr>
            <w:tcW w:w="1877" w:type="dxa"/>
            <w:gridSpan w:val="5"/>
          </w:tcPr>
          <w:p w14:paraId="2D818F5A" w14:textId="77777777" w:rsidR="00C11AAF" w:rsidRPr="009079F8" w:rsidRDefault="00C11AAF" w:rsidP="00F23355">
            <w:pPr>
              <w:pStyle w:val="pqiTabBody"/>
            </w:pPr>
            <w:r w:rsidRPr="009079F8">
              <w:t>an..50</w:t>
            </w:r>
          </w:p>
        </w:tc>
      </w:tr>
      <w:tr w:rsidR="00225FDA" w:rsidRPr="00447A40" w14:paraId="7F251807" w14:textId="77777777" w:rsidTr="00B824BD">
        <w:tc>
          <w:tcPr>
            <w:tcW w:w="394" w:type="dxa"/>
            <w:tcBorders>
              <w:top w:val="single" w:sz="2" w:space="0" w:color="auto"/>
              <w:left w:val="single" w:sz="2" w:space="0" w:color="auto"/>
              <w:bottom w:val="single" w:sz="2" w:space="0" w:color="auto"/>
              <w:right w:val="single" w:sz="2" w:space="0" w:color="auto"/>
            </w:tcBorders>
          </w:tcPr>
          <w:p w14:paraId="6A36B2D1" w14:textId="77777777" w:rsidR="00225FDA" w:rsidRPr="009079F8" w:rsidRDefault="00225FDA" w:rsidP="00B824BD">
            <w:pPr>
              <w:pStyle w:val="pqiTabBody"/>
              <w:rPr>
                <w:b/>
              </w:rPr>
            </w:pPr>
          </w:p>
        </w:tc>
        <w:tc>
          <w:tcPr>
            <w:tcW w:w="406" w:type="dxa"/>
            <w:gridSpan w:val="2"/>
            <w:tcBorders>
              <w:top w:val="single" w:sz="2" w:space="0" w:color="auto"/>
              <w:left w:val="single" w:sz="2" w:space="0" w:color="auto"/>
              <w:bottom w:val="single" w:sz="2" w:space="0" w:color="auto"/>
              <w:right w:val="single" w:sz="2" w:space="0" w:color="auto"/>
            </w:tcBorders>
          </w:tcPr>
          <w:p w14:paraId="4F76E8B9" w14:textId="77777777" w:rsidR="00225FDA" w:rsidRPr="009079F8" w:rsidRDefault="00225FDA" w:rsidP="00B824BD">
            <w:pPr>
              <w:pStyle w:val="pqiTabBody"/>
              <w:rPr>
                <w:i/>
              </w:rPr>
            </w:pPr>
            <w:r>
              <w:rPr>
                <w:i/>
              </w:rPr>
              <w:t>g</w:t>
            </w:r>
          </w:p>
        </w:tc>
        <w:tc>
          <w:tcPr>
            <w:tcW w:w="3577" w:type="dxa"/>
            <w:gridSpan w:val="3"/>
            <w:tcBorders>
              <w:top w:val="single" w:sz="2" w:space="0" w:color="auto"/>
              <w:left w:val="single" w:sz="2" w:space="0" w:color="auto"/>
              <w:bottom w:val="single" w:sz="2" w:space="0" w:color="auto"/>
              <w:right w:val="single" w:sz="2" w:space="0" w:color="auto"/>
            </w:tcBorders>
          </w:tcPr>
          <w:p w14:paraId="1FCAD128" w14:textId="77777777" w:rsidR="00225FDA" w:rsidRDefault="00225FDA" w:rsidP="00B824BD">
            <w:pPr>
              <w:pStyle w:val="pqiTabBody"/>
            </w:pPr>
            <w:r>
              <w:t>Identyfikacja podmiotu – numer EORI</w:t>
            </w:r>
          </w:p>
          <w:p w14:paraId="42C6BE1A" w14:textId="77777777" w:rsidR="00225FDA" w:rsidRPr="009079F8" w:rsidRDefault="00225FDA" w:rsidP="00B824BD">
            <w:pPr>
              <w:pStyle w:val="pqiTabBody"/>
            </w:pPr>
            <w:proofErr w:type="spellStart"/>
            <w:r w:rsidRPr="000076A8">
              <w:t>EoriNumber</w:t>
            </w:r>
            <w:proofErr w:type="spellEnd"/>
          </w:p>
        </w:tc>
        <w:tc>
          <w:tcPr>
            <w:tcW w:w="391" w:type="dxa"/>
            <w:tcBorders>
              <w:top w:val="single" w:sz="2" w:space="0" w:color="auto"/>
              <w:left w:val="single" w:sz="2" w:space="0" w:color="auto"/>
              <w:bottom w:val="single" w:sz="2" w:space="0" w:color="auto"/>
              <w:right w:val="single" w:sz="2" w:space="0" w:color="auto"/>
            </w:tcBorders>
          </w:tcPr>
          <w:p w14:paraId="5D77CBBA" w14:textId="77777777" w:rsidR="00225FDA" w:rsidRPr="009079F8" w:rsidRDefault="00225FDA" w:rsidP="00B824BD">
            <w:pPr>
              <w:pStyle w:val="pqiTabBody"/>
            </w:pPr>
            <w:r>
              <w:t>C</w:t>
            </w:r>
          </w:p>
        </w:tc>
        <w:tc>
          <w:tcPr>
            <w:tcW w:w="2071" w:type="dxa"/>
            <w:gridSpan w:val="5"/>
            <w:tcBorders>
              <w:top w:val="single" w:sz="2" w:space="0" w:color="auto"/>
              <w:left w:val="single" w:sz="2" w:space="0" w:color="auto"/>
              <w:bottom w:val="single" w:sz="2" w:space="0" w:color="auto"/>
              <w:right w:val="single" w:sz="2" w:space="0" w:color="auto"/>
            </w:tcBorders>
          </w:tcPr>
          <w:p w14:paraId="57CF8811" w14:textId="77777777" w:rsidR="00225FDA" w:rsidRPr="009079F8" w:rsidRDefault="00225FDA" w:rsidP="00B824BD">
            <w:pPr>
              <w:pStyle w:val="pqiTabBody"/>
            </w:pPr>
            <w:r>
              <w:t xml:space="preserve">„O” jeśli kod rodzaju miejsca przeznaczenia: 6, w </w:t>
            </w:r>
            <w:r>
              <w:lastRenderedPageBreak/>
              <w:t>przeciwnym razie nie stosuje się</w:t>
            </w:r>
          </w:p>
        </w:tc>
        <w:tc>
          <w:tcPr>
            <w:tcW w:w="4575" w:type="dxa"/>
            <w:gridSpan w:val="2"/>
            <w:tcBorders>
              <w:top w:val="single" w:sz="2" w:space="0" w:color="auto"/>
              <w:left w:val="single" w:sz="2" w:space="0" w:color="auto"/>
              <w:bottom w:val="single" w:sz="2" w:space="0" w:color="auto"/>
              <w:right w:val="single" w:sz="2" w:space="0" w:color="auto"/>
            </w:tcBorders>
          </w:tcPr>
          <w:p w14:paraId="4FA3EAC9" w14:textId="77777777" w:rsidR="00225FDA" w:rsidRPr="009079F8" w:rsidRDefault="00225FDA" w:rsidP="00B824BD">
            <w:pPr>
              <w:pStyle w:val="pqiTabBody"/>
            </w:pPr>
          </w:p>
        </w:tc>
        <w:tc>
          <w:tcPr>
            <w:tcW w:w="1877" w:type="dxa"/>
            <w:gridSpan w:val="5"/>
            <w:tcBorders>
              <w:top w:val="single" w:sz="2" w:space="0" w:color="auto"/>
              <w:left w:val="single" w:sz="2" w:space="0" w:color="auto"/>
              <w:bottom w:val="single" w:sz="2" w:space="0" w:color="auto"/>
              <w:right w:val="single" w:sz="2" w:space="0" w:color="auto"/>
            </w:tcBorders>
          </w:tcPr>
          <w:p w14:paraId="5E730F76" w14:textId="77777777" w:rsidR="00225FDA" w:rsidRPr="000076A8" w:rsidRDefault="00225FDA" w:rsidP="00B824BD">
            <w:pPr>
              <w:pStyle w:val="pqiTabBody"/>
            </w:pPr>
            <w:r w:rsidRPr="000076A8">
              <w:t>an..17</w:t>
            </w:r>
          </w:p>
        </w:tc>
      </w:tr>
      <w:tr w:rsidR="00C11AAF" w:rsidRPr="009079F8" w14:paraId="5604C365" w14:textId="77777777" w:rsidTr="00F23355">
        <w:tc>
          <w:tcPr>
            <w:tcW w:w="800" w:type="dxa"/>
            <w:gridSpan w:val="3"/>
          </w:tcPr>
          <w:p w14:paraId="4D17AF8A" w14:textId="77777777" w:rsidR="00C11AAF" w:rsidRPr="009079F8" w:rsidRDefault="00C11AAF" w:rsidP="00F23355">
            <w:pPr>
              <w:pStyle w:val="pqiTabHead"/>
            </w:pPr>
            <w:r>
              <w:t>6</w:t>
            </w:r>
          </w:p>
        </w:tc>
        <w:tc>
          <w:tcPr>
            <w:tcW w:w="3577" w:type="dxa"/>
            <w:gridSpan w:val="3"/>
          </w:tcPr>
          <w:p w14:paraId="20B629A9" w14:textId="77777777" w:rsidR="00C11AAF" w:rsidRDefault="00C11AAF" w:rsidP="00F23355">
            <w:pPr>
              <w:pStyle w:val="pqiTabHead"/>
            </w:pPr>
            <w:r w:rsidRPr="009079F8">
              <w:t xml:space="preserve">UZUPEŁNIENIE – PODMIOT </w:t>
            </w:r>
            <w:r>
              <w:t>O</w:t>
            </w:r>
            <w:r w:rsidRPr="009079F8">
              <w:t>dbi</w:t>
            </w:r>
            <w:r>
              <w:t>e</w:t>
            </w:r>
            <w:r w:rsidRPr="009079F8">
              <w:t>r</w:t>
            </w:r>
            <w:r>
              <w:t>ają</w:t>
            </w:r>
            <w:r w:rsidRPr="009079F8">
              <w:t>c</w:t>
            </w:r>
            <w:r>
              <w:t>y</w:t>
            </w:r>
          </w:p>
          <w:p w14:paraId="0768FAC9" w14:textId="77777777" w:rsidR="00C11AAF" w:rsidRPr="009079F8" w:rsidRDefault="00C11AAF" w:rsidP="00F23355">
            <w:pPr>
              <w:pStyle w:val="pqiTabHead"/>
            </w:pPr>
            <w:r>
              <w:rPr>
                <w:rFonts w:ascii="Courier New" w:hAnsi="Courier New" w:cs="Courier New"/>
                <w:noProof/>
                <w:color w:val="0000FF"/>
              </w:rPr>
              <w:t>ComplementConsigneeTrader</w:t>
            </w:r>
          </w:p>
        </w:tc>
        <w:tc>
          <w:tcPr>
            <w:tcW w:w="391" w:type="dxa"/>
          </w:tcPr>
          <w:p w14:paraId="6169A1F2" w14:textId="77777777" w:rsidR="00C11AAF" w:rsidRPr="009079F8" w:rsidRDefault="00C11AAF" w:rsidP="00F23355">
            <w:pPr>
              <w:pStyle w:val="pqiTabHead"/>
            </w:pPr>
            <w:r>
              <w:t>D</w:t>
            </w:r>
          </w:p>
        </w:tc>
        <w:tc>
          <w:tcPr>
            <w:tcW w:w="2071" w:type="dxa"/>
            <w:gridSpan w:val="5"/>
          </w:tcPr>
          <w:p w14:paraId="2C76B235" w14:textId="77777777" w:rsidR="00C11AAF" w:rsidRPr="009079F8" w:rsidRDefault="00C11AAF" w:rsidP="00F23355">
            <w:pPr>
              <w:pStyle w:val="pqiTabHead"/>
            </w:pPr>
            <w:r w:rsidRPr="009079F8">
              <w:t>„R” dla kodu rodzaju miejsca przeznaczenia 5.</w:t>
            </w:r>
          </w:p>
          <w:p w14:paraId="609F674E" w14:textId="77777777" w:rsidR="00C11AAF" w:rsidRDefault="00C11AAF" w:rsidP="00F23355">
            <w:pPr>
              <w:pStyle w:val="pqiTabHead"/>
            </w:pPr>
            <w:r>
              <w:t>Dla pozostałych kodów</w:t>
            </w:r>
            <w:r w:rsidRPr="009079F8">
              <w:t xml:space="preserve"> rodzaju miejsca przeznaczenia</w:t>
            </w:r>
            <w:r>
              <w:t xml:space="preserve"> nie stosuje się.</w:t>
            </w:r>
          </w:p>
          <w:p w14:paraId="5E4B032F" w14:textId="77777777" w:rsidR="00C11AAF" w:rsidRPr="009079F8" w:rsidRDefault="00C11AAF" w:rsidP="00F23355">
            <w:pPr>
              <w:pStyle w:val="pqiTabHead"/>
            </w:pPr>
            <w:r w:rsidRPr="009079F8">
              <w:t>(Zob. kody rodzaj</w:t>
            </w:r>
            <w:r>
              <w:t>u miejsca przeznaczenia w polu 1</w:t>
            </w:r>
            <w:r w:rsidRPr="009079F8">
              <w:t>a)</w:t>
            </w:r>
          </w:p>
        </w:tc>
        <w:tc>
          <w:tcPr>
            <w:tcW w:w="4575" w:type="dxa"/>
            <w:gridSpan w:val="2"/>
          </w:tcPr>
          <w:p w14:paraId="7EC618D5" w14:textId="77777777" w:rsidR="00C11AAF" w:rsidRPr="009079F8" w:rsidRDefault="00C11AAF" w:rsidP="00F23355">
            <w:pPr>
              <w:pStyle w:val="pqiTabHead"/>
            </w:pPr>
          </w:p>
        </w:tc>
        <w:tc>
          <w:tcPr>
            <w:tcW w:w="1877" w:type="dxa"/>
            <w:gridSpan w:val="5"/>
          </w:tcPr>
          <w:p w14:paraId="10B39FC3" w14:textId="77777777" w:rsidR="00C11AAF" w:rsidRPr="009079F8" w:rsidRDefault="00C11AAF" w:rsidP="00F23355">
            <w:pPr>
              <w:pStyle w:val="pqiTabHead"/>
            </w:pPr>
            <w:r>
              <w:t>1x</w:t>
            </w:r>
          </w:p>
        </w:tc>
      </w:tr>
      <w:tr w:rsidR="00C11AAF" w:rsidRPr="009079F8" w14:paraId="7202C1EF" w14:textId="77777777" w:rsidTr="00F23355">
        <w:tc>
          <w:tcPr>
            <w:tcW w:w="394" w:type="dxa"/>
          </w:tcPr>
          <w:p w14:paraId="0FC8E571" w14:textId="77777777" w:rsidR="00C11AAF" w:rsidRPr="009079F8" w:rsidRDefault="00C11AAF" w:rsidP="00F23355">
            <w:pPr>
              <w:pStyle w:val="pqiTabBody"/>
              <w:rPr>
                <w:b/>
              </w:rPr>
            </w:pPr>
          </w:p>
        </w:tc>
        <w:tc>
          <w:tcPr>
            <w:tcW w:w="406" w:type="dxa"/>
            <w:gridSpan w:val="2"/>
          </w:tcPr>
          <w:p w14:paraId="2916DB2C" w14:textId="77777777" w:rsidR="00C11AAF" w:rsidRPr="009079F8" w:rsidRDefault="00C11AAF" w:rsidP="00F23355">
            <w:pPr>
              <w:pStyle w:val="pqiTabBody"/>
              <w:rPr>
                <w:i/>
              </w:rPr>
            </w:pPr>
            <w:r w:rsidRPr="009079F8">
              <w:rPr>
                <w:i/>
              </w:rPr>
              <w:t>a</w:t>
            </w:r>
          </w:p>
        </w:tc>
        <w:tc>
          <w:tcPr>
            <w:tcW w:w="3577" w:type="dxa"/>
            <w:gridSpan w:val="3"/>
          </w:tcPr>
          <w:p w14:paraId="6CE2E685" w14:textId="77777777" w:rsidR="00C11AAF" w:rsidRDefault="00C11AAF" w:rsidP="00F23355">
            <w:pPr>
              <w:pStyle w:val="pqiTabBody"/>
            </w:pPr>
            <w:r w:rsidRPr="009079F8">
              <w:t>Kod państwa członkowskiego</w:t>
            </w:r>
          </w:p>
          <w:p w14:paraId="57B27DB7" w14:textId="77777777" w:rsidR="00C11AAF" w:rsidRPr="009079F8" w:rsidRDefault="00C11AAF" w:rsidP="00F23355">
            <w:pPr>
              <w:pStyle w:val="pqiTabBody"/>
            </w:pPr>
            <w:r>
              <w:rPr>
                <w:rFonts w:ascii="Courier New" w:hAnsi="Courier New" w:cs="Courier New"/>
                <w:noProof/>
                <w:color w:val="0000FF"/>
              </w:rPr>
              <w:t>MemberStateCode</w:t>
            </w:r>
          </w:p>
        </w:tc>
        <w:tc>
          <w:tcPr>
            <w:tcW w:w="391" w:type="dxa"/>
          </w:tcPr>
          <w:p w14:paraId="758DC9FE" w14:textId="77777777" w:rsidR="00C11AAF" w:rsidRPr="009079F8" w:rsidRDefault="00C11AAF" w:rsidP="00F23355">
            <w:pPr>
              <w:pStyle w:val="pqiTabBody"/>
            </w:pPr>
            <w:r w:rsidRPr="009079F8">
              <w:t>R</w:t>
            </w:r>
          </w:p>
        </w:tc>
        <w:tc>
          <w:tcPr>
            <w:tcW w:w="2071" w:type="dxa"/>
            <w:gridSpan w:val="5"/>
          </w:tcPr>
          <w:p w14:paraId="5B8B006B" w14:textId="77777777" w:rsidR="00C11AAF" w:rsidRPr="009079F8" w:rsidRDefault="00C11AAF" w:rsidP="00F23355">
            <w:pPr>
              <w:pStyle w:val="pqiTabBody"/>
            </w:pPr>
          </w:p>
        </w:tc>
        <w:tc>
          <w:tcPr>
            <w:tcW w:w="4575" w:type="dxa"/>
            <w:gridSpan w:val="2"/>
          </w:tcPr>
          <w:p w14:paraId="7E9BFF7B" w14:textId="77777777" w:rsidR="00C11AAF" w:rsidRPr="009079F8" w:rsidRDefault="00C11AAF" w:rsidP="00F23355">
            <w:pPr>
              <w:pStyle w:val="pqiTabBody"/>
            </w:pPr>
            <w:r>
              <w:rPr>
                <w:lang w:eastAsia="en-GB"/>
              </w:rPr>
              <w:t>Wartość ze słownika „</w:t>
            </w:r>
            <w:r>
              <w:t>Państwa członkowskie (</w:t>
            </w:r>
            <w:proofErr w:type="spellStart"/>
            <w:r>
              <w:t>Member</w:t>
            </w:r>
            <w:proofErr w:type="spellEnd"/>
            <w:r>
              <w:t xml:space="preserve"> </w:t>
            </w:r>
            <w:proofErr w:type="spellStart"/>
            <w:r>
              <w:t>states</w:t>
            </w:r>
            <w:proofErr w:type="spellEnd"/>
            <w:r>
              <w:t>)</w:t>
            </w:r>
            <w:r>
              <w:rPr>
                <w:lang w:eastAsia="en-GB"/>
              </w:rPr>
              <w:t>”.</w:t>
            </w:r>
          </w:p>
        </w:tc>
        <w:tc>
          <w:tcPr>
            <w:tcW w:w="1877" w:type="dxa"/>
            <w:gridSpan w:val="5"/>
          </w:tcPr>
          <w:p w14:paraId="41A50021" w14:textId="77777777" w:rsidR="00C11AAF" w:rsidRPr="009079F8" w:rsidRDefault="00C11AAF" w:rsidP="00F23355">
            <w:pPr>
              <w:pStyle w:val="pqiTabBody"/>
            </w:pPr>
            <w:r w:rsidRPr="009079F8">
              <w:t>a2</w:t>
            </w:r>
          </w:p>
        </w:tc>
      </w:tr>
      <w:tr w:rsidR="00C11AAF" w:rsidRPr="009079F8" w14:paraId="394A5304" w14:textId="77777777" w:rsidTr="00F23355">
        <w:tc>
          <w:tcPr>
            <w:tcW w:w="394" w:type="dxa"/>
          </w:tcPr>
          <w:p w14:paraId="6ED6E6C2" w14:textId="77777777" w:rsidR="00C11AAF" w:rsidRPr="009079F8" w:rsidRDefault="00C11AAF" w:rsidP="00F23355">
            <w:pPr>
              <w:pStyle w:val="pqiTabBody"/>
              <w:rPr>
                <w:b/>
              </w:rPr>
            </w:pPr>
          </w:p>
        </w:tc>
        <w:tc>
          <w:tcPr>
            <w:tcW w:w="406" w:type="dxa"/>
            <w:gridSpan w:val="2"/>
          </w:tcPr>
          <w:p w14:paraId="455F80E9" w14:textId="77777777" w:rsidR="00C11AAF" w:rsidRPr="009079F8" w:rsidRDefault="00C11AAF" w:rsidP="00F23355">
            <w:pPr>
              <w:pStyle w:val="pqiTabBody"/>
              <w:rPr>
                <w:i/>
              </w:rPr>
            </w:pPr>
            <w:r w:rsidRPr="009079F8">
              <w:rPr>
                <w:i/>
              </w:rPr>
              <w:t>b</w:t>
            </w:r>
          </w:p>
        </w:tc>
        <w:tc>
          <w:tcPr>
            <w:tcW w:w="3577" w:type="dxa"/>
            <w:gridSpan w:val="3"/>
          </w:tcPr>
          <w:p w14:paraId="7BE13BCA" w14:textId="77777777" w:rsidR="00C11AAF" w:rsidRDefault="00C11AAF" w:rsidP="00F23355">
            <w:pPr>
              <w:pStyle w:val="pqiTabBody"/>
            </w:pPr>
            <w:r w:rsidRPr="009079F8">
              <w:t xml:space="preserve">Numer </w:t>
            </w:r>
            <w:r>
              <w:t>S</w:t>
            </w:r>
            <w:r w:rsidRPr="009079F8">
              <w:t>eryjny świadectwa zwolnienia</w:t>
            </w:r>
          </w:p>
          <w:p w14:paraId="0ABFA9B9" w14:textId="77777777" w:rsidR="00C11AAF" w:rsidRDefault="00C11AAF" w:rsidP="00F23355">
            <w:pPr>
              <w:pStyle w:val="pqiTabBody"/>
              <w:rPr>
                <w:rFonts w:ascii="Courier New" w:hAnsi="Courier New" w:cs="Courier New"/>
                <w:noProof/>
                <w:color w:val="0000FF"/>
              </w:rPr>
            </w:pPr>
            <w:r>
              <w:rPr>
                <w:rFonts w:ascii="Courier New" w:hAnsi="Courier New" w:cs="Courier New"/>
                <w:noProof/>
                <w:color w:val="0000FF"/>
              </w:rPr>
              <w:t>SerialNumberOfCertificateOf</w:t>
            </w:r>
          </w:p>
          <w:p w14:paraId="75DEE310" w14:textId="77777777" w:rsidR="00C11AAF" w:rsidRPr="009079F8" w:rsidRDefault="00C11AAF" w:rsidP="00F23355">
            <w:pPr>
              <w:pStyle w:val="pqiTabBody"/>
            </w:pPr>
            <w:r>
              <w:rPr>
                <w:rFonts w:ascii="Courier New" w:hAnsi="Courier New" w:cs="Courier New"/>
                <w:noProof/>
                <w:color w:val="0000FF"/>
              </w:rPr>
              <w:t>Exemption</w:t>
            </w:r>
          </w:p>
        </w:tc>
        <w:tc>
          <w:tcPr>
            <w:tcW w:w="391" w:type="dxa"/>
          </w:tcPr>
          <w:p w14:paraId="02B9DA3F" w14:textId="77777777" w:rsidR="00C11AAF" w:rsidRPr="009079F8" w:rsidRDefault="00C11AAF" w:rsidP="00F23355">
            <w:pPr>
              <w:pStyle w:val="pqiTabBody"/>
            </w:pPr>
            <w:r w:rsidRPr="009079F8">
              <w:t>D</w:t>
            </w:r>
          </w:p>
        </w:tc>
        <w:tc>
          <w:tcPr>
            <w:tcW w:w="2071" w:type="dxa"/>
            <w:gridSpan w:val="5"/>
          </w:tcPr>
          <w:p w14:paraId="2EF65910" w14:textId="77777777" w:rsidR="00C11AAF" w:rsidRPr="009079F8" w:rsidRDefault="00C11AAF" w:rsidP="00F23355">
            <w:pPr>
              <w:pStyle w:val="pqiTabBody"/>
            </w:pPr>
            <w:r w:rsidRPr="009079F8">
              <w:t xml:space="preserve">„R”, jeżeli </w:t>
            </w:r>
            <w:r>
              <w:t>N</w:t>
            </w:r>
            <w:r w:rsidRPr="009079F8">
              <w:t xml:space="preserve">umer </w:t>
            </w:r>
            <w:r>
              <w:t>S</w:t>
            </w:r>
            <w:r w:rsidRPr="009079F8">
              <w:t xml:space="preserve">eryjny wymienia się w świadectwie zwolnienia z podatku akcyzowego ustanowionym w rozporządzeniu </w:t>
            </w:r>
            <w:r w:rsidRPr="009079F8">
              <w:lastRenderedPageBreak/>
              <w:t>Komisji (EWG) 31/96 z dnia 10 stycznia 1996 r. w sprawie świadectwa zwolnienia z podatku akcyzowego</w:t>
            </w:r>
            <w:r w:rsidRPr="009079F8">
              <w:rPr>
                <w:rStyle w:val="Odwoanieprzypisudolnego"/>
              </w:rPr>
              <w:footnoteReference w:id="5"/>
            </w:r>
            <w:r w:rsidRPr="009079F8">
              <w:t>.</w:t>
            </w:r>
          </w:p>
        </w:tc>
        <w:tc>
          <w:tcPr>
            <w:tcW w:w="4575" w:type="dxa"/>
            <w:gridSpan w:val="2"/>
          </w:tcPr>
          <w:p w14:paraId="3BC37ACE" w14:textId="77777777" w:rsidR="00C11AAF" w:rsidRPr="009079F8" w:rsidRDefault="00C11AAF" w:rsidP="00F23355">
            <w:pPr>
              <w:pStyle w:val="pqiTabBody"/>
            </w:pPr>
          </w:p>
        </w:tc>
        <w:tc>
          <w:tcPr>
            <w:tcW w:w="1877" w:type="dxa"/>
            <w:gridSpan w:val="5"/>
          </w:tcPr>
          <w:p w14:paraId="554AFFF6" w14:textId="77777777" w:rsidR="00C11AAF" w:rsidRPr="009079F8" w:rsidRDefault="00C11AAF" w:rsidP="00F23355">
            <w:pPr>
              <w:pStyle w:val="pqiTabBody"/>
            </w:pPr>
            <w:r w:rsidRPr="009079F8">
              <w:t>an..255</w:t>
            </w:r>
            <w:r w:rsidRPr="009079F8">
              <w:tab/>
            </w:r>
          </w:p>
        </w:tc>
      </w:tr>
      <w:tr w:rsidR="00C11AAF" w:rsidRPr="009079F8" w14:paraId="4CE6C717" w14:textId="77777777" w:rsidTr="00F23355">
        <w:tc>
          <w:tcPr>
            <w:tcW w:w="800" w:type="dxa"/>
            <w:gridSpan w:val="3"/>
          </w:tcPr>
          <w:p w14:paraId="31F1CBFC" w14:textId="77777777" w:rsidR="00C11AAF" w:rsidRPr="009079F8" w:rsidRDefault="00C11AAF" w:rsidP="00F23355">
            <w:pPr>
              <w:pStyle w:val="pqiTabHead"/>
            </w:pPr>
            <w:r>
              <w:lastRenderedPageBreak/>
              <w:t>7</w:t>
            </w:r>
          </w:p>
        </w:tc>
        <w:tc>
          <w:tcPr>
            <w:tcW w:w="3577" w:type="dxa"/>
            <w:gridSpan w:val="3"/>
          </w:tcPr>
          <w:p w14:paraId="242B533F" w14:textId="77777777" w:rsidR="00C11AAF" w:rsidRDefault="00C11AAF" w:rsidP="00F23355">
            <w:pPr>
              <w:pStyle w:val="pqiTabHead"/>
            </w:pPr>
            <w:r w:rsidRPr="009079F8">
              <w:t xml:space="preserve">PODMIOT </w:t>
            </w:r>
            <w:r>
              <w:t>M</w:t>
            </w:r>
            <w:r w:rsidRPr="009079F8">
              <w:t xml:space="preserve">iejsce </w:t>
            </w:r>
            <w:r>
              <w:t>D</w:t>
            </w:r>
            <w:r w:rsidRPr="009079F8">
              <w:t>ostawy</w:t>
            </w:r>
          </w:p>
          <w:p w14:paraId="2D25636A" w14:textId="77777777" w:rsidR="00C11AAF" w:rsidRPr="009079F8" w:rsidRDefault="00C11AAF" w:rsidP="00F23355">
            <w:pPr>
              <w:pStyle w:val="pqiTabHead"/>
            </w:pPr>
            <w:r>
              <w:rPr>
                <w:rFonts w:ascii="Courier New" w:hAnsi="Courier New" w:cs="Courier New"/>
                <w:noProof/>
                <w:color w:val="0000FF"/>
              </w:rPr>
              <w:t>DeliveryPlaceTrader</w:t>
            </w:r>
          </w:p>
        </w:tc>
        <w:tc>
          <w:tcPr>
            <w:tcW w:w="391" w:type="dxa"/>
          </w:tcPr>
          <w:p w14:paraId="0E63B6F2" w14:textId="77777777" w:rsidR="00C11AAF" w:rsidRPr="009079F8" w:rsidRDefault="00C11AAF" w:rsidP="00F23355">
            <w:pPr>
              <w:pStyle w:val="pqiTabHead"/>
            </w:pPr>
            <w:r>
              <w:t>D</w:t>
            </w:r>
          </w:p>
        </w:tc>
        <w:tc>
          <w:tcPr>
            <w:tcW w:w="2071" w:type="dxa"/>
            <w:gridSpan w:val="5"/>
          </w:tcPr>
          <w:p w14:paraId="226E28CC" w14:textId="77777777" w:rsidR="00C11AAF" w:rsidRPr="009079F8" w:rsidRDefault="00C11AAF" w:rsidP="00F23355">
            <w:pPr>
              <w:pStyle w:val="pqiTabHead"/>
            </w:pPr>
            <w:r w:rsidRPr="009079F8">
              <w:t>- „R” w przypadku kodu rodzaju miejsca przeznaczenia 1 i 4</w:t>
            </w:r>
          </w:p>
          <w:p w14:paraId="771FED80" w14:textId="77777777" w:rsidR="00C11AAF" w:rsidRDefault="00C11AAF" w:rsidP="00F23355">
            <w:pPr>
              <w:pStyle w:val="pqiTabHead"/>
            </w:pPr>
            <w:r w:rsidRPr="009079F8">
              <w:t xml:space="preserve">- „O” w przypadku kodu rodzaju miejsca przeznaczenia, 3 </w:t>
            </w:r>
            <w:r w:rsidR="003256EC">
              <w:br/>
            </w:r>
            <w:r w:rsidRPr="009079F8">
              <w:t>i 5.</w:t>
            </w:r>
          </w:p>
          <w:p w14:paraId="1EE74E13" w14:textId="77777777" w:rsidR="00C11AAF" w:rsidRDefault="00C11AAF" w:rsidP="00F23355">
            <w:pPr>
              <w:pStyle w:val="pqiTabHead"/>
            </w:pPr>
            <w:r w:rsidRPr="00FA1E30">
              <w:rPr>
                <w:b w:val="0"/>
              </w:rPr>
              <w:t xml:space="preserve">- </w:t>
            </w:r>
            <w:r>
              <w:t>Dla pozostałych kodów</w:t>
            </w:r>
            <w:r w:rsidRPr="009079F8">
              <w:t xml:space="preserve"> rodzaju miejsca przeznaczenia</w:t>
            </w:r>
            <w:r>
              <w:t xml:space="preserve"> nie stosuje się.</w:t>
            </w:r>
          </w:p>
          <w:p w14:paraId="2AAAEB12" w14:textId="77777777" w:rsidR="00C11AAF" w:rsidRPr="009079F8" w:rsidRDefault="00C11AAF" w:rsidP="00F23355">
            <w:pPr>
              <w:pStyle w:val="pqiTabHead"/>
            </w:pPr>
            <w:r w:rsidRPr="009079F8">
              <w:t xml:space="preserve">(Zob. kody rodzaju miejsca przeznaczenia </w:t>
            </w:r>
            <w:r w:rsidR="003256EC">
              <w:br/>
            </w:r>
            <w:r w:rsidRPr="009079F8">
              <w:t>w po</w:t>
            </w:r>
            <w:r>
              <w:t>lu 1</w:t>
            </w:r>
            <w:r w:rsidRPr="009079F8">
              <w:t>a)</w:t>
            </w:r>
          </w:p>
        </w:tc>
        <w:tc>
          <w:tcPr>
            <w:tcW w:w="4575" w:type="dxa"/>
            <w:gridSpan w:val="2"/>
          </w:tcPr>
          <w:p w14:paraId="7A08E5E8" w14:textId="77777777" w:rsidR="00C11AAF" w:rsidRPr="009079F8" w:rsidRDefault="00C11AAF" w:rsidP="00F23355">
            <w:pPr>
              <w:pStyle w:val="pqiTabHead"/>
            </w:pPr>
            <w:r w:rsidRPr="009079F8">
              <w:t>Należy podać rzeczywiste miejsce dostawy wyrobów akcyzowych.</w:t>
            </w:r>
          </w:p>
        </w:tc>
        <w:tc>
          <w:tcPr>
            <w:tcW w:w="1877" w:type="dxa"/>
            <w:gridSpan w:val="5"/>
          </w:tcPr>
          <w:p w14:paraId="4268E35A" w14:textId="77777777" w:rsidR="00C11AAF" w:rsidRPr="009079F8" w:rsidRDefault="00C11AAF" w:rsidP="00F23355">
            <w:pPr>
              <w:pStyle w:val="pqiTabHead"/>
            </w:pPr>
            <w:r>
              <w:t>1x</w:t>
            </w:r>
          </w:p>
        </w:tc>
      </w:tr>
      <w:tr w:rsidR="00C11AAF" w:rsidRPr="009079F8" w14:paraId="497EBC80" w14:textId="77777777" w:rsidTr="00F23355">
        <w:tc>
          <w:tcPr>
            <w:tcW w:w="800" w:type="dxa"/>
            <w:gridSpan w:val="3"/>
          </w:tcPr>
          <w:p w14:paraId="4C709D90" w14:textId="77777777" w:rsidR="00C11AAF" w:rsidRPr="009079F8" w:rsidRDefault="00C11AAF" w:rsidP="00F23355">
            <w:pPr>
              <w:pStyle w:val="pqiTabBody"/>
              <w:rPr>
                <w:i/>
              </w:rPr>
            </w:pPr>
          </w:p>
        </w:tc>
        <w:tc>
          <w:tcPr>
            <w:tcW w:w="3577" w:type="dxa"/>
            <w:gridSpan w:val="3"/>
          </w:tcPr>
          <w:p w14:paraId="17597FD9" w14:textId="77777777" w:rsidR="00C11AAF" w:rsidRDefault="00C11AAF" w:rsidP="00F23355">
            <w:pPr>
              <w:pStyle w:val="pqiTabBody"/>
            </w:pPr>
            <w:r>
              <w:t>JĘZYK ELEMENTU</w:t>
            </w:r>
            <w:r w:rsidRPr="009079F8">
              <w:t xml:space="preserve"> </w:t>
            </w:r>
          </w:p>
          <w:p w14:paraId="5F8A55D6" w14:textId="77777777" w:rsidR="00C11AAF" w:rsidRPr="009079F8" w:rsidRDefault="00C11AAF" w:rsidP="00F23355">
            <w:pPr>
              <w:pStyle w:val="pqiTabBody"/>
            </w:pPr>
            <w:r>
              <w:rPr>
                <w:rFonts w:ascii="Courier New" w:hAnsi="Courier New" w:cs="Courier New"/>
                <w:noProof/>
                <w:color w:val="0000FF"/>
              </w:rPr>
              <w:t>@language</w:t>
            </w:r>
          </w:p>
        </w:tc>
        <w:tc>
          <w:tcPr>
            <w:tcW w:w="391" w:type="dxa"/>
          </w:tcPr>
          <w:p w14:paraId="590BE0D0" w14:textId="77777777" w:rsidR="00C11AAF" w:rsidRPr="009079F8" w:rsidRDefault="00C11AAF" w:rsidP="00F23355">
            <w:pPr>
              <w:pStyle w:val="pqiTabBody"/>
            </w:pPr>
            <w:r>
              <w:t>D</w:t>
            </w:r>
          </w:p>
        </w:tc>
        <w:tc>
          <w:tcPr>
            <w:tcW w:w="2071" w:type="dxa"/>
            <w:gridSpan w:val="5"/>
          </w:tcPr>
          <w:p w14:paraId="37BC5EE2" w14:textId="77777777" w:rsidR="00C11AAF" w:rsidRDefault="00C11AAF" w:rsidP="00F23355">
            <w:pPr>
              <w:pStyle w:val="pqiTabBody"/>
            </w:pPr>
            <w:r w:rsidRPr="009079F8">
              <w:t xml:space="preserve">„R”, jeżeli stosuje się </w:t>
            </w:r>
            <w:r>
              <w:t>co najmniej jedno z</w:t>
            </w:r>
            <w:r w:rsidRPr="009079F8">
              <w:t xml:space="preserve"> p</w:t>
            </w:r>
            <w:r>
              <w:t>ó</w:t>
            </w:r>
            <w:r w:rsidRPr="009079F8">
              <w:t>l tekstow</w:t>
            </w:r>
            <w:r>
              <w:t xml:space="preserve">ych: 7b, 7c, 7d, 7e lub </w:t>
            </w:r>
            <w:smartTag w:uri="urn:schemas-microsoft-com:office:smarttags" w:element="metricconverter">
              <w:smartTagPr>
                <w:attr w:name="ProductID" w:val="7f"/>
              </w:smartTagPr>
              <w:r>
                <w:t>7f</w:t>
              </w:r>
            </w:smartTag>
            <w:r>
              <w:t>.</w:t>
            </w:r>
          </w:p>
          <w:p w14:paraId="5090DD57" w14:textId="77777777" w:rsidR="00C11AAF" w:rsidRPr="009079F8" w:rsidRDefault="00C11AAF" w:rsidP="00F23355">
            <w:pPr>
              <w:pStyle w:val="pqiTabBody"/>
            </w:pPr>
            <w:r>
              <w:lastRenderedPageBreak/>
              <w:t>W pozostałych przypadkach nie stosuje się.</w:t>
            </w:r>
          </w:p>
        </w:tc>
        <w:tc>
          <w:tcPr>
            <w:tcW w:w="4575" w:type="dxa"/>
            <w:gridSpan w:val="2"/>
          </w:tcPr>
          <w:p w14:paraId="60883941" w14:textId="77777777" w:rsidR="00C11AAF" w:rsidRDefault="00C11AAF" w:rsidP="00F23355">
            <w:pPr>
              <w:pStyle w:val="pqiTabBody"/>
            </w:pPr>
            <w:r>
              <w:lastRenderedPageBreak/>
              <w:t>Atrybut.</w:t>
            </w:r>
          </w:p>
          <w:p w14:paraId="65096CF8" w14:textId="77777777" w:rsidR="00C11AAF"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877" w:type="dxa"/>
            <w:gridSpan w:val="5"/>
          </w:tcPr>
          <w:p w14:paraId="35A657B0" w14:textId="77777777" w:rsidR="00C11AAF" w:rsidRPr="009079F8" w:rsidRDefault="00C11AAF" w:rsidP="00F23355">
            <w:pPr>
              <w:pStyle w:val="pqiTabBody"/>
            </w:pPr>
            <w:r w:rsidRPr="009079F8">
              <w:t>a2</w:t>
            </w:r>
          </w:p>
        </w:tc>
      </w:tr>
      <w:tr w:rsidR="00C11AAF" w:rsidRPr="009079F8" w14:paraId="5342D265" w14:textId="77777777" w:rsidTr="00F23355">
        <w:tc>
          <w:tcPr>
            <w:tcW w:w="394" w:type="dxa"/>
          </w:tcPr>
          <w:p w14:paraId="1E1251DE" w14:textId="77777777" w:rsidR="00C11AAF" w:rsidRPr="009079F8" w:rsidRDefault="00C11AAF" w:rsidP="00F23355">
            <w:pPr>
              <w:pStyle w:val="pqiTabBody"/>
              <w:rPr>
                <w:b/>
              </w:rPr>
            </w:pPr>
          </w:p>
        </w:tc>
        <w:tc>
          <w:tcPr>
            <w:tcW w:w="406" w:type="dxa"/>
            <w:gridSpan w:val="2"/>
          </w:tcPr>
          <w:p w14:paraId="3FDB838C" w14:textId="77777777" w:rsidR="00C11AAF" w:rsidRPr="009079F8" w:rsidRDefault="00C11AAF" w:rsidP="00F23355">
            <w:pPr>
              <w:pStyle w:val="pqiTabBody"/>
              <w:rPr>
                <w:i/>
              </w:rPr>
            </w:pPr>
            <w:r w:rsidRPr="009079F8">
              <w:rPr>
                <w:i/>
              </w:rPr>
              <w:t>a</w:t>
            </w:r>
          </w:p>
        </w:tc>
        <w:tc>
          <w:tcPr>
            <w:tcW w:w="3577" w:type="dxa"/>
            <w:gridSpan w:val="3"/>
          </w:tcPr>
          <w:p w14:paraId="635259CA" w14:textId="77777777" w:rsidR="00C11AAF" w:rsidRDefault="00C11AAF" w:rsidP="00F23355">
            <w:pPr>
              <w:pStyle w:val="pqiTabBody"/>
            </w:pPr>
            <w:r w:rsidRPr="009079F8">
              <w:t xml:space="preserve">Identyfikacja podmiotu </w:t>
            </w:r>
          </w:p>
          <w:p w14:paraId="694B829B" w14:textId="77777777" w:rsidR="00C11AAF" w:rsidRPr="009079F8" w:rsidRDefault="00C11AAF" w:rsidP="00F23355">
            <w:pPr>
              <w:pStyle w:val="pqiTabBody"/>
            </w:pPr>
            <w:r>
              <w:rPr>
                <w:rFonts w:ascii="Courier New" w:hAnsi="Courier New" w:cs="Courier New"/>
                <w:noProof/>
                <w:color w:val="0000FF"/>
              </w:rPr>
              <w:t>Traderid</w:t>
            </w:r>
          </w:p>
        </w:tc>
        <w:tc>
          <w:tcPr>
            <w:tcW w:w="391" w:type="dxa"/>
          </w:tcPr>
          <w:p w14:paraId="10DE678D" w14:textId="77777777" w:rsidR="00C11AAF" w:rsidRPr="009079F8" w:rsidRDefault="00C11AAF" w:rsidP="00F23355">
            <w:pPr>
              <w:pStyle w:val="pqiTabBody"/>
            </w:pPr>
            <w:r w:rsidRPr="009079F8">
              <w:t>C</w:t>
            </w:r>
          </w:p>
        </w:tc>
        <w:tc>
          <w:tcPr>
            <w:tcW w:w="2071" w:type="dxa"/>
            <w:gridSpan w:val="5"/>
          </w:tcPr>
          <w:p w14:paraId="3F374DA3" w14:textId="77777777" w:rsidR="00C11AAF" w:rsidRPr="009079F8" w:rsidRDefault="00C11AAF" w:rsidP="00F23355">
            <w:pPr>
              <w:pStyle w:val="pqiTabBody"/>
            </w:pPr>
            <w:r w:rsidRPr="009079F8">
              <w:t>- „R” w przypadku kodu rodzaju przeznaczenia 1</w:t>
            </w:r>
          </w:p>
          <w:p w14:paraId="47AA2FA5" w14:textId="77777777" w:rsidR="00C11AAF" w:rsidRDefault="00C11AAF" w:rsidP="00F23355">
            <w:pPr>
              <w:pStyle w:val="pqiTabBody"/>
            </w:pPr>
            <w:r w:rsidRPr="009079F8">
              <w:t xml:space="preserve">- „O” w przypadku kodu rodzaju miejsca przeznaczenia 2, 3 </w:t>
            </w:r>
            <w:r w:rsidR="003256EC">
              <w:br/>
            </w:r>
            <w:r w:rsidRPr="009079F8">
              <w:t>i 5.</w:t>
            </w:r>
          </w:p>
          <w:p w14:paraId="66F2A714" w14:textId="77777777" w:rsidR="00C11AAF" w:rsidRPr="009079F8" w:rsidRDefault="00C11AAF" w:rsidP="00F23355">
            <w:pPr>
              <w:pStyle w:val="pqiTabBody"/>
            </w:pPr>
            <w:r>
              <w:t xml:space="preserve">- </w:t>
            </w:r>
            <w:r w:rsidRPr="00D723DC">
              <w:t>Nie stosuje się dla przypadku kodu rodzaju miejsca przeznaczenia 4.</w:t>
            </w:r>
          </w:p>
          <w:p w14:paraId="060097D1" w14:textId="77777777" w:rsidR="00C11AAF" w:rsidRPr="009079F8" w:rsidRDefault="00C11AAF" w:rsidP="00F23355">
            <w:pPr>
              <w:pStyle w:val="pqiTabBody"/>
            </w:pPr>
            <w:r w:rsidRPr="009079F8">
              <w:rPr>
                <w:i/>
              </w:rPr>
              <w:t xml:space="preserve">(Zob. kody rodzaju miejsca przeznaczenia </w:t>
            </w:r>
            <w:r w:rsidR="003256EC">
              <w:rPr>
                <w:i/>
              </w:rPr>
              <w:br/>
            </w:r>
            <w:r w:rsidRPr="009079F8">
              <w:rPr>
                <w:i/>
              </w:rPr>
              <w:t xml:space="preserve">w polu </w:t>
            </w:r>
            <w:r>
              <w:rPr>
                <w:i/>
              </w:rPr>
              <w:t>1</w:t>
            </w:r>
            <w:r w:rsidRPr="009079F8">
              <w:rPr>
                <w:i/>
              </w:rPr>
              <w:t>a)</w:t>
            </w:r>
          </w:p>
        </w:tc>
        <w:tc>
          <w:tcPr>
            <w:tcW w:w="4575" w:type="dxa"/>
            <w:gridSpan w:val="2"/>
          </w:tcPr>
          <w:p w14:paraId="5FCCCF77" w14:textId="77777777" w:rsidR="00C11AAF" w:rsidRPr="009079F8" w:rsidRDefault="00C11AAF" w:rsidP="00F23355">
            <w:pPr>
              <w:pStyle w:val="pqiTabBody"/>
            </w:pPr>
            <w:r w:rsidRPr="009079F8">
              <w:t>W przypadku kodu rodzaju przeznaczenia:</w:t>
            </w:r>
          </w:p>
          <w:p w14:paraId="4F3FFE51" w14:textId="77777777" w:rsidR="00C11AAF" w:rsidRPr="009079F8" w:rsidRDefault="00C11AAF" w:rsidP="00F23355">
            <w:pPr>
              <w:pStyle w:val="pqiTabBody"/>
            </w:pPr>
            <w:r w:rsidRPr="009079F8">
              <w:t xml:space="preserve">1: należy podać ważny numer </w:t>
            </w:r>
            <w:r>
              <w:t>akcyzowy</w:t>
            </w:r>
            <w:r w:rsidRPr="009079F8">
              <w:t xml:space="preserve"> składu podatkowego przeznaczenia</w:t>
            </w:r>
          </w:p>
          <w:p w14:paraId="650C4D74" w14:textId="77777777" w:rsidR="00C11AAF" w:rsidRPr="009079F8" w:rsidRDefault="00C11AAF" w:rsidP="00F23355">
            <w:pPr>
              <w:pStyle w:val="pqiTabBody"/>
            </w:pPr>
            <w:r w:rsidRPr="009079F8">
              <w:t>2, 3 i 5: należy podać numer identyfikacyjny VAT lub inny numer identyfikacyjny.</w:t>
            </w:r>
          </w:p>
        </w:tc>
        <w:tc>
          <w:tcPr>
            <w:tcW w:w="1877" w:type="dxa"/>
            <w:gridSpan w:val="5"/>
          </w:tcPr>
          <w:p w14:paraId="240447CA" w14:textId="77777777" w:rsidR="00C11AAF" w:rsidRPr="009079F8" w:rsidRDefault="00C11AAF" w:rsidP="00F23355">
            <w:pPr>
              <w:pStyle w:val="pqiTabBody"/>
            </w:pPr>
            <w:r w:rsidRPr="009079F8">
              <w:t>an..16</w:t>
            </w:r>
          </w:p>
        </w:tc>
      </w:tr>
      <w:tr w:rsidR="00C11AAF" w:rsidRPr="009079F8" w14:paraId="1D6C2F8C" w14:textId="77777777" w:rsidTr="00F23355">
        <w:tc>
          <w:tcPr>
            <w:tcW w:w="394" w:type="dxa"/>
          </w:tcPr>
          <w:p w14:paraId="458E4781" w14:textId="77777777" w:rsidR="00C11AAF" w:rsidRPr="009079F8" w:rsidRDefault="00C11AAF" w:rsidP="00F23355">
            <w:pPr>
              <w:pStyle w:val="pqiTabBody"/>
              <w:rPr>
                <w:b/>
              </w:rPr>
            </w:pPr>
          </w:p>
        </w:tc>
        <w:tc>
          <w:tcPr>
            <w:tcW w:w="406" w:type="dxa"/>
            <w:gridSpan w:val="2"/>
          </w:tcPr>
          <w:p w14:paraId="7E59FF65" w14:textId="77777777" w:rsidR="00C11AAF" w:rsidRPr="009079F8" w:rsidRDefault="00C11AAF" w:rsidP="00F23355">
            <w:pPr>
              <w:pStyle w:val="pqiTabBody"/>
              <w:rPr>
                <w:i/>
              </w:rPr>
            </w:pPr>
            <w:r w:rsidRPr="009079F8">
              <w:rPr>
                <w:i/>
              </w:rPr>
              <w:t>b</w:t>
            </w:r>
          </w:p>
        </w:tc>
        <w:tc>
          <w:tcPr>
            <w:tcW w:w="3577" w:type="dxa"/>
            <w:gridSpan w:val="3"/>
          </w:tcPr>
          <w:p w14:paraId="5DA7B63B" w14:textId="77777777" w:rsidR="00C11AAF" w:rsidRDefault="00C11AAF" w:rsidP="00F23355">
            <w:pPr>
              <w:pStyle w:val="pqiTabBody"/>
            </w:pPr>
            <w:r w:rsidRPr="009079F8">
              <w:t>Nazwa podmiotu</w:t>
            </w:r>
          </w:p>
          <w:p w14:paraId="0606EF0C" w14:textId="77777777" w:rsidR="00C11AAF" w:rsidRPr="009079F8" w:rsidRDefault="00C11AAF" w:rsidP="00F23355">
            <w:pPr>
              <w:pStyle w:val="pqiTabBody"/>
            </w:pPr>
            <w:r>
              <w:rPr>
                <w:rFonts w:ascii="Courier New" w:hAnsi="Courier New" w:cs="Courier New"/>
                <w:noProof/>
                <w:color w:val="0000FF"/>
              </w:rPr>
              <w:t>TraderName</w:t>
            </w:r>
          </w:p>
        </w:tc>
        <w:tc>
          <w:tcPr>
            <w:tcW w:w="391" w:type="dxa"/>
          </w:tcPr>
          <w:p w14:paraId="530D4B44" w14:textId="77777777" w:rsidR="00C11AAF" w:rsidRPr="009079F8" w:rsidRDefault="00C11AAF" w:rsidP="00F23355">
            <w:pPr>
              <w:pStyle w:val="pqiTabBody"/>
            </w:pPr>
            <w:r w:rsidRPr="009079F8">
              <w:t>C</w:t>
            </w:r>
          </w:p>
        </w:tc>
        <w:tc>
          <w:tcPr>
            <w:tcW w:w="2071" w:type="dxa"/>
            <w:gridSpan w:val="5"/>
          </w:tcPr>
          <w:p w14:paraId="400D5A7A" w14:textId="77777777" w:rsidR="00C11AAF" w:rsidRPr="009079F8" w:rsidRDefault="00C11AAF" w:rsidP="00F23355">
            <w:pPr>
              <w:pStyle w:val="pqiTabBody"/>
            </w:pPr>
            <w:r w:rsidRPr="009079F8">
              <w:t>- „R” w przypadku kodu rodzaju miejsca przeznaczenia 1, 2, 3 i 5</w:t>
            </w:r>
          </w:p>
          <w:p w14:paraId="5B54CDF0" w14:textId="77777777" w:rsidR="00C11AAF" w:rsidRPr="009079F8" w:rsidRDefault="00C11AAF" w:rsidP="00F23355">
            <w:pPr>
              <w:pStyle w:val="pqiTabBody"/>
            </w:pPr>
            <w:r w:rsidRPr="009079F8">
              <w:lastRenderedPageBreak/>
              <w:t>- „O” w przypadku kodu rodzaju miejsca przeznaczenia 4.</w:t>
            </w:r>
          </w:p>
          <w:p w14:paraId="5F6D654C" w14:textId="77777777" w:rsidR="00C11AAF" w:rsidRPr="009079F8" w:rsidRDefault="00C11AAF" w:rsidP="00F23355">
            <w:pPr>
              <w:pStyle w:val="pqiTabBody"/>
            </w:pPr>
            <w:r w:rsidRPr="009079F8">
              <w:rPr>
                <w:i/>
              </w:rPr>
              <w:t>(Zob. kody rodzaj</w:t>
            </w:r>
            <w:r>
              <w:rPr>
                <w:i/>
              </w:rPr>
              <w:t>u miejsca przeznaczenia w polu 1</w:t>
            </w:r>
            <w:r w:rsidRPr="009079F8">
              <w:rPr>
                <w:i/>
              </w:rPr>
              <w:t>a)</w:t>
            </w:r>
          </w:p>
        </w:tc>
        <w:tc>
          <w:tcPr>
            <w:tcW w:w="4575" w:type="dxa"/>
            <w:gridSpan w:val="2"/>
          </w:tcPr>
          <w:p w14:paraId="02D41125" w14:textId="77777777" w:rsidR="00C11AAF" w:rsidRPr="009079F8" w:rsidRDefault="00C11AAF" w:rsidP="00F23355">
            <w:pPr>
              <w:pStyle w:val="pqiTabBody"/>
            </w:pPr>
          </w:p>
        </w:tc>
        <w:tc>
          <w:tcPr>
            <w:tcW w:w="1877" w:type="dxa"/>
            <w:gridSpan w:val="5"/>
          </w:tcPr>
          <w:p w14:paraId="1CA26793" w14:textId="77777777" w:rsidR="00C11AAF" w:rsidRPr="009079F8" w:rsidRDefault="00C11AAF" w:rsidP="00F23355">
            <w:pPr>
              <w:pStyle w:val="pqiTabBody"/>
            </w:pPr>
            <w:r w:rsidRPr="009079F8">
              <w:t>an..182</w:t>
            </w:r>
          </w:p>
        </w:tc>
      </w:tr>
      <w:tr w:rsidR="00C11AAF" w:rsidRPr="009079F8" w14:paraId="7B539EB6" w14:textId="77777777" w:rsidTr="00F23355">
        <w:tc>
          <w:tcPr>
            <w:tcW w:w="394" w:type="dxa"/>
          </w:tcPr>
          <w:p w14:paraId="5A68E0BB" w14:textId="77777777" w:rsidR="00C11AAF" w:rsidRPr="009079F8" w:rsidRDefault="00C11AAF" w:rsidP="00F23355">
            <w:pPr>
              <w:pStyle w:val="pqiTabBody"/>
              <w:rPr>
                <w:b/>
              </w:rPr>
            </w:pPr>
          </w:p>
        </w:tc>
        <w:tc>
          <w:tcPr>
            <w:tcW w:w="406" w:type="dxa"/>
            <w:gridSpan w:val="2"/>
          </w:tcPr>
          <w:p w14:paraId="04823BBB" w14:textId="77777777" w:rsidR="00C11AAF" w:rsidRPr="009079F8" w:rsidRDefault="00C11AAF" w:rsidP="00F23355">
            <w:pPr>
              <w:pStyle w:val="pqiTabBody"/>
              <w:rPr>
                <w:i/>
              </w:rPr>
            </w:pPr>
            <w:r w:rsidRPr="009079F8">
              <w:rPr>
                <w:i/>
              </w:rPr>
              <w:t>c</w:t>
            </w:r>
          </w:p>
        </w:tc>
        <w:tc>
          <w:tcPr>
            <w:tcW w:w="3577" w:type="dxa"/>
            <w:gridSpan w:val="3"/>
          </w:tcPr>
          <w:p w14:paraId="133A2797" w14:textId="77777777" w:rsidR="00C11AAF" w:rsidRDefault="00C11AAF" w:rsidP="00F23355">
            <w:pPr>
              <w:pStyle w:val="pqiTabBody"/>
            </w:pPr>
            <w:r w:rsidRPr="009079F8">
              <w:t>Ulica</w:t>
            </w:r>
          </w:p>
          <w:p w14:paraId="390D773D" w14:textId="77777777" w:rsidR="00C11AAF" w:rsidRPr="009079F8" w:rsidRDefault="00C11AAF" w:rsidP="00F23355">
            <w:pPr>
              <w:pStyle w:val="pqiTabBody"/>
            </w:pPr>
            <w:r>
              <w:rPr>
                <w:rFonts w:ascii="Courier New" w:hAnsi="Courier New" w:cs="Courier New"/>
                <w:noProof/>
                <w:color w:val="0000FF"/>
              </w:rPr>
              <w:t>StreetName</w:t>
            </w:r>
          </w:p>
        </w:tc>
        <w:tc>
          <w:tcPr>
            <w:tcW w:w="391" w:type="dxa"/>
          </w:tcPr>
          <w:p w14:paraId="54A43F84" w14:textId="77777777" w:rsidR="00C11AAF" w:rsidRPr="009079F8" w:rsidRDefault="00C11AAF" w:rsidP="00F23355">
            <w:pPr>
              <w:pStyle w:val="pqiTabBody"/>
            </w:pPr>
            <w:r w:rsidRPr="009079F8">
              <w:t>C</w:t>
            </w:r>
          </w:p>
        </w:tc>
        <w:tc>
          <w:tcPr>
            <w:tcW w:w="2071" w:type="dxa"/>
            <w:gridSpan w:val="5"/>
            <w:vMerge w:val="restart"/>
          </w:tcPr>
          <w:p w14:paraId="3C259B6C" w14:textId="77777777" w:rsidR="00C11AAF" w:rsidRPr="009079F8" w:rsidRDefault="00C11AAF" w:rsidP="00F23355">
            <w:pPr>
              <w:pStyle w:val="pqiTabBody"/>
            </w:pPr>
            <w:r>
              <w:t>W polu 7</w:t>
            </w:r>
            <w:r w:rsidRPr="009079F8">
              <w:rPr>
                <w:i/>
              </w:rPr>
              <w:t>c</w:t>
            </w:r>
            <w:r>
              <w:t>, 7</w:t>
            </w:r>
            <w:r w:rsidRPr="009079F8">
              <w:rPr>
                <w:i/>
              </w:rPr>
              <w:t>e</w:t>
            </w:r>
            <w:r>
              <w:t xml:space="preserve"> i 7</w:t>
            </w:r>
            <w:r w:rsidRPr="009079F8">
              <w:rPr>
                <w:i/>
              </w:rPr>
              <w:t>f</w:t>
            </w:r>
            <w:r w:rsidRPr="009079F8">
              <w:t>:</w:t>
            </w:r>
          </w:p>
          <w:p w14:paraId="09C84A5D" w14:textId="77777777" w:rsidR="00C11AAF" w:rsidRPr="009079F8" w:rsidRDefault="00C11AAF" w:rsidP="00F23355">
            <w:pPr>
              <w:pStyle w:val="pqiTabBody"/>
            </w:pPr>
            <w:r w:rsidRPr="009079F8">
              <w:t>- „R” w przypadku kodu rodzaju miejsca przeznaczenia 2, 3, 4 i 5</w:t>
            </w:r>
          </w:p>
          <w:p w14:paraId="63D99A3D" w14:textId="77777777" w:rsidR="00C11AAF" w:rsidRPr="009079F8" w:rsidRDefault="00C11AAF" w:rsidP="00F23355">
            <w:pPr>
              <w:pStyle w:val="pqiTabBody"/>
            </w:pPr>
            <w:r w:rsidRPr="009079F8">
              <w:t>- „O” w przypadku kodu rodzaju miejsca przeznaczenia 1.</w:t>
            </w:r>
          </w:p>
          <w:p w14:paraId="2DFF08CD" w14:textId="77777777" w:rsidR="00C11AAF" w:rsidRPr="009079F8" w:rsidRDefault="00C11AAF" w:rsidP="00F23355">
            <w:pPr>
              <w:pStyle w:val="pqiTabBody"/>
            </w:pPr>
            <w:r w:rsidRPr="009079F8">
              <w:rPr>
                <w:i/>
              </w:rPr>
              <w:t>(Zob. kody rodzaj</w:t>
            </w:r>
            <w:r>
              <w:rPr>
                <w:i/>
              </w:rPr>
              <w:t>u miejsca przeznaczenia w polu 1</w:t>
            </w:r>
            <w:r w:rsidRPr="009079F8">
              <w:rPr>
                <w:i/>
              </w:rPr>
              <w:t>a)</w:t>
            </w:r>
          </w:p>
        </w:tc>
        <w:tc>
          <w:tcPr>
            <w:tcW w:w="4575" w:type="dxa"/>
            <w:gridSpan w:val="2"/>
          </w:tcPr>
          <w:p w14:paraId="2C0176DE" w14:textId="77777777" w:rsidR="00C11AAF" w:rsidRPr="009079F8" w:rsidRDefault="00C11AAF" w:rsidP="00F23355">
            <w:pPr>
              <w:pStyle w:val="pqiTabBody"/>
            </w:pPr>
          </w:p>
        </w:tc>
        <w:tc>
          <w:tcPr>
            <w:tcW w:w="1877" w:type="dxa"/>
            <w:gridSpan w:val="5"/>
          </w:tcPr>
          <w:p w14:paraId="4F39E6AF" w14:textId="77777777" w:rsidR="00C11AAF" w:rsidRPr="009079F8" w:rsidRDefault="00C11AAF" w:rsidP="00F23355">
            <w:pPr>
              <w:pStyle w:val="pqiTabBody"/>
            </w:pPr>
            <w:r w:rsidRPr="009079F8">
              <w:t>an..65</w:t>
            </w:r>
          </w:p>
        </w:tc>
      </w:tr>
      <w:tr w:rsidR="00C11AAF" w:rsidRPr="009079F8" w14:paraId="20561835" w14:textId="77777777" w:rsidTr="00F23355">
        <w:tc>
          <w:tcPr>
            <w:tcW w:w="394" w:type="dxa"/>
          </w:tcPr>
          <w:p w14:paraId="51FCB5D6" w14:textId="77777777" w:rsidR="00C11AAF" w:rsidRPr="009079F8" w:rsidRDefault="00C11AAF" w:rsidP="00F23355">
            <w:pPr>
              <w:pStyle w:val="pqiTabBody"/>
              <w:rPr>
                <w:b/>
              </w:rPr>
            </w:pPr>
          </w:p>
        </w:tc>
        <w:tc>
          <w:tcPr>
            <w:tcW w:w="406" w:type="dxa"/>
            <w:gridSpan w:val="2"/>
          </w:tcPr>
          <w:p w14:paraId="66D8A72F" w14:textId="77777777" w:rsidR="00C11AAF" w:rsidRPr="009079F8" w:rsidRDefault="00C11AAF" w:rsidP="00F23355">
            <w:pPr>
              <w:pStyle w:val="pqiTabBody"/>
              <w:rPr>
                <w:i/>
              </w:rPr>
            </w:pPr>
            <w:r w:rsidRPr="009079F8">
              <w:rPr>
                <w:i/>
              </w:rPr>
              <w:t>d</w:t>
            </w:r>
          </w:p>
        </w:tc>
        <w:tc>
          <w:tcPr>
            <w:tcW w:w="3577" w:type="dxa"/>
            <w:gridSpan w:val="3"/>
          </w:tcPr>
          <w:p w14:paraId="2092AB1D" w14:textId="77777777" w:rsidR="00C11AAF" w:rsidRDefault="00C11AAF" w:rsidP="00F23355">
            <w:pPr>
              <w:pStyle w:val="pqiTabBody"/>
            </w:pPr>
            <w:r w:rsidRPr="009079F8">
              <w:t>Numer domu</w:t>
            </w:r>
          </w:p>
          <w:p w14:paraId="35BB46BC" w14:textId="77777777" w:rsidR="00C11AAF" w:rsidRPr="009079F8" w:rsidRDefault="00C11AAF" w:rsidP="00F23355">
            <w:pPr>
              <w:pStyle w:val="pqiTabBody"/>
            </w:pPr>
            <w:r>
              <w:rPr>
                <w:rFonts w:ascii="Courier New" w:hAnsi="Courier New" w:cs="Courier New"/>
                <w:noProof/>
                <w:color w:val="0000FF"/>
              </w:rPr>
              <w:t>StreetNumber</w:t>
            </w:r>
          </w:p>
        </w:tc>
        <w:tc>
          <w:tcPr>
            <w:tcW w:w="391" w:type="dxa"/>
          </w:tcPr>
          <w:p w14:paraId="6C9573E9" w14:textId="77777777" w:rsidR="00C11AAF" w:rsidRPr="009079F8" w:rsidRDefault="00C11AAF" w:rsidP="00F23355">
            <w:pPr>
              <w:pStyle w:val="pqiTabBody"/>
            </w:pPr>
            <w:r w:rsidRPr="009079F8">
              <w:t>O</w:t>
            </w:r>
          </w:p>
        </w:tc>
        <w:tc>
          <w:tcPr>
            <w:tcW w:w="2071" w:type="dxa"/>
            <w:gridSpan w:val="5"/>
            <w:vMerge/>
          </w:tcPr>
          <w:p w14:paraId="3C8C94C6" w14:textId="77777777" w:rsidR="00C11AAF" w:rsidRPr="009079F8" w:rsidRDefault="00C11AAF" w:rsidP="00F23355">
            <w:pPr>
              <w:pStyle w:val="pqiTabBody"/>
            </w:pPr>
          </w:p>
        </w:tc>
        <w:tc>
          <w:tcPr>
            <w:tcW w:w="4575" w:type="dxa"/>
            <w:gridSpan w:val="2"/>
          </w:tcPr>
          <w:p w14:paraId="783455C1" w14:textId="77777777" w:rsidR="00C11AAF" w:rsidRPr="009079F8" w:rsidRDefault="00C11AAF" w:rsidP="00F23355">
            <w:pPr>
              <w:pStyle w:val="pqiTabBody"/>
            </w:pPr>
          </w:p>
        </w:tc>
        <w:tc>
          <w:tcPr>
            <w:tcW w:w="1877" w:type="dxa"/>
            <w:gridSpan w:val="5"/>
          </w:tcPr>
          <w:p w14:paraId="0ACAC78D" w14:textId="77777777" w:rsidR="00C11AAF" w:rsidRPr="009079F8" w:rsidRDefault="00C11AAF" w:rsidP="00F23355">
            <w:pPr>
              <w:pStyle w:val="pqiTabBody"/>
            </w:pPr>
            <w:r w:rsidRPr="009079F8">
              <w:t>an..11</w:t>
            </w:r>
          </w:p>
        </w:tc>
      </w:tr>
      <w:tr w:rsidR="00C11AAF" w:rsidRPr="009079F8" w14:paraId="1DB40EE9" w14:textId="77777777" w:rsidTr="00F23355">
        <w:tc>
          <w:tcPr>
            <w:tcW w:w="394" w:type="dxa"/>
          </w:tcPr>
          <w:p w14:paraId="21EB74A2" w14:textId="77777777" w:rsidR="00C11AAF" w:rsidRPr="009079F8" w:rsidRDefault="00C11AAF" w:rsidP="00F23355">
            <w:pPr>
              <w:pStyle w:val="pqiTabBody"/>
              <w:rPr>
                <w:b/>
              </w:rPr>
            </w:pPr>
          </w:p>
        </w:tc>
        <w:tc>
          <w:tcPr>
            <w:tcW w:w="406" w:type="dxa"/>
            <w:gridSpan w:val="2"/>
          </w:tcPr>
          <w:p w14:paraId="60E63A59" w14:textId="77777777" w:rsidR="00C11AAF" w:rsidRPr="009079F8" w:rsidRDefault="00C11AAF" w:rsidP="00F23355">
            <w:pPr>
              <w:pStyle w:val="pqiTabBody"/>
              <w:rPr>
                <w:i/>
              </w:rPr>
            </w:pPr>
            <w:r w:rsidRPr="009079F8">
              <w:rPr>
                <w:i/>
              </w:rPr>
              <w:t>e</w:t>
            </w:r>
          </w:p>
        </w:tc>
        <w:tc>
          <w:tcPr>
            <w:tcW w:w="3577" w:type="dxa"/>
            <w:gridSpan w:val="3"/>
          </w:tcPr>
          <w:p w14:paraId="7B595DD1" w14:textId="77777777" w:rsidR="00C11AAF" w:rsidRDefault="00C11AAF" w:rsidP="00F23355">
            <w:pPr>
              <w:pStyle w:val="pqiTabBody"/>
            </w:pPr>
            <w:r w:rsidRPr="009079F8">
              <w:t>Kod pocztowy</w:t>
            </w:r>
          </w:p>
          <w:p w14:paraId="2E7113F0" w14:textId="77777777" w:rsidR="00C11AAF" w:rsidRPr="009079F8" w:rsidRDefault="00C11AAF" w:rsidP="00F23355">
            <w:pPr>
              <w:pStyle w:val="pqiTabBody"/>
            </w:pPr>
            <w:r>
              <w:rPr>
                <w:rFonts w:ascii="Courier New" w:hAnsi="Courier New" w:cs="Courier New"/>
                <w:noProof/>
                <w:color w:val="0000FF"/>
              </w:rPr>
              <w:t>Postcode</w:t>
            </w:r>
          </w:p>
        </w:tc>
        <w:tc>
          <w:tcPr>
            <w:tcW w:w="391" w:type="dxa"/>
          </w:tcPr>
          <w:p w14:paraId="43169F27" w14:textId="77777777" w:rsidR="00C11AAF" w:rsidRPr="009079F8" w:rsidRDefault="00C11AAF" w:rsidP="00F23355">
            <w:pPr>
              <w:pStyle w:val="pqiTabBody"/>
            </w:pPr>
            <w:r w:rsidRPr="009079F8">
              <w:t>C</w:t>
            </w:r>
          </w:p>
        </w:tc>
        <w:tc>
          <w:tcPr>
            <w:tcW w:w="2071" w:type="dxa"/>
            <w:gridSpan w:val="5"/>
            <w:vMerge/>
          </w:tcPr>
          <w:p w14:paraId="55E46126" w14:textId="77777777" w:rsidR="00C11AAF" w:rsidRPr="009079F8" w:rsidRDefault="00C11AAF" w:rsidP="00F23355">
            <w:pPr>
              <w:pStyle w:val="pqiTabBody"/>
            </w:pPr>
          </w:p>
        </w:tc>
        <w:tc>
          <w:tcPr>
            <w:tcW w:w="4575" w:type="dxa"/>
            <w:gridSpan w:val="2"/>
          </w:tcPr>
          <w:p w14:paraId="356FE1AC" w14:textId="77777777" w:rsidR="00C11AAF" w:rsidRPr="009079F8" w:rsidRDefault="00C11AAF" w:rsidP="00F23355">
            <w:pPr>
              <w:pStyle w:val="pqiTabBody"/>
            </w:pPr>
          </w:p>
        </w:tc>
        <w:tc>
          <w:tcPr>
            <w:tcW w:w="1877" w:type="dxa"/>
            <w:gridSpan w:val="5"/>
          </w:tcPr>
          <w:p w14:paraId="2031486C" w14:textId="77777777" w:rsidR="00C11AAF" w:rsidRPr="009079F8" w:rsidRDefault="00C11AAF" w:rsidP="00F23355">
            <w:pPr>
              <w:pStyle w:val="pqiTabBody"/>
            </w:pPr>
            <w:r w:rsidRPr="009079F8">
              <w:t>an..10</w:t>
            </w:r>
          </w:p>
        </w:tc>
      </w:tr>
      <w:tr w:rsidR="00C11AAF" w:rsidRPr="009079F8" w14:paraId="71CA5A2A" w14:textId="77777777" w:rsidTr="00F23355">
        <w:tc>
          <w:tcPr>
            <w:tcW w:w="394" w:type="dxa"/>
          </w:tcPr>
          <w:p w14:paraId="1FACB28D" w14:textId="77777777" w:rsidR="00C11AAF" w:rsidRPr="009079F8" w:rsidRDefault="00C11AAF" w:rsidP="00F23355">
            <w:pPr>
              <w:pStyle w:val="pqiTabBody"/>
              <w:rPr>
                <w:b/>
              </w:rPr>
            </w:pPr>
          </w:p>
        </w:tc>
        <w:tc>
          <w:tcPr>
            <w:tcW w:w="406" w:type="dxa"/>
            <w:gridSpan w:val="2"/>
          </w:tcPr>
          <w:p w14:paraId="3F4A7DA6" w14:textId="77777777" w:rsidR="00C11AAF" w:rsidRPr="009079F8" w:rsidRDefault="00C11AAF" w:rsidP="00F23355">
            <w:pPr>
              <w:pStyle w:val="pqiTabBody"/>
              <w:rPr>
                <w:i/>
              </w:rPr>
            </w:pPr>
            <w:r w:rsidRPr="009079F8">
              <w:rPr>
                <w:i/>
              </w:rPr>
              <w:t>f</w:t>
            </w:r>
          </w:p>
        </w:tc>
        <w:tc>
          <w:tcPr>
            <w:tcW w:w="3577" w:type="dxa"/>
            <w:gridSpan w:val="3"/>
          </w:tcPr>
          <w:p w14:paraId="27C32C83" w14:textId="77777777" w:rsidR="00C11AAF" w:rsidRDefault="00C11AAF" w:rsidP="00F23355">
            <w:pPr>
              <w:pStyle w:val="pqiTabBody"/>
            </w:pPr>
            <w:r w:rsidRPr="009079F8">
              <w:t>Miejscowość</w:t>
            </w:r>
          </w:p>
          <w:p w14:paraId="058F63F4" w14:textId="77777777" w:rsidR="00C11AAF" w:rsidRPr="009079F8" w:rsidRDefault="00C11AAF" w:rsidP="00F23355">
            <w:pPr>
              <w:pStyle w:val="pqiTabBody"/>
            </w:pPr>
            <w:r>
              <w:rPr>
                <w:rFonts w:ascii="Courier New" w:hAnsi="Courier New" w:cs="Courier New"/>
                <w:noProof/>
                <w:color w:val="0000FF"/>
              </w:rPr>
              <w:t>City</w:t>
            </w:r>
          </w:p>
        </w:tc>
        <w:tc>
          <w:tcPr>
            <w:tcW w:w="391" w:type="dxa"/>
          </w:tcPr>
          <w:p w14:paraId="68FA2A41" w14:textId="77777777" w:rsidR="00C11AAF" w:rsidRPr="009079F8" w:rsidRDefault="00C11AAF" w:rsidP="00F23355">
            <w:pPr>
              <w:pStyle w:val="pqiTabBody"/>
            </w:pPr>
            <w:r w:rsidRPr="009079F8">
              <w:t>C</w:t>
            </w:r>
          </w:p>
        </w:tc>
        <w:tc>
          <w:tcPr>
            <w:tcW w:w="2071" w:type="dxa"/>
            <w:gridSpan w:val="5"/>
            <w:vMerge/>
          </w:tcPr>
          <w:p w14:paraId="6033FCAB" w14:textId="77777777" w:rsidR="00C11AAF" w:rsidRPr="009079F8" w:rsidRDefault="00C11AAF" w:rsidP="00F23355">
            <w:pPr>
              <w:pStyle w:val="pqiTabBody"/>
            </w:pPr>
          </w:p>
        </w:tc>
        <w:tc>
          <w:tcPr>
            <w:tcW w:w="4575" w:type="dxa"/>
            <w:gridSpan w:val="2"/>
          </w:tcPr>
          <w:p w14:paraId="45710C08" w14:textId="77777777" w:rsidR="00C11AAF" w:rsidRPr="009079F8" w:rsidRDefault="00C11AAF" w:rsidP="00F23355">
            <w:pPr>
              <w:pStyle w:val="pqiTabBody"/>
            </w:pPr>
          </w:p>
        </w:tc>
        <w:tc>
          <w:tcPr>
            <w:tcW w:w="1877" w:type="dxa"/>
            <w:gridSpan w:val="5"/>
          </w:tcPr>
          <w:p w14:paraId="1CE75591" w14:textId="77777777" w:rsidR="00C11AAF" w:rsidRPr="009079F8" w:rsidRDefault="00C11AAF" w:rsidP="00F23355">
            <w:pPr>
              <w:pStyle w:val="pqiTabBody"/>
            </w:pPr>
            <w:r w:rsidRPr="009079F8">
              <w:t>an..50</w:t>
            </w:r>
          </w:p>
        </w:tc>
      </w:tr>
      <w:tr w:rsidR="00C11AAF" w:rsidRPr="009079F8" w14:paraId="5E6915DC" w14:textId="77777777" w:rsidTr="00F23355">
        <w:tc>
          <w:tcPr>
            <w:tcW w:w="800" w:type="dxa"/>
            <w:gridSpan w:val="3"/>
          </w:tcPr>
          <w:p w14:paraId="7AF1E9D3" w14:textId="77777777" w:rsidR="00C11AAF" w:rsidRPr="009079F8" w:rsidRDefault="00C11AAF" w:rsidP="00F23355">
            <w:pPr>
              <w:pStyle w:val="pqiTabHead"/>
            </w:pPr>
            <w:r>
              <w:lastRenderedPageBreak/>
              <w:t>8</w:t>
            </w:r>
          </w:p>
        </w:tc>
        <w:tc>
          <w:tcPr>
            <w:tcW w:w="3577" w:type="dxa"/>
            <w:gridSpan w:val="3"/>
          </w:tcPr>
          <w:p w14:paraId="2DA44B80" w14:textId="77777777" w:rsidR="00C11AAF" w:rsidRPr="009079F8" w:rsidRDefault="00C11AAF" w:rsidP="00F23355">
            <w:pPr>
              <w:pStyle w:val="pqiTabHead"/>
            </w:pPr>
            <w:r w:rsidRPr="009079F8">
              <w:t xml:space="preserve">URZĄD </w:t>
            </w:r>
            <w:r>
              <w:t>M</w:t>
            </w:r>
            <w:r w:rsidRPr="009079F8">
              <w:t>iejsc</w:t>
            </w:r>
            <w:r>
              <w:t>e</w:t>
            </w:r>
            <w:r w:rsidRPr="009079F8">
              <w:t xml:space="preserve"> </w:t>
            </w:r>
            <w:r>
              <w:t>D</w:t>
            </w:r>
            <w:r w:rsidRPr="009079F8">
              <w:t>ostawy – Urząd celny</w:t>
            </w:r>
          </w:p>
          <w:p w14:paraId="12F12D1E" w14:textId="77777777" w:rsidR="00C11AAF" w:rsidRPr="009079F8" w:rsidRDefault="00C11AAF" w:rsidP="00F23355">
            <w:pPr>
              <w:pStyle w:val="pqiTabHead"/>
            </w:pPr>
            <w:r>
              <w:rPr>
                <w:rFonts w:ascii="Courier New" w:hAnsi="Courier New" w:cs="Courier New"/>
                <w:noProof/>
                <w:color w:val="0000FF"/>
              </w:rPr>
              <w:t>DeliveryPlaceCustomsOffice</w:t>
            </w:r>
          </w:p>
        </w:tc>
        <w:tc>
          <w:tcPr>
            <w:tcW w:w="391" w:type="dxa"/>
          </w:tcPr>
          <w:p w14:paraId="495C938B" w14:textId="77777777" w:rsidR="00C11AAF" w:rsidRPr="009079F8" w:rsidRDefault="00C11AAF" w:rsidP="00F23355">
            <w:pPr>
              <w:pStyle w:val="pqiTabHead"/>
            </w:pPr>
            <w:r>
              <w:t>D</w:t>
            </w:r>
          </w:p>
        </w:tc>
        <w:tc>
          <w:tcPr>
            <w:tcW w:w="2071" w:type="dxa"/>
            <w:gridSpan w:val="5"/>
          </w:tcPr>
          <w:p w14:paraId="7F950572" w14:textId="77777777" w:rsidR="00C11AAF" w:rsidRDefault="00C11AAF" w:rsidP="00F23355">
            <w:pPr>
              <w:pStyle w:val="pqiTabHead"/>
            </w:pPr>
            <w:r w:rsidRPr="009079F8">
              <w:t>„R” w przypadku wywozu (kod rodzaju miejsca przeznaczenia 6).</w:t>
            </w:r>
          </w:p>
          <w:p w14:paraId="12FEF156" w14:textId="77777777" w:rsidR="00C11AAF" w:rsidRPr="009079F8" w:rsidRDefault="00C11AAF" w:rsidP="00F23355">
            <w:pPr>
              <w:pStyle w:val="pqiTabHead"/>
            </w:pPr>
            <w:r>
              <w:t>Dla pozostałych kodów</w:t>
            </w:r>
            <w:r w:rsidRPr="009079F8">
              <w:t xml:space="preserve"> rodzaju miejsca przeznaczenia</w:t>
            </w:r>
            <w:r>
              <w:t xml:space="preserve"> nie stosuje się.</w:t>
            </w:r>
          </w:p>
          <w:p w14:paraId="597D1ABA" w14:textId="77777777" w:rsidR="00C11AAF" w:rsidRPr="009079F8" w:rsidRDefault="00C11AAF" w:rsidP="00F23355">
            <w:pPr>
              <w:pStyle w:val="pqiTabHead"/>
            </w:pPr>
            <w:r w:rsidRPr="009079F8">
              <w:t>(Zob. kody rodzaj</w:t>
            </w:r>
            <w:r>
              <w:t>u miejsca przeznaczenia w polu 1</w:t>
            </w:r>
            <w:r w:rsidRPr="009079F8">
              <w:t>a)</w:t>
            </w:r>
          </w:p>
        </w:tc>
        <w:tc>
          <w:tcPr>
            <w:tcW w:w="4575" w:type="dxa"/>
            <w:gridSpan w:val="2"/>
          </w:tcPr>
          <w:p w14:paraId="2F772B09" w14:textId="77777777" w:rsidR="00C11AAF" w:rsidRPr="009079F8" w:rsidRDefault="00C11AAF" w:rsidP="00F23355">
            <w:pPr>
              <w:pStyle w:val="pqiTabHead"/>
            </w:pPr>
          </w:p>
        </w:tc>
        <w:tc>
          <w:tcPr>
            <w:tcW w:w="1877" w:type="dxa"/>
            <w:gridSpan w:val="5"/>
          </w:tcPr>
          <w:p w14:paraId="09BACD77" w14:textId="77777777" w:rsidR="00C11AAF" w:rsidRPr="009079F8" w:rsidRDefault="00C11AAF" w:rsidP="00F23355">
            <w:pPr>
              <w:pStyle w:val="pqiTabHead"/>
            </w:pPr>
            <w:r>
              <w:t>1x</w:t>
            </w:r>
          </w:p>
        </w:tc>
      </w:tr>
      <w:tr w:rsidR="00C11AAF" w:rsidRPr="009079F8" w14:paraId="24281476" w14:textId="77777777" w:rsidTr="00F23355">
        <w:tc>
          <w:tcPr>
            <w:tcW w:w="394" w:type="dxa"/>
          </w:tcPr>
          <w:p w14:paraId="00788BA4" w14:textId="77777777" w:rsidR="00C11AAF" w:rsidRPr="009079F8" w:rsidRDefault="00C11AAF" w:rsidP="00F23355">
            <w:pPr>
              <w:pStyle w:val="pqiTabBody"/>
              <w:rPr>
                <w:b/>
              </w:rPr>
            </w:pPr>
          </w:p>
        </w:tc>
        <w:tc>
          <w:tcPr>
            <w:tcW w:w="406" w:type="dxa"/>
            <w:gridSpan w:val="2"/>
          </w:tcPr>
          <w:p w14:paraId="2B91C994" w14:textId="77777777" w:rsidR="00C11AAF" w:rsidRPr="009079F8" w:rsidRDefault="00C11AAF" w:rsidP="00F23355">
            <w:pPr>
              <w:pStyle w:val="pqiTabBody"/>
              <w:rPr>
                <w:i/>
              </w:rPr>
            </w:pPr>
            <w:r w:rsidRPr="009079F8">
              <w:rPr>
                <w:i/>
              </w:rPr>
              <w:t>a</w:t>
            </w:r>
          </w:p>
        </w:tc>
        <w:tc>
          <w:tcPr>
            <w:tcW w:w="3577" w:type="dxa"/>
            <w:gridSpan w:val="3"/>
          </w:tcPr>
          <w:p w14:paraId="12EEF2AF" w14:textId="77777777" w:rsidR="00C11AAF" w:rsidRDefault="00C11AAF" w:rsidP="00F23355">
            <w:pPr>
              <w:pStyle w:val="pqiTabBody"/>
            </w:pPr>
            <w:r w:rsidRPr="009079F8">
              <w:t>Numer referencyjny urzędu</w:t>
            </w:r>
          </w:p>
          <w:p w14:paraId="73E0E03A" w14:textId="77777777" w:rsidR="00C11AAF" w:rsidRPr="009079F8" w:rsidRDefault="00C11AAF" w:rsidP="00F23355">
            <w:pPr>
              <w:pStyle w:val="pqiTabBody"/>
            </w:pPr>
            <w:r>
              <w:rPr>
                <w:rFonts w:ascii="Courier New" w:hAnsi="Courier New" w:cs="Courier New"/>
                <w:noProof/>
                <w:color w:val="0000FF"/>
              </w:rPr>
              <w:t>ReferenceNumber</w:t>
            </w:r>
          </w:p>
        </w:tc>
        <w:tc>
          <w:tcPr>
            <w:tcW w:w="391" w:type="dxa"/>
          </w:tcPr>
          <w:p w14:paraId="1506FF8E" w14:textId="77777777" w:rsidR="00C11AAF" w:rsidRPr="009079F8" w:rsidRDefault="00C11AAF" w:rsidP="00F23355">
            <w:pPr>
              <w:pStyle w:val="pqiTabBody"/>
            </w:pPr>
            <w:r w:rsidRPr="009079F8">
              <w:t>R</w:t>
            </w:r>
          </w:p>
        </w:tc>
        <w:tc>
          <w:tcPr>
            <w:tcW w:w="2071" w:type="dxa"/>
            <w:gridSpan w:val="5"/>
          </w:tcPr>
          <w:p w14:paraId="4886AACD" w14:textId="77777777" w:rsidR="00C11AAF" w:rsidRPr="009079F8" w:rsidRDefault="00C11AAF" w:rsidP="00F23355">
            <w:pPr>
              <w:pStyle w:val="pqiTabBody"/>
            </w:pPr>
          </w:p>
        </w:tc>
        <w:tc>
          <w:tcPr>
            <w:tcW w:w="4575" w:type="dxa"/>
            <w:gridSpan w:val="2"/>
          </w:tcPr>
          <w:p w14:paraId="7153477F" w14:textId="77777777" w:rsidR="00C11AAF" w:rsidRPr="009079F8" w:rsidRDefault="00C11AAF" w:rsidP="00F23355">
            <w:pPr>
              <w:pStyle w:val="pqiTabBody"/>
            </w:pPr>
            <w:r w:rsidRPr="009079F8">
              <w:t xml:space="preserve">Należy podać kod urzędu wywozu, w którym zostanie złożone zgłoszenie </w:t>
            </w:r>
            <w:r>
              <w:t>wywozowe zgodnie z art. 161 ust. 5 Rozporządzenia</w:t>
            </w:r>
            <w:r w:rsidRPr="009079F8">
              <w:t xml:space="preserve"> Rady (EWG) 2913/92</w:t>
            </w:r>
            <w:r w:rsidRPr="009079F8">
              <w:rPr>
                <w:rStyle w:val="Odwoanieprzypisudolnego"/>
              </w:rPr>
              <w:footnoteReference w:id="6"/>
            </w:r>
            <w:r w:rsidRPr="009079F8">
              <w:t>.</w:t>
            </w:r>
          </w:p>
        </w:tc>
        <w:tc>
          <w:tcPr>
            <w:tcW w:w="1877" w:type="dxa"/>
            <w:gridSpan w:val="5"/>
          </w:tcPr>
          <w:p w14:paraId="22EAC8DA" w14:textId="77777777" w:rsidR="00C11AAF" w:rsidRPr="009079F8" w:rsidRDefault="00C11AAF" w:rsidP="00F23355">
            <w:pPr>
              <w:pStyle w:val="pqiTabBody"/>
            </w:pPr>
            <w:r w:rsidRPr="009079F8">
              <w:t>an8</w:t>
            </w:r>
          </w:p>
        </w:tc>
      </w:tr>
      <w:tr w:rsidR="00C11AAF" w:rsidRPr="009079F8" w14:paraId="64451807" w14:textId="77777777" w:rsidTr="00F23355">
        <w:tc>
          <w:tcPr>
            <w:tcW w:w="800" w:type="dxa"/>
            <w:gridSpan w:val="3"/>
          </w:tcPr>
          <w:p w14:paraId="5F1EE1CD" w14:textId="77777777" w:rsidR="00C11AAF" w:rsidRPr="009079F8" w:rsidRDefault="00C11AAF" w:rsidP="00F23355">
            <w:pPr>
              <w:pStyle w:val="pqiTabHead"/>
            </w:pPr>
            <w:r>
              <w:lastRenderedPageBreak/>
              <w:t>9</w:t>
            </w:r>
          </w:p>
        </w:tc>
        <w:tc>
          <w:tcPr>
            <w:tcW w:w="3577" w:type="dxa"/>
            <w:gridSpan w:val="3"/>
          </w:tcPr>
          <w:p w14:paraId="3EC96245" w14:textId="77777777" w:rsidR="00C11AAF" w:rsidRPr="009079F8" w:rsidRDefault="00C11AAF" w:rsidP="00F23355">
            <w:pPr>
              <w:pStyle w:val="pqiTabHead"/>
            </w:pPr>
            <w:r>
              <w:t>Projekt</w:t>
            </w:r>
            <w:r w:rsidRPr="009079F8">
              <w:t xml:space="preserve"> e-AD</w:t>
            </w:r>
          </w:p>
          <w:p w14:paraId="4ECBC104" w14:textId="77777777" w:rsidR="00C11AAF" w:rsidRPr="009079F8" w:rsidRDefault="00C11AAF" w:rsidP="00F23355">
            <w:pPr>
              <w:pStyle w:val="pqiTabHead"/>
            </w:pPr>
            <w:r>
              <w:rPr>
                <w:rFonts w:ascii="Courier New" w:hAnsi="Courier New" w:cs="Courier New"/>
                <w:noProof/>
                <w:color w:val="0000FF"/>
              </w:rPr>
              <w:t>EadDraft</w:t>
            </w:r>
          </w:p>
        </w:tc>
        <w:tc>
          <w:tcPr>
            <w:tcW w:w="391" w:type="dxa"/>
          </w:tcPr>
          <w:p w14:paraId="79B88905" w14:textId="77777777" w:rsidR="00C11AAF" w:rsidRPr="009079F8" w:rsidRDefault="00C11AAF" w:rsidP="00F23355">
            <w:pPr>
              <w:pStyle w:val="pqiTabHead"/>
            </w:pPr>
            <w:r w:rsidRPr="009079F8">
              <w:t>R</w:t>
            </w:r>
          </w:p>
        </w:tc>
        <w:tc>
          <w:tcPr>
            <w:tcW w:w="2071" w:type="dxa"/>
            <w:gridSpan w:val="5"/>
          </w:tcPr>
          <w:p w14:paraId="376D8B77" w14:textId="77777777" w:rsidR="00C11AAF" w:rsidRPr="009079F8" w:rsidRDefault="00C11AAF" w:rsidP="00F23355">
            <w:pPr>
              <w:pStyle w:val="pqiTabHead"/>
            </w:pPr>
          </w:p>
        </w:tc>
        <w:tc>
          <w:tcPr>
            <w:tcW w:w="4575" w:type="dxa"/>
            <w:gridSpan w:val="2"/>
          </w:tcPr>
          <w:p w14:paraId="008C1772" w14:textId="77777777" w:rsidR="00C11AAF" w:rsidRPr="009079F8" w:rsidRDefault="00C11AAF" w:rsidP="00F23355">
            <w:pPr>
              <w:pStyle w:val="pqiTabHead"/>
            </w:pPr>
          </w:p>
        </w:tc>
        <w:tc>
          <w:tcPr>
            <w:tcW w:w="1877" w:type="dxa"/>
            <w:gridSpan w:val="5"/>
          </w:tcPr>
          <w:p w14:paraId="196C2145" w14:textId="77777777" w:rsidR="00C11AAF" w:rsidRPr="009079F8" w:rsidRDefault="00C11AAF" w:rsidP="00F23355">
            <w:pPr>
              <w:pStyle w:val="pqiTabHead"/>
            </w:pPr>
          </w:p>
        </w:tc>
      </w:tr>
      <w:tr w:rsidR="00C11AAF" w:rsidRPr="009079F8" w14:paraId="159637A5" w14:textId="77777777" w:rsidTr="00F23355">
        <w:tc>
          <w:tcPr>
            <w:tcW w:w="394" w:type="dxa"/>
          </w:tcPr>
          <w:p w14:paraId="49B7A038" w14:textId="77777777" w:rsidR="00C11AAF" w:rsidRPr="009079F8" w:rsidRDefault="00C11AAF" w:rsidP="00F23355">
            <w:pPr>
              <w:pStyle w:val="pqiTabBody"/>
              <w:rPr>
                <w:b/>
              </w:rPr>
            </w:pPr>
          </w:p>
        </w:tc>
        <w:tc>
          <w:tcPr>
            <w:tcW w:w="406" w:type="dxa"/>
            <w:gridSpan w:val="2"/>
          </w:tcPr>
          <w:p w14:paraId="248A5412" w14:textId="77777777" w:rsidR="00C11AAF" w:rsidRPr="009079F8" w:rsidRDefault="00C11AAF" w:rsidP="00F23355">
            <w:pPr>
              <w:pStyle w:val="pqiTabBody"/>
              <w:rPr>
                <w:i/>
              </w:rPr>
            </w:pPr>
            <w:r w:rsidRPr="009079F8">
              <w:rPr>
                <w:i/>
              </w:rPr>
              <w:t>a</w:t>
            </w:r>
          </w:p>
        </w:tc>
        <w:tc>
          <w:tcPr>
            <w:tcW w:w="3577" w:type="dxa"/>
            <w:gridSpan w:val="3"/>
          </w:tcPr>
          <w:p w14:paraId="69C7F434" w14:textId="77777777" w:rsidR="00C11AAF" w:rsidRDefault="00C11AAF" w:rsidP="00F23355">
            <w:pPr>
              <w:pStyle w:val="pqiTabBody"/>
            </w:pPr>
            <w:r w:rsidRPr="009079F8">
              <w:t>Lokalny numer referencyjny</w:t>
            </w:r>
          </w:p>
          <w:p w14:paraId="36F05B8A" w14:textId="77777777" w:rsidR="00C11AAF" w:rsidRPr="009079F8" w:rsidRDefault="00C11AAF" w:rsidP="00F23355">
            <w:pPr>
              <w:pStyle w:val="pqiTabBody"/>
            </w:pPr>
            <w:r>
              <w:rPr>
                <w:rFonts w:ascii="Courier New" w:hAnsi="Courier New" w:cs="Courier New"/>
                <w:noProof/>
                <w:color w:val="0000FF"/>
              </w:rPr>
              <w:t>LocalReferenceNumber</w:t>
            </w:r>
          </w:p>
        </w:tc>
        <w:tc>
          <w:tcPr>
            <w:tcW w:w="391" w:type="dxa"/>
          </w:tcPr>
          <w:p w14:paraId="3DF47F25" w14:textId="77777777" w:rsidR="00C11AAF" w:rsidRPr="009079F8" w:rsidRDefault="00C11AAF" w:rsidP="00F23355">
            <w:pPr>
              <w:pStyle w:val="pqiTabBody"/>
            </w:pPr>
            <w:r w:rsidRPr="009079F8">
              <w:t>R</w:t>
            </w:r>
          </w:p>
        </w:tc>
        <w:tc>
          <w:tcPr>
            <w:tcW w:w="2071" w:type="dxa"/>
            <w:gridSpan w:val="5"/>
          </w:tcPr>
          <w:p w14:paraId="67BE8941" w14:textId="77777777" w:rsidR="00C11AAF" w:rsidRPr="009079F8" w:rsidRDefault="00C11AAF" w:rsidP="00F23355">
            <w:pPr>
              <w:pStyle w:val="pqiTabBody"/>
            </w:pPr>
          </w:p>
        </w:tc>
        <w:tc>
          <w:tcPr>
            <w:tcW w:w="4575" w:type="dxa"/>
            <w:gridSpan w:val="2"/>
          </w:tcPr>
          <w:p w14:paraId="13A46226" w14:textId="77777777" w:rsidR="00C11AAF" w:rsidRPr="009079F8" w:rsidRDefault="00C11AAF" w:rsidP="00F23355">
            <w:pPr>
              <w:pStyle w:val="pqiTabBody"/>
            </w:pPr>
            <w:r>
              <w:t>Niepowtarzalny</w:t>
            </w:r>
            <w:r w:rsidRPr="009079F8">
              <w:t xml:space="preserve"> numer seryjny przypisany przez wysyłającego </w:t>
            </w:r>
            <w:r>
              <w:t>projektowi</w:t>
            </w:r>
            <w:r w:rsidRPr="009079F8">
              <w:t xml:space="preserve"> e-AD, który to numer identyfikuje przesyłkę w ewidencji wysyłającego.</w:t>
            </w:r>
          </w:p>
        </w:tc>
        <w:tc>
          <w:tcPr>
            <w:tcW w:w="1877" w:type="dxa"/>
            <w:gridSpan w:val="5"/>
          </w:tcPr>
          <w:p w14:paraId="245615FC" w14:textId="77777777" w:rsidR="00C11AAF" w:rsidRPr="009079F8" w:rsidRDefault="00C11AAF" w:rsidP="00F23355">
            <w:pPr>
              <w:pStyle w:val="pqiTabBody"/>
            </w:pPr>
            <w:r w:rsidRPr="009079F8">
              <w:t>n2</w:t>
            </w:r>
            <w:r>
              <w:t>0</w:t>
            </w:r>
          </w:p>
        </w:tc>
      </w:tr>
      <w:tr w:rsidR="00C11AAF" w:rsidRPr="009079F8" w14:paraId="668D360A" w14:textId="77777777" w:rsidTr="00F23355">
        <w:tc>
          <w:tcPr>
            <w:tcW w:w="394" w:type="dxa"/>
          </w:tcPr>
          <w:p w14:paraId="3EE17947" w14:textId="77777777" w:rsidR="00C11AAF" w:rsidRPr="009079F8" w:rsidRDefault="00C11AAF" w:rsidP="00F23355">
            <w:pPr>
              <w:pStyle w:val="pqiTabBody"/>
              <w:rPr>
                <w:b/>
              </w:rPr>
            </w:pPr>
          </w:p>
        </w:tc>
        <w:tc>
          <w:tcPr>
            <w:tcW w:w="406" w:type="dxa"/>
            <w:gridSpan w:val="2"/>
          </w:tcPr>
          <w:p w14:paraId="6AF66571" w14:textId="77777777" w:rsidR="00C11AAF" w:rsidRPr="009079F8" w:rsidRDefault="00C11AAF" w:rsidP="00F23355">
            <w:pPr>
              <w:pStyle w:val="pqiTabBody"/>
              <w:rPr>
                <w:i/>
              </w:rPr>
            </w:pPr>
            <w:r>
              <w:rPr>
                <w:i/>
              </w:rPr>
              <w:t>b</w:t>
            </w:r>
          </w:p>
        </w:tc>
        <w:tc>
          <w:tcPr>
            <w:tcW w:w="3577" w:type="dxa"/>
            <w:gridSpan w:val="3"/>
          </w:tcPr>
          <w:p w14:paraId="099E994A" w14:textId="77777777" w:rsidR="00C11AAF" w:rsidRDefault="00C11AAF" w:rsidP="00F23355">
            <w:pPr>
              <w:pStyle w:val="pqiTabBody"/>
            </w:pPr>
            <w:r w:rsidRPr="009079F8">
              <w:t>Numer faktury</w:t>
            </w:r>
          </w:p>
          <w:p w14:paraId="246B5B77" w14:textId="77777777" w:rsidR="00C11AAF" w:rsidRPr="009079F8" w:rsidRDefault="00C11AAF" w:rsidP="00F23355">
            <w:pPr>
              <w:pStyle w:val="pqiTabBody"/>
            </w:pPr>
            <w:r>
              <w:rPr>
                <w:rFonts w:ascii="Courier New" w:hAnsi="Courier New" w:cs="Courier New"/>
                <w:noProof/>
                <w:color w:val="0000FF"/>
              </w:rPr>
              <w:t>InvoiceNumber</w:t>
            </w:r>
          </w:p>
        </w:tc>
        <w:tc>
          <w:tcPr>
            <w:tcW w:w="391" w:type="dxa"/>
          </w:tcPr>
          <w:p w14:paraId="45A0A4D2" w14:textId="77777777" w:rsidR="00C11AAF" w:rsidRPr="009079F8" w:rsidRDefault="00C11AAF" w:rsidP="00F23355">
            <w:pPr>
              <w:pStyle w:val="pqiTabBody"/>
            </w:pPr>
            <w:r w:rsidRPr="009079F8">
              <w:t>R</w:t>
            </w:r>
          </w:p>
        </w:tc>
        <w:tc>
          <w:tcPr>
            <w:tcW w:w="2071" w:type="dxa"/>
            <w:gridSpan w:val="5"/>
          </w:tcPr>
          <w:p w14:paraId="3EDFD5CB" w14:textId="77777777" w:rsidR="00C11AAF" w:rsidRPr="009079F8" w:rsidRDefault="00C11AAF" w:rsidP="00F23355">
            <w:pPr>
              <w:pStyle w:val="pqiTabBody"/>
            </w:pPr>
          </w:p>
        </w:tc>
        <w:tc>
          <w:tcPr>
            <w:tcW w:w="4575" w:type="dxa"/>
            <w:gridSpan w:val="2"/>
          </w:tcPr>
          <w:p w14:paraId="2C19ADDB" w14:textId="77777777" w:rsidR="00C11AAF" w:rsidRPr="009079F8" w:rsidRDefault="00C11AAF" w:rsidP="00F23355">
            <w:pPr>
              <w:pStyle w:val="pqiTabBody"/>
            </w:pPr>
            <w:r w:rsidRPr="009079F8">
              <w:t>Należy podać numer faktury dotyczącej wyrobów. Jeżeli faktura nie została jeszcze przygotowana, należy podać numer potwierdzenia dostawy lub innego dokumentu przewozowego.</w:t>
            </w:r>
          </w:p>
        </w:tc>
        <w:tc>
          <w:tcPr>
            <w:tcW w:w="1877" w:type="dxa"/>
            <w:gridSpan w:val="5"/>
          </w:tcPr>
          <w:p w14:paraId="702F6D9E" w14:textId="77777777" w:rsidR="00C11AAF" w:rsidRPr="009079F8" w:rsidRDefault="00C11AAF" w:rsidP="00F23355">
            <w:pPr>
              <w:pStyle w:val="pqiTabBody"/>
            </w:pPr>
            <w:r w:rsidRPr="009079F8">
              <w:t>an..35</w:t>
            </w:r>
          </w:p>
        </w:tc>
      </w:tr>
      <w:tr w:rsidR="00C11AAF" w:rsidRPr="009079F8" w14:paraId="251D8467" w14:textId="77777777" w:rsidTr="00F23355">
        <w:tc>
          <w:tcPr>
            <w:tcW w:w="394" w:type="dxa"/>
          </w:tcPr>
          <w:p w14:paraId="525F1059" w14:textId="77777777" w:rsidR="00C11AAF" w:rsidRPr="009079F8" w:rsidRDefault="00C11AAF" w:rsidP="00F23355">
            <w:pPr>
              <w:pStyle w:val="pqiTabBody"/>
              <w:rPr>
                <w:b/>
              </w:rPr>
            </w:pPr>
          </w:p>
        </w:tc>
        <w:tc>
          <w:tcPr>
            <w:tcW w:w="406" w:type="dxa"/>
            <w:gridSpan w:val="2"/>
          </w:tcPr>
          <w:p w14:paraId="240303B2" w14:textId="77777777" w:rsidR="00C11AAF" w:rsidRPr="009079F8" w:rsidRDefault="00C11AAF" w:rsidP="00F23355">
            <w:pPr>
              <w:pStyle w:val="pqiTabBody"/>
              <w:rPr>
                <w:i/>
              </w:rPr>
            </w:pPr>
            <w:r w:rsidRPr="009079F8">
              <w:rPr>
                <w:i/>
              </w:rPr>
              <w:t>c</w:t>
            </w:r>
          </w:p>
        </w:tc>
        <w:tc>
          <w:tcPr>
            <w:tcW w:w="3577" w:type="dxa"/>
            <w:gridSpan w:val="3"/>
          </w:tcPr>
          <w:p w14:paraId="22B18394" w14:textId="77777777" w:rsidR="00C11AAF" w:rsidRDefault="00C11AAF" w:rsidP="00F23355">
            <w:pPr>
              <w:pStyle w:val="pqiTabBody"/>
            </w:pPr>
            <w:r w:rsidRPr="009079F8">
              <w:t>Data faktury</w:t>
            </w:r>
          </w:p>
          <w:p w14:paraId="0F119C49" w14:textId="77777777" w:rsidR="00C11AAF" w:rsidRPr="009079F8" w:rsidRDefault="00C11AAF" w:rsidP="00F23355">
            <w:pPr>
              <w:pStyle w:val="pqiTabBody"/>
            </w:pPr>
            <w:r>
              <w:rPr>
                <w:rFonts w:ascii="Courier New" w:hAnsi="Courier New" w:cs="Courier New"/>
                <w:noProof/>
                <w:color w:val="0000FF"/>
              </w:rPr>
              <w:t>InvoiceDate</w:t>
            </w:r>
          </w:p>
        </w:tc>
        <w:tc>
          <w:tcPr>
            <w:tcW w:w="391" w:type="dxa"/>
          </w:tcPr>
          <w:p w14:paraId="31A555FE" w14:textId="77777777" w:rsidR="00C11AAF" w:rsidRPr="009079F8" w:rsidRDefault="00C11AAF" w:rsidP="00F23355">
            <w:pPr>
              <w:pStyle w:val="pqiTabBody"/>
            </w:pPr>
            <w:r>
              <w:t>R</w:t>
            </w:r>
          </w:p>
        </w:tc>
        <w:tc>
          <w:tcPr>
            <w:tcW w:w="2071" w:type="dxa"/>
            <w:gridSpan w:val="5"/>
          </w:tcPr>
          <w:p w14:paraId="2EE0B0F7" w14:textId="77777777" w:rsidR="00C11AAF" w:rsidRPr="009079F8" w:rsidRDefault="00C11AAF" w:rsidP="00F23355">
            <w:pPr>
              <w:pStyle w:val="pqiTabBody"/>
            </w:pPr>
          </w:p>
        </w:tc>
        <w:tc>
          <w:tcPr>
            <w:tcW w:w="4575" w:type="dxa"/>
            <w:gridSpan w:val="2"/>
          </w:tcPr>
          <w:p w14:paraId="7CF1B657" w14:textId="77777777" w:rsidR="00C11AAF" w:rsidRPr="009079F8" w:rsidRDefault="00C11AAF" w:rsidP="00F23355">
            <w:pPr>
              <w:pStyle w:val="pqiTabBody"/>
            </w:pPr>
            <w:r w:rsidRPr="009079F8">
              <w:t>Data dokumentu wskazan</w:t>
            </w:r>
            <w:r>
              <w:t>ego</w:t>
            </w:r>
            <w:r w:rsidRPr="009079F8">
              <w:t xml:space="preserve"> w polu </w:t>
            </w:r>
            <w:r>
              <w:t>9</w:t>
            </w:r>
            <w:r w:rsidRPr="009079F8">
              <w:t>b.</w:t>
            </w:r>
          </w:p>
        </w:tc>
        <w:tc>
          <w:tcPr>
            <w:tcW w:w="1877" w:type="dxa"/>
            <w:gridSpan w:val="5"/>
          </w:tcPr>
          <w:p w14:paraId="5FED13CD" w14:textId="77777777" w:rsidR="00C11AAF" w:rsidRPr="009079F8" w:rsidRDefault="00C11AAF" w:rsidP="00F23355">
            <w:pPr>
              <w:pStyle w:val="pqiTabBody"/>
            </w:pPr>
            <w:proofErr w:type="spellStart"/>
            <w:r>
              <w:t>d</w:t>
            </w:r>
            <w:r w:rsidRPr="009079F8">
              <w:t>ate</w:t>
            </w:r>
            <w:proofErr w:type="spellEnd"/>
          </w:p>
        </w:tc>
      </w:tr>
      <w:tr w:rsidR="00C11AAF" w:rsidRPr="009079F8" w14:paraId="77B3C158" w14:textId="77777777" w:rsidTr="00F23355">
        <w:tc>
          <w:tcPr>
            <w:tcW w:w="394" w:type="dxa"/>
          </w:tcPr>
          <w:p w14:paraId="786D3097" w14:textId="77777777" w:rsidR="00C11AAF" w:rsidRPr="009079F8" w:rsidRDefault="00C11AAF" w:rsidP="00F23355">
            <w:pPr>
              <w:pStyle w:val="pqiTabBody"/>
              <w:rPr>
                <w:b/>
              </w:rPr>
            </w:pPr>
          </w:p>
        </w:tc>
        <w:tc>
          <w:tcPr>
            <w:tcW w:w="406" w:type="dxa"/>
            <w:gridSpan w:val="2"/>
          </w:tcPr>
          <w:p w14:paraId="0FEE1482" w14:textId="77777777" w:rsidR="00C11AAF" w:rsidRPr="009079F8" w:rsidRDefault="00C11AAF" w:rsidP="00F23355">
            <w:pPr>
              <w:pStyle w:val="pqiTabBody"/>
              <w:rPr>
                <w:i/>
              </w:rPr>
            </w:pPr>
            <w:r w:rsidRPr="009079F8">
              <w:rPr>
                <w:i/>
              </w:rPr>
              <w:t>d</w:t>
            </w:r>
          </w:p>
        </w:tc>
        <w:tc>
          <w:tcPr>
            <w:tcW w:w="3577" w:type="dxa"/>
            <w:gridSpan w:val="3"/>
          </w:tcPr>
          <w:p w14:paraId="3B95783F" w14:textId="77777777" w:rsidR="00C11AAF" w:rsidRDefault="00C11AAF" w:rsidP="00F23355">
            <w:pPr>
              <w:pStyle w:val="pqiTabBody"/>
            </w:pPr>
            <w:r w:rsidRPr="009079F8">
              <w:t xml:space="preserve">Kod rodzaju miejsca </w:t>
            </w:r>
            <w:r>
              <w:t>pochodzenia rozpoczęcia przemieszczenia</w:t>
            </w:r>
          </w:p>
          <w:p w14:paraId="7032EB7D" w14:textId="77777777" w:rsidR="00C11AAF" w:rsidRPr="009079F8" w:rsidRDefault="00C11AAF" w:rsidP="00F23355">
            <w:pPr>
              <w:pStyle w:val="pqiTabBody"/>
            </w:pPr>
            <w:r>
              <w:rPr>
                <w:rFonts w:ascii="Courier New" w:hAnsi="Courier New" w:cs="Courier New"/>
                <w:noProof/>
                <w:color w:val="0000FF"/>
              </w:rPr>
              <w:t>OriginTypeCode</w:t>
            </w:r>
          </w:p>
        </w:tc>
        <w:tc>
          <w:tcPr>
            <w:tcW w:w="391" w:type="dxa"/>
          </w:tcPr>
          <w:p w14:paraId="6C811C1C" w14:textId="77777777" w:rsidR="00C11AAF" w:rsidRPr="009079F8" w:rsidRDefault="00C11AAF" w:rsidP="00F23355">
            <w:pPr>
              <w:pStyle w:val="pqiTabBody"/>
            </w:pPr>
            <w:r w:rsidRPr="009079F8">
              <w:t>R</w:t>
            </w:r>
          </w:p>
        </w:tc>
        <w:tc>
          <w:tcPr>
            <w:tcW w:w="2071" w:type="dxa"/>
            <w:gridSpan w:val="5"/>
          </w:tcPr>
          <w:p w14:paraId="30204832" w14:textId="77777777" w:rsidR="00C11AAF" w:rsidRPr="009079F8" w:rsidRDefault="00C11AAF" w:rsidP="00F23355">
            <w:pPr>
              <w:pStyle w:val="pqiTabBody"/>
            </w:pPr>
          </w:p>
        </w:tc>
        <w:tc>
          <w:tcPr>
            <w:tcW w:w="4575" w:type="dxa"/>
            <w:gridSpan w:val="2"/>
          </w:tcPr>
          <w:p w14:paraId="617E80E7" w14:textId="77777777" w:rsidR="00C11AAF" w:rsidRPr="009079F8" w:rsidRDefault="00C11AAF" w:rsidP="00F23355">
            <w:pPr>
              <w:rPr>
                <w:lang w:eastAsia="en-GB"/>
              </w:rPr>
            </w:pPr>
            <w:r>
              <w:rPr>
                <w:lang w:eastAsia="en-GB"/>
              </w:rPr>
              <w:t>Wartość z enumeracji „</w:t>
            </w:r>
            <w:r>
              <w:rPr>
                <w:lang w:eastAsia="en-GB"/>
              </w:rPr>
              <w:fldChar w:fldCharType="begin"/>
            </w:r>
            <w:r>
              <w:rPr>
                <w:lang w:eastAsia="en-GB"/>
              </w:rPr>
              <w:instrText xml:space="preserve"> REF _Ref267947252 \h  \* MERGEFORMAT </w:instrText>
            </w:r>
            <w:r>
              <w:rPr>
                <w:lang w:eastAsia="en-GB"/>
              </w:rPr>
            </w:r>
            <w:r>
              <w:rPr>
                <w:lang w:eastAsia="en-GB"/>
              </w:rPr>
              <w:fldChar w:fldCharType="separate"/>
            </w:r>
            <w:r w:rsidR="002B6F91">
              <w:t>Kody rodzaju miejsca rozpoczęcia przemieszczenia (</w:t>
            </w:r>
            <w:proofErr w:type="spellStart"/>
            <w:r w:rsidR="002B6F91" w:rsidRPr="008A2949">
              <w:t>Origin</w:t>
            </w:r>
            <w:proofErr w:type="spellEnd"/>
            <w:r w:rsidR="002B6F91" w:rsidRPr="008A2949">
              <w:t xml:space="preserve"> </w:t>
            </w:r>
            <w:proofErr w:type="spellStart"/>
            <w:r w:rsidR="002B6F91" w:rsidRPr="008A2949">
              <w:t>Type</w:t>
            </w:r>
            <w:proofErr w:type="spellEnd"/>
            <w:r w:rsidR="002B6F91" w:rsidRPr="008A2949">
              <w:t xml:space="preserve"> </w:t>
            </w:r>
            <w:proofErr w:type="spellStart"/>
            <w:r w:rsidR="002B6F91" w:rsidRPr="008A2949">
              <w:t>Code</w:t>
            </w:r>
            <w:proofErr w:type="spellEnd"/>
            <w:r w:rsidR="002B6F91">
              <w:t>)</w:t>
            </w:r>
            <w:r>
              <w:rPr>
                <w:lang w:eastAsia="en-GB"/>
              </w:rPr>
              <w:fldChar w:fldCharType="end"/>
            </w:r>
            <w:r>
              <w:rPr>
                <w:lang w:eastAsia="en-GB"/>
              </w:rPr>
              <w:t>”.</w:t>
            </w:r>
          </w:p>
        </w:tc>
        <w:tc>
          <w:tcPr>
            <w:tcW w:w="1877" w:type="dxa"/>
            <w:gridSpan w:val="5"/>
          </w:tcPr>
          <w:p w14:paraId="4D23F67C" w14:textId="77777777" w:rsidR="00C11AAF" w:rsidRPr="009079F8" w:rsidRDefault="00C11AAF" w:rsidP="00F23355">
            <w:pPr>
              <w:pStyle w:val="pqiTabBody"/>
            </w:pPr>
            <w:r w:rsidRPr="009079F8">
              <w:t>N1</w:t>
            </w:r>
          </w:p>
        </w:tc>
      </w:tr>
      <w:tr w:rsidR="00C11AAF" w:rsidRPr="009079F8" w14:paraId="5358264D" w14:textId="77777777" w:rsidTr="00F23355">
        <w:tc>
          <w:tcPr>
            <w:tcW w:w="394" w:type="dxa"/>
          </w:tcPr>
          <w:p w14:paraId="460D460E" w14:textId="77777777" w:rsidR="00C11AAF" w:rsidRPr="009079F8" w:rsidRDefault="00C11AAF" w:rsidP="00F23355">
            <w:pPr>
              <w:pStyle w:val="pqiTabBody"/>
              <w:rPr>
                <w:b/>
              </w:rPr>
            </w:pPr>
          </w:p>
        </w:tc>
        <w:tc>
          <w:tcPr>
            <w:tcW w:w="406" w:type="dxa"/>
            <w:gridSpan w:val="2"/>
          </w:tcPr>
          <w:p w14:paraId="06454EF2" w14:textId="77777777" w:rsidR="00C11AAF" w:rsidRPr="009079F8" w:rsidRDefault="00C11AAF" w:rsidP="00F23355">
            <w:pPr>
              <w:pStyle w:val="pqiTabBody"/>
              <w:rPr>
                <w:i/>
              </w:rPr>
            </w:pPr>
            <w:r w:rsidRPr="009079F8">
              <w:rPr>
                <w:i/>
              </w:rPr>
              <w:t>e</w:t>
            </w:r>
          </w:p>
        </w:tc>
        <w:tc>
          <w:tcPr>
            <w:tcW w:w="3577" w:type="dxa"/>
            <w:gridSpan w:val="3"/>
          </w:tcPr>
          <w:p w14:paraId="2BF254CF" w14:textId="77777777" w:rsidR="00C11AAF" w:rsidRDefault="00C11AAF" w:rsidP="00F23355">
            <w:pPr>
              <w:pStyle w:val="pqiTabBody"/>
            </w:pPr>
            <w:r w:rsidRPr="009079F8">
              <w:t>Data wysyłki</w:t>
            </w:r>
          </w:p>
          <w:p w14:paraId="0AAC5A33" w14:textId="77777777" w:rsidR="00C11AAF" w:rsidRPr="009079F8" w:rsidRDefault="00C11AAF" w:rsidP="00F23355">
            <w:pPr>
              <w:pStyle w:val="pqiTabBody"/>
            </w:pPr>
            <w:r>
              <w:rPr>
                <w:rFonts w:ascii="Courier New" w:hAnsi="Courier New" w:cs="Courier New"/>
                <w:noProof/>
                <w:color w:val="0000FF"/>
              </w:rPr>
              <w:t>DateOfDispatch</w:t>
            </w:r>
          </w:p>
        </w:tc>
        <w:tc>
          <w:tcPr>
            <w:tcW w:w="391" w:type="dxa"/>
          </w:tcPr>
          <w:p w14:paraId="110D1791" w14:textId="77777777" w:rsidR="00C11AAF" w:rsidRPr="009079F8" w:rsidRDefault="00C11AAF" w:rsidP="00F23355">
            <w:pPr>
              <w:pStyle w:val="pqiTabBody"/>
            </w:pPr>
            <w:r w:rsidRPr="009079F8">
              <w:t>R</w:t>
            </w:r>
          </w:p>
        </w:tc>
        <w:tc>
          <w:tcPr>
            <w:tcW w:w="2071" w:type="dxa"/>
            <w:gridSpan w:val="5"/>
          </w:tcPr>
          <w:p w14:paraId="3E4DE2A1" w14:textId="77777777" w:rsidR="00C11AAF" w:rsidRPr="009079F8" w:rsidRDefault="00C11AAF" w:rsidP="00F23355">
            <w:pPr>
              <w:pStyle w:val="pqiTabBody"/>
            </w:pPr>
          </w:p>
        </w:tc>
        <w:tc>
          <w:tcPr>
            <w:tcW w:w="4575" w:type="dxa"/>
            <w:gridSpan w:val="2"/>
          </w:tcPr>
          <w:p w14:paraId="4CFC02DE" w14:textId="77777777" w:rsidR="00C11AAF" w:rsidRPr="009079F8" w:rsidRDefault="00C11AAF" w:rsidP="00F23355">
            <w:pPr>
              <w:pStyle w:val="pqiTabBody"/>
            </w:pPr>
            <w:r w:rsidRPr="009079F8">
              <w:t xml:space="preserve">Data rozpoczęcia przemieszczenia zgodnie z art. 20 ust. 1 dyrektywy 2008/118/WE. Ta data nie może być późniejsza niż 7 dni po dniu </w:t>
            </w:r>
            <w:r>
              <w:t xml:space="preserve">przesłania powiadomienia, oraz musi być co najmniej o 24 godziny </w:t>
            </w:r>
            <w:r w:rsidRPr="009079F8">
              <w:t xml:space="preserve">późniejsza </w:t>
            </w:r>
            <w:r>
              <w:t>od daty przesłania powiadomienia</w:t>
            </w:r>
            <w:r w:rsidRPr="009079F8">
              <w:t>.</w:t>
            </w:r>
          </w:p>
        </w:tc>
        <w:tc>
          <w:tcPr>
            <w:tcW w:w="1877" w:type="dxa"/>
            <w:gridSpan w:val="5"/>
          </w:tcPr>
          <w:p w14:paraId="7B06EA51" w14:textId="77777777" w:rsidR="00C11AAF" w:rsidRPr="009079F8" w:rsidRDefault="00C11AAF" w:rsidP="00F23355">
            <w:pPr>
              <w:pStyle w:val="pqiTabBody"/>
            </w:pPr>
            <w:proofErr w:type="spellStart"/>
            <w:r>
              <w:t>d</w:t>
            </w:r>
            <w:r w:rsidRPr="009079F8">
              <w:t>ate</w:t>
            </w:r>
            <w:proofErr w:type="spellEnd"/>
          </w:p>
        </w:tc>
      </w:tr>
      <w:tr w:rsidR="00C11AAF" w:rsidRPr="009079F8" w14:paraId="5F45BE3C" w14:textId="77777777" w:rsidTr="00F23355">
        <w:tc>
          <w:tcPr>
            <w:tcW w:w="394" w:type="dxa"/>
          </w:tcPr>
          <w:p w14:paraId="77C241FE" w14:textId="77777777" w:rsidR="00C11AAF" w:rsidRPr="009079F8" w:rsidRDefault="00C11AAF" w:rsidP="00F23355">
            <w:pPr>
              <w:pStyle w:val="pqiTabBody"/>
              <w:rPr>
                <w:b/>
              </w:rPr>
            </w:pPr>
          </w:p>
        </w:tc>
        <w:tc>
          <w:tcPr>
            <w:tcW w:w="406" w:type="dxa"/>
            <w:gridSpan w:val="2"/>
          </w:tcPr>
          <w:p w14:paraId="726AAE4C" w14:textId="77777777" w:rsidR="00C11AAF" w:rsidRPr="009079F8" w:rsidRDefault="00C11AAF" w:rsidP="00F23355">
            <w:pPr>
              <w:pStyle w:val="pqiTabBody"/>
              <w:rPr>
                <w:i/>
              </w:rPr>
            </w:pPr>
            <w:r w:rsidRPr="009079F8">
              <w:rPr>
                <w:i/>
              </w:rPr>
              <w:t>f</w:t>
            </w:r>
          </w:p>
        </w:tc>
        <w:tc>
          <w:tcPr>
            <w:tcW w:w="3577" w:type="dxa"/>
            <w:gridSpan w:val="3"/>
          </w:tcPr>
          <w:p w14:paraId="01AD91B9" w14:textId="77777777" w:rsidR="00C11AAF" w:rsidRDefault="00C11AAF" w:rsidP="00F23355">
            <w:pPr>
              <w:pStyle w:val="pqiTabBody"/>
            </w:pPr>
            <w:r w:rsidRPr="009079F8">
              <w:t>Czas wysyłki</w:t>
            </w:r>
          </w:p>
          <w:p w14:paraId="7ABC2046" w14:textId="77777777" w:rsidR="00C11AAF" w:rsidRPr="009079F8" w:rsidRDefault="00C11AAF" w:rsidP="00F23355">
            <w:pPr>
              <w:pStyle w:val="pqiTabBody"/>
            </w:pPr>
            <w:r>
              <w:rPr>
                <w:rFonts w:ascii="Courier New" w:hAnsi="Courier New" w:cs="Courier New"/>
                <w:noProof/>
                <w:color w:val="0000FF"/>
              </w:rPr>
              <w:t>TimeOfDispatch</w:t>
            </w:r>
          </w:p>
        </w:tc>
        <w:tc>
          <w:tcPr>
            <w:tcW w:w="391" w:type="dxa"/>
          </w:tcPr>
          <w:p w14:paraId="1E2F14DF" w14:textId="77777777" w:rsidR="00C11AAF" w:rsidRPr="009079F8" w:rsidRDefault="00C11AAF" w:rsidP="00F23355">
            <w:pPr>
              <w:pStyle w:val="pqiTabBody"/>
            </w:pPr>
            <w:r>
              <w:t>R</w:t>
            </w:r>
          </w:p>
        </w:tc>
        <w:tc>
          <w:tcPr>
            <w:tcW w:w="2071" w:type="dxa"/>
            <w:gridSpan w:val="5"/>
          </w:tcPr>
          <w:p w14:paraId="0F4067BC" w14:textId="77777777" w:rsidR="00C11AAF" w:rsidRPr="009079F8" w:rsidRDefault="00C11AAF" w:rsidP="00F23355">
            <w:pPr>
              <w:pStyle w:val="pqiTabBody"/>
            </w:pPr>
          </w:p>
        </w:tc>
        <w:tc>
          <w:tcPr>
            <w:tcW w:w="4575" w:type="dxa"/>
            <w:gridSpan w:val="2"/>
          </w:tcPr>
          <w:p w14:paraId="34D85E08" w14:textId="77777777" w:rsidR="00C11AAF" w:rsidRPr="009079F8" w:rsidRDefault="00C11AAF" w:rsidP="00F23355">
            <w:pPr>
              <w:pStyle w:val="pqiTabBody"/>
            </w:pPr>
            <w:r w:rsidRPr="009079F8">
              <w:t xml:space="preserve">Czas rozpoczęcia przemieszczenia zgodnie </w:t>
            </w:r>
            <w:r w:rsidR="003256EC">
              <w:br/>
            </w:r>
            <w:r w:rsidRPr="009079F8">
              <w:t>z art. 20 ust. 1 dyrektywy 2008/118/WE.</w:t>
            </w:r>
          </w:p>
        </w:tc>
        <w:tc>
          <w:tcPr>
            <w:tcW w:w="1877" w:type="dxa"/>
            <w:gridSpan w:val="5"/>
          </w:tcPr>
          <w:p w14:paraId="6B9C1E5D" w14:textId="77777777" w:rsidR="00C11AAF" w:rsidRPr="009079F8" w:rsidRDefault="00C11AAF" w:rsidP="00F23355">
            <w:pPr>
              <w:pStyle w:val="pqiTabBody"/>
            </w:pPr>
            <w:proofErr w:type="spellStart"/>
            <w:r>
              <w:t>t</w:t>
            </w:r>
            <w:r w:rsidRPr="009079F8">
              <w:t>ime</w:t>
            </w:r>
            <w:proofErr w:type="spellEnd"/>
          </w:p>
        </w:tc>
      </w:tr>
      <w:tr w:rsidR="00C11AAF" w:rsidRPr="009079F8" w14:paraId="54FF75E2" w14:textId="77777777" w:rsidTr="00F23355">
        <w:tc>
          <w:tcPr>
            <w:tcW w:w="800" w:type="dxa"/>
            <w:gridSpan w:val="3"/>
          </w:tcPr>
          <w:p w14:paraId="119FE5BB" w14:textId="77777777" w:rsidR="00C11AAF" w:rsidRPr="009079F8" w:rsidRDefault="00C11AAF" w:rsidP="00F23355">
            <w:pPr>
              <w:pStyle w:val="pqiTabHead"/>
              <w:rPr>
                <w:i/>
              </w:rPr>
            </w:pPr>
            <w:r w:rsidRPr="009079F8">
              <w:lastRenderedPageBreak/>
              <w:t>1</w:t>
            </w:r>
            <w:r>
              <w:t>0</w:t>
            </w:r>
          </w:p>
        </w:tc>
        <w:tc>
          <w:tcPr>
            <w:tcW w:w="3577" w:type="dxa"/>
            <w:gridSpan w:val="3"/>
          </w:tcPr>
          <w:p w14:paraId="3E3CF9EC" w14:textId="77777777" w:rsidR="00C11AAF" w:rsidRDefault="00C11AAF" w:rsidP="00F23355">
            <w:pPr>
              <w:pStyle w:val="pqiTabHead"/>
            </w:pPr>
            <w:r w:rsidRPr="009079F8">
              <w:t xml:space="preserve">URZĄD – właściwy </w:t>
            </w:r>
            <w:r>
              <w:t>urząd w </w:t>
            </w:r>
            <w:r w:rsidRPr="009079F8">
              <w:t>miejscu wysyłki</w:t>
            </w:r>
          </w:p>
          <w:p w14:paraId="444C950C" w14:textId="77777777" w:rsidR="00C11AAF" w:rsidRDefault="00C11AAF" w:rsidP="00F23355">
            <w:pPr>
              <w:pStyle w:val="pqiTabHead"/>
              <w:rPr>
                <w:rFonts w:ascii="Courier New" w:hAnsi="Courier New" w:cs="Courier New"/>
                <w:noProof/>
                <w:color w:val="0000FF"/>
              </w:rPr>
            </w:pPr>
            <w:r>
              <w:rPr>
                <w:rFonts w:ascii="Courier New" w:hAnsi="Courier New" w:cs="Courier New"/>
                <w:noProof/>
                <w:color w:val="0000FF"/>
              </w:rPr>
              <w:t>CompetentAuthorityDispatch</w:t>
            </w:r>
          </w:p>
          <w:p w14:paraId="48FEBDAF" w14:textId="77777777" w:rsidR="00C11AAF" w:rsidRPr="009079F8" w:rsidRDefault="00C11AAF" w:rsidP="00F23355">
            <w:pPr>
              <w:pStyle w:val="pqiTabHead"/>
            </w:pPr>
            <w:r>
              <w:rPr>
                <w:rFonts w:ascii="Courier New" w:hAnsi="Courier New" w:cs="Courier New"/>
                <w:noProof/>
                <w:color w:val="0000FF"/>
              </w:rPr>
              <w:t>Office</w:t>
            </w:r>
          </w:p>
        </w:tc>
        <w:tc>
          <w:tcPr>
            <w:tcW w:w="391" w:type="dxa"/>
          </w:tcPr>
          <w:p w14:paraId="6FBFB19F" w14:textId="77777777" w:rsidR="00C11AAF" w:rsidRPr="009079F8" w:rsidRDefault="00C11AAF" w:rsidP="00F23355">
            <w:pPr>
              <w:pStyle w:val="pqiTabHead"/>
            </w:pPr>
            <w:r w:rsidRPr="009079F8">
              <w:t>R</w:t>
            </w:r>
          </w:p>
        </w:tc>
        <w:tc>
          <w:tcPr>
            <w:tcW w:w="2071" w:type="dxa"/>
            <w:gridSpan w:val="5"/>
          </w:tcPr>
          <w:p w14:paraId="280E12CE" w14:textId="77777777" w:rsidR="00C11AAF" w:rsidRPr="009079F8" w:rsidRDefault="00C11AAF" w:rsidP="00F23355">
            <w:pPr>
              <w:pStyle w:val="pqiTabHead"/>
            </w:pPr>
          </w:p>
        </w:tc>
        <w:tc>
          <w:tcPr>
            <w:tcW w:w="4575" w:type="dxa"/>
            <w:gridSpan w:val="2"/>
          </w:tcPr>
          <w:p w14:paraId="3EF42DFF" w14:textId="77777777" w:rsidR="00C11AAF" w:rsidRPr="009079F8" w:rsidRDefault="00C11AAF" w:rsidP="00F23355">
            <w:pPr>
              <w:pStyle w:val="pqiTabHead"/>
            </w:pPr>
          </w:p>
        </w:tc>
        <w:tc>
          <w:tcPr>
            <w:tcW w:w="1877" w:type="dxa"/>
            <w:gridSpan w:val="5"/>
          </w:tcPr>
          <w:p w14:paraId="38955C37" w14:textId="77777777" w:rsidR="00C11AAF" w:rsidRPr="00D6109C" w:rsidRDefault="00C11AAF" w:rsidP="00F23355">
            <w:pPr>
              <w:pStyle w:val="pqiTabHead"/>
            </w:pPr>
          </w:p>
        </w:tc>
      </w:tr>
      <w:tr w:rsidR="00C11AAF" w:rsidRPr="009079F8" w14:paraId="246F29F5" w14:textId="77777777" w:rsidTr="00F23355">
        <w:tc>
          <w:tcPr>
            <w:tcW w:w="394" w:type="dxa"/>
          </w:tcPr>
          <w:p w14:paraId="675A3903" w14:textId="77777777" w:rsidR="00C11AAF" w:rsidRPr="009079F8" w:rsidRDefault="00C11AAF" w:rsidP="00F23355">
            <w:pPr>
              <w:pStyle w:val="pqiTabBody"/>
              <w:rPr>
                <w:b/>
              </w:rPr>
            </w:pPr>
          </w:p>
        </w:tc>
        <w:tc>
          <w:tcPr>
            <w:tcW w:w="406" w:type="dxa"/>
            <w:gridSpan w:val="2"/>
          </w:tcPr>
          <w:p w14:paraId="0B4A2719" w14:textId="77777777" w:rsidR="00C11AAF" w:rsidRPr="009079F8" w:rsidRDefault="00C11AAF" w:rsidP="00F23355">
            <w:pPr>
              <w:pStyle w:val="pqiTabBody"/>
              <w:rPr>
                <w:i/>
              </w:rPr>
            </w:pPr>
            <w:r w:rsidRPr="009079F8">
              <w:rPr>
                <w:i/>
              </w:rPr>
              <w:t>a</w:t>
            </w:r>
          </w:p>
        </w:tc>
        <w:tc>
          <w:tcPr>
            <w:tcW w:w="3577" w:type="dxa"/>
            <w:gridSpan w:val="3"/>
          </w:tcPr>
          <w:p w14:paraId="36CA98FD" w14:textId="77777777" w:rsidR="00C11AAF" w:rsidRDefault="00C11AAF" w:rsidP="00F23355">
            <w:pPr>
              <w:pStyle w:val="pqiTabBody"/>
            </w:pPr>
            <w:r w:rsidRPr="009079F8">
              <w:t>Numer referencyjny urzędu</w:t>
            </w:r>
          </w:p>
          <w:p w14:paraId="155BF083" w14:textId="77777777" w:rsidR="00C11AAF" w:rsidRPr="009079F8" w:rsidRDefault="00C11AAF" w:rsidP="00F23355">
            <w:pPr>
              <w:pStyle w:val="pqiTabBody"/>
            </w:pPr>
            <w:r>
              <w:rPr>
                <w:rFonts w:ascii="Courier New" w:hAnsi="Courier New" w:cs="Courier New"/>
                <w:noProof/>
                <w:color w:val="0000FF"/>
              </w:rPr>
              <w:t>ReferenceNumber</w:t>
            </w:r>
          </w:p>
        </w:tc>
        <w:tc>
          <w:tcPr>
            <w:tcW w:w="391" w:type="dxa"/>
          </w:tcPr>
          <w:p w14:paraId="032699D3" w14:textId="77777777" w:rsidR="00C11AAF" w:rsidRPr="009079F8" w:rsidRDefault="00C11AAF" w:rsidP="00F23355">
            <w:pPr>
              <w:pStyle w:val="pqiTabBody"/>
            </w:pPr>
            <w:r w:rsidRPr="009079F8">
              <w:t>R</w:t>
            </w:r>
          </w:p>
        </w:tc>
        <w:tc>
          <w:tcPr>
            <w:tcW w:w="2071" w:type="dxa"/>
            <w:gridSpan w:val="5"/>
          </w:tcPr>
          <w:p w14:paraId="7AE7EB05" w14:textId="77777777" w:rsidR="00C11AAF" w:rsidRPr="009079F8" w:rsidRDefault="00C11AAF" w:rsidP="00F23355">
            <w:pPr>
              <w:pStyle w:val="pqiTabBody"/>
            </w:pPr>
          </w:p>
        </w:tc>
        <w:tc>
          <w:tcPr>
            <w:tcW w:w="4575" w:type="dxa"/>
            <w:gridSpan w:val="2"/>
          </w:tcPr>
          <w:p w14:paraId="2E3027F0" w14:textId="77777777" w:rsidR="00C11AAF" w:rsidRPr="009079F8" w:rsidRDefault="00C11AAF" w:rsidP="00F23355">
            <w:pPr>
              <w:pStyle w:val="pqiTabBody"/>
            </w:pPr>
            <w:r w:rsidRPr="009079F8">
              <w:t xml:space="preserve">Należy podać kod urzędu właściwych organów </w:t>
            </w:r>
            <w:r w:rsidR="003256EC">
              <w:br/>
            </w:r>
            <w:r w:rsidRPr="009079F8">
              <w:t>w państwie członkowskim wysyłki odpowiedzialnego za kontrolę akcyzy w miejscu wysyłki</w:t>
            </w:r>
            <w:r>
              <w:t>.</w:t>
            </w:r>
          </w:p>
        </w:tc>
        <w:tc>
          <w:tcPr>
            <w:tcW w:w="1877" w:type="dxa"/>
            <w:gridSpan w:val="5"/>
          </w:tcPr>
          <w:p w14:paraId="0878FC2E" w14:textId="77777777" w:rsidR="00C11AAF" w:rsidRPr="009079F8" w:rsidRDefault="00C11AAF" w:rsidP="00F23355">
            <w:pPr>
              <w:pStyle w:val="pqiTabBody"/>
            </w:pPr>
            <w:r w:rsidRPr="009079F8">
              <w:t>an8</w:t>
            </w:r>
          </w:p>
        </w:tc>
      </w:tr>
      <w:tr w:rsidR="00C11AAF" w:rsidRPr="009079F8" w14:paraId="210C00B9" w14:textId="77777777" w:rsidTr="00F23355">
        <w:tc>
          <w:tcPr>
            <w:tcW w:w="800" w:type="dxa"/>
            <w:gridSpan w:val="3"/>
          </w:tcPr>
          <w:p w14:paraId="57A96D26" w14:textId="77777777" w:rsidR="00C11AAF" w:rsidRPr="009079F8" w:rsidRDefault="00C11AAF" w:rsidP="00F23355">
            <w:pPr>
              <w:pStyle w:val="pqiTabHead"/>
              <w:rPr>
                <w:i/>
              </w:rPr>
            </w:pPr>
            <w:r w:rsidRPr="009079F8">
              <w:t>1</w:t>
            </w:r>
            <w:r>
              <w:t>1</w:t>
            </w:r>
          </w:p>
        </w:tc>
        <w:tc>
          <w:tcPr>
            <w:tcW w:w="3577" w:type="dxa"/>
            <w:gridSpan w:val="3"/>
          </w:tcPr>
          <w:p w14:paraId="19CD4025" w14:textId="77777777" w:rsidR="00C11AAF" w:rsidRDefault="00C11AAF" w:rsidP="00F23355">
            <w:pPr>
              <w:pStyle w:val="pqiTabHead"/>
            </w:pPr>
            <w:r w:rsidRPr="009079F8">
              <w:t>GWARANCJA DOTYCZĄCA PRZEMIESZCZENIA</w:t>
            </w:r>
          </w:p>
          <w:p w14:paraId="72229026" w14:textId="77777777" w:rsidR="00C11AAF" w:rsidRPr="009079F8" w:rsidRDefault="00C11AAF" w:rsidP="00F23355">
            <w:pPr>
              <w:pStyle w:val="pqiTabHead"/>
            </w:pPr>
            <w:r>
              <w:rPr>
                <w:rFonts w:ascii="Courier New" w:hAnsi="Courier New" w:cs="Courier New"/>
                <w:noProof/>
                <w:color w:val="0000FF"/>
              </w:rPr>
              <w:t>MovementGuarantee</w:t>
            </w:r>
          </w:p>
        </w:tc>
        <w:tc>
          <w:tcPr>
            <w:tcW w:w="391" w:type="dxa"/>
          </w:tcPr>
          <w:p w14:paraId="3300F14D" w14:textId="77777777" w:rsidR="00C11AAF" w:rsidRPr="00BF64A9" w:rsidRDefault="00BF64A9" w:rsidP="00F23355">
            <w:pPr>
              <w:pStyle w:val="pqiTabHead"/>
              <w:rPr>
                <w:b w:val="0"/>
              </w:rPr>
            </w:pPr>
            <w:r w:rsidRPr="00BF64A9">
              <w:rPr>
                <w:b w:val="0"/>
              </w:rPr>
              <w:t>C</w:t>
            </w:r>
          </w:p>
        </w:tc>
        <w:tc>
          <w:tcPr>
            <w:tcW w:w="2071" w:type="dxa"/>
            <w:gridSpan w:val="5"/>
          </w:tcPr>
          <w:p w14:paraId="4635D53D" w14:textId="77777777" w:rsidR="00BF64A9" w:rsidRDefault="00BF64A9" w:rsidP="00BF64A9">
            <w:pPr>
              <w:pStyle w:val="pqiTabHead"/>
              <w:rPr>
                <w:b w:val="0"/>
              </w:rPr>
            </w:pPr>
            <w:r w:rsidRPr="00BF64A9">
              <w:rPr>
                <w:b w:val="0"/>
              </w:rPr>
              <w:t>„</w:t>
            </w:r>
            <w:r>
              <w:rPr>
                <w:b w:val="0"/>
              </w:rPr>
              <w:t>O</w:t>
            </w:r>
            <w:r w:rsidRPr="00BF64A9">
              <w:rPr>
                <w:b w:val="0"/>
              </w:rPr>
              <w:t xml:space="preserve">”, jeżeli </w:t>
            </w:r>
            <w:r>
              <w:rPr>
                <w:b w:val="0"/>
              </w:rPr>
              <w:t xml:space="preserve">dla każdego wyrobu pole „Zerowa stawka podatku akcyzowego” (17u) </w:t>
            </w:r>
            <w:r w:rsidR="007347BD">
              <w:rPr>
                <w:b w:val="0"/>
              </w:rPr>
              <w:t xml:space="preserve">występuje i </w:t>
            </w:r>
            <w:r>
              <w:rPr>
                <w:b w:val="0"/>
              </w:rPr>
              <w:t xml:space="preserve">ma wartość 1. </w:t>
            </w:r>
          </w:p>
          <w:p w14:paraId="1A425CD4" w14:textId="77777777" w:rsidR="00C11AAF" w:rsidRPr="00BF64A9" w:rsidRDefault="00BF64A9" w:rsidP="00BF64A9">
            <w:pPr>
              <w:pStyle w:val="pqiTabHead"/>
              <w:rPr>
                <w:b w:val="0"/>
              </w:rPr>
            </w:pPr>
            <w:r>
              <w:rPr>
                <w:b w:val="0"/>
              </w:rPr>
              <w:t>„R” w przeciwnym wypadku.</w:t>
            </w:r>
          </w:p>
        </w:tc>
        <w:tc>
          <w:tcPr>
            <w:tcW w:w="4575" w:type="dxa"/>
            <w:gridSpan w:val="2"/>
          </w:tcPr>
          <w:p w14:paraId="7EEFF86B" w14:textId="77777777" w:rsidR="00C11AAF" w:rsidRPr="009079F8" w:rsidRDefault="00C11AAF" w:rsidP="00F23355">
            <w:pPr>
              <w:pStyle w:val="pqiTabHead"/>
            </w:pPr>
          </w:p>
        </w:tc>
        <w:tc>
          <w:tcPr>
            <w:tcW w:w="1877" w:type="dxa"/>
            <w:gridSpan w:val="5"/>
          </w:tcPr>
          <w:p w14:paraId="571A250B" w14:textId="77777777" w:rsidR="00C11AAF" w:rsidRPr="009079F8" w:rsidRDefault="00C11AAF" w:rsidP="00F23355">
            <w:pPr>
              <w:pStyle w:val="pqiTabHead"/>
            </w:pPr>
          </w:p>
        </w:tc>
      </w:tr>
      <w:tr w:rsidR="00C11AAF" w:rsidRPr="009079F8" w14:paraId="4041F25C" w14:textId="77777777" w:rsidTr="00F23355">
        <w:tc>
          <w:tcPr>
            <w:tcW w:w="394" w:type="dxa"/>
          </w:tcPr>
          <w:p w14:paraId="648477FF" w14:textId="77777777" w:rsidR="00C11AAF" w:rsidRPr="009079F8" w:rsidRDefault="00C11AAF" w:rsidP="00F23355">
            <w:pPr>
              <w:pStyle w:val="pqiTabBody"/>
              <w:rPr>
                <w:b/>
              </w:rPr>
            </w:pPr>
          </w:p>
        </w:tc>
        <w:tc>
          <w:tcPr>
            <w:tcW w:w="406" w:type="dxa"/>
            <w:gridSpan w:val="2"/>
          </w:tcPr>
          <w:p w14:paraId="48FC53B8" w14:textId="77777777" w:rsidR="00C11AAF" w:rsidRPr="009079F8" w:rsidRDefault="00C11AAF" w:rsidP="00F23355">
            <w:pPr>
              <w:pStyle w:val="pqiTabBody"/>
              <w:rPr>
                <w:i/>
              </w:rPr>
            </w:pPr>
            <w:r w:rsidRPr="009079F8">
              <w:rPr>
                <w:i/>
              </w:rPr>
              <w:t>a</w:t>
            </w:r>
          </w:p>
        </w:tc>
        <w:tc>
          <w:tcPr>
            <w:tcW w:w="3577" w:type="dxa"/>
            <w:gridSpan w:val="3"/>
          </w:tcPr>
          <w:p w14:paraId="13248AC5" w14:textId="77777777" w:rsidR="00C11AAF" w:rsidRDefault="00C11AAF" w:rsidP="00F23355">
            <w:pPr>
              <w:pStyle w:val="pqiTabBody"/>
            </w:pPr>
            <w:r w:rsidRPr="009079F8">
              <w:t>Kod rodzaju gwaranta</w:t>
            </w:r>
          </w:p>
          <w:p w14:paraId="7BEC61A2" w14:textId="77777777" w:rsidR="00C11AAF" w:rsidRPr="009079F8" w:rsidRDefault="00C11AAF" w:rsidP="00F23355">
            <w:pPr>
              <w:pStyle w:val="pqiTabBody"/>
            </w:pPr>
            <w:r>
              <w:rPr>
                <w:rFonts w:ascii="Courier New" w:hAnsi="Courier New" w:cs="Courier New"/>
                <w:noProof/>
                <w:color w:val="0000FF"/>
              </w:rPr>
              <w:t>GuarantorTypeCode</w:t>
            </w:r>
          </w:p>
        </w:tc>
        <w:tc>
          <w:tcPr>
            <w:tcW w:w="391" w:type="dxa"/>
          </w:tcPr>
          <w:p w14:paraId="366A7B4A" w14:textId="77777777" w:rsidR="00C11AAF" w:rsidRPr="009079F8" w:rsidRDefault="00C11AAF" w:rsidP="00F23355">
            <w:pPr>
              <w:pStyle w:val="pqiTabBody"/>
            </w:pPr>
            <w:r w:rsidRPr="009079F8">
              <w:t>R</w:t>
            </w:r>
          </w:p>
        </w:tc>
        <w:tc>
          <w:tcPr>
            <w:tcW w:w="2071" w:type="dxa"/>
            <w:gridSpan w:val="5"/>
          </w:tcPr>
          <w:p w14:paraId="2E088E0A" w14:textId="77777777" w:rsidR="00C11AAF" w:rsidRPr="009079F8" w:rsidRDefault="00C11AAF" w:rsidP="00F23355">
            <w:pPr>
              <w:pStyle w:val="pqiTabBody"/>
            </w:pPr>
          </w:p>
        </w:tc>
        <w:tc>
          <w:tcPr>
            <w:tcW w:w="4575" w:type="dxa"/>
            <w:gridSpan w:val="2"/>
          </w:tcPr>
          <w:p w14:paraId="193DEC67" w14:textId="77777777" w:rsidR="00C11AAF" w:rsidRPr="009079F8" w:rsidRDefault="00C11AAF" w:rsidP="00F23355">
            <w:pPr>
              <w:pStyle w:val="pqiTabBody"/>
            </w:pPr>
            <w:r>
              <w:rPr>
                <w:lang w:eastAsia="en-GB"/>
              </w:rPr>
              <w:t>Wartość z enumeracji „</w:t>
            </w:r>
            <w:r>
              <w:rPr>
                <w:lang w:eastAsia="en-GB"/>
              </w:rPr>
              <w:fldChar w:fldCharType="begin"/>
            </w:r>
            <w:r>
              <w:rPr>
                <w:lang w:eastAsia="en-GB"/>
              </w:rPr>
              <w:instrText xml:space="preserve"> REF _Ref267947321 \h  \* MERGEFORMAT </w:instrText>
            </w:r>
            <w:r>
              <w:rPr>
                <w:lang w:eastAsia="en-GB"/>
              </w:rPr>
            </w:r>
            <w:r>
              <w:rPr>
                <w:lang w:eastAsia="en-GB"/>
              </w:rPr>
              <w:fldChar w:fldCharType="separate"/>
            </w:r>
            <w:r w:rsidR="002B6F91">
              <w:t>Kody rodzaju gwaranta (</w:t>
            </w:r>
            <w:proofErr w:type="spellStart"/>
            <w:r w:rsidR="002B6F91">
              <w:t>Guarantor</w:t>
            </w:r>
            <w:proofErr w:type="spellEnd"/>
            <w:r w:rsidR="002B6F91">
              <w:t xml:space="preserve"> </w:t>
            </w:r>
            <w:proofErr w:type="spellStart"/>
            <w:r w:rsidR="002B6F91">
              <w:t>type</w:t>
            </w:r>
            <w:proofErr w:type="spellEnd"/>
            <w:r w:rsidR="002B6F91">
              <w:t xml:space="preserve"> </w:t>
            </w:r>
            <w:proofErr w:type="spellStart"/>
            <w:r w:rsidR="002B6F91">
              <w:t>codes</w:t>
            </w:r>
            <w:proofErr w:type="spellEnd"/>
            <w:r w:rsidR="002B6F91">
              <w:t>)</w:t>
            </w:r>
            <w:r>
              <w:rPr>
                <w:lang w:eastAsia="en-GB"/>
              </w:rPr>
              <w:fldChar w:fldCharType="end"/>
            </w:r>
            <w:r>
              <w:rPr>
                <w:lang w:eastAsia="en-GB"/>
              </w:rPr>
              <w:t>”.</w:t>
            </w:r>
          </w:p>
        </w:tc>
        <w:tc>
          <w:tcPr>
            <w:tcW w:w="1877" w:type="dxa"/>
            <w:gridSpan w:val="5"/>
          </w:tcPr>
          <w:p w14:paraId="77A2EBEE" w14:textId="77777777" w:rsidR="00C11AAF" w:rsidRPr="009079F8" w:rsidRDefault="00C11AAF" w:rsidP="00F23355">
            <w:pPr>
              <w:pStyle w:val="pqiTabBody"/>
            </w:pPr>
            <w:r w:rsidRPr="009079F8">
              <w:t>n..4</w:t>
            </w:r>
          </w:p>
        </w:tc>
      </w:tr>
      <w:tr w:rsidR="00C11AAF" w:rsidRPr="009079F8" w14:paraId="7DC77D1A" w14:textId="77777777" w:rsidTr="00F23355">
        <w:tc>
          <w:tcPr>
            <w:tcW w:w="800" w:type="dxa"/>
            <w:gridSpan w:val="3"/>
          </w:tcPr>
          <w:p w14:paraId="3CFB98A7" w14:textId="77777777" w:rsidR="00C11AAF" w:rsidRPr="009079F8" w:rsidRDefault="00C11AAF" w:rsidP="00F23355">
            <w:pPr>
              <w:pStyle w:val="pqiTabHead"/>
              <w:rPr>
                <w:i/>
              </w:rPr>
            </w:pPr>
            <w:r w:rsidRPr="009079F8">
              <w:lastRenderedPageBreak/>
              <w:t>1</w:t>
            </w:r>
            <w:r>
              <w:t>1.1</w:t>
            </w:r>
          </w:p>
        </w:tc>
        <w:tc>
          <w:tcPr>
            <w:tcW w:w="3577" w:type="dxa"/>
            <w:gridSpan w:val="3"/>
          </w:tcPr>
          <w:p w14:paraId="1B1C015B" w14:textId="77777777" w:rsidR="00C11AAF" w:rsidRDefault="00C11AAF" w:rsidP="00F23355">
            <w:pPr>
              <w:pStyle w:val="pqiTabHead"/>
            </w:pPr>
            <w:r w:rsidRPr="009079F8">
              <w:t>PODMIOT Gwarant</w:t>
            </w:r>
          </w:p>
          <w:p w14:paraId="1C6CCCDD" w14:textId="77777777" w:rsidR="00C11AAF" w:rsidRPr="009079F8" w:rsidRDefault="00C11AAF" w:rsidP="00F23355">
            <w:pPr>
              <w:pStyle w:val="pqiTabHead"/>
            </w:pPr>
            <w:r>
              <w:rPr>
                <w:rFonts w:ascii="Courier New" w:hAnsi="Courier New" w:cs="Courier New"/>
                <w:noProof/>
                <w:color w:val="0000FF"/>
              </w:rPr>
              <w:t>GuarantorTrader</w:t>
            </w:r>
          </w:p>
        </w:tc>
        <w:tc>
          <w:tcPr>
            <w:tcW w:w="391" w:type="dxa"/>
          </w:tcPr>
          <w:p w14:paraId="14FBF4BB" w14:textId="77777777" w:rsidR="00C11AAF" w:rsidRPr="009079F8" w:rsidRDefault="00C11AAF" w:rsidP="00F23355">
            <w:pPr>
              <w:pStyle w:val="pqiTabHead"/>
            </w:pPr>
            <w:r>
              <w:t>D</w:t>
            </w:r>
          </w:p>
        </w:tc>
        <w:tc>
          <w:tcPr>
            <w:tcW w:w="2071" w:type="dxa"/>
            <w:gridSpan w:val="5"/>
          </w:tcPr>
          <w:p w14:paraId="20E8777D" w14:textId="77777777" w:rsidR="00C11AAF" w:rsidRDefault="00C11AAF" w:rsidP="00F23355">
            <w:pPr>
              <w:pStyle w:val="pqiTabHead"/>
            </w:pPr>
            <w:r w:rsidRPr="009079F8">
              <w:t xml:space="preserve">„R”, jeżeli ma zastosowanie jeden </w:t>
            </w:r>
            <w:r w:rsidR="00556C16">
              <w:br/>
            </w:r>
            <w:r w:rsidRPr="009079F8">
              <w:t>z następujących kodów rodzaju gwaranta</w:t>
            </w:r>
            <w:r>
              <w:t xml:space="preserve"> z pola 11a</w:t>
            </w:r>
            <w:r w:rsidRPr="009079F8">
              <w:t>: 2, 3, 12, 13, 23, 24, 34, 123, 124, 134, 234 lub 1234.</w:t>
            </w:r>
          </w:p>
          <w:p w14:paraId="113CA9D0" w14:textId="77777777" w:rsidR="00C11AAF" w:rsidRPr="00FE24B5" w:rsidRDefault="00C11AAF" w:rsidP="00F23355">
            <w:pPr>
              <w:pStyle w:val="pqiTabHead"/>
            </w:pPr>
            <w:r>
              <w:t>W pozostałych przypadkach nie stosuje się.</w:t>
            </w:r>
          </w:p>
        </w:tc>
        <w:tc>
          <w:tcPr>
            <w:tcW w:w="4575" w:type="dxa"/>
            <w:gridSpan w:val="2"/>
          </w:tcPr>
          <w:p w14:paraId="5F4B5B44" w14:textId="77777777" w:rsidR="00C11AAF" w:rsidRDefault="00C11AAF" w:rsidP="00F23355">
            <w:pPr>
              <w:pStyle w:val="pqiTabHead"/>
            </w:pPr>
            <w:r w:rsidRPr="009079F8">
              <w:t xml:space="preserve">Należy </w:t>
            </w:r>
            <w:r>
              <w:t>podać dane</w:t>
            </w:r>
            <w:r w:rsidRPr="009079F8">
              <w:t xml:space="preserve"> przewoźnika lub</w:t>
            </w:r>
            <w:r>
              <w:t>/i</w:t>
            </w:r>
            <w:r w:rsidRPr="009079F8">
              <w:t xml:space="preserve"> właściciela wyrobów, jeżeli wnoszą oni gwarancję.</w:t>
            </w:r>
          </w:p>
          <w:p w14:paraId="68F91D36" w14:textId="77777777" w:rsidR="00C11AAF" w:rsidRDefault="00C11AAF" w:rsidP="00F23355">
            <w:pPr>
              <w:pStyle w:val="pqiTabHead"/>
            </w:pPr>
            <w:r>
              <w:t>Zależnie od wartości pola 11a ilość elementów 11.1 ma wynosić:</w:t>
            </w:r>
          </w:p>
          <w:p w14:paraId="37E294D5" w14:textId="77777777" w:rsidR="00C11AAF" w:rsidRDefault="00C11AAF" w:rsidP="00F23355">
            <w:pPr>
              <w:pStyle w:val="pqiTabHead"/>
            </w:pPr>
            <w:r>
              <w:t>- 0, gdy wybrano kod rodzaju gwaranta 1, 4, 14</w:t>
            </w:r>
          </w:p>
          <w:p w14:paraId="0A747EA8" w14:textId="77777777" w:rsidR="00C11AAF" w:rsidRPr="001536A8" w:rsidRDefault="00C11AAF" w:rsidP="00F23355">
            <w:pPr>
              <w:pStyle w:val="pqiTabHead"/>
            </w:pPr>
            <w:r>
              <w:t xml:space="preserve">- 1, gdy wybrano kod rodzaju gwaranta </w:t>
            </w:r>
            <w:r w:rsidRPr="001536A8">
              <w:t>2, 3, 12, 13, 24, 34, 124, 134</w:t>
            </w:r>
          </w:p>
          <w:p w14:paraId="322BAD40" w14:textId="77777777" w:rsidR="00C11AAF" w:rsidRPr="009079F8" w:rsidRDefault="00C11AAF" w:rsidP="00F23355">
            <w:pPr>
              <w:pStyle w:val="pqiTabHead"/>
            </w:pPr>
            <w:r>
              <w:t>- 2, gdy wybrano kod rodzaju gwaranta 23, 123, 234,</w:t>
            </w:r>
            <w:r w:rsidRPr="001536A8">
              <w:t>1234</w:t>
            </w:r>
          </w:p>
        </w:tc>
        <w:tc>
          <w:tcPr>
            <w:tcW w:w="1877" w:type="dxa"/>
            <w:gridSpan w:val="5"/>
          </w:tcPr>
          <w:p w14:paraId="50A24F42" w14:textId="77777777" w:rsidR="00C11AAF" w:rsidRPr="009079F8" w:rsidRDefault="00C11AAF" w:rsidP="00F23355">
            <w:pPr>
              <w:pStyle w:val="pqiTabHead"/>
            </w:pPr>
            <w:r w:rsidRPr="009079F8">
              <w:t>2X</w:t>
            </w:r>
          </w:p>
        </w:tc>
      </w:tr>
      <w:tr w:rsidR="00C11AAF" w:rsidRPr="009079F8" w14:paraId="702B9B36" w14:textId="77777777" w:rsidTr="00F23355">
        <w:tc>
          <w:tcPr>
            <w:tcW w:w="800" w:type="dxa"/>
            <w:gridSpan w:val="3"/>
          </w:tcPr>
          <w:p w14:paraId="69173E63" w14:textId="77777777" w:rsidR="00C11AAF" w:rsidRPr="009079F8" w:rsidRDefault="00C11AAF" w:rsidP="00F23355">
            <w:pPr>
              <w:pStyle w:val="pqiTabBody"/>
              <w:rPr>
                <w:i/>
              </w:rPr>
            </w:pPr>
          </w:p>
        </w:tc>
        <w:tc>
          <w:tcPr>
            <w:tcW w:w="3577" w:type="dxa"/>
            <w:gridSpan w:val="3"/>
          </w:tcPr>
          <w:p w14:paraId="3BC14431" w14:textId="77777777" w:rsidR="00C11AAF" w:rsidRDefault="00C11AAF" w:rsidP="00F23355">
            <w:pPr>
              <w:pStyle w:val="pqiTabBody"/>
            </w:pPr>
            <w:r>
              <w:t>JĘZYK ELEMENTU</w:t>
            </w:r>
            <w:r w:rsidRPr="009079F8">
              <w:t xml:space="preserve"> </w:t>
            </w:r>
          </w:p>
          <w:p w14:paraId="0061D8AE" w14:textId="77777777" w:rsidR="00C11AAF" w:rsidRPr="009079F8" w:rsidRDefault="00C11AAF" w:rsidP="00F23355">
            <w:pPr>
              <w:pStyle w:val="pqiTabBody"/>
            </w:pPr>
            <w:r>
              <w:rPr>
                <w:rFonts w:ascii="Courier New" w:hAnsi="Courier New" w:cs="Courier New"/>
                <w:noProof/>
                <w:color w:val="0000FF"/>
              </w:rPr>
              <w:t>@language</w:t>
            </w:r>
          </w:p>
        </w:tc>
        <w:tc>
          <w:tcPr>
            <w:tcW w:w="391" w:type="dxa"/>
          </w:tcPr>
          <w:p w14:paraId="44C24CA0" w14:textId="77777777" w:rsidR="00C11AAF" w:rsidRPr="009079F8" w:rsidRDefault="00C11AAF" w:rsidP="00F23355">
            <w:pPr>
              <w:pStyle w:val="pqiTabBody"/>
            </w:pPr>
            <w:r>
              <w:t>D</w:t>
            </w:r>
          </w:p>
        </w:tc>
        <w:tc>
          <w:tcPr>
            <w:tcW w:w="2071" w:type="dxa"/>
            <w:gridSpan w:val="5"/>
          </w:tcPr>
          <w:p w14:paraId="6D025F8E" w14:textId="77777777" w:rsidR="00C11AAF" w:rsidRDefault="00C11AAF" w:rsidP="00F23355">
            <w:pPr>
              <w:pStyle w:val="pqiTabBody"/>
            </w:pPr>
            <w:r w:rsidRPr="009079F8">
              <w:t xml:space="preserve">„R”, jeżeli stosuje się </w:t>
            </w:r>
            <w:r>
              <w:t xml:space="preserve">co najmniej jedno </w:t>
            </w:r>
            <w:r w:rsidR="0076267F">
              <w:br/>
            </w:r>
            <w:r>
              <w:t>z</w:t>
            </w:r>
            <w:r w:rsidRPr="009079F8">
              <w:t xml:space="preserve"> p</w:t>
            </w:r>
            <w:r>
              <w:t>ó</w:t>
            </w:r>
            <w:r w:rsidRPr="009079F8">
              <w:t>l tekstow</w:t>
            </w:r>
            <w:r>
              <w:t xml:space="preserve">ych: 11.1c, 11.1d, 11.1e, </w:t>
            </w:r>
            <w:smartTag w:uri="urn:schemas-microsoft-com:office:smarttags" w:element="metricconverter">
              <w:smartTagPr>
                <w:attr w:name="ProductID" w:val="11.1f"/>
              </w:smartTagPr>
              <w:r>
                <w:t>11.1f</w:t>
              </w:r>
            </w:smartTag>
            <w:r>
              <w:t xml:space="preserve"> lub 11.1g</w:t>
            </w:r>
            <w:r w:rsidRPr="009079F8">
              <w:t>.</w:t>
            </w:r>
          </w:p>
          <w:p w14:paraId="0F18B31D" w14:textId="77777777" w:rsidR="00C11AAF" w:rsidRPr="009079F8" w:rsidRDefault="00C11AAF" w:rsidP="00F23355">
            <w:pPr>
              <w:pStyle w:val="pqiTabBody"/>
            </w:pPr>
            <w:r>
              <w:t>W pozostałych przypadkach nie stosuje się.</w:t>
            </w:r>
          </w:p>
        </w:tc>
        <w:tc>
          <w:tcPr>
            <w:tcW w:w="4575" w:type="dxa"/>
            <w:gridSpan w:val="2"/>
          </w:tcPr>
          <w:p w14:paraId="419C21FF" w14:textId="77777777" w:rsidR="00C11AAF" w:rsidRDefault="00C11AAF" w:rsidP="00F23355">
            <w:pPr>
              <w:pStyle w:val="pqiTabBody"/>
            </w:pPr>
            <w:r>
              <w:t>Atrybut.</w:t>
            </w:r>
          </w:p>
          <w:p w14:paraId="1DD111E6" w14:textId="77777777" w:rsidR="00C11AAF"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877" w:type="dxa"/>
            <w:gridSpan w:val="5"/>
          </w:tcPr>
          <w:p w14:paraId="78A86B5C" w14:textId="77777777" w:rsidR="00C11AAF" w:rsidRPr="009079F8" w:rsidRDefault="00C11AAF" w:rsidP="00F23355">
            <w:pPr>
              <w:pStyle w:val="pqiTabBody"/>
            </w:pPr>
            <w:r w:rsidRPr="009079F8">
              <w:t>a2</w:t>
            </w:r>
          </w:p>
        </w:tc>
      </w:tr>
      <w:tr w:rsidR="00C11AAF" w:rsidRPr="009079F8" w14:paraId="2B5565EA" w14:textId="77777777" w:rsidTr="00F23355">
        <w:tc>
          <w:tcPr>
            <w:tcW w:w="394" w:type="dxa"/>
          </w:tcPr>
          <w:p w14:paraId="53EE4AF2" w14:textId="77777777" w:rsidR="00C11AAF" w:rsidRPr="009079F8" w:rsidRDefault="00C11AAF" w:rsidP="00F23355">
            <w:pPr>
              <w:pStyle w:val="pqiTabBody"/>
              <w:rPr>
                <w:b/>
              </w:rPr>
            </w:pPr>
          </w:p>
        </w:tc>
        <w:tc>
          <w:tcPr>
            <w:tcW w:w="406" w:type="dxa"/>
            <w:gridSpan w:val="2"/>
          </w:tcPr>
          <w:p w14:paraId="77BE0824" w14:textId="77777777" w:rsidR="00C11AAF" w:rsidRPr="009079F8" w:rsidRDefault="00C11AAF" w:rsidP="00F23355">
            <w:pPr>
              <w:pStyle w:val="pqiTabBody"/>
              <w:rPr>
                <w:i/>
              </w:rPr>
            </w:pPr>
            <w:r w:rsidRPr="009079F8">
              <w:rPr>
                <w:i/>
              </w:rPr>
              <w:t>a</w:t>
            </w:r>
          </w:p>
        </w:tc>
        <w:tc>
          <w:tcPr>
            <w:tcW w:w="3577" w:type="dxa"/>
            <w:gridSpan w:val="3"/>
          </w:tcPr>
          <w:p w14:paraId="504B524D" w14:textId="77777777" w:rsidR="00C11AAF" w:rsidRPr="009079F8" w:rsidRDefault="00C11AAF" w:rsidP="00F23355">
            <w:pPr>
              <w:pStyle w:val="pqiTabBody"/>
            </w:pPr>
            <w:r w:rsidRPr="009079F8">
              <w:t xml:space="preserve">Numer </w:t>
            </w:r>
            <w:r>
              <w:t>akcyzowy</w:t>
            </w:r>
            <w:r w:rsidRPr="009079F8">
              <w:t xml:space="preserve"> podmiotu </w:t>
            </w:r>
            <w:r>
              <w:br/>
            </w:r>
            <w:r>
              <w:rPr>
                <w:rFonts w:ascii="Courier New" w:hAnsi="Courier New" w:cs="Courier New"/>
                <w:noProof/>
                <w:color w:val="0000FF"/>
              </w:rPr>
              <w:t>TraderExciseNumber</w:t>
            </w:r>
          </w:p>
        </w:tc>
        <w:tc>
          <w:tcPr>
            <w:tcW w:w="391" w:type="dxa"/>
          </w:tcPr>
          <w:p w14:paraId="74A12C4F" w14:textId="77777777" w:rsidR="00C11AAF" w:rsidRPr="009079F8" w:rsidRDefault="00C11AAF" w:rsidP="00F23355">
            <w:pPr>
              <w:pStyle w:val="pqiTabBody"/>
            </w:pPr>
            <w:r w:rsidRPr="009079F8">
              <w:t>O</w:t>
            </w:r>
          </w:p>
        </w:tc>
        <w:tc>
          <w:tcPr>
            <w:tcW w:w="2071" w:type="dxa"/>
            <w:gridSpan w:val="5"/>
            <w:shd w:val="clear" w:color="auto" w:fill="auto"/>
          </w:tcPr>
          <w:p w14:paraId="662DD8D2" w14:textId="77777777" w:rsidR="00C11AAF" w:rsidRPr="009079F8" w:rsidRDefault="00C11AAF" w:rsidP="00F23355">
            <w:pPr>
              <w:pStyle w:val="pqiTabBody"/>
            </w:pPr>
          </w:p>
        </w:tc>
        <w:tc>
          <w:tcPr>
            <w:tcW w:w="4575" w:type="dxa"/>
            <w:gridSpan w:val="2"/>
          </w:tcPr>
          <w:p w14:paraId="07E3CF87" w14:textId="77777777" w:rsidR="00C11AAF" w:rsidRPr="009079F8" w:rsidRDefault="00C11AAF" w:rsidP="00F23355">
            <w:pPr>
              <w:pStyle w:val="pqiTabBody"/>
            </w:pPr>
          </w:p>
        </w:tc>
        <w:tc>
          <w:tcPr>
            <w:tcW w:w="1877" w:type="dxa"/>
            <w:gridSpan w:val="5"/>
          </w:tcPr>
          <w:p w14:paraId="499D1C59" w14:textId="77777777" w:rsidR="00C11AAF" w:rsidRPr="009079F8" w:rsidRDefault="00C11AAF" w:rsidP="00F23355">
            <w:pPr>
              <w:pStyle w:val="pqiTabBody"/>
            </w:pPr>
            <w:r w:rsidRPr="009079F8">
              <w:t>an13</w:t>
            </w:r>
          </w:p>
        </w:tc>
      </w:tr>
      <w:tr w:rsidR="00C11AAF" w:rsidRPr="009079F8" w14:paraId="591F9734" w14:textId="77777777" w:rsidTr="00F23355">
        <w:tc>
          <w:tcPr>
            <w:tcW w:w="394" w:type="dxa"/>
          </w:tcPr>
          <w:p w14:paraId="063384D9" w14:textId="77777777" w:rsidR="00C11AAF" w:rsidRPr="009079F8" w:rsidRDefault="00C11AAF" w:rsidP="00F23355">
            <w:pPr>
              <w:pStyle w:val="pqiTabBody"/>
              <w:rPr>
                <w:b/>
              </w:rPr>
            </w:pPr>
          </w:p>
        </w:tc>
        <w:tc>
          <w:tcPr>
            <w:tcW w:w="406" w:type="dxa"/>
            <w:gridSpan w:val="2"/>
          </w:tcPr>
          <w:p w14:paraId="017C2D36" w14:textId="77777777" w:rsidR="00C11AAF" w:rsidRPr="009079F8" w:rsidRDefault="00C11AAF" w:rsidP="00F23355">
            <w:pPr>
              <w:pStyle w:val="pqiTabBody"/>
              <w:rPr>
                <w:i/>
              </w:rPr>
            </w:pPr>
            <w:r w:rsidRPr="009079F8">
              <w:rPr>
                <w:i/>
              </w:rPr>
              <w:t>b</w:t>
            </w:r>
          </w:p>
        </w:tc>
        <w:tc>
          <w:tcPr>
            <w:tcW w:w="3577" w:type="dxa"/>
            <w:gridSpan w:val="3"/>
          </w:tcPr>
          <w:p w14:paraId="13DF22D2" w14:textId="77777777" w:rsidR="00C11AAF" w:rsidRDefault="00C11AAF" w:rsidP="00F23355">
            <w:pPr>
              <w:pStyle w:val="pqiTabBody"/>
            </w:pPr>
            <w:r w:rsidRPr="009079F8">
              <w:t>Numer VAT</w:t>
            </w:r>
          </w:p>
          <w:p w14:paraId="7247A096" w14:textId="77777777" w:rsidR="00C11AAF" w:rsidRPr="009079F8" w:rsidRDefault="00C11AAF" w:rsidP="00F23355">
            <w:pPr>
              <w:pStyle w:val="pqiTabBody"/>
            </w:pPr>
            <w:r>
              <w:rPr>
                <w:rFonts w:ascii="Courier New" w:hAnsi="Courier New" w:cs="Courier New"/>
                <w:noProof/>
                <w:color w:val="0000FF"/>
              </w:rPr>
              <w:t>VatNumber</w:t>
            </w:r>
          </w:p>
        </w:tc>
        <w:tc>
          <w:tcPr>
            <w:tcW w:w="391" w:type="dxa"/>
          </w:tcPr>
          <w:p w14:paraId="40E89F14" w14:textId="77777777" w:rsidR="00C11AAF" w:rsidRPr="009079F8" w:rsidRDefault="00C11AAF" w:rsidP="00F23355">
            <w:pPr>
              <w:pStyle w:val="pqiTabBody"/>
            </w:pPr>
            <w:r>
              <w:t>R</w:t>
            </w:r>
          </w:p>
        </w:tc>
        <w:tc>
          <w:tcPr>
            <w:tcW w:w="2071" w:type="dxa"/>
            <w:gridSpan w:val="5"/>
            <w:shd w:val="clear" w:color="auto" w:fill="auto"/>
          </w:tcPr>
          <w:p w14:paraId="372B98CF" w14:textId="77777777" w:rsidR="00C11AAF" w:rsidRPr="009079F8" w:rsidRDefault="00C11AAF" w:rsidP="00F23355">
            <w:pPr>
              <w:pStyle w:val="pqiTabBody"/>
            </w:pPr>
          </w:p>
        </w:tc>
        <w:tc>
          <w:tcPr>
            <w:tcW w:w="4575" w:type="dxa"/>
            <w:gridSpan w:val="2"/>
          </w:tcPr>
          <w:p w14:paraId="1E920F2C" w14:textId="77777777" w:rsidR="00C11AAF" w:rsidRPr="009079F8" w:rsidRDefault="00C11AAF" w:rsidP="00F23355">
            <w:pPr>
              <w:pStyle w:val="pqiTabBody"/>
            </w:pPr>
          </w:p>
        </w:tc>
        <w:tc>
          <w:tcPr>
            <w:tcW w:w="1877" w:type="dxa"/>
            <w:gridSpan w:val="5"/>
          </w:tcPr>
          <w:p w14:paraId="645CD9E2" w14:textId="77777777" w:rsidR="00C11AAF" w:rsidRPr="009079F8" w:rsidRDefault="00C11AAF" w:rsidP="00F23355">
            <w:pPr>
              <w:pStyle w:val="pqiTabBody"/>
            </w:pPr>
            <w:r w:rsidRPr="009079F8">
              <w:t>an..</w:t>
            </w:r>
            <w:r>
              <w:t>14</w:t>
            </w:r>
          </w:p>
        </w:tc>
      </w:tr>
      <w:tr w:rsidR="00C11AAF" w:rsidRPr="009079F8" w14:paraId="59F7C5C2" w14:textId="77777777" w:rsidTr="00F23355">
        <w:tc>
          <w:tcPr>
            <w:tcW w:w="394" w:type="dxa"/>
          </w:tcPr>
          <w:p w14:paraId="2BF89982" w14:textId="77777777" w:rsidR="00C11AAF" w:rsidRPr="009079F8" w:rsidRDefault="00C11AAF" w:rsidP="00F23355">
            <w:pPr>
              <w:pStyle w:val="pqiTabBody"/>
              <w:rPr>
                <w:b/>
              </w:rPr>
            </w:pPr>
          </w:p>
        </w:tc>
        <w:tc>
          <w:tcPr>
            <w:tcW w:w="406" w:type="dxa"/>
            <w:gridSpan w:val="2"/>
          </w:tcPr>
          <w:p w14:paraId="7B25CE1D" w14:textId="77777777" w:rsidR="00C11AAF" w:rsidRPr="009079F8" w:rsidRDefault="00C11AAF" w:rsidP="00F23355">
            <w:pPr>
              <w:pStyle w:val="pqiTabBody"/>
              <w:rPr>
                <w:i/>
              </w:rPr>
            </w:pPr>
            <w:r w:rsidRPr="009079F8">
              <w:rPr>
                <w:i/>
              </w:rPr>
              <w:t>c</w:t>
            </w:r>
          </w:p>
        </w:tc>
        <w:tc>
          <w:tcPr>
            <w:tcW w:w="3577" w:type="dxa"/>
            <w:gridSpan w:val="3"/>
          </w:tcPr>
          <w:p w14:paraId="74613015" w14:textId="77777777" w:rsidR="00C11AAF" w:rsidRDefault="00C11AAF" w:rsidP="00F23355">
            <w:pPr>
              <w:pStyle w:val="pqiTabBody"/>
            </w:pPr>
            <w:r w:rsidRPr="009079F8">
              <w:t>Nazwa podmiotu gospodarczego</w:t>
            </w:r>
          </w:p>
          <w:p w14:paraId="4F7E9814" w14:textId="77777777" w:rsidR="00C11AAF" w:rsidRPr="009079F8" w:rsidRDefault="00C11AAF" w:rsidP="00F23355">
            <w:pPr>
              <w:pStyle w:val="pqiTabBody"/>
            </w:pPr>
            <w:r>
              <w:rPr>
                <w:rFonts w:ascii="Courier New" w:hAnsi="Courier New" w:cs="Courier New"/>
                <w:noProof/>
                <w:color w:val="0000FF"/>
              </w:rPr>
              <w:t>TraderName</w:t>
            </w:r>
          </w:p>
        </w:tc>
        <w:tc>
          <w:tcPr>
            <w:tcW w:w="391" w:type="dxa"/>
          </w:tcPr>
          <w:p w14:paraId="469D1A3F" w14:textId="77777777" w:rsidR="00C11AAF" w:rsidRPr="009079F8" w:rsidRDefault="00C11AAF" w:rsidP="00F23355">
            <w:pPr>
              <w:pStyle w:val="pqiTabBody"/>
            </w:pPr>
            <w:r w:rsidRPr="009079F8">
              <w:t>C</w:t>
            </w:r>
          </w:p>
        </w:tc>
        <w:tc>
          <w:tcPr>
            <w:tcW w:w="2071" w:type="dxa"/>
            <w:gridSpan w:val="5"/>
            <w:vMerge w:val="restart"/>
          </w:tcPr>
          <w:p w14:paraId="1404BAB5" w14:textId="77777777" w:rsidR="00C11AAF" w:rsidRPr="009079F8" w:rsidRDefault="00C11AAF" w:rsidP="00F23355">
            <w:pPr>
              <w:pStyle w:val="pqiTabBody"/>
            </w:pPr>
            <w:r w:rsidRPr="009079F8">
              <w:t>W przypadku 1</w:t>
            </w:r>
            <w:r>
              <w:t>1.1</w:t>
            </w:r>
            <w:r w:rsidRPr="009079F8">
              <w:rPr>
                <w:i/>
              </w:rPr>
              <w:t>c</w:t>
            </w:r>
            <w:r w:rsidRPr="009079F8">
              <w:t xml:space="preserve">, </w:t>
            </w:r>
            <w:r w:rsidRPr="009079F8">
              <w:rPr>
                <w:i/>
              </w:rPr>
              <w:t>d</w:t>
            </w:r>
            <w:r w:rsidRPr="009079F8">
              <w:t xml:space="preserve">, </w:t>
            </w:r>
            <w:r w:rsidRPr="009079F8">
              <w:rPr>
                <w:i/>
              </w:rPr>
              <w:t>f</w:t>
            </w:r>
            <w:r w:rsidRPr="009079F8">
              <w:t xml:space="preserve"> i </w:t>
            </w:r>
            <w:r w:rsidRPr="009079F8">
              <w:rPr>
                <w:i/>
              </w:rPr>
              <w:t>g</w:t>
            </w:r>
            <w:r w:rsidRPr="009079F8">
              <w:t xml:space="preserve">: „O”, jeżeli jest podany numer </w:t>
            </w:r>
            <w:r>
              <w:t>akcyzowy</w:t>
            </w:r>
            <w:r w:rsidRPr="009079F8">
              <w:t xml:space="preserve"> podmiotu, w przeciwnym razie „R”.</w:t>
            </w:r>
          </w:p>
        </w:tc>
        <w:tc>
          <w:tcPr>
            <w:tcW w:w="4575" w:type="dxa"/>
            <w:gridSpan w:val="2"/>
          </w:tcPr>
          <w:p w14:paraId="147B60BD" w14:textId="77777777" w:rsidR="00C11AAF" w:rsidRPr="009079F8" w:rsidRDefault="00C11AAF" w:rsidP="00F23355">
            <w:pPr>
              <w:pStyle w:val="pqiTabBody"/>
            </w:pPr>
          </w:p>
        </w:tc>
        <w:tc>
          <w:tcPr>
            <w:tcW w:w="1877" w:type="dxa"/>
            <w:gridSpan w:val="5"/>
          </w:tcPr>
          <w:p w14:paraId="5C3AE1DD" w14:textId="77777777" w:rsidR="00C11AAF" w:rsidRPr="009079F8" w:rsidRDefault="00C11AAF" w:rsidP="00F23355">
            <w:pPr>
              <w:pStyle w:val="pqiTabBody"/>
            </w:pPr>
            <w:r w:rsidRPr="009079F8">
              <w:t>an..182</w:t>
            </w:r>
          </w:p>
        </w:tc>
      </w:tr>
      <w:tr w:rsidR="00C11AAF" w:rsidRPr="009079F8" w14:paraId="089816EC" w14:textId="77777777" w:rsidTr="00F23355">
        <w:tc>
          <w:tcPr>
            <w:tcW w:w="394" w:type="dxa"/>
          </w:tcPr>
          <w:p w14:paraId="116A8197" w14:textId="77777777" w:rsidR="00C11AAF" w:rsidRPr="009079F8" w:rsidRDefault="00C11AAF" w:rsidP="00F23355">
            <w:pPr>
              <w:pStyle w:val="pqiTabBody"/>
              <w:rPr>
                <w:b/>
              </w:rPr>
            </w:pPr>
          </w:p>
        </w:tc>
        <w:tc>
          <w:tcPr>
            <w:tcW w:w="406" w:type="dxa"/>
            <w:gridSpan w:val="2"/>
          </w:tcPr>
          <w:p w14:paraId="3DFA36BA" w14:textId="77777777" w:rsidR="00C11AAF" w:rsidRPr="009079F8" w:rsidRDefault="00C11AAF" w:rsidP="00F23355">
            <w:pPr>
              <w:pStyle w:val="pqiTabBody"/>
              <w:rPr>
                <w:i/>
              </w:rPr>
            </w:pPr>
            <w:r w:rsidRPr="009079F8">
              <w:rPr>
                <w:i/>
              </w:rPr>
              <w:t>d</w:t>
            </w:r>
          </w:p>
        </w:tc>
        <w:tc>
          <w:tcPr>
            <w:tcW w:w="3577" w:type="dxa"/>
            <w:gridSpan w:val="3"/>
          </w:tcPr>
          <w:p w14:paraId="4312523D" w14:textId="77777777" w:rsidR="00C11AAF" w:rsidRDefault="00C11AAF" w:rsidP="00F23355">
            <w:pPr>
              <w:pStyle w:val="pqiTabBody"/>
            </w:pPr>
            <w:r w:rsidRPr="009079F8">
              <w:t>Ulica</w:t>
            </w:r>
          </w:p>
          <w:p w14:paraId="30E9D1BE" w14:textId="77777777" w:rsidR="00C11AAF" w:rsidRPr="009079F8" w:rsidRDefault="00C11AAF" w:rsidP="00F23355">
            <w:pPr>
              <w:pStyle w:val="pqiTabBody"/>
            </w:pPr>
            <w:r>
              <w:rPr>
                <w:rFonts w:ascii="Courier New" w:hAnsi="Courier New" w:cs="Courier New"/>
                <w:noProof/>
                <w:color w:val="0000FF"/>
              </w:rPr>
              <w:t>StreetName</w:t>
            </w:r>
          </w:p>
        </w:tc>
        <w:tc>
          <w:tcPr>
            <w:tcW w:w="391" w:type="dxa"/>
          </w:tcPr>
          <w:p w14:paraId="152028DD" w14:textId="77777777" w:rsidR="00C11AAF" w:rsidRPr="009079F8" w:rsidRDefault="00C11AAF" w:rsidP="00F23355">
            <w:pPr>
              <w:pStyle w:val="pqiTabBody"/>
            </w:pPr>
            <w:r w:rsidRPr="009079F8">
              <w:t>C</w:t>
            </w:r>
          </w:p>
        </w:tc>
        <w:tc>
          <w:tcPr>
            <w:tcW w:w="2071" w:type="dxa"/>
            <w:gridSpan w:val="5"/>
            <w:vMerge/>
          </w:tcPr>
          <w:p w14:paraId="0DCC5AAA" w14:textId="77777777" w:rsidR="00C11AAF" w:rsidRPr="009079F8" w:rsidRDefault="00C11AAF" w:rsidP="00F23355">
            <w:pPr>
              <w:pStyle w:val="pqiTabBody"/>
            </w:pPr>
          </w:p>
        </w:tc>
        <w:tc>
          <w:tcPr>
            <w:tcW w:w="4575" w:type="dxa"/>
            <w:gridSpan w:val="2"/>
          </w:tcPr>
          <w:p w14:paraId="73BEDDF5" w14:textId="77777777" w:rsidR="00C11AAF" w:rsidRPr="009079F8" w:rsidRDefault="00C11AAF" w:rsidP="00F23355">
            <w:pPr>
              <w:pStyle w:val="pqiTabBody"/>
            </w:pPr>
          </w:p>
        </w:tc>
        <w:tc>
          <w:tcPr>
            <w:tcW w:w="1877" w:type="dxa"/>
            <w:gridSpan w:val="5"/>
          </w:tcPr>
          <w:p w14:paraId="7C55F4AA" w14:textId="77777777" w:rsidR="00C11AAF" w:rsidRPr="009079F8" w:rsidRDefault="00C11AAF" w:rsidP="00F23355">
            <w:pPr>
              <w:pStyle w:val="pqiTabBody"/>
            </w:pPr>
            <w:r w:rsidRPr="009079F8">
              <w:t>an..65</w:t>
            </w:r>
          </w:p>
        </w:tc>
      </w:tr>
      <w:tr w:rsidR="00C11AAF" w:rsidRPr="009079F8" w14:paraId="27E8D6E7" w14:textId="77777777" w:rsidTr="00F23355">
        <w:tc>
          <w:tcPr>
            <w:tcW w:w="394" w:type="dxa"/>
          </w:tcPr>
          <w:p w14:paraId="4DB40445" w14:textId="77777777" w:rsidR="00C11AAF" w:rsidRPr="009079F8" w:rsidRDefault="00C11AAF" w:rsidP="00F23355">
            <w:pPr>
              <w:pStyle w:val="pqiTabBody"/>
              <w:rPr>
                <w:b/>
              </w:rPr>
            </w:pPr>
          </w:p>
        </w:tc>
        <w:tc>
          <w:tcPr>
            <w:tcW w:w="406" w:type="dxa"/>
            <w:gridSpan w:val="2"/>
          </w:tcPr>
          <w:p w14:paraId="0E14AF2D" w14:textId="77777777" w:rsidR="00C11AAF" w:rsidRPr="009079F8" w:rsidRDefault="00C11AAF" w:rsidP="00F23355">
            <w:pPr>
              <w:pStyle w:val="pqiTabBody"/>
              <w:rPr>
                <w:i/>
              </w:rPr>
            </w:pPr>
            <w:r w:rsidRPr="009079F8">
              <w:rPr>
                <w:i/>
              </w:rPr>
              <w:t>e</w:t>
            </w:r>
          </w:p>
        </w:tc>
        <w:tc>
          <w:tcPr>
            <w:tcW w:w="3577" w:type="dxa"/>
            <w:gridSpan w:val="3"/>
          </w:tcPr>
          <w:p w14:paraId="4A90F83C" w14:textId="77777777" w:rsidR="00C11AAF" w:rsidRDefault="00C11AAF" w:rsidP="00F23355">
            <w:pPr>
              <w:pStyle w:val="pqiTabBody"/>
            </w:pPr>
            <w:r w:rsidRPr="009079F8">
              <w:t>Numer domu</w:t>
            </w:r>
          </w:p>
          <w:p w14:paraId="368FFA0D" w14:textId="77777777" w:rsidR="00C11AAF" w:rsidRPr="009079F8" w:rsidRDefault="00C11AAF" w:rsidP="00F23355">
            <w:pPr>
              <w:pStyle w:val="pqiTabBody"/>
            </w:pPr>
            <w:r>
              <w:rPr>
                <w:rFonts w:ascii="Courier New" w:hAnsi="Courier New" w:cs="Courier New"/>
                <w:noProof/>
                <w:color w:val="0000FF"/>
              </w:rPr>
              <w:t>StreetNumber</w:t>
            </w:r>
          </w:p>
        </w:tc>
        <w:tc>
          <w:tcPr>
            <w:tcW w:w="391" w:type="dxa"/>
          </w:tcPr>
          <w:p w14:paraId="4C789FE9" w14:textId="77777777" w:rsidR="00C11AAF" w:rsidRPr="009079F8" w:rsidRDefault="00C11AAF" w:rsidP="00F23355">
            <w:pPr>
              <w:pStyle w:val="pqiTabBody"/>
            </w:pPr>
            <w:r w:rsidRPr="009079F8">
              <w:t>O</w:t>
            </w:r>
          </w:p>
        </w:tc>
        <w:tc>
          <w:tcPr>
            <w:tcW w:w="2071" w:type="dxa"/>
            <w:gridSpan w:val="5"/>
            <w:vMerge/>
          </w:tcPr>
          <w:p w14:paraId="4A9B89A8" w14:textId="77777777" w:rsidR="00C11AAF" w:rsidRPr="009079F8" w:rsidRDefault="00C11AAF" w:rsidP="00F23355">
            <w:pPr>
              <w:pStyle w:val="pqiTabBody"/>
            </w:pPr>
          </w:p>
        </w:tc>
        <w:tc>
          <w:tcPr>
            <w:tcW w:w="4575" w:type="dxa"/>
            <w:gridSpan w:val="2"/>
          </w:tcPr>
          <w:p w14:paraId="4BFCCDF8" w14:textId="77777777" w:rsidR="00C11AAF" w:rsidRPr="009079F8" w:rsidRDefault="00C11AAF" w:rsidP="00F23355">
            <w:pPr>
              <w:pStyle w:val="pqiTabBody"/>
            </w:pPr>
          </w:p>
        </w:tc>
        <w:tc>
          <w:tcPr>
            <w:tcW w:w="1877" w:type="dxa"/>
            <w:gridSpan w:val="5"/>
          </w:tcPr>
          <w:p w14:paraId="3C767810" w14:textId="77777777" w:rsidR="00C11AAF" w:rsidRPr="009079F8" w:rsidRDefault="00C11AAF" w:rsidP="00F23355">
            <w:pPr>
              <w:pStyle w:val="pqiTabBody"/>
            </w:pPr>
            <w:r w:rsidRPr="009079F8">
              <w:t>an..11</w:t>
            </w:r>
          </w:p>
        </w:tc>
      </w:tr>
      <w:tr w:rsidR="00C11AAF" w:rsidRPr="009079F8" w14:paraId="28AEDD4D" w14:textId="77777777" w:rsidTr="00F23355">
        <w:tc>
          <w:tcPr>
            <w:tcW w:w="394" w:type="dxa"/>
          </w:tcPr>
          <w:p w14:paraId="2A8934A2" w14:textId="77777777" w:rsidR="00C11AAF" w:rsidRPr="009079F8" w:rsidRDefault="00C11AAF" w:rsidP="00F23355">
            <w:pPr>
              <w:pStyle w:val="pqiTabBody"/>
              <w:rPr>
                <w:b/>
              </w:rPr>
            </w:pPr>
          </w:p>
        </w:tc>
        <w:tc>
          <w:tcPr>
            <w:tcW w:w="406" w:type="dxa"/>
            <w:gridSpan w:val="2"/>
          </w:tcPr>
          <w:p w14:paraId="6CB50716" w14:textId="77777777" w:rsidR="00C11AAF" w:rsidRPr="009079F8" w:rsidRDefault="00C11AAF" w:rsidP="00F23355">
            <w:pPr>
              <w:pStyle w:val="pqiTabBody"/>
              <w:rPr>
                <w:i/>
              </w:rPr>
            </w:pPr>
            <w:r w:rsidRPr="009079F8">
              <w:rPr>
                <w:i/>
              </w:rPr>
              <w:t>f</w:t>
            </w:r>
          </w:p>
        </w:tc>
        <w:tc>
          <w:tcPr>
            <w:tcW w:w="3577" w:type="dxa"/>
            <w:gridSpan w:val="3"/>
          </w:tcPr>
          <w:p w14:paraId="77DDC7D5" w14:textId="77777777" w:rsidR="00C11AAF" w:rsidRDefault="00C11AAF" w:rsidP="00F23355">
            <w:pPr>
              <w:pStyle w:val="pqiTabBody"/>
            </w:pPr>
            <w:r w:rsidRPr="009079F8">
              <w:t>Kod pocztowy</w:t>
            </w:r>
          </w:p>
          <w:p w14:paraId="12482580" w14:textId="77777777" w:rsidR="00C11AAF" w:rsidRPr="009079F8" w:rsidRDefault="00C11AAF" w:rsidP="00F23355">
            <w:pPr>
              <w:pStyle w:val="pqiTabBody"/>
            </w:pPr>
            <w:r>
              <w:rPr>
                <w:rFonts w:ascii="Courier New" w:hAnsi="Courier New" w:cs="Courier New"/>
                <w:noProof/>
                <w:color w:val="0000FF"/>
              </w:rPr>
              <w:t>Postcode</w:t>
            </w:r>
          </w:p>
        </w:tc>
        <w:tc>
          <w:tcPr>
            <w:tcW w:w="391" w:type="dxa"/>
          </w:tcPr>
          <w:p w14:paraId="74D3615C" w14:textId="77777777" w:rsidR="00C11AAF" w:rsidRPr="009079F8" w:rsidRDefault="00C11AAF" w:rsidP="00F23355">
            <w:pPr>
              <w:pStyle w:val="pqiTabBody"/>
            </w:pPr>
            <w:r w:rsidRPr="009079F8">
              <w:t>C</w:t>
            </w:r>
          </w:p>
        </w:tc>
        <w:tc>
          <w:tcPr>
            <w:tcW w:w="2071" w:type="dxa"/>
            <w:gridSpan w:val="5"/>
            <w:vMerge/>
          </w:tcPr>
          <w:p w14:paraId="6C4AF9A9" w14:textId="77777777" w:rsidR="00C11AAF" w:rsidRPr="009079F8" w:rsidRDefault="00C11AAF" w:rsidP="00F23355">
            <w:pPr>
              <w:pStyle w:val="pqiTabBody"/>
            </w:pPr>
          </w:p>
        </w:tc>
        <w:tc>
          <w:tcPr>
            <w:tcW w:w="4575" w:type="dxa"/>
            <w:gridSpan w:val="2"/>
          </w:tcPr>
          <w:p w14:paraId="1358B053" w14:textId="77777777" w:rsidR="00C11AAF" w:rsidRPr="009079F8" w:rsidRDefault="00C11AAF" w:rsidP="00F23355">
            <w:pPr>
              <w:pStyle w:val="pqiTabBody"/>
            </w:pPr>
          </w:p>
        </w:tc>
        <w:tc>
          <w:tcPr>
            <w:tcW w:w="1877" w:type="dxa"/>
            <w:gridSpan w:val="5"/>
          </w:tcPr>
          <w:p w14:paraId="4C71113B" w14:textId="77777777" w:rsidR="00C11AAF" w:rsidRPr="009079F8" w:rsidRDefault="00C11AAF" w:rsidP="00F23355">
            <w:pPr>
              <w:pStyle w:val="pqiTabBody"/>
            </w:pPr>
            <w:r w:rsidRPr="009079F8">
              <w:t>an..10</w:t>
            </w:r>
          </w:p>
        </w:tc>
      </w:tr>
      <w:tr w:rsidR="00C11AAF" w:rsidRPr="009079F8" w14:paraId="2D394D95" w14:textId="77777777" w:rsidTr="00F23355">
        <w:tc>
          <w:tcPr>
            <w:tcW w:w="394" w:type="dxa"/>
          </w:tcPr>
          <w:p w14:paraId="576C96C8" w14:textId="77777777" w:rsidR="00C11AAF" w:rsidRPr="009079F8" w:rsidRDefault="00C11AAF" w:rsidP="00F23355">
            <w:pPr>
              <w:pStyle w:val="pqiTabBody"/>
              <w:rPr>
                <w:b/>
              </w:rPr>
            </w:pPr>
          </w:p>
        </w:tc>
        <w:tc>
          <w:tcPr>
            <w:tcW w:w="406" w:type="dxa"/>
            <w:gridSpan w:val="2"/>
          </w:tcPr>
          <w:p w14:paraId="7BE15F41" w14:textId="77777777" w:rsidR="00C11AAF" w:rsidRPr="009079F8" w:rsidRDefault="00C11AAF" w:rsidP="00F23355">
            <w:pPr>
              <w:pStyle w:val="pqiTabBody"/>
              <w:rPr>
                <w:i/>
              </w:rPr>
            </w:pPr>
            <w:r w:rsidRPr="009079F8">
              <w:rPr>
                <w:i/>
              </w:rPr>
              <w:t>g</w:t>
            </w:r>
          </w:p>
        </w:tc>
        <w:tc>
          <w:tcPr>
            <w:tcW w:w="3577" w:type="dxa"/>
            <w:gridSpan w:val="3"/>
          </w:tcPr>
          <w:p w14:paraId="10103056" w14:textId="77777777" w:rsidR="00C11AAF" w:rsidRDefault="00C11AAF" w:rsidP="00F23355">
            <w:pPr>
              <w:pStyle w:val="pqiTabBody"/>
            </w:pPr>
            <w:r w:rsidRPr="009079F8">
              <w:t>Miejscowość</w:t>
            </w:r>
          </w:p>
          <w:p w14:paraId="581B0020" w14:textId="77777777" w:rsidR="00C11AAF" w:rsidRPr="009079F8" w:rsidRDefault="00C11AAF" w:rsidP="00F23355">
            <w:pPr>
              <w:pStyle w:val="pqiTabBody"/>
            </w:pPr>
            <w:r>
              <w:rPr>
                <w:rFonts w:ascii="Courier New" w:hAnsi="Courier New" w:cs="Courier New"/>
                <w:noProof/>
                <w:color w:val="0000FF"/>
              </w:rPr>
              <w:t>City</w:t>
            </w:r>
          </w:p>
        </w:tc>
        <w:tc>
          <w:tcPr>
            <w:tcW w:w="391" w:type="dxa"/>
          </w:tcPr>
          <w:p w14:paraId="1EE09DE6" w14:textId="77777777" w:rsidR="00C11AAF" w:rsidRPr="009079F8" w:rsidRDefault="00C11AAF" w:rsidP="00F23355">
            <w:pPr>
              <w:pStyle w:val="pqiTabBody"/>
            </w:pPr>
            <w:r w:rsidRPr="009079F8">
              <w:t>C</w:t>
            </w:r>
          </w:p>
        </w:tc>
        <w:tc>
          <w:tcPr>
            <w:tcW w:w="2071" w:type="dxa"/>
            <w:gridSpan w:val="5"/>
            <w:vMerge/>
          </w:tcPr>
          <w:p w14:paraId="2A1644F7" w14:textId="77777777" w:rsidR="00C11AAF" w:rsidRPr="009079F8" w:rsidRDefault="00C11AAF" w:rsidP="00F23355">
            <w:pPr>
              <w:pStyle w:val="pqiTabBody"/>
            </w:pPr>
          </w:p>
        </w:tc>
        <w:tc>
          <w:tcPr>
            <w:tcW w:w="4575" w:type="dxa"/>
            <w:gridSpan w:val="2"/>
          </w:tcPr>
          <w:p w14:paraId="33608B5A" w14:textId="77777777" w:rsidR="00C11AAF" w:rsidRPr="009079F8" w:rsidRDefault="00C11AAF" w:rsidP="00F23355">
            <w:pPr>
              <w:pStyle w:val="pqiTabBody"/>
            </w:pPr>
          </w:p>
        </w:tc>
        <w:tc>
          <w:tcPr>
            <w:tcW w:w="1877" w:type="dxa"/>
            <w:gridSpan w:val="5"/>
          </w:tcPr>
          <w:p w14:paraId="19CECA73" w14:textId="77777777" w:rsidR="00C11AAF" w:rsidRPr="009079F8" w:rsidRDefault="00C11AAF" w:rsidP="00F23355">
            <w:pPr>
              <w:pStyle w:val="pqiTabBody"/>
            </w:pPr>
            <w:r w:rsidRPr="009079F8">
              <w:t>an..50</w:t>
            </w:r>
          </w:p>
        </w:tc>
      </w:tr>
      <w:tr w:rsidR="00C11AAF" w:rsidRPr="009079F8" w14:paraId="37179194" w14:textId="77777777" w:rsidTr="00F23355">
        <w:tc>
          <w:tcPr>
            <w:tcW w:w="800" w:type="dxa"/>
            <w:gridSpan w:val="3"/>
          </w:tcPr>
          <w:p w14:paraId="0A6222A0" w14:textId="77777777" w:rsidR="00C11AAF" w:rsidRPr="009079F8" w:rsidRDefault="00C11AAF" w:rsidP="00F23355">
            <w:pPr>
              <w:pStyle w:val="pqiTabHead"/>
            </w:pPr>
            <w:r w:rsidRPr="009079F8">
              <w:t>1</w:t>
            </w:r>
            <w:r>
              <w:t>2</w:t>
            </w:r>
          </w:p>
        </w:tc>
        <w:tc>
          <w:tcPr>
            <w:tcW w:w="3577" w:type="dxa"/>
            <w:gridSpan w:val="3"/>
          </w:tcPr>
          <w:p w14:paraId="71D71144" w14:textId="77777777" w:rsidR="00C11AAF" w:rsidRPr="002D2E54" w:rsidRDefault="00C11AAF" w:rsidP="00F23355">
            <w:pPr>
              <w:pStyle w:val="pqiTabHead"/>
              <w:rPr>
                <w:lang w:val="en-US"/>
              </w:rPr>
            </w:pPr>
            <w:proofErr w:type="spellStart"/>
            <w:r w:rsidRPr="002D2E54">
              <w:rPr>
                <w:lang w:val="en-US"/>
              </w:rPr>
              <w:t>Cecha</w:t>
            </w:r>
            <w:proofErr w:type="spellEnd"/>
            <w:r w:rsidRPr="002D2E54">
              <w:rPr>
                <w:lang w:val="en-US"/>
              </w:rPr>
              <w:t xml:space="preserve"> </w:t>
            </w:r>
            <w:proofErr w:type="spellStart"/>
            <w:r w:rsidRPr="002D2E54">
              <w:rPr>
                <w:lang w:val="en-US"/>
              </w:rPr>
              <w:t>dokumentu</w:t>
            </w:r>
            <w:proofErr w:type="spellEnd"/>
            <w:r w:rsidRPr="002D2E54">
              <w:rPr>
                <w:lang w:val="en-US"/>
              </w:rPr>
              <w:t xml:space="preserve"> e-AD</w:t>
            </w:r>
          </w:p>
          <w:p w14:paraId="62BE3FEF" w14:textId="77777777" w:rsidR="00C11AAF" w:rsidRPr="002D2E54" w:rsidRDefault="00C11AAF" w:rsidP="00F23355">
            <w:pPr>
              <w:pStyle w:val="pqiTabHead"/>
              <w:rPr>
                <w:lang w:val="en-US"/>
              </w:rPr>
            </w:pPr>
            <w:r>
              <w:rPr>
                <w:rFonts w:ascii="Courier New" w:hAnsi="Courier New" w:cs="Courier New"/>
                <w:noProof/>
                <w:color w:val="0000FF"/>
                <w:lang w:val="en-US"/>
              </w:rPr>
              <w:t>Attributes</w:t>
            </w:r>
          </w:p>
        </w:tc>
        <w:tc>
          <w:tcPr>
            <w:tcW w:w="391" w:type="dxa"/>
          </w:tcPr>
          <w:p w14:paraId="37A792C2" w14:textId="77777777" w:rsidR="00C11AAF" w:rsidRPr="009079F8" w:rsidRDefault="00C11AAF" w:rsidP="00F23355">
            <w:pPr>
              <w:pStyle w:val="pqiTabHead"/>
            </w:pPr>
            <w:r w:rsidRPr="009079F8">
              <w:t>R</w:t>
            </w:r>
          </w:p>
        </w:tc>
        <w:tc>
          <w:tcPr>
            <w:tcW w:w="2071" w:type="dxa"/>
            <w:gridSpan w:val="5"/>
          </w:tcPr>
          <w:p w14:paraId="32B5FBA3" w14:textId="77777777" w:rsidR="00C11AAF" w:rsidRPr="009079F8" w:rsidRDefault="00C11AAF" w:rsidP="00F23355">
            <w:pPr>
              <w:pStyle w:val="pqiTabHead"/>
            </w:pPr>
          </w:p>
        </w:tc>
        <w:tc>
          <w:tcPr>
            <w:tcW w:w="4575" w:type="dxa"/>
            <w:gridSpan w:val="2"/>
          </w:tcPr>
          <w:p w14:paraId="0A8369EB" w14:textId="77777777" w:rsidR="00C11AAF" w:rsidRPr="009079F8" w:rsidRDefault="00C11AAF" w:rsidP="00F23355">
            <w:pPr>
              <w:pStyle w:val="pqiTabHead"/>
            </w:pPr>
          </w:p>
        </w:tc>
        <w:tc>
          <w:tcPr>
            <w:tcW w:w="1877" w:type="dxa"/>
            <w:gridSpan w:val="5"/>
          </w:tcPr>
          <w:p w14:paraId="6E831DB5" w14:textId="77777777" w:rsidR="00C11AAF" w:rsidRPr="009079F8" w:rsidRDefault="00C11AAF" w:rsidP="00F23355">
            <w:pPr>
              <w:pStyle w:val="pqiTabHead"/>
            </w:pPr>
            <w:r>
              <w:t>1x</w:t>
            </w:r>
          </w:p>
        </w:tc>
      </w:tr>
      <w:tr w:rsidR="00C11AAF" w:rsidRPr="009079F8" w14:paraId="6AB2C4F9" w14:textId="77777777" w:rsidTr="00F23355">
        <w:tc>
          <w:tcPr>
            <w:tcW w:w="394" w:type="dxa"/>
          </w:tcPr>
          <w:p w14:paraId="1E38B91A" w14:textId="77777777" w:rsidR="00C11AAF" w:rsidRPr="009079F8" w:rsidRDefault="00C11AAF" w:rsidP="00F23355">
            <w:pPr>
              <w:pStyle w:val="pqiTabBody"/>
              <w:rPr>
                <w:b/>
              </w:rPr>
            </w:pPr>
          </w:p>
        </w:tc>
        <w:tc>
          <w:tcPr>
            <w:tcW w:w="406" w:type="dxa"/>
            <w:gridSpan w:val="2"/>
          </w:tcPr>
          <w:p w14:paraId="0121E83A" w14:textId="77777777" w:rsidR="00C11AAF" w:rsidRPr="009079F8" w:rsidRDefault="00C11AAF" w:rsidP="00F23355">
            <w:pPr>
              <w:pStyle w:val="pqiTabBody"/>
              <w:rPr>
                <w:i/>
              </w:rPr>
            </w:pPr>
            <w:r w:rsidRPr="009079F8">
              <w:rPr>
                <w:i/>
              </w:rPr>
              <w:t>a</w:t>
            </w:r>
          </w:p>
        </w:tc>
        <w:tc>
          <w:tcPr>
            <w:tcW w:w="3577" w:type="dxa"/>
            <w:gridSpan w:val="3"/>
          </w:tcPr>
          <w:p w14:paraId="0CD69B04" w14:textId="77777777" w:rsidR="00C11AAF" w:rsidRDefault="00C11AAF" w:rsidP="00F23355">
            <w:pPr>
              <w:pStyle w:val="pqiTabBody"/>
            </w:pPr>
            <w:r w:rsidRPr="009079F8">
              <w:t xml:space="preserve">Kod rodzaju </w:t>
            </w:r>
            <w:r>
              <w:t>komunikatu</w:t>
            </w:r>
          </w:p>
          <w:p w14:paraId="2005A6CC" w14:textId="77777777" w:rsidR="00C11AAF" w:rsidRPr="002D2E54" w:rsidRDefault="00C11AAF" w:rsidP="00F23355">
            <w:pPr>
              <w:pStyle w:val="pqiTabBody"/>
              <w:rPr>
                <w:rFonts w:ascii="Courier New" w:hAnsi="Courier New" w:cs="Courier New"/>
                <w:noProof/>
                <w:color w:val="0000FF"/>
              </w:rPr>
            </w:pPr>
            <w:r w:rsidRPr="002D2E54">
              <w:rPr>
                <w:rFonts w:ascii="Courier New" w:hAnsi="Courier New" w:cs="Courier New"/>
                <w:noProof/>
                <w:color w:val="0000FF"/>
              </w:rPr>
              <w:t>SubmissionMessageType</w:t>
            </w:r>
          </w:p>
        </w:tc>
        <w:tc>
          <w:tcPr>
            <w:tcW w:w="391" w:type="dxa"/>
          </w:tcPr>
          <w:p w14:paraId="13DCA3E3" w14:textId="77777777" w:rsidR="00C11AAF" w:rsidRPr="009079F8" w:rsidRDefault="00C11AAF" w:rsidP="00F23355">
            <w:pPr>
              <w:pStyle w:val="pqiTabBody"/>
            </w:pPr>
            <w:r w:rsidRPr="009079F8">
              <w:t>R</w:t>
            </w:r>
          </w:p>
        </w:tc>
        <w:tc>
          <w:tcPr>
            <w:tcW w:w="2071" w:type="dxa"/>
            <w:gridSpan w:val="5"/>
          </w:tcPr>
          <w:p w14:paraId="1287E70A" w14:textId="77777777" w:rsidR="00C11AAF" w:rsidRPr="009079F8" w:rsidRDefault="00C11AAF" w:rsidP="00F23355">
            <w:pPr>
              <w:pStyle w:val="pqiTabBody"/>
            </w:pPr>
          </w:p>
        </w:tc>
        <w:tc>
          <w:tcPr>
            <w:tcW w:w="4575" w:type="dxa"/>
            <w:gridSpan w:val="2"/>
          </w:tcPr>
          <w:p w14:paraId="02B722DF" w14:textId="77777777" w:rsidR="00C11AAF" w:rsidRDefault="00C11AAF" w:rsidP="00F23355">
            <w:pPr>
              <w:pStyle w:val="pqiTabBody"/>
            </w:pPr>
            <w:r>
              <w:t xml:space="preserve">Możliwe wartości są następujące: </w:t>
            </w:r>
          </w:p>
          <w:p w14:paraId="46C171A2" w14:textId="77777777" w:rsidR="00C11AAF" w:rsidRDefault="00C11AAF" w:rsidP="00F23355">
            <w:pPr>
              <w:pStyle w:val="pqiTabBody"/>
            </w:pPr>
            <w:r>
              <w:t xml:space="preserve">1 = Standardowe zgłoszenie (stosowane we wszystkich przypadkach poza przypadkami, </w:t>
            </w:r>
            <w:r w:rsidR="0076267F">
              <w:br/>
            </w:r>
            <w:r>
              <w:t xml:space="preserve">w których zgłoszenie dotyczy wywozu z odprawą uproszczoną w miejscu) </w:t>
            </w:r>
          </w:p>
          <w:p w14:paraId="063120EC" w14:textId="77777777" w:rsidR="00C11AAF" w:rsidRDefault="00C11AAF" w:rsidP="00F23355">
            <w:pPr>
              <w:pStyle w:val="pqiTabBody"/>
            </w:pPr>
            <w:r>
              <w:t>2 = Zgłoszenie w przypadku wywozu z odprawą uproszczoną w miejscu (zastosowanie art. 283 rozporządzenia Komisji (EWG) nr 2454/93 (</w:t>
            </w:r>
            <w:r>
              <w:rPr>
                <w:rStyle w:val="Odwoanieprzypisudolnego"/>
              </w:rPr>
              <w:footnoteReference w:id="7"/>
            </w:r>
            <w:r>
              <w:t xml:space="preserve">)) </w:t>
            </w:r>
          </w:p>
          <w:p w14:paraId="25C8ADFD" w14:textId="77777777" w:rsidR="00C11AAF" w:rsidRPr="009079F8" w:rsidRDefault="00C11AAF" w:rsidP="00F23355">
            <w:pPr>
              <w:pStyle w:val="pqiTabBody"/>
            </w:pPr>
            <w:r>
              <w:lastRenderedPageBreak/>
              <w:t xml:space="preserve">Rodzaj komunikatu nie może występować </w:t>
            </w:r>
            <w:r w:rsidR="0076267F">
              <w:br/>
            </w:r>
            <w:r>
              <w:t>w dokumencie e-AD, do którego został przypisany ARC, ani w dokumencie w formie papierowej, o którym mowa w art. 8 ust.1 niniejszego rozporządzenia.</w:t>
            </w:r>
          </w:p>
        </w:tc>
        <w:tc>
          <w:tcPr>
            <w:tcW w:w="1877" w:type="dxa"/>
            <w:gridSpan w:val="5"/>
          </w:tcPr>
          <w:p w14:paraId="1EC79BDA" w14:textId="77777777" w:rsidR="00C11AAF" w:rsidRPr="009079F8" w:rsidRDefault="00C11AAF" w:rsidP="00F23355">
            <w:pPr>
              <w:pStyle w:val="pqiTabBody"/>
            </w:pPr>
            <w:r w:rsidRPr="009079F8">
              <w:lastRenderedPageBreak/>
              <w:t>n1</w:t>
            </w:r>
          </w:p>
        </w:tc>
      </w:tr>
      <w:tr w:rsidR="00C11AAF" w:rsidRPr="009079F8" w14:paraId="70AF85FA" w14:textId="77777777" w:rsidTr="00F23355">
        <w:tc>
          <w:tcPr>
            <w:tcW w:w="394" w:type="dxa"/>
          </w:tcPr>
          <w:p w14:paraId="6D3588EA" w14:textId="77777777" w:rsidR="00C11AAF" w:rsidRPr="009079F8" w:rsidRDefault="00C11AAF" w:rsidP="00F23355">
            <w:pPr>
              <w:pStyle w:val="pqiTabBody"/>
              <w:rPr>
                <w:b/>
              </w:rPr>
            </w:pPr>
          </w:p>
        </w:tc>
        <w:tc>
          <w:tcPr>
            <w:tcW w:w="406" w:type="dxa"/>
            <w:gridSpan w:val="2"/>
          </w:tcPr>
          <w:p w14:paraId="39D26F05" w14:textId="77777777" w:rsidR="00C11AAF" w:rsidRPr="009079F8" w:rsidRDefault="00C11AAF" w:rsidP="00F23355">
            <w:pPr>
              <w:pStyle w:val="pqiTabBody"/>
              <w:rPr>
                <w:i/>
              </w:rPr>
            </w:pPr>
            <w:r>
              <w:rPr>
                <w:i/>
              </w:rPr>
              <w:t>b</w:t>
            </w:r>
          </w:p>
        </w:tc>
        <w:tc>
          <w:tcPr>
            <w:tcW w:w="3577" w:type="dxa"/>
            <w:gridSpan w:val="3"/>
          </w:tcPr>
          <w:p w14:paraId="58F9EFF3" w14:textId="77777777" w:rsidR="00C11AAF" w:rsidRDefault="00C11AAF" w:rsidP="00F23355">
            <w:pPr>
              <w:pStyle w:val="pqiTabBody"/>
            </w:pPr>
            <w:r>
              <w:t>Kod przemieszczenia</w:t>
            </w:r>
          </w:p>
          <w:p w14:paraId="07773504" w14:textId="77777777" w:rsidR="00C11AAF" w:rsidRPr="009079F8" w:rsidRDefault="00C11AAF" w:rsidP="00F23355">
            <w:pPr>
              <w:pStyle w:val="pqiTabBody"/>
            </w:pPr>
            <w:r>
              <w:rPr>
                <w:rFonts w:ascii="Courier New" w:hAnsi="Courier New" w:cs="Courier New"/>
                <w:noProof/>
                <w:color w:val="0000FF"/>
              </w:rPr>
              <w:t>MovementCode</w:t>
            </w:r>
          </w:p>
        </w:tc>
        <w:tc>
          <w:tcPr>
            <w:tcW w:w="391" w:type="dxa"/>
          </w:tcPr>
          <w:p w14:paraId="033997F9" w14:textId="77777777" w:rsidR="00C11AAF" w:rsidRPr="009079F8" w:rsidRDefault="00C11AAF" w:rsidP="00F23355">
            <w:pPr>
              <w:pStyle w:val="pqiTabBody"/>
            </w:pPr>
            <w:r>
              <w:t>R</w:t>
            </w:r>
          </w:p>
        </w:tc>
        <w:tc>
          <w:tcPr>
            <w:tcW w:w="2071" w:type="dxa"/>
            <w:gridSpan w:val="5"/>
          </w:tcPr>
          <w:p w14:paraId="5387E3CD" w14:textId="77777777" w:rsidR="00C11AAF" w:rsidRPr="009079F8" w:rsidRDefault="00C11AAF" w:rsidP="00F23355">
            <w:pPr>
              <w:pStyle w:val="pqiTabBody"/>
            </w:pPr>
          </w:p>
        </w:tc>
        <w:tc>
          <w:tcPr>
            <w:tcW w:w="4575" w:type="dxa"/>
            <w:gridSpan w:val="2"/>
          </w:tcPr>
          <w:p w14:paraId="1F3B2018" w14:textId="77777777" w:rsidR="00C11AAF" w:rsidRDefault="00C11AAF" w:rsidP="00F23355">
            <w:pPr>
              <w:pStyle w:val="pqiTabBody"/>
            </w:pPr>
            <w:r>
              <w:t xml:space="preserve">Możliwe wartości są następujące: </w:t>
            </w:r>
          </w:p>
          <w:p w14:paraId="3A4B036C" w14:textId="77777777" w:rsidR="00C11AAF" w:rsidRDefault="00C11AAF" w:rsidP="00F23355">
            <w:pPr>
              <w:pStyle w:val="pqiTabBody"/>
              <w:rPr>
                <w:rFonts w:eastAsia="Calibri"/>
              </w:rPr>
            </w:pPr>
            <w:r>
              <w:t>A = przemieszczenie</w:t>
            </w:r>
            <w:r w:rsidRPr="00374064">
              <w:t xml:space="preserve"> </w:t>
            </w:r>
            <w:r>
              <w:rPr>
                <w:iCs/>
              </w:rPr>
              <w:t xml:space="preserve">alkoholu etylowego </w:t>
            </w:r>
            <w:r w:rsidRPr="008E47B7">
              <w:rPr>
                <w:rFonts w:eastAsia="Calibri"/>
              </w:rPr>
              <w:t>objętego pozycją CN 2207</w:t>
            </w:r>
            <w:r>
              <w:rPr>
                <w:rFonts w:eastAsia="Calibri"/>
              </w:rPr>
              <w:t>, który jest:</w:t>
            </w:r>
          </w:p>
          <w:p w14:paraId="6ACF23BE" w14:textId="77777777" w:rsidR="00C11AAF" w:rsidRDefault="00C11AAF" w:rsidP="003B2518">
            <w:pPr>
              <w:pStyle w:val="pqiTabBody"/>
              <w:numPr>
                <w:ilvl w:val="0"/>
                <w:numId w:val="58"/>
              </w:numPr>
              <w:rPr>
                <w:rFonts w:eastAsia="Calibri"/>
              </w:rPr>
            </w:pPr>
            <w:r w:rsidRPr="00624C42">
              <w:rPr>
                <w:rFonts w:eastAsia="Calibri"/>
              </w:rPr>
              <w:t>wypro</w:t>
            </w:r>
            <w:r>
              <w:rPr>
                <w:rFonts w:eastAsia="Calibri"/>
              </w:rPr>
              <w:t>dukowany w gorzelni rolniczej z </w:t>
            </w:r>
            <w:r w:rsidRPr="00624C42">
              <w:rPr>
                <w:rFonts w:eastAsia="Calibri"/>
              </w:rPr>
              <w:t xml:space="preserve">surowców rolniczych jako nieoczyszczony alkohol etylowy oraz wyprowadzany ze składu podatkowego producenta i przemieszczany do składu podatkowego na terytorium </w:t>
            </w:r>
            <w:r>
              <w:t xml:space="preserve">Polski </w:t>
            </w:r>
            <w:r w:rsidRPr="00624C42">
              <w:rPr>
                <w:rFonts w:eastAsia="Calibri"/>
              </w:rPr>
              <w:t>w celu dalszego przetworzenia przez jego odbiorcę</w:t>
            </w:r>
            <w:r>
              <w:rPr>
                <w:rFonts w:eastAsia="Calibri"/>
              </w:rPr>
              <w:t xml:space="preserve"> lub</w:t>
            </w:r>
            <w:r w:rsidRPr="00624C42">
              <w:rPr>
                <w:rFonts w:eastAsia="Calibri"/>
              </w:rPr>
              <w:t>,</w:t>
            </w:r>
          </w:p>
          <w:p w14:paraId="279B243D" w14:textId="77777777" w:rsidR="00C11AAF" w:rsidRDefault="00C11AAF" w:rsidP="003B2518">
            <w:pPr>
              <w:pStyle w:val="pqiTabBody"/>
              <w:numPr>
                <w:ilvl w:val="0"/>
                <w:numId w:val="58"/>
              </w:numPr>
              <w:rPr>
                <w:rFonts w:eastAsia="Calibri"/>
              </w:rPr>
            </w:pPr>
            <w:r w:rsidRPr="00624C42">
              <w:rPr>
                <w:rFonts w:eastAsia="Calibri"/>
              </w:rPr>
              <w:t>alkoholem etylowym odwodnionym sk</w:t>
            </w:r>
            <w:r>
              <w:rPr>
                <w:rFonts w:eastAsia="Calibri"/>
              </w:rPr>
              <w:t>ażonym benzyną wyprodukowanym z </w:t>
            </w:r>
            <w:r w:rsidRPr="00624C42">
              <w:rPr>
                <w:rFonts w:eastAsia="Calibri"/>
              </w:rPr>
              <w:t>surowców rolniczych oraz jest wyprowadzany ze składu podatkowego przez podmiot, który dokonał jego odwodnienia, i przemieszczany do innego składu podatkowego na te</w:t>
            </w:r>
            <w:r>
              <w:rPr>
                <w:rFonts w:eastAsia="Calibri"/>
              </w:rPr>
              <w:t xml:space="preserve">rytorium </w:t>
            </w:r>
            <w:r>
              <w:t xml:space="preserve">Polski </w:t>
            </w:r>
            <w:r>
              <w:rPr>
                <w:rFonts w:eastAsia="Calibri"/>
              </w:rPr>
              <w:t>w </w:t>
            </w:r>
            <w:r w:rsidRPr="00624C42">
              <w:rPr>
                <w:rFonts w:eastAsia="Calibri"/>
              </w:rPr>
              <w:t>celu dalszego przetworzenia przez jego odbiorcę, jako biopaliwo lub paliwo ciekłe</w:t>
            </w:r>
            <w:r>
              <w:rPr>
                <w:rFonts w:eastAsia="Calibri"/>
              </w:rPr>
              <w:t>.</w:t>
            </w:r>
          </w:p>
          <w:p w14:paraId="05CA0783" w14:textId="77777777" w:rsidR="00C11AAF" w:rsidRDefault="00C11AAF" w:rsidP="00F23355">
            <w:pPr>
              <w:pStyle w:val="pqiTabBody"/>
            </w:pPr>
            <w:r>
              <w:lastRenderedPageBreak/>
              <w:t xml:space="preserve">R = </w:t>
            </w:r>
            <w:r w:rsidRPr="00374064">
              <w:t>przemieszczani</w:t>
            </w:r>
            <w:r>
              <w:t>e</w:t>
            </w:r>
            <w:r w:rsidRPr="00374064">
              <w:t xml:space="preserve"> rurociągiem ropopochodnych wyrobów akcyzowych pomiędzy składami podatkowymi</w:t>
            </w:r>
            <w:r>
              <w:t>.</w:t>
            </w:r>
          </w:p>
          <w:p w14:paraId="328EEDC7" w14:textId="77777777" w:rsidR="00C11AAF" w:rsidRDefault="00C11AAF" w:rsidP="00F23355">
            <w:pPr>
              <w:pStyle w:val="pqiTabBody"/>
            </w:pPr>
            <w:r>
              <w:t>K = przemieszczenie na terytorium Polski inne niż A i R.</w:t>
            </w:r>
          </w:p>
          <w:p w14:paraId="3044C62F" w14:textId="77777777" w:rsidR="00C11AAF" w:rsidRDefault="00C11AAF" w:rsidP="00F23355">
            <w:pPr>
              <w:pStyle w:val="pqiTabBody"/>
            </w:pPr>
            <w:r>
              <w:t>U = przemieszczenie na terytorium UE inne niż R.</w:t>
            </w:r>
          </w:p>
          <w:p w14:paraId="5973B936" w14:textId="77777777" w:rsidR="00C11AAF" w:rsidRDefault="00C11AAF" w:rsidP="00F23355">
            <w:pPr>
              <w:pStyle w:val="pqiTabBody"/>
            </w:pPr>
            <w:r w:rsidRPr="00136D76">
              <w:t xml:space="preserve">Wartość „A” może być wybrana gdy przemieszczeniu </w:t>
            </w:r>
            <w:r>
              <w:t>pod</w:t>
            </w:r>
            <w:r w:rsidRPr="00136D76">
              <w:t>legają wyłącznie wyroby posiadające w polu 17b wartość</w:t>
            </w:r>
            <w:r>
              <w:t>:</w:t>
            </w:r>
          </w:p>
          <w:p w14:paraId="4795390A" w14:textId="77777777" w:rsidR="00C11AAF" w:rsidRDefault="00C11AAF" w:rsidP="00F23355">
            <w:pPr>
              <w:pStyle w:val="pqiTabBody"/>
            </w:pPr>
            <w:r>
              <w:t xml:space="preserve">- </w:t>
            </w:r>
            <w:r w:rsidRPr="00136D76">
              <w:t xml:space="preserve">„S300” </w:t>
            </w:r>
            <w:r>
              <w:t>(</w:t>
            </w:r>
            <w:r w:rsidRPr="00136D76">
              <w:t>oraz w polu 17c wartość</w:t>
            </w:r>
            <w:r>
              <w:t xml:space="preserve">, której pierwsze 4 cyfry mieszczą się w zakresie </w:t>
            </w:r>
            <w:r w:rsidRPr="00136D76">
              <w:t>„2207</w:t>
            </w:r>
            <w:r>
              <w:t>-</w:t>
            </w:r>
            <w:r w:rsidRPr="00136D76">
              <w:t>220</w:t>
            </w:r>
            <w:r>
              <w:t>8</w:t>
            </w:r>
            <w:r w:rsidRPr="00136D76">
              <w:t>”</w:t>
            </w:r>
            <w:r>
              <w:t>),</w:t>
            </w:r>
          </w:p>
          <w:p w14:paraId="42BA081A" w14:textId="77777777" w:rsidR="00C11AAF" w:rsidRDefault="00C11AAF" w:rsidP="00F23355">
            <w:pPr>
              <w:pStyle w:val="pqiTabBody"/>
            </w:pPr>
            <w:r>
              <w:t xml:space="preserve">- </w:t>
            </w:r>
            <w:r w:rsidRPr="00136D76">
              <w:t xml:space="preserve">„S400” lub </w:t>
            </w:r>
          </w:p>
          <w:p w14:paraId="75D5B49E" w14:textId="77777777" w:rsidR="00C11AAF" w:rsidRDefault="00C11AAF" w:rsidP="00F23355">
            <w:pPr>
              <w:pStyle w:val="pqiTabBody"/>
            </w:pPr>
            <w:r>
              <w:t xml:space="preserve">- </w:t>
            </w:r>
            <w:r w:rsidRPr="00136D76">
              <w:t>„S500”</w:t>
            </w:r>
          </w:p>
          <w:p w14:paraId="227F162C" w14:textId="77777777" w:rsidR="00C11AAF" w:rsidRPr="00136D76" w:rsidRDefault="00C11AAF" w:rsidP="00F23355">
            <w:pPr>
              <w:pStyle w:val="pqiTabBody"/>
            </w:pPr>
            <w:r>
              <w:t>oraz gdy</w:t>
            </w:r>
            <w:r w:rsidRPr="00136D76">
              <w:t xml:space="preserve"> wysyłający i odbierający znajdują się na terytorium kraju, kod rodzaju </w:t>
            </w:r>
            <w:r w:rsidRPr="009079F8">
              <w:t>miejsca przeznaczenia</w:t>
            </w:r>
            <w:r>
              <w:t xml:space="preserve"> (pole 1a) </w:t>
            </w:r>
            <w:r w:rsidRPr="00136D76">
              <w:t xml:space="preserve">jest równy „1” </w:t>
            </w:r>
            <w:r>
              <w:t>i k</w:t>
            </w:r>
            <w:r w:rsidRPr="009079F8">
              <w:t xml:space="preserve">od rodzaju miejsca </w:t>
            </w:r>
            <w:r>
              <w:t>pochodzenia rozpoczęcia przemieszczenia (pole 9d) jest równy „1”</w:t>
            </w:r>
            <w:r w:rsidRPr="00136D76">
              <w:t>.</w:t>
            </w:r>
          </w:p>
          <w:p w14:paraId="00826ABC" w14:textId="77777777" w:rsidR="00C11AAF" w:rsidRPr="00136D76" w:rsidRDefault="00C11AAF" w:rsidP="00F23355">
            <w:pPr>
              <w:pStyle w:val="pqiTabBody"/>
            </w:pPr>
            <w:r w:rsidRPr="00136D76">
              <w:t xml:space="preserve">Wartość „R” może być wybrana gdy przemieszczeniu </w:t>
            </w:r>
            <w:r>
              <w:t>pod</w:t>
            </w:r>
            <w:r w:rsidRPr="00136D76">
              <w:t>legają wyroby posiadające w polu 17b wartość „E300”, „E410”, „E420”, „E430”,</w:t>
            </w:r>
            <w:r>
              <w:t xml:space="preserve"> „E440”, „E450”, „E460”, „E470”, „E480”, </w:t>
            </w:r>
            <w:r>
              <w:lastRenderedPageBreak/>
              <w:t>„E490”, „E500”</w:t>
            </w:r>
            <w:r w:rsidRPr="00136D76">
              <w:t xml:space="preserve">, „E600”, „E700”, </w:t>
            </w:r>
            <w:r w:rsidR="00803B63">
              <w:t>„E91</w:t>
            </w:r>
            <w:r w:rsidR="00803B63" w:rsidRPr="00136D76">
              <w:t xml:space="preserve">0”, </w:t>
            </w:r>
            <w:r w:rsidRPr="00136D76">
              <w:t xml:space="preserve">„E920”, </w:t>
            </w:r>
            <w:r w:rsidR="00803B63">
              <w:t>„E93</w:t>
            </w:r>
            <w:r w:rsidR="00803B63" w:rsidRPr="00136D76">
              <w:t xml:space="preserve">0”, </w:t>
            </w:r>
            <w:r w:rsidRPr="00136D76">
              <w:t>„N10</w:t>
            </w:r>
            <w:r>
              <w:t>0”, „N200”, „N300”, „O100”</w:t>
            </w:r>
            <w:r w:rsidRPr="00136D76">
              <w:t xml:space="preserve"> oraz kod rodzaju </w:t>
            </w:r>
            <w:r>
              <w:t>miejsca przeznaczenia (pole 1a)</w:t>
            </w:r>
            <w:r w:rsidRPr="00136D76">
              <w:t xml:space="preserve"> jest równy „1” </w:t>
            </w:r>
            <w:r>
              <w:t>i k</w:t>
            </w:r>
            <w:r w:rsidRPr="009079F8">
              <w:t xml:space="preserve">od rodzaju miejsca </w:t>
            </w:r>
            <w:r>
              <w:t>pochodzenia rozpoczęcia przemieszczenia (pole 9d) jest równy „1”</w:t>
            </w:r>
            <w:r w:rsidRPr="00136D76">
              <w:t>.</w:t>
            </w:r>
            <w:r>
              <w:t xml:space="preserve"> Jeżeli 9 znak GRN ma wartość „Z” to podmiot</w:t>
            </w:r>
            <w:r w:rsidRPr="00136D76">
              <w:t xml:space="preserve"> wysyłający i odbierający </w:t>
            </w:r>
            <w:r>
              <w:t xml:space="preserve">mszą być tym samym podmiotem (posiadają ten sam numer akcyzowy), a składy podatkowe muszą </w:t>
            </w:r>
            <w:r w:rsidRPr="00136D76">
              <w:t>znajd</w:t>
            </w:r>
            <w:r>
              <w:t>ować</w:t>
            </w:r>
            <w:r w:rsidRPr="00136D76">
              <w:t xml:space="preserve"> się na terytorium </w:t>
            </w:r>
            <w:r>
              <w:t>Polski.</w:t>
            </w:r>
          </w:p>
          <w:p w14:paraId="26454C1F" w14:textId="77777777" w:rsidR="00C11AAF" w:rsidRDefault="00C11AAF" w:rsidP="00F23355">
            <w:pPr>
              <w:pStyle w:val="pqiTabBody"/>
            </w:pPr>
            <w:r w:rsidRPr="00136D76">
              <w:t xml:space="preserve">Wartość „K” może być wybrana gdy wysyłający </w:t>
            </w:r>
            <w:r w:rsidR="0076267F">
              <w:br/>
            </w:r>
            <w:r w:rsidRPr="00136D76">
              <w:t xml:space="preserve">i odbierający znajdują się na terytorium kraju oraz kod rodzaju </w:t>
            </w:r>
            <w:r>
              <w:t xml:space="preserve">miejsca przeznaczenia (pole 1a) </w:t>
            </w:r>
            <w:r w:rsidRPr="00136D76">
              <w:t>jest równy „1”, „2”, „3”, „5”</w:t>
            </w:r>
            <w:r>
              <w:t xml:space="preserve"> lub</w:t>
            </w:r>
            <w:r w:rsidRPr="00136D76">
              <w:t xml:space="preserve"> „6”</w:t>
            </w:r>
            <w:r>
              <w:t xml:space="preserve"> (dla kodu „6” odbierającym jest urząd celny nadzorujący faktyczny wywóz znajdujący się na terytorium kraju)</w:t>
            </w:r>
            <w:r w:rsidRPr="00136D76">
              <w:t>.</w:t>
            </w:r>
          </w:p>
          <w:p w14:paraId="4B85FFFA" w14:textId="77777777" w:rsidR="00C11AAF" w:rsidRPr="00136D76" w:rsidRDefault="00C11AAF" w:rsidP="00F23355">
            <w:pPr>
              <w:pStyle w:val="pqiTabBody"/>
            </w:pPr>
            <w:r w:rsidRPr="00136D76">
              <w:t xml:space="preserve">Wartość „U” może być </w:t>
            </w:r>
            <w:r>
              <w:t>wybrana gdy odbierający znajduje</w:t>
            </w:r>
            <w:r w:rsidRPr="00136D76">
              <w:t xml:space="preserve"> się na terytorium UE</w:t>
            </w:r>
            <w:r>
              <w:t xml:space="preserve"> dla dowolnego kodu rodzaju przemieszczenia lub </w:t>
            </w:r>
            <w:r>
              <w:rPr>
                <w:lang w:eastAsia="en-GB"/>
              </w:rPr>
              <w:t>w polu 1a jest wartość „8</w:t>
            </w:r>
            <w:r>
              <w:t xml:space="preserve"> –</w:t>
            </w:r>
            <w:r w:rsidRPr="00F963E2">
              <w:t xml:space="preserve"> Nieznane miejsce przeznaczenia</w:t>
            </w:r>
            <w:r>
              <w:rPr>
                <w:lang w:eastAsia="en-GB"/>
              </w:rPr>
              <w:t>”</w:t>
            </w:r>
            <w:r w:rsidRPr="00136D76">
              <w:t>.</w:t>
            </w:r>
          </w:p>
        </w:tc>
        <w:tc>
          <w:tcPr>
            <w:tcW w:w="1877" w:type="dxa"/>
            <w:gridSpan w:val="5"/>
          </w:tcPr>
          <w:p w14:paraId="6EBA006F" w14:textId="77777777" w:rsidR="00C11AAF" w:rsidRPr="009079F8" w:rsidRDefault="00C11AAF" w:rsidP="00F23355">
            <w:pPr>
              <w:pStyle w:val="pqiTabBody"/>
            </w:pPr>
            <w:r>
              <w:lastRenderedPageBreak/>
              <w:t>a1</w:t>
            </w:r>
          </w:p>
        </w:tc>
      </w:tr>
      <w:tr w:rsidR="00C11AAF" w:rsidRPr="009079F8" w14:paraId="0E5762D0" w14:textId="77777777" w:rsidTr="00F23355">
        <w:tc>
          <w:tcPr>
            <w:tcW w:w="800" w:type="dxa"/>
            <w:gridSpan w:val="3"/>
          </w:tcPr>
          <w:p w14:paraId="37BE5C59" w14:textId="77777777" w:rsidR="00C11AAF" w:rsidRPr="009079F8" w:rsidRDefault="00C11AAF" w:rsidP="00F23355">
            <w:pPr>
              <w:pStyle w:val="pqiTabHead"/>
              <w:rPr>
                <w:i/>
              </w:rPr>
            </w:pPr>
            <w:r w:rsidRPr="009079F8">
              <w:lastRenderedPageBreak/>
              <w:t>13</w:t>
            </w:r>
          </w:p>
        </w:tc>
        <w:tc>
          <w:tcPr>
            <w:tcW w:w="3577" w:type="dxa"/>
            <w:gridSpan w:val="3"/>
          </w:tcPr>
          <w:p w14:paraId="1CE99F52" w14:textId="77777777" w:rsidR="00C11AAF" w:rsidRDefault="00C11AAF" w:rsidP="00F23355">
            <w:pPr>
              <w:pStyle w:val="pqiTabHead"/>
            </w:pPr>
            <w:r>
              <w:t>TRANSPORT</w:t>
            </w:r>
          </w:p>
          <w:p w14:paraId="4991D039" w14:textId="77777777" w:rsidR="00C11AAF" w:rsidRPr="009079F8" w:rsidRDefault="00C11AAF" w:rsidP="00F23355">
            <w:pPr>
              <w:pStyle w:val="pqiTabHead"/>
            </w:pPr>
            <w:r>
              <w:rPr>
                <w:rFonts w:ascii="Courier New" w:hAnsi="Courier New" w:cs="Courier New"/>
                <w:noProof/>
                <w:color w:val="0000FF"/>
              </w:rPr>
              <w:t>TransportMode</w:t>
            </w:r>
          </w:p>
        </w:tc>
        <w:tc>
          <w:tcPr>
            <w:tcW w:w="391" w:type="dxa"/>
          </w:tcPr>
          <w:p w14:paraId="79EE06D3" w14:textId="77777777" w:rsidR="00C11AAF" w:rsidRPr="009079F8" w:rsidRDefault="00C11AAF" w:rsidP="00F23355">
            <w:pPr>
              <w:pStyle w:val="pqiTabHead"/>
            </w:pPr>
            <w:r w:rsidRPr="009079F8">
              <w:t>R</w:t>
            </w:r>
          </w:p>
        </w:tc>
        <w:tc>
          <w:tcPr>
            <w:tcW w:w="2071" w:type="dxa"/>
            <w:gridSpan w:val="5"/>
          </w:tcPr>
          <w:p w14:paraId="3B88D0FA" w14:textId="77777777" w:rsidR="00C11AAF" w:rsidRPr="009079F8" w:rsidRDefault="00C11AAF" w:rsidP="00F23355">
            <w:pPr>
              <w:pStyle w:val="pqiTabHead"/>
            </w:pPr>
          </w:p>
        </w:tc>
        <w:tc>
          <w:tcPr>
            <w:tcW w:w="4575" w:type="dxa"/>
            <w:gridSpan w:val="2"/>
          </w:tcPr>
          <w:p w14:paraId="0AC5D845" w14:textId="77777777" w:rsidR="00C11AAF" w:rsidRPr="00136D76" w:rsidRDefault="00C11AAF" w:rsidP="00F23355">
            <w:pPr>
              <w:pStyle w:val="pqiTabHead"/>
              <w:rPr>
                <w:b w:val="0"/>
              </w:rPr>
            </w:pPr>
          </w:p>
        </w:tc>
        <w:tc>
          <w:tcPr>
            <w:tcW w:w="1877" w:type="dxa"/>
            <w:gridSpan w:val="5"/>
          </w:tcPr>
          <w:p w14:paraId="6306938D" w14:textId="77777777" w:rsidR="00C11AAF" w:rsidRPr="009079F8" w:rsidRDefault="00C11AAF" w:rsidP="00F23355">
            <w:pPr>
              <w:pStyle w:val="pqiTabHead"/>
            </w:pPr>
          </w:p>
        </w:tc>
      </w:tr>
      <w:tr w:rsidR="00C11AAF" w:rsidRPr="009079F8" w14:paraId="4809DCD6" w14:textId="77777777" w:rsidTr="00F23355">
        <w:tc>
          <w:tcPr>
            <w:tcW w:w="394" w:type="dxa"/>
          </w:tcPr>
          <w:p w14:paraId="49769031" w14:textId="77777777" w:rsidR="00C11AAF" w:rsidRPr="009079F8" w:rsidRDefault="00C11AAF" w:rsidP="00F23355">
            <w:pPr>
              <w:pStyle w:val="pqiTabBody"/>
              <w:rPr>
                <w:b/>
              </w:rPr>
            </w:pPr>
          </w:p>
        </w:tc>
        <w:tc>
          <w:tcPr>
            <w:tcW w:w="406" w:type="dxa"/>
            <w:gridSpan w:val="2"/>
          </w:tcPr>
          <w:p w14:paraId="64867E57" w14:textId="77777777" w:rsidR="00C11AAF" w:rsidRPr="009079F8" w:rsidRDefault="00C11AAF" w:rsidP="00F23355">
            <w:pPr>
              <w:pStyle w:val="pqiTabBody"/>
              <w:rPr>
                <w:i/>
              </w:rPr>
            </w:pPr>
            <w:r w:rsidRPr="009079F8">
              <w:rPr>
                <w:i/>
              </w:rPr>
              <w:t>a</w:t>
            </w:r>
          </w:p>
        </w:tc>
        <w:tc>
          <w:tcPr>
            <w:tcW w:w="3577" w:type="dxa"/>
            <w:gridSpan w:val="3"/>
          </w:tcPr>
          <w:p w14:paraId="16A9C7F1" w14:textId="77777777" w:rsidR="00C11AAF" w:rsidRDefault="00C11AAF" w:rsidP="00F23355">
            <w:pPr>
              <w:pStyle w:val="pqiTabBody"/>
            </w:pPr>
            <w:r w:rsidRPr="009079F8">
              <w:t>Kod rodzaju transportu</w:t>
            </w:r>
          </w:p>
          <w:p w14:paraId="0A683774" w14:textId="77777777" w:rsidR="00C11AAF" w:rsidRPr="009079F8" w:rsidRDefault="00C11AAF" w:rsidP="00F23355">
            <w:pPr>
              <w:pStyle w:val="pqiTabBody"/>
            </w:pPr>
            <w:r>
              <w:rPr>
                <w:rFonts w:ascii="Courier New" w:hAnsi="Courier New" w:cs="Courier New"/>
                <w:noProof/>
                <w:color w:val="0000FF"/>
              </w:rPr>
              <w:t>TransportModeCode</w:t>
            </w:r>
          </w:p>
        </w:tc>
        <w:tc>
          <w:tcPr>
            <w:tcW w:w="391" w:type="dxa"/>
          </w:tcPr>
          <w:p w14:paraId="5B241AE1" w14:textId="77777777" w:rsidR="00C11AAF" w:rsidRPr="009079F8" w:rsidRDefault="00C11AAF" w:rsidP="00F23355">
            <w:pPr>
              <w:pStyle w:val="pqiTabBody"/>
            </w:pPr>
            <w:r w:rsidRPr="009079F8">
              <w:t>R</w:t>
            </w:r>
          </w:p>
        </w:tc>
        <w:tc>
          <w:tcPr>
            <w:tcW w:w="2071" w:type="dxa"/>
            <w:gridSpan w:val="5"/>
          </w:tcPr>
          <w:p w14:paraId="13281D5B" w14:textId="77777777" w:rsidR="00C11AAF" w:rsidRPr="009079F8" w:rsidRDefault="00C11AAF" w:rsidP="00F23355">
            <w:pPr>
              <w:pStyle w:val="pqiTabBody"/>
            </w:pPr>
          </w:p>
        </w:tc>
        <w:tc>
          <w:tcPr>
            <w:tcW w:w="4575" w:type="dxa"/>
            <w:gridSpan w:val="2"/>
          </w:tcPr>
          <w:p w14:paraId="04FAE9F4" w14:textId="77777777" w:rsidR="00C11AAF" w:rsidRDefault="00C11AAF" w:rsidP="00F23355">
            <w:pPr>
              <w:pStyle w:val="pqiTabBody"/>
            </w:pPr>
            <w:r>
              <w:t>Wartość ze słownika „Ko</w:t>
            </w:r>
            <w:r w:rsidRPr="0042743A">
              <w:t xml:space="preserve">dy rodzaju transportu (Transport </w:t>
            </w:r>
            <w:proofErr w:type="spellStart"/>
            <w:r w:rsidRPr="0042743A">
              <w:t>modes</w:t>
            </w:r>
            <w:proofErr w:type="spellEnd"/>
            <w:r w:rsidRPr="0042743A">
              <w:t>)</w:t>
            </w:r>
            <w:r>
              <w:t>”.</w:t>
            </w:r>
          </w:p>
          <w:p w14:paraId="28EDEA78" w14:textId="77777777" w:rsidR="00C11AAF" w:rsidRDefault="00C11AAF" w:rsidP="00F23355">
            <w:pPr>
              <w:pStyle w:val="pqiTabBody"/>
              <w:rPr>
                <w:lang w:eastAsia="en-GB"/>
              </w:rPr>
            </w:pPr>
            <w:r>
              <w:rPr>
                <w:lang w:eastAsia="en-GB"/>
              </w:rPr>
              <w:t>W przypadku gdy w polu 1a jest wartość „8</w:t>
            </w:r>
            <w:r>
              <w:t xml:space="preserve"> –</w:t>
            </w:r>
            <w:r w:rsidRPr="00F963E2">
              <w:t xml:space="preserve"> Nieznane miejsce przeznaczenia</w:t>
            </w:r>
            <w:r>
              <w:rPr>
                <w:lang w:eastAsia="en-GB"/>
              </w:rPr>
              <w:t xml:space="preserve">” musi przyjmować wartość „1 – </w:t>
            </w:r>
            <w:r>
              <w:t>Transport morski</w:t>
            </w:r>
            <w:r>
              <w:rPr>
                <w:lang w:eastAsia="en-GB"/>
              </w:rPr>
              <w:t>”.</w:t>
            </w:r>
          </w:p>
          <w:p w14:paraId="4A48B33E" w14:textId="77777777" w:rsidR="00C11AAF" w:rsidRPr="0042743A" w:rsidRDefault="00C11AAF" w:rsidP="00F23355">
            <w:pPr>
              <w:pStyle w:val="pqiTabBody"/>
              <w:rPr>
                <w:lang w:eastAsia="en-GB"/>
              </w:rPr>
            </w:pPr>
            <w:r>
              <w:rPr>
                <w:lang w:eastAsia="en-GB"/>
              </w:rPr>
              <w:t>W przypadku gdy w polu 12b jest wartość „R” musi przyjmować wartość „</w:t>
            </w:r>
            <w:r w:rsidRPr="005D6CBA">
              <w:rPr>
                <w:lang w:eastAsia="en-GB"/>
              </w:rPr>
              <w:t xml:space="preserve">7 </w:t>
            </w:r>
            <w:r>
              <w:rPr>
                <w:lang w:eastAsia="en-GB"/>
              </w:rPr>
              <w:t>–</w:t>
            </w:r>
            <w:r w:rsidRPr="005D6CBA">
              <w:rPr>
                <w:lang w:eastAsia="en-GB"/>
              </w:rPr>
              <w:t xml:space="preserve"> Stałe instalacje przesyłowe (ropociągi, gazociągi)</w:t>
            </w:r>
            <w:r>
              <w:rPr>
                <w:lang w:eastAsia="en-GB"/>
              </w:rPr>
              <w:t>”.</w:t>
            </w:r>
          </w:p>
        </w:tc>
        <w:tc>
          <w:tcPr>
            <w:tcW w:w="1877" w:type="dxa"/>
            <w:gridSpan w:val="5"/>
          </w:tcPr>
          <w:p w14:paraId="62112D75" w14:textId="77777777" w:rsidR="00C11AAF" w:rsidRPr="009079F8" w:rsidRDefault="00C11AAF" w:rsidP="00F23355">
            <w:pPr>
              <w:pStyle w:val="pqiTabBody"/>
            </w:pPr>
            <w:r w:rsidRPr="009079F8">
              <w:t>n..2</w:t>
            </w:r>
          </w:p>
        </w:tc>
      </w:tr>
      <w:tr w:rsidR="00C11AAF" w:rsidRPr="009079F8" w14:paraId="65AFF706" w14:textId="77777777" w:rsidTr="00F23355">
        <w:tc>
          <w:tcPr>
            <w:tcW w:w="800" w:type="dxa"/>
            <w:gridSpan w:val="3"/>
          </w:tcPr>
          <w:p w14:paraId="3D69D6D5" w14:textId="77777777" w:rsidR="00C11AAF" w:rsidRPr="009079F8" w:rsidRDefault="00C11AAF" w:rsidP="00F23355">
            <w:pPr>
              <w:pStyle w:val="pqiTabHead"/>
              <w:rPr>
                <w:i/>
              </w:rPr>
            </w:pPr>
            <w:r w:rsidRPr="009079F8">
              <w:lastRenderedPageBreak/>
              <w:t>14</w:t>
            </w:r>
          </w:p>
        </w:tc>
        <w:tc>
          <w:tcPr>
            <w:tcW w:w="3577" w:type="dxa"/>
            <w:gridSpan w:val="3"/>
          </w:tcPr>
          <w:p w14:paraId="20638219" w14:textId="77777777" w:rsidR="00C11AAF" w:rsidRDefault="00C11AAF" w:rsidP="00F23355">
            <w:pPr>
              <w:pStyle w:val="pqiTabHead"/>
            </w:pPr>
            <w:r w:rsidRPr="009079F8">
              <w:t xml:space="preserve">PODMIOT </w:t>
            </w:r>
            <w:r>
              <w:t>Organizator transportu</w:t>
            </w:r>
          </w:p>
          <w:p w14:paraId="2482AEF5" w14:textId="77777777" w:rsidR="00C11AAF" w:rsidRPr="009079F8" w:rsidRDefault="00C11AAF" w:rsidP="00F23355">
            <w:pPr>
              <w:pStyle w:val="pqiTabHead"/>
            </w:pPr>
            <w:r>
              <w:rPr>
                <w:rFonts w:ascii="Courier New" w:hAnsi="Courier New" w:cs="Courier New"/>
                <w:noProof/>
                <w:color w:val="0000FF"/>
              </w:rPr>
              <w:t>TransportArrangerTrader</w:t>
            </w:r>
          </w:p>
        </w:tc>
        <w:tc>
          <w:tcPr>
            <w:tcW w:w="391" w:type="dxa"/>
          </w:tcPr>
          <w:p w14:paraId="447EB77C" w14:textId="77777777" w:rsidR="00C11AAF" w:rsidRPr="009079F8" w:rsidRDefault="00C11AAF" w:rsidP="00F23355">
            <w:pPr>
              <w:pStyle w:val="pqiTabHead"/>
            </w:pPr>
            <w:r>
              <w:t>D</w:t>
            </w:r>
          </w:p>
        </w:tc>
        <w:tc>
          <w:tcPr>
            <w:tcW w:w="2071" w:type="dxa"/>
            <w:gridSpan w:val="5"/>
          </w:tcPr>
          <w:p w14:paraId="4C51D8A7" w14:textId="77777777" w:rsidR="00C11AAF" w:rsidRDefault="00C11AAF" w:rsidP="00F23355">
            <w:pPr>
              <w:pStyle w:val="pqiTabHead"/>
            </w:pPr>
            <w:r w:rsidRPr="009079F8">
              <w:t xml:space="preserve">„R” w celu identyfikacji </w:t>
            </w:r>
            <w:r>
              <w:t>podmiotu</w:t>
            </w:r>
            <w:r w:rsidRPr="009079F8">
              <w:t xml:space="preserve"> odpowiedzialne</w:t>
            </w:r>
            <w:r>
              <w:t>go</w:t>
            </w:r>
            <w:r w:rsidRPr="009079F8">
              <w:t xml:space="preserve"> za zorganizowanie pierwszego </w:t>
            </w:r>
            <w:r>
              <w:t>środka transportu</w:t>
            </w:r>
            <w:r w:rsidRPr="009079F8">
              <w:t xml:space="preserve">, jeżeli wartość w polu </w:t>
            </w:r>
            <w:r>
              <w:t>1</w:t>
            </w:r>
            <w:r w:rsidRPr="009079F8">
              <w:rPr>
                <w:i/>
              </w:rPr>
              <w:t>c</w:t>
            </w:r>
            <w:r w:rsidRPr="009079F8">
              <w:t xml:space="preserve"> ma wartość „3” lub „4”.</w:t>
            </w:r>
          </w:p>
          <w:p w14:paraId="7AF158E1" w14:textId="77777777" w:rsidR="00C11AAF" w:rsidRPr="009079F8" w:rsidRDefault="00C11AAF" w:rsidP="00F23355">
            <w:pPr>
              <w:pStyle w:val="pqiTabHead"/>
            </w:pPr>
            <w:r>
              <w:t>W pozostałych przypadkach nie stosuje się.</w:t>
            </w:r>
          </w:p>
        </w:tc>
        <w:tc>
          <w:tcPr>
            <w:tcW w:w="4575" w:type="dxa"/>
            <w:gridSpan w:val="2"/>
          </w:tcPr>
          <w:p w14:paraId="17EBA441" w14:textId="77777777" w:rsidR="00C11AAF" w:rsidRPr="009079F8" w:rsidRDefault="00C11AAF" w:rsidP="00F23355">
            <w:pPr>
              <w:pStyle w:val="pqiTabHead"/>
            </w:pPr>
          </w:p>
        </w:tc>
        <w:tc>
          <w:tcPr>
            <w:tcW w:w="1877" w:type="dxa"/>
            <w:gridSpan w:val="5"/>
          </w:tcPr>
          <w:p w14:paraId="46091679" w14:textId="77777777" w:rsidR="00C11AAF" w:rsidRPr="009079F8" w:rsidRDefault="00C11AAF" w:rsidP="00F23355">
            <w:pPr>
              <w:pStyle w:val="pqiTabHead"/>
            </w:pPr>
          </w:p>
        </w:tc>
      </w:tr>
      <w:tr w:rsidR="00C11AAF" w:rsidRPr="009079F8" w14:paraId="235BDFB2" w14:textId="77777777" w:rsidTr="00F23355">
        <w:tc>
          <w:tcPr>
            <w:tcW w:w="800" w:type="dxa"/>
            <w:gridSpan w:val="3"/>
          </w:tcPr>
          <w:p w14:paraId="2AA47D91" w14:textId="77777777" w:rsidR="00C11AAF" w:rsidRPr="009079F8" w:rsidRDefault="00C11AAF" w:rsidP="00F23355">
            <w:pPr>
              <w:pStyle w:val="pqiTabBody"/>
              <w:rPr>
                <w:i/>
              </w:rPr>
            </w:pPr>
          </w:p>
        </w:tc>
        <w:tc>
          <w:tcPr>
            <w:tcW w:w="3577" w:type="dxa"/>
            <w:gridSpan w:val="3"/>
          </w:tcPr>
          <w:p w14:paraId="0371FC18" w14:textId="77777777" w:rsidR="00C11AAF" w:rsidRDefault="00C11AAF" w:rsidP="00F23355">
            <w:pPr>
              <w:pStyle w:val="pqiTabBody"/>
            </w:pPr>
            <w:r>
              <w:t>JĘZYK ELEMENTU</w:t>
            </w:r>
            <w:r w:rsidRPr="009079F8">
              <w:t xml:space="preserve"> </w:t>
            </w:r>
          </w:p>
          <w:p w14:paraId="46E0E515" w14:textId="77777777" w:rsidR="00C11AAF" w:rsidRPr="009079F8" w:rsidRDefault="00C11AAF" w:rsidP="00F23355">
            <w:pPr>
              <w:pStyle w:val="pqiTabBody"/>
            </w:pPr>
            <w:r>
              <w:rPr>
                <w:rFonts w:ascii="Courier New" w:hAnsi="Courier New" w:cs="Courier New"/>
                <w:noProof/>
                <w:color w:val="0000FF"/>
              </w:rPr>
              <w:t>@language</w:t>
            </w:r>
          </w:p>
        </w:tc>
        <w:tc>
          <w:tcPr>
            <w:tcW w:w="391" w:type="dxa"/>
          </w:tcPr>
          <w:p w14:paraId="3CC13198" w14:textId="77777777" w:rsidR="00C11AAF" w:rsidRPr="009079F8" w:rsidRDefault="00C11AAF" w:rsidP="00F23355">
            <w:pPr>
              <w:pStyle w:val="pqiTabBody"/>
            </w:pPr>
            <w:r>
              <w:t>D</w:t>
            </w:r>
          </w:p>
        </w:tc>
        <w:tc>
          <w:tcPr>
            <w:tcW w:w="2071" w:type="dxa"/>
            <w:gridSpan w:val="5"/>
          </w:tcPr>
          <w:p w14:paraId="5A985B53" w14:textId="77777777" w:rsidR="00C11AAF" w:rsidRPr="009079F8" w:rsidRDefault="00C11AAF" w:rsidP="00F23355">
            <w:pPr>
              <w:pStyle w:val="pqiTabBody"/>
            </w:pPr>
            <w:r w:rsidRPr="009079F8">
              <w:t xml:space="preserve">„R”, jeżeli stosuje się </w:t>
            </w:r>
            <w:r>
              <w:t>element 14</w:t>
            </w:r>
            <w:r w:rsidRPr="009079F8">
              <w:t>.</w:t>
            </w:r>
          </w:p>
        </w:tc>
        <w:tc>
          <w:tcPr>
            <w:tcW w:w="4575" w:type="dxa"/>
            <w:gridSpan w:val="2"/>
          </w:tcPr>
          <w:p w14:paraId="21F46774" w14:textId="77777777" w:rsidR="00C11AAF" w:rsidRDefault="00C11AAF" w:rsidP="00F23355">
            <w:pPr>
              <w:pStyle w:val="pqiTabBody"/>
            </w:pPr>
            <w:r>
              <w:t>Atrybut.</w:t>
            </w:r>
          </w:p>
          <w:p w14:paraId="3831A0FC" w14:textId="77777777" w:rsidR="00C11AAF"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877" w:type="dxa"/>
            <w:gridSpan w:val="5"/>
          </w:tcPr>
          <w:p w14:paraId="62F9C733" w14:textId="77777777" w:rsidR="00C11AAF" w:rsidRPr="009079F8" w:rsidRDefault="00C11AAF" w:rsidP="00F23355">
            <w:pPr>
              <w:pStyle w:val="pqiTabBody"/>
            </w:pPr>
            <w:r w:rsidRPr="009079F8">
              <w:t>a2</w:t>
            </w:r>
          </w:p>
        </w:tc>
      </w:tr>
      <w:tr w:rsidR="00C11AAF" w:rsidRPr="009079F8" w14:paraId="5189347C" w14:textId="77777777" w:rsidTr="00F23355">
        <w:tc>
          <w:tcPr>
            <w:tcW w:w="394" w:type="dxa"/>
          </w:tcPr>
          <w:p w14:paraId="16A18649" w14:textId="77777777" w:rsidR="00C11AAF" w:rsidRPr="009079F8" w:rsidRDefault="00C11AAF" w:rsidP="00F23355">
            <w:pPr>
              <w:pStyle w:val="pqiTabBody"/>
              <w:rPr>
                <w:b/>
              </w:rPr>
            </w:pPr>
          </w:p>
        </w:tc>
        <w:tc>
          <w:tcPr>
            <w:tcW w:w="406" w:type="dxa"/>
            <w:gridSpan w:val="2"/>
          </w:tcPr>
          <w:p w14:paraId="4DA95118" w14:textId="77777777" w:rsidR="00C11AAF" w:rsidRPr="009079F8" w:rsidRDefault="00C11AAF" w:rsidP="00F23355">
            <w:pPr>
              <w:pStyle w:val="pqiTabBody"/>
              <w:rPr>
                <w:i/>
              </w:rPr>
            </w:pPr>
            <w:r w:rsidRPr="009079F8">
              <w:rPr>
                <w:i/>
              </w:rPr>
              <w:t>a</w:t>
            </w:r>
          </w:p>
        </w:tc>
        <w:tc>
          <w:tcPr>
            <w:tcW w:w="3577" w:type="dxa"/>
            <w:gridSpan w:val="3"/>
          </w:tcPr>
          <w:p w14:paraId="7398F6DC" w14:textId="77777777" w:rsidR="00C11AAF" w:rsidRDefault="00C11AAF" w:rsidP="00F23355">
            <w:pPr>
              <w:pStyle w:val="pqiTabBody"/>
            </w:pPr>
            <w:r w:rsidRPr="009079F8">
              <w:t>Numer VAT</w:t>
            </w:r>
          </w:p>
          <w:p w14:paraId="4E433A66" w14:textId="77777777" w:rsidR="00C11AAF" w:rsidRPr="009079F8" w:rsidRDefault="00C11AAF" w:rsidP="00F23355">
            <w:pPr>
              <w:pStyle w:val="pqiTabBody"/>
            </w:pPr>
            <w:r>
              <w:rPr>
                <w:rFonts w:ascii="Courier New" w:hAnsi="Courier New" w:cs="Courier New"/>
                <w:noProof/>
                <w:color w:val="0000FF"/>
              </w:rPr>
              <w:t>VatNumber</w:t>
            </w:r>
          </w:p>
        </w:tc>
        <w:tc>
          <w:tcPr>
            <w:tcW w:w="391" w:type="dxa"/>
          </w:tcPr>
          <w:p w14:paraId="04244B3A" w14:textId="77777777" w:rsidR="00C11AAF" w:rsidRPr="009079F8" w:rsidRDefault="00C11AAF" w:rsidP="00F23355">
            <w:pPr>
              <w:pStyle w:val="pqiTabBody"/>
            </w:pPr>
            <w:r>
              <w:t>R</w:t>
            </w:r>
          </w:p>
        </w:tc>
        <w:tc>
          <w:tcPr>
            <w:tcW w:w="2071" w:type="dxa"/>
            <w:gridSpan w:val="5"/>
          </w:tcPr>
          <w:p w14:paraId="7F66A052" w14:textId="77777777" w:rsidR="00C11AAF" w:rsidRPr="009079F8" w:rsidRDefault="00C11AAF" w:rsidP="00F23355">
            <w:pPr>
              <w:pStyle w:val="pqiTabBody"/>
            </w:pPr>
          </w:p>
        </w:tc>
        <w:tc>
          <w:tcPr>
            <w:tcW w:w="4575" w:type="dxa"/>
            <w:gridSpan w:val="2"/>
          </w:tcPr>
          <w:p w14:paraId="1F216918" w14:textId="77777777" w:rsidR="00C11AAF" w:rsidRPr="009079F8" w:rsidRDefault="00C11AAF" w:rsidP="00F23355">
            <w:pPr>
              <w:pStyle w:val="pqiTabBody"/>
            </w:pPr>
          </w:p>
        </w:tc>
        <w:tc>
          <w:tcPr>
            <w:tcW w:w="1877" w:type="dxa"/>
            <w:gridSpan w:val="5"/>
          </w:tcPr>
          <w:p w14:paraId="5FC98892" w14:textId="77777777" w:rsidR="00C11AAF" w:rsidRPr="009079F8" w:rsidRDefault="00C11AAF" w:rsidP="00F23355">
            <w:pPr>
              <w:pStyle w:val="pqiTabBody"/>
            </w:pPr>
            <w:r w:rsidRPr="009079F8">
              <w:t>an..</w:t>
            </w:r>
            <w:r>
              <w:t>14</w:t>
            </w:r>
          </w:p>
        </w:tc>
      </w:tr>
      <w:tr w:rsidR="00C11AAF" w:rsidRPr="009079F8" w14:paraId="16FC8822" w14:textId="77777777" w:rsidTr="00F23355">
        <w:tc>
          <w:tcPr>
            <w:tcW w:w="394" w:type="dxa"/>
          </w:tcPr>
          <w:p w14:paraId="17AF6505" w14:textId="77777777" w:rsidR="00C11AAF" w:rsidRPr="009079F8" w:rsidRDefault="00C11AAF" w:rsidP="00F23355">
            <w:pPr>
              <w:pStyle w:val="pqiTabBody"/>
              <w:rPr>
                <w:b/>
              </w:rPr>
            </w:pPr>
          </w:p>
        </w:tc>
        <w:tc>
          <w:tcPr>
            <w:tcW w:w="406" w:type="dxa"/>
            <w:gridSpan w:val="2"/>
          </w:tcPr>
          <w:p w14:paraId="3EC340D7" w14:textId="77777777" w:rsidR="00C11AAF" w:rsidRPr="009079F8" w:rsidRDefault="00C11AAF" w:rsidP="00F23355">
            <w:pPr>
              <w:pStyle w:val="pqiTabBody"/>
              <w:rPr>
                <w:i/>
              </w:rPr>
            </w:pPr>
            <w:r w:rsidRPr="009079F8">
              <w:rPr>
                <w:i/>
              </w:rPr>
              <w:t>b</w:t>
            </w:r>
          </w:p>
        </w:tc>
        <w:tc>
          <w:tcPr>
            <w:tcW w:w="3577" w:type="dxa"/>
            <w:gridSpan w:val="3"/>
          </w:tcPr>
          <w:p w14:paraId="639B51A5" w14:textId="77777777" w:rsidR="00C11AAF" w:rsidRDefault="00C11AAF" w:rsidP="00F23355">
            <w:pPr>
              <w:pStyle w:val="pqiTabBody"/>
            </w:pPr>
            <w:r w:rsidRPr="009079F8">
              <w:t>Nazwa podmiotu gospodarczego</w:t>
            </w:r>
          </w:p>
          <w:p w14:paraId="5898031A" w14:textId="77777777" w:rsidR="00C11AAF" w:rsidRPr="009079F8" w:rsidRDefault="00C11AAF" w:rsidP="00F23355">
            <w:pPr>
              <w:pStyle w:val="pqiTabBody"/>
            </w:pPr>
            <w:r>
              <w:rPr>
                <w:rFonts w:ascii="Courier New" w:hAnsi="Courier New" w:cs="Courier New"/>
                <w:noProof/>
                <w:color w:val="0000FF"/>
              </w:rPr>
              <w:t>TraderName</w:t>
            </w:r>
          </w:p>
        </w:tc>
        <w:tc>
          <w:tcPr>
            <w:tcW w:w="391" w:type="dxa"/>
          </w:tcPr>
          <w:p w14:paraId="5ABBE651" w14:textId="77777777" w:rsidR="00C11AAF" w:rsidRPr="009079F8" w:rsidRDefault="00C11AAF" w:rsidP="00F23355">
            <w:pPr>
              <w:pStyle w:val="pqiTabBody"/>
            </w:pPr>
            <w:r w:rsidRPr="009079F8">
              <w:t>R</w:t>
            </w:r>
          </w:p>
        </w:tc>
        <w:tc>
          <w:tcPr>
            <w:tcW w:w="2071" w:type="dxa"/>
            <w:gridSpan w:val="5"/>
          </w:tcPr>
          <w:p w14:paraId="757FA483" w14:textId="77777777" w:rsidR="00C11AAF" w:rsidRPr="009079F8" w:rsidRDefault="00C11AAF" w:rsidP="00F23355">
            <w:pPr>
              <w:pStyle w:val="pqiTabBody"/>
            </w:pPr>
          </w:p>
        </w:tc>
        <w:tc>
          <w:tcPr>
            <w:tcW w:w="4575" w:type="dxa"/>
            <w:gridSpan w:val="2"/>
          </w:tcPr>
          <w:p w14:paraId="3CD735CB" w14:textId="77777777" w:rsidR="00C11AAF" w:rsidRPr="009079F8" w:rsidRDefault="00C11AAF" w:rsidP="00F23355">
            <w:pPr>
              <w:pStyle w:val="pqiTabBody"/>
            </w:pPr>
          </w:p>
        </w:tc>
        <w:tc>
          <w:tcPr>
            <w:tcW w:w="1877" w:type="dxa"/>
            <w:gridSpan w:val="5"/>
          </w:tcPr>
          <w:p w14:paraId="27377E7F" w14:textId="77777777" w:rsidR="00C11AAF" w:rsidRPr="009079F8" w:rsidRDefault="00C11AAF" w:rsidP="00F23355">
            <w:pPr>
              <w:pStyle w:val="pqiTabBody"/>
            </w:pPr>
            <w:r w:rsidRPr="009079F8">
              <w:t>an..182</w:t>
            </w:r>
          </w:p>
        </w:tc>
      </w:tr>
      <w:tr w:rsidR="00C11AAF" w:rsidRPr="009079F8" w14:paraId="43DCA3E6" w14:textId="77777777" w:rsidTr="00F23355">
        <w:tc>
          <w:tcPr>
            <w:tcW w:w="394" w:type="dxa"/>
          </w:tcPr>
          <w:p w14:paraId="70FF4A74" w14:textId="77777777" w:rsidR="00C11AAF" w:rsidRPr="009079F8" w:rsidRDefault="00C11AAF" w:rsidP="00F23355">
            <w:pPr>
              <w:pStyle w:val="pqiTabBody"/>
              <w:rPr>
                <w:b/>
              </w:rPr>
            </w:pPr>
          </w:p>
        </w:tc>
        <w:tc>
          <w:tcPr>
            <w:tcW w:w="406" w:type="dxa"/>
            <w:gridSpan w:val="2"/>
          </w:tcPr>
          <w:p w14:paraId="0CD836A2" w14:textId="77777777" w:rsidR="00C11AAF" w:rsidRPr="009079F8" w:rsidRDefault="00C11AAF" w:rsidP="00F23355">
            <w:pPr>
              <w:pStyle w:val="pqiTabBody"/>
              <w:rPr>
                <w:i/>
              </w:rPr>
            </w:pPr>
            <w:r w:rsidRPr="009079F8">
              <w:rPr>
                <w:i/>
              </w:rPr>
              <w:t>c</w:t>
            </w:r>
          </w:p>
        </w:tc>
        <w:tc>
          <w:tcPr>
            <w:tcW w:w="3577" w:type="dxa"/>
            <w:gridSpan w:val="3"/>
          </w:tcPr>
          <w:p w14:paraId="5DB4AD4E" w14:textId="77777777" w:rsidR="00C11AAF" w:rsidRDefault="00C11AAF" w:rsidP="00F23355">
            <w:pPr>
              <w:pStyle w:val="pqiTabBody"/>
            </w:pPr>
            <w:r w:rsidRPr="009079F8">
              <w:t>Ulica</w:t>
            </w:r>
          </w:p>
          <w:p w14:paraId="77697BF9" w14:textId="77777777" w:rsidR="00C11AAF" w:rsidRPr="009079F8" w:rsidRDefault="00C11AAF" w:rsidP="00F23355">
            <w:pPr>
              <w:pStyle w:val="pqiTabBody"/>
            </w:pPr>
            <w:r>
              <w:rPr>
                <w:rFonts w:ascii="Courier New" w:hAnsi="Courier New" w:cs="Courier New"/>
                <w:noProof/>
                <w:color w:val="0000FF"/>
              </w:rPr>
              <w:t>StreetName</w:t>
            </w:r>
          </w:p>
        </w:tc>
        <w:tc>
          <w:tcPr>
            <w:tcW w:w="391" w:type="dxa"/>
          </w:tcPr>
          <w:p w14:paraId="24C5FC37" w14:textId="77777777" w:rsidR="00C11AAF" w:rsidRPr="009079F8" w:rsidRDefault="00C11AAF" w:rsidP="00F23355">
            <w:pPr>
              <w:pStyle w:val="pqiTabBody"/>
            </w:pPr>
            <w:r w:rsidRPr="009079F8">
              <w:t>R</w:t>
            </w:r>
          </w:p>
        </w:tc>
        <w:tc>
          <w:tcPr>
            <w:tcW w:w="2071" w:type="dxa"/>
            <w:gridSpan w:val="5"/>
          </w:tcPr>
          <w:p w14:paraId="5A698E17" w14:textId="77777777" w:rsidR="00C11AAF" w:rsidRPr="009079F8" w:rsidRDefault="00C11AAF" w:rsidP="00F23355">
            <w:pPr>
              <w:pStyle w:val="pqiTabBody"/>
            </w:pPr>
          </w:p>
        </w:tc>
        <w:tc>
          <w:tcPr>
            <w:tcW w:w="4575" w:type="dxa"/>
            <w:gridSpan w:val="2"/>
          </w:tcPr>
          <w:p w14:paraId="1E7CE678" w14:textId="77777777" w:rsidR="00C11AAF" w:rsidRPr="009079F8" w:rsidRDefault="00C11AAF" w:rsidP="00F23355">
            <w:pPr>
              <w:pStyle w:val="pqiTabBody"/>
            </w:pPr>
          </w:p>
        </w:tc>
        <w:tc>
          <w:tcPr>
            <w:tcW w:w="1877" w:type="dxa"/>
            <w:gridSpan w:val="5"/>
          </w:tcPr>
          <w:p w14:paraId="38A24277" w14:textId="77777777" w:rsidR="00C11AAF" w:rsidRPr="009079F8" w:rsidRDefault="00C11AAF" w:rsidP="00F23355">
            <w:pPr>
              <w:pStyle w:val="pqiTabBody"/>
            </w:pPr>
            <w:r w:rsidRPr="009079F8">
              <w:t>an..65</w:t>
            </w:r>
          </w:p>
        </w:tc>
      </w:tr>
      <w:tr w:rsidR="00C11AAF" w:rsidRPr="009079F8" w14:paraId="10E9B1F1" w14:textId="77777777" w:rsidTr="00F23355">
        <w:tc>
          <w:tcPr>
            <w:tcW w:w="394" w:type="dxa"/>
          </w:tcPr>
          <w:p w14:paraId="02889223" w14:textId="77777777" w:rsidR="00C11AAF" w:rsidRPr="009079F8" w:rsidRDefault="00C11AAF" w:rsidP="00F23355">
            <w:pPr>
              <w:pStyle w:val="pqiTabBody"/>
              <w:rPr>
                <w:b/>
              </w:rPr>
            </w:pPr>
          </w:p>
        </w:tc>
        <w:tc>
          <w:tcPr>
            <w:tcW w:w="406" w:type="dxa"/>
            <w:gridSpan w:val="2"/>
          </w:tcPr>
          <w:p w14:paraId="4C5B0B8D" w14:textId="77777777" w:rsidR="00C11AAF" w:rsidRPr="009079F8" w:rsidRDefault="00C11AAF" w:rsidP="00F23355">
            <w:pPr>
              <w:pStyle w:val="pqiTabBody"/>
              <w:rPr>
                <w:i/>
              </w:rPr>
            </w:pPr>
            <w:r w:rsidRPr="009079F8">
              <w:rPr>
                <w:i/>
              </w:rPr>
              <w:t>d</w:t>
            </w:r>
          </w:p>
        </w:tc>
        <w:tc>
          <w:tcPr>
            <w:tcW w:w="3577" w:type="dxa"/>
            <w:gridSpan w:val="3"/>
          </w:tcPr>
          <w:p w14:paraId="5BD6FAF6" w14:textId="77777777" w:rsidR="00C11AAF" w:rsidRDefault="00C11AAF" w:rsidP="00F23355">
            <w:pPr>
              <w:pStyle w:val="pqiTabBody"/>
            </w:pPr>
            <w:r w:rsidRPr="009079F8">
              <w:t>Numer domu</w:t>
            </w:r>
          </w:p>
          <w:p w14:paraId="61669EEF" w14:textId="77777777" w:rsidR="00C11AAF" w:rsidRPr="009079F8" w:rsidRDefault="00C11AAF" w:rsidP="00F23355">
            <w:pPr>
              <w:pStyle w:val="pqiTabBody"/>
            </w:pPr>
            <w:r>
              <w:rPr>
                <w:rFonts w:ascii="Courier New" w:hAnsi="Courier New" w:cs="Courier New"/>
                <w:noProof/>
                <w:color w:val="0000FF"/>
              </w:rPr>
              <w:lastRenderedPageBreak/>
              <w:t>StreetNumber</w:t>
            </w:r>
          </w:p>
        </w:tc>
        <w:tc>
          <w:tcPr>
            <w:tcW w:w="391" w:type="dxa"/>
          </w:tcPr>
          <w:p w14:paraId="38EC226C" w14:textId="77777777" w:rsidR="00C11AAF" w:rsidRPr="009079F8" w:rsidRDefault="00C11AAF" w:rsidP="00F23355">
            <w:pPr>
              <w:pStyle w:val="pqiTabBody"/>
            </w:pPr>
            <w:r w:rsidRPr="009079F8">
              <w:lastRenderedPageBreak/>
              <w:t>O</w:t>
            </w:r>
          </w:p>
        </w:tc>
        <w:tc>
          <w:tcPr>
            <w:tcW w:w="2071" w:type="dxa"/>
            <w:gridSpan w:val="5"/>
          </w:tcPr>
          <w:p w14:paraId="55F15CC7" w14:textId="77777777" w:rsidR="00C11AAF" w:rsidRPr="009079F8" w:rsidRDefault="00C11AAF" w:rsidP="00F23355">
            <w:pPr>
              <w:pStyle w:val="pqiTabBody"/>
            </w:pPr>
          </w:p>
        </w:tc>
        <w:tc>
          <w:tcPr>
            <w:tcW w:w="4575" w:type="dxa"/>
            <w:gridSpan w:val="2"/>
          </w:tcPr>
          <w:p w14:paraId="27812C70" w14:textId="77777777" w:rsidR="00C11AAF" w:rsidRPr="009079F8" w:rsidRDefault="00C11AAF" w:rsidP="00F23355">
            <w:pPr>
              <w:pStyle w:val="pqiTabBody"/>
            </w:pPr>
          </w:p>
        </w:tc>
        <w:tc>
          <w:tcPr>
            <w:tcW w:w="1877" w:type="dxa"/>
            <w:gridSpan w:val="5"/>
          </w:tcPr>
          <w:p w14:paraId="21929EFA" w14:textId="77777777" w:rsidR="00C11AAF" w:rsidRPr="009079F8" w:rsidRDefault="00C11AAF" w:rsidP="00F23355">
            <w:pPr>
              <w:pStyle w:val="pqiTabBody"/>
            </w:pPr>
            <w:r w:rsidRPr="009079F8">
              <w:t>an..11</w:t>
            </w:r>
          </w:p>
        </w:tc>
      </w:tr>
      <w:tr w:rsidR="00C11AAF" w:rsidRPr="009079F8" w14:paraId="5E07BA4A" w14:textId="77777777" w:rsidTr="00F23355">
        <w:tc>
          <w:tcPr>
            <w:tcW w:w="394" w:type="dxa"/>
          </w:tcPr>
          <w:p w14:paraId="705C2B36" w14:textId="77777777" w:rsidR="00C11AAF" w:rsidRPr="009079F8" w:rsidRDefault="00C11AAF" w:rsidP="00F23355">
            <w:pPr>
              <w:pStyle w:val="pqiTabBody"/>
              <w:rPr>
                <w:b/>
              </w:rPr>
            </w:pPr>
          </w:p>
        </w:tc>
        <w:tc>
          <w:tcPr>
            <w:tcW w:w="406" w:type="dxa"/>
            <w:gridSpan w:val="2"/>
          </w:tcPr>
          <w:p w14:paraId="1AF2AD75" w14:textId="77777777" w:rsidR="00C11AAF" w:rsidRPr="009079F8" w:rsidRDefault="00C11AAF" w:rsidP="00F23355">
            <w:pPr>
              <w:pStyle w:val="pqiTabBody"/>
              <w:rPr>
                <w:i/>
              </w:rPr>
            </w:pPr>
            <w:r w:rsidRPr="009079F8">
              <w:rPr>
                <w:i/>
              </w:rPr>
              <w:t>e</w:t>
            </w:r>
          </w:p>
        </w:tc>
        <w:tc>
          <w:tcPr>
            <w:tcW w:w="3577" w:type="dxa"/>
            <w:gridSpan w:val="3"/>
          </w:tcPr>
          <w:p w14:paraId="6AF51846" w14:textId="77777777" w:rsidR="00C11AAF" w:rsidRDefault="00C11AAF" w:rsidP="00F23355">
            <w:pPr>
              <w:pStyle w:val="pqiTabBody"/>
            </w:pPr>
            <w:r w:rsidRPr="009079F8">
              <w:t>Kod pocztowy</w:t>
            </w:r>
          </w:p>
          <w:p w14:paraId="57B12D2A" w14:textId="77777777" w:rsidR="00C11AAF" w:rsidRPr="009079F8" w:rsidRDefault="00C11AAF" w:rsidP="00F23355">
            <w:pPr>
              <w:pStyle w:val="pqiTabBody"/>
            </w:pPr>
            <w:r>
              <w:rPr>
                <w:rFonts w:ascii="Courier New" w:hAnsi="Courier New" w:cs="Courier New"/>
                <w:noProof/>
                <w:color w:val="0000FF"/>
              </w:rPr>
              <w:t>Postcode</w:t>
            </w:r>
          </w:p>
        </w:tc>
        <w:tc>
          <w:tcPr>
            <w:tcW w:w="391" w:type="dxa"/>
          </w:tcPr>
          <w:p w14:paraId="431E884A" w14:textId="77777777" w:rsidR="00C11AAF" w:rsidRPr="009079F8" w:rsidRDefault="00C11AAF" w:rsidP="00F23355">
            <w:pPr>
              <w:pStyle w:val="pqiTabBody"/>
            </w:pPr>
            <w:r w:rsidRPr="009079F8">
              <w:t>R</w:t>
            </w:r>
          </w:p>
        </w:tc>
        <w:tc>
          <w:tcPr>
            <w:tcW w:w="2071" w:type="dxa"/>
            <w:gridSpan w:val="5"/>
          </w:tcPr>
          <w:p w14:paraId="055F452B" w14:textId="77777777" w:rsidR="00C11AAF" w:rsidRPr="009079F8" w:rsidRDefault="00C11AAF" w:rsidP="00F23355">
            <w:pPr>
              <w:pStyle w:val="pqiTabBody"/>
            </w:pPr>
          </w:p>
        </w:tc>
        <w:tc>
          <w:tcPr>
            <w:tcW w:w="4575" w:type="dxa"/>
            <w:gridSpan w:val="2"/>
          </w:tcPr>
          <w:p w14:paraId="32ED44A2" w14:textId="77777777" w:rsidR="00C11AAF" w:rsidRPr="009079F8" w:rsidRDefault="00C11AAF" w:rsidP="00F23355">
            <w:pPr>
              <w:pStyle w:val="pqiTabBody"/>
            </w:pPr>
          </w:p>
        </w:tc>
        <w:tc>
          <w:tcPr>
            <w:tcW w:w="1877" w:type="dxa"/>
            <w:gridSpan w:val="5"/>
          </w:tcPr>
          <w:p w14:paraId="536ED5AA" w14:textId="77777777" w:rsidR="00C11AAF" w:rsidRPr="009079F8" w:rsidRDefault="00C11AAF" w:rsidP="00F23355">
            <w:pPr>
              <w:pStyle w:val="pqiTabBody"/>
            </w:pPr>
            <w:r w:rsidRPr="009079F8">
              <w:t>an..10</w:t>
            </w:r>
          </w:p>
        </w:tc>
      </w:tr>
      <w:tr w:rsidR="00C11AAF" w:rsidRPr="009079F8" w14:paraId="16B00F84" w14:textId="77777777" w:rsidTr="00F23355">
        <w:tc>
          <w:tcPr>
            <w:tcW w:w="394" w:type="dxa"/>
          </w:tcPr>
          <w:p w14:paraId="6982996C" w14:textId="77777777" w:rsidR="00C11AAF" w:rsidRPr="009079F8" w:rsidRDefault="00C11AAF" w:rsidP="00F23355">
            <w:pPr>
              <w:pStyle w:val="pqiTabBody"/>
              <w:rPr>
                <w:b/>
              </w:rPr>
            </w:pPr>
          </w:p>
        </w:tc>
        <w:tc>
          <w:tcPr>
            <w:tcW w:w="406" w:type="dxa"/>
            <w:gridSpan w:val="2"/>
          </w:tcPr>
          <w:p w14:paraId="5244BDB1" w14:textId="77777777" w:rsidR="00C11AAF" w:rsidRPr="009079F8" w:rsidRDefault="00C11AAF" w:rsidP="00F23355">
            <w:pPr>
              <w:pStyle w:val="pqiTabBody"/>
              <w:rPr>
                <w:i/>
              </w:rPr>
            </w:pPr>
            <w:r w:rsidRPr="009079F8">
              <w:rPr>
                <w:i/>
              </w:rPr>
              <w:t>f</w:t>
            </w:r>
          </w:p>
        </w:tc>
        <w:tc>
          <w:tcPr>
            <w:tcW w:w="3577" w:type="dxa"/>
            <w:gridSpan w:val="3"/>
          </w:tcPr>
          <w:p w14:paraId="322E1A00" w14:textId="77777777" w:rsidR="00C11AAF" w:rsidRDefault="00C11AAF" w:rsidP="00F23355">
            <w:pPr>
              <w:pStyle w:val="pqiTabBody"/>
            </w:pPr>
            <w:r w:rsidRPr="009079F8">
              <w:t>Miejscowość</w:t>
            </w:r>
          </w:p>
          <w:p w14:paraId="2DA83EA7" w14:textId="77777777" w:rsidR="00C11AAF" w:rsidRPr="009079F8" w:rsidRDefault="00C11AAF" w:rsidP="00F23355">
            <w:pPr>
              <w:pStyle w:val="pqiTabBody"/>
            </w:pPr>
            <w:r>
              <w:rPr>
                <w:rFonts w:ascii="Courier New" w:hAnsi="Courier New" w:cs="Courier New"/>
                <w:noProof/>
                <w:color w:val="0000FF"/>
              </w:rPr>
              <w:t>City</w:t>
            </w:r>
          </w:p>
        </w:tc>
        <w:tc>
          <w:tcPr>
            <w:tcW w:w="391" w:type="dxa"/>
          </w:tcPr>
          <w:p w14:paraId="2A785F8A" w14:textId="77777777" w:rsidR="00C11AAF" w:rsidRPr="009079F8" w:rsidRDefault="00C11AAF" w:rsidP="00F23355">
            <w:pPr>
              <w:pStyle w:val="pqiTabBody"/>
            </w:pPr>
            <w:r w:rsidRPr="009079F8">
              <w:t>R</w:t>
            </w:r>
          </w:p>
        </w:tc>
        <w:tc>
          <w:tcPr>
            <w:tcW w:w="2071" w:type="dxa"/>
            <w:gridSpan w:val="5"/>
          </w:tcPr>
          <w:p w14:paraId="66F606EC" w14:textId="77777777" w:rsidR="00C11AAF" w:rsidRPr="009079F8" w:rsidRDefault="00C11AAF" w:rsidP="00F23355">
            <w:pPr>
              <w:pStyle w:val="pqiTabBody"/>
            </w:pPr>
          </w:p>
        </w:tc>
        <w:tc>
          <w:tcPr>
            <w:tcW w:w="4575" w:type="dxa"/>
            <w:gridSpan w:val="2"/>
          </w:tcPr>
          <w:p w14:paraId="07748B1E" w14:textId="77777777" w:rsidR="00C11AAF" w:rsidRPr="009079F8" w:rsidRDefault="00C11AAF" w:rsidP="00F23355">
            <w:pPr>
              <w:pStyle w:val="pqiTabBody"/>
            </w:pPr>
          </w:p>
        </w:tc>
        <w:tc>
          <w:tcPr>
            <w:tcW w:w="1877" w:type="dxa"/>
            <w:gridSpan w:val="5"/>
          </w:tcPr>
          <w:p w14:paraId="1D09A949" w14:textId="77777777" w:rsidR="00C11AAF" w:rsidRPr="009079F8" w:rsidRDefault="00C11AAF" w:rsidP="00F23355">
            <w:pPr>
              <w:pStyle w:val="pqiTabBody"/>
            </w:pPr>
            <w:r w:rsidRPr="009079F8">
              <w:t>an..50</w:t>
            </w:r>
          </w:p>
        </w:tc>
      </w:tr>
      <w:tr w:rsidR="00C11AAF" w:rsidRPr="009079F8" w14:paraId="0390AD36" w14:textId="77777777" w:rsidTr="00F23355">
        <w:tc>
          <w:tcPr>
            <w:tcW w:w="800" w:type="dxa"/>
            <w:gridSpan w:val="3"/>
          </w:tcPr>
          <w:p w14:paraId="7B50050E" w14:textId="77777777" w:rsidR="00C11AAF" w:rsidRPr="009079F8" w:rsidRDefault="00C11AAF" w:rsidP="00F23355">
            <w:pPr>
              <w:pStyle w:val="pqiTabHead"/>
              <w:rPr>
                <w:i/>
              </w:rPr>
            </w:pPr>
            <w:r w:rsidRPr="009079F8">
              <w:t>15</w:t>
            </w:r>
          </w:p>
        </w:tc>
        <w:tc>
          <w:tcPr>
            <w:tcW w:w="3577" w:type="dxa"/>
            <w:gridSpan w:val="3"/>
          </w:tcPr>
          <w:p w14:paraId="47DEDC94" w14:textId="77777777" w:rsidR="00C11AAF" w:rsidRDefault="00C11AAF" w:rsidP="00F23355">
            <w:pPr>
              <w:pStyle w:val="pqiTabHead"/>
            </w:pPr>
            <w:r w:rsidRPr="009079F8">
              <w:t xml:space="preserve">PODMIOT </w:t>
            </w:r>
            <w:r>
              <w:t>P</w:t>
            </w:r>
            <w:r w:rsidRPr="009079F8">
              <w:t xml:space="preserve">ierwszy </w:t>
            </w:r>
            <w:r>
              <w:t>P</w:t>
            </w:r>
            <w:r w:rsidRPr="009079F8">
              <w:t>rzewoźnik</w:t>
            </w:r>
          </w:p>
          <w:p w14:paraId="4BC0E239" w14:textId="77777777" w:rsidR="00C11AAF" w:rsidRPr="009079F8" w:rsidRDefault="00C11AAF" w:rsidP="00F23355">
            <w:pPr>
              <w:pStyle w:val="pqiTabHead"/>
            </w:pPr>
            <w:r>
              <w:rPr>
                <w:rFonts w:ascii="Courier New" w:hAnsi="Courier New" w:cs="Courier New"/>
                <w:noProof/>
                <w:color w:val="0000FF"/>
              </w:rPr>
              <w:t>FirstTransporterTrader</w:t>
            </w:r>
          </w:p>
        </w:tc>
        <w:tc>
          <w:tcPr>
            <w:tcW w:w="391" w:type="dxa"/>
          </w:tcPr>
          <w:p w14:paraId="41B370FC" w14:textId="77777777" w:rsidR="00C11AAF" w:rsidRPr="009079F8" w:rsidRDefault="00C11AAF" w:rsidP="00F23355">
            <w:pPr>
              <w:pStyle w:val="pqiTabHead"/>
            </w:pPr>
            <w:r>
              <w:t>R</w:t>
            </w:r>
          </w:p>
        </w:tc>
        <w:tc>
          <w:tcPr>
            <w:tcW w:w="2071" w:type="dxa"/>
            <w:gridSpan w:val="5"/>
          </w:tcPr>
          <w:p w14:paraId="1C0249F1" w14:textId="77777777" w:rsidR="00C11AAF" w:rsidRPr="009079F8" w:rsidRDefault="00C11AAF" w:rsidP="00F23355">
            <w:pPr>
              <w:pStyle w:val="pqiTabHead"/>
            </w:pPr>
          </w:p>
        </w:tc>
        <w:tc>
          <w:tcPr>
            <w:tcW w:w="4575" w:type="dxa"/>
            <w:gridSpan w:val="2"/>
          </w:tcPr>
          <w:p w14:paraId="1EDB6697" w14:textId="77777777" w:rsidR="00C11AAF" w:rsidRPr="009079F8" w:rsidRDefault="00C11AAF" w:rsidP="00F23355">
            <w:pPr>
              <w:pStyle w:val="pqiTabHead"/>
            </w:pPr>
            <w:r>
              <w:t>Należy podać dane</w:t>
            </w:r>
            <w:r w:rsidRPr="009079F8">
              <w:t xml:space="preserve"> </w:t>
            </w:r>
            <w:r>
              <w:t>podmiotu</w:t>
            </w:r>
            <w:r w:rsidRPr="009079F8">
              <w:t xml:space="preserve"> dokonujące</w:t>
            </w:r>
            <w:r>
              <w:t>go</w:t>
            </w:r>
            <w:r w:rsidRPr="009079F8">
              <w:t xml:space="preserve"> przewozu</w:t>
            </w:r>
            <w:r>
              <w:t xml:space="preserve"> pierwszym środkiem transportu</w:t>
            </w:r>
          </w:p>
        </w:tc>
        <w:tc>
          <w:tcPr>
            <w:tcW w:w="1877" w:type="dxa"/>
            <w:gridSpan w:val="5"/>
          </w:tcPr>
          <w:p w14:paraId="61FB5FA2" w14:textId="77777777" w:rsidR="00C11AAF" w:rsidRPr="009079F8" w:rsidRDefault="00C11AAF" w:rsidP="00F23355">
            <w:pPr>
              <w:pStyle w:val="pqiTabHead"/>
            </w:pPr>
          </w:p>
        </w:tc>
      </w:tr>
      <w:tr w:rsidR="00C11AAF" w:rsidRPr="009079F8" w14:paraId="525A56DE" w14:textId="77777777" w:rsidTr="00F23355">
        <w:tc>
          <w:tcPr>
            <w:tcW w:w="800" w:type="dxa"/>
            <w:gridSpan w:val="3"/>
          </w:tcPr>
          <w:p w14:paraId="60519E8C" w14:textId="77777777" w:rsidR="00C11AAF" w:rsidRPr="009079F8" w:rsidRDefault="00C11AAF" w:rsidP="00F23355">
            <w:pPr>
              <w:pStyle w:val="pqiTabBody"/>
              <w:rPr>
                <w:i/>
              </w:rPr>
            </w:pPr>
          </w:p>
        </w:tc>
        <w:tc>
          <w:tcPr>
            <w:tcW w:w="3577" w:type="dxa"/>
            <w:gridSpan w:val="3"/>
          </w:tcPr>
          <w:p w14:paraId="363C47F6" w14:textId="77777777" w:rsidR="00C11AAF" w:rsidRDefault="00C11AAF" w:rsidP="00F23355">
            <w:pPr>
              <w:pStyle w:val="pqiTabBody"/>
            </w:pPr>
            <w:r>
              <w:t>JĘZYK ELEMENTU</w:t>
            </w:r>
            <w:r w:rsidRPr="009079F8">
              <w:t xml:space="preserve"> </w:t>
            </w:r>
          </w:p>
          <w:p w14:paraId="41A17FCF" w14:textId="77777777" w:rsidR="00C11AAF" w:rsidRPr="009079F8" w:rsidRDefault="00C11AAF" w:rsidP="00F23355">
            <w:pPr>
              <w:pStyle w:val="pqiTabBody"/>
            </w:pPr>
            <w:r>
              <w:rPr>
                <w:rFonts w:ascii="Courier New" w:hAnsi="Courier New" w:cs="Courier New"/>
                <w:noProof/>
                <w:color w:val="0000FF"/>
              </w:rPr>
              <w:t>@language</w:t>
            </w:r>
          </w:p>
        </w:tc>
        <w:tc>
          <w:tcPr>
            <w:tcW w:w="391" w:type="dxa"/>
          </w:tcPr>
          <w:p w14:paraId="6BB10110" w14:textId="77777777" w:rsidR="00C11AAF" w:rsidRPr="009079F8" w:rsidRDefault="00C11AAF" w:rsidP="00F23355">
            <w:pPr>
              <w:pStyle w:val="pqiTabBody"/>
            </w:pPr>
            <w:r>
              <w:t>R</w:t>
            </w:r>
          </w:p>
        </w:tc>
        <w:tc>
          <w:tcPr>
            <w:tcW w:w="2071" w:type="dxa"/>
            <w:gridSpan w:val="5"/>
          </w:tcPr>
          <w:p w14:paraId="0082ACFD" w14:textId="77777777" w:rsidR="00C11AAF" w:rsidRPr="009079F8" w:rsidRDefault="00C11AAF" w:rsidP="00F23355">
            <w:pPr>
              <w:pStyle w:val="pqiTabBody"/>
            </w:pPr>
          </w:p>
        </w:tc>
        <w:tc>
          <w:tcPr>
            <w:tcW w:w="4575" w:type="dxa"/>
            <w:gridSpan w:val="2"/>
          </w:tcPr>
          <w:p w14:paraId="30332839" w14:textId="77777777" w:rsidR="00C11AAF" w:rsidRDefault="00C11AAF" w:rsidP="00F23355">
            <w:pPr>
              <w:pStyle w:val="pqiTabBody"/>
            </w:pPr>
            <w:r>
              <w:t>Atrybut.</w:t>
            </w:r>
          </w:p>
          <w:p w14:paraId="359AE308" w14:textId="77777777" w:rsidR="00C11AAF"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877" w:type="dxa"/>
            <w:gridSpan w:val="5"/>
          </w:tcPr>
          <w:p w14:paraId="12048476" w14:textId="77777777" w:rsidR="00C11AAF" w:rsidRPr="009079F8" w:rsidRDefault="00C11AAF" w:rsidP="00F23355">
            <w:pPr>
              <w:pStyle w:val="pqiTabBody"/>
            </w:pPr>
            <w:r w:rsidRPr="009079F8">
              <w:t>a2</w:t>
            </w:r>
          </w:p>
        </w:tc>
      </w:tr>
      <w:tr w:rsidR="00C11AAF" w:rsidRPr="009079F8" w14:paraId="124C34D9" w14:textId="77777777" w:rsidTr="00F23355">
        <w:tc>
          <w:tcPr>
            <w:tcW w:w="394" w:type="dxa"/>
          </w:tcPr>
          <w:p w14:paraId="6EC35EBC" w14:textId="77777777" w:rsidR="00C11AAF" w:rsidRPr="009079F8" w:rsidRDefault="00C11AAF" w:rsidP="00F23355">
            <w:pPr>
              <w:pStyle w:val="pqiTabBody"/>
              <w:rPr>
                <w:b/>
              </w:rPr>
            </w:pPr>
          </w:p>
        </w:tc>
        <w:tc>
          <w:tcPr>
            <w:tcW w:w="406" w:type="dxa"/>
            <w:gridSpan w:val="2"/>
          </w:tcPr>
          <w:p w14:paraId="58163533" w14:textId="77777777" w:rsidR="00C11AAF" w:rsidRPr="009079F8" w:rsidRDefault="00C11AAF" w:rsidP="00F23355">
            <w:pPr>
              <w:pStyle w:val="pqiTabBody"/>
              <w:rPr>
                <w:i/>
              </w:rPr>
            </w:pPr>
            <w:r w:rsidRPr="009079F8">
              <w:rPr>
                <w:i/>
              </w:rPr>
              <w:t>a</w:t>
            </w:r>
          </w:p>
        </w:tc>
        <w:tc>
          <w:tcPr>
            <w:tcW w:w="3577" w:type="dxa"/>
            <w:gridSpan w:val="3"/>
          </w:tcPr>
          <w:p w14:paraId="6703DCBC" w14:textId="77777777" w:rsidR="00C11AAF" w:rsidRDefault="00C11AAF" w:rsidP="00F23355">
            <w:pPr>
              <w:pStyle w:val="pqiTabBody"/>
            </w:pPr>
            <w:r w:rsidRPr="009079F8">
              <w:t>Numer VAT</w:t>
            </w:r>
          </w:p>
          <w:p w14:paraId="1A381821" w14:textId="77777777" w:rsidR="00C11AAF" w:rsidRPr="009079F8" w:rsidRDefault="00C11AAF" w:rsidP="00F23355">
            <w:pPr>
              <w:pStyle w:val="pqiTabBody"/>
            </w:pPr>
            <w:r>
              <w:rPr>
                <w:rFonts w:ascii="Courier New" w:hAnsi="Courier New" w:cs="Courier New"/>
                <w:noProof/>
                <w:color w:val="0000FF"/>
              </w:rPr>
              <w:t>VatNumber</w:t>
            </w:r>
          </w:p>
        </w:tc>
        <w:tc>
          <w:tcPr>
            <w:tcW w:w="391" w:type="dxa"/>
          </w:tcPr>
          <w:p w14:paraId="750258D1" w14:textId="77777777" w:rsidR="00C11AAF" w:rsidRPr="009079F8" w:rsidRDefault="00C11AAF" w:rsidP="00F23355">
            <w:pPr>
              <w:pStyle w:val="pqiTabBody"/>
            </w:pPr>
            <w:r>
              <w:t>R</w:t>
            </w:r>
          </w:p>
        </w:tc>
        <w:tc>
          <w:tcPr>
            <w:tcW w:w="2071" w:type="dxa"/>
            <w:gridSpan w:val="5"/>
          </w:tcPr>
          <w:p w14:paraId="761637EB" w14:textId="77777777" w:rsidR="00C11AAF" w:rsidRPr="009079F8" w:rsidRDefault="00C11AAF" w:rsidP="00F23355">
            <w:pPr>
              <w:pStyle w:val="pqiTabBody"/>
            </w:pPr>
          </w:p>
        </w:tc>
        <w:tc>
          <w:tcPr>
            <w:tcW w:w="4575" w:type="dxa"/>
            <w:gridSpan w:val="2"/>
          </w:tcPr>
          <w:p w14:paraId="4D6C2516" w14:textId="77777777" w:rsidR="00C11AAF" w:rsidRPr="009079F8" w:rsidRDefault="00C11AAF" w:rsidP="00F23355">
            <w:pPr>
              <w:pStyle w:val="pqiTabBody"/>
            </w:pPr>
          </w:p>
        </w:tc>
        <w:tc>
          <w:tcPr>
            <w:tcW w:w="1877" w:type="dxa"/>
            <w:gridSpan w:val="5"/>
          </w:tcPr>
          <w:p w14:paraId="48D79A6D" w14:textId="77777777" w:rsidR="00C11AAF" w:rsidRPr="009079F8" w:rsidRDefault="00C11AAF" w:rsidP="00F23355">
            <w:pPr>
              <w:pStyle w:val="pqiTabBody"/>
            </w:pPr>
            <w:r w:rsidRPr="009079F8">
              <w:t>an..</w:t>
            </w:r>
            <w:r>
              <w:t>14</w:t>
            </w:r>
          </w:p>
        </w:tc>
      </w:tr>
      <w:tr w:rsidR="00C11AAF" w:rsidRPr="009079F8" w14:paraId="0C57E772" w14:textId="77777777" w:rsidTr="00F23355">
        <w:tc>
          <w:tcPr>
            <w:tcW w:w="394" w:type="dxa"/>
          </w:tcPr>
          <w:p w14:paraId="109415DE" w14:textId="77777777" w:rsidR="00C11AAF" w:rsidRPr="009079F8" w:rsidRDefault="00C11AAF" w:rsidP="00F23355">
            <w:pPr>
              <w:pStyle w:val="pqiTabBody"/>
              <w:rPr>
                <w:b/>
              </w:rPr>
            </w:pPr>
          </w:p>
        </w:tc>
        <w:tc>
          <w:tcPr>
            <w:tcW w:w="406" w:type="dxa"/>
            <w:gridSpan w:val="2"/>
          </w:tcPr>
          <w:p w14:paraId="1C179F7F" w14:textId="77777777" w:rsidR="00C11AAF" w:rsidRPr="009079F8" w:rsidRDefault="00C11AAF" w:rsidP="00F23355">
            <w:pPr>
              <w:pStyle w:val="pqiTabBody"/>
              <w:rPr>
                <w:i/>
              </w:rPr>
            </w:pPr>
            <w:r w:rsidRPr="009079F8">
              <w:rPr>
                <w:i/>
              </w:rPr>
              <w:t>b</w:t>
            </w:r>
          </w:p>
        </w:tc>
        <w:tc>
          <w:tcPr>
            <w:tcW w:w="3577" w:type="dxa"/>
            <w:gridSpan w:val="3"/>
          </w:tcPr>
          <w:p w14:paraId="514E874E" w14:textId="77777777" w:rsidR="00C11AAF" w:rsidRDefault="00C11AAF" w:rsidP="00F23355">
            <w:pPr>
              <w:pStyle w:val="pqiTabBody"/>
            </w:pPr>
            <w:r w:rsidRPr="009079F8">
              <w:t>Nazwa podmiotu gospodarczego</w:t>
            </w:r>
          </w:p>
          <w:p w14:paraId="4CA98FB4" w14:textId="77777777" w:rsidR="00C11AAF" w:rsidRPr="009079F8" w:rsidRDefault="00C11AAF" w:rsidP="00F23355">
            <w:pPr>
              <w:pStyle w:val="pqiTabBody"/>
            </w:pPr>
            <w:r>
              <w:rPr>
                <w:rFonts w:ascii="Courier New" w:hAnsi="Courier New" w:cs="Courier New"/>
                <w:noProof/>
                <w:color w:val="0000FF"/>
              </w:rPr>
              <w:t>TraderName</w:t>
            </w:r>
          </w:p>
        </w:tc>
        <w:tc>
          <w:tcPr>
            <w:tcW w:w="391" w:type="dxa"/>
          </w:tcPr>
          <w:p w14:paraId="1FFADA76" w14:textId="77777777" w:rsidR="00C11AAF" w:rsidRPr="009079F8" w:rsidRDefault="00C11AAF" w:rsidP="00F23355">
            <w:pPr>
              <w:pStyle w:val="pqiTabBody"/>
            </w:pPr>
            <w:r w:rsidRPr="009079F8">
              <w:t>R</w:t>
            </w:r>
          </w:p>
        </w:tc>
        <w:tc>
          <w:tcPr>
            <w:tcW w:w="2071" w:type="dxa"/>
            <w:gridSpan w:val="5"/>
          </w:tcPr>
          <w:p w14:paraId="759BB42F" w14:textId="77777777" w:rsidR="00C11AAF" w:rsidRPr="009079F8" w:rsidRDefault="00C11AAF" w:rsidP="00F23355">
            <w:pPr>
              <w:pStyle w:val="pqiTabBody"/>
            </w:pPr>
          </w:p>
        </w:tc>
        <w:tc>
          <w:tcPr>
            <w:tcW w:w="4575" w:type="dxa"/>
            <w:gridSpan w:val="2"/>
          </w:tcPr>
          <w:p w14:paraId="715C6EAD" w14:textId="77777777" w:rsidR="00C11AAF" w:rsidRPr="009079F8" w:rsidRDefault="00C11AAF" w:rsidP="00F23355">
            <w:pPr>
              <w:pStyle w:val="pqiTabBody"/>
            </w:pPr>
          </w:p>
        </w:tc>
        <w:tc>
          <w:tcPr>
            <w:tcW w:w="1877" w:type="dxa"/>
            <w:gridSpan w:val="5"/>
          </w:tcPr>
          <w:p w14:paraId="020EC994" w14:textId="77777777" w:rsidR="00C11AAF" w:rsidRPr="009079F8" w:rsidRDefault="00C11AAF" w:rsidP="00F23355">
            <w:pPr>
              <w:pStyle w:val="pqiTabBody"/>
            </w:pPr>
            <w:r w:rsidRPr="009079F8">
              <w:t>an..182</w:t>
            </w:r>
          </w:p>
        </w:tc>
      </w:tr>
      <w:tr w:rsidR="00C11AAF" w:rsidRPr="009079F8" w14:paraId="3A3F38E6" w14:textId="77777777" w:rsidTr="00F23355">
        <w:tc>
          <w:tcPr>
            <w:tcW w:w="394" w:type="dxa"/>
          </w:tcPr>
          <w:p w14:paraId="2356A821" w14:textId="77777777" w:rsidR="00C11AAF" w:rsidRPr="009079F8" w:rsidRDefault="00C11AAF" w:rsidP="00F23355">
            <w:pPr>
              <w:pStyle w:val="pqiTabBody"/>
              <w:rPr>
                <w:b/>
              </w:rPr>
            </w:pPr>
          </w:p>
        </w:tc>
        <w:tc>
          <w:tcPr>
            <w:tcW w:w="406" w:type="dxa"/>
            <w:gridSpan w:val="2"/>
          </w:tcPr>
          <w:p w14:paraId="4E7CCECC" w14:textId="77777777" w:rsidR="00C11AAF" w:rsidRPr="009079F8" w:rsidRDefault="00C11AAF" w:rsidP="00F23355">
            <w:pPr>
              <w:pStyle w:val="pqiTabBody"/>
              <w:rPr>
                <w:i/>
              </w:rPr>
            </w:pPr>
            <w:r w:rsidRPr="009079F8">
              <w:rPr>
                <w:i/>
              </w:rPr>
              <w:t>c</w:t>
            </w:r>
          </w:p>
        </w:tc>
        <w:tc>
          <w:tcPr>
            <w:tcW w:w="3577" w:type="dxa"/>
            <w:gridSpan w:val="3"/>
          </w:tcPr>
          <w:p w14:paraId="25164A61" w14:textId="77777777" w:rsidR="00C11AAF" w:rsidRDefault="00C11AAF" w:rsidP="00F23355">
            <w:pPr>
              <w:pStyle w:val="pqiTabBody"/>
            </w:pPr>
            <w:r w:rsidRPr="009079F8">
              <w:t>Ulica</w:t>
            </w:r>
          </w:p>
          <w:p w14:paraId="63303A5C" w14:textId="77777777" w:rsidR="00C11AAF" w:rsidRPr="009079F8" w:rsidRDefault="00C11AAF" w:rsidP="00F23355">
            <w:pPr>
              <w:pStyle w:val="pqiTabBody"/>
            </w:pPr>
            <w:r>
              <w:rPr>
                <w:rFonts w:ascii="Courier New" w:hAnsi="Courier New" w:cs="Courier New"/>
                <w:noProof/>
                <w:color w:val="0000FF"/>
              </w:rPr>
              <w:t>StreetName</w:t>
            </w:r>
          </w:p>
        </w:tc>
        <w:tc>
          <w:tcPr>
            <w:tcW w:w="391" w:type="dxa"/>
          </w:tcPr>
          <w:p w14:paraId="4C3BD46E" w14:textId="77777777" w:rsidR="00C11AAF" w:rsidRPr="009079F8" w:rsidRDefault="00C11AAF" w:rsidP="00F23355">
            <w:pPr>
              <w:pStyle w:val="pqiTabBody"/>
            </w:pPr>
            <w:r w:rsidRPr="009079F8">
              <w:t>R</w:t>
            </w:r>
          </w:p>
        </w:tc>
        <w:tc>
          <w:tcPr>
            <w:tcW w:w="2071" w:type="dxa"/>
            <w:gridSpan w:val="5"/>
          </w:tcPr>
          <w:p w14:paraId="2E516737" w14:textId="77777777" w:rsidR="00C11AAF" w:rsidRPr="009079F8" w:rsidRDefault="00C11AAF" w:rsidP="00F23355">
            <w:pPr>
              <w:pStyle w:val="pqiTabBody"/>
            </w:pPr>
          </w:p>
        </w:tc>
        <w:tc>
          <w:tcPr>
            <w:tcW w:w="4575" w:type="dxa"/>
            <w:gridSpan w:val="2"/>
          </w:tcPr>
          <w:p w14:paraId="03F16800" w14:textId="77777777" w:rsidR="00C11AAF" w:rsidRPr="009079F8" w:rsidRDefault="00C11AAF" w:rsidP="00F23355">
            <w:pPr>
              <w:pStyle w:val="pqiTabBody"/>
            </w:pPr>
          </w:p>
        </w:tc>
        <w:tc>
          <w:tcPr>
            <w:tcW w:w="1877" w:type="dxa"/>
            <w:gridSpan w:val="5"/>
          </w:tcPr>
          <w:p w14:paraId="5F2F7242" w14:textId="77777777" w:rsidR="00C11AAF" w:rsidRPr="009079F8" w:rsidRDefault="00C11AAF" w:rsidP="00F23355">
            <w:pPr>
              <w:pStyle w:val="pqiTabBody"/>
            </w:pPr>
            <w:r w:rsidRPr="009079F8">
              <w:t>an..65</w:t>
            </w:r>
          </w:p>
        </w:tc>
      </w:tr>
      <w:tr w:rsidR="00C11AAF" w:rsidRPr="009079F8" w14:paraId="30AE9A87" w14:textId="77777777" w:rsidTr="00F23355">
        <w:tc>
          <w:tcPr>
            <w:tcW w:w="394" w:type="dxa"/>
          </w:tcPr>
          <w:p w14:paraId="2676B11D" w14:textId="77777777" w:rsidR="00C11AAF" w:rsidRPr="009079F8" w:rsidRDefault="00C11AAF" w:rsidP="00F23355">
            <w:pPr>
              <w:pStyle w:val="pqiTabBody"/>
              <w:rPr>
                <w:b/>
              </w:rPr>
            </w:pPr>
          </w:p>
        </w:tc>
        <w:tc>
          <w:tcPr>
            <w:tcW w:w="406" w:type="dxa"/>
            <w:gridSpan w:val="2"/>
          </w:tcPr>
          <w:p w14:paraId="32756C0B" w14:textId="77777777" w:rsidR="00C11AAF" w:rsidRPr="009079F8" w:rsidRDefault="00C11AAF" w:rsidP="00F23355">
            <w:pPr>
              <w:pStyle w:val="pqiTabBody"/>
              <w:rPr>
                <w:i/>
              </w:rPr>
            </w:pPr>
            <w:r w:rsidRPr="009079F8">
              <w:rPr>
                <w:i/>
              </w:rPr>
              <w:t>d</w:t>
            </w:r>
          </w:p>
        </w:tc>
        <w:tc>
          <w:tcPr>
            <w:tcW w:w="3577" w:type="dxa"/>
            <w:gridSpan w:val="3"/>
          </w:tcPr>
          <w:p w14:paraId="5DBEB8E9" w14:textId="77777777" w:rsidR="00C11AAF" w:rsidRDefault="00C11AAF" w:rsidP="00F23355">
            <w:pPr>
              <w:pStyle w:val="pqiTabBody"/>
            </w:pPr>
            <w:r w:rsidRPr="009079F8">
              <w:t>Numer domu</w:t>
            </w:r>
          </w:p>
          <w:p w14:paraId="78C8B774" w14:textId="77777777" w:rsidR="00C11AAF" w:rsidRPr="009079F8" w:rsidRDefault="00C11AAF" w:rsidP="00F23355">
            <w:pPr>
              <w:pStyle w:val="pqiTabBody"/>
            </w:pPr>
            <w:r>
              <w:rPr>
                <w:rFonts w:ascii="Courier New" w:hAnsi="Courier New" w:cs="Courier New"/>
                <w:noProof/>
                <w:color w:val="0000FF"/>
              </w:rPr>
              <w:t>StreetNumber</w:t>
            </w:r>
          </w:p>
        </w:tc>
        <w:tc>
          <w:tcPr>
            <w:tcW w:w="391" w:type="dxa"/>
          </w:tcPr>
          <w:p w14:paraId="4732E429" w14:textId="77777777" w:rsidR="00C11AAF" w:rsidRPr="009079F8" w:rsidRDefault="00C11AAF" w:rsidP="00F23355">
            <w:pPr>
              <w:pStyle w:val="pqiTabBody"/>
            </w:pPr>
            <w:r w:rsidRPr="009079F8">
              <w:t>O</w:t>
            </w:r>
          </w:p>
        </w:tc>
        <w:tc>
          <w:tcPr>
            <w:tcW w:w="2071" w:type="dxa"/>
            <w:gridSpan w:val="5"/>
          </w:tcPr>
          <w:p w14:paraId="0667DF07" w14:textId="77777777" w:rsidR="00C11AAF" w:rsidRPr="009079F8" w:rsidRDefault="00C11AAF" w:rsidP="00F23355">
            <w:pPr>
              <w:pStyle w:val="pqiTabBody"/>
            </w:pPr>
          </w:p>
        </w:tc>
        <w:tc>
          <w:tcPr>
            <w:tcW w:w="4575" w:type="dxa"/>
            <w:gridSpan w:val="2"/>
          </w:tcPr>
          <w:p w14:paraId="59E3B2C2" w14:textId="77777777" w:rsidR="00C11AAF" w:rsidRPr="009079F8" w:rsidRDefault="00C11AAF" w:rsidP="00F23355">
            <w:pPr>
              <w:pStyle w:val="pqiTabBody"/>
            </w:pPr>
          </w:p>
        </w:tc>
        <w:tc>
          <w:tcPr>
            <w:tcW w:w="1877" w:type="dxa"/>
            <w:gridSpan w:val="5"/>
          </w:tcPr>
          <w:p w14:paraId="0F4DA48E" w14:textId="77777777" w:rsidR="00C11AAF" w:rsidRPr="009079F8" w:rsidRDefault="00C11AAF" w:rsidP="00F23355">
            <w:pPr>
              <w:pStyle w:val="pqiTabBody"/>
            </w:pPr>
            <w:r w:rsidRPr="009079F8">
              <w:t>an..11</w:t>
            </w:r>
          </w:p>
        </w:tc>
      </w:tr>
      <w:tr w:rsidR="00C11AAF" w:rsidRPr="009079F8" w14:paraId="0BA5346F" w14:textId="77777777" w:rsidTr="00F23355">
        <w:tc>
          <w:tcPr>
            <w:tcW w:w="394" w:type="dxa"/>
          </w:tcPr>
          <w:p w14:paraId="356AF6B3" w14:textId="77777777" w:rsidR="00C11AAF" w:rsidRPr="009079F8" w:rsidRDefault="00C11AAF" w:rsidP="00F23355">
            <w:pPr>
              <w:pStyle w:val="pqiTabBody"/>
              <w:rPr>
                <w:b/>
              </w:rPr>
            </w:pPr>
          </w:p>
        </w:tc>
        <w:tc>
          <w:tcPr>
            <w:tcW w:w="406" w:type="dxa"/>
            <w:gridSpan w:val="2"/>
          </w:tcPr>
          <w:p w14:paraId="6386F9B5" w14:textId="77777777" w:rsidR="00C11AAF" w:rsidRPr="009079F8" w:rsidRDefault="00C11AAF" w:rsidP="00F23355">
            <w:pPr>
              <w:pStyle w:val="pqiTabBody"/>
              <w:rPr>
                <w:i/>
              </w:rPr>
            </w:pPr>
            <w:r w:rsidRPr="009079F8">
              <w:rPr>
                <w:i/>
              </w:rPr>
              <w:t>e</w:t>
            </w:r>
          </w:p>
        </w:tc>
        <w:tc>
          <w:tcPr>
            <w:tcW w:w="3577" w:type="dxa"/>
            <w:gridSpan w:val="3"/>
          </w:tcPr>
          <w:p w14:paraId="4C2675EF" w14:textId="77777777" w:rsidR="00C11AAF" w:rsidRDefault="00C11AAF" w:rsidP="00F23355">
            <w:pPr>
              <w:pStyle w:val="pqiTabBody"/>
            </w:pPr>
            <w:r w:rsidRPr="009079F8">
              <w:t>Kod pocztowy</w:t>
            </w:r>
          </w:p>
          <w:p w14:paraId="7A874237" w14:textId="77777777" w:rsidR="00C11AAF" w:rsidRPr="009079F8" w:rsidRDefault="00C11AAF" w:rsidP="00F23355">
            <w:pPr>
              <w:pStyle w:val="pqiTabBody"/>
            </w:pPr>
            <w:r>
              <w:rPr>
                <w:rFonts w:ascii="Courier New" w:hAnsi="Courier New" w:cs="Courier New"/>
                <w:noProof/>
                <w:color w:val="0000FF"/>
              </w:rPr>
              <w:t>Postcode</w:t>
            </w:r>
          </w:p>
        </w:tc>
        <w:tc>
          <w:tcPr>
            <w:tcW w:w="391" w:type="dxa"/>
          </w:tcPr>
          <w:p w14:paraId="32042381" w14:textId="77777777" w:rsidR="00C11AAF" w:rsidRPr="009079F8" w:rsidRDefault="00C11AAF" w:rsidP="00F23355">
            <w:pPr>
              <w:pStyle w:val="pqiTabBody"/>
            </w:pPr>
            <w:r w:rsidRPr="009079F8">
              <w:t>R</w:t>
            </w:r>
          </w:p>
        </w:tc>
        <w:tc>
          <w:tcPr>
            <w:tcW w:w="2071" w:type="dxa"/>
            <w:gridSpan w:val="5"/>
          </w:tcPr>
          <w:p w14:paraId="63D2D883" w14:textId="77777777" w:rsidR="00C11AAF" w:rsidRPr="009079F8" w:rsidRDefault="00C11AAF" w:rsidP="00F23355">
            <w:pPr>
              <w:pStyle w:val="pqiTabBody"/>
            </w:pPr>
          </w:p>
        </w:tc>
        <w:tc>
          <w:tcPr>
            <w:tcW w:w="4575" w:type="dxa"/>
            <w:gridSpan w:val="2"/>
          </w:tcPr>
          <w:p w14:paraId="2AC912D3" w14:textId="77777777" w:rsidR="00C11AAF" w:rsidRPr="009079F8" w:rsidRDefault="00C11AAF" w:rsidP="00F23355">
            <w:pPr>
              <w:pStyle w:val="pqiTabBody"/>
            </w:pPr>
          </w:p>
        </w:tc>
        <w:tc>
          <w:tcPr>
            <w:tcW w:w="1877" w:type="dxa"/>
            <w:gridSpan w:val="5"/>
          </w:tcPr>
          <w:p w14:paraId="7EE3FE71" w14:textId="77777777" w:rsidR="00C11AAF" w:rsidRPr="009079F8" w:rsidRDefault="00C11AAF" w:rsidP="00F23355">
            <w:pPr>
              <w:pStyle w:val="pqiTabBody"/>
            </w:pPr>
            <w:r w:rsidRPr="009079F8">
              <w:t>an..10</w:t>
            </w:r>
          </w:p>
        </w:tc>
      </w:tr>
      <w:tr w:rsidR="00C11AAF" w:rsidRPr="009079F8" w14:paraId="1E812430" w14:textId="77777777" w:rsidTr="00F23355">
        <w:tc>
          <w:tcPr>
            <w:tcW w:w="394" w:type="dxa"/>
          </w:tcPr>
          <w:p w14:paraId="5BD931B5" w14:textId="77777777" w:rsidR="00C11AAF" w:rsidRPr="009079F8" w:rsidRDefault="00C11AAF" w:rsidP="00F23355">
            <w:pPr>
              <w:pStyle w:val="pqiTabBody"/>
              <w:rPr>
                <w:b/>
              </w:rPr>
            </w:pPr>
          </w:p>
        </w:tc>
        <w:tc>
          <w:tcPr>
            <w:tcW w:w="406" w:type="dxa"/>
            <w:gridSpan w:val="2"/>
          </w:tcPr>
          <w:p w14:paraId="3654CD1D" w14:textId="77777777" w:rsidR="00C11AAF" w:rsidRPr="009079F8" w:rsidRDefault="00C11AAF" w:rsidP="00F23355">
            <w:pPr>
              <w:pStyle w:val="pqiTabBody"/>
              <w:rPr>
                <w:i/>
              </w:rPr>
            </w:pPr>
            <w:r w:rsidRPr="009079F8">
              <w:rPr>
                <w:i/>
              </w:rPr>
              <w:t>f</w:t>
            </w:r>
          </w:p>
        </w:tc>
        <w:tc>
          <w:tcPr>
            <w:tcW w:w="3577" w:type="dxa"/>
            <w:gridSpan w:val="3"/>
          </w:tcPr>
          <w:p w14:paraId="6E4D9BA3" w14:textId="77777777" w:rsidR="00C11AAF" w:rsidRDefault="00C11AAF" w:rsidP="00F23355">
            <w:pPr>
              <w:pStyle w:val="pqiTabBody"/>
            </w:pPr>
            <w:r w:rsidRPr="009079F8">
              <w:t>Miejscowość</w:t>
            </w:r>
          </w:p>
          <w:p w14:paraId="3258AEB5" w14:textId="77777777" w:rsidR="00C11AAF" w:rsidRPr="009079F8" w:rsidRDefault="00C11AAF" w:rsidP="00F23355">
            <w:pPr>
              <w:pStyle w:val="pqiTabBody"/>
            </w:pPr>
            <w:r>
              <w:rPr>
                <w:rFonts w:ascii="Courier New" w:hAnsi="Courier New" w:cs="Courier New"/>
                <w:noProof/>
                <w:color w:val="0000FF"/>
              </w:rPr>
              <w:lastRenderedPageBreak/>
              <w:t>City</w:t>
            </w:r>
          </w:p>
        </w:tc>
        <w:tc>
          <w:tcPr>
            <w:tcW w:w="391" w:type="dxa"/>
          </w:tcPr>
          <w:p w14:paraId="0F331E36" w14:textId="77777777" w:rsidR="00C11AAF" w:rsidRPr="009079F8" w:rsidRDefault="00C11AAF" w:rsidP="00F23355">
            <w:pPr>
              <w:pStyle w:val="pqiTabBody"/>
            </w:pPr>
            <w:r w:rsidRPr="009079F8">
              <w:lastRenderedPageBreak/>
              <w:t>R</w:t>
            </w:r>
          </w:p>
        </w:tc>
        <w:tc>
          <w:tcPr>
            <w:tcW w:w="2071" w:type="dxa"/>
            <w:gridSpan w:val="5"/>
          </w:tcPr>
          <w:p w14:paraId="371AC9E5" w14:textId="77777777" w:rsidR="00C11AAF" w:rsidRPr="009079F8" w:rsidRDefault="00C11AAF" w:rsidP="00F23355">
            <w:pPr>
              <w:pStyle w:val="pqiTabBody"/>
            </w:pPr>
          </w:p>
        </w:tc>
        <w:tc>
          <w:tcPr>
            <w:tcW w:w="4575" w:type="dxa"/>
            <w:gridSpan w:val="2"/>
          </w:tcPr>
          <w:p w14:paraId="19C02C96" w14:textId="77777777" w:rsidR="00C11AAF" w:rsidRPr="009079F8" w:rsidRDefault="00C11AAF" w:rsidP="00F23355">
            <w:pPr>
              <w:pStyle w:val="pqiTabBody"/>
            </w:pPr>
          </w:p>
        </w:tc>
        <w:tc>
          <w:tcPr>
            <w:tcW w:w="1877" w:type="dxa"/>
            <w:gridSpan w:val="5"/>
          </w:tcPr>
          <w:p w14:paraId="7C7B3A86" w14:textId="77777777" w:rsidR="00C11AAF" w:rsidRPr="009079F8" w:rsidRDefault="00C11AAF" w:rsidP="00F23355">
            <w:pPr>
              <w:pStyle w:val="pqiTabBody"/>
            </w:pPr>
            <w:r w:rsidRPr="009079F8">
              <w:t>an..50</w:t>
            </w:r>
          </w:p>
        </w:tc>
      </w:tr>
      <w:tr w:rsidR="00C11AAF" w:rsidRPr="009079F8" w14:paraId="56A444C2" w14:textId="77777777" w:rsidTr="00F23355">
        <w:tc>
          <w:tcPr>
            <w:tcW w:w="800" w:type="dxa"/>
            <w:gridSpan w:val="3"/>
          </w:tcPr>
          <w:p w14:paraId="5B560281" w14:textId="77777777" w:rsidR="00C11AAF" w:rsidRPr="009079F8" w:rsidRDefault="00C11AAF" w:rsidP="00F23355">
            <w:pPr>
              <w:pStyle w:val="pqiTabHead"/>
              <w:rPr>
                <w:i/>
              </w:rPr>
            </w:pPr>
            <w:r w:rsidRPr="009079F8">
              <w:t>16</w:t>
            </w:r>
          </w:p>
        </w:tc>
        <w:tc>
          <w:tcPr>
            <w:tcW w:w="3577" w:type="dxa"/>
            <w:gridSpan w:val="3"/>
          </w:tcPr>
          <w:p w14:paraId="0DAAEA21" w14:textId="77777777" w:rsidR="00C11AAF" w:rsidRDefault="00C11AAF" w:rsidP="00F23355">
            <w:pPr>
              <w:pStyle w:val="pqiTabHead"/>
            </w:pPr>
            <w:r w:rsidRPr="009079F8">
              <w:t xml:space="preserve">SZCZEGÓŁY </w:t>
            </w:r>
            <w:r>
              <w:t>DOTYCZĄCE TRANSPORTU</w:t>
            </w:r>
          </w:p>
          <w:p w14:paraId="70E4B09A" w14:textId="77777777" w:rsidR="00C11AAF" w:rsidRPr="009079F8" w:rsidRDefault="00C11AAF" w:rsidP="00F23355">
            <w:pPr>
              <w:pStyle w:val="pqiTabHead"/>
            </w:pPr>
            <w:r>
              <w:rPr>
                <w:rFonts w:ascii="Courier New" w:hAnsi="Courier New" w:cs="Courier New"/>
                <w:noProof/>
                <w:color w:val="0000FF"/>
              </w:rPr>
              <w:t>TransportDetails</w:t>
            </w:r>
          </w:p>
        </w:tc>
        <w:tc>
          <w:tcPr>
            <w:tcW w:w="391" w:type="dxa"/>
          </w:tcPr>
          <w:p w14:paraId="10580221" w14:textId="77777777" w:rsidR="00C11AAF" w:rsidRPr="009079F8" w:rsidRDefault="00C11AAF" w:rsidP="00F23355">
            <w:pPr>
              <w:pStyle w:val="pqiTabHead"/>
            </w:pPr>
            <w:r w:rsidRPr="009079F8">
              <w:t>R</w:t>
            </w:r>
          </w:p>
        </w:tc>
        <w:tc>
          <w:tcPr>
            <w:tcW w:w="2071" w:type="dxa"/>
            <w:gridSpan w:val="5"/>
          </w:tcPr>
          <w:p w14:paraId="1B565AF9" w14:textId="77777777" w:rsidR="00C11AAF" w:rsidRPr="009079F8" w:rsidRDefault="00C11AAF" w:rsidP="00F23355">
            <w:pPr>
              <w:pStyle w:val="pqiTabHead"/>
            </w:pPr>
          </w:p>
        </w:tc>
        <w:tc>
          <w:tcPr>
            <w:tcW w:w="4575" w:type="dxa"/>
            <w:gridSpan w:val="2"/>
          </w:tcPr>
          <w:p w14:paraId="5AECB1A9" w14:textId="77777777" w:rsidR="00C11AAF" w:rsidRPr="009079F8" w:rsidRDefault="00C11AAF" w:rsidP="00F23355">
            <w:pPr>
              <w:pStyle w:val="pqiTabHead"/>
            </w:pPr>
          </w:p>
        </w:tc>
        <w:tc>
          <w:tcPr>
            <w:tcW w:w="1877" w:type="dxa"/>
            <w:gridSpan w:val="5"/>
          </w:tcPr>
          <w:p w14:paraId="45688ADE" w14:textId="77777777" w:rsidR="00C11AAF" w:rsidRPr="009079F8" w:rsidRDefault="00C11AAF" w:rsidP="00F23355">
            <w:pPr>
              <w:pStyle w:val="pqiTabHead"/>
            </w:pPr>
            <w:r w:rsidRPr="009079F8">
              <w:t>99X</w:t>
            </w:r>
          </w:p>
        </w:tc>
      </w:tr>
      <w:tr w:rsidR="00C11AAF" w:rsidRPr="009079F8" w14:paraId="70216152" w14:textId="77777777" w:rsidTr="00F23355">
        <w:tc>
          <w:tcPr>
            <w:tcW w:w="394" w:type="dxa"/>
          </w:tcPr>
          <w:p w14:paraId="76EEA5B5" w14:textId="77777777" w:rsidR="00C11AAF" w:rsidRPr="009079F8" w:rsidRDefault="00C11AAF" w:rsidP="00F23355">
            <w:pPr>
              <w:pStyle w:val="pqiTabBody"/>
              <w:rPr>
                <w:b/>
              </w:rPr>
            </w:pPr>
          </w:p>
        </w:tc>
        <w:tc>
          <w:tcPr>
            <w:tcW w:w="406" w:type="dxa"/>
            <w:gridSpan w:val="2"/>
          </w:tcPr>
          <w:p w14:paraId="3C580BC9" w14:textId="77777777" w:rsidR="00C11AAF" w:rsidRPr="009079F8" w:rsidRDefault="00C11AAF" w:rsidP="00F23355">
            <w:pPr>
              <w:pStyle w:val="pqiTabBody"/>
              <w:rPr>
                <w:i/>
              </w:rPr>
            </w:pPr>
            <w:r w:rsidRPr="009079F8">
              <w:rPr>
                <w:i/>
              </w:rPr>
              <w:t>a</w:t>
            </w:r>
          </w:p>
        </w:tc>
        <w:tc>
          <w:tcPr>
            <w:tcW w:w="3577" w:type="dxa"/>
            <w:gridSpan w:val="3"/>
          </w:tcPr>
          <w:p w14:paraId="18C901C0" w14:textId="77777777" w:rsidR="00C11AAF" w:rsidRDefault="00C11AAF" w:rsidP="00F23355">
            <w:pPr>
              <w:pStyle w:val="pqiTabBody"/>
            </w:pPr>
            <w:r w:rsidRPr="009079F8">
              <w:t>Kod jednostki transportowej</w:t>
            </w:r>
          </w:p>
          <w:p w14:paraId="7254F385" w14:textId="77777777" w:rsidR="00C11AAF" w:rsidRPr="009079F8" w:rsidRDefault="00C11AAF" w:rsidP="00F23355">
            <w:pPr>
              <w:pStyle w:val="pqiTabBody"/>
            </w:pPr>
            <w:r>
              <w:rPr>
                <w:rFonts w:ascii="Courier New" w:hAnsi="Courier New" w:cs="Courier New"/>
                <w:noProof/>
                <w:color w:val="0000FF"/>
              </w:rPr>
              <w:t>TransportUnitCode</w:t>
            </w:r>
          </w:p>
        </w:tc>
        <w:tc>
          <w:tcPr>
            <w:tcW w:w="391" w:type="dxa"/>
          </w:tcPr>
          <w:p w14:paraId="400F2E2D" w14:textId="77777777" w:rsidR="00C11AAF" w:rsidRPr="009079F8" w:rsidRDefault="00C11AAF" w:rsidP="00F23355">
            <w:pPr>
              <w:pStyle w:val="pqiTabBody"/>
            </w:pPr>
            <w:r w:rsidRPr="009079F8">
              <w:t>R</w:t>
            </w:r>
          </w:p>
        </w:tc>
        <w:tc>
          <w:tcPr>
            <w:tcW w:w="2071" w:type="dxa"/>
            <w:gridSpan w:val="5"/>
          </w:tcPr>
          <w:p w14:paraId="216B4DBD" w14:textId="77777777" w:rsidR="00C11AAF" w:rsidRPr="009079F8" w:rsidRDefault="00C11AAF" w:rsidP="00F23355">
            <w:pPr>
              <w:pStyle w:val="pqiTabBody"/>
            </w:pPr>
          </w:p>
        </w:tc>
        <w:tc>
          <w:tcPr>
            <w:tcW w:w="4575" w:type="dxa"/>
            <w:gridSpan w:val="2"/>
          </w:tcPr>
          <w:p w14:paraId="2C9219E3" w14:textId="77777777" w:rsidR="00C11AAF" w:rsidRPr="00583C40" w:rsidRDefault="00C11AAF" w:rsidP="00F23355">
            <w:pPr>
              <w:pStyle w:val="pqiTabBody"/>
            </w:pPr>
            <w:r>
              <w:rPr>
                <w:lang w:eastAsia="en-GB"/>
              </w:rPr>
              <w:t>Wartość ze słownika</w:t>
            </w:r>
            <w:r>
              <w:t xml:space="preserve"> „</w:t>
            </w:r>
            <w:r w:rsidRPr="00583C40">
              <w:t xml:space="preserve">Kody jednostek transportowych (Transport </w:t>
            </w:r>
            <w:proofErr w:type="spellStart"/>
            <w:r w:rsidRPr="00583C40">
              <w:t>units</w:t>
            </w:r>
            <w:proofErr w:type="spellEnd"/>
            <w:r w:rsidRPr="00583C40">
              <w:t>)</w:t>
            </w:r>
            <w:r>
              <w:t>”.</w:t>
            </w:r>
          </w:p>
        </w:tc>
        <w:tc>
          <w:tcPr>
            <w:tcW w:w="1877" w:type="dxa"/>
            <w:gridSpan w:val="5"/>
          </w:tcPr>
          <w:p w14:paraId="7BF7E537" w14:textId="77777777" w:rsidR="00C11AAF" w:rsidRPr="009079F8" w:rsidRDefault="00C11AAF" w:rsidP="00F23355">
            <w:pPr>
              <w:pStyle w:val="pqiTabBody"/>
            </w:pPr>
            <w:r w:rsidRPr="009079F8">
              <w:t>n..2</w:t>
            </w:r>
          </w:p>
        </w:tc>
      </w:tr>
      <w:tr w:rsidR="00C11AAF" w:rsidRPr="009079F8" w14:paraId="7A96B296" w14:textId="77777777" w:rsidTr="00F23355">
        <w:tc>
          <w:tcPr>
            <w:tcW w:w="800" w:type="dxa"/>
            <w:gridSpan w:val="3"/>
          </w:tcPr>
          <w:p w14:paraId="4B9F67D2" w14:textId="77777777" w:rsidR="00C11AAF" w:rsidRPr="009079F8" w:rsidRDefault="00C11AAF" w:rsidP="00F23355">
            <w:pPr>
              <w:pStyle w:val="pqiTabHead"/>
              <w:rPr>
                <w:i/>
              </w:rPr>
            </w:pPr>
            <w:r w:rsidRPr="009079F8">
              <w:t>17</w:t>
            </w:r>
          </w:p>
        </w:tc>
        <w:tc>
          <w:tcPr>
            <w:tcW w:w="3577" w:type="dxa"/>
            <w:gridSpan w:val="3"/>
          </w:tcPr>
          <w:p w14:paraId="3D5EC5D2" w14:textId="77777777" w:rsidR="00C11AAF" w:rsidRDefault="00C11AAF" w:rsidP="00F23355">
            <w:pPr>
              <w:pStyle w:val="pqiTabHead"/>
            </w:pPr>
            <w:r w:rsidRPr="009079F8">
              <w:t>e-AD</w:t>
            </w:r>
            <w:r>
              <w:t xml:space="preserve"> Wyroby</w:t>
            </w:r>
          </w:p>
          <w:p w14:paraId="77D7DDA8" w14:textId="77777777" w:rsidR="00C11AAF" w:rsidRPr="009079F8" w:rsidRDefault="00C11AAF" w:rsidP="00F23355">
            <w:pPr>
              <w:pStyle w:val="pqiTabHead"/>
            </w:pPr>
            <w:r>
              <w:rPr>
                <w:rFonts w:ascii="Courier New" w:hAnsi="Courier New" w:cs="Courier New"/>
                <w:noProof/>
                <w:color w:val="0000FF"/>
              </w:rPr>
              <w:t>BodyEad</w:t>
            </w:r>
          </w:p>
        </w:tc>
        <w:tc>
          <w:tcPr>
            <w:tcW w:w="391" w:type="dxa"/>
          </w:tcPr>
          <w:p w14:paraId="2F5F641A" w14:textId="77777777" w:rsidR="00C11AAF" w:rsidRPr="009079F8" w:rsidRDefault="00C11AAF" w:rsidP="00F23355">
            <w:pPr>
              <w:pStyle w:val="pqiTabHead"/>
            </w:pPr>
            <w:r w:rsidRPr="009079F8">
              <w:t>R</w:t>
            </w:r>
          </w:p>
        </w:tc>
        <w:tc>
          <w:tcPr>
            <w:tcW w:w="2071" w:type="dxa"/>
            <w:gridSpan w:val="5"/>
          </w:tcPr>
          <w:p w14:paraId="79900CD6" w14:textId="77777777" w:rsidR="00C11AAF" w:rsidRPr="009079F8" w:rsidRDefault="00C11AAF" w:rsidP="00F23355">
            <w:pPr>
              <w:pStyle w:val="pqiTabHead"/>
            </w:pPr>
          </w:p>
        </w:tc>
        <w:tc>
          <w:tcPr>
            <w:tcW w:w="4575" w:type="dxa"/>
            <w:gridSpan w:val="2"/>
          </w:tcPr>
          <w:p w14:paraId="26497451" w14:textId="77777777" w:rsidR="00C11AAF" w:rsidRPr="009079F8" w:rsidRDefault="00C11AAF" w:rsidP="00F23355">
            <w:pPr>
              <w:pStyle w:val="pqiTabHead"/>
            </w:pPr>
            <w:r w:rsidRPr="009079F8">
              <w:t xml:space="preserve">Dla każdego </w:t>
            </w:r>
            <w:r>
              <w:t>wyrobu</w:t>
            </w:r>
            <w:r w:rsidRPr="009079F8">
              <w:t xml:space="preserve"> wchodzącego w skład przesyłki należy stosować odrębną grupę danych.</w:t>
            </w:r>
          </w:p>
        </w:tc>
        <w:tc>
          <w:tcPr>
            <w:tcW w:w="1877" w:type="dxa"/>
            <w:gridSpan w:val="5"/>
          </w:tcPr>
          <w:p w14:paraId="6B000397" w14:textId="77777777" w:rsidR="00C11AAF" w:rsidRPr="009079F8" w:rsidRDefault="00C11AAF" w:rsidP="00F23355">
            <w:pPr>
              <w:pStyle w:val="pqiTabHead"/>
            </w:pPr>
            <w:r w:rsidRPr="009079F8">
              <w:t>999x</w:t>
            </w:r>
          </w:p>
        </w:tc>
      </w:tr>
      <w:tr w:rsidR="00C11AAF" w:rsidRPr="009079F8" w14:paraId="1B1968F8" w14:textId="77777777" w:rsidTr="00F23355">
        <w:tc>
          <w:tcPr>
            <w:tcW w:w="394" w:type="dxa"/>
          </w:tcPr>
          <w:p w14:paraId="024E12B7" w14:textId="77777777" w:rsidR="00C11AAF" w:rsidRPr="009079F8" w:rsidRDefault="00C11AAF" w:rsidP="00F23355">
            <w:pPr>
              <w:pStyle w:val="pqiTabBody"/>
              <w:rPr>
                <w:b/>
              </w:rPr>
            </w:pPr>
          </w:p>
        </w:tc>
        <w:tc>
          <w:tcPr>
            <w:tcW w:w="406" w:type="dxa"/>
            <w:gridSpan w:val="2"/>
          </w:tcPr>
          <w:p w14:paraId="0830B174" w14:textId="77777777" w:rsidR="00C11AAF" w:rsidRPr="009079F8" w:rsidRDefault="00C11AAF" w:rsidP="00F23355">
            <w:pPr>
              <w:pStyle w:val="pqiTabBody"/>
              <w:rPr>
                <w:i/>
              </w:rPr>
            </w:pPr>
            <w:r w:rsidRPr="009079F8">
              <w:rPr>
                <w:i/>
              </w:rPr>
              <w:t>a</w:t>
            </w:r>
          </w:p>
        </w:tc>
        <w:tc>
          <w:tcPr>
            <w:tcW w:w="3577" w:type="dxa"/>
            <w:gridSpan w:val="3"/>
          </w:tcPr>
          <w:p w14:paraId="4F1460BF" w14:textId="77777777" w:rsidR="00C11AAF" w:rsidRDefault="00C11AAF" w:rsidP="00F23355">
            <w:pPr>
              <w:pStyle w:val="pqiTabBody"/>
            </w:pPr>
            <w:r w:rsidRPr="004B72DF">
              <w:t>Numer identyfikacyjny pozycji towarowej</w:t>
            </w:r>
          </w:p>
          <w:p w14:paraId="5BD0534C" w14:textId="77777777" w:rsidR="00C11AAF" w:rsidRPr="009079F8" w:rsidRDefault="00C11AAF" w:rsidP="00F23355">
            <w:pPr>
              <w:pStyle w:val="pqiTabBody"/>
            </w:pPr>
            <w:r>
              <w:rPr>
                <w:rFonts w:ascii="Courier New" w:hAnsi="Courier New" w:cs="Courier New"/>
                <w:noProof/>
                <w:color w:val="0000FF"/>
              </w:rPr>
              <w:t>BodyRecordUniqueReference</w:t>
            </w:r>
          </w:p>
        </w:tc>
        <w:tc>
          <w:tcPr>
            <w:tcW w:w="391" w:type="dxa"/>
          </w:tcPr>
          <w:p w14:paraId="621865F2" w14:textId="77777777" w:rsidR="00C11AAF" w:rsidRPr="009079F8" w:rsidRDefault="00C11AAF" w:rsidP="00F23355">
            <w:pPr>
              <w:pStyle w:val="pqiTabBody"/>
            </w:pPr>
            <w:r w:rsidRPr="009079F8">
              <w:t>R</w:t>
            </w:r>
          </w:p>
        </w:tc>
        <w:tc>
          <w:tcPr>
            <w:tcW w:w="2071" w:type="dxa"/>
            <w:gridSpan w:val="5"/>
          </w:tcPr>
          <w:p w14:paraId="5D0BDEDC" w14:textId="77777777" w:rsidR="00C11AAF" w:rsidRPr="009079F8" w:rsidRDefault="00017FF6" w:rsidP="00F23355">
            <w:pPr>
              <w:pStyle w:val="pqiTabBody"/>
            </w:pPr>
            <w:r>
              <w:t>Wartość musi być większa od zera.</w:t>
            </w:r>
          </w:p>
        </w:tc>
        <w:tc>
          <w:tcPr>
            <w:tcW w:w="4575" w:type="dxa"/>
            <w:gridSpan w:val="2"/>
          </w:tcPr>
          <w:p w14:paraId="2B7197FB" w14:textId="77777777" w:rsidR="00C11AAF" w:rsidRPr="009079F8" w:rsidRDefault="00C11AAF" w:rsidP="00F23355">
            <w:pPr>
              <w:pStyle w:val="pqiTabBody"/>
            </w:pPr>
            <w:r w:rsidRPr="009079F8">
              <w:t xml:space="preserve">Należy podać </w:t>
            </w:r>
            <w:r>
              <w:t>niepowtarzalny kolejny</w:t>
            </w:r>
            <w:r w:rsidRPr="009079F8">
              <w:t xml:space="preserve"> numer porządkowy, zaczynając od 1</w:t>
            </w:r>
            <w:r>
              <w:t>.</w:t>
            </w:r>
          </w:p>
        </w:tc>
        <w:tc>
          <w:tcPr>
            <w:tcW w:w="1877" w:type="dxa"/>
            <w:gridSpan w:val="5"/>
          </w:tcPr>
          <w:p w14:paraId="3FE04DE7" w14:textId="77777777" w:rsidR="00C11AAF" w:rsidRPr="009079F8" w:rsidRDefault="00C11AAF" w:rsidP="00F23355">
            <w:pPr>
              <w:pStyle w:val="pqiTabBody"/>
            </w:pPr>
            <w:r w:rsidRPr="009079F8">
              <w:t>n..3</w:t>
            </w:r>
          </w:p>
        </w:tc>
      </w:tr>
      <w:tr w:rsidR="00C11AAF" w:rsidRPr="009079F8" w14:paraId="11A40EB9" w14:textId="77777777" w:rsidTr="00F23355">
        <w:tc>
          <w:tcPr>
            <w:tcW w:w="394" w:type="dxa"/>
          </w:tcPr>
          <w:p w14:paraId="38DCA199" w14:textId="77777777" w:rsidR="00C11AAF" w:rsidRPr="009079F8" w:rsidRDefault="00C11AAF" w:rsidP="00F23355">
            <w:pPr>
              <w:pStyle w:val="pqiTabBody"/>
              <w:rPr>
                <w:b/>
              </w:rPr>
            </w:pPr>
          </w:p>
        </w:tc>
        <w:tc>
          <w:tcPr>
            <w:tcW w:w="406" w:type="dxa"/>
            <w:gridSpan w:val="2"/>
          </w:tcPr>
          <w:p w14:paraId="03304A92" w14:textId="77777777" w:rsidR="00C11AAF" w:rsidRPr="009079F8" w:rsidRDefault="00C11AAF" w:rsidP="00F23355">
            <w:pPr>
              <w:pStyle w:val="pqiTabBody"/>
              <w:rPr>
                <w:i/>
              </w:rPr>
            </w:pPr>
            <w:r w:rsidRPr="009079F8">
              <w:rPr>
                <w:i/>
              </w:rPr>
              <w:t>b</w:t>
            </w:r>
          </w:p>
        </w:tc>
        <w:tc>
          <w:tcPr>
            <w:tcW w:w="3577" w:type="dxa"/>
            <w:gridSpan w:val="3"/>
          </w:tcPr>
          <w:p w14:paraId="6EA96A4D" w14:textId="77777777" w:rsidR="00C11AAF" w:rsidRDefault="00C11AAF" w:rsidP="00F23355">
            <w:pPr>
              <w:pStyle w:val="pqiTabBody"/>
            </w:pPr>
            <w:r w:rsidRPr="009079F8">
              <w:t>Kod wyrobu akcyzowego</w:t>
            </w:r>
          </w:p>
          <w:p w14:paraId="745FECB4" w14:textId="77777777" w:rsidR="00C11AAF" w:rsidRPr="009079F8" w:rsidRDefault="00C11AAF" w:rsidP="00F23355">
            <w:pPr>
              <w:pStyle w:val="pqiTabBody"/>
            </w:pPr>
            <w:r>
              <w:rPr>
                <w:rFonts w:ascii="Courier New" w:hAnsi="Courier New" w:cs="Courier New"/>
                <w:noProof/>
                <w:color w:val="0000FF"/>
              </w:rPr>
              <w:t>ExciseProductCode</w:t>
            </w:r>
          </w:p>
        </w:tc>
        <w:tc>
          <w:tcPr>
            <w:tcW w:w="391" w:type="dxa"/>
          </w:tcPr>
          <w:p w14:paraId="1F08B957" w14:textId="77777777" w:rsidR="00C11AAF" w:rsidRPr="009079F8" w:rsidRDefault="00C11AAF" w:rsidP="00F23355">
            <w:pPr>
              <w:pStyle w:val="pqiTabBody"/>
            </w:pPr>
            <w:r w:rsidRPr="009079F8">
              <w:t>R</w:t>
            </w:r>
          </w:p>
        </w:tc>
        <w:tc>
          <w:tcPr>
            <w:tcW w:w="2071" w:type="dxa"/>
            <w:gridSpan w:val="5"/>
          </w:tcPr>
          <w:p w14:paraId="2CBB1380" w14:textId="77777777" w:rsidR="00C11AAF" w:rsidRPr="009079F8" w:rsidRDefault="00C11AAF" w:rsidP="00F23355">
            <w:pPr>
              <w:pStyle w:val="pqiTabBody"/>
            </w:pPr>
          </w:p>
        </w:tc>
        <w:tc>
          <w:tcPr>
            <w:tcW w:w="4575" w:type="dxa"/>
            <w:gridSpan w:val="2"/>
          </w:tcPr>
          <w:p w14:paraId="1FE7E7A0" w14:textId="77777777" w:rsidR="00C11AAF" w:rsidRDefault="00C11AAF" w:rsidP="00F23355">
            <w:pPr>
              <w:rPr>
                <w:lang w:eastAsia="en-GB"/>
              </w:rPr>
            </w:pPr>
            <w:r>
              <w:rPr>
                <w:lang w:eastAsia="en-GB"/>
              </w:rPr>
              <w:t>Wartość ze słownika „</w:t>
            </w:r>
            <w:r>
              <w:t>Wyroby akcyzowe (</w:t>
            </w:r>
            <w:proofErr w:type="spellStart"/>
            <w:r>
              <w:t>Excise</w:t>
            </w:r>
            <w:proofErr w:type="spellEnd"/>
            <w:r>
              <w:t xml:space="preserve"> products)</w:t>
            </w:r>
            <w:r>
              <w:rPr>
                <w:lang w:eastAsia="en-GB"/>
              </w:rPr>
              <w:t>”.</w:t>
            </w:r>
          </w:p>
          <w:p w14:paraId="1EAD9B9A" w14:textId="77777777" w:rsidR="00C11AAF" w:rsidRDefault="00C11AAF" w:rsidP="00F23355">
            <w:pPr>
              <w:rPr>
                <w:lang w:eastAsia="en-GB"/>
              </w:rPr>
            </w:pPr>
            <w:r>
              <w:rPr>
                <w:lang w:eastAsia="en-GB"/>
              </w:rPr>
              <w:t>W przypadku przemieszczenia rozpoczynającego się i kończącego na terytorium Polski wartość może być ze słownika „Polskie w</w:t>
            </w:r>
            <w:r>
              <w:t>yroby akcyzowe (</w:t>
            </w:r>
            <w:proofErr w:type="spellStart"/>
            <w:r>
              <w:t>Polish</w:t>
            </w:r>
            <w:proofErr w:type="spellEnd"/>
            <w:r>
              <w:t xml:space="preserve"> </w:t>
            </w:r>
            <w:proofErr w:type="spellStart"/>
            <w:r>
              <w:t>excise</w:t>
            </w:r>
            <w:proofErr w:type="spellEnd"/>
            <w:r>
              <w:t xml:space="preserve"> products)</w:t>
            </w:r>
            <w:r>
              <w:rPr>
                <w:lang w:eastAsia="en-GB"/>
              </w:rPr>
              <w:t>”.</w:t>
            </w:r>
          </w:p>
          <w:p w14:paraId="05371873" w14:textId="77777777" w:rsidR="00C11AAF" w:rsidRPr="009079F8" w:rsidRDefault="00C11AAF" w:rsidP="00F23355">
            <w:pPr>
              <w:pStyle w:val="pqiTabBody"/>
              <w:rPr>
                <w:lang w:eastAsia="en-GB"/>
              </w:rPr>
            </w:pPr>
            <w:r>
              <w:rPr>
                <w:lang w:eastAsia="en-GB"/>
              </w:rPr>
              <w:t>W przypadku gdy w polu 1a jest wartość „8</w:t>
            </w:r>
            <w:r>
              <w:t xml:space="preserve"> –</w:t>
            </w:r>
            <w:r w:rsidRPr="00F963E2">
              <w:t xml:space="preserve"> Nieznane miejsce przeznaczenia</w:t>
            </w:r>
            <w:r>
              <w:rPr>
                <w:lang w:eastAsia="en-GB"/>
              </w:rPr>
              <w:t>” musi być to wyrób energetyczny (słownik „</w:t>
            </w:r>
            <w:r>
              <w:t xml:space="preserve">Wyroby akcyzowe </w:t>
            </w:r>
            <w:r>
              <w:lastRenderedPageBreak/>
              <w:t>(</w:t>
            </w:r>
            <w:proofErr w:type="spellStart"/>
            <w:r>
              <w:t>Excise</w:t>
            </w:r>
            <w:proofErr w:type="spellEnd"/>
            <w:r>
              <w:t xml:space="preserve"> products)</w:t>
            </w:r>
            <w:r>
              <w:rPr>
                <w:lang w:eastAsia="en-GB"/>
              </w:rPr>
              <w:t>” wskazuje że wyrób należy do kategorii wyrobów akcyzowych „E”).</w:t>
            </w:r>
          </w:p>
        </w:tc>
        <w:tc>
          <w:tcPr>
            <w:tcW w:w="1877" w:type="dxa"/>
            <w:gridSpan w:val="5"/>
          </w:tcPr>
          <w:p w14:paraId="2DB19B6A" w14:textId="77777777" w:rsidR="00C11AAF" w:rsidRPr="009079F8" w:rsidRDefault="00C11AAF" w:rsidP="00F23355">
            <w:pPr>
              <w:pStyle w:val="pqiTabBody"/>
            </w:pPr>
            <w:r w:rsidRPr="009079F8">
              <w:lastRenderedPageBreak/>
              <w:t>an4</w:t>
            </w:r>
          </w:p>
        </w:tc>
      </w:tr>
      <w:tr w:rsidR="00C11AAF" w:rsidRPr="009079F8" w14:paraId="502AA887" w14:textId="77777777" w:rsidTr="00F23355">
        <w:tc>
          <w:tcPr>
            <w:tcW w:w="394" w:type="dxa"/>
          </w:tcPr>
          <w:p w14:paraId="5DD5812F" w14:textId="77777777" w:rsidR="00C11AAF" w:rsidRPr="009079F8" w:rsidRDefault="00C11AAF" w:rsidP="00F23355">
            <w:pPr>
              <w:pStyle w:val="pqiTabBody"/>
              <w:rPr>
                <w:b/>
              </w:rPr>
            </w:pPr>
          </w:p>
        </w:tc>
        <w:tc>
          <w:tcPr>
            <w:tcW w:w="406" w:type="dxa"/>
            <w:gridSpan w:val="2"/>
          </w:tcPr>
          <w:p w14:paraId="62C9C7D5" w14:textId="77777777" w:rsidR="00C11AAF" w:rsidRPr="009079F8" w:rsidRDefault="00C11AAF" w:rsidP="00F23355">
            <w:pPr>
              <w:pStyle w:val="pqiTabBody"/>
              <w:rPr>
                <w:i/>
              </w:rPr>
            </w:pPr>
            <w:r w:rsidRPr="009079F8">
              <w:rPr>
                <w:i/>
              </w:rPr>
              <w:t>c</w:t>
            </w:r>
          </w:p>
        </w:tc>
        <w:tc>
          <w:tcPr>
            <w:tcW w:w="3577" w:type="dxa"/>
            <w:gridSpan w:val="3"/>
          </w:tcPr>
          <w:p w14:paraId="72041576" w14:textId="77777777" w:rsidR="00C11AAF" w:rsidRDefault="00C11AAF" w:rsidP="00F23355">
            <w:pPr>
              <w:pStyle w:val="pqiTabBody"/>
            </w:pPr>
            <w:r w:rsidRPr="009079F8">
              <w:t>Kod CN</w:t>
            </w:r>
          </w:p>
          <w:p w14:paraId="21B83CF7" w14:textId="77777777" w:rsidR="00C11AAF" w:rsidRPr="009079F8" w:rsidRDefault="00C11AAF" w:rsidP="00F23355">
            <w:pPr>
              <w:pStyle w:val="pqiTabBody"/>
            </w:pPr>
            <w:r>
              <w:rPr>
                <w:rFonts w:ascii="Courier New" w:hAnsi="Courier New" w:cs="Courier New"/>
                <w:noProof/>
                <w:color w:val="0000FF"/>
              </w:rPr>
              <w:t>CnCode</w:t>
            </w:r>
          </w:p>
        </w:tc>
        <w:tc>
          <w:tcPr>
            <w:tcW w:w="391" w:type="dxa"/>
          </w:tcPr>
          <w:p w14:paraId="34079531" w14:textId="77777777" w:rsidR="00C11AAF" w:rsidRPr="009079F8" w:rsidRDefault="00C11AAF" w:rsidP="00F23355">
            <w:pPr>
              <w:pStyle w:val="pqiTabBody"/>
            </w:pPr>
            <w:r w:rsidRPr="009079F8">
              <w:t>R</w:t>
            </w:r>
          </w:p>
        </w:tc>
        <w:tc>
          <w:tcPr>
            <w:tcW w:w="2071" w:type="dxa"/>
            <w:gridSpan w:val="5"/>
          </w:tcPr>
          <w:p w14:paraId="21F33AE4" w14:textId="77777777" w:rsidR="00C11AAF" w:rsidRPr="009079F8" w:rsidRDefault="00017FF6" w:rsidP="00F23355">
            <w:pPr>
              <w:pStyle w:val="pqiTabBody"/>
            </w:pPr>
            <w:r>
              <w:t>Wartość musi być większa od zera.</w:t>
            </w:r>
          </w:p>
        </w:tc>
        <w:tc>
          <w:tcPr>
            <w:tcW w:w="4575" w:type="dxa"/>
            <w:gridSpan w:val="2"/>
          </w:tcPr>
          <w:p w14:paraId="0B26F840" w14:textId="77777777" w:rsidR="00C11AAF" w:rsidRPr="009079F8" w:rsidRDefault="00C11AAF" w:rsidP="00F23355">
            <w:pPr>
              <w:pStyle w:val="pqiTabBody"/>
            </w:pPr>
            <w:r>
              <w:rPr>
                <w:lang w:eastAsia="en-GB"/>
              </w:rPr>
              <w:t>Jeśli k</w:t>
            </w:r>
            <w:r w:rsidRPr="009079F8">
              <w:t>od wyrobu akcyzowego</w:t>
            </w:r>
            <w:r>
              <w:t xml:space="preserve"> w polu 17b jest inny niż „S500”, „N100”, „N200” i „N300” to jest to kod CN odpowiadający wybranemu kodowi wyrobu akcyzowego na podstawie</w:t>
            </w:r>
            <w:r>
              <w:rPr>
                <w:lang w:eastAsia="en-GB"/>
              </w:rPr>
              <w:t xml:space="preserve"> słownika „</w:t>
            </w:r>
            <w:r>
              <w:t>Przynależność kodów CN do wyrobów akcyzowych (</w:t>
            </w:r>
            <w:proofErr w:type="spellStart"/>
            <w:r>
              <w:t>Correspondences</w:t>
            </w:r>
            <w:proofErr w:type="spellEnd"/>
            <w:r>
              <w:t xml:space="preserve"> CN </w:t>
            </w:r>
            <w:proofErr w:type="spellStart"/>
            <w:r>
              <w:t>code</w:t>
            </w:r>
            <w:proofErr w:type="spellEnd"/>
            <w:r>
              <w:t xml:space="preserve"> - </w:t>
            </w:r>
            <w:proofErr w:type="spellStart"/>
            <w:r>
              <w:t>Excise</w:t>
            </w:r>
            <w:proofErr w:type="spellEnd"/>
            <w:r>
              <w:t xml:space="preserve"> </w:t>
            </w:r>
            <w:proofErr w:type="spellStart"/>
            <w:r>
              <w:t>product</w:t>
            </w:r>
            <w:proofErr w:type="spellEnd"/>
            <w:r>
              <w:t xml:space="preserve">) lub </w:t>
            </w:r>
            <w:r>
              <w:rPr>
                <w:lang w:eastAsia="en-GB"/>
              </w:rPr>
              <w:t>słownika „</w:t>
            </w:r>
            <w:r>
              <w:t>Przynależność polskich kodów CN do wyrobów akcyzowych (</w:t>
            </w:r>
            <w:proofErr w:type="spellStart"/>
            <w:r>
              <w:t>Polish</w:t>
            </w:r>
            <w:proofErr w:type="spellEnd"/>
            <w:r>
              <w:t xml:space="preserve"> </w:t>
            </w:r>
            <w:proofErr w:type="spellStart"/>
            <w:r>
              <w:t>correspondences</w:t>
            </w:r>
            <w:proofErr w:type="spellEnd"/>
            <w:r>
              <w:t xml:space="preserve"> CN </w:t>
            </w:r>
            <w:proofErr w:type="spellStart"/>
            <w:r>
              <w:t>code</w:t>
            </w:r>
            <w:proofErr w:type="spellEnd"/>
            <w:r>
              <w:t xml:space="preserve"> - </w:t>
            </w:r>
            <w:proofErr w:type="spellStart"/>
            <w:r>
              <w:t>Excise</w:t>
            </w:r>
            <w:proofErr w:type="spellEnd"/>
            <w:r>
              <w:t xml:space="preserve"> </w:t>
            </w:r>
            <w:proofErr w:type="spellStart"/>
            <w:r>
              <w:t>product</w:t>
            </w:r>
            <w:proofErr w:type="spellEnd"/>
            <w:r>
              <w:t>).</w:t>
            </w:r>
          </w:p>
        </w:tc>
        <w:tc>
          <w:tcPr>
            <w:tcW w:w="1877" w:type="dxa"/>
            <w:gridSpan w:val="5"/>
          </w:tcPr>
          <w:p w14:paraId="710E644C" w14:textId="77777777" w:rsidR="00C11AAF" w:rsidRPr="009079F8" w:rsidRDefault="00C11AAF" w:rsidP="00F23355">
            <w:pPr>
              <w:pStyle w:val="pqiTabBody"/>
            </w:pPr>
            <w:r w:rsidRPr="009079F8">
              <w:t>n8</w:t>
            </w:r>
          </w:p>
        </w:tc>
      </w:tr>
      <w:tr w:rsidR="00C11AAF" w:rsidRPr="009079F8" w14:paraId="6B1260B2" w14:textId="77777777" w:rsidTr="00F23355">
        <w:tc>
          <w:tcPr>
            <w:tcW w:w="394" w:type="dxa"/>
          </w:tcPr>
          <w:p w14:paraId="0F9012B2" w14:textId="77777777" w:rsidR="00C11AAF" w:rsidRPr="009079F8" w:rsidRDefault="00C11AAF" w:rsidP="00F23355">
            <w:pPr>
              <w:pStyle w:val="pqiTabBody"/>
              <w:rPr>
                <w:b/>
              </w:rPr>
            </w:pPr>
          </w:p>
        </w:tc>
        <w:tc>
          <w:tcPr>
            <w:tcW w:w="406" w:type="dxa"/>
            <w:gridSpan w:val="2"/>
          </w:tcPr>
          <w:p w14:paraId="2529ED5D" w14:textId="77777777" w:rsidR="00C11AAF" w:rsidRPr="009079F8" w:rsidRDefault="00C11AAF" w:rsidP="00F23355">
            <w:pPr>
              <w:pStyle w:val="pqiTabBody"/>
              <w:rPr>
                <w:i/>
              </w:rPr>
            </w:pPr>
            <w:r w:rsidRPr="009079F8">
              <w:rPr>
                <w:i/>
              </w:rPr>
              <w:t>d</w:t>
            </w:r>
          </w:p>
        </w:tc>
        <w:tc>
          <w:tcPr>
            <w:tcW w:w="3577" w:type="dxa"/>
            <w:gridSpan w:val="3"/>
          </w:tcPr>
          <w:p w14:paraId="5483D330" w14:textId="77777777" w:rsidR="00C11AAF" w:rsidRDefault="00C11AAF" w:rsidP="00F23355">
            <w:pPr>
              <w:pStyle w:val="pqiTabBody"/>
            </w:pPr>
            <w:r w:rsidRPr="009079F8">
              <w:t>Ilość</w:t>
            </w:r>
          </w:p>
          <w:p w14:paraId="6049C070" w14:textId="77777777" w:rsidR="00C11AAF" w:rsidRPr="009079F8" w:rsidRDefault="00C11AAF" w:rsidP="00F23355">
            <w:pPr>
              <w:pStyle w:val="pqiTabBody"/>
            </w:pPr>
            <w:r>
              <w:rPr>
                <w:rFonts w:ascii="Courier New" w:hAnsi="Courier New" w:cs="Courier New"/>
                <w:noProof/>
                <w:color w:val="0000FF"/>
              </w:rPr>
              <w:t>Quantity</w:t>
            </w:r>
          </w:p>
        </w:tc>
        <w:tc>
          <w:tcPr>
            <w:tcW w:w="391" w:type="dxa"/>
          </w:tcPr>
          <w:p w14:paraId="08686707" w14:textId="77777777" w:rsidR="00C11AAF" w:rsidRPr="009079F8" w:rsidRDefault="00C11AAF" w:rsidP="00F23355">
            <w:pPr>
              <w:pStyle w:val="pqiTabBody"/>
            </w:pPr>
            <w:r w:rsidRPr="009079F8">
              <w:t>R</w:t>
            </w:r>
          </w:p>
        </w:tc>
        <w:tc>
          <w:tcPr>
            <w:tcW w:w="2071" w:type="dxa"/>
            <w:gridSpan w:val="5"/>
          </w:tcPr>
          <w:p w14:paraId="28451EF5" w14:textId="77777777" w:rsidR="00C11AAF" w:rsidRPr="009079F8" w:rsidRDefault="00017FF6" w:rsidP="00F23355">
            <w:pPr>
              <w:pStyle w:val="pqiTabBody"/>
            </w:pPr>
            <w:r>
              <w:t>Wartość musi być większa od zera.</w:t>
            </w:r>
          </w:p>
        </w:tc>
        <w:tc>
          <w:tcPr>
            <w:tcW w:w="4575" w:type="dxa"/>
            <w:gridSpan w:val="2"/>
          </w:tcPr>
          <w:p w14:paraId="7EC1654E" w14:textId="77777777" w:rsidR="00C11AAF" w:rsidRPr="009079F8" w:rsidRDefault="00C11AAF" w:rsidP="00F23355">
            <w:pPr>
              <w:pStyle w:val="pqiTabBody"/>
            </w:pPr>
            <w:r w:rsidRPr="009079F8">
              <w:t xml:space="preserve">Należy podać ilość wyrażoną w jednostce miary powiązanej z kodem </w:t>
            </w:r>
            <w:r>
              <w:t>wyrobu</w:t>
            </w:r>
            <w:r w:rsidRPr="009079F8">
              <w:t xml:space="preserve"> – zob. </w:t>
            </w:r>
            <w:r>
              <w:t>wartości słownika „</w:t>
            </w:r>
            <w:r w:rsidRPr="0093764A">
              <w:t>Jednostki miary (</w:t>
            </w:r>
            <w:proofErr w:type="spellStart"/>
            <w:r w:rsidRPr="0093764A">
              <w:t>Units</w:t>
            </w:r>
            <w:proofErr w:type="spellEnd"/>
            <w:r w:rsidRPr="0093764A">
              <w:t xml:space="preserve"> of </w:t>
            </w:r>
            <w:proofErr w:type="spellStart"/>
            <w:r w:rsidRPr="0093764A">
              <w:t>measure</w:t>
            </w:r>
            <w:proofErr w:type="spellEnd"/>
            <w:r w:rsidRPr="0093764A">
              <w:t>)</w:t>
            </w:r>
            <w:r>
              <w:t>" lub dla wyrobów akcyzowych o kodzie ze słownika „Polskie wyroby akcyzowe (</w:t>
            </w:r>
            <w:proofErr w:type="spellStart"/>
            <w:r>
              <w:t>Polish</w:t>
            </w:r>
            <w:proofErr w:type="spellEnd"/>
            <w:r>
              <w:t xml:space="preserve"> </w:t>
            </w:r>
            <w:proofErr w:type="spellStart"/>
            <w:r>
              <w:t>excise</w:t>
            </w:r>
            <w:proofErr w:type="spellEnd"/>
            <w:r>
              <w:t xml:space="preserve"> products)"</w:t>
            </w:r>
            <w:r w:rsidRPr="009079F8">
              <w:t xml:space="preserve"> </w:t>
            </w:r>
            <w:r>
              <w:t>wyrażoną w </w:t>
            </w:r>
            <w:r w:rsidRPr="009079F8">
              <w:t xml:space="preserve">jednostce miary powiązanej z kodem </w:t>
            </w:r>
            <w:r>
              <w:t>wyrobu</w:t>
            </w:r>
            <w:r w:rsidRPr="009079F8">
              <w:t xml:space="preserve"> – zob. </w:t>
            </w:r>
            <w:r>
              <w:t>wartości słownika „Dodatkowe j</w:t>
            </w:r>
            <w:r w:rsidRPr="0093764A">
              <w:t>ednostki miary (</w:t>
            </w:r>
            <w:proofErr w:type="spellStart"/>
            <w:r w:rsidRPr="00424484">
              <w:t>Additional</w:t>
            </w:r>
            <w:proofErr w:type="spellEnd"/>
            <w:r w:rsidRPr="00424484">
              <w:t xml:space="preserve"> </w:t>
            </w:r>
            <w:proofErr w:type="spellStart"/>
            <w:r w:rsidRPr="00424484">
              <w:t>units</w:t>
            </w:r>
            <w:proofErr w:type="spellEnd"/>
            <w:r w:rsidRPr="00424484">
              <w:t xml:space="preserve"> of </w:t>
            </w:r>
            <w:proofErr w:type="spellStart"/>
            <w:r w:rsidRPr="00424484">
              <w:t>measure</w:t>
            </w:r>
            <w:proofErr w:type="spellEnd"/>
            <w:r w:rsidRPr="0093764A">
              <w:t>)</w:t>
            </w:r>
            <w:r>
              <w:t>"</w:t>
            </w:r>
            <w:r w:rsidRPr="009079F8">
              <w:t>.</w:t>
            </w:r>
          </w:p>
          <w:p w14:paraId="5C586C67" w14:textId="77777777" w:rsidR="00C11AAF" w:rsidRPr="009079F8" w:rsidRDefault="00C11AAF" w:rsidP="00F23355">
            <w:pPr>
              <w:pStyle w:val="pqiTabBody"/>
            </w:pPr>
            <w:r w:rsidRPr="009079F8">
              <w:t xml:space="preserve">W przypadku przemieszczenia do zarejestrowanego odbiorcy, o którym mowa w art. 19 ust. 3 dyrektywy 2008/118/WE, ilość nie </w:t>
            </w:r>
            <w:r w:rsidRPr="009079F8">
              <w:lastRenderedPageBreak/>
              <w:t>może przewyższać ilości, do której odebrania zarejestrowany odbiorca jest upoważniony.</w:t>
            </w:r>
          </w:p>
          <w:p w14:paraId="47438A0D" w14:textId="77777777" w:rsidR="00C11AAF" w:rsidRPr="009079F8" w:rsidRDefault="00C11AAF" w:rsidP="00F23355">
            <w:pPr>
              <w:pStyle w:val="pqiTabBody"/>
            </w:pPr>
            <w:r w:rsidRPr="009079F8">
              <w:t>W przypadku przemieszczenia do zwolnionej organizacji, o której mowa w art. 12 dyrektywy 2008/118/WE, ilość nie może przewyższać ilości zarejestrowanej w świadectwie zwolnienia z podatku akcyzowego.</w:t>
            </w:r>
          </w:p>
        </w:tc>
        <w:tc>
          <w:tcPr>
            <w:tcW w:w="1877" w:type="dxa"/>
            <w:gridSpan w:val="5"/>
          </w:tcPr>
          <w:p w14:paraId="0513FE60" w14:textId="77777777" w:rsidR="00C11AAF" w:rsidRPr="009079F8" w:rsidRDefault="00C11AAF" w:rsidP="00F23355">
            <w:pPr>
              <w:pStyle w:val="pqiTabBody"/>
            </w:pPr>
            <w:r w:rsidRPr="009079F8">
              <w:lastRenderedPageBreak/>
              <w:t>n..15,3</w:t>
            </w:r>
          </w:p>
        </w:tc>
      </w:tr>
      <w:tr w:rsidR="00B34FEA" w:rsidRPr="009079F8" w14:paraId="305B9A16" w14:textId="77777777" w:rsidTr="00F23355">
        <w:tc>
          <w:tcPr>
            <w:tcW w:w="394" w:type="dxa"/>
          </w:tcPr>
          <w:p w14:paraId="3B1472DE" w14:textId="77777777" w:rsidR="00B34FEA" w:rsidRPr="009079F8" w:rsidRDefault="00B34FEA" w:rsidP="00B34FEA">
            <w:pPr>
              <w:pStyle w:val="pqiTabBody"/>
              <w:rPr>
                <w:b/>
              </w:rPr>
            </w:pPr>
          </w:p>
        </w:tc>
        <w:tc>
          <w:tcPr>
            <w:tcW w:w="406" w:type="dxa"/>
            <w:gridSpan w:val="2"/>
          </w:tcPr>
          <w:p w14:paraId="1A877F33" w14:textId="77777777" w:rsidR="00B34FEA" w:rsidRPr="009079F8" w:rsidRDefault="00B34FEA" w:rsidP="00B34FEA">
            <w:pPr>
              <w:pStyle w:val="pqiTabBody"/>
              <w:rPr>
                <w:i/>
              </w:rPr>
            </w:pPr>
            <w:r>
              <w:rPr>
                <w:i/>
              </w:rPr>
              <w:t>e</w:t>
            </w:r>
          </w:p>
        </w:tc>
        <w:tc>
          <w:tcPr>
            <w:tcW w:w="3577" w:type="dxa"/>
            <w:gridSpan w:val="3"/>
          </w:tcPr>
          <w:p w14:paraId="5B27851E" w14:textId="77777777" w:rsidR="00B34FEA" w:rsidRDefault="00B34FEA" w:rsidP="00B34FEA">
            <w:pPr>
              <w:pStyle w:val="pqiTabBody"/>
            </w:pPr>
            <w:r w:rsidRPr="009079F8">
              <w:t>Masa brutto</w:t>
            </w:r>
          </w:p>
          <w:p w14:paraId="162AB594" w14:textId="77777777" w:rsidR="00B34FEA" w:rsidRPr="009079F8" w:rsidRDefault="00B34FEA" w:rsidP="00B34FEA">
            <w:pPr>
              <w:pStyle w:val="pqiTabBody"/>
            </w:pPr>
            <w:r>
              <w:rPr>
                <w:rFonts w:ascii="Courier New" w:hAnsi="Courier New" w:cs="Courier New"/>
                <w:noProof/>
                <w:color w:val="0000FF"/>
              </w:rPr>
              <w:t>GrossWeight</w:t>
            </w:r>
          </w:p>
        </w:tc>
        <w:tc>
          <w:tcPr>
            <w:tcW w:w="391" w:type="dxa"/>
          </w:tcPr>
          <w:p w14:paraId="7F84B4E5" w14:textId="77777777" w:rsidR="00B34FEA" w:rsidRPr="009079F8" w:rsidRDefault="00B34FEA" w:rsidP="00B34FEA">
            <w:pPr>
              <w:pStyle w:val="pqiTabBody"/>
            </w:pPr>
            <w:r w:rsidRPr="009079F8">
              <w:t>R</w:t>
            </w:r>
          </w:p>
        </w:tc>
        <w:tc>
          <w:tcPr>
            <w:tcW w:w="2071" w:type="dxa"/>
            <w:gridSpan w:val="5"/>
          </w:tcPr>
          <w:p w14:paraId="211CB5FF" w14:textId="77777777" w:rsidR="00B34FEA" w:rsidRPr="009079F8" w:rsidRDefault="00B34FEA" w:rsidP="00B34FEA">
            <w:pPr>
              <w:pStyle w:val="pqiTabBody"/>
            </w:pPr>
            <w:r>
              <w:t>Wartość musi być większa od zera i musi być równa lub większa od masy netto.</w:t>
            </w:r>
          </w:p>
        </w:tc>
        <w:tc>
          <w:tcPr>
            <w:tcW w:w="4575" w:type="dxa"/>
            <w:gridSpan w:val="2"/>
          </w:tcPr>
          <w:p w14:paraId="657EB467" w14:textId="77777777" w:rsidR="00B34FEA" w:rsidRPr="009079F8" w:rsidRDefault="00B34FEA" w:rsidP="00B34FEA">
            <w:pPr>
              <w:pStyle w:val="pqiTabBody"/>
            </w:pPr>
            <w:r w:rsidRPr="009079F8">
              <w:t xml:space="preserve">Należy podać masę brutto przesyłki </w:t>
            </w:r>
            <w:r>
              <w:t xml:space="preserve">w kilogramach </w:t>
            </w:r>
            <w:r w:rsidRPr="009079F8">
              <w:t>(wyroby akcyzowe wraz z opakowaniem).</w:t>
            </w:r>
          </w:p>
        </w:tc>
        <w:tc>
          <w:tcPr>
            <w:tcW w:w="1877" w:type="dxa"/>
            <w:gridSpan w:val="5"/>
          </w:tcPr>
          <w:p w14:paraId="48DBB92C" w14:textId="77777777" w:rsidR="00B34FEA" w:rsidRPr="009079F8" w:rsidRDefault="00B34FEA" w:rsidP="00B34FEA">
            <w:pPr>
              <w:pStyle w:val="pqiTabBody"/>
            </w:pPr>
            <w:r w:rsidRPr="009079F8">
              <w:t>n..15,2</w:t>
            </w:r>
          </w:p>
        </w:tc>
      </w:tr>
      <w:tr w:rsidR="00B34FEA" w:rsidRPr="009079F8" w14:paraId="2A4D08B4" w14:textId="77777777" w:rsidTr="00F23355">
        <w:tc>
          <w:tcPr>
            <w:tcW w:w="394" w:type="dxa"/>
          </w:tcPr>
          <w:p w14:paraId="4533144F" w14:textId="77777777" w:rsidR="00B34FEA" w:rsidRPr="009079F8" w:rsidRDefault="00B34FEA" w:rsidP="00B34FEA">
            <w:pPr>
              <w:pStyle w:val="pqiTabBody"/>
              <w:rPr>
                <w:b/>
              </w:rPr>
            </w:pPr>
          </w:p>
        </w:tc>
        <w:tc>
          <w:tcPr>
            <w:tcW w:w="406" w:type="dxa"/>
            <w:gridSpan w:val="2"/>
          </w:tcPr>
          <w:p w14:paraId="539EFE21" w14:textId="77777777" w:rsidR="00B34FEA" w:rsidRPr="009079F8" w:rsidRDefault="00B34FEA" w:rsidP="00B34FEA">
            <w:pPr>
              <w:pStyle w:val="pqiTabBody"/>
              <w:rPr>
                <w:i/>
              </w:rPr>
            </w:pPr>
            <w:r>
              <w:rPr>
                <w:i/>
              </w:rPr>
              <w:t>f</w:t>
            </w:r>
          </w:p>
        </w:tc>
        <w:tc>
          <w:tcPr>
            <w:tcW w:w="3577" w:type="dxa"/>
            <w:gridSpan w:val="3"/>
          </w:tcPr>
          <w:p w14:paraId="15881341" w14:textId="77777777" w:rsidR="00B34FEA" w:rsidRDefault="00B34FEA" w:rsidP="00B34FEA">
            <w:pPr>
              <w:pStyle w:val="pqiTabBody"/>
            </w:pPr>
            <w:r w:rsidRPr="009079F8">
              <w:t>Masa netto</w:t>
            </w:r>
          </w:p>
          <w:p w14:paraId="2057613C" w14:textId="77777777" w:rsidR="00B34FEA" w:rsidRPr="009079F8" w:rsidRDefault="00B34FEA" w:rsidP="00B34FEA">
            <w:pPr>
              <w:pStyle w:val="pqiTabBody"/>
            </w:pPr>
            <w:r>
              <w:rPr>
                <w:rFonts w:ascii="Courier New" w:hAnsi="Courier New" w:cs="Courier New"/>
                <w:noProof/>
                <w:color w:val="0000FF"/>
              </w:rPr>
              <w:t>NetWeight</w:t>
            </w:r>
          </w:p>
        </w:tc>
        <w:tc>
          <w:tcPr>
            <w:tcW w:w="391" w:type="dxa"/>
          </w:tcPr>
          <w:p w14:paraId="5339EC40" w14:textId="77777777" w:rsidR="00B34FEA" w:rsidRPr="009079F8" w:rsidRDefault="00B34FEA" w:rsidP="00B34FEA">
            <w:pPr>
              <w:pStyle w:val="pqiTabBody"/>
            </w:pPr>
            <w:r w:rsidRPr="009079F8">
              <w:t>R</w:t>
            </w:r>
          </w:p>
        </w:tc>
        <w:tc>
          <w:tcPr>
            <w:tcW w:w="2071" w:type="dxa"/>
            <w:gridSpan w:val="5"/>
          </w:tcPr>
          <w:p w14:paraId="70292897" w14:textId="77777777" w:rsidR="00B34FEA" w:rsidRPr="009079F8" w:rsidRDefault="00B34FEA" w:rsidP="00B34FEA">
            <w:pPr>
              <w:pStyle w:val="pqiTabBody"/>
            </w:pPr>
            <w:r>
              <w:t>Wartość musi być większa od zera i musi być równa lub mniejsza od masy brutto.</w:t>
            </w:r>
          </w:p>
        </w:tc>
        <w:tc>
          <w:tcPr>
            <w:tcW w:w="4575" w:type="dxa"/>
            <w:gridSpan w:val="2"/>
          </w:tcPr>
          <w:p w14:paraId="760724C9" w14:textId="77777777" w:rsidR="00B34FEA" w:rsidRPr="009079F8" w:rsidRDefault="00B34FEA" w:rsidP="00B34FEA">
            <w:pPr>
              <w:pStyle w:val="pqiTabBody"/>
            </w:pPr>
            <w:r w:rsidRPr="009079F8">
              <w:t xml:space="preserve">Należy podać masę wyrobów akcyzowych bez opakowania </w:t>
            </w:r>
            <w:r>
              <w:t xml:space="preserve">w kilogramach </w:t>
            </w:r>
            <w:r w:rsidRPr="009079F8">
              <w:t xml:space="preserve">(w przypadku alkoholu i napojów alkoholowych, </w:t>
            </w:r>
            <w:r>
              <w:t>wyrob</w:t>
            </w:r>
            <w:r w:rsidRPr="009079F8">
              <w:t>ów energetycznych i w przypadku wszystkich wyrobów tytoniowych poza papierosami).</w:t>
            </w:r>
          </w:p>
        </w:tc>
        <w:tc>
          <w:tcPr>
            <w:tcW w:w="1877" w:type="dxa"/>
            <w:gridSpan w:val="5"/>
          </w:tcPr>
          <w:p w14:paraId="0B1B1DA5" w14:textId="77777777" w:rsidR="00B34FEA" w:rsidRPr="009079F8" w:rsidRDefault="00B34FEA" w:rsidP="00B34FEA">
            <w:pPr>
              <w:pStyle w:val="pqiTabBody"/>
            </w:pPr>
            <w:r w:rsidRPr="009079F8">
              <w:t>n..15,2</w:t>
            </w:r>
          </w:p>
        </w:tc>
      </w:tr>
      <w:tr w:rsidR="00B34FEA" w:rsidRPr="009079F8" w14:paraId="7F0168E0" w14:textId="77777777" w:rsidTr="00F23355">
        <w:tc>
          <w:tcPr>
            <w:tcW w:w="394" w:type="dxa"/>
          </w:tcPr>
          <w:p w14:paraId="685398FC" w14:textId="77777777" w:rsidR="00B34FEA" w:rsidRPr="009079F8" w:rsidRDefault="00B34FEA" w:rsidP="00B34FEA">
            <w:pPr>
              <w:pStyle w:val="pqiTabBody"/>
              <w:rPr>
                <w:b/>
              </w:rPr>
            </w:pPr>
          </w:p>
        </w:tc>
        <w:tc>
          <w:tcPr>
            <w:tcW w:w="406" w:type="dxa"/>
            <w:gridSpan w:val="2"/>
          </w:tcPr>
          <w:p w14:paraId="6A20F335" w14:textId="77777777" w:rsidR="00B34FEA" w:rsidRPr="009079F8" w:rsidRDefault="00B34FEA" w:rsidP="00B34FEA">
            <w:pPr>
              <w:pStyle w:val="pqiTabBody"/>
              <w:rPr>
                <w:i/>
              </w:rPr>
            </w:pPr>
            <w:r>
              <w:rPr>
                <w:i/>
              </w:rPr>
              <w:t>g</w:t>
            </w:r>
          </w:p>
        </w:tc>
        <w:tc>
          <w:tcPr>
            <w:tcW w:w="3577" w:type="dxa"/>
            <w:gridSpan w:val="3"/>
          </w:tcPr>
          <w:p w14:paraId="0D1F152B" w14:textId="77777777" w:rsidR="00B34FEA" w:rsidRDefault="00B34FEA" w:rsidP="00B34FEA">
            <w:pPr>
              <w:pStyle w:val="pqiTabBody"/>
            </w:pPr>
            <w:r w:rsidRPr="009079F8">
              <w:t>Zawartość alkoholu</w:t>
            </w:r>
          </w:p>
          <w:p w14:paraId="7C7BCF16" w14:textId="77777777" w:rsidR="00B34FEA" w:rsidRPr="009079F8" w:rsidRDefault="00C90B31" w:rsidP="00B34FEA">
            <w:pPr>
              <w:pStyle w:val="pqiTabBody"/>
            </w:pPr>
            <w:r w:rsidRPr="00C90B31">
              <w:rPr>
                <w:rFonts w:ascii="Courier New" w:hAnsi="Courier New" w:cs="Courier New"/>
                <w:noProof/>
                <w:color w:val="0000FF"/>
              </w:rPr>
              <w:t>AlcoholicStrengthByVolumeInPercentage</w:t>
            </w:r>
          </w:p>
        </w:tc>
        <w:tc>
          <w:tcPr>
            <w:tcW w:w="391" w:type="dxa"/>
          </w:tcPr>
          <w:p w14:paraId="34C46F3C" w14:textId="77777777" w:rsidR="00B34FEA" w:rsidRPr="009079F8" w:rsidRDefault="00B34FEA" w:rsidP="00B34FEA">
            <w:pPr>
              <w:pStyle w:val="pqiTabBody"/>
            </w:pPr>
            <w:r w:rsidRPr="009079F8">
              <w:t>C</w:t>
            </w:r>
          </w:p>
        </w:tc>
        <w:tc>
          <w:tcPr>
            <w:tcW w:w="2071" w:type="dxa"/>
            <w:gridSpan w:val="5"/>
          </w:tcPr>
          <w:p w14:paraId="6EEC2E88" w14:textId="77777777" w:rsidR="00B34FEA" w:rsidRDefault="00B34FEA" w:rsidP="00B34FEA">
            <w:pPr>
              <w:pStyle w:val="pqiTabBody"/>
            </w:pPr>
            <w:r w:rsidRPr="009079F8">
              <w:t>„R”, jeżeli ma zastosowanie do danego wyrobu akcyzowego</w:t>
            </w:r>
            <w:r>
              <w:t>– patrz wartości słownika „Wyroby akcyzowe (</w:t>
            </w:r>
            <w:proofErr w:type="spellStart"/>
            <w:r>
              <w:t>Excise</w:t>
            </w:r>
            <w:proofErr w:type="spellEnd"/>
            <w:r>
              <w:t xml:space="preserve"> products)”, oraz w polu 17b jest </w:t>
            </w:r>
            <w:r>
              <w:lastRenderedPageBreak/>
              <w:t>wartość inna niż B000.</w:t>
            </w:r>
          </w:p>
          <w:p w14:paraId="75C1FA29" w14:textId="77777777" w:rsidR="00B34FEA" w:rsidRDefault="00B34FEA" w:rsidP="00B34FEA">
            <w:pPr>
              <w:pStyle w:val="pqiTabBody"/>
            </w:pPr>
            <w:r w:rsidRPr="009079F8">
              <w:t>„</w:t>
            </w:r>
            <w:r>
              <w:t>O</w:t>
            </w:r>
            <w:r w:rsidRPr="009079F8">
              <w:t>”, jeżeli ma zastosowanie do danego wyrobu akcyzowego</w:t>
            </w:r>
            <w:r>
              <w:t>– patrz wartości słownika „Wyroby akcyzowe (</w:t>
            </w:r>
            <w:proofErr w:type="spellStart"/>
            <w:r>
              <w:t>Excise</w:t>
            </w:r>
            <w:proofErr w:type="spellEnd"/>
            <w:r>
              <w:t xml:space="preserve"> products)”, oraz w polu 17b jest wartość B000.</w:t>
            </w:r>
          </w:p>
          <w:p w14:paraId="2DA6E052" w14:textId="77777777" w:rsidR="00B34FEA" w:rsidRDefault="00B34FEA" w:rsidP="00B34FEA">
            <w:pPr>
              <w:pStyle w:val="pqiTabBody"/>
            </w:pPr>
            <w:r>
              <w:t>W pozostałych przypadkach nie stosuje się.</w:t>
            </w:r>
          </w:p>
          <w:p w14:paraId="75F87324" w14:textId="77777777" w:rsidR="00B34FEA" w:rsidRPr="009079F8" w:rsidRDefault="00B34FEA" w:rsidP="00B34FEA">
            <w:pPr>
              <w:pStyle w:val="pqiTabBody"/>
            </w:pPr>
            <w:r>
              <w:t xml:space="preserve">Jeżeli stopień Plato ma </w:t>
            </w:r>
            <w:r w:rsidRPr="009079F8">
              <w:t>zastosowanie do danego wyrobu akcyzowego</w:t>
            </w:r>
            <w:r>
              <w:t xml:space="preserve"> – patrz wartości słownika „Wyroby akcyzowe (</w:t>
            </w:r>
            <w:proofErr w:type="spellStart"/>
            <w:r>
              <w:t>Excise</w:t>
            </w:r>
            <w:proofErr w:type="spellEnd"/>
            <w:r>
              <w:t xml:space="preserve"> products)”, to musi być podana co najmniej wartość jednego z pól z</w:t>
            </w:r>
            <w:r w:rsidRPr="009079F8">
              <w:t>awartość alkoholu</w:t>
            </w:r>
            <w:r>
              <w:t xml:space="preserve"> </w:t>
            </w:r>
            <w:r>
              <w:lastRenderedPageBreak/>
              <w:t>(17g) lub stopień Plato (17h).</w:t>
            </w:r>
          </w:p>
        </w:tc>
        <w:tc>
          <w:tcPr>
            <w:tcW w:w="4575" w:type="dxa"/>
            <w:gridSpan w:val="2"/>
          </w:tcPr>
          <w:p w14:paraId="5766259C" w14:textId="77777777" w:rsidR="00B34FEA" w:rsidRPr="009079F8" w:rsidRDefault="00B34FEA" w:rsidP="00B34FEA">
            <w:pPr>
              <w:pStyle w:val="pqiTabBody"/>
            </w:pPr>
            <w:r w:rsidRPr="009079F8">
              <w:lastRenderedPageBreak/>
              <w:t xml:space="preserve">Należy podać zawartość alkoholu (procentową zawartość objętościową w temperaturze </w:t>
            </w:r>
            <w:smartTag w:uri="urn:schemas-microsoft-com:office:smarttags" w:element="metricconverter">
              <w:smartTagPr>
                <w:attr w:name="ProductID" w:val="20ﾰC"/>
              </w:smartTagPr>
              <w:r w:rsidRPr="009079F8">
                <w:t>20°C</w:t>
              </w:r>
            </w:smartTag>
            <w:r w:rsidRPr="009079F8">
              <w:t>)</w:t>
            </w:r>
            <w:r>
              <w:t xml:space="preserve"> jeśli jest wymagana. Wartość musi zawierać się w przedziale od 0,5 do 100.</w:t>
            </w:r>
          </w:p>
        </w:tc>
        <w:tc>
          <w:tcPr>
            <w:tcW w:w="1877" w:type="dxa"/>
            <w:gridSpan w:val="5"/>
          </w:tcPr>
          <w:p w14:paraId="04BDC37E" w14:textId="77777777" w:rsidR="00B34FEA" w:rsidRPr="009079F8" w:rsidRDefault="00B34FEA" w:rsidP="00B34FEA">
            <w:pPr>
              <w:pStyle w:val="pqiTabBody"/>
            </w:pPr>
            <w:r w:rsidRPr="009079F8">
              <w:t>n..5,2</w:t>
            </w:r>
          </w:p>
        </w:tc>
      </w:tr>
      <w:tr w:rsidR="00C11AAF" w:rsidRPr="009079F8" w14:paraId="64F24267" w14:textId="77777777" w:rsidTr="00F23355">
        <w:tc>
          <w:tcPr>
            <w:tcW w:w="394" w:type="dxa"/>
          </w:tcPr>
          <w:p w14:paraId="74214ABD" w14:textId="77777777" w:rsidR="00C11AAF" w:rsidRPr="009079F8" w:rsidRDefault="00C11AAF" w:rsidP="00F23355">
            <w:pPr>
              <w:pStyle w:val="pqiTabBody"/>
              <w:rPr>
                <w:b/>
              </w:rPr>
            </w:pPr>
          </w:p>
        </w:tc>
        <w:tc>
          <w:tcPr>
            <w:tcW w:w="406" w:type="dxa"/>
            <w:gridSpan w:val="2"/>
          </w:tcPr>
          <w:p w14:paraId="3C3D2E1F" w14:textId="77777777" w:rsidR="00C11AAF" w:rsidRPr="009079F8" w:rsidRDefault="00C11AAF" w:rsidP="00F23355">
            <w:pPr>
              <w:pStyle w:val="pqiTabBody"/>
              <w:rPr>
                <w:i/>
              </w:rPr>
            </w:pPr>
            <w:r>
              <w:rPr>
                <w:i/>
              </w:rPr>
              <w:t>h</w:t>
            </w:r>
          </w:p>
        </w:tc>
        <w:tc>
          <w:tcPr>
            <w:tcW w:w="3577" w:type="dxa"/>
            <w:gridSpan w:val="3"/>
          </w:tcPr>
          <w:p w14:paraId="121F1FAD" w14:textId="77777777" w:rsidR="00C11AAF" w:rsidRDefault="00C11AAF" w:rsidP="00F23355">
            <w:pPr>
              <w:pStyle w:val="pqiTabBody"/>
            </w:pPr>
            <w:r w:rsidRPr="009079F8">
              <w:t>Stopień Plato</w:t>
            </w:r>
          </w:p>
          <w:p w14:paraId="4F0EDD1B" w14:textId="77777777" w:rsidR="00C11AAF" w:rsidRPr="009079F8" w:rsidRDefault="00C11AAF" w:rsidP="00F23355">
            <w:pPr>
              <w:pStyle w:val="pqiTabBody"/>
            </w:pPr>
            <w:r>
              <w:rPr>
                <w:rFonts w:ascii="Courier New" w:hAnsi="Courier New" w:cs="Courier New"/>
                <w:noProof/>
                <w:color w:val="0000FF"/>
              </w:rPr>
              <w:t>DegreePlato</w:t>
            </w:r>
          </w:p>
        </w:tc>
        <w:tc>
          <w:tcPr>
            <w:tcW w:w="391" w:type="dxa"/>
          </w:tcPr>
          <w:p w14:paraId="08452390" w14:textId="77777777" w:rsidR="00C11AAF" w:rsidRPr="009079F8" w:rsidRDefault="00C11AAF" w:rsidP="00F23355">
            <w:pPr>
              <w:pStyle w:val="pqiTabBody"/>
            </w:pPr>
            <w:r w:rsidRPr="009079F8">
              <w:t>D</w:t>
            </w:r>
          </w:p>
        </w:tc>
        <w:tc>
          <w:tcPr>
            <w:tcW w:w="2071" w:type="dxa"/>
            <w:gridSpan w:val="5"/>
          </w:tcPr>
          <w:p w14:paraId="5F71FB1D" w14:textId="77777777" w:rsidR="00C11AAF" w:rsidRDefault="00C11AAF" w:rsidP="00F23355">
            <w:pPr>
              <w:pStyle w:val="pqiTabBody"/>
            </w:pPr>
            <w:r w:rsidRPr="009079F8">
              <w:t xml:space="preserve">„R”, jeżeli </w:t>
            </w:r>
            <w:r>
              <w:t>w polu 17b podano wartość „B000”.</w:t>
            </w:r>
          </w:p>
          <w:p w14:paraId="32BB8365" w14:textId="77777777" w:rsidR="00C11AAF" w:rsidRDefault="00C11AAF" w:rsidP="00F23355">
            <w:pPr>
              <w:pStyle w:val="pqiTabBody"/>
            </w:pPr>
            <w:r>
              <w:t xml:space="preserve">„O” </w:t>
            </w:r>
            <w:r w:rsidRPr="009079F8">
              <w:t>jeżeli ma zastosowanie do danego wyrobu akcyzowego</w:t>
            </w:r>
            <w:r>
              <w:t xml:space="preserve"> innego niż „B000” – patrz wartości słownika „Wyroby akcyzowe (</w:t>
            </w:r>
            <w:proofErr w:type="spellStart"/>
            <w:r>
              <w:t>Excise</w:t>
            </w:r>
            <w:proofErr w:type="spellEnd"/>
            <w:r>
              <w:t xml:space="preserve"> products)”.</w:t>
            </w:r>
          </w:p>
          <w:p w14:paraId="5EAC76D5" w14:textId="77777777" w:rsidR="00C11AAF" w:rsidRDefault="00C11AAF" w:rsidP="00F23355">
            <w:pPr>
              <w:pStyle w:val="pqiTabBody"/>
            </w:pPr>
            <w:r>
              <w:t>W pozostałych przypadkach nie stosuje się.</w:t>
            </w:r>
          </w:p>
          <w:p w14:paraId="1957AB9D" w14:textId="77777777" w:rsidR="00C11AAF" w:rsidRPr="009079F8" w:rsidRDefault="00C11AAF" w:rsidP="00F23355">
            <w:pPr>
              <w:pStyle w:val="pqiTabBody"/>
            </w:pPr>
            <w:r>
              <w:t xml:space="preserve">Jeżeli stopień Plato ma </w:t>
            </w:r>
            <w:r w:rsidRPr="009079F8">
              <w:t>zastosowanie do danego wyrobu akcyzowego</w:t>
            </w:r>
            <w:r>
              <w:t xml:space="preserve"> – patrz wartości słownika „Wyroby akcyzowe (</w:t>
            </w:r>
            <w:proofErr w:type="spellStart"/>
            <w:r>
              <w:t>Excise</w:t>
            </w:r>
            <w:proofErr w:type="spellEnd"/>
            <w:r>
              <w:t xml:space="preserve"> products)”, to musi być podana co najmniej wartość </w:t>
            </w:r>
            <w:r>
              <w:lastRenderedPageBreak/>
              <w:t>jednego z pól z</w:t>
            </w:r>
            <w:r w:rsidRPr="009079F8">
              <w:t>awartość alkoholu</w:t>
            </w:r>
            <w:r>
              <w:t xml:space="preserve"> (17g) lub stopień Plato (17h).</w:t>
            </w:r>
          </w:p>
        </w:tc>
        <w:tc>
          <w:tcPr>
            <w:tcW w:w="4575" w:type="dxa"/>
            <w:gridSpan w:val="2"/>
          </w:tcPr>
          <w:p w14:paraId="535F5E88" w14:textId="77777777" w:rsidR="00C11AAF" w:rsidRPr="009079F8" w:rsidRDefault="0013652D" w:rsidP="00F23355">
            <w:pPr>
              <w:pStyle w:val="pqiTabBody"/>
            </w:pPr>
            <w:r>
              <w:lastRenderedPageBreak/>
              <w:t>Wartość musi być większa od zera.</w:t>
            </w:r>
          </w:p>
        </w:tc>
        <w:tc>
          <w:tcPr>
            <w:tcW w:w="1877" w:type="dxa"/>
            <w:gridSpan w:val="5"/>
          </w:tcPr>
          <w:p w14:paraId="0CBA5F9A" w14:textId="77777777" w:rsidR="00C11AAF" w:rsidRPr="009079F8" w:rsidRDefault="00C11AAF" w:rsidP="00F23355">
            <w:pPr>
              <w:pStyle w:val="pqiTabBody"/>
            </w:pPr>
            <w:r w:rsidRPr="009079F8">
              <w:t>n..5,2</w:t>
            </w:r>
          </w:p>
        </w:tc>
      </w:tr>
      <w:tr w:rsidR="00C11AAF" w:rsidRPr="009079F8" w14:paraId="43EF2853" w14:textId="77777777" w:rsidTr="00F23355">
        <w:tc>
          <w:tcPr>
            <w:tcW w:w="394" w:type="dxa"/>
          </w:tcPr>
          <w:p w14:paraId="3CEA50BF" w14:textId="77777777" w:rsidR="00C11AAF" w:rsidRPr="009079F8" w:rsidRDefault="00C11AAF" w:rsidP="00F23355">
            <w:pPr>
              <w:pStyle w:val="pqiTabBody"/>
              <w:rPr>
                <w:b/>
              </w:rPr>
            </w:pPr>
          </w:p>
        </w:tc>
        <w:tc>
          <w:tcPr>
            <w:tcW w:w="406" w:type="dxa"/>
            <w:gridSpan w:val="2"/>
          </w:tcPr>
          <w:p w14:paraId="04287560" w14:textId="77777777" w:rsidR="00C11AAF" w:rsidRPr="009079F8" w:rsidRDefault="00C11AAF" w:rsidP="00F23355">
            <w:pPr>
              <w:pStyle w:val="pqiTabBody"/>
              <w:rPr>
                <w:i/>
              </w:rPr>
            </w:pPr>
            <w:r>
              <w:rPr>
                <w:i/>
              </w:rPr>
              <w:t>i</w:t>
            </w:r>
          </w:p>
        </w:tc>
        <w:tc>
          <w:tcPr>
            <w:tcW w:w="3577" w:type="dxa"/>
            <w:gridSpan w:val="3"/>
          </w:tcPr>
          <w:p w14:paraId="1F2B8A04" w14:textId="77777777" w:rsidR="00C11AAF" w:rsidRDefault="00C11AAF" w:rsidP="00F23355">
            <w:pPr>
              <w:pStyle w:val="pqiTabBody"/>
            </w:pPr>
            <w:r>
              <w:t>Znaki akcyzy</w:t>
            </w:r>
          </w:p>
          <w:p w14:paraId="645A8063" w14:textId="77777777" w:rsidR="00C11AAF" w:rsidRPr="009079F8" w:rsidRDefault="00C11AAF" w:rsidP="00F23355">
            <w:pPr>
              <w:pStyle w:val="pqiTabBody"/>
            </w:pPr>
            <w:r>
              <w:rPr>
                <w:rFonts w:ascii="Courier New" w:hAnsi="Courier New" w:cs="Courier New"/>
                <w:noProof/>
                <w:color w:val="0000FF"/>
              </w:rPr>
              <w:t>FiscalMark</w:t>
            </w:r>
          </w:p>
        </w:tc>
        <w:tc>
          <w:tcPr>
            <w:tcW w:w="391" w:type="dxa"/>
          </w:tcPr>
          <w:p w14:paraId="7EFC33FF" w14:textId="77777777" w:rsidR="00C11AAF" w:rsidRPr="009079F8" w:rsidRDefault="00C11AAF" w:rsidP="00F23355">
            <w:pPr>
              <w:pStyle w:val="pqiTabBody"/>
            </w:pPr>
            <w:r w:rsidRPr="009079F8">
              <w:t>O</w:t>
            </w:r>
          </w:p>
        </w:tc>
        <w:tc>
          <w:tcPr>
            <w:tcW w:w="2071" w:type="dxa"/>
            <w:gridSpan w:val="5"/>
          </w:tcPr>
          <w:p w14:paraId="2C63BC44" w14:textId="77777777" w:rsidR="00C11AAF" w:rsidRPr="009079F8" w:rsidRDefault="00C11AAF" w:rsidP="00F23355">
            <w:pPr>
              <w:pStyle w:val="pqiTabBody"/>
            </w:pPr>
          </w:p>
        </w:tc>
        <w:tc>
          <w:tcPr>
            <w:tcW w:w="4575" w:type="dxa"/>
            <w:gridSpan w:val="2"/>
          </w:tcPr>
          <w:p w14:paraId="093A55A6" w14:textId="77777777" w:rsidR="00C11AAF" w:rsidRPr="009079F8" w:rsidRDefault="00C11AAF" w:rsidP="00F23355">
            <w:pPr>
              <w:pStyle w:val="pqiTabBody"/>
            </w:pPr>
            <w:r w:rsidRPr="009079F8">
              <w:t xml:space="preserve">Należy podać wszelkie dodatkowe informacje dotyczące </w:t>
            </w:r>
            <w:r>
              <w:t>znaków akcyzy</w:t>
            </w:r>
            <w:r w:rsidRPr="009079F8">
              <w:t xml:space="preserve"> wymaganych przez państwo członkowskie przeznaczenia.</w:t>
            </w:r>
          </w:p>
        </w:tc>
        <w:tc>
          <w:tcPr>
            <w:tcW w:w="1877" w:type="dxa"/>
            <w:gridSpan w:val="5"/>
          </w:tcPr>
          <w:p w14:paraId="1DF465B9" w14:textId="77777777" w:rsidR="00C11AAF" w:rsidRPr="009079F8" w:rsidRDefault="00C11AAF" w:rsidP="00F23355">
            <w:pPr>
              <w:pStyle w:val="pqiTabBody"/>
            </w:pPr>
            <w:r w:rsidRPr="009079F8">
              <w:t>an..350</w:t>
            </w:r>
          </w:p>
        </w:tc>
      </w:tr>
      <w:tr w:rsidR="00C11AAF" w:rsidRPr="009079F8" w14:paraId="52E9D404" w14:textId="77777777" w:rsidTr="00F23355">
        <w:tc>
          <w:tcPr>
            <w:tcW w:w="800" w:type="dxa"/>
            <w:gridSpan w:val="3"/>
          </w:tcPr>
          <w:p w14:paraId="48EAC1E2" w14:textId="77777777" w:rsidR="00C11AAF" w:rsidRPr="009079F8" w:rsidRDefault="00C11AAF" w:rsidP="00F23355">
            <w:pPr>
              <w:pStyle w:val="pqiTabBody"/>
              <w:rPr>
                <w:i/>
              </w:rPr>
            </w:pPr>
          </w:p>
        </w:tc>
        <w:tc>
          <w:tcPr>
            <w:tcW w:w="3577" w:type="dxa"/>
            <w:gridSpan w:val="3"/>
          </w:tcPr>
          <w:p w14:paraId="711CCABF" w14:textId="77777777" w:rsidR="00C11AAF" w:rsidRDefault="00C11AAF" w:rsidP="00F23355">
            <w:pPr>
              <w:pStyle w:val="pqiTabBody"/>
            </w:pPr>
            <w:r>
              <w:t>JĘZYK ELEMENTU</w:t>
            </w:r>
            <w:r w:rsidRPr="009079F8">
              <w:t xml:space="preserve"> </w:t>
            </w:r>
          </w:p>
          <w:p w14:paraId="789B04CF" w14:textId="77777777" w:rsidR="00C11AAF" w:rsidRPr="009079F8" w:rsidRDefault="00C11AAF" w:rsidP="00F23355">
            <w:pPr>
              <w:pStyle w:val="pqiTabBody"/>
            </w:pPr>
            <w:r>
              <w:rPr>
                <w:rFonts w:ascii="Courier New" w:hAnsi="Courier New" w:cs="Courier New"/>
                <w:noProof/>
                <w:color w:val="0000FF"/>
              </w:rPr>
              <w:t>@language</w:t>
            </w:r>
          </w:p>
        </w:tc>
        <w:tc>
          <w:tcPr>
            <w:tcW w:w="391" w:type="dxa"/>
          </w:tcPr>
          <w:p w14:paraId="6E146A1D" w14:textId="77777777" w:rsidR="00C11AAF" w:rsidRPr="009079F8" w:rsidRDefault="00C11AAF" w:rsidP="00F23355">
            <w:pPr>
              <w:pStyle w:val="pqiTabBody"/>
            </w:pPr>
            <w:r>
              <w:t>D</w:t>
            </w:r>
          </w:p>
        </w:tc>
        <w:tc>
          <w:tcPr>
            <w:tcW w:w="2071" w:type="dxa"/>
            <w:gridSpan w:val="5"/>
          </w:tcPr>
          <w:p w14:paraId="2037D08D" w14:textId="77777777" w:rsidR="00C11AAF" w:rsidRPr="009079F8" w:rsidRDefault="00C11AAF" w:rsidP="00F23355">
            <w:pPr>
              <w:pStyle w:val="pqiTabBody"/>
            </w:pPr>
            <w:r w:rsidRPr="009079F8">
              <w:t>„R”, jeżeli stosuje się pole tekstowe</w:t>
            </w:r>
            <w:r>
              <w:t xml:space="preserve"> 17i</w:t>
            </w:r>
            <w:r w:rsidRPr="009079F8">
              <w:t>.</w:t>
            </w:r>
          </w:p>
        </w:tc>
        <w:tc>
          <w:tcPr>
            <w:tcW w:w="4575" w:type="dxa"/>
            <w:gridSpan w:val="2"/>
          </w:tcPr>
          <w:p w14:paraId="184867FF" w14:textId="77777777" w:rsidR="00C11AAF" w:rsidRDefault="00C11AAF" w:rsidP="00F23355">
            <w:pPr>
              <w:pStyle w:val="pqiTabBody"/>
            </w:pPr>
            <w:r>
              <w:t>Atrybut.</w:t>
            </w:r>
          </w:p>
          <w:p w14:paraId="2CCA7303" w14:textId="77777777" w:rsidR="00C11AAF"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877" w:type="dxa"/>
            <w:gridSpan w:val="5"/>
          </w:tcPr>
          <w:p w14:paraId="6DAAF79A" w14:textId="77777777" w:rsidR="00C11AAF" w:rsidRPr="009079F8" w:rsidRDefault="00C11AAF" w:rsidP="00F23355">
            <w:pPr>
              <w:pStyle w:val="pqiTabBody"/>
            </w:pPr>
            <w:r w:rsidRPr="009079F8">
              <w:t>a2</w:t>
            </w:r>
          </w:p>
        </w:tc>
      </w:tr>
      <w:tr w:rsidR="00C11AAF" w:rsidRPr="009079F8" w14:paraId="2044675F" w14:textId="77777777" w:rsidTr="00F23355">
        <w:tc>
          <w:tcPr>
            <w:tcW w:w="394" w:type="dxa"/>
          </w:tcPr>
          <w:p w14:paraId="6F778E11" w14:textId="77777777" w:rsidR="00C11AAF" w:rsidRPr="009079F8" w:rsidRDefault="00C11AAF" w:rsidP="00F23355">
            <w:pPr>
              <w:pStyle w:val="pqiTabBody"/>
              <w:rPr>
                <w:b/>
              </w:rPr>
            </w:pPr>
          </w:p>
        </w:tc>
        <w:tc>
          <w:tcPr>
            <w:tcW w:w="406" w:type="dxa"/>
            <w:gridSpan w:val="2"/>
          </w:tcPr>
          <w:p w14:paraId="5892229A" w14:textId="77777777" w:rsidR="00C11AAF" w:rsidRPr="009079F8" w:rsidRDefault="00C11AAF" w:rsidP="00F23355">
            <w:pPr>
              <w:pStyle w:val="pqiTabBody"/>
              <w:rPr>
                <w:i/>
              </w:rPr>
            </w:pPr>
            <w:r>
              <w:rPr>
                <w:i/>
              </w:rPr>
              <w:t>j</w:t>
            </w:r>
          </w:p>
        </w:tc>
        <w:tc>
          <w:tcPr>
            <w:tcW w:w="3577" w:type="dxa"/>
            <w:gridSpan w:val="3"/>
          </w:tcPr>
          <w:p w14:paraId="794654AB" w14:textId="77777777" w:rsidR="00C11AAF" w:rsidRDefault="00C11AAF" w:rsidP="00F23355">
            <w:pPr>
              <w:pStyle w:val="pqiTabBody"/>
            </w:pPr>
            <w:r>
              <w:t>Znak akcyzy</w:t>
            </w:r>
          </w:p>
          <w:p w14:paraId="1A2B2573" w14:textId="77777777" w:rsidR="00C11AAF" w:rsidRPr="009079F8" w:rsidRDefault="00C11AAF" w:rsidP="00F23355">
            <w:pPr>
              <w:pStyle w:val="pqiTabBody"/>
            </w:pPr>
            <w:r>
              <w:rPr>
                <w:rFonts w:ascii="Courier New" w:hAnsi="Courier New" w:cs="Courier New"/>
                <w:noProof/>
                <w:color w:val="0000FF"/>
              </w:rPr>
              <w:t>FiscalMarkUsedFlag</w:t>
            </w:r>
          </w:p>
        </w:tc>
        <w:tc>
          <w:tcPr>
            <w:tcW w:w="391" w:type="dxa"/>
          </w:tcPr>
          <w:p w14:paraId="0448740A" w14:textId="77777777" w:rsidR="00C11AAF" w:rsidRPr="009079F8" w:rsidRDefault="00C11AAF" w:rsidP="00F23355">
            <w:pPr>
              <w:pStyle w:val="pqiTabBody"/>
            </w:pPr>
            <w:r w:rsidRPr="009079F8">
              <w:t>D</w:t>
            </w:r>
          </w:p>
        </w:tc>
        <w:tc>
          <w:tcPr>
            <w:tcW w:w="2071" w:type="dxa"/>
            <w:gridSpan w:val="5"/>
          </w:tcPr>
          <w:p w14:paraId="6A984D24" w14:textId="77777777" w:rsidR="00C11AAF" w:rsidRDefault="00C11AAF" w:rsidP="00F23355">
            <w:pPr>
              <w:pStyle w:val="pqiTabBody"/>
            </w:pPr>
            <w:r w:rsidRPr="009079F8">
              <w:t xml:space="preserve">„R”, jeżeli </w:t>
            </w:r>
            <w:r>
              <w:t>w polu 17b podano wartość „T200”, „T400”, „T500”.</w:t>
            </w:r>
          </w:p>
          <w:p w14:paraId="6FD4500B" w14:textId="77777777" w:rsidR="00C11AAF" w:rsidRDefault="00C11AAF" w:rsidP="00F23355">
            <w:pPr>
              <w:pStyle w:val="pqiTabBody"/>
            </w:pPr>
            <w:r>
              <w:t xml:space="preserve">Dla pozostałych wartości z pola 17b </w:t>
            </w:r>
            <w:r w:rsidRPr="009079F8">
              <w:t xml:space="preserve">„R”, jeżeli stosuje się </w:t>
            </w:r>
            <w:r>
              <w:t>znaki akcyzy</w:t>
            </w:r>
            <w:r w:rsidRPr="009079F8">
              <w:t>.</w:t>
            </w:r>
          </w:p>
          <w:p w14:paraId="3F0F9A66" w14:textId="77777777" w:rsidR="00C11AAF" w:rsidRPr="009079F8" w:rsidRDefault="00C11AAF" w:rsidP="00F23355">
            <w:pPr>
              <w:pStyle w:val="pqiTabBody"/>
            </w:pPr>
            <w:r>
              <w:t>W pozostałych przypadkach nie stosuje się.</w:t>
            </w:r>
          </w:p>
        </w:tc>
        <w:tc>
          <w:tcPr>
            <w:tcW w:w="4575" w:type="dxa"/>
            <w:gridSpan w:val="2"/>
          </w:tcPr>
          <w:p w14:paraId="54A3242E" w14:textId="77777777" w:rsidR="00C11AAF" w:rsidRPr="009079F8" w:rsidRDefault="00C11AAF" w:rsidP="00F23355">
            <w:pPr>
              <w:pStyle w:val="pqiTabBody"/>
            </w:pPr>
            <w:r w:rsidRPr="009079F8">
              <w:t xml:space="preserve">Należy podać „1”, jeżeli wyroby zawierają </w:t>
            </w:r>
            <w:r>
              <w:t>znaki akcyzy</w:t>
            </w:r>
            <w:r w:rsidRPr="009079F8">
              <w:t xml:space="preserve"> lub są nimi opatrzone lub „0”, jeżeli nie zawierają </w:t>
            </w:r>
            <w:r>
              <w:t>znaków akcyzy</w:t>
            </w:r>
            <w:r w:rsidRPr="009079F8">
              <w:t xml:space="preserve"> lub nie są nimi opatrzone.</w:t>
            </w:r>
          </w:p>
        </w:tc>
        <w:tc>
          <w:tcPr>
            <w:tcW w:w="1877" w:type="dxa"/>
            <w:gridSpan w:val="5"/>
          </w:tcPr>
          <w:p w14:paraId="11AFCC7C" w14:textId="77777777" w:rsidR="00C11AAF" w:rsidRPr="009079F8" w:rsidRDefault="00C11AAF" w:rsidP="00F23355">
            <w:pPr>
              <w:pStyle w:val="pqiTabBody"/>
            </w:pPr>
            <w:r w:rsidRPr="009079F8">
              <w:t>n1</w:t>
            </w:r>
          </w:p>
        </w:tc>
      </w:tr>
      <w:tr w:rsidR="00C11AAF" w:rsidRPr="009079F8" w14:paraId="26404C9C" w14:textId="77777777" w:rsidTr="00F23355">
        <w:tc>
          <w:tcPr>
            <w:tcW w:w="394" w:type="dxa"/>
          </w:tcPr>
          <w:p w14:paraId="7B3E756F" w14:textId="77777777" w:rsidR="00C11AAF" w:rsidRPr="009079F8" w:rsidRDefault="00C11AAF" w:rsidP="00F23355">
            <w:pPr>
              <w:pStyle w:val="pqiTabBody"/>
              <w:rPr>
                <w:b/>
              </w:rPr>
            </w:pPr>
          </w:p>
        </w:tc>
        <w:tc>
          <w:tcPr>
            <w:tcW w:w="406" w:type="dxa"/>
            <w:gridSpan w:val="2"/>
          </w:tcPr>
          <w:p w14:paraId="262C1FEF" w14:textId="77777777" w:rsidR="00C11AAF" w:rsidRPr="009079F8" w:rsidRDefault="00C11AAF" w:rsidP="00F23355">
            <w:pPr>
              <w:pStyle w:val="pqiTabBody"/>
              <w:rPr>
                <w:i/>
              </w:rPr>
            </w:pPr>
            <w:r>
              <w:rPr>
                <w:i/>
              </w:rPr>
              <w:t>k</w:t>
            </w:r>
          </w:p>
        </w:tc>
        <w:tc>
          <w:tcPr>
            <w:tcW w:w="3577" w:type="dxa"/>
            <w:gridSpan w:val="3"/>
          </w:tcPr>
          <w:p w14:paraId="05D1CA00" w14:textId="77777777" w:rsidR="00C11AAF" w:rsidRDefault="00C11AAF" w:rsidP="00F23355">
            <w:pPr>
              <w:pStyle w:val="pqiTabBody"/>
            </w:pPr>
            <w:r>
              <w:t>Miejsce</w:t>
            </w:r>
            <w:r w:rsidRPr="009079F8">
              <w:t xml:space="preserve"> pochodzenia</w:t>
            </w:r>
          </w:p>
          <w:p w14:paraId="5C3F21FD" w14:textId="77777777" w:rsidR="00C11AAF" w:rsidRPr="009079F8" w:rsidRDefault="00C11AAF" w:rsidP="00F23355">
            <w:pPr>
              <w:pStyle w:val="pqiTabBody"/>
            </w:pPr>
            <w:r>
              <w:rPr>
                <w:rFonts w:ascii="Courier New" w:hAnsi="Courier New" w:cs="Courier New"/>
                <w:noProof/>
                <w:color w:val="0000FF"/>
              </w:rPr>
              <w:t>DesignationOfOrigin</w:t>
            </w:r>
          </w:p>
        </w:tc>
        <w:tc>
          <w:tcPr>
            <w:tcW w:w="391" w:type="dxa"/>
          </w:tcPr>
          <w:p w14:paraId="7D07C564" w14:textId="77777777" w:rsidR="00C11AAF" w:rsidRPr="009079F8" w:rsidRDefault="00C11AAF" w:rsidP="00F23355">
            <w:pPr>
              <w:pStyle w:val="pqiTabBody"/>
            </w:pPr>
            <w:r>
              <w:t>D</w:t>
            </w:r>
          </w:p>
        </w:tc>
        <w:tc>
          <w:tcPr>
            <w:tcW w:w="2071" w:type="dxa"/>
            <w:gridSpan w:val="5"/>
          </w:tcPr>
          <w:p w14:paraId="2E2C8F68" w14:textId="77777777" w:rsidR="00C11AAF" w:rsidRDefault="00C11AAF" w:rsidP="00F23355">
            <w:pPr>
              <w:pStyle w:val="pqiTabBody"/>
            </w:pPr>
            <w:r>
              <w:t xml:space="preserve">„R” w przypadku gdy w polu 17b wybrano </w:t>
            </w:r>
            <w:r>
              <w:lastRenderedPageBreak/>
              <w:t>„B000” a w polu 17l podano wartość.</w:t>
            </w:r>
          </w:p>
          <w:p w14:paraId="7E8648D7" w14:textId="77777777" w:rsidR="00C11AAF" w:rsidRPr="009079F8" w:rsidRDefault="00C11AAF" w:rsidP="00F23355">
            <w:pPr>
              <w:pStyle w:val="pqiTabBody"/>
            </w:pPr>
            <w:r>
              <w:t xml:space="preserve">„O” w pozostałych przypadkach. </w:t>
            </w:r>
          </w:p>
        </w:tc>
        <w:tc>
          <w:tcPr>
            <w:tcW w:w="4575" w:type="dxa"/>
            <w:gridSpan w:val="2"/>
          </w:tcPr>
          <w:p w14:paraId="00A56BED" w14:textId="77777777" w:rsidR="00C11AAF" w:rsidRPr="009079F8" w:rsidRDefault="00C11AAF" w:rsidP="00F23355">
            <w:pPr>
              <w:pStyle w:val="pqiTabBody"/>
            </w:pPr>
            <w:r w:rsidRPr="009079F8">
              <w:lastRenderedPageBreak/>
              <w:t>To pole można zastosować w celu zaświadczenia:</w:t>
            </w:r>
          </w:p>
          <w:p w14:paraId="652A1479" w14:textId="77777777" w:rsidR="00C11AAF" w:rsidRPr="009079F8" w:rsidRDefault="0076267F" w:rsidP="00F23355">
            <w:pPr>
              <w:pStyle w:val="pqiTabBody"/>
            </w:pPr>
            <w:r>
              <w:lastRenderedPageBreak/>
              <w:t>1. W</w:t>
            </w:r>
            <w:r w:rsidR="00C11AAF" w:rsidRPr="009079F8">
              <w:t xml:space="preserve"> przypadku niektórych win – odnoszącego się do </w:t>
            </w:r>
            <w:r w:rsidR="00C11AAF" w:rsidRPr="00D06C3A">
              <w:t>chronion</w:t>
            </w:r>
            <w:r w:rsidR="00C11AAF">
              <w:t>ej nazwy</w:t>
            </w:r>
            <w:r w:rsidR="00C11AAF" w:rsidRPr="00D06C3A">
              <w:t xml:space="preserve"> m</w:t>
            </w:r>
            <w:r w:rsidR="00C11AAF">
              <w:t>iejsca pochodzenia lub chronionej nazwy geograficznej</w:t>
            </w:r>
            <w:r w:rsidR="00C11AAF" w:rsidRPr="009079F8">
              <w:t xml:space="preserve"> zgodnie z odpowiednim prawodawstwem wspólnotowym;</w:t>
            </w:r>
          </w:p>
          <w:p w14:paraId="1A605AB3" w14:textId="77777777" w:rsidR="00C11AAF" w:rsidRPr="009079F8" w:rsidRDefault="0076267F" w:rsidP="00F23355">
            <w:pPr>
              <w:pStyle w:val="pqiTabBody"/>
            </w:pPr>
            <w:r>
              <w:t>2. W</w:t>
            </w:r>
            <w:r w:rsidR="00C11AAF" w:rsidRPr="009079F8">
              <w:t xml:space="preserve"> przypadku niektórych napojów </w:t>
            </w:r>
            <w:r w:rsidR="00C11AAF">
              <w:t>alkoholowych – </w:t>
            </w:r>
            <w:r w:rsidR="00C11AAF" w:rsidRPr="009079F8">
              <w:t>odnoszącego się</w:t>
            </w:r>
            <w:r w:rsidR="00C11AAF">
              <w:t xml:space="preserve"> do miejsca produkcji zgodnie z </w:t>
            </w:r>
            <w:r w:rsidR="00C11AAF" w:rsidRPr="009079F8">
              <w:t>odpowiednim prawodawstwem wspólnotowym;</w:t>
            </w:r>
          </w:p>
          <w:p w14:paraId="7D8443D0" w14:textId="77777777" w:rsidR="00C11AAF" w:rsidRPr="009079F8" w:rsidRDefault="0076267F" w:rsidP="00F23355">
            <w:pPr>
              <w:pStyle w:val="pqiTabBody"/>
            </w:pPr>
            <w:r>
              <w:t>3. W</w:t>
            </w:r>
            <w:r w:rsidR="00C11AAF" w:rsidRPr="009079F8">
              <w:t xml:space="preserve"> przypadku piwa warzonego przez niezależny mały browar określony w dyrektywie Rady 92/83/EWG</w:t>
            </w:r>
            <w:r w:rsidR="00C11AAF" w:rsidRPr="009079F8">
              <w:rPr>
                <w:rStyle w:val="Odwoanieprzypisudolnego"/>
              </w:rPr>
              <w:footnoteReference w:id="8"/>
            </w:r>
            <w:r w:rsidR="00C11AAF" w:rsidRPr="009079F8">
              <w:t>, na które browar ten zamierza wnioskować o obniżoną stawkę podatku akcyzoweg</w:t>
            </w:r>
            <w:r w:rsidR="00C11AAF">
              <w:t>o w </w:t>
            </w:r>
            <w:r w:rsidR="00C11AAF" w:rsidRPr="009079F8">
              <w:t xml:space="preserve">państwie członkowskim przeznaczenia. Zaświadczenie należy wyrazić </w:t>
            </w:r>
            <w:r>
              <w:br/>
            </w:r>
            <w:r w:rsidR="00C11AAF" w:rsidRPr="009079F8">
              <w:t xml:space="preserve">w następujący sposób: </w:t>
            </w:r>
            <w:r w:rsidR="00C11AAF" w:rsidRPr="009079F8">
              <w:rPr>
                <w:i/>
              </w:rPr>
              <w:t xml:space="preserve">„Niniejszym zaświadcza się, że opisany </w:t>
            </w:r>
            <w:r w:rsidR="00C11AAF">
              <w:rPr>
                <w:i/>
              </w:rPr>
              <w:t>wyrób</w:t>
            </w:r>
            <w:r w:rsidR="00C11AAF" w:rsidRPr="009079F8">
              <w:rPr>
                <w:i/>
              </w:rPr>
              <w:t xml:space="preserve"> został wytworzony </w:t>
            </w:r>
            <w:r>
              <w:rPr>
                <w:i/>
              </w:rPr>
              <w:br/>
            </w:r>
            <w:r w:rsidR="00C11AAF" w:rsidRPr="009079F8">
              <w:rPr>
                <w:i/>
              </w:rPr>
              <w:t>w niezależnym małym browarze.”</w:t>
            </w:r>
            <w:r w:rsidR="00C11AAF" w:rsidRPr="009079F8">
              <w:t>;</w:t>
            </w:r>
          </w:p>
          <w:p w14:paraId="562A8B02" w14:textId="77777777" w:rsidR="00C11AAF" w:rsidRPr="009079F8" w:rsidRDefault="0076267F" w:rsidP="00F23355">
            <w:pPr>
              <w:pStyle w:val="pqiTabBody"/>
            </w:pPr>
            <w:r>
              <w:t>4. W</w:t>
            </w:r>
            <w:r w:rsidR="00C11AAF" w:rsidRPr="009079F8">
              <w:t xml:space="preserve"> przypadku alkoholu etylowego destylowanego przez małą gorzelnię określoną </w:t>
            </w:r>
            <w:r>
              <w:br/>
            </w:r>
            <w:r w:rsidR="00C11AAF" w:rsidRPr="009079F8">
              <w:t xml:space="preserve">w dyrektywie Rady 92/83/EWG, na który ta gorzelnia zamierza wnioskować o obniżoną stawkę podatku akcyzowego w państwie </w:t>
            </w:r>
            <w:r w:rsidR="00C11AAF" w:rsidRPr="009079F8">
              <w:lastRenderedPageBreak/>
              <w:t xml:space="preserve">członkowskim przeznaczenia. Zaświadczenie należy wyrazić w następujący sposób: </w:t>
            </w:r>
            <w:r w:rsidR="00C11AAF" w:rsidRPr="009079F8">
              <w:rPr>
                <w:i/>
              </w:rPr>
              <w:t xml:space="preserve">„Niniejszym zaświadcza się, że opisany </w:t>
            </w:r>
            <w:r w:rsidR="00C11AAF">
              <w:rPr>
                <w:i/>
              </w:rPr>
              <w:t>wyrób</w:t>
            </w:r>
            <w:r w:rsidR="00C11AAF" w:rsidRPr="009079F8">
              <w:rPr>
                <w:i/>
              </w:rPr>
              <w:t xml:space="preserve"> został wytworzony w małej gorzelni.”</w:t>
            </w:r>
            <w:r w:rsidR="00C11AAF" w:rsidRPr="009079F8">
              <w:t>.</w:t>
            </w:r>
          </w:p>
        </w:tc>
        <w:tc>
          <w:tcPr>
            <w:tcW w:w="1877" w:type="dxa"/>
            <w:gridSpan w:val="5"/>
          </w:tcPr>
          <w:p w14:paraId="39239CBA" w14:textId="77777777" w:rsidR="00C11AAF" w:rsidRPr="009079F8" w:rsidRDefault="00C11AAF" w:rsidP="00F23355">
            <w:pPr>
              <w:pStyle w:val="pqiTabBody"/>
            </w:pPr>
            <w:r w:rsidRPr="009079F8">
              <w:lastRenderedPageBreak/>
              <w:t>an..350</w:t>
            </w:r>
          </w:p>
        </w:tc>
      </w:tr>
      <w:tr w:rsidR="00C11AAF" w:rsidRPr="009079F8" w14:paraId="26712406" w14:textId="77777777" w:rsidTr="00F23355">
        <w:tc>
          <w:tcPr>
            <w:tcW w:w="800" w:type="dxa"/>
            <w:gridSpan w:val="3"/>
          </w:tcPr>
          <w:p w14:paraId="0A8EC782" w14:textId="77777777" w:rsidR="00C11AAF" w:rsidRPr="009079F8" w:rsidRDefault="00C11AAF" w:rsidP="00F23355">
            <w:pPr>
              <w:pStyle w:val="pqiTabBody"/>
              <w:rPr>
                <w:i/>
              </w:rPr>
            </w:pPr>
          </w:p>
        </w:tc>
        <w:tc>
          <w:tcPr>
            <w:tcW w:w="3577" w:type="dxa"/>
            <w:gridSpan w:val="3"/>
          </w:tcPr>
          <w:p w14:paraId="22888B8A" w14:textId="77777777" w:rsidR="00C11AAF" w:rsidRDefault="00C11AAF" w:rsidP="00F23355">
            <w:pPr>
              <w:pStyle w:val="pqiTabBody"/>
            </w:pPr>
            <w:r>
              <w:t>JĘZYK ELEMENTU</w:t>
            </w:r>
            <w:r w:rsidRPr="009079F8">
              <w:t xml:space="preserve"> </w:t>
            </w:r>
          </w:p>
          <w:p w14:paraId="6B5DE148" w14:textId="77777777" w:rsidR="00C11AAF" w:rsidRPr="009079F8" w:rsidRDefault="00C11AAF" w:rsidP="00F23355">
            <w:pPr>
              <w:pStyle w:val="pqiTabBody"/>
            </w:pPr>
            <w:r>
              <w:rPr>
                <w:rFonts w:ascii="Courier New" w:hAnsi="Courier New" w:cs="Courier New"/>
                <w:noProof/>
                <w:color w:val="0000FF"/>
              </w:rPr>
              <w:t>@language</w:t>
            </w:r>
          </w:p>
        </w:tc>
        <w:tc>
          <w:tcPr>
            <w:tcW w:w="391" w:type="dxa"/>
          </w:tcPr>
          <w:p w14:paraId="0B98712F" w14:textId="77777777" w:rsidR="00C11AAF" w:rsidRPr="009079F8" w:rsidRDefault="00C11AAF" w:rsidP="00F23355">
            <w:pPr>
              <w:pStyle w:val="pqiTabBody"/>
            </w:pPr>
            <w:r>
              <w:t>D</w:t>
            </w:r>
          </w:p>
        </w:tc>
        <w:tc>
          <w:tcPr>
            <w:tcW w:w="2071" w:type="dxa"/>
            <w:gridSpan w:val="5"/>
          </w:tcPr>
          <w:p w14:paraId="723ACC72" w14:textId="77777777" w:rsidR="00C11AAF" w:rsidRPr="009079F8" w:rsidRDefault="00C11AAF" w:rsidP="00F23355">
            <w:pPr>
              <w:pStyle w:val="pqiTabBody"/>
            </w:pPr>
            <w:r w:rsidRPr="009079F8">
              <w:t>„R”, jeżeli stosuje się pole tekstowe</w:t>
            </w:r>
            <w:r>
              <w:t xml:space="preserve"> 17k</w:t>
            </w:r>
            <w:r w:rsidRPr="009079F8">
              <w:t>.</w:t>
            </w:r>
          </w:p>
        </w:tc>
        <w:tc>
          <w:tcPr>
            <w:tcW w:w="4575" w:type="dxa"/>
            <w:gridSpan w:val="2"/>
          </w:tcPr>
          <w:p w14:paraId="54C23057" w14:textId="77777777" w:rsidR="00C11AAF" w:rsidRDefault="00C11AAF" w:rsidP="00F23355">
            <w:pPr>
              <w:pStyle w:val="pqiTabBody"/>
            </w:pPr>
            <w:r>
              <w:t>Atrybut.</w:t>
            </w:r>
          </w:p>
          <w:p w14:paraId="38C56E6B" w14:textId="77777777" w:rsidR="00C11AAF"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877" w:type="dxa"/>
            <w:gridSpan w:val="5"/>
          </w:tcPr>
          <w:p w14:paraId="0929DF88" w14:textId="77777777" w:rsidR="00C11AAF" w:rsidRPr="009079F8" w:rsidRDefault="00C11AAF" w:rsidP="00F23355">
            <w:pPr>
              <w:pStyle w:val="pqiTabBody"/>
            </w:pPr>
            <w:r w:rsidRPr="009079F8">
              <w:t>a2</w:t>
            </w:r>
          </w:p>
        </w:tc>
      </w:tr>
      <w:tr w:rsidR="00C11AAF" w:rsidRPr="009079F8" w14:paraId="7B18FCEE" w14:textId="77777777" w:rsidTr="00F23355">
        <w:tc>
          <w:tcPr>
            <w:tcW w:w="394" w:type="dxa"/>
          </w:tcPr>
          <w:p w14:paraId="5D7FB5D2" w14:textId="77777777" w:rsidR="00C11AAF" w:rsidRPr="009079F8" w:rsidRDefault="00C11AAF" w:rsidP="00F23355">
            <w:pPr>
              <w:pStyle w:val="pqiTabBody"/>
              <w:rPr>
                <w:b/>
              </w:rPr>
            </w:pPr>
          </w:p>
        </w:tc>
        <w:tc>
          <w:tcPr>
            <w:tcW w:w="406" w:type="dxa"/>
            <w:gridSpan w:val="2"/>
          </w:tcPr>
          <w:p w14:paraId="076F299C" w14:textId="77777777" w:rsidR="00C11AAF" w:rsidRPr="009079F8" w:rsidRDefault="00C11AAF" w:rsidP="00F23355">
            <w:pPr>
              <w:pStyle w:val="pqiTabBody"/>
              <w:rPr>
                <w:i/>
              </w:rPr>
            </w:pPr>
            <w:r>
              <w:rPr>
                <w:i/>
              </w:rPr>
              <w:t>l</w:t>
            </w:r>
          </w:p>
        </w:tc>
        <w:tc>
          <w:tcPr>
            <w:tcW w:w="3577" w:type="dxa"/>
            <w:gridSpan w:val="3"/>
          </w:tcPr>
          <w:p w14:paraId="4E9C03DD" w14:textId="77777777" w:rsidR="00C11AAF" w:rsidRDefault="00C11AAF" w:rsidP="00F23355">
            <w:pPr>
              <w:pStyle w:val="pqiTabBody"/>
            </w:pPr>
            <w:r w:rsidRPr="009079F8">
              <w:t>Wielkość producenta</w:t>
            </w:r>
          </w:p>
          <w:p w14:paraId="524D05FB" w14:textId="77777777" w:rsidR="00C11AAF" w:rsidRPr="009079F8" w:rsidRDefault="00C11AAF" w:rsidP="00F23355">
            <w:pPr>
              <w:pStyle w:val="pqiTabBody"/>
            </w:pPr>
            <w:r>
              <w:rPr>
                <w:rFonts w:ascii="Courier New" w:hAnsi="Courier New" w:cs="Courier New"/>
                <w:noProof/>
                <w:color w:val="0000FF"/>
              </w:rPr>
              <w:t>SizeOfProducer</w:t>
            </w:r>
          </w:p>
        </w:tc>
        <w:tc>
          <w:tcPr>
            <w:tcW w:w="391" w:type="dxa"/>
          </w:tcPr>
          <w:p w14:paraId="6FEB6012" w14:textId="77777777" w:rsidR="00C11AAF" w:rsidRPr="009079F8" w:rsidRDefault="00C11AAF" w:rsidP="00F23355">
            <w:pPr>
              <w:pStyle w:val="pqiTabBody"/>
            </w:pPr>
            <w:r w:rsidRPr="009079F8">
              <w:t>O</w:t>
            </w:r>
          </w:p>
        </w:tc>
        <w:tc>
          <w:tcPr>
            <w:tcW w:w="2071" w:type="dxa"/>
            <w:gridSpan w:val="5"/>
          </w:tcPr>
          <w:p w14:paraId="33D19657" w14:textId="77777777" w:rsidR="00C11AAF" w:rsidRPr="009079F8" w:rsidRDefault="002D3282" w:rsidP="00F23355">
            <w:pPr>
              <w:pStyle w:val="pqiTabBody"/>
            </w:pPr>
            <w:r>
              <w:t>Wartość musi być większa od zera.</w:t>
            </w:r>
          </w:p>
        </w:tc>
        <w:tc>
          <w:tcPr>
            <w:tcW w:w="4575" w:type="dxa"/>
            <w:gridSpan w:val="2"/>
          </w:tcPr>
          <w:p w14:paraId="0A814E91" w14:textId="77777777" w:rsidR="00C11AAF" w:rsidRPr="009079F8" w:rsidRDefault="00C11AAF" w:rsidP="00F23355">
            <w:pPr>
              <w:pStyle w:val="pqiTabBody"/>
            </w:pPr>
            <w:r w:rsidRPr="009079F8">
              <w:t>W przypadku piwa lub napojów spirytusowych, których dotycz</w:t>
            </w:r>
            <w:r>
              <w:t>y</w:t>
            </w:r>
            <w:r w:rsidRPr="009079F8">
              <w:t xml:space="preserve"> zaświadczenie zawarte w polu 17</w:t>
            </w:r>
            <w:r>
              <w:rPr>
                <w:i/>
              </w:rPr>
              <w:t>k</w:t>
            </w:r>
            <w:r w:rsidRPr="009079F8">
              <w:t xml:space="preserve"> (</w:t>
            </w:r>
            <w:r>
              <w:t>Miejsce</w:t>
            </w:r>
            <w:r w:rsidRPr="009079F8">
              <w:t xml:space="preserve"> pochodzenia)</w:t>
            </w:r>
            <w:r>
              <w:t>,</w:t>
            </w:r>
            <w:r w:rsidRPr="009079F8">
              <w:t xml:space="preserve"> </w:t>
            </w:r>
            <w:r>
              <w:t>należy podać roczną produkcję z </w:t>
            </w:r>
            <w:r w:rsidRPr="009079F8">
              <w:t>poprzedni</w:t>
            </w:r>
            <w:r>
              <w:t>ego roku wyrażoną odpowiednio w </w:t>
            </w:r>
            <w:r w:rsidRPr="009079F8">
              <w:t>hektolitrach piwa lub hektolitrach czystego alkoholu.</w:t>
            </w:r>
          </w:p>
        </w:tc>
        <w:tc>
          <w:tcPr>
            <w:tcW w:w="1877" w:type="dxa"/>
            <w:gridSpan w:val="5"/>
          </w:tcPr>
          <w:p w14:paraId="1DAFC4AE" w14:textId="77777777" w:rsidR="00C11AAF" w:rsidRPr="009079F8" w:rsidRDefault="00C11AAF" w:rsidP="00F23355">
            <w:pPr>
              <w:pStyle w:val="pqiTabBody"/>
            </w:pPr>
            <w:r w:rsidRPr="009079F8">
              <w:t>n..15</w:t>
            </w:r>
          </w:p>
        </w:tc>
      </w:tr>
      <w:tr w:rsidR="00C11AAF" w:rsidRPr="009079F8" w14:paraId="53A49032" w14:textId="77777777" w:rsidTr="00F23355">
        <w:tc>
          <w:tcPr>
            <w:tcW w:w="394" w:type="dxa"/>
          </w:tcPr>
          <w:p w14:paraId="08AC3FBC" w14:textId="77777777" w:rsidR="00C11AAF" w:rsidRPr="009079F8" w:rsidRDefault="00C11AAF" w:rsidP="00F23355">
            <w:pPr>
              <w:pStyle w:val="pqiTabBody"/>
              <w:rPr>
                <w:b/>
              </w:rPr>
            </w:pPr>
          </w:p>
        </w:tc>
        <w:tc>
          <w:tcPr>
            <w:tcW w:w="406" w:type="dxa"/>
            <w:gridSpan w:val="2"/>
          </w:tcPr>
          <w:p w14:paraId="5315B9C8" w14:textId="77777777" w:rsidR="00C11AAF" w:rsidRPr="009079F8" w:rsidRDefault="00C11AAF" w:rsidP="00F23355">
            <w:pPr>
              <w:pStyle w:val="pqiTabBody"/>
              <w:rPr>
                <w:i/>
              </w:rPr>
            </w:pPr>
            <w:r>
              <w:rPr>
                <w:i/>
              </w:rPr>
              <w:t>m</w:t>
            </w:r>
          </w:p>
        </w:tc>
        <w:tc>
          <w:tcPr>
            <w:tcW w:w="3577" w:type="dxa"/>
            <w:gridSpan w:val="3"/>
          </w:tcPr>
          <w:p w14:paraId="03850720" w14:textId="77777777" w:rsidR="00C11AAF" w:rsidRDefault="00C11AAF" w:rsidP="00F23355">
            <w:pPr>
              <w:pStyle w:val="pqiTabBody"/>
            </w:pPr>
            <w:r w:rsidRPr="009079F8">
              <w:t>Gęstość</w:t>
            </w:r>
          </w:p>
          <w:p w14:paraId="216F0575" w14:textId="77777777" w:rsidR="00C11AAF" w:rsidRPr="009079F8" w:rsidRDefault="00C11AAF" w:rsidP="00F23355">
            <w:pPr>
              <w:pStyle w:val="pqiTabBody"/>
            </w:pPr>
            <w:r>
              <w:rPr>
                <w:rFonts w:ascii="Courier New" w:hAnsi="Courier New" w:cs="Courier New"/>
                <w:noProof/>
                <w:color w:val="0000FF"/>
              </w:rPr>
              <w:t>Density</w:t>
            </w:r>
          </w:p>
        </w:tc>
        <w:tc>
          <w:tcPr>
            <w:tcW w:w="391" w:type="dxa"/>
          </w:tcPr>
          <w:p w14:paraId="3B312123" w14:textId="77777777" w:rsidR="00C11AAF" w:rsidRPr="009079F8" w:rsidRDefault="00C11AAF" w:rsidP="00F23355">
            <w:pPr>
              <w:pStyle w:val="pqiTabBody"/>
            </w:pPr>
            <w:r w:rsidRPr="009079F8">
              <w:t>C</w:t>
            </w:r>
          </w:p>
        </w:tc>
        <w:tc>
          <w:tcPr>
            <w:tcW w:w="2071" w:type="dxa"/>
            <w:gridSpan w:val="5"/>
          </w:tcPr>
          <w:p w14:paraId="66D10811" w14:textId="77777777" w:rsidR="00C11AAF" w:rsidRDefault="00C11AAF" w:rsidP="00F23355">
            <w:pPr>
              <w:pStyle w:val="pqiTabBody"/>
            </w:pPr>
            <w:r w:rsidRPr="009079F8">
              <w:t>„R”, jeżeli ma zastosowanie do danego wyrobu akcyzowego</w:t>
            </w:r>
            <w:r>
              <w:t>– patrz wartości słownika „Wyroby akcyzowe (</w:t>
            </w:r>
            <w:proofErr w:type="spellStart"/>
            <w:r>
              <w:t>Excise</w:t>
            </w:r>
            <w:proofErr w:type="spellEnd"/>
            <w:r>
              <w:t xml:space="preserve"> products)” oraz słownika „Polskie wyroby akcyzowe (</w:t>
            </w:r>
            <w:proofErr w:type="spellStart"/>
            <w:r>
              <w:t>Polish</w:t>
            </w:r>
            <w:proofErr w:type="spellEnd"/>
            <w:r>
              <w:t xml:space="preserve"> </w:t>
            </w:r>
            <w:proofErr w:type="spellStart"/>
            <w:r>
              <w:t>excise</w:t>
            </w:r>
            <w:proofErr w:type="spellEnd"/>
            <w:r>
              <w:t xml:space="preserve"> products)”</w:t>
            </w:r>
            <w:r w:rsidRPr="009079F8">
              <w:t>.</w:t>
            </w:r>
          </w:p>
          <w:p w14:paraId="7C2F5188" w14:textId="77777777" w:rsidR="00C11AAF" w:rsidRDefault="00C11AAF" w:rsidP="00F23355">
            <w:pPr>
              <w:pStyle w:val="pqiTabBody"/>
            </w:pPr>
            <w:r>
              <w:lastRenderedPageBreak/>
              <w:t>„O” dla wyrobów „O100” i „N100”.</w:t>
            </w:r>
          </w:p>
          <w:p w14:paraId="3E57DB0C" w14:textId="77777777" w:rsidR="00C11AAF" w:rsidRPr="009079F8" w:rsidRDefault="00C11AAF" w:rsidP="00F23355">
            <w:pPr>
              <w:pStyle w:val="pqiTabBody"/>
            </w:pPr>
            <w:r>
              <w:t>W pozostałych przypadkach nie stosuje się.</w:t>
            </w:r>
          </w:p>
        </w:tc>
        <w:tc>
          <w:tcPr>
            <w:tcW w:w="4575" w:type="dxa"/>
            <w:gridSpan w:val="2"/>
          </w:tcPr>
          <w:p w14:paraId="4B7B32F3" w14:textId="77777777" w:rsidR="00C11AAF" w:rsidRPr="009079F8" w:rsidRDefault="00C11AAF" w:rsidP="00F23355">
            <w:pPr>
              <w:pStyle w:val="pqiTabBody"/>
            </w:pPr>
            <w:r w:rsidRPr="009079F8">
              <w:lastRenderedPageBreak/>
              <w:t xml:space="preserve">Należy podać gęstość </w:t>
            </w:r>
            <w:r>
              <w:t>w kg/m</w:t>
            </w:r>
            <w:r>
              <w:rPr>
                <w:vertAlign w:val="superscript"/>
              </w:rPr>
              <w:t>3</w:t>
            </w:r>
            <w:r>
              <w:t xml:space="preserve"> </w:t>
            </w:r>
            <w:r w:rsidRPr="009079F8">
              <w:t xml:space="preserve">w temperaturze </w:t>
            </w:r>
            <w:smartTag w:uri="urn:schemas-microsoft-com:office:smarttags" w:element="metricconverter">
              <w:smartTagPr>
                <w:attr w:name="ProductID" w:val="15ﾰC"/>
              </w:smartTagPr>
              <w:r w:rsidRPr="009079F8">
                <w:t>15°C</w:t>
              </w:r>
            </w:smartTag>
            <w:r w:rsidRPr="009079F8">
              <w:t xml:space="preserve"> </w:t>
            </w:r>
            <w:r>
              <w:t>jeśli ma zastosowanie.</w:t>
            </w:r>
            <w:r w:rsidR="002D3282">
              <w:t xml:space="preserve"> Wartość musi być większa od zera.</w:t>
            </w:r>
          </w:p>
        </w:tc>
        <w:tc>
          <w:tcPr>
            <w:tcW w:w="1877" w:type="dxa"/>
            <w:gridSpan w:val="5"/>
          </w:tcPr>
          <w:p w14:paraId="505E7B14" w14:textId="77777777" w:rsidR="00C11AAF" w:rsidRPr="009079F8" w:rsidRDefault="00C11AAF" w:rsidP="00F23355">
            <w:pPr>
              <w:pStyle w:val="pqiTabBody"/>
            </w:pPr>
            <w:r w:rsidRPr="009079F8">
              <w:t>n..5,2</w:t>
            </w:r>
          </w:p>
        </w:tc>
      </w:tr>
      <w:tr w:rsidR="00C11AAF" w:rsidRPr="009079F8" w14:paraId="45FA37BA" w14:textId="77777777" w:rsidTr="00F23355">
        <w:tc>
          <w:tcPr>
            <w:tcW w:w="394" w:type="dxa"/>
          </w:tcPr>
          <w:p w14:paraId="6B3CB783" w14:textId="77777777" w:rsidR="00C11AAF" w:rsidRPr="009079F8" w:rsidRDefault="00C11AAF" w:rsidP="00F23355">
            <w:pPr>
              <w:pStyle w:val="pqiTabBody"/>
              <w:rPr>
                <w:b/>
              </w:rPr>
            </w:pPr>
          </w:p>
        </w:tc>
        <w:tc>
          <w:tcPr>
            <w:tcW w:w="406" w:type="dxa"/>
            <w:gridSpan w:val="2"/>
          </w:tcPr>
          <w:p w14:paraId="13590545" w14:textId="77777777" w:rsidR="00C11AAF" w:rsidRPr="009079F8" w:rsidRDefault="00C11AAF" w:rsidP="00F23355">
            <w:pPr>
              <w:pStyle w:val="pqiTabBody"/>
              <w:rPr>
                <w:i/>
              </w:rPr>
            </w:pPr>
            <w:r>
              <w:rPr>
                <w:i/>
              </w:rPr>
              <w:t>n</w:t>
            </w:r>
          </w:p>
        </w:tc>
        <w:tc>
          <w:tcPr>
            <w:tcW w:w="3577" w:type="dxa"/>
            <w:gridSpan w:val="3"/>
          </w:tcPr>
          <w:p w14:paraId="592BD21A" w14:textId="77777777" w:rsidR="00C11AAF" w:rsidRDefault="00C11AAF" w:rsidP="00F23355">
            <w:pPr>
              <w:pStyle w:val="pqiTabBody"/>
            </w:pPr>
            <w:r>
              <w:t>Opis</w:t>
            </w:r>
            <w:r w:rsidRPr="009079F8">
              <w:t xml:space="preserve"> handlow</w:t>
            </w:r>
            <w:r>
              <w:t>y</w:t>
            </w:r>
          </w:p>
          <w:p w14:paraId="01280578" w14:textId="77777777" w:rsidR="00C11AAF" w:rsidRPr="009079F8" w:rsidRDefault="00C11AAF" w:rsidP="00F23355">
            <w:pPr>
              <w:pStyle w:val="pqiTabBody"/>
            </w:pPr>
            <w:r>
              <w:rPr>
                <w:rFonts w:ascii="Courier New" w:hAnsi="Courier New" w:cs="Courier New"/>
                <w:noProof/>
                <w:color w:val="0000FF"/>
              </w:rPr>
              <w:t>CommercialDescription</w:t>
            </w:r>
          </w:p>
        </w:tc>
        <w:tc>
          <w:tcPr>
            <w:tcW w:w="391" w:type="dxa"/>
          </w:tcPr>
          <w:p w14:paraId="77666DC9" w14:textId="77777777" w:rsidR="00C11AAF" w:rsidRPr="009079F8" w:rsidRDefault="00C11AAF" w:rsidP="00F23355">
            <w:pPr>
              <w:pStyle w:val="pqiTabBody"/>
            </w:pPr>
            <w:r>
              <w:t>D</w:t>
            </w:r>
          </w:p>
        </w:tc>
        <w:tc>
          <w:tcPr>
            <w:tcW w:w="2071" w:type="dxa"/>
            <w:gridSpan w:val="5"/>
          </w:tcPr>
          <w:p w14:paraId="2F8EA3C5" w14:textId="77777777" w:rsidR="00C11AAF" w:rsidRDefault="00C11AAF" w:rsidP="00F23355">
            <w:pPr>
              <w:pStyle w:val="pqiTabBody"/>
            </w:pPr>
            <w:r w:rsidRPr="009079F8">
              <w:t>„R” w przypadku przewozu luzem win, o których mowa w pkt 1-9, 15 i 16 załącznika IV do rozporządzenia Rady</w:t>
            </w:r>
            <w:r>
              <w:t xml:space="preserve"> (WE)</w:t>
            </w:r>
            <w:r w:rsidRPr="009079F8">
              <w:t xml:space="preserve"> nr 479/2008</w:t>
            </w:r>
            <w:r w:rsidRPr="009079F8">
              <w:rPr>
                <w:rStyle w:val="Odwoanieprzypisudolnego"/>
              </w:rPr>
              <w:footnoteReference w:id="9"/>
            </w:r>
            <w:r w:rsidRPr="009079F8">
              <w:t xml:space="preserve">, których </w:t>
            </w:r>
            <w:r>
              <w:t>opis</w:t>
            </w:r>
            <w:r w:rsidRPr="009079F8">
              <w:t xml:space="preserve"> handlow</w:t>
            </w:r>
            <w:r>
              <w:t>y</w:t>
            </w:r>
            <w:r w:rsidRPr="009079F8">
              <w:t xml:space="preserve"> powin</w:t>
            </w:r>
            <w:r>
              <w:t>ien</w:t>
            </w:r>
            <w:r w:rsidRPr="009079F8">
              <w:t xml:space="preserve"> zawierać fakultatyw</w:t>
            </w:r>
            <w:r>
              <w:t>ne dane szczegółowe określone w </w:t>
            </w:r>
            <w:r w:rsidRPr="009079F8">
              <w:t xml:space="preserve">art. 60 tego rozporządzenia, pod warunkiem że są one umieszczone na </w:t>
            </w:r>
            <w:r w:rsidRPr="009079F8">
              <w:lastRenderedPageBreak/>
              <w:t>etykiecie lub planuje się umieszczenie ich na etykiecie.</w:t>
            </w:r>
          </w:p>
          <w:p w14:paraId="0E2D833A" w14:textId="77777777" w:rsidR="00C11AAF" w:rsidRPr="009079F8" w:rsidRDefault="00C11AAF" w:rsidP="00F23355">
            <w:pPr>
              <w:pStyle w:val="pqiTabBody"/>
            </w:pPr>
            <w:r>
              <w:t>„O” w pozostałych przypadkach.</w:t>
            </w:r>
          </w:p>
        </w:tc>
        <w:tc>
          <w:tcPr>
            <w:tcW w:w="4575" w:type="dxa"/>
            <w:gridSpan w:val="2"/>
          </w:tcPr>
          <w:p w14:paraId="03100691" w14:textId="77777777" w:rsidR="00C11AAF" w:rsidRPr="009079F8" w:rsidRDefault="00C11AAF" w:rsidP="00F23355">
            <w:pPr>
              <w:pStyle w:val="pqiTabBody"/>
            </w:pPr>
            <w:r w:rsidRPr="009079F8">
              <w:lastRenderedPageBreak/>
              <w:t xml:space="preserve">Należy podać </w:t>
            </w:r>
            <w:r>
              <w:t>opis</w:t>
            </w:r>
            <w:r w:rsidRPr="009079F8">
              <w:t xml:space="preserve"> handlow</w:t>
            </w:r>
            <w:r>
              <w:t>y</w:t>
            </w:r>
            <w:r w:rsidRPr="009079F8">
              <w:t xml:space="preserve"> wyrobów w celu identyfikacji przewożonych </w:t>
            </w:r>
            <w:r>
              <w:t>wyrob</w:t>
            </w:r>
            <w:r w:rsidRPr="009079F8">
              <w:t>ów.</w:t>
            </w:r>
          </w:p>
        </w:tc>
        <w:tc>
          <w:tcPr>
            <w:tcW w:w="1877" w:type="dxa"/>
            <w:gridSpan w:val="5"/>
          </w:tcPr>
          <w:p w14:paraId="18D88886" w14:textId="77777777" w:rsidR="00C11AAF" w:rsidRPr="009079F8" w:rsidRDefault="00C11AAF" w:rsidP="00F23355">
            <w:pPr>
              <w:pStyle w:val="pqiTabBody"/>
            </w:pPr>
            <w:r w:rsidRPr="009079F8">
              <w:t>an..350</w:t>
            </w:r>
          </w:p>
        </w:tc>
      </w:tr>
      <w:tr w:rsidR="00C11AAF" w:rsidRPr="009079F8" w14:paraId="339236B0" w14:textId="77777777" w:rsidTr="00F23355">
        <w:tc>
          <w:tcPr>
            <w:tcW w:w="800" w:type="dxa"/>
            <w:gridSpan w:val="3"/>
          </w:tcPr>
          <w:p w14:paraId="37E42389" w14:textId="77777777" w:rsidR="00C11AAF" w:rsidRPr="009079F8" w:rsidRDefault="00C11AAF" w:rsidP="00F23355">
            <w:pPr>
              <w:pStyle w:val="pqiTabBody"/>
              <w:rPr>
                <w:i/>
              </w:rPr>
            </w:pPr>
          </w:p>
        </w:tc>
        <w:tc>
          <w:tcPr>
            <w:tcW w:w="3577" w:type="dxa"/>
            <w:gridSpan w:val="3"/>
          </w:tcPr>
          <w:p w14:paraId="46340D4B" w14:textId="77777777" w:rsidR="00C11AAF" w:rsidRDefault="00C11AAF" w:rsidP="00F23355">
            <w:pPr>
              <w:pStyle w:val="pqiTabBody"/>
            </w:pPr>
            <w:r>
              <w:t>JĘZYK ELEMENTU</w:t>
            </w:r>
            <w:r w:rsidRPr="009079F8">
              <w:t xml:space="preserve"> </w:t>
            </w:r>
          </w:p>
          <w:p w14:paraId="55EEDDDF" w14:textId="77777777" w:rsidR="00C11AAF" w:rsidRPr="009079F8" w:rsidRDefault="00C11AAF" w:rsidP="00F23355">
            <w:pPr>
              <w:pStyle w:val="pqiTabBody"/>
            </w:pPr>
            <w:r>
              <w:rPr>
                <w:rFonts w:ascii="Courier New" w:hAnsi="Courier New" w:cs="Courier New"/>
                <w:noProof/>
                <w:color w:val="0000FF"/>
              </w:rPr>
              <w:t>@language</w:t>
            </w:r>
          </w:p>
        </w:tc>
        <w:tc>
          <w:tcPr>
            <w:tcW w:w="391" w:type="dxa"/>
          </w:tcPr>
          <w:p w14:paraId="47C295DE" w14:textId="77777777" w:rsidR="00C11AAF" w:rsidRPr="009079F8" w:rsidRDefault="00C11AAF" w:rsidP="00F23355">
            <w:pPr>
              <w:pStyle w:val="pqiTabBody"/>
            </w:pPr>
            <w:r>
              <w:t>D</w:t>
            </w:r>
          </w:p>
        </w:tc>
        <w:tc>
          <w:tcPr>
            <w:tcW w:w="2071" w:type="dxa"/>
            <w:gridSpan w:val="5"/>
          </w:tcPr>
          <w:p w14:paraId="0EFC4808" w14:textId="77777777" w:rsidR="00C11AAF" w:rsidRPr="009079F8" w:rsidRDefault="00C11AAF" w:rsidP="00F23355">
            <w:pPr>
              <w:pStyle w:val="pqiTabBody"/>
            </w:pPr>
            <w:r w:rsidRPr="009079F8">
              <w:t>„R”, jeżeli stosuje się pole tekstowe</w:t>
            </w:r>
            <w:r>
              <w:t xml:space="preserve"> 17n</w:t>
            </w:r>
            <w:r w:rsidRPr="009079F8">
              <w:t>.</w:t>
            </w:r>
          </w:p>
        </w:tc>
        <w:tc>
          <w:tcPr>
            <w:tcW w:w="4575" w:type="dxa"/>
            <w:gridSpan w:val="2"/>
          </w:tcPr>
          <w:p w14:paraId="7F642156" w14:textId="77777777" w:rsidR="00C11AAF" w:rsidRDefault="00C11AAF" w:rsidP="00F23355">
            <w:pPr>
              <w:pStyle w:val="pqiTabBody"/>
            </w:pPr>
            <w:r>
              <w:t>Atrybut.</w:t>
            </w:r>
          </w:p>
          <w:p w14:paraId="3F5FD68E" w14:textId="77777777" w:rsidR="00C11AAF"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877" w:type="dxa"/>
            <w:gridSpan w:val="5"/>
          </w:tcPr>
          <w:p w14:paraId="5AB6D83B" w14:textId="77777777" w:rsidR="00C11AAF" w:rsidRPr="009079F8" w:rsidRDefault="00C11AAF" w:rsidP="00F23355">
            <w:pPr>
              <w:pStyle w:val="pqiTabBody"/>
            </w:pPr>
            <w:r w:rsidRPr="009079F8">
              <w:t>a2</w:t>
            </w:r>
          </w:p>
        </w:tc>
      </w:tr>
      <w:tr w:rsidR="00C11AAF" w:rsidRPr="009079F8" w14:paraId="4A7DF326" w14:textId="77777777" w:rsidTr="00F23355">
        <w:tc>
          <w:tcPr>
            <w:tcW w:w="394" w:type="dxa"/>
          </w:tcPr>
          <w:p w14:paraId="0B48BCF5" w14:textId="77777777" w:rsidR="00C11AAF" w:rsidRPr="009079F8" w:rsidRDefault="00C11AAF" w:rsidP="00F23355">
            <w:pPr>
              <w:pStyle w:val="pqiTabBody"/>
              <w:rPr>
                <w:b/>
              </w:rPr>
            </w:pPr>
          </w:p>
        </w:tc>
        <w:tc>
          <w:tcPr>
            <w:tcW w:w="406" w:type="dxa"/>
            <w:gridSpan w:val="2"/>
          </w:tcPr>
          <w:p w14:paraId="0085AD45" w14:textId="77777777" w:rsidR="00C11AAF" w:rsidRPr="009079F8" w:rsidRDefault="00C11AAF" w:rsidP="00F23355">
            <w:pPr>
              <w:pStyle w:val="pqiTabBody"/>
              <w:rPr>
                <w:i/>
              </w:rPr>
            </w:pPr>
            <w:r>
              <w:rPr>
                <w:i/>
              </w:rPr>
              <w:t>o</w:t>
            </w:r>
          </w:p>
        </w:tc>
        <w:tc>
          <w:tcPr>
            <w:tcW w:w="3577" w:type="dxa"/>
            <w:gridSpan w:val="3"/>
          </w:tcPr>
          <w:p w14:paraId="2354CE44" w14:textId="77777777" w:rsidR="00C11AAF" w:rsidRDefault="00C11AAF" w:rsidP="00F23355">
            <w:pPr>
              <w:pStyle w:val="pqiTabBody"/>
            </w:pPr>
            <w:r>
              <w:t>Marka</w:t>
            </w:r>
            <w:r w:rsidRPr="009079F8">
              <w:t xml:space="preserve"> wyrobów</w:t>
            </w:r>
          </w:p>
          <w:p w14:paraId="0779C1E7" w14:textId="77777777" w:rsidR="00C11AAF" w:rsidRPr="009079F8" w:rsidRDefault="00C11AAF" w:rsidP="00F23355">
            <w:pPr>
              <w:pStyle w:val="pqiTabBody"/>
            </w:pPr>
            <w:r>
              <w:rPr>
                <w:rFonts w:ascii="Courier New" w:hAnsi="Courier New" w:cs="Courier New"/>
                <w:noProof/>
                <w:color w:val="0000FF"/>
              </w:rPr>
              <w:t>BrandNameOfProducts</w:t>
            </w:r>
          </w:p>
        </w:tc>
        <w:tc>
          <w:tcPr>
            <w:tcW w:w="391" w:type="dxa"/>
          </w:tcPr>
          <w:p w14:paraId="65106690" w14:textId="77777777" w:rsidR="00C11AAF" w:rsidRPr="009079F8" w:rsidRDefault="00C11AAF" w:rsidP="00F23355">
            <w:pPr>
              <w:pStyle w:val="pqiTabBody"/>
            </w:pPr>
            <w:r w:rsidRPr="009079F8">
              <w:t>D</w:t>
            </w:r>
          </w:p>
        </w:tc>
        <w:tc>
          <w:tcPr>
            <w:tcW w:w="2071" w:type="dxa"/>
            <w:gridSpan w:val="5"/>
          </w:tcPr>
          <w:p w14:paraId="413B87E1" w14:textId="77777777" w:rsidR="00C11AAF" w:rsidRPr="009079F8" w:rsidRDefault="00C11AAF" w:rsidP="00F23355">
            <w:pPr>
              <w:pStyle w:val="pqiTabBody"/>
            </w:pPr>
            <w:r w:rsidRPr="009079F8">
              <w:t>„R” jeżeli wyroby akcyzowe posiadają znak towarowy.</w:t>
            </w:r>
          </w:p>
        </w:tc>
        <w:tc>
          <w:tcPr>
            <w:tcW w:w="4575" w:type="dxa"/>
            <w:gridSpan w:val="2"/>
          </w:tcPr>
          <w:p w14:paraId="23D89191" w14:textId="77777777" w:rsidR="00C11AAF" w:rsidRPr="009079F8" w:rsidRDefault="00C11AAF" w:rsidP="00F23355">
            <w:pPr>
              <w:pStyle w:val="pqiTabBody"/>
            </w:pPr>
            <w:r w:rsidRPr="009079F8">
              <w:t xml:space="preserve">Należy podać </w:t>
            </w:r>
            <w:r>
              <w:t>markę</w:t>
            </w:r>
            <w:r w:rsidRPr="009079F8">
              <w:t xml:space="preserve"> wyrobów, jeżeli ma to zastosowanie.</w:t>
            </w:r>
          </w:p>
        </w:tc>
        <w:tc>
          <w:tcPr>
            <w:tcW w:w="1877" w:type="dxa"/>
            <w:gridSpan w:val="5"/>
          </w:tcPr>
          <w:p w14:paraId="46551E73" w14:textId="77777777" w:rsidR="00C11AAF" w:rsidRPr="009079F8" w:rsidRDefault="00C11AAF" w:rsidP="00F23355">
            <w:pPr>
              <w:pStyle w:val="pqiTabBody"/>
            </w:pPr>
            <w:r w:rsidRPr="009079F8">
              <w:t>an..350</w:t>
            </w:r>
          </w:p>
        </w:tc>
      </w:tr>
      <w:tr w:rsidR="00C11AAF" w:rsidRPr="009079F8" w14:paraId="03B30203" w14:textId="77777777" w:rsidTr="00F23355">
        <w:tc>
          <w:tcPr>
            <w:tcW w:w="800" w:type="dxa"/>
            <w:gridSpan w:val="3"/>
          </w:tcPr>
          <w:p w14:paraId="5CE5DCAF" w14:textId="77777777" w:rsidR="00C11AAF" w:rsidRPr="009079F8" w:rsidRDefault="00C11AAF" w:rsidP="00F23355">
            <w:pPr>
              <w:pStyle w:val="pqiTabBody"/>
              <w:rPr>
                <w:i/>
              </w:rPr>
            </w:pPr>
          </w:p>
        </w:tc>
        <w:tc>
          <w:tcPr>
            <w:tcW w:w="3577" w:type="dxa"/>
            <w:gridSpan w:val="3"/>
          </w:tcPr>
          <w:p w14:paraId="79500448" w14:textId="77777777" w:rsidR="00C11AAF" w:rsidRDefault="00C11AAF" w:rsidP="00F23355">
            <w:pPr>
              <w:pStyle w:val="pqiTabBody"/>
            </w:pPr>
            <w:r>
              <w:t>JĘZYK ELEMENTU</w:t>
            </w:r>
            <w:r w:rsidRPr="009079F8">
              <w:t xml:space="preserve"> </w:t>
            </w:r>
          </w:p>
          <w:p w14:paraId="0DC12EC7" w14:textId="77777777" w:rsidR="00C11AAF" w:rsidRPr="009079F8" w:rsidRDefault="00C11AAF" w:rsidP="00F23355">
            <w:pPr>
              <w:pStyle w:val="pqiTabBody"/>
            </w:pPr>
            <w:r>
              <w:rPr>
                <w:rFonts w:ascii="Courier New" w:hAnsi="Courier New" w:cs="Courier New"/>
                <w:noProof/>
                <w:color w:val="0000FF"/>
              </w:rPr>
              <w:t>@language</w:t>
            </w:r>
          </w:p>
        </w:tc>
        <w:tc>
          <w:tcPr>
            <w:tcW w:w="391" w:type="dxa"/>
          </w:tcPr>
          <w:p w14:paraId="472C3C11" w14:textId="77777777" w:rsidR="00C11AAF" w:rsidRPr="009079F8" w:rsidRDefault="00C11AAF" w:rsidP="00F23355">
            <w:pPr>
              <w:pStyle w:val="pqiTabBody"/>
            </w:pPr>
            <w:r>
              <w:t>D</w:t>
            </w:r>
          </w:p>
        </w:tc>
        <w:tc>
          <w:tcPr>
            <w:tcW w:w="2071" w:type="dxa"/>
            <w:gridSpan w:val="5"/>
          </w:tcPr>
          <w:p w14:paraId="070945BA" w14:textId="77777777" w:rsidR="00C11AAF" w:rsidRPr="009079F8" w:rsidRDefault="00C11AAF" w:rsidP="00F23355">
            <w:pPr>
              <w:pStyle w:val="pqiTabBody"/>
            </w:pPr>
            <w:r w:rsidRPr="009079F8">
              <w:t>„R”, jeżeli stosuje się pole tekstowe</w:t>
            </w:r>
            <w:r>
              <w:t xml:space="preserve"> 17o</w:t>
            </w:r>
            <w:r w:rsidRPr="009079F8">
              <w:t>.</w:t>
            </w:r>
          </w:p>
        </w:tc>
        <w:tc>
          <w:tcPr>
            <w:tcW w:w="4575" w:type="dxa"/>
            <w:gridSpan w:val="2"/>
          </w:tcPr>
          <w:p w14:paraId="09C4931E" w14:textId="77777777" w:rsidR="00C11AAF" w:rsidRDefault="00C11AAF" w:rsidP="00F23355">
            <w:pPr>
              <w:pStyle w:val="pqiTabBody"/>
            </w:pPr>
            <w:r>
              <w:t>Atrybut.</w:t>
            </w:r>
          </w:p>
          <w:p w14:paraId="554C8F42" w14:textId="77777777" w:rsidR="00C11AAF"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877" w:type="dxa"/>
            <w:gridSpan w:val="5"/>
          </w:tcPr>
          <w:p w14:paraId="7520BB01" w14:textId="77777777" w:rsidR="00C11AAF" w:rsidRPr="009079F8" w:rsidRDefault="00C11AAF" w:rsidP="00F23355">
            <w:pPr>
              <w:pStyle w:val="pqiTabBody"/>
            </w:pPr>
            <w:r w:rsidRPr="009079F8">
              <w:t>a2</w:t>
            </w:r>
          </w:p>
        </w:tc>
      </w:tr>
      <w:tr w:rsidR="00C11AAF" w:rsidRPr="009079F8" w14:paraId="1F1A60D0" w14:textId="77777777" w:rsidTr="00F23355">
        <w:tc>
          <w:tcPr>
            <w:tcW w:w="394" w:type="dxa"/>
          </w:tcPr>
          <w:p w14:paraId="0560EF41" w14:textId="77777777" w:rsidR="00C11AAF" w:rsidRPr="009079F8" w:rsidRDefault="00C11AAF" w:rsidP="00F23355">
            <w:pPr>
              <w:pStyle w:val="pqiTabBody"/>
              <w:rPr>
                <w:b/>
              </w:rPr>
            </w:pPr>
          </w:p>
        </w:tc>
        <w:tc>
          <w:tcPr>
            <w:tcW w:w="406" w:type="dxa"/>
            <w:gridSpan w:val="2"/>
          </w:tcPr>
          <w:p w14:paraId="72C752FF" w14:textId="77777777" w:rsidR="00C11AAF" w:rsidRPr="009079F8" w:rsidRDefault="00C11AAF" w:rsidP="00F23355">
            <w:pPr>
              <w:pStyle w:val="pqiTabBody"/>
              <w:rPr>
                <w:i/>
              </w:rPr>
            </w:pPr>
            <w:r>
              <w:rPr>
                <w:i/>
              </w:rPr>
              <w:t>p</w:t>
            </w:r>
          </w:p>
        </w:tc>
        <w:tc>
          <w:tcPr>
            <w:tcW w:w="3577" w:type="dxa"/>
            <w:gridSpan w:val="3"/>
          </w:tcPr>
          <w:p w14:paraId="63C7FE4A" w14:textId="77777777" w:rsidR="00C11AAF" w:rsidRPr="00120C0C" w:rsidRDefault="00C11AAF" w:rsidP="00F23355">
            <w:pPr>
              <w:pStyle w:val="pqiTabBody"/>
            </w:pPr>
            <w:r w:rsidRPr="00120C0C">
              <w:t xml:space="preserve">Oleje opałowe </w:t>
            </w:r>
            <w:r w:rsidRPr="00937CFB">
              <w:t>niepodlegające</w:t>
            </w:r>
            <w:r w:rsidRPr="00120C0C">
              <w:t xml:space="preserve"> barwieniu i oznaczeniu</w:t>
            </w:r>
          </w:p>
          <w:p w14:paraId="0A734E41" w14:textId="77777777" w:rsidR="00C11AAF" w:rsidRPr="00120C0C" w:rsidRDefault="00C11AAF" w:rsidP="00F23355">
            <w:pPr>
              <w:pStyle w:val="pqiTabBody"/>
              <w:rPr>
                <w:rFonts w:ascii="Courier New" w:hAnsi="Courier New" w:cs="Courier New"/>
                <w:noProof/>
                <w:color w:val="0000FF"/>
              </w:rPr>
            </w:pPr>
            <w:r w:rsidRPr="00120C0C">
              <w:rPr>
                <w:rFonts w:ascii="Courier New" w:hAnsi="Courier New" w:cs="Courier New"/>
                <w:noProof/>
                <w:color w:val="0000FF"/>
              </w:rPr>
              <w:t>NotColouredAndMarkedFuelOils</w:t>
            </w:r>
          </w:p>
        </w:tc>
        <w:tc>
          <w:tcPr>
            <w:tcW w:w="391" w:type="dxa"/>
          </w:tcPr>
          <w:p w14:paraId="048DC046" w14:textId="77777777" w:rsidR="00C11AAF" w:rsidRPr="009079F8" w:rsidRDefault="00C11AAF" w:rsidP="00F23355">
            <w:pPr>
              <w:pStyle w:val="pqiTabBody"/>
            </w:pPr>
            <w:r>
              <w:t>C</w:t>
            </w:r>
          </w:p>
        </w:tc>
        <w:tc>
          <w:tcPr>
            <w:tcW w:w="2071" w:type="dxa"/>
            <w:gridSpan w:val="5"/>
          </w:tcPr>
          <w:p w14:paraId="4D15FACC" w14:textId="77777777" w:rsidR="00C11AAF" w:rsidRDefault="00C11AAF" w:rsidP="00F23355">
            <w:pPr>
              <w:pStyle w:val="pqiTabBody"/>
            </w:pPr>
            <w:r w:rsidRPr="009079F8">
              <w:t xml:space="preserve">„R”, </w:t>
            </w:r>
            <w:r>
              <w:rPr>
                <w:lang w:eastAsia="en-GB"/>
              </w:rPr>
              <w:t>k</w:t>
            </w:r>
            <w:r w:rsidRPr="009079F8">
              <w:t>od wyrobu akcyzowego</w:t>
            </w:r>
            <w:r>
              <w:t xml:space="preserve"> w polu 17b jest równy „E470” lub „E490” oraz dla kodu „E490” w polu 17c podano kod CN z przedziału „271019</w:t>
            </w:r>
            <w:r w:rsidRPr="00937CFB">
              <w:t>51</w:t>
            </w:r>
            <w:r>
              <w:t xml:space="preserve"> – 271019</w:t>
            </w:r>
            <w:r w:rsidRPr="00937CFB">
              <w:t>60</w:t>
            </w:r>
            <w:r>
              <w:t>”.</w:t>
            </w:r>
          </w:p>
          <w:p w14:paraId="5F4334E1" w14:textId="77777777" w:rsidR="00C11AAF" w:rsidRPr="009079F8" w:rsidRDefault="00C11AAF" w:rsidP="00F23355">
            <w:pPr>
              <w:pStyle w:val="pqiTabBody"/>
            </w:pPr>
            <w:r>
              <w:lastRenderedPageBreak/>
              <w:t>W pozostałych przypadkach nie stosuje się.</w:t>
            </w:r>
          </w:p>
        </w:tc>
        <w:tc>
          <w:tcPr>
            <w:tcW w:w="4575" w:type="dxa"/>
            <w:gridSpan w:val="2"/>
          </w:tcPr>
          <w:p w14:paraId="30509499" w14:textId="77777777" w:rsidR="00C11AAF" w:rsidRPr="009079F8" w:rsidRDefault="00C11AAF" w:rsidP="00F23355">
            <w:pPr>
              <w:pStyle w:val="pqiTabBody"/>
            </w:pPr>
            <w:r w:rsidRPr="009079F8">
              <w:lastRenderedPageBreak/>
              <w:t xml:space="preserve">Należy podać „1”, </w:t>
            </w:r>
            <w:r w:rsidRPr="00937CFB">
              <w:t>jeżeli wyroby akcyzowe są olejami opałowymi, które nie podlegają zabarwieniu na czerwono i oznaczeniu znacznikiem zgodnie z przepisami szczególnymi</w:t>
            </w:r>
            <w:r>
              <w:t>, lub „0” w pozostałych przypadkach</w:t>
            </w:r>
            <w:r w:rsidRPr="009079F8">
              <w:t>.</w:t>
            </w:r>
          </w:p>
        </w:tc>
        <w:tc>
          <w:tcPr>
            <w:tcW w:w="1877" w:type="dxa"/>
            <w:gridSpan w:val="5"/>
          </w:tcPr>
          <w:p w14:paraId="1E618AE6" w14:textId="77777777" w:rsidR="00C11AAF" w:rsidRPr="009079F8" w:rsidRDefault="00C11AAF" w:rsidP="00F23355">
            <w:pPr>
              <w:pStyle w:val="pqiTabBody"/>
            </w:pPr>
            <w:r w:rsidRPr="009079F8">
              <w:t>n1</w:t>
            </w:r>
          </w:p>
        </w:tc>
      </w:tr>
      <w:tr w:rsidR="00C11AAF" w:rsidRPr="009079F8" w14:paraId="626F30B5" w14:textId="77777777" w:rsidTr="00F23355">
        <w:tc>
          <w:tcPr>
            <w:tcW w:w="394" w:type="dxa"/>
          </w:tcPr>
          <w:p w14:paraId="5200DB6F" w14:textId="77777777" w:rsidR="00C11AAF" w:rsidRPr="009079F8" w:rsidRDefault="00C11AAF" w:rsidP="00F23355">
            <w:pPr>
              <w:pStyle w:val="pqiTabBody"/>
              <w:rPr>
                <w:b/>
              </w:rPr>
            </w:pPr>
          </w:p>
        </w:tc>
        <w:tc>
          <w:tcPr>
            <w:tcW w:w="406" w:type="dxa"/>
            <w:gridSpan w:val="2"/>
          </w:tcPr>
          <w:p w14:paraId="05EF234B" w14:textId="77777777" w:rsidR="00C11AAF" w:rsidRPr="009079F8" w:rsidRDefault="00C11AAF" w:rsidP="00F23355">
            <w:pPr>
              <w:pStyle w:val="pqiTabBody"/>
              <w:rPr>
                <w:i/>
              </w:rPr>
            </w:pPr>
            <w:r>
              <w:rPr>
                <w:i/>
              </w:rPr>
              <w:t>q</w:t>
            </w:r>
          </w:p>
        </w:tc>
        <w:tc>
          <w:tcPr>
            <w:tcW w:w="3577" w:type="dxa"/>
            <w:gridSpan w:val="3"/>
          </w:tcPr>
          <w:p w14:paraId="4229B249" w14:textId="77777777" w:rsidR="00C11AAF" w:rsidRDefault="00C11AAF" w:rsidP="00F23355">
            <w:pPr>
              <w:pStyle w:val="pqiTabBody"/>
            </w:pPr>
            <w:r w:rsidRPr="009079F8">
              <w:t>Ilość</w:t>
            </w:r>
            <w:r>
              <w:t xml:space="preserve"> w dodatkowej jednostce miary</w:t>
            </w:r>
          </w:p>
          <w:p w14:paraId="54A983A5" w14:textId="77777777" w:rsidR="00C11AAF" w:rsidRPr="009079F8" w:rsidRDefault="00C11AAF" w:rsidP="00F23355">
            <w:pPr>
              <w:pStyle w:val="pqiTabBody"/>
            </w:pPr>
            <w:r>
              <w:rPr>
                <w:rFonts w:ascii="Courier New" w:hAnsi="Courier New" w:cs="Courier New"/>
                <w:noProof/>
                <w:color w:val="0000FF"/>
              </w:rPr>
              <w:t>AdditionalQuantity</w:t>
            </w:r>
          </w:p>
        </w:tc>
        <w:tc>
          <w:tcPr>
            <w:tcW w:w="391" w:type="dxa"/>
          </w:tcPr>
          <w:p w14:paraId="062C24B7" w14:textId="77777777" w:rsidR="00C11AAF" w:rsidRPr="009079F8" w:rsidRDefault="00C11AAF" w:rsidP="00F23355">
            <w:pPr>
              <w:pStyle w:val="pqiTabBody"/>
            </w:pPr>
            <w:r>
              <w:t>C</w:t>
            </w:r>
          </w:p>
        </w:tc>
        <w:tc>
          <w:tcPr>
            <w:tcW w:w="2071" w:type="dxa"/>
            <w:gridSpan w:val="5"/>
          </w:tcPr>
          <w:p w14:paraId="668936CD" w14:textId="77777777" w:rsidR="00C11AAF" w:rsidRDefault="00C11AAF" w:rsidP="00F23355">
            <w:pPr>
              <w:pStyle w:val="pqiTabBody"/>
            </w:pPr>
            <w:r w:rsidRPr="009079F8">
              <w:t xml:space="preserve">„R”, jeżeli </w:t>
            </w:r>
            <w:r>
              <w:rPr>
                <w:lang w:eastAsia="en-GB"/>
              </w:rPr>
              <w:t>k</w:t>
            </w:r>
            <w:r w:rsidRPr="009079F8">
              <w:t>od wyrobu akcyzowego</w:t>
            </w:r>
            <w:r>
              <w:t xml:space="preserve"> w polu 17b jest równy:</w:t>
            </w:r>
          </w:p>
          <w:p w14:paraId="39084AC3" w14:textId="77777777" w:rsidR="00C11AAF" w:rsidRDefault="00C11AAF" w:rsidP="00F23355">
            <w:pPr>
              <w:pStyle w:val="pqiTabBody"/>
            </w:pPr>
            <w:r>
              <w:t xml:space="preserve">- </w:t>
            </w:r>
            <w:r w:rsidRPr="00994DA5">
              <w:t>„E200”, „E300”, „E800”, „E910” lub „E920”</w:t>
            </w:r>
            <w:r>
              <w:t xml:space="preserve"> i </w:t>
            </w:r>
            <w:r w:rsidRPr="00B6309E">
              <w:t xml:space="preserve">gęstość </w:t>
            </w:r>
            <w:r w:rsidR="0076267F">
              <w:br/>
            </w:r>
            <w:r>
              <w:t>w polu 17m</w:t>
            </w:r>
            <w:r w:rsidRPr="00B6309E">
              <w:t xml:space="preserve"> jest </w:t>
            </w:r>
            <w:r>
              <w:t>większa lub równa</w:t>
            </w:r>
            <w:r w:rsidRPr="00B6309E">
              <w:t xml:space="preserve"> 890</w:t>
            </w:r>
            <w:r>
              <w:t xml:space="preserve"> kg/m</w:t>
            </w:r>
            <w:r>
              <w:rPr>
                <w:vertAlign w:val="superscript"/>
              </w:rPr>
              <w:t>3</w:t>
            </w:r>
            <w:r>
              <w:t>, a w polu 17s nie wybrano rodzaju paliwa – wartość w kilogramach,</w:t>
            </w:r>
          </w:p>
          <w:p w14:paraId="0E28F116" w14:textId="77777777" w:rsidR="00C11AAF" w:rsidRDefault="00C11AAF" w:rsidP="00F23355">
            <w:pPr>
              <w:pStyle w:val="pqiTabBody"/>
            </w:pPr>
            <w:r>
              <w:t>- „</w:t>
            </w:r>
            <w:r w:rsidRPr="00B6309E">
              <w:t>E470</w:t>
            </w:r>
            <w:r>
              <w:t>”</w:t>
            </w:r>
            <w:r w:rsidRPr="00B6309E">
              <w:t xml:space="preserve"> </w:t>
            </w:r>
            <w:r>
              <w:t>i oleje opałowe podlegają barwieniu i oznaczeniu (w polu 17p wybrano wartość „0”) – wartość w litrach w temp. 15</w:t>
            </w:r>
            <w:r w:rsidRPr="009079F8">
              <w:t>°C</w:t>
            </w:r>
            <w:r>
              <w:t>,</w:t>
            </w:r>
          </w:p>
          <w:p w14:paraId="53B58F17" w14:textId="77777777" w:rsidR="00C11AAF" w:rsidRDefault="00C11AAF" w:rsidP="00F23355">
            <w:pPr>
              <w:pStyle w:val="pqiTabBody"/>
            </w:pPr>
            <w:r>
              <w:lastRenderedPageBreak/>
              <w:t>- „</w:t>
            </w:r>
            <w:r w:rsidRPr="00B6309E">
              <w:t>E4</w:t>
            </w:r>
            <w:r>
              <w:t>9</w:t>
            </w:r>
            <w:r w:rsidRPr="00B6309E">
              <w:t>0</w:t>
            </w:r>
            <w:r>
              <w:t>”</w:t>
            </w:r>
            <w:r w:rsidRPr="00B6309E">
              <w:t xml:space="preserve"> </w:t>
            </w:r>
            <w:r>
              <w:t>i oleje opałowe nie podlegają barwieniu i oznaczeniu (w polu 17p wybrano wartość „1”) – wartość w kilogramach,</w:t>
            </w:r>
          </w:p>
          <w:p w14:paraId="773F44BC" w14:textId="77777777" w:rsidR="00C11AAF" w:rsidRDefault="00C11AAF" w:rsidP="00F23355">
            <w:pPr>
              <w:pStyle w:val="pqiTabBody"/>
            </w:pPr>
            <w:r>
              <w:t>- „E600” i w polu 17s wybrano, że paliwo jest w postaci gazowej – wartość w gigadżulach ,</w:t>
            </w:r>
          </w:p>
          <w:p w14:paraId="513CE944" w14:textId="77777777" w:rsidR="00C11AAF" w:rsidRDefault="00C11AAF" w:rsidP="00F23355">
            <w:pPr>
              <w:pStyle w:val="pqiTabBody"/>
            </w:pPr>
            <w:r>
              <w:t>- „E600” i w polu 17s wybrano, że paliwo jest w postaci ciekłej – wartość w litrach w temp. 15</w:t>
            </w:r>
            <w:r w:rsidRPr="009079F8">
              <w:t>°C</w:t>
            </w:r>
            <w:r>
              <w:t>,</w:t>
            </w:r>
          </w:p>
          <w:p w14:paraId="28CDB10B" w14:textId="77777777" w:rsidR="00C11AAF" w:rsidRDefault="00C11AAF" w:rsidP="00F23355">
            <w:pPr>
              <w:pStyle w:val="pqiTabBody"/>
            </w:pPr>
            <w:r>
              <w:t xml:space="preserve">- „E700” i </w:t>
            </w:r>
            <w:r w:rsidRPr="00B6309E">
              <w:t xml:space="preserve">gęstość </w:t>
            </w:r>
            <w:r w:rsidR="0076267F">
              <w:br/>
            </w:r>
            <w:r>
              <w:t>w polu 17m</w:t>
            </w:r>
            <w:r w:rsidRPr="00B6309E">
              <w:t xml:space="preserve"> jest </w:t>
            </w:r>
            <w:r>
              <w:t>większa lub równa</w:t>
            </w:r>
            <w:r w:rsidRPr="00B6309E">
              <w:t xml:space="preserve"> 890</w:t>
            </w:r>
            <w:r>
              <w:t xml:space="preserve"> kg/m</w:t>
            </w:r>
            <w:r>
              <w:rPr>
                <w:vertAlign w:val="superscript"/>
              </w:rPr>
              <w:t>3</w:t>
            </w:r>
            <w:r>
              <w:t xml:space="preserve">, a w polu 17s nie wybrano rodzaju paliwa – </w:t>
            </w:r>
            <w:r>
              <w:lastRenderedPageBreak/>
              <w:t>wartość w kilogramach,</w:t>
            </w:r>
          </w:p>
          <w:p w14:paraId="760DB694" w14:textId="77777777" w:rsidR="00C11AAF" w:rsidRDefault="00C11AAF" w:rsidP="00F23355">
            <w:pPr>
              <w:pStyle w:val="pqiTabBody"/>
            </w:pPr>
            <w:r>
              <w:t>- „N200”</w:t>
            </w:r>
            <w:r w:rsidRPr="00B6309E">
              <w:t xml:space="preserve"> </w:t>
            </w:r>
            <w:r>
              <w:t xml:space="preserve">i </w:t>
            </w:r>
            <w:r w:rsidRPr="00B6309E">
              <w:t xml:space="preserve">gęstość </w:t>
            </w:r>
            <w:r w:rsidR="0076267F">
              <w:br/>
            </w:r>
            <w:r>
              <w:t>w polu 17m</w:t>
            </w:r>
            <w:r w:rsidRPr="00B6309E">
              <w:t xml:space="preserve"> jest </w:t>
            </w:r>
            <w:r>
              <w:t>większa lub równa</w:t>
            </w:r>
            <w:r w:rsidRPr="00B6309E">
              <w:t xml:space="preserve"> 890</w:t>
            </w:r>
            <w:r>
              <w:t xml:space="preserve"> kg/m</w:t>
            </w:r>
            <w:r>
              <w:rPr>
                <w:vertAlign w:val="superscript"/>
              </w:rPr>
              <w:t>3</w:t>
            </w:r>
            <w:r>
              <w:t xml:space="preserve"> – wartość w kilogramach.</w:t>
            </w:r>
          </w:p>
          <w:p w14:paraId="072245D4" w14:textId="77777777" w:rsidR="00C11AAF" w:rsidRPr="009079F8" w:rsidRDefault="00C11AAF" w:rsidP="00F23355">
            <w:pPr>
              <w:pStyle w:val="pqiTabBody"/>
            </w:pPr>
            <w:r>
              <w:t>W pozostałych przypadkach nie stosuje się.</w:t>
            </w:r>
          </w:p>
        </w:tc>
        <w:tc>
          <w:tcPr>
            <w:tcW w:w="4575" w:type="dxa"/>
            <w:gridSpan w:val="2"/>
          </w:tcPr>
          <w:p w14:paraId="48DD8572" w14:textId="77777777" w:rsidR="00C11AAF" w:rsidRPr="009079F8" w:rsidRDefault="00C11AAF" w:rsidP="00F23355">
            <w:pPr>
              <w:pStyle w:val="pqiTabBody"/>
            </w:pPr>
            <w:r w:rsidRPr="009079F8">
              <w:lastRenderedPageBreak/>
              <w:t xml:space="preserve">Należy podać ilość wyrażoną w jednostce miary powiązanej z kodem </w:t>
            </w:r>
            <w:r>
              <w:t>wyrobu</w:t>
            </w:r>
            <w:r w:rsidRPr="009079F8">
              <w:t xml:space="preserve"> – zob. </w:t>
            </w:r>
            <w:r>
              <w:t>wartości słownika „Dodatkowe j</w:t>
            </w:r>
            <w:r w:rsidRPr="0093764A">
              <w:t>ednostki miary (</w:t>
            </w:r>
            <w:proofErr w:type="spellStart"/>
            <w:r>
              <w:t>Additional</w:t>
            </w:r>
            <w:proofErr w:type="spellEnd"/>
            <w:r>
              <w:t xml:space="preserve"> </w:t>
            </w:r>
            <w:proofErr w:type="spellStart"/>
            <w:r>
              <w:t>u</w:t>
            </w:r>
            <w:r w:rsidRPr="0093764A">
              <w:t>nits</w:t>
            </w:r>
            <w:proofErr w:type="spellEnd"/>
            <w:r w:rsidRPr="0093764A">
              <w:t xml:space="preserve"> of </w:t>
            </w:r>
            <w:proofErr w:type="spellStart"/>
            <w:r w:rsidRPr="0093764A">
              <w:t>measure</w:t>
            </w:r>
            <w:proofErr w:type="spellEnd"/>
            <w:r w:rsidRPr="0093764A">
              <w:t>)</w:t>
            </w:r>
            <w:r>
              <w:t>"</w:t>
            </w:r>
            <w:r w:rsidRPr="009079F8">
              <w:t>.</w:t>
            </w:r>
          </w:p>
        </w:tc>
        <w:tc>
          <w:tcPr>
            <w:tcW w:w="1877" w:type="dxa"/>
            <w:gridSpan w:val="5"/>
          </w:tcPr>
          <w:p w14:paraId="75553F6D" w14:textId="77777777" w:rsidR="00C11AAF" w:rsidRPr="009079F8" w:rsidRDefault="00C11AAF" w:rsidP="00F23355">
            <w:pPr>
              <w:pStyle w:val="pqiTabBody"/>
            </w:pPr>
            <w:r w:rsidRPr="009079F8">
              <w:t>n..15,3</w:t>
            </w:r>
          </w:p>
        </w:tc>
      </w:tr>
      <w:tr w:rsidR="00C11AAF" w:rsidRPr="009079F8" w14:paraId="2E166DBB" w14:textId="77777777" w:rsidTr="00F23355">
        <w:tc>
          <w:tcPr>
            <w:tcW w:w="394" w:type="dxa"/>
          </w:tcPr>
          <w:p w14:paraId="5EAC702F" w14:textId="77777777" w:rsidR="00C11AAF" w:rsidRPr="009079F8" w:rsidRDefault="00C11AAF" w:rsidP="00F23355">
            <w:pPr>
              <w:pStyle w:val="pqiTabBody"/>
              <w:rPr>
                <w:b/>
              </w:rPr>
            </w:pPr>
          </w:p>
        </w:tc>
        <w:tc>
          <w:tcPr>
            <w:tcW w:w="406" w:type="dxa"/>
            <w:gridSpan w:val="2"/>
          </w:tcPr>
          <w:p w14:paraId="1858B283" w14:textId="77777777" w:rsidR="00C11AAF" w:rsidRDefault="00C11AAF" w:rsidP="00F23355">
            <w:pPr>
              <w:pStyle w:val="pqiTabBody"/>
              <w:rPr>
                <w:i/>
              </w:rPr>
            </w:pPr>
            <w:r>
              <w:rPr>
                <w:i/>
              </w:rPr>
              <w:t>r</w:t>
            </w:r>
          </w:p>
        </w:tc>
        <w:tc>
          <w:tcPr>
            <w:tcW w:w="3577" w:type="dxa"/>
            <w:gridSpan w:val="3"/>
          </w:tcPr>
          <w:p w14:paraId="1DC51399" w14:textId="77777777" w:rsidR="00C11AAF" w:rsidRDefault="00C11AAF" w:rsidP="00F23355">
            <w:pPr>
              <w:pStyle w:val="pqiTabBody"/>
            </w:pPr>
            <w:r w:rsidRPr="00E43EC7">
              <w:t>Maksymalna cena detaliczna za 20 szt. lub za kilogram</w:t>
            </w:r>
          </w:p>
          <w:p w14:paraId="2C8D9D6A" w14:textId="77777777" w:rsidR="00C11AAF" w:rsidRPr="00E43EC7" w:rsidRDefault="00C11AAF" w:rsidP="00F23355">
            <w:pPr>
              <w:pStyle w:val="pqiTabBody"/>
            </w:pPr>
            <w:r w:rsidRPr="00E43EC7">
              <w:rPr>
                <w:rFonts w:ascii="Courier New" w:hAnsi="Courier New" w:cs="Courier New"/>
                <w:noProof/>
                <w:color w:val="0000FF"/>
              </w:rPr>
              <w:t>MaxRetailPrice</w:t>
            </w:r>
          </w:p>
        </w:tc>
        <w:tc>
          <w:tcPr>
            <w:tcW w:w="391" w:type="dxa"/>
          </w:tcPr>
          <w:p w14:paraId="4FDCB443" w14:textId="77777777" w:rsidR="00C11AAF" w:rsidRDefault="00C11AAF" w:rsidP="00F23355">
            <w:pPr>
              <w:pStyle w:val="pqiTabBody"/>
            </w:pPr>
            <w:r>
              <w:t>C</w:t>
            </w:r>
          </w:p>
        </w:tc>
        <w:tc>
          <w:tcPr>
            <w:tcW w:w="2071" w:type="dxa"/>
            <w:gridSpan w:val="5"/>
          </w:tcPr>
          <w:p w14:paraId="60FC567D" w14:textId="77777777" w:rsidR="00C11AAF" w:rsidRDefault="00C11AAF" w:rsidP="00F23355">
            <w:pPr>
              <w:pStyle w:val="pqiTabBody"/>
            </w:pPr>
            <w:r w:rsidRPr="009079F8">
              <w:t xml:space="preserve">„R”, </w:t>
            </w:r>
            <w:r>
              <w:t xml:space="preserve">jeżeli do wyboru tytoniowego (kategoria „T” wyrobu akcyzowego) </w:t>
            </w:r>
            <w:r w:rsidRPr="009079F8">
              <w:t xml:space="preserve">stosuje się </w:t>
            </w:r>
            <w:r>
              <w:t>znaki akcyzy (w polu 17j podano „1”).</w:t>
            </w:r>
          </w:p>
          <w:p w14:paraId="4B8EE5AE" w14:textId="77777777" w:rsidR="00C11AAF" w:rsidRPr="009079F8" w:rsidRDefault="00C11AAF" w:rsidP="00F23355">
            <w:pPr>
              <w:pStyle w:val="pqiTabBody"/>
            </w:pPr>
            <w:r>
              <w:t>W pozostałych przypadkach nie stosuje się.</w:t>
            </w:r>
          </w:p>
        </w:tc>
        <w:tc>
          <w:tcPr>
            <w:tcW w:w="4575" w:type="dxa"/>
            <w:gridSpan w:val="2"/>
          </w:tcPr>
          <w:p w14:paraId="440E301C" w14:textId="77777777" w:rsidR="00C11AAF" w:rsidRDefault="00C11AAF" w:rsidP="00F23355">
            <w:pPr>
              <w:pStyle w:val="pqiTabBody"/>
            </w:pPr>
            <w:r>
              <w:t>Należy podać wartość wyrażoną w złotym polskim (PLN).</w:t>
            </w:r>
          </w:p>
        </w:tc>
        <w:tc>
          <w:tcPr>
            <w:tcW w:w="1877" w:type="dxa"/>
            <w:gridSpan w:val="5"/>
          </w:tcPr>
          <w:p w14:paraId="6F586B39" w14:textId="77777777" w:rsidR="00C11AAF" w:rsidRPr="009079F8" w:rsidRDefault="00C11AAF" w:rsidP="00F23355">
            <w:pPr>
              <w:pStyle w:val="pqiTabBody"/>
            </w:pPr>
            <w:r w:rsidRPr="009079F8">
              <w:t>n..5,2</w:t>
            </w:r>
          </w:p>
        </w:tc>
      </w:tr>
      <w:tr w:rsidR="00C11AAF" w:rsidRPr="009079F8" w14:paraId="34E0C295" w14:textId="77777777" w:rsidTr="00F23355">
        <w:tc>
          <w:tcPr>
            <w:tcW w:w="394" w:type="dxa"/>
          </w:tcPr>
          <w:p w14:paraId="2D7C7ADF" w14:textId="77777777" w:rsidR="00C11AAF" w:rsidRPr="009079F8" w:rsidRDefault="00C11AAF" w:rsidP="00F23355">
            <w:pPr>
              <w:pStyle w:val="pqiTabBody"/>
              <w:rPr>
                <w:b/>
              </w:rPr>
            </w:pPr>
          </w:p>
        </w:tc>
        <w:tc>
          <w:tcPr>
            <w:tcW w:w="406" w:type="dxa"/>
            <w:gridSpan w:val="2"/>
          </w:tcPr>
          <w:p w14:paraId="1B8291FC" w14:textId="77777777" w:rsidR="00C11AAF" w:rsidRPr="009079F8" w:rsidRDefault="00C11AAF" w:rsidP="00F23355">
            <w:pPr>
              <w:pStyle w:val="pqiTabBody"/>
              <w:rPr>
                <w:i/>
              </w:rPr>
            </w:pPr>
            <w:r>
              <w:rPr>
                <w:i/>
              </w:rPr>
              <w:t>s</w:t>
            </w:r>
          </w:p>
        </w:tc>
        <w:tc>
          <w:tcPr>
            <w:tcW w:w="3577" w:type="dxa"/>
            <w:gridSpan w:val="3"/>
          </w:tcPr>
          <w:p w14:paraId="7B272345" w14:textId="77777777" w:rsidR="00C11AAF" w:rsidRDefault="00C11AAF" w:rsidP="00F23355">
            <w:pPr>
              <w:pStyle w:val="pqiTabBody"/>
            </w:pPr>
            <w:r>
              <w:t>Rodzaj paliwa</w:t>
            </w:r>
          </w:p>
          <w:p w14:paraId="27810D26" w14:textId="77777777" w:rsidR="00C11AAF" w:rsidRPr="00E43EC7" w:rsidRDefault="00C11AAF" w:rsidP="00F23355">
            <w:pPr>
              <w:pStyle w:val="pqiTabBody"/>
              <w:rPr>
                <w:rFonts w:ascii="Courier New" w:hAnsi="Courier New" w:cs="Courier New"/>
                <w:noProof/>
                <w:color w:val="0000FF"/>
              </w:rPr>
            </w:pPr>
            <w:r>
              <w:rPr>
                <w:rFonts w:ascii="Courier New" w:hAnsi="Courier New" w:cs="Courier New"/>
                <w:noProof/>
                <w:color w:val="0000FF"/>
              </w:rPr>
              <w:t>FuelType</w:t>
            </w:r>
          </w:p>
        </w:tc>
        <w:tc>
          <w:tcPr>
            <w:tcW w:w="391" w:type="dxa"/>
          </w:tcPr>
          <w:p w14:paraId="1CE220AE" w14:textId="77777777" w:rsidR="00C11AAF" w:rsidRPr="009079F8" w:rsidRDefault="00C11AAF" w:rsidP="00F23355">
            <w:pPr>
              <w:pStyle w:val="pqiTabBody"/>
            </w:pPr>
            <w:r>
              <w:t>C</w:t>
            </w:r>
          </w:p>
        </w:tc>
        <w:tc>
          <w:tcPr>
            <w:tcW w:w="2071" w:type="dxa"/>
            <w:gridSpan w:val="5"/>
          </w:tcPr>
          <w:p w14:paraId="2A0C7DB1" w14:textId="77777777" w:rsidR="00C11AAF" w:rsidRDefault="00C11AAF" w:rsidP="00F23355">
            <w:pPr>
              <w:pStyle w:val="pqiTabBody"/>
            </w:pPr>
            <w:r>
              <w:t xml:space="preserve">- </w:t>
            </w:r>
            <w:r w:rsidRPr="009079F8">
              <w:t xml:space="preserve">„R”, jeżeli </w:t>
            </w:r>
            <w:r>
              <w:rPr>
                <w:lang w:eastAsia="en-GB"/>
              </w:rPr>
              <w:t>k</w:t>
            </w:r>
            <w:r w:rsidRPr="009079F8">
              <w:t>od wyrobu akcyzowego</w:t>
            </w:r>
            <w:r>
              <w:t xml:space="preserve"> </w:t>
            </w:r>
            <w:r>
              <w:lastRenderedPageBreak/>
              <w:t>w polu 17b jest równy „</w:t>
            </w:r>
            <w:r w:rsidRPr="00B6309E">
              <w:t>E</w:t>
            </w:r>
            <w:r>
              <w:t>600”.</w:t>
            </w:r>
          </w:p>
          <w:p w14:paraId="3C3EB7E8" w14:textId="77777777" w:rsidR="00C11AAF" w:rsidRDefault="00C11AAF" w:rsidP="00F23355">
            <w:pPr>
              <w:pStyle w:val="pqiTabBody"/>
            </w:pPr>
            <w:r>
              <w:t>- „O</w:t>
            </w:r>
            <w:r w:rsidRPr="009079F8">
              <w:t xml:space="preserve">”, jeżeli </w:t>
            </w:r>
            <w:r>
              <w:rPr>
                <w:lang w:eastAsia="en-GB"/>
              </w:rPr>
              <w:t>k</w:t>
            </w:r>
            <w:r w:rsidRPr="009079F8">
              <w:t>od wyrobu akcyzowego</w:t>
            </w:r>
            <w:r>
              <w:t xml:space="preserve"> w polu 17b jest równy </w:t>
            </w:r>
            <w:r w:rsidRPr="00994DA5">
              <w:t>E200”, „E300”, „E700”, „E800”, „E910” lub „E920”</w:t>
            </w:r>
            <w:r>
              <w:t>.</w:t>
            </w:r>
          </w:p>
          <w:p w14:paraId="4D22197F" w14:textId="77777777" w:rsidR="00C11AAF" w:rsidRPr="009079F8" w:rsidRDefault="00C11AAF" w:rsidP="00F23355">
            <w:pPr>
              <w:pStyle w:val="pqiTabBody"/>
            </w:pPr>
            <w:r>
              <w:t>W pozostałych przypadkach nie stosuje się.</w:t>
            </w:r>
          </w:p>
        </w:tc>
        <w:tc>
          <w:tcPr>
            <w:tcW w:w="4575" w:type="dxa"/>
            <w:gridSpan w:val="2"/>
          </w:tcPr>
          <w:p w14:paraId="3038EB4A" w14:textId="77777777" w:rsidR="00C11AAF" w:rsidRDefault="00C11AAF" w:rsidP="00F23355">
            <w:pPr>
              <w:pStyle w:val="pqiTabBody"/>
              <w:rPr>
                <w:lang w:eastAsia="en-GB"/>
              </w:rPr>
            </w:pPr>
            <w:r>
              <w:rPr>
                <w:lang w:eastAsia="en-GB"/>
              </w:rPr>
              <w:lastRenderedPageBreak/>
              <w:t>Wartość z enumeracji „</w:t>
            </w:r>
            <w:r>
              <w:rPr>
                <w:lang w:eastAsia="en-GB"/>
              </w:rPr>
              <w:fldChar w:fldCharType="begin"/>
            </w:r>
            <w:r>
              <w:rPr>
                <w:lang w:eastAsia="en-GB"/>
              </w:rPr>
              <w:instrText xml:space="preserve"> REF _Ref277866315 \h </w:instrText>
            </w:r>
            <w:r>
              <w:rPr>
                <w:lang w:eastAsia="en-GB"/>
              </w:rPr>
            </w:r>
            <w:r>
              <w:rPr>
                <w:lang w:eastAsia="en-GB"/>
              </w:rPr>
              <w:fldChar w:fldCharType="separate"/>
            </w:r>
            <w:r w:rsidR="002B6F91" w:rsidRPr="002B6F91">
              <w:t>Rodzaje paliwa (</w:t>
            </w:r>
            <w:proofErr w:type="spellStart"/>
            <w:r w:rsidR="002B6F91" w:rsidRPr="002B6F91">
              <w:t>Fuel</w:t>
            </w:r>
            <w:proofErr w:type="spellEnd"/>
            <w:r w:rsidR="002B6F91" w:rsidRPr="002B6F91">
              <w:t xml:space="preserve"> </w:t>
            </w:r>
            <w:proofErr w:type="spellStart"/>
            <w:r w:rsidR="002B6F91" w:rsidRPr="002B6F91">
              <w:t>Types</w:t>
            </w:r>
            <w:proofErr w:type="spellEnd"/>
            <w:r w:rsidR="002B6F91" w:rsidRPr="002B6F91">
              <w:t>)</w:t>
            </w:r>
            <w:r>
              <w:rPr>
                <w:lang w:eastAsia="en-GB"/>
              </w:rPr>
              <w:fldChar w:fldCharType="end"/>
            </w:r>
            <w:r>
              <w:rPr>
                <w:lang w:eastAsia="en-GB"/>
              </w:rPr>
              <w:t>”.</w:t>
            </w:r>
          </w:p>
          <w:p w14:paraId="12A73AAC" w14:textId="77777777" w:rsidR="00C11AAF" w:rsidRDefault="00C11AAF" w:rsidP="00F23355">
            <w:pPr>
              <w:pStyle w:val="pqiTabBody"/>
            </w:pPr>
            <w:r>
              <w:t>Dla wyrobu akcyzowego:</w:t>
            </w:r>
          </w:p>
          <w:p w14:paraId="34828238" w14:textId="77777777" w:rsidR="00C11AAF" w:rsidRDefault="00C11AAF" w:rsidP="00F23355">
            <w:pPr>
              <w:pStyle w:val="pqiTabBody"/>
            </w:pPr>
            <w:r>
              <w:lastRenderedPageBreak/>
              <w:t xml:space="preserve">- „E600” </w:t>
            </w:r>
            <w:bookmarkStart w:id="2289" w:name="OLE_LINK9"/>
            <w:bookmarkStart w:id="2290" w:name="OLE_LINK10"/>
            <w:r>
              <w:t>dostępne wartości:</w:t>
            </w:r>
          </w:p>
          <w:p w14:paraId="0DCA7EDB" w14:textId="77777777" w:rsidR="00C11AAF" w:rsidRDefault="00C11AAF" w:rsidP="00F23355">
            <w:pPr>
              <w:pStyle w:val="pqiTabBody"/>
            </w:pPr>
            <w:r>
              <w:t>„1 – Skroplone”,</w:t>
            </w:r>
          </w:p>
          <w:p w14:paraId="2C71493D" w14:textId="77777777" w:rsidR="00C11AAF" w:rsidRDefault="00C11AAF" w:rsidP="00F23355">
            <w:pPr>
              <w:pStyle w:val="pqiTabBody"/>
            </w:pPr>
            <w:r>
              <w:t>„2 – Gazowe”,</w:t>
            </w:r>
          </w:p>
          <w:p w14:paraId="11136D0C" w14:textId="77777777" w:rsidR="00C11AAF" w:rsidRDefault="00C11AAF" w:rsidP="00F23355">
            <w:pPr>
              <w:pStyle w:val="pqiTabBody"/>
            </w:pPr>
            <w:r>
              <w:t>„4 – Ciekłe”.</w:t>
            </w:r>
          </w:p>
          <w:p w14:paraId="314B2E91" w14:textId="77777777" w:rsidR="00C11AAF" w:rsidRDefault="00C11AAF" w:rsidP="00F23355">
            <w:pPr>
              <w:pStyle w:val="pqiTabBody"/>
            </w:pPr>
            <w:r>
              <w:t xml:space="preserve">- </w:t>
            </w:r>
            <w:r w:rsidRPr="00994DA5">
              <w:t>„E200”, „E300”, „E700”, „E800”, „E910” i „E920”</w:t>
            </w:r>
            <w:r>
              <w:t xml:space="preserve"> dostępne wartości:</w:t>
            </w:r>
          </w:p>
          <w:p w14:paraId="2C4635E9" w14:textId="77777777" w:rsidR="00C11AAF" w:rsidRPr="009079F8" w:rsidRDefault="00C11AAF" w:rsidP="00F23355">
            <w:pPr>
              <w:pStyle w:val="pqiTabBody"/>
            </w:pPr>
            <w:r>
              <w:t>„3 – Silnikowe”.</w:t>
            </w:r>
            <w:bookmarkEnd w:id="2289"/>
            <w:bookmarkEnd w:id="2290"/>
          </w:p>
        </w:tc>
        <w:tc>
          <w:tcPr>
            <w:tcW w:w="1877" w:type="dxa"/>
            <w:gridSpan w:val="5"/>
          </w:tcPr>
          <w:p w14:paraId="1C8EFF31" w14:textId="77777777" w:rsidR="00C11AAF" w:rsidRPr="009079F8" w:rsidRDefault="00C11AAF" w:rsidP="00F23355">
            <w:pPr>
              <w:pStyle w:val="pqiTabBody"/>
            </w:pPr>
            <w:r w:rsidRPr="009079F8">
              <w:lastRenderedPageBreak/>
              <w:t>n1</w:t>
            </w:r>
          </w:p>
        </w:tc>
      </w:tr>
      <w:tr w:rsidR="00C11AAF" w:rsidRPr="009079F8" w14:paraId="6876815F" w14:textId="77777777" w:rsidTr="00F23355">
        <w:tc>
          <w:tcPr>
            <w:tcW w:w="394" w:type="dxa"/>
          </w:tcPr>
          <w:p w14:paraId="2D95A86B" w14:textId="77777777" w:rsidR="00C11AAF" w:rsidRPr="009079F8" w:rsidRDefault="00C11AAF" w:rsidP="00F23355">
            <w:pPr>
              <w:pStyle w:val="pqiTabBody"/>
              <w:rPr>
                <w:b/>
              </w:rPr>
            </w:pPr>
          </w:p>
        </w:tc>
        <w:tc>
          <w:tcPr>
            <w:tcW w:w="406" w:type="dxa"/>
            <w:gridSpan w:val="2"/>
          </w:tcPr>
          <w:p w14:paraId="616AE5FD" w14:textId="77777777" w:rsidR="00C11AAF" w:rsidRPr="009079F8" w:rsidRDefault="00C11AAF" w:rsidP="00F23355">
            <w:pPr>
              <w:pStyle w:val="pqiTabBody"/>
              <w:rPr>
                <w:i/>
              </w:rPr>
            </w:pPr>
            <w:r>
              <w:rPr>
                <w:i/>
              </w:rPr>
              <w:t>t</w:t>
            </w:r>
          </w:p>
        </w:tc>
        <w:tc>
          <w:tcPr>
            <w:tcW w:w="3561" w:type="dxa"/>
            <w:gridSpan w:val="2"/>
          </w:tcPr>
          <w:p w14:paraId="5D0601EF" w14:textId="77777777" w:rsidR="00C11AAF" w:rsidRDefault="00C11AAF" w:rsidP="00F23355">
            <w:pPr>
              <w:pStyle w:val="pqiTabBody"/>
            </w:pPr>
            <w:r>
              <w:t>Biokomponenty oraz paliwo spełniają wymagania jakościowe</w:t>
            </w:r>
          </w:p>
          <w:p w14:paraId="4A8524A9" w14:textId="77777777" w:rsidR="00C11AAF" w:rsidRDefault="00C11AAF" w:rsidP="00F23355">
            <w:pPr>
              <w:pStyle w:val="pqiTabBody"/>
              <w:rPr>
                <w:rFonts w:ascii="Courier New" w:hAnsi="Courier New" w:cs="Courier New"/>
                <w:noProof/>
                <w:color w:val="0000FF"/>
              </w:rPr>
            </w:pPr>
            <w:r w:rsidRPr="00E43EC7">
              <w:rPr>
                <w:rFonts w:ascii="Courier New" w:hAnsi="Courier New" w:cs="Courier New"/>
                <w:noProof/>
                <w:color w:val="0000FF"/>
              </w:rPr>
              <w:t>Biofuel</w:t>
            </w:r>
            <w:r>
              <w:rPr>
                <w:rFonts w:ascii="Courier New" w:hAnsi="Courier New" w:cs="Courier New"/>
                <w:noProof/>
                <w:color w:val="0000FF"/>
              </w:rPr>
              <w:t>ContentMeetsQuality</w:t>
            </w:r>
          </w:p>
          <w:p w14:paraId="70DC4461" w14:textId="77777777" w:rsidR="00C11AAF" w:rsidRPr="009079F8" w:rsidRDefault="00C11AAF" w:rsidP="00F23355">
            <w:pPr>
              <w:pStyle w:val="pqiTabBody"/>
            </w:pPr>
            <w:r>
              <w:rPr>
                <w:rFonts w:ascii="Courier New" w:hAnsi="Courier New" w:cs="Courier New"/>
                <w:noProof/>
                <w:color w:val="0000FF"/>
              </w:rPr>
              <w:t>Requirements</w:t>
            </w:r>
          </w:p>
        </w:tc>
        <w:tc>
          <w:tcPr>
            <w:tcW w:w="425" w:type="dxa"/>
            <w:gridSpan w:val="3"/>
          </w:tcPr>
          <w:p w14:paraId="4D382709" w14:textId="77777777" w:rsidR="00C11AAF" w:rsidRPr="009079F8" w:rsidRDefault="00C11AAF" w:rsidP="00F23355">
            <w:pPr>
              <w:pStyle w:val="pqiTabBody"/>
            </w:pPr>
            <w:r>
              <w:t>C</w:t>
            </w:r>
          </w:p>
        </w:tc>
        <w:tc>
          <w:tcPr>
            <w:tcW w:w="1985" w:type="dxa"/>
            <w:gridSpan w:val="3"/>
          </w:tcPr>
          <w:p w14:paraId="7E3E7063" w14:textId="77777777" w:rsidR="00C11AAF" w:rsidRDefault="00C11AAF" w:rsidP="00F23355">
            <w:pPr>
              <w:pStyle w:val="pqiTabBody"/>
            </w:pPr>
            <w:r w:rsidRPr="009079F8">
              <w:t>„</w:t>
            </w:r>
            <w:r>
              <w:t>R</w:t>
            </w:r>
            <w:r w:rsidRPr="009079F8">
              <w:t xml:space="preserve">”, jeżeli </w:t>
            </w:r>
            <w:r>
              <w:rPr>
                <w:lang w:eastAsia="en-GB"/>
              </w:rPr>
              <w:t>kategoria</w:t>
            </w:r>
            <w:r w:rsidRPr="009079F8">
              <w:t xml:space="preserve"> wyrobu akcyzowego</w:t>
            </w:r>
            <w:r>
              <w:t xml:space="preserve"> w polu 17b jest równa „E430”, a kod </w:t>
            </w:r>
            <w:proofErr w:type="spellStart"/>
            <w:r>
              <w:t>Cn</w:t>
            </w:r>
            <w:proofErr w:type="spellEnd"/>
            <w:r>
              <w:t xml:space="preserve"> </w:t>
            </w:r>
            <w:r w:rsidR="0076267F">
              <w:br/>
            </w:r>
            <w:r>
              <w:t>w polu 17c jest „</w:t>
            </w:r>
            <w:r w:rsidRPr="000D3E23">
              <w:t>27102011</w:t>
            </w:r>
            <w:r>
              <w:t>”</w:t>
            </w:r>
            <w:r w:rsidR="00914CD1">
              <w:t xml:space="preserve"> lub „</w:t>
            </w:r>
            <w:r w:rsidR="00914CD1" w:rsidRPr="00914CD1">
              <w:t>27101943</w:t>
            </w:r>
            <w:r w:rsidR="00914CD1">
              <w:t>”</w:t>
            </w:r>
          </w:p>
          <w:p w14:paraId="3C6A8A4A" w14:textId="77777777" w:rsidR="00C11AAF" w:rsidRPr="009079F8" w:rsidRDefault="00C11AAF" w:rsidP="00F23355">
            <w:pPr>
              <w:pStyle w:val="pqiTabBody"/>
            </w:pPr>
            <w:r>
              <w:t>W pozostałych przypadkach nie stosuje się.</w:t>
            </w:r>
          </w:p>
        </w:tc>
        <w:tc>
          <w:tcPr>
            <w:tcW w:w="4677" w:type="dxa"/>
            <w:gridSpan w:val="4"/>
          </w:tcPr>
          <w:p w14:paraId="5E480A54" w14:textId="77777777" w:rsidR="00C11AAF" w:rsidRPr="009079F8" w:rsidRDefault="00C11AAF" w:rsidP="00F23355">
            <w:pPr>
              <w:pStyle w:val="pqiTabBody"/>
            </w:pPr>
            <w:r>
              <w:t xml:space="preserve">Należy podać „1” jeżeli biokomponenty oraz paliwo spełniają wymagania jakościowe, </w:t>
            </w:r>
            <w:r w:rsidR="0076267F">
              <w:br/>
            </w:r>
            <w:r>
              <w:t>w przeciwnym wypadku należy podać „0”</w:t>
            </w:r>
          </w:p>
        </w:tc>
        <w:tc>
          <w:tcPr>
            <w:tcW w:w="1843" w:type="dxa"/>
            <w:gridSpan w:val="4"/>
          </w:tcPr>
          <w:p w14:paraId="0CC1235E" w14:textId="77777777" w:rsidR="00C11AAF" w:rsidRPr="009079F8" w:rsidRDefault="00C11AAF" w:rsidP="00F23355">
            <w:pPr>
              <w:pStyle w:val="pqiTabBody"/>
            </w:pPr>
            <w:r w:rsidRPr="009079F8">
              <w:t>n</w:t>
            </w:r>
            <w:r>
              <w:t>1</w:t>
            </w:r>
          </w:p>
        </w:tc>
      </w:tr>
      <w:tr w:rsidR="002C6C45" w:rsidRPr="009079F8" w14:paraId="44978CBB" w14:textId="77777777" w:rsidTr="00F23355">
        <w:tc>
          <w:tcPr>
            <w:tcW w:w="394" w:type="dxa"/>
          </w:tcPr>
          <w:p w14:paraId="254E0A81" w14:textId="77777777" w:rsidR="002C6C45" w:rsidRPr="009079F8" w:rsidRDefault="002C6C45" w:rsidP="00F23355">
            <w:pPr>
              <w:pStyle w:val="pqiTabBody"/>
              <w:rPr>
                <w:b/>
              </w:rPr>
            </w:pPr>
          </w:p>
        </w:tc>
        <w:tc>
          <w:tcPr>
            <w:tcW w:w="406" w:type="dxa"/>
            <w:gridSpan w:val="2"/>
          </w:tcPr>
          <w:p w14:paraId="3DF5CD68" w14:textId="77777777" w:rsidR="002C6C45" w:rsidRDefault="002C6C45" w:rsidP="00F23355">
            <w:pPr>
              <w:pStyle w:val="pqiTabBody"/>
              <w:rPr>
                <w:i/>
              </w:rPr>
            </w:pPr>
            <w:r>
              <w:rPr>
                <w:i/>
              </w:rPr>
              <w:t>u</w:t>
            </w:r>
          </w:p>
        </w:tc>
        <w:tc>
          <w:tcPr>
            <w:tcW w:w="3561" w:type="dxa"/>
            <w:gridSpan w:val="2"/>
          </w:tcPr>
          <w:p w14:paraId="19D5E0C1" w14:textId="77777777" w:rsidR="002C6C45" w:rsidRDefault="002C6C45" w:rsidP="00F23355">
            <w:pPr>
              <w:pStyle w:val="pqiTabBody"/>
            </w:pPr>
            <w:r>
              <w:t>Wyrób objęty zerową stawką podatku akcyzowego</w:t>
            </w:r>
          </w:p>
          <w:p w14:paraId="3D1C1B03" w14:textId="77777777" w:rsidR="002C6C45" w:rsidRDefault="002C6C45" w:rsidP="00F23355">
            <w:pPr>
              <w:pStyle w:val="pqiTabBody"/>
            </w:pPr>
            <w:r w:rsidRPr="00B6539E">
              <w:rPr>
                <w:rFonts w:ascii="Courier New" w:hAnsi="Courier New" w:cs="Courier New"/>
                <w:noProof/>
                <w:color w:val="0000FF"/>
              </w:rPr>
              <w:t>ZeroRatedExciseTax</w:t>
            </w:r>
          </w:p>
        </w:tc>
        <w:tc>
          <w:tcPr>
            <w:tcW w:w="425" w:type="dxa"/>
            <w:gridSpan w:val="3"/>
          </w:tcPr>
          <w:p w14:paraId="7A452631" w14:textId="77777777" w:rsidR="002C6C45" w:rsidRDefault="00E60935" w:rsidP="00F23355">
            <w:pPr>
              <w:pStyle w:val="pqiTabBody"/>
            </w:pPr>
            <w:r>
              <w:t>C</w:t>
            </w:r>
          </w:p>
        </w:tc>
        <w:tc>
          <w:tcPr>
            <w:tcW w:w="1985" w:type="dxa"/>
            <w:gridSpan w:val="3"/>
          </w:tcPr>
          <w:p w14:paraId="49D7196A" w14:textId="77777777" w:rsidR="00C13877" w:rsidRPr="009079F8" w:rsidRDefault="00E60935" w:rsidP="00E60935">
            <w:pPr>
              <w:pStyle w:val="pqiTabBody"/>
            </w:pPr>
            <w:r>
              <w:t>„R”, jeżeli kategoria wyrobu akcyzowego w polu 17b jest równa „E”, a kod CN przyjmuje wartości określone w kolumnie F, w pozostałych wypadkach nie stosuje się.</w:t>
            </w:r>
          </w:p>
        </w:tc>
        <w:tc>
          <w:tcPr>
            <w:tcW w:w="4677" w:type="dxa"/>
            <w:gridSpan w:val="4"/>
          </w:tcPr>
          <w:p w14:paraId="5BF6DBD6" w14:textId="77777777" w:rsidR="002C6C45" w:rsidRDefault="002C6C45" w:rsidP="00F23355">
            <w:pPr>
              <w:pStyle w:val="pqiTabBody"/>
            </w:pPr>
            <w:r>
              <w:t>Należy podać „1”, jeżeli wyrób objęty jest zerową stawką podatku akcyzowego</w:t>
            </w:r>
            <w:r w:rsidR="00716E23">
              <w:t>, w przeciwnym razie należy podać „0”.</w:t>
            </w:r>
          </w:p>
          <w:p w14:paraId="285C82E6" w14:textId="77777777" w:rsidR="00E60935" w:rsidRDefault="00E60935" w:rsidP="00F23355">
            <w:pPr>
              <w:pStyle w:val="pqiTabBody"/>
            </w:pPr>
          </w:p>
          <w:p w14:paraId="00168973" w14:textId="77777777" w:rsidR="00E60935" w:rsidRDefault="00E60935" w:rsidP="00E60935">
            <w:pPr>
              <w:rPr>
                <w:color w:val="1F497D"/>
              </w:rPr>
            </w:pPr>
            <w:r>
              <w:t>Wartości kodów CN:</w:t>
            </w:r>
            <w:r>
              <w:br/>
            </w:r>
            <w:r>
              <w:rPr>
                <w:color w:val="1F497D"/>
              </w:rPr>
              <w:t>2705</w:t>
            </w:r>
          </w:p>
          <w:p w14:paraId="7BA3B6B9" w14:textId="77777777" w:rsidR="00E60935" w:rsidRDefault="00E60935" w:rsidP="00E60935">
            <w:pPr>
              <w:rPr>
                <w:color w:val="1F497D"/>
              </w:rPr>
            </w:pPr>
            <w:r>
              <w:rPr>
                <w:color w:val="1F497D"/>
              </w:rPr>
              <w:t>2706</w:t>
            </w:r>
          </w:p>
          <w:p w14:paraId="52A5CF05" w14:textId="77777777" w:rsidR="00E60935" w:rsidRDefault="00E60935" w:rsidP="00E60935">
            <w:pPr>
              <w:rPr>
                <w:color w:val="1F497D"/>
              </w:rPr>
            </w:pPr>
            <w:r>
              <w:rPr>
                <w:color w:val="1F497D"/>
              </w:rPr>
              <w:t>2707</w:t>
            </w:r>
          </w:p>
          <w:p w14:paraId="3E03C503" w14:textId="77777777" w:rsidR="00E60935" w:rsidRDefault="00E60935" w:rsidP="00E60935">
            <w:pPr>
              <w:rPr>
                <w:color w:val="1F497D"/>
              </w:rPr>
            </w:pPr>
            <w:r>
              <w:rPr>
                <w:color w:val="1F497D"/>
              </w:rPr>
              <w:t>2708</w:t>
            </w:r>
          </w:p>
          <w:p w14:paraId="31A9E7E5" w14:textId="77777777" w:rsidR="00E60935" w:rsidRDefault="00E60935" w:rsidP="00E60935">
            <w:pPr>
              <w:rPr>
                <w:color w:val="1F497D"/>
              </w:rPr>
            </w:pPr>
            <w:r>
              <w:rPr>
                <w:color w:val="1F497D"/>
              </w:rPr>
              <w:t>2709</w:t>
            </w:r>
          </w:p>
          <w:p w14:paraId="5E3213EE" w14:textId="77777777" w:rsidR="00E60935" w:rsidRDefault="00E60935" w:rsidP="00E60935">
            <w:pPr>
              <w:rPr>
                <w:color w:val="1F497D"/>
              </w:rPr>
            </w:pPr>
            <w:r>
              <w:rPr>
                <w:color w:val="1F497D"/>
              </w:rPr>
              <w:t>2710: 1211, 1215, 1221, 1225, 1251, 1259, 1290, 1911, 1915, 1929, 1931, 1951, 1955, 1962, 1964, 1968, 1985, ex1999, 2031, 2035, 2039, 9100, 9900</w:t>
            </w:r>
          </w:p>
          <w:p w14:paraId="42338633" w14:textId="77777777" w:rsidR="00E60935" w:rsidRDefault="00E60935" w:rsidP="00E60935">
            <w:pPr>
              <w:rPr>
                <w:color w:val="1F497D"/>
              </w:rPr>
            </w:pPr>
            <w:r>
              <w:rPr>
                <w:color w:val="1F497D"/>
              </w:rPr>
              <w:t>2711</w:t>
            </w:r>
          </w:p>
          <w:p w14:paraId="4DB02C37" w14:textId="77777777" w:rsidR="00E60935" w:rsidRDefault="00E60935" w:rsidP="00E60935">
            <w:pPr>
              <w:rPr>
                <w:color w:val="1F497D"/>
              </w:rPr>
            </w:pPr>
            <w:r>
              <w:rPr>
                <w:color w:val="1F497D"/>
              </w:rPr>
              <w:t>2712</w:t>
            </w:r>
          </w:p>
          <w:p w14:paraId="7A9D2413" w14:textId="77777777" w:rsidR="00E60935" w:rsidRDefault="00E60935" w:rsidP="00E60935">
            <w:pPr>
              <w:rPr>
                <w:color w:val="1F497D"/>
              </w:rPr>
            </w:pPr>
            <w:r>
              <w:rPr>
                <w:color w:val="1F497D"/>
              </w:rPr>
              <w:t>2713</w:t>
            </w:r>
          </w:p>
          <w:p w14:paraId="797DF4E5" w14:textId="77777777" w:rsidR="00E60935" w:rsidRDefault="00E60935" w:rsidP="00E60935">
            <w:pPr>
              <w:rPr>
                <w:color w:val="1F497D"/>
              </w:rPr>
            </w:pPr>
            <w:r>
              <w:rPr>
                <w:color w:val="1F497D"/>
              </w:rPr>
              <w:t>2714</w:t>
            </w:r>
          </w:p>
          <w:p w14:paraId="7028E91A" w14:textId="77777777" w:rsidR="00E60935" w:rsidRDefault="00E60935" w:rsidP="00E60935">
            <w:pPr>
              <w:rPr>
                <w:color w:val="1F497D"/>
              </w:rPr>
            </w:pPr>
            <w:r>
              <w:rPr>
                <w:color w:val="1F497D"/>
              </w:rPr>
              <w:t>2715</w:t>
            </w:r>
          </w:p>
          <w:p w14:paraId="6C838AA5" w14:textId="77777777" w:rsidR="00E60935" w:rsidRDefault="00E60935" w:rsidP="00E60935">
            <w:pPr>
              <w:rPr>
                <w:color w:val="1F497D"/>
              </w:rPr>
            </w:pPr>
            <w:r>
              <w:rPr>
                <w:color w:val="1F497D"/>
              </w:rPr>
              <w:t>2901</w:t>
            </w:r>
          </w:p>
          <w:p w14:paraId="0D6AD40E" w14:textId="77777777" w:rsidR="00E60935" w:rsidRDefault="00E60935" w:rsidP="00E60935">
            <w:pPr>
              <w:rPr>
                <w:color w:val="1F497D"/>
              </w:rPr>
            </w:pPr>
            <w:r>
              <w:rPr>
                <w:color w:val="1F497D"/>
              </w:rPr>
              <w:t>2902</w:t>
            </w:r>
          </w:p>
          <w:p w14:paraId="5655D728" w14:textId="77777777" w:rsidR="00E60935" w:rsidRDefault="00E60935" w:rsidP="00E60935">
            <w:pPr>
              <w:rPr>
                <w:color w:val="1F497D"/>
              </w:rPr>
            </w:pPr>
            <w:r>
              <w:rPr>
                <w:color w:val="1F497D"/>
              </w:rPr>
              <w:lastRenderedPageBreak/>
              <w:t>3403</w:t>
            </w:r>
          </w:p>
          <w:p w14:paraId="362BEA9B" w14:textId="77777777" w:rsidR="00E60935" w:rsidRDefault="00E60935" w:rsidP="00E60935">
            <w:pPr>
              <w:rPr>
                <w:color w:val="1F497D"/>
              </w:rPr>
            </w:pPr>
            <w:r>
              <w:rPr>
                <w:color w:val="1F497D"/>
              </w:rPr>
              <w:t>3811</w:t>
            </w:r>
          </w:p>
          <w:p w14:paraId="4DD40450" w14:textId="77777777" w:rsidR="00E60935" w:rsidRPr="00E60935" w:rsidRDefault="00E60935" w:rsidP="00E60935">
            <w:pPr>
              <w:rPr>
                <w:color w:val="1F497D"/>
              </w:rPr>
            </w:pPr>
            <w:r>
              <w:rPr>
                <w:color w:val="1F497D"/>
              </w:rPr>
              <w:t>3817</w:t>
            </w:r>
          </w:p>
        </w:tc>
        <w:tc>
          <w:tcPr>
            <w:tcW w:w="1843" w:type="dxa"/>
            <w:gridSpan w:val="4"/>
          </w:tcPr>
          <w:p w14:paraId="59B66041" w14:textId="77777777" w:rsidR="002C6C45" w:rsidRPr="009079F8" w:rsidRDefault="002C6C45" w:rsidP="00F23355">
            <w:pPr>
              <w:pStyle w:val="pqiTabBody"/>
            </w:pPr>
            <w:r w:rsidRPr="009079F8">
              <w:lastRenderedPageBreak/>
              <w:t>n</w:t>
            </w:r>
            <w:r>
              <w:t>1</w:t>
            </w:r>
          </w:p>
        </w:tc>
      </w:tr>
    </w:tbl>
    <w:p w14:paraId="04FECA16" w14:textId="77777777" w:rsidR="00C11AAF" w:rsidRDefault="00C11AAF" w:rsidP="00C11AAF">
      <w:pPr>
        <w:pStyle w:val="pqiChpHeadNum2"/>
        <w:tabs>
          <w:tab w:val="left" w:pos="7513"/>
        </w:tabs>
      </w:pPr>
      <w:r>
        <w:br w:type="page"/>
      </w:r>
      <w:bookmarkStart w:id="2291" w:name="_Toc71025863"/>
      <w:r>
        <w:lastRenderedPageBreak/>
        <w:t>PL815 – Projekt e-AD</w:t>
      </w:r>
      <w:bookmarkEnd w:id="2291"/>
    </w:p>
    <w:tbl>
      <w:tblPr>
        <w:tblW w:w="1379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23"/>
        <w:gridCol w:w="524"/>
        <w:gridCol w:w="10"/>
        <w:gridCol w:w="12"/>
        <w:gridCol w:w="4710"/>
        <w:gridCol w:w="567"/>
        <w:gridCol w:w="2085"/>
        <w:gridCol w:w="38"/>
        <w:gridCol w:w="4511"/>
        <w:gridCol w:w="18"/>
        <w:gridCol w:w="15"/>
        <w:gridCol w:w="843"/>
        <w:gridCol w:w="38"/>
        <w:tblGridChange w:id="2292">
          <w:tblGrid>
            <w:gridCol w:w="423"/>
            <w:gridCol w:w="524"/>
            <w:gridCol w:w="10"/>
            <w:gridCol w:w="12"/>
            <w:gridCol w:w="4710"/>
            <w:gridCol w:w="567"/>
            <w:gridCol w:w="2085"/>
            <w:gridCol w:w="38"/>
            <w:gridCol w:w="4511"/>
            <w:gridCol w:w="18"/>
            <w:gridCol w:w="15"/>
            <w:gridCol w:w="843"/>
            <w:gridCol w:w="38"/>
          </w:tblGrid>
        </w:tblGridChange>
      </w:tblGrid>
      <w:tr w:rsidR="00C11AAF" w:rsidRPr="009079F8" w14:paraId="7671BF7A" w14:textId="77777777" w:rsidTr="005E51E6">
        <w:trPr>
          <w:gridAfter w:val="1"/>
          <w:wAfter w:w="38" w:type="dxa"/>
          <w:tblHeader/>
        </w:trPr>
        <w:tc>
          <w:tcPr>
            <w:tcW w:w="423" w:type="dxa"/>
            <w:shd w:val="clear" w:color="auto" w:fill="F3F3F3"/>
            <w:vAlign w:val="center"/>
          </w:tcPr>
          <w:p w14:paraId="3D9B73E7" w14:textId="77777777" w:rsidR="00C11AAF" w:rsidRPr="009079F8" w:rsidRDefault="00C11AAF" w:rsidP="00F23355">
            <w:pPr>
              <w:pStyle w:val="pqiTabBody"/>
            </w:pPr>
            <w:r>
              <w:br w:type="page"/>
            </w:r>
            <w:r>
              <w:br w:type="page"/>
            </w:r>
            <w:r w:rsidRPr="009079F8">
              <w:t>A</w:t>
            </w:r>
          </w:p>
        </w:tc>
        <w:tc>
          <w:tcPr>
            <w:tcW w:w="534" w:type="dxa"/>
            <w:gridSpan w:val="2"/>
            <w:shd w:val="clear" w:color="auto" w:fill="F3F3F3"/>
            <w:vAlign w:val="center"/>
          </w:tcPr>
          <w:p w14:paraId="0FBA2A74" w14:textId="77777777" w:rsidR="00C11AAF" w:rsidRPr="009079F8" w:rsidRDefault="00C11AAF" w:rsidP="00F23355">
            <w:pPr>
              <w:pStyle w:val="pqiTabBody"/>
            </w:pPr>
            <w:r w:rsidRPr="009079F8">
              <w:t>B</w:t>
            </w:r>
          </w:p>
        </w:tc>
        <w:tc>
          <w:tcPr>
            <w:tcW w:w="4722" w:type="dxa"/>
            <w:gridSpan w:val="2"/>
            <w:shd w:val="clear" w:color="auto" w:fill="F3F3F3"/>
            <w:vAlign w:val="center"/>
          </w:tcPr>
          <w:p w14:paraId="73FB6D31" w14:textId="77777777" w:rsidR="00C11AAF" w:rsidRPr="009079F8" w:rsidRDefault="00C11AAF" w:rsidP="00F23355">
            <w:pPr>
              <w:pStyle w:val="pqiTabBody"/>
            </w:pPr>
            <w:r w:rsidRPr="009079F8">
              <w:t>C</w:t>
            </w:r>
          </w:p>
        </w:tc>
        <w:tc>
          <w:tcPr>
            <w:tcW w:w="567" w:type="dxa"/>
            <w:shd w:val="clear" w:color="auto" w:fill="F3F3F3"/>
            <w:vAlign w:val="center"/>
          </w:tcPr>
          <w:p w14:paraId="0F98F4D4" w14:textId="77777777" w:rsidR="00C11AAF" w:rsidRPr="009079F8" w:rsidRDefault="00C11AAF" w:rsidP="00F23355">
            <w:pPr>
              <w:pStyle w:val="pqiTabBody"/>
            </w:pPr>
            <w:r w:rsidRPr="009079F8">
              <w:t>D</w:t>
            </w:r>
          </w:p>
        </w:tc>
        <w:tc>
          <w:tcPr>
            <w:tcW w:w="2085" w:type="dxa"/>
            <w:shd w:val="clear" w:color="auto" w:fill="F3F3F3"/>
            <w:vAlign w:val="center"/>
          </w:tcPr>
          <w:p w14:paraId="79F51E96" w14:textId="77777777" w:rsidR="00C11AAF" w:rsidRPr="009079F8" w:rsidRDefault="00C11AAF" w:rsidP="00F23355">
            <w:pPr>
              <w:pStyle w:val="pqiTabBody"/>
            </w:pPr>
            <w:r w:rsidRPr="009079F8">
              <w:t>E</w:t>
            </w:r>
          </w:p>
        </w:tc>
        <w:tc>
          <w:tcPr>
            <w:tcW w:w="4549" w:type="dxa"/>
            <w:gridSpan w:val="2"/>
            <w:shd w:val="clear" w:color="auto" w:fill="F3F3F3"/>
            <w:vAlign w:val="center"/>
          </w:tcPr>
          <w:p w14:paraId="4BA35BD3" w14:textId="77777777" w:rsidR="00C11AAF" w:rsidRPr="009079F8" w:rsidRDefault="00C11AAF" w:rsidP="00F23355">
            <w:pPr>
              <w:pStyle w:val="pqiTabBody"/>
            </w:pPr>
            <w:r w:rsidRPr="009079F8">
              <w:t>F</w:t>
            </w:r>
          </w:p>
        </w:tc>
        <w:tc>
          <w:tcPr>
            <w:tcW w:w="876" w:type="dxa"/>
            <w:gridSpan w:val="3"/>
            <w:shd w:val="clear" w:color="auto" w:fill="F3F3F3"/>
            <w:vAlign w:val="center"/>
          </w:tcPr>
          <w:p w14:paraId="550686E4" w14:textId="77777777" w:rsidR="00C11AAF" w:rsidRPr="009079F8" w:rsidRDefault="00C11AAF" w:rsidP="00F23355">
            <w:pPr>
              <w:pStyle w:val="pqiTabBody"/>
            </w:pPr>
            <w:r w:rsidRPr="009079F8">
              <w:t>G</w:t>
            </w:r>
          </w:p>
        </w:tc>
      </w:tr>
      <w:tr w:rsidR="00C11AAF" w:rsidRPr="00F0231E" w14:paraId="139FCF84" w14:textId="77777777" w:rsidTr="00A14E32">
        <w:tc>
          <w:tcPr>
            <w:tcW w:w="13794" w:type="dxa"/>
            <w:gridSpan w:val="13"/>
          </w:tcPr>
          <w:p w14:paraId="04CBA5AF" w14:textId="77777777" w:rsidR="00C11AAF" w:rsidRPr="00602413" w:rsidRDefault="00C11AAF" w:rsidP="00F23355">
            <w:pPr>
              <w:pStyle w:val="pqiTabHead"/>
              <w:rPr>
                <w:lang w:val="en-US"/>
              </w:rPr>
            </w:pPr>
            <w:r w:rsidRPr="00602413">
              <w:rPr>
                <w:lang w:val="en-US"/>
              </w:rPr>
              <w:t>PL815 – PL_EAD_SUB – Projekt e-AD.</w:t>
            </w:r>
          </w:p>
        </w:tc>
      </w:tr>
      <w:tr w:rsidR="00C11AAF" w:rsidRPr="009079F8" w14:paraId="2EBBEA9F" w14:textId="77777777" w:rsidTr="00C90B31">
        <w:trPr>
          <w:gridAfter w:val="1"/>
          <w:wAfter w:w="38" w:type="dxa"/>
        </w:trPr>
        <w:tc>
          <w:tcPr>
            <w:tcW w:w="969" w:type="dxa"/>
            <w:gridSpan w:val="4"/>
          </w:tcPr>
          <w:p w14:paraId="74E8C37B" w14:textId="77777777" w:rsidR="00C11AAF" w:rsidRPr="00602413" w:rsidRDefault="00C11AAF" w:rsidP="00F23355">
            <w:pPr>
              <w:pStyle w:val="pqiTabBody"/>
              <w:rPr>
                <w:b/>
                <w:i/>
                <w:lang w:val="en-US"/>
              </w:rPr>
            </w:pPr>
          </w:p>
        </w:tc>
        <w:tc>
          <w:tcPr>
            <w:tcW w:w="4710" w:type="dxa"/>
          </w:tcPr>
          <w:p w14:paraId="20A03F4B" w14:textId="77777777" w:rsidR="00C11AAF" w:rsidRDefault="00C11AAF" w:rsidP="00F23355">
            <w:pPr>
              <w:pStyle w:val="pqiTabBody"/>
              <w:rPr>
                <w:b/>
              </w:rPr>
            </w:pPr>
            <w:r>
              <w:rPr>
                <w:b/>
              </w:rPr>
              <w:t>&lt;NAGŁÓWEK&gt;</w:t>
            </w:r>
          </w:p>
          <w:p w14:paraId="3EA8F298"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PL815</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567" w:type="dxa"/>
          </w:tcPr>
          <w:p w14:paraId="726F7C98" w14:textId="77777777" w:rsidR="00C11AAF" w:rsidRPr="00C15AD5" w:rsidRDefault="00C11AAF" w:rsidP="00F23355">
            <w:pPr>
              <w:pStyle w:val="pqiTabBody"/>
              <w:rPr>
                <w:b/>
              </w:rPr>
            </w:pPr>
            <w:r w:rsidRPr="00C15AD5">
              <w:rPr>
                <w:b/>
              </w:rPr>
              <w:t>R</w:t>
            </w:r>
          </w:p>
        </w:tc>
        <w:tc>
          <w:tcPr>
            <w:tcW w:w="2085" w:type="dxa"/>
          </w:tcPr>
          <w:p w14:paraId="3A0BC915" w14:textId="77777777" w:rsidR="00C11AAF" w:rsidRPr="00C15AD5" w:rsidRDefault="00C11AAF" w:rsidP="00F23355">
            <w:pPr>
              <w:pStyle w:val="pqiTabBody"/>
              <w:rPr>
                <w:b/>
              </w:rPr>
            </w:pPr>
          </w:p>
        </w:tc>
        <w:tc>
          <w:tcPr>
            <w:tcW w:w="4549" w:type="dxa"/>
            <w:gridSpan w:val="2"/>
          </w:tcPr>
          <w:p w14:paraId="712DF9D3" w14:textId="77777777" w:rsidR="00C11AAF" w:rsidRPr="00C15AD5" w:rsidRDefault="00C11AAF" w:rsidP="00F23355">
            <w:pPr>
              <w:pStyle w:val="pqiTabBody"/>
              <w:rPr>
                <w:b/>
              </w:rPr>
            </w:pPr>
          </w:p>
        </w:tc>
        <w:tc>
          <w:tcPr>
            <w:tcW w:w="876" w:type="dxa"/>
            <w:gridSpan w:val="3"/>
          </w:tcPr>
          <w:p w14:paraId="0BD613A2" w14:textId="77777777" w:rsidR="00C11AAF" w:rsidRPr="00C15AD5" w:rsidRDefault="00C11AAF" w:rsidP="00F23355">
            <w:pPr>
              <w:pStyle w:val="pqiTabBody"/>
              <w:rPr>
                <w:b/>
              </w:rPr>
            </w:pPr>
            <w:r w:rsidRPr="00C15AD5">
              <w:rPr>
                <w:b/>
              </w:rPr>
              <w:t>1x</w:t>
            </w:r>
          </w:p>
        </w:tc>
      </w:tr>
      <w:tr w:rsidR="00C11AAF" w:rsidRPr="009079F8" w14:paraId="49151B75" w14:textId="77777777" w:rsidTr="00A14E32">
        <w:tc>
          <w:tcPr>
            <w:tcW w:w="13794" w:type="dxa"/>
            <w:gridSpan w:val="13"/>
          </w:tcPr>
          <w:p w14:paraId="7A249526" w14:textId="77777777" w:rsidR="00C11AAF" w:rsidRDefault="00C11AAF" w:rsidP="00F23355">
            <w:pPr>
              <w:pStyle w:val="pqiTabBody"/>
            </w:pPr>
            <w:r>
              <w:t>Wszystkie elementy począwszy od poniższego zawarte są w elemencie:</w:t>
            </w:r>
          </w:p>
          <w:p w14:paraId="687AC644" w14:textId="0299BF05" w:rsidR="00C11AAF" w:rsidRPr="002D2E54"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PL815</w:t>
            </w:r>
            <w:r w:rsidRPr="00621E71">
              <w:rPr>
                <w:rFonts w:ascii="Courier New" w:hAnsi="Courier New"/>
                <w:color w:val="0000FF"/>
              </w:rPr>
              <w:t>/</w:t>
            </w:r>
            <w:r>
              <w:rPr>
                <w:rFonts w:ascii="Courier New" w:hAnsi="Courier New"/>
                <w:color w:val="0000FF"/>
              </w:rPr>
              <w:t>Body/</w:t>
            </w:r>
            <w:proofErr w:type="spellStart"/>
            <w:r w:rsidRPr="002D2E54">
              <w:rPr>
                <w:rFonts w:ascii="Courier New" w:hAnsi="Courier New"/>
                <w:color w:val="0000FF"/>
              </w:rPr>
              <w:t>SubmittedDraftOfEAD</w:t>
            </w:r>
            <w:r w:rsidR="001D3B7A">
              <w:rPr>
                <w:rFonts w:ascii="Courier New" w:hAnsi="Courier New"/>
                <w:color w:val="0000FF"/>
              </w:rPr>
              <w:t>ESAD</w:t>
            </w:r>
            <w:proofErr w:type="spellEnd"/>
          </w:p>
        </w:tc>
      </w:tr>
      <w:tr w:rsidR="00C11AAF" w:rsidRPr="009079F8" w14:paraId="2C608981" w14:textId="77777777" w:rsidTr="00C90B31">
        <w:trPr>
          <w:gridAfter w:val="1"/>
          <w:wAfter w:w="38" w:type="dxa"/>
        </w:trPr>
        <w:tc>
          <w:tcPr>
            <w:tcW w:w="969" w:type="dxa"/>
            <w:gridSpan w:val="4"/>
          </w:tcPr>
          <w:p w14:paraId="49CB41E7" w14:textId="77777777" w:rsidR="00C11AAF" w:rsidRPr="009079F8" w:rsidRDefault="00C11AAF" w:rsidP="00F23355">
            <w:pPr>
              <w:pStyle w:val="pqiTabHead"/>
            </w:pPr>
            <w:r>
              <w:t>1</w:t>
            </w:r>
          </w:p>
        </w:tc>
        <w:tc>
          <w:tcPr>
            <w:tcW w:w="4710" w:type="dxa"/>
          </w:tcPr>
          <w:p w14:paraId="15AC1210" w14:textId="273E4AE4" w:rsidR="00C11AAF" w:rsidRPr="002D2E54" w:rsidRDefault="00C11AAF" w:rsidP="00F23355">
            <w:pPr>
              <w:pStyle w:val="pqiTabHead"/>
              <w:rPr>
                <w:lang w:val="en-US"/>
              </w:rPr>
            </w:pPr>
            <w:proofErr w:type="spellStart"/>
            <w:r w:rsidRPr="002D2E54">
              <w:rPr>
                <w:lang w:val="en-US"/>
              </w:rPr>
              <w:t>Nagłówek</w:t>
            </w:r>
            <w:proofErr w:type="spellEnd"/>
            <w:r w:rsidRPr="002D2E54">
              <w:rPr>
                <w:lang w:val="en-US"/>
              </w:rPr>
              <w:t xml:space="preserve"> </w:t>
            </w:r>
            <w:proofErr w:type="spellStart"/>
            <w:r w:rsidRPr="002D2E54">
              <w:rPr>
                <w:lang w:val="en-US"/>
              </w:rPr>
              <w:t>dokumentu</w:t>
            </w:r>
            <w:proofErr w:type="spellEnd"/>
          </w:p>
          <w:p w14:paraId="053DACCF" w14:textId="13A356B7" w:rsidR="00C11AAF" w:rsidRPr="002D2E54" w:rsidRDefault="00C11AAF" w:rsidP="00F23355">
            <w:pPr>
              <w:pStyle w:val="pqiTabHead"/>
              <w:rPr>
                <w:lang w:val="en-US"/>
              </w:rPr>
            </w:pPr>
            <w:r w:rsidRPr="002D2E54">
              <w:rPr>
                <w:rFonts w:ascii="Courier New" w:hAnsi="Courier New" w:cs="Courier New"/>
                <w:noProof/>
                <w:color w:val="0000FF"/>
                <w:lang w:val="en-US"/>
              </w:rPr>
              <w:t>HeaderEad</w:t>
            </w:r>
            <w:r w:rsidR="001D3B7A">
              <w:rPr>
                <w:rFonts w:ascii="Courier New" w:hAnsi="Courier New" w:cs="Courier New"/>
                <w:noProof/>
                <w:color w:val="0000FF"/>
                <w:lang w:val="en-US"/>
              </w:rPr>
              <w:t>Esad</w:t>
            </w:r>
          </w:p>
        </w:tc>
        <w:tc>
          <w:tcPr>
            <w:tcW w:w="567" w:type="dxa"/>
          </w:tcPr>
          <w:p w14:paraId="2A1B2F22" w14:textId="77777777" w:rsidR="00C11AAF" w:rsidRPr="009079F8" w:rsidRDefault="00C11AAF" w:rsidP="00F23355">
            <w:pPr>
              <w:pStyle w:val="pqiTabHead"/>
            </w:pPr>
            <w:r w:rsidRPr="009079F8">
              <w:t>R</w:t>
            </w:r>
          </w:p>
        </w:tc>
        <w:tc>
          <w:tcPr>
            <w:tcW w:w="2123" w:type="dxa"/>
            <w:gridSpan w:val="2"/>
          </w:tcPr>
          <w:p w14:paraId="6FEBEC16" w14:textId="77777777" w:rsidR="00C11AAF" w:rsidRPr="009079F8" w:rsidRDefault="00C11AAF" w:rsidP="00F23355">
            <w:pPr>
              <w:pStyle w:val="pqiTabHead"/>
            </w:pPr>
          </w:p>
        </w:tc>
        <w:tc>
          <w:tcPr>
            <w:tcW w:w="4529" w:type="dxa"/>
            <w:gridSpan w:val="2"/>
          </w:tcPr>
          <w:p w14:paraId="48CD05CC" w14:textId="77777777" w:rsidR="00C11AAF" w:rsidRPr="009079F8" w:rsidRDefault="00C11AAF" w:rsidP="00F23355">
            <w:pPr>
              <w:pStyle w:val="pqiTabHead"/>
            </w:pPr>
          </w:p>
        </w:tc>
        <w:tc>
          <w:tcPr>
            <w:tcW w:w="858" w:type="dxa"/>
            <w:gridSpan w:val="2"/>
          </w:tcPr>
          <w:p w14:paraId="7C643C0C" w14:textId="77777777" w:rsidR="00C11AAF" w:rsidRPr="009079F8" w:rsidRDefault="00C11AAF" w:rsidP="00F23355">
            <w:pPr>
              <w:pStyle w:val="pqiTabHead"/>
            </w:pPr>
            <w:r>
              <w:t>1x</w:t>
            </w:r>
          </w:p>
        </w:tc>
      </w:tr>
      <w:tr w:rsidR="00C11AAF" w:rsidRPr="009079F8" w14:paraId="353FAE82" w14:textId="77777777" w:rsidTr="005E51E6">
        <w:trPr>
          <w:gridAfter w:val="1"/>
          <w:wAfter w:w="38" w:type="dxa"/>
        </w:trPr>
        <w:tc>
          <w:tcPr>
            <w:tcW w:w="423" w:type="dxa"/>
          </w:tcPr>
          <w:p w14:paraId="0E87D822" w14:textId="77777777" w:rsidR="00C11AAF" w:rsidRPr="009079F8" w:rsidRDefault="00C11AAF" w:rsidP="00F23355">
            <w:pPr>
              <w:pStyle w:val="pqiTabBody"/>
              <w:rPr>
                <w:b/>
              </w:rPr>
            </w:pPr>
          </w:p>
        </w:tc>
        <w:tc>
          <w:tcPr>
            <w:tcW w:w="534" w:type="dxa"/>
            <w:gridSpan w:val="2"/>
          </w:tcPr>
          <w:p w14:paraId="0C7B41A8" w14:textId="77777777" w:rsidR="00C11AAF" w:rsidRPr="009079F8" w:rsidRDefault="00C11AAF" w:rsidP="00F23355">
            <w:pPr>
              <w:pStyle w:val="pqiTabBody"/>
              <w:rPr>
                <w:i/>
              </w:rPr>
            </w:pPr>
            <w:r w:rsidRPr="009079F8">
              <w:rPr>
                <w:i/>
              </w:rPr>
              <w:t>a</w:t>
            </w:r>
          </w:p>
        </w:tc>
        <w:tc>
          <w:tcPr>
            <w:tcW w:w="4722" w:type="dxa"/>
            <w:gridSpan w:val="2"/>
          </w:tcPr>
          <w:p w14:paraId="6F92916F" w14:textId="77777777" w:rsidR="00C11AAF" w:rsidRDefault="00C11AAF" w:rsidP="00F23355">
            <w:pPr>
              <w:pStyle w:val="pqiTabBody"/>
            </w:pPr>
            <w:r w:rsidRPr="009079F8">
              <w:t>Kod rodzaju miejsca przeznaczenia</w:t>
            </w:r>
          </w:p>
          <w:p w14:paraId="64E2537F" w14:textId="77777777" w:rsidR="00C11AAF" w:rsidRPr="009079F8" w:rsidRDefault="00C11AAF" w:rsidP="00F23355">
            <w:pPr>
              <w:pStyle w:val="pqiTabBody"/>
            </w:pPr>
            <w:r>
              <w:rPr>
                <w:rFonts w:ascii="Courier New" w:hAnsi="Courier New" w:cs="Courier New"/>
                <w:noProof/>
                <w:color w:val="0000FF"/>
              </w:rPr>
              <w:t>DestinationTypeCode</w:t>
            </w:r>
          </w:p>
        </w:tc>
        <w:tc>
          <w:tcPr>
            <w:tcW w:w="567" w:type="dxa"/>
          </w:tcPr>
          <w:p w14:paraId="59AA18DC" w14:textId="77777777" w:rsidR="00C11AAF" w:rsidRPr="009079F8" w:rsidRDefault="00C11AAF" w:rsidP="00F23355">
            <w:pPr>
              <w:pStyle w:val="pqiTabBody"/>
            </w:pPr>
            <w:r w:rsidRPr="009079F8">
              <w:t>R</w:t>
            </w:r>
          </w:p>
        </w:tc>
        <w:tc>
          <w:tcPr>
            <w:tcW w:w="2123" w:type="dxa"/>
            <w:gridSpan w:val="2"/>
          </w:tcPr>
          <w:p w14:paraId="6D889513" w14:textId="77777777" w:rsidR="00C11AAF" w:rsidRPr="009079F8" w:rsidRDefault="00C11AAF" w:rsidP="00F23355">
            <w:pPr>
              <w:pStyle w:val="pqiTabBody"/>
            </w:pPr>
          </w:p>
        </w:tc>
        <w:tc>
          <w:tcPr>
            <w:tcW w:w="4529" w:type="dxa"/>
            <w:gridSpan w:val="2"/>
          </w:tcPr>
          <w:p w14:paraId="2BCBDBFC" w14:textId="77777777" w:rsidR="00C11AAF" w:rsidRDefault="00C11AAF" w:rsidP="00F23355">
            <w:pPr>
              <w:pStyle w:val="pqiTabBody"/>
              <w:rPr>
                <w:lang w:eastAsia="en-GB"/>
              </w:rPr>
            </w:pPr>
            <w:r>
              <w:rPr>
                <w:lang w:eastAsia="en-GB"/>
              </w:rPr>
              <w:t>Wartość z enumeracji „</w:t>
            </w:r>
            <w:r>
              <w:rPr>
                <w:lang w:eastAsia="en-GB"/>
              </w:rPr>
              <w:fldChar w:fldCharType="begin"/>
            </w:r>
            <w:r>
              <w:rPr>
                <w:lang w:eastAsia="en-GB"/>
              </w:rPr>
              <w:instrText xml:space="preserve"> REF _Ref267946813 \h </w:instrText>
            </w:r>
            <w:r>
              <w:rPr>
                <w:lang w:eastAsia="en-GB"/>
              </w:rPr>
            </w:r>
            <w:r>
              <w:rPr>
                <w:lang w:eastAsia="en-GB"/>
              </w:rPr>
              <w:fldChar w:fldCharType="separate"/>
            </w:r>
            <w:r w:rsidR="002B6F91">
              <w:t>Kody rodzaju miejsca przeznaczenia (</w:t>
            </w:r>
            <w:proofErr w:type="spellStart"/>
            <w:r w:rsidR="002B6F91">
              <w:t>D</w:t>
            </w:r>
            <w:r w:rsidR="002B6F91" w:rsidRPr="00F963E2">
              <w:t>estination</w:t>
            </w:r>
            <w:proofErr w:type="spellEnd"/>
            <w:r w:rsidR="002B6F91" w:rsidRPr="00F963E2">
              <w:t xml:space="preserve"> </w:t>
            </w:r>
            <w:proofErr w:type="spellStart"/>
            <w:r w:rsidR="002B6F91" w:rsidRPr="00F963E2">
              <w:t>Type</w:t>
            </w:r>
            <w:proofErr w:type="spellEnd"/>
            <w:r w:rsidR="002B6F91" w:rsidRPr="00F963E2">
              <w:t xml:space="preserve"> </w:t>
            </w:r>
            <w:proofErr w:type="spellStart"/>
            <w:r w:rsidR="002B6F91" w:rsidRPr="00F963E2">
              <w:t>Code</w:t>
            </w:r>
            <w:r w:rsidR="002B6F91">
              <w:t>s</w:t>
            </w:r>
            <w:proofErr w:type="spellEnd"/>
            <w:r w:rsidR="002B6F91">
              <w:t>)</w:t>
            </w:r>
            <w:r>
              <w:rPr>
                <w:lang w:eastAsia="en-GB"/>
              </w:rPr>
              <w:fldChar w:fldCharType="end"/>
            </w:r>
            <w:r>
              <w:rPr>
                <w:lang w:eastAsia="en-GB"/>
              </w:rPr>
              <w:t>”.</w:t>
            </w:r>
          </w:p>
          <w:p w14:paraId="46C3238B" w14:textId="77777777" w:rsidR="00C11AAF" w:rsidRPr="009079F8" w:rsidRDefault="00C11AAF" w:rsidP="00F23355">
            <w:pPr>
              <w:pStyle w:val="pqiTabBody"/>
            </w:pPr>
            <w:r>
              <w:rPr>
                <w:lang w:eastAsia="en-GB"/>
              </w:rPr>
              <w:t>W przypadku gdy w polu 12a jest wartość „</w:t>
            </w:r>
            <w:r>
              <w:t>2 – Zgłoszenie w przypadku wywozu z odprawą uproszczoną w miejscu</w:t>
            </w:r>
            <w:r>
              <w:rPr>
                <w:lang w:eastAsia="en-GB"/>
              </w:rPr>
              <w:t xml:space="preserve">” musi przyjmować wartość „6 – </w:t>
            </w:r>
            <w:r w:rsidRPr="00F963E2">
              <w:t>Wywóz</w:t>
            </w:r>
            <w:r>
              <w:rPr>
                <w:lang w:eastAsia="en-GB"/>
              </w:rPr>
              <w:t>”.</w:t>
            </w:r>
          </w:p>
        </w:tc>
        <w:tc>
          <w:tcPr>
            <w:tcW w:w="858" w:type="dxa"/>
            <w:gridSpan w:val="2"/>
          </w:tcPr>
          <w:p w14:paraId="473772E6" w14:textId="77777777" w:rsidR="00C11AAF" w:rsidRPr="009079F8" w:rsidRDefault="00C11AAF" w:rsidP="00F23355">
            <w:pPr>
              <w:pStyle w:val="pqiTabBody"/>
            </w:pPr>
            <w:r w:rsidRPr="009079F8">
              <w:t>n1</w:t>
            </w:r>
          </w:p>
        </w:tc>
      </w:tr>
      <w:tr w:rsidR="00C11AAF" w:rsidRPr="009079F8" w14:paraId="53203935" w14:textId="77777777" w:rsidTr="005E51E6">
        <w:trPr>
          <w:gridAfter w:val="1"/>
          <w:wAfter w:w="38" w:type="dxa"/>
        </w:trPr>
        <w:tc>
          <w:tcPr>
            <w:tcW w:w="423" w:type="dxa"/>
          </w:tcPr>
          <w:p w14:paraId="6716799B" w14:textId="77777777" w:rsidR="00C11AAF" w:rsidRPr="009079F8" w:rsidRDefault="00C11AAF" w:rsidP="00F23355">
            <w:pPr>
              <w:pStyle w:val="pqiTabBody"/>
              <w:rPr>
                <w:b/>
              </w:rPr>
            </w:pPr>
          </w:p>
        </w:tc>
        <w:tc>
          <w:tcPr>
            <w:tcW w:w="534" w:type="dxa"/>
            <w:gridSpan w:val="2"/>
          </w:tcPr>
          <w:p w14:paraId="64441AFB" w14:textId="77777777" w:rsidR="00C11AAF" w:rsidRPr="009079F8" w:rsidRDefault="00C11AAF" w:rsidP="00F23355">
            <w:pPr>
              <w:pStyle w:val="pqiTabBody"/>
              <w:rPr>
                <w:i/>
              </w:rPr>
            </w:pPr>
            <w:r w:rsidRPr="009079F8">
              <w:rPr>
                <w:i/>
              </w:rPr>
              <w:t>b</w:t>
            </w:r>
          </w:p>
        </w:tc>
        <w:tc>
          <w:tcPr>
            <w:tcW w:w="4722" w:type="dxa"/>
            <w:gridSpan w:val="2"/>
          </w:tcPr>
          <w:p w14:paraId="23CBE9B3" w14:textId="77777777" w:rsidR="00C11AAF" w:rsidRDefault="00C11AAF" w:rsidP="00F23355">
            <w:pPr>
              <w:pStyle w:val="pqiTabBody"/>
            </w:pPr>
            <w:r w:rsidRPr="009079F8">
              <w:t>Czas przewozu</w:t>
            </w:r>
          </w:p>
          <w:p w14:paraId="60D13BB0" w14:textId="77777777" w:rsidR="00C11AAF" w:rsidRPr="009079F8" w:rsidRDefault="00C11AAF" w:rsidP="00F23355">
            <w:pPr>
              <w:pStyle w:val="pqiTabBody"/>
            </w:pPr>
            <w:r>
              <w:rPr>
                <w:rFonts w:ascii="Courier New" w:hAnsi="Courier New" w:cs="Courier New"/>
                <w:noProof/>
                <w:color w:val="0000FF"/>
              </w:rPr>
              <w:t>JourneyTime</w:t>
            </w:r>
          </w:p>
        </w:tc>
        <w:tc>
          <w:tcPr>
            <w:tcW w:w="567" w:type="dxa"/>
          </w:tcPr>
          <w:p w14:paraId="55EBA99A" w14:textId="77777777" w:rsidR="00C11AAF" w:rsidRPr="009079F8" w:rsidRDefault="00C11AAF" w:rsidP="00F23355">
            <w:pPr>
              <w:pStyle w:val="pqiTabBody"/>
            </w:pPr>
            <w:r w:rsidRPr="009079F8">
              <w:t>R</w:t>
            </w:r>
          </w:p>
        </w:tc>
        <w:tc>
          <w:tcPr>
            <w:tcW w:w="2123" w:type="dxa"/>
            <w:gridSpan w:val="2"/>
          </w:tcPr>
          <w:p w14:paraId="4CD64A8B" w14:textId="77777777" w:rsidR="00C11AAF" w:rsidRPr="009079F8" w:rsidRDefault="00C11AAF" w:rsidP="00F23355">
            <w:pPr>
              <w:pStyle w:val="pqiTabBody"/>
            </w:pPr>
          </w:p>
        </w:tc>
        <w:tc>
          <w:tcPr>
            <w:tcW w:w="4529" w:type="dxa"/>
            <w:gridSpan w:val="2"/>
          </w:tcPr>
          <w:p w14:paraId="53F688EB" w14:textId="77777777" w:rsidR="00C11AAF" w:rsidRDefault="00C11AAF" w:rsidP="00F23355">
            <w:pPr>
              <w:pStyle w:val="pqiTabBody"/>
            </w:pPr>
            <w:r w:rsidRPr="009079F8">
              <w:t>Należy podać normalny okres czasu konieczny do przewozu, biorąc pod uwagę środek transportu i odległość, wyrażony w godzinach (</w:t>
            </w:r>
            <w:r>
              <w:t>H</w:t>
            </w:r>
            <w:r w:rsidRPr="009079F8">
              <w:t xml:space="preserve">) </w:t>
            </w:r>
            <w:r>
              <w:t>albo</w:t>
            </w:r>
            <w:r w:rsidRPr="009079F8">
              <w:t xml:space="preserve"> dniach (D) poprzedzających dwucyfrową liczbę. (Przykłady: </w:t>
            </w:r>
            <w:r>
              <w:t>H</w:t>
            </w:r>
            <w:r w:rsidRPr="009079F8">
              <w:t>12 lub D04). Wskazana wartość „</w:t>
            </w:r>
            <w:r>
              <w:t>H</w:t>
            </w:r>
            <w:r w:rsidRPr="009079F8">
              <w:t xml:space="preserve">” powinna być mniejsza lub równa 24. Wskazana wartość „D” </w:t>
            </w:r>
            <w:r>
              <w:t xml:space="preserve">dla przemieszczeń krajowych powinna być mniejsza lub równa </w:t>
            </w:r>
            <w:smartTag w:uri="urn:schemas-microsoft-com:office:smarttags" w:element="metricconverter">
              <w:smartTagPr>
                <w:attr w:name="ProductID" w:val="62, a"/>
              </w:smartTagPr>
              <w:r>
                <w:t>62, a</w:t>
              </w:r>
            </w:smartTag>
            <w:r>
              <w:t xml:space="preserve"> dla przemieszczeń </w:t>
            </w:r>
            <w:r>
              <w:lastRenderedPageBreak/>
              <w:t xml:space="preserve">wewnątrzwspólnotowych </w:t>
            </w:r>
            <w:r w:rsidRPr="009079F8">
              <w:t>powinna być mniejsza lub równa 92.</w:t>
            </w:r>
          </w:p>
          <w:p w14:paraId="33EF71B8" w14:textId="77777777" w:rsidR="00AF52F5" w:rsidRPr="009079F8" w:rsidRDefault="00AF52F5" w:rsidP="00F23355">
            <w:pPr>
              <w:pStyle w:val="pqiTabBody"/>
            </w:pPr>
            <w:r>
              <w:t xml:space="preserve">Wskazana wartość powinna być mniejsza lub równa maksymalnej wartości dozwolonej dla podanego rodzaju transportu (Transport </w:t>
            </w:r>
            <w:proofErr w:type="spellStart"/>
            <w:r>
              <w:t>Mode</w:t>
            </w:r>
            <w:proofErr w:type="spellEnd"/>
            <w:r>
              <w:t>) wg słownika „</w:t>
            </w:r>
            <w:r w:rsidRPr="00E636DC">
              <w:t>Maksymalna wartość czasu przewozu</w:t>
            </w:r>
            <w:r>
              <w:t>” (</w:t>
            </w:r>
            <w:proofErr w:type="spellStart"/>
            <w:r w:rsidRPr="00E636DC">
              <w:t>MaximumJourneyTimeParameters</w:t>
            </w:r>
            <w:proofErr w:type="spellEnd"/>
            <w:r>
              <w:t>)</w:t>
            </w:r>
          </w:p>
        </w:tc>
        <w:tc>
          <w:tcPr>
            <w:tcW w:w="858" w:type="dxa"/>
            <w:gridSpan w:val="2"/>
          </w:tcPr>
          <w:p w14:paraId="03EA6B3A" w14:textId="77777777" w:rsidR="00C11AAF" w:rsidRPr="009079F8" w:rsidRDefault="00C11AAF" w:rsidP="00F23355">
            <w:pPr>
              <w:pStyle w:val="pqiTabBody"/>
            </w:pPr>
            <w:r w:rsidRPr="009079F8">
              <w:lastRenderedPageBreak/>
              <w:t>an3</w:t>
            </w:r>
          </w:p>
        </w:tc>
      </w:tr>
      <w:tr w:rsidR="00C11AAF" w:rsidRPr="009079F8" w14:paraId="43195108" w14:textId="77777777" w:rsidTr="005E51E6">
        <w:trPr>
          <w:gridAfter w:val="1"/>
          <w:wAfter w:w="38" w:type="dxa"/>
        </w:trPr>
        <w:tc>
          <w:tcPr>
            <w:tcW w:w="423" w:type="dxa"/>
          </w:tcPr>
          <w:p w14:paraId="19D6A17C" w14:textId="77777777" w:rsidR="00C11AAF" w:rsidRPr="009079F8" w:rsidRDefault="00C11AAF" w:rsidP="00F23355">
            <w:pPr>
              <w:pStyle w:val="pqiTabBody"/>
              <w:rPr>
                <w:b/>
              </w:rPr>
            </w:pPr>
          </w:p>
        </w:tc>
        <w:tc>
          <w:tcPr>
            <w:tcW w:w="534" w:type="dxa"/>
            <w:gridSpan w:val="2"/>
          </w:tcPr>
          <w:p w14:paraId="59FDDA20" w14:textId="77777777" w:rsidR="00C11AAF" w:rsidRPr="009079F8" w:rsidRDefault="00C11AAF" w:rsidP="00F23355">
            <w:pPr>
              <w:pStyle w:val="pqiTabBody"/>
              <w:rPr>
                <w:i/>
              </w:rPr>
            </w:pPr>
            <w:r w:rsidRPr="009079F8">
              <w:rPr>
                <w:i/>
              </w:rPr>
              <w:t>c</w:t>
            </w:r>
          </w:p>
        </w:tc>
        <w:tc>
          <w:tcPr>
            <w:tcW w:w="4722" w:type="dxa"/>
            <w:gridSpan w:val="2"/>
          </w:tcPr>
          <w:p w14:paraId="7AA5F3C9" w14:textId="77777777" w:rsidR="00C11AAF" w:rsidRDefault="00C11AAF" w:rsidP="00F23355">
            <w:pPr>
              <w:pStyle w:val="pqiTabBody"/>
            </w:pPr>
            <w:r w:rsidRPr="009079F8">
              <w:t>Organizacja przewozu</w:t>
            </w:r>
          </w:p>
          <w:p w14:paraId="4B865104" w14:textId="672C6B19" w:rsidR="00397FC9" w:rsidRPr="00137DB1" w:rsidRDefault="00C11AAF" w:rsidP="00F23355">
            <w:pPr>
              <w:pStyle w:val="pqiTabBody"/>
              <w:rPr>
                <w:rFonts w:ascii="Courier New" w:hAnsi="Courier New"/>
                <w:color w:val="0000FF"/>
                <w:rPrChange w:id="2293" w:author="Jurkowska Monika" w:date="2022-11-14T21:27:00Z">
                  <w:rPr/>
                </w:rPrChange>
              </w:rPr>
            </w:pPr>
            <w:r>
              <w:rPr>
                <w:rFonts w:ascii="Courier New" w:hAnsi="Courier New" w:cs="Courier New"/>
                <w:noProof/>
                <w:color w:val="0000FF"/>
              </w:rPr>
              <w:t>TransportArrangement</w:t>
            </w:r>
          </w:p>
        </w:tc>
        <w:tc>
          <w:tcPr>
            <w:tcW w:w="567" w:type="dxa"/>
          </w:tcPr>
          <w:p w14:paraId="7ADEEEFA" w14:textId="77777777" w:rsidR="00C11AAF" w:rsidRPr="009079F8" w:rsidRDefault="00C11AAF" w:rsidP="00F23355">
            <w:pPr>
              <w:pStyle w:val="pqiTabBody"/>
            </w:pPr>
            <w:r w:rsidRPr="009079F8">
              <w:t>R</w:t>
            </w:r>
          </w:p>
        </w:tc>
        <w:tc>
          <w:tcPr>
            <w:tcW w:w="2123" w:type="dxa"/>
            <w:gridSpan w:val="2"/>
          </w:tcPr>
          <w:p w14:paraId="5582D592" w14:textId="77777777" w:rsidR="00C11AAF" w:rsidRPr="009079F8" w:rsidRDefault="00C11AAF" w:rsidP="00F23355">
            <w:pPr>
              <w:pStyle w:val="pqiTabBody"/>
            </w:pPr>
          </w:p>
        </w:tc>
        <w:tc>
          <w:tcPr>
            <w:tcW w:w="4529" w:type="dxa"/>
            <w:gridSpan w:val="2"/>
          </w:tcPr>
          <w:p w14:paraId="1748197C" w14:textId="3D246FB4" w:rsidR="00F40FBF" w:rsidRPr="009079F8" w:rsidRDefault="00C11AAF" w:rsidP="00F23355">
            <w:pPr>
              <w:pStyle w:val="pqiTabBody"/>
            </w:pPr>
            <w:r>
              <w:rPr>
                <w:lang w:eastAsia="en-GB"/>
              </w:rPr>
              <w:t>Wartość z enumeracji „</w:t>
            </w:r>
            <w:r>
              <w:rPr>
                <w:lang w:eastAsia="en-GB"/>
              </w:rPr>
              <w:fldChar w:fldCharType="begin"/>
            </w:r>
            <w:r>
              <w:rPr>
                <w:lang w:eastAsia="en-GB"/>
              </w:rPr>
              <w:instrText xml:space="preserve"> REF _Ref267832158 \h </w:instrText>
            </w:r>
            <w:r>
              <w:rPr>
                <w:lang w:eastAsia="en-GB"/>
              </w:rPr>
            </w:r>
            <w:r>
              <w:rPr>
                <w:lang w:eastAsia="en-GB"/>
              </w:rPr>
              <w:fldChar w:fldCharType="separate"/>
            </w:r>
            <w:r w:rsidR="002B6F91">
              <w:t>Organizacja przewozu (T</w:t>
            </w:r>
            <w:r w:rsidR="002B6F91" w:rsidRPr="00F963E2">
              <w:t xml:space="preserve">ransport </w:t>
            </w:r>
            <w:proofErr w:type="spellStart"/>
            <w:r w:rsidR="002B6F91" w:rsidRPr="00F963E2">
              <w:t>Arrangement</w:t>
            </w:r>
            <w:proofErr w:type="spellEnd"/>
            <w:r w:rsidR="002B6F91">
              <w:t>)</w:t>
            </w:r>
            <w:r>
              <w:rPr>
                <w:lang w:eastAsia="en-GB"/>
              </w:rPr>
              <w:fldChar w:fldCharType="end"/>
            </w:r>
            <w:r>
              <w:rPr>
                <w:lang w:eastAsia="en-GB"/>
              </w:rPr>
              <w:t>”.</w:t>
            </w:r>
          </w:p>
        </w:tc>
        <w:tc>
          <w:tcPr>
            <w:tcW w:w="858" w:type="dxa"/>
            <w:gridSpan w:val="2"/>
          </w:tcPr>
          <w:p w14:paraId="44065C8C" w14:textId="77777777" w:rsidR="00C11AAF" w:rsidRPr="009079F8" w:rsidRDefault="00C11AAF" w:rsidP="00F23355">
            <w:pPr>
              <w:pStyle w:val="pqiTabBody"/>
            </w:pPr>
            <w:r w:rsidRPr="009079F8">
              <w:t>n1</w:t>
            </w:r>
          </w:p>
        </w:tc>
      </w:tr>
      <w:tr w:rsidR="00C11AAF" w:rsidRPr="009079F8" w14:paraId="59DA2CED" w14:textId="77777777" w:rsidTr="00C90B31">
        <w:trPr>
          <w:gridAfter w:val="1"/>
          <w:wAfter w:w="38" w:type="dxa"/>
        </w:trPr>
        <w:tc>
          <w:tcPr>
            <w:tcW w:w="969" w:type="dxa"/>
            <w:gridSpan w:val="4"/>
          </w:tcPr>
          <w:p w14:paraId="3D468882" w14:textId="77777777" w:rsidR="00C11AAF" w:rsidRPr="009079F8" w:rsidRDefault="00C11AAF" w:rsidP="00F23355">
            <w:pPr>
              <w:pStyle w:val="pqiTabHead"/>
            </w:pPr>
            <w:r>
              <w:t>2</w:t>
            </w:r>
          </w:p>
        </w:tc>
        <w:tc>
          <w:tcPr>
            <w:tcW w:w="4710" w:type="dxa"/>
          </w:tcPr>
          <w:p w14:paraId="55EFAC95" w14:textId="77777777" w:rsidR="00C11AAF" w:rsidRDefault="00C11AAF" w:rsidP="00F23355">
            <w:pPr>
              <w:pStyle w:val="pqiTabHead"/>
            </w:pPr>
            <w:r w:rsidRPr="009079F8">
              <w:t>PODMIOT wysyłający</w:t>
            </w:r>
          </w:p>
          <w:p w14:paraId="66BCA34C" w14:textId="3D9C9793" w:rsidR="00397FC9" w:rsidRPr="00CC6C98" w:rsidRDefault="00C11AAF" w:rsidP="00F23355">
            <w:pPr>
              <w:pStyle w:val="pqiTabHead"/>
              <w:rPr>
                <w:rFonts w:ascii="Courier New" w:hAnsi="Courier New"/>
                <w:color w:val="0000FF"/>
                <w:rPrChange w:id="2294" w:author="Jurkowska Monika" w:date="2022-11-14T21:27:00Z">
                  <w:rPr/>
                </w:rPrChange>
              </w:rPr>
            </w:pPr>
            <w:r>
              <w:rPr>
                <w:rFonts w:ascii="Courier New" w:hAnsi="Courier New" w:cs="Courier New"/>
                <w:noProof/>
                <w:color w:val="0000FF"/>
              </w:rPr>
              <w:t>ConsignorTrader</w:t>
            </w:r>
          </w:p>
        </w:tc>
        <w:tc>
          <w:tcPr>
            <w:tcW w:w="567" w:type="dxa"/>
          </w:tcPr>
          <w:p w14:paraId="6DD18C46" w14:textId="77777777" w:rsidR="00C11AAF" w:rsidRPr="009079F8" w:rsidRDefault="00C11AAF" w:rsidP="00F23355">
            <w:pPr>
              <w:pStyle w:val="pqiTabHead"/>
            </w:pPr>
            <w:r w:rsidRPr="009079F8">
              <w:t>R</w:t>
            </w:r>
          </w:p>
        </w:tc>
        <w:tc>
          <w:tcPr>
            <w:tcW w:w="2123" w:type="dxa"/>
            <w:gridSpan w:val="2"/>
          </w:tcPr>
          <w:p w14:paraId="1AFF4853" w14:textId="77777777" w:rsidR="00C11AAF" w:rsidRPr="009079F8" w:rsidRDefault="00C11AAF" w:rsidP="00F23355">
            <w:pPr>
              <w:pStyle w:val="pqiTabHead"/>
            </w:pPr>
          </w:p>
        </w:tc>
        <w:tc>
          <w:tcPr>
            <w:tcW w:w="4529" w:type="dxa"/>
            <w:gridSpan w:val="2"/>
          </w:tcPr>
          <w:p w14:paraId="4E866B66" w14:textId="77777777" w:rsidR="00C11AAF" w:rsidRPr="009079F8" w:rsidRDefault="00C11AAF" w:rsidP="00F23355">
            <w:pPr>
              <w:pStyle w:val="pqiTabHead"/>
            </w:pPr>
          </w:p>
        </w:tc>
        <w:tc>
          <w:tcPr>
            <w:tcW w:w="858" w:type="dxa"/>
            <w:gridSpan w:val="2"/>
          </w:tcPr>
          <w:p w14:paraId="15D2FA54" w14:textId="77777777" w:rsidR="00C11AAF" w:rsidRPr="009079F8" w:rsidRDefault="00C11AAF" w:rsidP="00F23355">
            <w:pPr>
              <w:pStyle w:val="pqiTabHead"/>
            </w:pPr>
            <w:r>
              <w:t>1x</w:t>
            </w:r>
          </w:p>
        </w:tc>
      </w:tr>
      <w:tr w:rsidR="00C11AAF" w:rsidRPr="009079F8" w14:paraId="76B15337" w14:textId="77777777" w:rsidTr="00C90B31">
        <w:trPr>
          <w:gridAfter w:val="1"/>
          <w:wAfter w:w="38" w:type="dxa"/>
        </w:trPr>
        <w:tc>
          <w:tcPr>
            <w:tcW w:w="969" w:type="dxa"/>
            <w:gridSpan w:val="4"/>
          </w:tcPr>
          <w:p w14:paraId="21FA53B8" w14:textId="77777777" w:rsidR="00C11AAF" w:rsidRPr="009079F8" w:rsidRDefault="00C11AAF" w:rsidP="00F23355">
            <w:pPr>
              <w:pStyle w:val="pqiTabBody"/>
              <w:rPr>
                <w:i/>
              </w:rPr>
            </w:pPr>
          </w:p>
        </w:tc>
        <w:tc>
          <w:tcPr>
            <w:tcW w:w="4710" w:type="dxa"/>
          </w:tcPr>
          <w:p w14:paraId="1B6A8899" w14:textId="77777777" w:rsidR="00C11AAF" w:rsidRDefault="00C11AAF" w:rsidP="00F23355">
            <w:pPr>
              <w:pStyle w:val="pqiTabBody"/>
            </w:pPr>
            <w:r>
              <w:t>JĘZYK ELEMENTU</w:t>
            </w:r>
          </w:p>
          <w:p w14:paraId="61070562" w14:textId="475096CF" w:rsidR="00397FC9" w:rsidRPr="00CC6C98" w:rsidRDefault="00C11AAF" w:rsidP="00F23355">
            <w:pPr>
              <w:pStyle w:val="pqiTabBody"/>
              <w:rPr>
                <w:rFonts w:ascii="Courier New" w:hAnsi="Courier New"/>
                <w:color w:val="0000FF"/>
                <w:rPrChange w:id="2295" w:author="Jurkowska Monika" w:date="2022-11-14T21:27:00Z">
                  <w:rPr/>
                </w:rPrChange>
              </w:rPr>
            </w:pPr>
            <w:r>
              <w:rPr>
                <w:rFonts w:ascii="Courier New" w:hAnsi="Courier New" w:cs="Courier New"/>
                <w:noProof/>
                <w:color w:val="0000FF"/>
              </w:rPr>
              <w:t>@language</w:t>
            </w:r>
          </w:p>
        </w:tc>
        <w:tc>
          <w:tcPr>
            <w:tcW w:w="567" w:type="dxa"/>
          </w:tcPr>
          <w:p w14:paraId="65667C75" w14:textId="77777777" w:rsidR="00C11AAF" w:rsidRPr="009079F8" w:rsidRDefault="00C11AAF" w:rsidP="00F23355">
            <w:pPr>
              <w:pStyle w:val="pqiTabBody"/>
            </w:pPr>
            <w:r w:rsidRPr="009079F8">
              <w:t>R</w:t>
            </w:r>
          </w:p>
        </w:tc>
        <w:tc>
          <w:tcPr>
            <w:tcW w:w="2123" w:type="dxa"/>
            <w:gridSpan w:val="2"/>
          </w:tcPr>
          <w:p w14:paraId="27C17803" w14:textId="77777777" w:rsidR="00C11AAF" w:rsidRPr="009079F8" w:rsidRDefault="00C11AAF" w:rsidP="00F23355">
            <w:pPr>
              <w:pStyle w:val="pqiTabBody"/>
            </w:pPr>
          </w:p>
        </w:tc>
        <w:tc>
          <w:tcPr>
            <w:tcW w:w="4529" w:type="dxa"/>
            <w:gridSpan w:val="2"/>
          </w:tcPr>
          <w:p w14:paraId="4425C6F5" w14:textId="77777777" w:rsidR="00C11AAF" w:rsidRDefault="00C11AAF" w:rsidP="00F23355">
            <w:pPr>
              <w:pStyle w:val="pqiTabBody"/>
            </w:pPr>
            <w:r>
              <w:t>Atrybut.</w:t>
            </w:r>
          </w:p>
          <w:p w14:paraId="784E83DC" w14:textId="77777777" w:rsidR="00C11AAF"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858" w:type="dxa"/>
            <w:gridSpan w:val="2"/>
          </w:tcPr>
          <w:p w14:paraId="77258D79" w14:textId="77777777" w:rsidR="00C11AAF" w:rsidRPr="009079F8" w:rsidRDefault="00C11AAF" w:rsidP="00F23355">
            <w:pPr>
              <w:pStyle w:val="pqiTabBody"/>
            </w:pPr>
            <w:r w:rsidRPr="009079F8">
              <w:t>a2</w:t>
            </w:r>
          </w:p>
        </w:tc>
      </w:tr>
      <w:tr w:rsidR="00C11AAF" w:rsidRPr="009079F8" w14:paraId="540B81EA" w14:textId="77777777" w:rsidTr="005E51E6">
        <w:trPr>
          <w:gridAfter w:val="1"/>
          <w:wAfter w:w="38" w:type="dxa"/>
        </w:trPr>
        <w:tc>
          <w:tcPr>
            <w:tcW w:w="423" w:type="dxa"/>
          </w:tcPr>
          <w:p w14:paraId="0BD2535A" w14:textId="77777777" w:rsidR="00C11AAF" w:rsidRPr="009079F8" w:rsidRDefault="00C11AAF" w:rsidP="00F23355">
            <w:pPr>
              <w:pStyle w:val="pqiTabBody"/>
              <w:rPr>
                <w:b/>
              </w:rPr>
            </w:pPr>
          </w:p>
        </w:tc>
        <w:tc>
          <w:tcPr>
            <w:tcW w:w="534" w:type="dxa"/>
            <w:gridSpan w:val="2"/>
          </w:tcPr>
          <w:p w14:paraId="1ED46C9A" w14:textId="77777777" w:rsidR="00C11AAF" w:rsidRPr="009079F8" w:rsidRDefault="00C11AAF" w:rsidP="00F23355">
            <w:pPr>
              <w:pStyle w:val="pqiTabBody"/>
              <w:rPr>
                <w:i/>
              </w:rPr>
            </w:pPr>
            <w:r w:rsidRPr="009079F8">
              <w:rPr>
                <w:i/>
              </w:rPr>
              <w:t>a</w:t>
            </w:r>
          </w:p>
        </w:tc>
        <w:tc>
          <w:tcPr>
            <w:tcW w:w="4722" w:type="dxa"/>
            <w:gridSpan w:val="2"/>
          </w:tcPr>
          <w:p w14:paraId="56571FAB" w14:textId="77777777" w:rsidR="00C11AAF" w:rsidRDefault="00C11AAF" w:rsidP="00F23355">
            <w:pPr>
              <w:pStyle w:val="pqiTabBody"/>
            </w:pPr>
            <w:r w:rsidRPr="009079F8">
              <w:t>Numer akcyzow</w:t>
            </w:r>
            <w:r>
              <w:t>y</w:t>
            </w:r>
            <w:r w:rsidRPr="009079F8">
              <w:t xml:space="preserve"> podmiotu</w:t>
            </w:r>
          </w:p>
          <w:p w14:paraId="6766C726" w14:textId="64D6F1E6" w:rsidR="00397FC9" w:rsidRPr="00CC6C98" w:rsidRDefault="00C11AAF" w:rsidP="00F23355">
            <w:pPr>
              <w:pStyle w:val="pqiTabBody"/>
              <w:rPr>
                <w:rFonts w:ascii="Courier New" w:hAnsi="Courier New"/>
                <w:color w:val="0000FF"/>
                <w:rPrChange w:id="2296" w:author="Jurkowska Monika" w:date="2022-11-14T21:27:00Z">
                  <w:rPr/>
                </w:rPrChange>
              </w:rPr>
            </w:pPr>
            <w:r>
              <w:rPr>
                <w:rFonts w:ascii="Courier New" w:hAnsi="Courier New" w:cs="Courier New"/>
                <w:noProof/>
                <w:color w:val="0000FF"/>
              </w:rPr>
              <w:t>TraderExciseNumber</w:t>
            </w:r>
          </w:p>
        </w:tc>
        <w:tc>
          <w:tcPr>
            <w:tcW w:w="567" w:type="dxa"/>
          </w:tcPr>
          <w:p w14:paraId="6CF2E973" w14:textId="77777777" w:rsidR="00C11AAF" w:rsidRPr="009079F8" w:rsidRDefault="00C11AAF" w:rsidP="00F23355">
            <w:pPr>
              <w:pStyle w:val="pqiTabBody"/>
            </w:pPr>
            <w:r w:rsidRPr="009079F8">
              <w:t>R</w:t>
            </w:r>
          </w:p>
        </w:tc>
        <w:tc>
          <w:tcPr>
            <w:tcW w:w="2123" w:type="dxa"/>
            <w:gridSpan w:val="2"/>
          </w:tcPr>
          <w:p w14:paraId="3DF2C927" w14:textId="77777777" w:rsidR="00C11AAF" w:rsidRPr="009079F8" w:rsidRDefault="00C11AAF" w:rsidP="00F23355">
            <w:pPr>
              <w:pStyle w:val="pqiTabBody"/>
            </w:pPr>
          </w:p>
        </w:tc>
        <w:tc>
          <w:tcPr>
            <w:tcW w:w="4529" w:type="dxa"/>
            <w:gridSpan w:val="2"/>
          </w:tcPr>
          <w:p w14:paraId="261BB80F" w14:textId="0176B9A9" w:rsidR="00F40FBF" w:rsidRPr="00F40FBF" w:rsidRDefault="00C11AAF" w:rsidP="004D4249">
            <w:pPr>
              <w:pStyle w:val="pqiTabBody"/>
              <w:rPr>
                <w:b/>
                <w:rPrChange w:id="2297" w:author="Jurkowska Monika" w:date="2022-11-14T21:27:00Z">
                  <w:rPr/>
                </w:rPrChange>
              </w:rPr>
            </w:pPr>
            <w:r w:rsidRPr="009079F8">
              <w:t xml:space="preserve">Należy podać ważny </w:t>
            </w:r>
            <w:r>
              <w:t>numer akcyzowy</w:t>
            </w:r>
            <w:r w:rsidRPr="009079F8">
              <w:t xml:space="preserve"> </w:t>
            </w:r>
            <w:r w:rsidR="00F40FBF">
              <w:t xml:space="preserve">uprawnionego </w:t>
            </w:r>
            <w:r>
              <w:t xml:space="preserve">prowadzącego </w:t>
            </w:r>
            <w:r w:rsidRPr="009079F8">
              <w:t>skład podatkow</w:t>
            </w:r>
            <w:r>
              <w:t>y</w:t>
            </w:r>
            <w:r w:rsidRPr="009079F8">
              <w:t xml:space="preserve"> lub zarejestrowanego </w:t>
            </w:r>
            <w:r w:rsidR="00F40FBF">
              <w:t>wysyłającego</w:t>
            </w:r>
            <w:r w:rsidRPr="009079F8">
              <w:t>.</w:t>
            </w:r>
          </w:p>
        </w:tc>
        <w:tc>
          <w:tcPr>
            <w:tcW w:w="858" w:type="dxa"/>
            <w:gridSpan w:val="2"/>
          </w:tcPr>
          <w:p w14:paraId="1070D797" w14:textId="77777777" w:rsidR="00C11AAF" w:rsidRPr="009079F8" w:rsidRDefault="00C11AAF" w:rsidP="00F23355">
            <w:pPr>
              <w:pStyle w:val="pqiTabBody"/>
            </w:pPr>
            <w:r w:rsidRPr="009079F8">
              <w:t>an13</w:t>
            </w:r>
          </w:p>
        </w:tc>
      </w:tr>
      <w:tr w:rsidR="00C11AAF" w:rsidRPr="009079F8" w14:paraId="626C88D7" w14:textId="77777777" w:rsidTr="005E51E6">
        <w:trPr>
          <w:gridAfter w:val="1"/>
          <w:wAfter w:w="38" w:type="dxa"/>
        </w:trPr>
        <w:tc>
          <w:tcPr>
            <w:tcW w:w="423" w:type="dxa"/>
          </w:tcPr>
          <w:p w14:paraId="5883C17A" w14:textId="77777777" w:rsidR="00C11AAF" w:rsidRPr="009079F8" w:rsidRDefault="00C11AAF" w:rsidP="00F23355">
            <w:pPr>
              <w:pStyle w:val="pqiTabBody"/>
              <w:rPr>
                <w:b/>
              </w:rPr>
            </w:pPr>
          </w:p>
        </w:tc>
        <w:tc>
          <w:tcPr>
            <w:tcW w:w="534" w:type="dxa"/>
            <w:gridSpan w:val="2"/>
          </w:tcPr>
          <w:p w14:paraId="51A24C7F" w14:textId="77777777" w:rsidR="00C11AAF" w:rsidRPr="009079F8" w:rsidRDefault="00C11AAF" w:rsidP="00F23355">
            <w:pPr>
              <w:pStyle w:val="pqiTabBody"/>
              <w:rPr>
                <w:i/>
              </w:rPr>
            </w:pPr>
            <w:r w:rsidRPr="009079F8">
              <w:rPr>
                <w:i/>
              </w:rPr>
              <w:t>b</w:t>
            </w:r>
          </w:p>
        </w:tc>
        <w:tc>
          <w:tcPr>
            <w:tcW w:w="4722" w:type="dxa"/>
            <w:gridSpan w:val="2"/>
          </w:tcPr>
          <w:p w14:paraId="5A5D828C" w14:textId="77777777" w:rsidR="00C11AAF" w:rsidRDefault="00C11AAF" w:rsidP="00F23355">
            <w:pPr>
              <w:pStyle w:val="pqiTabBody"/>
            </w:pPr>
            <w:r w:rsidRPr="009079F8">
              <w:t>Nazwa podmiotu</w:t>
            </w:r>
          </w:p>
          <w:p w14:paraId="5066099A" w14:textId="2D0E19D9" w:rsidR="00397FC9" w:rsidRPr="00CC6C98" w:rsidRDefault="00C11AAF" w:rsidP="00F23355">
            <w:pPr>
              <w:pStyle w:val="pqiTabBody"/>
              <w:rPr>
                <w:rFonts w:ascii="Courier New" w:hAnsi="Courier New"/>
                <w:color w:val="0000FF"/>
                <w:rPrChange w:id="2298" w:author="Jurkowska Monika" w:date="2022-11-14T21:27:00Z">
                  <w:rPr/>
                </w:rPrChange>
              </w:rPr>
            </w:pPr>
            <w:r>
              <w:rPr>
                <w:rFonts w:ascii="Courier New" w:hAnsi="Courier New" w:cs="Courier New"/>
                <w:noProof/>
                <w:color w:val="0000FF"/>
              </w:rPr>
              <w:t>TraderName</w:t>
            </w:r>
          </w:p>
        </w:tc>
        <w:tc>
          <w:tcPr>
            <w:tcW w:w="567" w:type="dxa"/>
          </w:tcPr>
          <w:p w14:paraId="758B437E" w14:textId="77777777" w:rsidR="00C11AAF" w:rsidRPr="009079F8" w:rsidRDefault="00C11AAF" w:rsidP="00F23355">
            <w:pPr>
              <w:pStyle w:val="pqiTabBody"/>
            </w:pPr>
            <w:r w:rsidRPr="009079F8">
              <w:t>R</w:t>
            </w:r>
          </w:p>
        </w:tc>
        <w:tc>
          <w:tcPr>
            <w:tcW w:w="2123" w:type="dxa"/>
            <w:gridSpan w:val="2"/>
          </w:tcPr>
          <w:p w14:paraId="7AA91DD9" w14:textId="77777777" w:rsidR="00C11AAF" w:rsidRPr="009079F8" w:rsidRDefault="00C11AAF" w:rsidP="00F23355">
            <w:pPr>
              <w:pStyle w:val="pqiTabBody"/>
            </w:pPr>
          </w:p>
        </w:tc>
        <w:tc>
          <w:tcPr>
            <w:tcW w:w="4529" w:type="dxa"/>
            <w:gridSpan w:val="2"/>
          </w:tcPr>
          <w:p w14:paraId="44EB0F62" w14:textId="77777777" w:rsidR="00C11AAF" w:rsidRPr="009079F8" w:rsidRDefault="00C11AAF" w:rsidP="00F23355">
            <w:pPr>
              <w:pStyle w:val="pqiTabBody"/>
            </w:pPr>
          </w:p>
        </w:tc>
        <w:tc>
          <w:tcPr>
            <w:tcW w:w="858" w:type="dxa"/>
            <w:gridSpan w:val="2"/>
          </w:tcPr>
          <w:p w14:paraId="08B9FEB1" w14:textId="77777777" w:rsidR="00C11AAF" w:rsidRPr="009079F8" w:rsidRDefault="00C11AAF" w:rsidP="00F23355">
            <w:pPr>
              <w:pStyle w:val="pqiTabBody"/>
            </w:pPr>
            <w:r w:rsidRPr="009079F8">
              <w:t>an..182</w:t>
            </w:r>
          </w:p>
        </w:tc>
      </w:tr>
      <w:tr w:rsidR="00C11AAF" w:rsidRPr="009079F8" w14:paraId="33D106AE" w14:textId="77777777" w:rsidTr="005E51E6">
        <w:trPr>
          <w:gridAfter w:val="1"/>
          <w:wAfter w:w="38" w:type="dxa"/>
        </w:trPr>
        <w:tc>
          <w:tcPr>
            <w:tcW w:w="423" w:type="dxa"/>
          </w:tcPr>
          <w:p w14:paraId="78CA9750" w14:textId="77777777" w:rsidR="00C11AAF" w:rsidRPr="009079F8" w:rsidRDefault="00C11AAF" w:rsidP="00F23355">
            <w:pPr>
              <w:pStyle w:val="pqiTabBody"/>
              <w:rPr>
                <w:b/>
              </w:rPr>
            </w:pPr>
          </w:p>
        </w:tc>
        <w:tc>
          <w:tcPr>
            <w:tcW w:w="534" w:type="dxa"/>
            <w:gridSpan w:val="2"/>
          </w:tcPr>
          <w:p w14:paraId="0F1BD7E5" w14:textId="77777777" w:rsidR="00C11AAF" w:rsidRPr="009079F8" w:rsidRDefault="00C11AAF" w:rsidP="00F23355">
            <w:pPr>
              <w:pStyle w:val="pqiTabBody"/>
              <w:rPr>
                <w:i/>
              </w:rPr>
            </w:pPr>
            <w:r w:rsidRPr="009079F8">
              <w:rPr>
                <w:i/>
              </w:rPr>
              <w:t>c</w:t>
            </w:r>
          </w:p>
        </w:tc>
        <w:tc>
          <w:tcPr>
            <w:tcW w:w="4722" w:type="dxa"/>
            <w:gridSpan w:val="2"/>
          </w:tcPr>
          <w:p w14:paraId="3A361B2C" w14:textId="77777777" w:rsidR="00C11AAF" w:rsidRDefault="00C11AAF" w:rsidP="00F23355">
            <w:pPr>
              <w:pStyle w:val="pqiTabBody"/>
            </w:pPr>
            <w:r w:rsidRPr="009079F8">
              <w:t>Ulica</w:t>
            </w:r>
          </w:p>
          <w:p w14:paraId="48BD3C8D" w14:textId="2392BC63" w:rsidR="00397FC9" w:rsidRPr="00CC6C98" w:rsidRDefault="00C11AAF" w:rsidP="00F23355">
            <w:pPr>
              <w:pStyle w:val="pqiTabBody"/>
              <w:rPr>
                <w:rFonts w:ascii="Courier New" w:hAnsi="Courier New"/>
                <w:color w:val="0000FF"/>
                <w:rPrChange w:id="2299" w:author="Jurkowska Monika" w:date="2022-11-14T21:27:00Z">
                  <w:rPr/>
                </w:rPrChange>
              </w:rPr>
            </w:pPr>
            <w:r>
              <w:rPr>
                <w:rFonts w:ascii="Courier New" w:hAnsi="Courier New" w:cs="Courier New"/>
                <w:noProof/>
                <w:color w:val="0000FF"/>
              </w:rPr>
              <w:t>StreetName</w:t>
            </w:r>
          </w:p>
        </w:tc>
        <w:tc>
          <w:tcPr>
            <w:tcW w:w="567" w:type="dxa"/>
          </w:tcPr>
          <w:p w14:paraId="1EC8D7B3" w14:textId="77777777" w:rsidR="00C11AAF" w:rsidRPr="009079F8" w:rsidRDefault="00C11AAF" w:rsidP="00F23355">
            <w:pPr>
              <w:pStyle w:val="pqiTabBody"/>
            </w:pPr>
            <w:r w:rsidRPr="009079F8">
              <w:t>R</w:t>
            </w:r>
          </w:p>
        </w:tc>
        <w:tc>
          <w:tcPr>
            <w:tcW w:w="2123" w:type="dxa"/>
            <w:gridSpan w:val="2"/>
          </w:tcPr>
          <w:p w14:paraId="1A07A5C7" w14:textId="77777777" w:rsidR="00C11AAF" w:rsidRPr="009079F8" w:rsidRDefault="00C11AAF" w:rsidP="00F23355">
            <w:pPr>
              <w:pStyle w:val="pqiTabBody"/>
            </w:pPr>
          </w:p>
        </w:tc>
        <w:tc>
          <w:tcPr>
            <w:tcW w:w="4529" w:type="dxa"/>
            <w:gridSpan w:val="2"/>
          </w:tcPr>
          <w:p w14:paraId="326F7C2A" w14:textId="77777777" w:rsidR="00C11AAF" w:rsidRPr="009079F8" w:rsidRDefault="00C11AAF" w:rsidP="00F23355">
            <w:pPr>
              <w:pStyle w:val="pqiTabBody"/>
            </w:pPr>
          </w:p>
        </w:tc>
        <w:tc>
          <w:tcPr>
            <w:tcW w:w="858" w:type="dxa"/>
            <w:gridSpan w:val="2"/>
          </w:tcPr>
          <w:p w14:paraId="79FB2BEC" w14:textId="77777777" w:rsidR="00C11AAF" w:rsidRPr="009079F8" w:rsidRDefault="00C11AAF" w:rsidP="00F23355">
            <w:pPr>
              <w:pStyle w:val="pqiTabBody"/>
            </w:pPr>
            <w:r w:rsidRPr="009079F8">
              <w:t>an..65</w:t>
            </w:r>
          </w:p>
        </w:tc>
      </w:tr>
      <w:tr w:rsidR="00C11AAF" w:rsidRPr="009079F8" w14:paraId="607A5A3D" w14:textId="77777777" w:rsidTr="005E51E6">
        <w:trPr>
          <w:gridAfter w:val="1"/>
          <w:wAfter w:w="38" w:type="dxa"/>
        </w:trPr>
        <w:tc>
          <w:tcPr>
            <w:tcW w:w="423" w:type="dxa"/>
          </w:tcPr>
          <w:p w14:paraId="74FA041E" w14:textId="77777777" w:rsidR="00C11AAF" w:rsidRPr="009079F8" w:rsidRDefault="00C11AAF" w:rsidP="00F23355">
            <w:pPr>
              <w:pStyle w:val="pqiTabBody"/>
              <w:rPr>
                <w:b/>
              </w:rPr>
            </w:pPr>
          </w:p>
        </w:tc>
        <w:tc>
          <w:tcPr>
            <w:tcW w:w="534" w:type="dxa"/>
            <w:gridSpan w:val="2"/>
          </w:tcPr>
          <w:p w14:paraId="367CFAF8" w14:textId="77777777" w:rsidR="00C11AAF" w:rsidRPr="009079F8" w:rsidRDefault="00C11AAF" w:rsidP="00F23355">
            <w:pPr>
              <w:pStyle w:val="pqiTabBody"/>
              <w:rPr>
                <w:i/>
              </w:rPr>
            </w:pPr>
            <w:r w:rsidRPr="009079F8">
              <w:rPr>
                <w:i/>
              </w:rPr>
              <w:t>d</w:t>
            </w:r>
          </w:p>
        </w:tc>
        <w:tc>
          <w:tcPr>
            <w:tcW w:w="4722" w:type="dxa"/>
            <w:gridSpan w:val="2"/>
          </w:tcPr>
          <w:p w14:paraId="73B4D089" w14:textId="77777777" w:rsidR="00C11AAF" w:rsidRDefault="00C11AAF" w:rsidP="00F23355">
            <w:pPr>
              <w:pStyle w:val="pqiTabBody"/>
            </w:pPr>
            <w:r w:rsidRPr="009079F8">
              <w:t>Numer domu</w:t>
            </w:r>
          </w:p>
          <w:p w14:paraId="7AB10CCE" w14:textId="12FD1023" w:rsidR="00397FC9" w:rsidRPr="00CC6C98" w:rsidRDefault="00C11AAF" w:rsidP="00F23355">
            <w:pPr>
              <w:pStyle w:val="pqiTabBody"/>
              <w:rPr>
                <w:rFonts w:ascii="Courier New" w:hAnsi="Courier New"/>
                <w:color w:val="0000FF"/>
                <w:rPrChange w:id="2300" w:author="Jurkowska Monika" w:date="2022-11-14T21:27:00Z">
                  <w:rPr/>
                </w:rPrChange>
              </w:rPr>
            </w:pPr>
            <w:r>
              <w:rPr>
                <w:rFonts w:ascii="Courier New" w:hAnsi="Courier New" w:cs="Courier New"/>
                <w:noProof/>
                <w:color w:val="0000FF"/>
              </w:rPr>
              <w:lastRenderedPageBreak/>
              <w:t>StreetNumber</w:t>
            </w:r>
          </w:p>
        </w:tc>
        <w:tc>
          <w:tcPr>
            <w:tcW w:w="567" w:type="dxa"/>
          </w:tcPr>
          <w:p w14:paraId="7545308C" w14:textId="77777777" w:rsidR="00C11AAF" w:rsidRPr="009079F8" w:rsidRDefault="00C11AAF" w:rsidP="00F23355">
            <w:pPr>
              <w:pStyle w:val="pqiTabBody"/>
            </w:pPr>
            <w:r w:rsidRPr="009079F8">
              <w:lastRenderedPageBreak/>
              <w:t>O</w:t>
            </w:r>
          </w:p>
        </w:tc>
        <w:tc>
          <w:tcPr>
            <w:tcW w:w="2123" w:type="dxa"/>
            <w:gridSpan w:val="2"/>
          </w:tcPr>
          <w:p w14:paraId="7A64527B" w14:textId="77777777" w:rsidR="00C11AAF" w:rsidRPr="009079F8" w:rsidRDefault="00C11AAF" w:rsidP="00F23355">
            <w:pPr>
              <w:pStyle w:val="pqiTabBody"/>
            </w:pPr>
          </w:p>
        </w:tc>
        <w:tc>
          <w:tcPr>
            <w:tcW w:w="4529" w:type="dxa"/>
            <w:gridSpan w:val="2"/>
          </w:tcPr>
          <w:p w14:paraId="75BD40FA" w14:textId="77777777" w:rsidR="00C11AAF" w:rsidRPr="009079F8" w:rsidRDefault="00C11AAF" w:rsidP="00F23355">
            <w:pPr>
              <w:pStyle w:val="pqiTabBody"/>
            </w:pPr>
          </w:p>
        </w:tc>
        <w:tc>
          <w:tcPr>
            <w:tcW w:w="858" w:type="dxa"/>
            <w:gridSpan w:val="2"/>
          </w:tcPr>
          <w:p w14:paraId="7872A03E" w14:textId="77777777" w:rsidR="00C11AAF" w:rsidRPr="009079F8" w:rsidRDefault="00C11AAF" w:rsidP="00F23355">
            <w:pPr>
              <w:pStyle w:val="pqiTabBody"/>
            </w:pPr>
            <w:r w:rsidRPr="009079F8">
              <w:t>an..11</w:t>
            </w:r>
          </w:p>
        </w:tc>
      </w:tr>
      <w:tr w:rsidR="00C11AAF" w:rsidRPr="009079F8" w14:paraId="14A0519D" w14:textId="77777777" w:rsidTr="005E51E6">
        <w:trPr>
          <w:gridAfter w:val="1"/>
          <w:wAfter w:w="38" w:type="dxa"/>
        </w:trPr>
        <w:tc>
          <w:tcPr>
            <w:tcW w:w="423" w:type="dxa"/>
          </w:tcPr>
          <w:p w14:paraId="50E4CFC5" w14:textId="77777777" w:rsidR="00C11AAF" w:rsidRPr="009079F8" w:rsidRDefault="00C11AAF" w:rsidP="00F23355">
            <w:pPr>
              <w:pStyle w:val="pqiTabBody"/>
              <w:rPr>
                <w:b/>
              </w:rPr>
            </w:pPr>
          </w:p>
        </w:tc>
        <w:tc>
          <w:tcPr>
            <w:tcW w:w="534" w:type="dxa"/>
            <w:gridSpan w:val="2"/>
          </w:tcPr>
          <w:p w14:paraId="75038AD6" w14:textId="77777777" w:rsidR="00C11AAF" w:rsidRPr="009079F8" w:rsidRDefault="00C11AAF" w:rsidP="00F23355">
            <w:pPr>
              <w:pStyle w:val="pqiTabBody"/>
              <w:rPr>
                <w:i/>
              </w:rPr>
            </w:pPr>
            <w:r w:rsidRPr="009079F8">
              <w:rPr>
                <w:i/>
              </w:rPr>
              <w:t>e</w:t>
            </w:r>
          </w:p>
        </w:tc>
        <w:tc>
          <w:tcPr>
            <w:tcW w:w="4722" w:type="dxa"/>
            <w:gridSpan w:val="2"/>
          </w:tcPr>
          <w:p w14:paraId="23F21E84" w14:textId="77777777" w:rsidR="00C11AAF" w:rsidRDefault="00C11AAF" w:rsidP="00F23355">
            <w:pPr>
              <w:pStyle w:val="pqiTabBody"/>
            </w:pPr>
            <w:r w:rsidRPr="009079F8">
              <w:t>Kod pocztowy</w:t>
            </w:r>
          </w:p>
          <w:p w14:paraId="1A8981A7" w14:textId="4A344A62" w:rsidR="00397FC9" w:rsidRPr="00CC6C98" w:rsidRDefault="00C11AAF" w:rsidP="00F23355">
            <w:pPr>
              <w:pStyle w:val="pqiTabBody"/>
              <w:rPr>
                <w:rFonts w:ascii="Courier New" w:hAnsi="Courier New"/>
                <w:color w:val="0000FF"/>
                <w:rPrChange w:id="2301" w:author="Jurkowska Monika" w:date="2022-11-14T21:27:00Z">
                  <w:rPr/>
                </w:rPrChange>
              </w:rPr>
            </w:pPr>
            <w:r>
              <w:rPr>
                <w:rFonts w:ascii="Courier New" w:hAnsi="Courier New" w:cs="Courier New"/>
                <w:noProof/>
                <w:color w:val="0000FF"/>
              </w:rPr>
              <w:t>Postcode</w:t>
            </w:r>
          </w:p>
        </w:tc>
        <w:tc>
          <w:tcPr>
            <w:tcW w:w="567" w:type="dxa"/>
          </w:tcPr>
          <w:p w14:paraId="283F9306" w14:textId="77777777" w:rsidR="00C11AAF" w:rsidRPr="009079F8" w:rsidRDefault="00C11AAF" w:rsidP="00F23355">
            <w:pPr>
              <w:pStyle w:val="pqiTabBody"/>
            </w:pPr>
            <w:r w:rsidRPr="009079F8">
              <w:t>R</w:t>
            </w:r>
          </w:p>
        </w:tc>
        <w:tc>
          <w:tcPr>
            <w:tcW w:w="2123" w:type="dxa"/>
            <w:gridSpan w:val="2"/>
          </w:tcPr>
          <w:p w14:paraId="29F81F3A" w14:textId="77777777" w:rsidR="00C11AAF" w:rsidRPr="009079F8" w:rsidRDefault="00C11AAF" w:rsidP="00F23355">
            <w:pPr>
              <w:pStyle w:val="pqiTabBody"/>
            </w:pPr>
          </w:p>
        </w:tc>
        <w:tc>
          <w:tcPr>
            <w:tcW w:w="4529" w:type="dxa"/>
            <w:gridSpan w:val="2"/>
          </w:tcPr>
          <w:p w14:paraId="2ED2C9F1" w14:textId="77777777" w:rsidR="00C11AAF" w:rsidRPr="009079F8" w:rsidRDefault="00C11AAF" w:rsidP="00F23355">
            <w:pPr>
              <w:pStyle w:val="pqiTabBody"/>
            </w:pPr>
          </w:p>
        </w:tc>
        <w:tc>
          <w:tcPr>
            <w:tcW w:w="858" w:type="dxa"/>
            <w:gridSpan w:val="2"/>
          </w:tcPr>
          <w:p w14:paraId="6799DC2B" w14:textId="77777777" w:rsidR="00C11AAF" w:rsidRPr="009079F8" w:rsidRDefault="00C11AAF" w:rsidP="00F23355">
            <w:pPr>
              <w:pStyle w:val="pqiTabBody"/>
            </w:pPr>
            <w:r w:rsidRPr="009079F8">
              <w:t>an..10</w:t>
            </w:r>
          </w:p>
        </w:tc>
      </w:tr>
      <w:tr w:rsidR="00C11AAF" w:rsidRPr="009079F8" w14:paraId="610C1D61" w14:textId="77777777" w:rsidTr="005E51E6">
        <w:trPr>
          <w:gridAfter w:val="1"/>
          <w:wAfter w:w="38" w:type="dxa"/>
        </w:trPr>
        <w:tc>
          <w:tcPr>
            <w:tcW w:w="423" w:type="dxa"/>
          </w:tcPr>
          <w:p w14:paraId="6567AE67" w14:textId="77777777" w:rsidR="00C11AAF" w:rsidRPr="009079F8" w:rsidRDefault="00C11AAF" w:rsidP="00F23355">
            <w:pPr>
              <w:pStyle w:val="pqiTabBody"/>
              <w:rPr>
                <w:b/>
              </w:rPr>
            </w:pPr>
          </w:p>
        </w:tc>
        <w:tc>
          <w:tcPr>
            <w:tcW w:w="534" w:type="dxa"/>
            <w:gridSpan w:val="2"/>
          </w:tcPr>
          <w:p w14:paraId="559A925D" w14:textId="77777777" w:rsidR="00C11AAF" w:rsidRPr="009079F8" w:rsidRDefault="00C11AAF" w:rsidP="00F23355">
            <w:pPr>
              <w:pStyle w:val="pqiTabBody"/>
              <w:rPr>
                <w:i/>
              </w:rPr>
            </w:pPr>
            <w:r w:rsidRPr="009079F8">
              <w:rPr>
                <w:i/>
              </w:rPr>
              <w:t>f</w:t>
            </w:r>
          </w:p>
        </w:tc>
        <w:tc>
          <w:tcPr>
            <w:tcW w:w="4722" w:type="dxa"/>
            <w:gridSpan w:val="2"/>
          </w:tcPr>
          <w:p w14:paraId="25EDD7AC" w14:textId="77777777" w:rsidR="00C11AAF" w:rsidRDefault="00C11AAF" w:rsidP="00F23355">
            <w:pPr>
              <w:pStyle w:val="pqiTabBody"/>
            </w:pPr>
            <w:r w:rsidRPr="009079F8">
              <w:t>Miejscowość</w:t>
            </w:r>
          </w:p>
          <w:p w14:paraId="3077ABD1" w14:textId="3AF7C54A" w:rsidR="00397FC9" w:rsidRPr="00CC6C98" w:rsidRDefault="00C11AAF" w:rsidP="00F23355">
            <w:pPr>
              <w:pStyle w:val="pqiTabBody"/>
              <w:rPr>
                <w:rFonts w:ascii="Courier New" w:hAnsi="Courier New"/>
                <w:color w:val="0000FF"/>
                <w:rPrChange w:id="2302" w:author="Jurkowska Monika" w:date="2022-11-14T21:27:00Z">
                  <w:rPr/>
                </w:rPrChange>
              </w:rPr>
            </w:pPr>
            <w:r>
              <w:rPr>
                <w:rFonts w:ascii="Courier New" w:hAnsi="Courier New" w:cs="Courier New"/>
                <w:noProof/>
                <w:color w:val="0000FF"/>
              </w:rPr>
              <w:t>City</w:t>
            </w:r>
          </w:p>
        </w:tc>
        <w:tc>
          <w:tcPr>
            <w:tcW w:w="567" w:type="dxa"/>
          </w:tcPr>
          <w:p w14:paraId="7A072B97" w14:textId="77777777" w:rsidR="00C11AAF" w:rsidRPr="009079F8" w:rsidRDefault="00C11AAF" w:rsidP="00F23355">
            <w:pPr>
              <w:pStyle w:val="pqiTabBody"/>
            </w:pPr>
            <w:r w:rsidRPr="009079F8">
              <w:t>R</w:t>
            </w:r>
          </w:p>
        </w:tc>
        <w:tc>
          <w:tcPr>
            <w:tcW w:w="2123" w:type="dxa"/>
            <w:gridSpan w:val="2"/>
          </w:tcPr>
          <w:p w14:paraId="002048AE" w14:textId="77777777" w:rsidR="00C11AAF" w:rsidRPr="009079F8" w:rsidRDefault="00C11AAF" w:rsidP="00F23355">
            <w:pPr>
              <w:pStyle w:val="pqiTabBody"/>
            </w:pPr>
          </w:p>
        </w:tc>
        <w:tc>
          <w:tcPr>
            <w:tcW w:w="4529" w:type="dxa"/>
            <w:gridSpan w:val="2"/>
          </w:tcPr>
          <w:p w14:paraId="7190E265" w14:textId="77777777" w:rsidR="00C11AAF" w:rsidRPr="009079F8" w:rsidRDefault="00C11AAF" w:rsidP="00F23355">
            <w:pPr>
              <w:pStyle w:val="pqiTabBody"/>
            </w:pPr>
          </w:p>
        </w:tc>
        <w:tc>
          <w:tcPr>
            <w:tcW w:w="858" w:type="dxa"/>
            <w:gridSpan w:val="2"/>
          </w:tcPr>
          <w:p w14:paraId="5E4A3CD2" w14:textId="77777777" w:rsidR="00C11AAF" w:rsidRPr="009079F8" w:rsidRDefault="00C11AAF" w:rsidP="00F23355">
            <w:pPr>
              <w:pStyle w:val="pqiTabBody"/>
            </w:pPr>
            <w:r w:rsidRPr="009079F8">
              <w:t>an..50</w:t>
            </w:r>
          </w:p>
        </w:tc>
      </w:tr>
      <w:tr w:rsidR="00C11AAF" w:rsidRPr="009079F8" w14:paraId="20227D68" w14:textId="77777777" w:rsidTr="00C90B31">
        <w:trPr>
          <w:gridAfter w:val="1"/>
          <w:wAfter w:w="38" w:type="dxa"/>
        </w:trPr>
        <w:tc>
          <w:tcPr>
            <w:tcW w:w="969" w:type="dxa"/>
            <w:gridSpan w:val="4"/>
          </w:tcPr>
          <w:p w14:paraId="28CFEAF5" w14:textId="77777777" w:rsidR="00C11AAF" w:rsidRPr="009079F8" w:rsidRDefault="00C11AAF" w:rsidP="00F23355">
            <w:pPr>
              <w:pStyle w:val="pqiTabHead"/>
            </w:pPr>
            <w:r>
              <w:t>3</w:t>
            </w:r>
          </w:p>
        </w:tc>
        <w:tc>
          <w:tcPr>
            <w:tcW w:w="4710" w:type="dxa"/>
          </w:tcPr>
          <w:p w14:paraId="4B756EE1" w14:textId="77777777" w:rsidR="00C11AAF" w:rsidRDefault="00C11AAF" w:rsidP="00F23355">
            <w:pPr>
              <w:pStyle w:val="pqiTabHead"/>
            </w:pPr>
            <w:r w:rsidRPr="009079F8">
              <w:t>PODMIOT</w:t>
            </w:r>
            <w:r>
              <w:t xml:space="preserve"> </w:t>
            </w:r>
            <w:r w:rsidRPr="009079F8">
              <w:t>– miejsce wysyłki</w:t>
            </w:r>
          </w:p>
          <w:p w14:paraId="732B7837" w14:textId="313C6CFF" w:rsidR="00397FC9" w:rsidRPr="00CC6C98" w:rsidRDefault="00C11AAF" w:rsidP="00F23355">
            <w:pPr>
              <w:pStyle w:val="pqiTabHead"/>
              <w:rPr>
                <w:rFonts w:ascii="Courier New" w:hAnsi="Courier New"/>
                <w:color w:val="0000FF"/>
                <w:rPrChange w:id="2303" w:author="Jurkowska Monika" w:date="2022-11-14T21:27:00Z">
                  <w:rPr/>
                </w:rPrChange>
              </w:rPr>
            </w:pPr>
            <w:r>
              <w:rPr>
                <w:rFonts w:ascii="Courier New" w:hAnsi="Courier New" w:cs="Courier New"/>
                <w:noProof/>
                <w:color w:val="0000FF"/>
              </w:rPr>
              <w:t>PlaceOfDispatchTrader</w:t>
            </w:r>
          </w:p>
        </w:tc>
        <w:tc>
          <w:tcPr>
            <w:tcW w:w="567" w:type="dxa"/>
          </w:tcPr>
          <w:p w14:paraId="65AFC4F3" w14:textId="77777777" w:rsidR="00C11AAF" w:rsidRPr="009079F8" w:rsidRDefault="00C11AAF" w:rsidP="00F23355">
            <w:pPr>
              <w:pStyle w:val="pqiTabHead"/>
            </w:pPr>
            <w:r>
              <w:t>D</w:t>
            </w:r>
          </w:p>
        </w:tc>
        <w:tc>
          <w:tcPr>
            <w:tcW w:w="2123" w:type="dxa"/>
            <w:gridSpan w:val="2"/>
          </w:tcPr>
          <w:p w14:paraId="23237891" w14:textId="77777777" w:rsidR="00C11AAF" w:rsidRDefault="00C11AAF" w:rsidP="00F23355">
            <w:pPr>
              <w:pStyle w:val="pqiTabHead"/>
            </w:pPr>
            <w:r w:rsidRPr="009079F8">
              <w:t xml:space="preserve">„R”, jeżeli kod rodzaju miejsca </w:t>
            </w:r>
            <w:r>
              <w:t>rozpoczęcia procedury</w:t>
            </w:r>
            <w:r w:rsidRPr="009079F8">
              <w:t xml:space="preserve"> w polu </w:t>
            </w:r>
            <w:r>
              <w:t>9d</w:t>
            </w:r>
            <w:r w:rsidRPr="009079F8">
              <w:t xml:space="preserve"> ma wartość „1”.</w:t>
            </w:r>
          </w:p>
          <w:p w14:paraId="22D527CC" w14:textId="77777777" w:rsidR="00C11AAF" w:rsidRPr="009079F8" w:rsidRDefault="00C11AAF" w:rsidP="00F23355">
            <w:pPr>
              <w:pStyle w:val="pqiTabHead"/>
            </w:pPr>
            <w:r>
              <w:t>- W pozostałych przypadkach nie stosuje się.</w:t>
            </w:r>
          </w:p>
        </w:tc>
        <w:tc>
          <w:tcPr>
            <w:tcW w:w="4529" w:type="dxa"/>
            <w:gridSpan w:val="2"/>
          </w:tcPr>
          <w:p w14:paraId="66647DC5" w14:textId="54DABF5F" w:rsidR="00C11AAF" w:rsidRPr="009079F8" w:rsidRDefault="00C11AAF" w:rsidP="00F23355">
            <w:pPr>
              <w:pStyle w:val="pqiTabHead"/>
            </w:pPr>
          </w:p>
        </w:tc>
        <w:tc>
          <w:tcPr>
            <w:tcW w:w="858" w:type="dxa"/>
            <w:gridSpan w:val="2"/>
          </w:tcPr>
          <w:p w14:paraId="3839E567" w14:textId="77777777" w:rsidR="00C11AAF" w:rsidRPr="009079F8" w:rsidRDefault="00C11AAF" w:rsidP="00F23355">
            <w:pPr>
              <w:pStyle w:val="pqiTabHead"/>
            </w:pPr>
            <w:r>
              <w:t>1x</w:t>
            </w:r>
          </w:p>
        </w:tc>
      </w:tr>
      <w:tr w:rsidR="00C11AAF" w:rsidRPr="009079F8" w14:paraId="7870B029" w14:textId="77777777" w:rsidTr="00C90B31">
        <w:trPr>
          <w:gridAfter w:val="1"/>
          <w:wAfter w:w="38" w:type="dxa"/>
        </w:trPr>
        <w:tc>
          <w:tcPr>
            <w:tcW w:w="969" w:type="dxa"/>
            <w:gridSpan w:val="4"/>
          </w:tcPr>
          <w:p w14:paraId="6631C237" w14:textId="77777777" w:rsidR="00C11AAF" w:rsidRPr="009079F8" w:rsidRDefault="00C11AAF" w:rsidP="00F23355">
            <w:pPr>
              <w:pStyle w:val="pqiTabBody"/>
              <w:rPr>
                <w:i/>
              </w:rPr>
            </w:pPr>
          </w:p>
        </w:tc>
        <w:tc>
          <w:tcPr>
            <w:tcW w:w="4710" w:type="dxa"/>
          </w:tcPr>
          <w:p w14:paraId="1DF4A41B" w14:textId="77777777" w:rsidR="00C11AAF" w:rsidRDefault="00C11AAF" w:rsidP="00F23355">
            <w:pPr>
              <w:pStyle w:val="pqiTabBody"/>
            </w:pPr>
            <w:r>
              <w:t>JĘZYK ELEMENTU</w:t>
            </w:r>
            <w:r w:rsidRPr="009079F8">
              <w:t xml:space="preserve"> </w:t>
            </w:r>
          </w:p>
          <w:p w14:paraId="4D485768" w14:textId="301632E8" w:rsidR="00397FC9" w:rsidRPr="00CC6C98" w:rsidRDefault="00C11AAF" w:rsidP="00F23355">
            <w:pPr>
              <w:pStyle w:val="pqiTabBody"/>
              <w:rPr>
                <w:rFonts w:ascii="Courier New" w:hAnsi="Courier New"/>
                <w:color w:val="0000FF"/>
                <w:rPrChange w:id="2304" w:author="Jurkowska Monika" w:date="2022-11-14T21:27:00Z">
                  <w:rPr/>
                </w:rPrChange>
              </w:rPr>
            </w:pPr>
            <w:r>
              <w:rPr>
                <w:rFonts w:ascii="Courier New" w:hAnsi="Courier New" w:cs="Courier New"/>
                <w:noProof/>
                <w:color w:val="0000FF"/>
              </w:rPr>
              <w:t>@language</w:t>
            </w:r>
          </w:p>
        </w:tc>
        <w:tc>
          <w:tcPr>
            <w:tcW w:w="567" w:type="dxa"/>
          </w:tcPr>
          <w:p w14:paraId="6B4E0213" w14:textId="77777777" w:rsidR="00C11AAF" w:rsidRPr="009079F8" w:rsidRDefault="00C11AAF" w:rsidP="00F23355">
            <w:pPr>
              <w:pStyle w:val="pqiTabBody"/>
            </w:pPr>
            <w:r>
              <w:t>D</w:t>
            </w:r>
          </w:p>
        </w:tc>
        <w:tc>
          <w:tcPr>
            <w:tcW w:w="2123" w:type="dxa"/>
            <w:gridSpan w:val="2"/>
          </w:tcPr>
          <w:p w14:paraId="2AB2962E" w14:textId="77777777" w:rsidR="00C11AAF" w:rsidRDefault="00C11AAF" w:rsidP="00F23355">
            <w:pPr>
              <w:pStyle w:val="pqiTabBody"/>
            </w:pPr>
            <w:r w:rsidRPr="009079F8">
              <w:t xml:space="preserve">„R”, jeżeli stosuje się </w:t>
            </w:r>
            <w:r>
              <w:t xml:space="preserve">co najmniej jedno </w:t>
            </w:r>
            <w:r w:rsidR="0076267F">
              <w:br/>
            </w:r>
            <w:r>
              <w:t>z</w:t>
            </w:r>
            <w:r w:rsidRPr="009079F8">
              <w:t xml:space="preserve"> p</w:t>
            </w:r>
            <w:r>
              <w:t>ó</w:t>
            </w:r>
            <w:r w:rsidRPr="009079F8">
              <w:t>l tekstow</w:t>
            </w:r>
            <w:r>
              <w:t xml:space="preserve">ych: 3b, 3c, 3d, 3e lub </w:t>
            </w:r>
            <w:smartTag w:uri="urn:schemas-microsoft-com:office:smarttags" w:element="metricconverter">
              <w:smartTagPr>
                <w:attr w:name="ProductID" w:val="3f"/>
              </w:smartTagPr>
              <w:r>
                <w:t>3f</w:t>
              </w:r>
            </w:smartTag>
            <w:r w:rsidRPr="009079F8">
              <w:t>.</w:t>
            </w:r>
          </w:p>
          <w:p w14:paraId="20381F2E" w14:textId="77777777" w:rsidR="00C11AAF" w:rsidRPr="009079F8" w:rsidRDefault="00C11AAF" w:rsidP="00F23355">
            <w:pPr>
              <w:pStyle w:val="pqiTabBody"/>
            </w:pPr>
            <w:r>
              <w:t>W pozostałych przypadkach nie stosuje się.</w:t>
            </w:r>
          </w:p>
        </w:tc>
        <w:tc>
          <w:tcPr>
            <w:tcW w:w="4529" w:type="dxa"/>
            <w:gridSpan w:val="2"/>
          </w:tcPr>
          <w:p w14:paraId="2410F198" w14:textId="77777777" w:rsidR="00C11AAF" w:rsidRDefault="00C11AAF" w:rsidP="00F23355">
            <w:pPr>
              <w:pStyle w:val="pqiTabBody"/>
            </w:pPr>
            <w:r>
              <w:t>Atrybut.</w:t>
            </w:r>
          </w:p>
          <w:p w14:paraId="39110B71" w14:textId="509C4EEC" w:rsidR="00F40FBF"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858" w:type="dxa"/>
            <w:gridSpan w:val="2"/>
          </w:tcPr>
          <w:p w14:paraId="5DF0C2DE" w14:textId="77777777" w:rsidR="00C11AAF" w:rsidRPr="009079F8" w:rsidRDefault="00C11AAF" w:rsidP="00F23355">
            <w:pPr>
              <w:pStyle w:val="pqiTabBody"/>
            </w:pPr>
            <w:r w:rsidRPr="009079F8">
              <w:t>a2</w:t>
            </w:r>
          </w:p>
        </w:tc>
      </w:tr>
      <w:tr w:rsidR="00C11AAF" w:rsidRPr="009079F8" w14:paraId="7131C1DC" w14:textId="77777777" w:rsidTr="005E51E6">
        <w:trPr>
          <w:gridAfter w:val="1"/>
          <w:wAfter w:w="38" w:type="dxa"/>
        </w:trPr>
        <w:tc>
          <w:tcPr>
            <w:tcW w:w="423" w:type="dxa"/>
          </w:tcPr>
          <w:p w14:paraId="16231C38" w14:textId="77777777" w:rsidR="00C11AAF" w:rsidRPr="009079F8" w:rsidRDefault="00C11AAF" w:rsidP="00F23355">
            <w:pPr>
              <w:pStyle w:val="pqiTabBody"/>
              <w:rPr>
                <w:b/>
              </w:rPr>
            </w:pPr>
          </w:p>
        </w:tc>
        <w:tc>
          <w:tcPr>
            <w:tcW w:w="534" w:type="dxa"/>
            <w:gridSpan w:val="2"/>
          </w:tcPr>
          <w:p w14:paraId="5BFE459E" w14:textId="77777777" w:rsidR="00C11AAF" w:rsidRPr="009079F8" w:rsidRDefault="00C11AAF" w:rsidP="00F23355">
            <w:pPr>
              <w:pStyle w:val="pqiTabBody"/>
              <w:rPr>
                <w:i/>
              </w:rPr>
            </w:pPr>
            <w:r w:rsidRPr="009079F8">
              <w:rPr>
                <w:i/>
              </w:rPr>
              <w:t>a</w:t>
            </w:r>
          </w:p>
        </w:tc>
        <w:tc>
          <w:tcPr>
            <w:tcW w:w="4722" w:type="dxa"/>
            <w:gridSpan w:val="2"/>
          </w:tcPr>
          <w:p w14:paraId="44C19DDB" w14:textId="77777777" w:rsidR="00C11AAF" w:rsidRDefault="00C11AAF" w:rsidP="00F23355">
            <w:pPr>
              <w:pStyle w:val="pqiTabBody"/>
            </w:pPr>
            <w:r w:rsidRPr="009079F8">
              <w:t>Numer składu podatkowego</w:t>
            </w:r>
          </w:p>
          <w:p w14:paraId="52D1C422" w14:textId="71745BDA" w:rsidR="00397FC9" w:rsidRPr="00CC6C98" w:rsidRDefault="00C11AAF" w:rsidP="00F23355">
            <w:pPr>
              <w:pStyle w:val="pqiTabBody"/>
              <w:rPr>
                <w:rFonts w:ascii="Courier New" w:hAnsi="Courier New"/>
                <w:color w:val="0000FF"/>
                <w:rPrChange w:id="2305" w:author="Jurkowska Monika" w:date="2022-11-14T21:27:00Z">
                  <w:rPr/>
                </w:rPrChange>
              </w:rPr>
            </w:pPr>
            <w:r>
              <w:rPr>
                <w:rFonts w:ascii="Courier New" w:hAnsi="Courier New" w:cs="Courier New"/>
                <w:noProof/>
                <w:color w:val="0000FF"/>
              </w:rPr>
              <w:t>ReferenceOfTaxWarehouse</w:t>
            </w:r>
          </w:p>
        </w:tc>
        <w:tc>
          <w:tcPr>
            <w:tcW w:w="567" w:type="dxa"/>
          </w:tcPr>
          <w:p w14:paraId="545E2391" w14:textId="77777777" w:rsidR="00C11AAF" w:rsidRPr="009079F8" w:rsidRDefault="00C11AAF" w:rsidP="00F23355">
            <w:pPr>
              <w:pStyle w:val="pqiTabBody"/>
            </w:pPr>
            <w:r w:rsidRPr="009079F8">
              <w:t>R</w:t>
            </w:r>
          </w:p>
        </w:tc>
        <w:tc>
          <w:tcPr>
            <w:tcW w:w="2123" w:type="dxa"/>
            <w:gridSpan w:val="2"/>
          </w:tcPr>
          <w:p w14:paraId="3A875C00" w14:textId="77777777" w:rsidR="00C11AAF" w:rsidRPr="009079F8" w:rsidRDefault="00C11AAF" w:rsidP="00F23355">
            <w:pPr>
              <w:pStyle w:val="pqiTabBody"/>
            </w:pPr>
          </w:p>
        </w:tc>
        <w:tc>
          <w:tcPr>
            <w:tcW w:w="4529" w:type="dxa"/>
            <w:gridSpan w:val="2"/>
          </w:tcPr>
          <w:p w14:paraId="75E13C2C" w14:textId="208F3836" w:rsidR="00C11AAF" w:rsidRPr="009079F8" w:rsidRDefault="00C11AAF" w:rsidP="00C11AAF">
            <w:pPr>
              <w:pStyle w:val="pqiTabBody"/>
            </w:pPr>
            <w:r w:rsidRPr="009079F8">
              <w:t xml:space="preserve">Należy podać ważny numer </w:t>
            </w:r>
            <w:r>
              <w:t>akcyzowy</w:t>
            </w:r>
            <w:r w:rsidR="00F40FBF">
              <w:t xml:space="preserve"> </w:t>
            </w:r>
            <w:ins w:id="2306" w:author="Jurkowska Monika" w:date="2022-11-14T21:27:00Z">
              <w:r w:rsidR="00F40FBF">
                <w:t>SEED</w:t>
              </w:r>
              <w:r w:rsidRPr="009079F8">
                <w:t xml:space="preserve"> </w:t>
              </w:r>
            </w:ins>
            <w:r w:rsidRPr="009079F8">
              <w:t>składu podatkowego wysyłki.</w:t>
            </w:r>
          </w:p>
        </w:tc>
        <w:tc>
          <w:tcPr>
            <w:tcW w:w="858" w:type="dxa"/>
            <w:gridSpan w:val="2"/>
          </w:tcPr>
          <w:p w14:paraId="5CCE4B75" w14:textId="77777777" w:rsidR="00C11AAF" w:rsidRPr="009079F8" w:rsidRDefault="00C11AAF" w:rsidP="00F23355">
            <w:pPr>
              <w:pStyle w:val="pqiTabBody"/>
            </w:pPr>
            <w:r w:rsidRPr="009079F8">
              <w:t>an13</w:t>
            </w:r>
          </w:p>
        </w:tc>
      </w:tr>
      <w:tr w:rsidR="00C11AAF" w:rsidRPr="009079F8" w14:paraId="3E8F030C" w14:textId="77777777" w:rsidTr="005E51E6">
        <w:trPr>
          <w:gridAfter w:val="1"/>
          <w:wAfter w:w="38" w:type="dxa"/>
        </w:trPr>
        <w:tc>
          <w:tcPr>
            <w:tcW w:w="423" w:type="dxa"/>
          </w:tcPr>
          <w:p w14:paraId="1CE70684" w14:textId="77777777" w:rsidR="00C11AAF" w:rsidRPr="009079F8" w:rsidRDefault="00C11AAF" w:rsidP="00F23355">
            <w:pPr>
              <w:pStyle w:val="pqiTabBody"/>
              <w:rPr>
                <w:b/>
              </w:rPr>
            </w:pPr>
          </w:p>
        </w:tc>
        <w:tc>
          <w:tcPr>
            <w:tcW w:w="534" w:type="dxa"/>
            <w:gridSpan w:val="2"/>
          </w:tcPr>
          <w:p w14:paraId="65F1B783" w14:textId="77777777" w:rsidR="00C11AAF" w:rsidRPr="009079F8" w:rsidRDefault="00C11AAF" w:rsidP="00F23355">
            <w:pPr>
              <w:pStyle w:val="pqiTabBody"/>
              <w:rPr>
                <w:i/>
              </w:rPr>
            </w:pPr>
            <w:r w:rsidRPr="009079F8">
              <w:rPr>
                <w:i/>
              </w:rPr>
              <w:t>b</w:t>
            </w:r>
          </w:p>
        </w:tc>
        <w:tc>
          <w:tcPr>
            <w:tcW w:w="4722" w:type="dxa"/>
            <w:gridSpan w:val="2"/>
          </w:tcPr>
          <w:p w14:paraId="051A1A53" w14:textId="77777777" w:rsidR="00C11AAF" w:rsidRDefault="00C11AAF" w:rsidP="00F23355">
            <w:pPr>
              <w:pStyle w:val="pqiTabBody"/>
            </w:pPr>
            <w:r w:rsidRPr="009079F8">
              <w:t>Nazwa podmiotu gospodarczego</w:t>
            </w:r>
          </w:p>
          <w:p w14:paraId="55708DAF" w14:textId="20104A4A" w:rsidR="00397FC9" w:rsidRPr="00CC6C98" w:rsidRDefault="00C11AAF" w:rsidP="00F23355">
            <w:pPr>
              <w:pStyle w:val="pqiTabBody"/>
              <w:rPr>
                <w:rFonts w:ascii="Courier New" w:hAnsi="Courier New"/>
                <w:color w:val="0000FF"/>
                <w:rPrChange w:id="2307" w:author="Jurkowska Monika" w:date="2022-11-14T21:27:00Z">
                  <w:rPr/>
                </w:rPrChange>
              </w:rPr>
            </w:pPr>
            <w:r>
              <w:rPr>
                <w:rFonts w:ascii="Courier New" w:hAnsi="Courier New" w:cs="Courier New"/>
                <w:noProof/>
                <w:color w:val="0000FF"/>
              </w:rPr>
              <w:t>TraderName</w:t>
            </w:r>
          </w:p>
        </w:tc>
        <w:tc>
          <w:tcPr>
            <w:tcW w:w="567" w:type="dxa"/>
          </w:tcPr>
          <w:p w14:paraId="59F860DE" w14:textId="77777777" w:rsidR="00C11AAF" w:rsidRPr="009079F8" w:rsidRDefault="00C11AAF" w:rsidP="00F23355">
            <w:pPr>
              <w:pStyle w:val="pqiTabBody"/>
            </w:pPr>
            <w:r w:rsidRPr="009079F8">
              <w:t>O</w:t>
            </w:r>
          </w:p>
        </w:tc>
        <w:tc>
          <w:tcPr>
            <w:tcW w:w="2123" w:type="dxa"/>
            <w:gridSpan w:val="2"/>
            <w:vMerge w:val="restart"/>
          </w:tcPr>
          <w:p w14:paraId="28A90CE0" w14:textId="77777777" w:rsidR="00C11AAF" w:rsidRPr="009079F8" w:rsidRDefault="00C11AAF" w:rsidP="00F23355">
            <w:pPr>
              <w:pStyle w:val="pqiTabBody"/>
            </w:pPr>
          </w:p>
        </w:tc>
        <w:tc>
          <w:tcPr>
            <w:tcW w:w="4529" w:type="dxa"/>
            <w:gridSpan w:val="2"/>
          </w:tcPr>
          <w:p w14:paraId="785FBA40" w14:textId="77777777" w:rsidR="00C11AAF" w:rsidRPr="009079F8" w:rsidRDefault="00C11AAF" w:rsidP="00F23355">
            <w:pPr>
              <w:pStyle w:val="pqiTabBody"/>
            </w:pPr>
          </w:p>
        </w:tc>
        <w:tc>
          <w:tcPr>
            <w:tcW w:w="858" w:type="dxa"/>
            <w:gridSpan w:val="2"/>
          </w:tcPr>
          <w:p w14:paraId="0B791107" w14:textId="77777777" w:rsidR="00C11AAF" w:rsidRPr="009079F8" w:rsidRDefault="00C11AAF" w:rsidP="00F23355">
            <w:pPr>
              <w:pStyle w:val="pqiTabBody"/>
            </w:pPr>
            <w:r w:rsidRPr="009079F8">
              <w:t>an..182</w:t>
            </w:r>
          </w:p>
        </w:tc>
      </w:tr>
      <w:tr w:rsidR="00C11AAF" w:rsidRPr="009079F8" w14:paraId="5506DBE3" w14:textId="77777777" w:rsidTr="005E51E6">
        <w:trPr>
          <w:gridAfter w:val="1"/>
          <w:wAfter w:w="38" w:type="dxa"/>
        </w:trPr>
        <w:tc>
          <w:tcPr>
            <w:tcW w:w="423" w:type="dxa"/>
          </w:tcPr>
          <w:p w14:paraId="0F74C478" w14:textId="77777777" w:rsidR="00C11AAF" w:rsidRPr="009079F8" w:rsidRDefault="00C11AAF" w:rsidP="00F23355">
            <w:pPr>
              <w:pStyle w:val="pqiTabBody"/>
              <w:rPr>
                <w:b/>
              </w:rPr>
            </w:pPr>
          </w:p>
        </w:tc>
        <w:tc>
          <w:tcPr>
            <w:tcW w:w="534" w:type="dxa"/>
            <w:gridSpan w:val="2"/>
          </w:tcPr>
          <w:p w14:paraId="0DA1F2A8" w14:textId="77777777" w:rsidR="00C11AAF" w:rsidRPr="009079F8" w:rsidRDefault="00C11AAF" w:rsidP="00F23355">
            <w:pPr>
              <w:pStyle w:val="pqiTabBody"/>
              <w:rPr>
                <w:i/>
              </w:rPr>
            </w:pPr>
            <w:r w:rsidRPr="009079F8">
              <w:rPr>
                <w:i/>
              </w:rPr>
              <w:t>c</w:t>
            </w:r>
          </w:p>
        </w:tc>
        <w:tc>
          <w:tcPr>
            <w:tcW w:w="4722" w:type="dxa"/>
            <w:gridSpan w:val="2"/>
          </w:tcPr>
          <w:p w14:paraId="18E6E050" w14:textId="77777777" w:rsidR="00C11AAF" w:rsidRDefault="00C11AAF" w:rsidP="00F23355">
            <w:pPr>
              <w:pStyle w:val="pqiTabBody"/>
            </w:pPr>
            <w:r w:rsidRPr="009079F8">
              <w:t>Ulica</w:t>
            </w:r>
          </w:p>
          <w:p w14:paraId="6C382943" w14:textId="67F58B40" w:rsidR="00397FC9" w:rsidRPr="00CC6C98" w:rsidRDefault="00C11AAF" w:rsidP="00F23355">
            <w:pPr>
              <w:pStyle w:val="pqiTabBody"/>
              <w:rPr>
                <w:rFonts w:ascii="Courier New" w:hAnsi="Courier New"/>
                <w:color w:val="0000FF"/>
                <w:rPrChange w:id="2308" w:author="Jurkowska Monika" w:date="2022-11-14T21:27:00Z">
                  <w:rPr/>
                </w:rPrChange>
              </w:rPr>
            </w:pPr>
            <w:r>
              <w:rPr>
                <w:rFonts w:ascii="Courier New" w:hAnsi="Courier New" w:cs="Courier New"/>
                <w:noProof/>
                <w:color w:val="0000FF"/>
              </w:rPr>
              <w:t>StreetName</w:t>
            </w:r>
          </w:p>
        </w:tc>
        <w:tc>
          <w:tcPr>
            <w:tcW w:w="567" w:type="dxa"/>
          </w:tcPr>
          <w:p w14:paraId="4193E521" w14:textId="77777777" w:rsidR="00C11AAF" w:rsidRPr="009079F8" w:rsidRDefault="00C11AAF" w:rsidP="00F23355">
            <w:pPr>
              <w:pStyle w:val="pqiTabBody"/>
            </w:pPr>
            <w:r w:rsidRPr="009079F8">
              <w:t>O</w:t>
            </w:r>
          </w:p>
        </w:tc>
        <w:tc>
          <w:tcPr>
            <w:tcW w:w="2123" w:type="dxa"/>
            <w:gridSpan w:val="2"/>
            <w:vMerge/>
          </w:tcPr>
          <w:p w14:paraId="61C9EB24" w14:textId="77777777" w:rsidR="00C11AAF" w:rsidRPr="009079F8" w:rsidRDefault="00C11AAF" w:rsidP="00F23355">
            <w:pPr>
              <w:pStyle w:val="pqiTabBody"/>
            </w:pPr>
          </w:p>
        </w:tc>
        <w:tc>
          <w:tcPr>
            <w:tcW w:w="4529" w:type="dxa"/>
            <w:gridSpan w:val="2"/>
          </w:tcPr>
          <w:p w14:paraId="1A4EC136" w14:textId="77777777" w:rsidR="00C11AAF" w:rsidRPr="009079F8" w:rsidRDefault="00C11AAF" w:rsidP="00F23355">
            <w:pPr>
              <w:pStyle w:val="pqiTabBody"/>
            </w:pPr>
          </w:p>
        </w:tc>
        <w:tc>
          <w:tcPr>
            <w:tcW w:w="858" w:type="dxa"/>
            <w:gridSpan w:val="2"/>
          </w:tcPr>
          <w:p w14:paraId="5A56F521" w14:textId="77777777" w:rsidR="00C11AAF" w:rsidRPr="009079F8" w:rsidRDefault="00C11AAF" w:rsidP="00F23355">
            <w:pPr>
              <w:pStyle w:val="pqiTabBody"/>
            </w:pPr>
            <w:r w:rsidRPr="009079F8">
              <w:t>an..65</w:t>
            </w:r>
          </w:p>
        </w:tc>
      </w:tr>
      <w:tr w:rsidR="00C11AAF" w:rsidRPr="009079F8" w14:paraId="44A669EB" w14:textId="77777777" w:rsidTr="005E51E6">
        <w:trPr>
          <w:gridAfter w:val="1"/>
          <w:wAfter w:w="38" w:type="dxa"/>
        </w:trPr>
        <w:tc>
          <w:tcPr>
            <w:tcW w:w="423" w:type="dxa"/>
          </w:tcPr>
          <w:p w14:paraId="032E78B2" w14:textId="77777777" w:rsidR="00C11AAF" w:rsidRPr="009079F8" w:rsidRDefault="00C11AAF" w:rsidP="00F23355">
            <w:pPr>
              <w:pStyle w:val="pqiTabBody"/>
              <w:rPr>
                <w:b/>
              </w:rPr>
            </w:pPr>
          </w:p>
        </w:tc>
        <w:tc>
          <w:tcPr>
            <w:tcW w:w="534" w:type="dxa"/>
            <w:gridSpan w:val="2"/>
          </w:tcPr>
          <w:p w14:paraId="28D9075A" w14:textId="77777777" w:rsidR="00C11AAF" w:rsidRPr="009079F8" w:rsidRDefault="00C11AAF" w:rsidP="00F23355">
            <w:pPr>
              <w:pStyle w:val="pqiTabBody"/>
              <w:rPr>
                <w:i/>
              </w:rPr>
            </w:pPr>
            <w:r w:rsidRPr="009079F8">
              <w:rPr>
                <w:i/>
              </w:rPr>
              <w:t>d</w:t>
            </w:r>
          </w:p>
        </w:tc>
        <w:tc>
          <w:tcPr>
            <w:tcW w:w="4722" w:type="dxa"/>
            <w:gridSpan w:val="2"/>
          </w:tcPr>
          <w:p w14:paraId="28FBD480" w14:textId="77777777" w:rsidR="00C11AAF" w:rsidRDefault="00C11AAF" w:rsidP="00F23355">
            <w:pPr>
              <w:pStyle w:val="pqiTabBody"/>
            </w:pPr>
            <w:r w:rsidRPr="009079F8">
              <w:t>Numer domu</w:t>
            </w:r>
          </w:p>
          <w:p w14:paraId="601403F2" w14:textId="66B0AE22" w:rsidR="00397FC9" w:rsidRPr="00CC6C98" w:rsidRDefault="00C11AAF" w:rsidP="00F23355">
            <w:pPr>
              <w:pStyle w:val="pqiTabBody"/>
              <w:rPr>
                <w:rFonts w:ascii="Courier New" w:hAnsi="Courier New"/>
                <w:color w:val="0000FF"/>
                <w:rPrChange w:id="2309" w:author="Jurkowska Monika" w:date="2022-11-14T21:27:00Z">
                  <w:rPr/>
                </w:rPrChange>
              </w:rPr>
            </w:pPr>
            <w:r>
              <w:rPr>
                <w:rFonts w:ascii="Courier New" w:hAnsi="Courier New" w:cs="Courier New"/>
                <w:noProof/>
                <w:color w:val="0000FF"/>
              </w:rPr>
              <w:t>StreetNumber</w:t>
            </w:r>
          </w:p>
        </w:tc>
        <w:tc>
          <w:tcPr>
            <w:tcW w:w="567" w:type="dxa"/>
          </w:tcPr>
          <w:p w14:paraId="7AE845C2" w14:textId="77777777" w:rsidR="00C11AAF" w:rsidRPr="009079F8" w:rsidRDefault="00C11AAF" w:rsidP="00F23355">
            <w:pPr>
              <w:pStyle w:val="pqiTabBody"/>
            </w:pPr>
            <w:r w:rsidRPr="009079F8">
              <w:t>O</w:t>
            </w:r>
          </w:p>
        </w:tc>
        <w:tc>
          <w:tcPr>
            <w:tcW w:w="2123" w:type="dxa"/>
            <w:gridSpan w:val="2"/>
            <w:vMerge/>
          </w:tcPr>
          <w:p w14:paraId="3BC9246E" w14:textId="77777777" w:rsidR="00C11AAF" w:rsidRPr="009079F8" w:rsidRDefault="00C11AAF" w:rsidP="00F23355">
            <w:pPr>
              <w:pStyle w:val="pqiTabBody"/>
            </w:pPr>
          </w:p>
        </w:tc>
        <w:tc>
          <w:tcPr>
            <w:tcW w:w="4529" w:type="dxa"/>
            <w:gridSpan w:val="2"/>
          </w:tcPr>
          <w:p w14:paraId="2E875AAA" w14:textId="77777777" w:rsidR="00C11AAF" w:rsidRPr="009079F8" w:rsidRDefault="00C11AAF" w:rsidP="00F23355">
            <w:pPr>
              <w:pStyle w:val="pqiTabBody"/>
            </w:pPr>
          </w:p>
        </w:tc>
        <w:tc>
          <w:tcPr>
            <w:tcW w:w="858" w:type="dxa"/>
            <w:gridSpan w:val="2"/>
          </w:tcPr>
          <w:p w14:paraId="19AE0945" w14:textId="77777777" w:rsidR="00C11AAF" w:rsidRPr="009079F8" w:rsidRDefault="00C11AAF" w:rsidP="00F23355">
            <w:pPr>
              <w:pStyle w:val="pqiTabBody"/>
            </w:pPr>
            <w:r w:rsidRPr="009079F8">
              <w:t>an..11</w:t>
            </w:r>
          </w:p>
        </w:tc>
      </w:tr>
      <w:tr w:rsidR="00C11AAF" w:rsidRPr="009079F8" w14:paraId="3BDEE530" w14:textId="77777777" w:rsidTr="005E51E6">
        <w:trPr>
          <w:gridAfter w:val="1"/>
          <w:wAfter w:w="38" w:type="dxa"/>
        </w:trPr>
        <w:tc>
          <w:tcPr>
            <w:tcW w:w="423" w:type="dxa"/>
          </w:tcPr>
          <w:p w14:paraId="3F3A2BA5" w14:textId="77777777" w:rsidR="00C11AAF" w:rsidRPr="009079F8" w:rsidRDefault="00C11AAF" w:rsidP="00F23355">
            <w:pPr>
              <w:pStyle w:val="pqiTabBody"/>
              <w:rPr>
                <w:b/>
              </w:rPr>
            </w:pPr>
          </w:p>
        </w:tc>
        <w:tc>
          <w:tcPr>
            <w:tcW w:w="534" w:type="dxa"/>
            <w:gridSpan w:val="2"/>
          </w:tcPr>
          <w:p w14:paraId="35A93986" w14:textId="77777777" w:rsidR="00C11AAF" w:rsidRPr="009079F8" w:rsidRDefault="00C11AAF" w:rsidP="00F23355">
            <w:pPr>
              <w:pStyle w:val="pqiTabBody"/>
              <w:rPr>
                <w:i/>
              </w:rPr>
            </w:pPr>
            <w:r w:rsidRPr="009079F8">
              <w:rPr>
                <w:i/>
              </w:rPr>
              <w:t>e</w:t>
            </w:r>
          </w:p>
        </w:tc>
        <w:tc>
          <w:tcPr>
            <w:tcW w:w="4722" w:type="dxa"/>
            <w:gridSpan w:val="2"/>
          </w:tcPr>
          <w:p w14:paraId="3810A8B1" w14:textId="77777777" w:rsidR="00C11AAF" w:rsidRDefault="00C11AAF" w:rsidP="00F23355">
            <w:pPr>
              <w:pStyle w:val="pqiTabBody"/>
            </w:pPr>
            <w:r w:rsidRPr="009079F8">
              <w:t>Kod pocztowy</w:t>
            </w:r>
          </w:p>
          <w:p w14:paraId="72244E10" w14:textId="00A7AF77" w:rsidR="00397FC9" w:rsidRPr="00CC6C98" w:rsidRDefault="00C11AAF" w:rsidP="00F23355">
            <w:pPr>
              <w:pStyle w:val="pqiTabBody"/>
              <w:rPr>
                <w:rFonts w:ascii="Courier New" w:hAnsi="Courier New"/>
                <w:color w:val="0000FF"/>
                <w:rPrChange w:id="2310" w:author="Jurkowska Monika" w:date="2022-11-14T21:27:00Z">
                  <w:rPr/>
                </w:rPrChange>
              </w:rPr>
            </w:pPr>
            <w:r>
              <w:rPr>
                <w:rFonts w:ascii="Courier New" w:hAnsi="Courier New" w:cs="Courier New"/>
                <w:noProof/>
                <w:color w:val="0000FF"/>
              </w:rPr>
              <w:t>Postcode</w:t>
            </w:r>
          </w:p>
        </w:tc>
        <w:tc>
          <w:tcPr>
            <w:tcW w:w="567" w:type="dxa"/>
          </w:tcPr>
          <w:p w14:paraId="75D3ABC1" w14:textId="77777777" w:rsidR="00C11AAF" w:rsidRPr="009079F8" w:rsidRDefault="00C11AAF" w:rsidP="00F23355">
            <w:pPr>
              <w:pStyle w:val="pqiTabBody"/>
            </w:pPr>
            <w:r w:rsidRPr="009079F8">
              <w:t>O</w:t>
            </w:r>
          </w:p>
        </w:tc>
        <w:tc>
          <w:tcPr>
            <w:tcW w:w="2123" w:type="dxa"/>
            <w:gridSpan w:val="2"/>
            <w:vMerge/>
          </w:tcPr>
          <w:p w14:paraId="5470F356" w14:textId="77777777" w:rsidR="00C11AAF" w:rsidRPr="009079F8" w:rsidRDefault="00C11AAF" w:rsidP="00F23355">
            <w:pPr>
              <w:pStyle w:val="pqiTabBody"/>
            </w:pPr>
          </w:p>
        </w:tc>
        <w:tc>
          <w:tcPr>
            <w:tcW w:w="4529" w:type="dxa"/>
            <w:gridSpan w:val="2"/>
          </w:tcPr>
          <w:p w14:paraId="0C341D8F" w14:textId="77777777" w:rsidR="00C11AAF" w:rsidRPr="009079F8" w:rsidRDefault="00C11AAF" w:rsidP="00F23355">
            <w:pPr>
              <w:pStyle w:val="pqiTabBody"/>
            </w:pPr>
          </w:p>
        </w:tc>
        <w:tc>
          <w:tcPr>
            <w:tcW w:w="858" w:type="dxa"/>
            <w:gridSpan w:val="2"/>
          </w:tcPr>
          <w:p w14:paraId="465EBF54" w14:textId="77777777" w:rsidR="00C11AAF" w:rsidRPr="009079F8" w:rsidRDefault="00C11AAF" w:rsidP="00F23355">
            <w:pPr>
              <w:pStyle w:val="pqiTabBody"/>
            </w:pPr>
            <w:r w:rsidRPr="009079F8">
              <w:t>an..10</w:t>
            </w:r>
          </w:p>
        </w:tc>
      </w:tr>
      <w:tr w:rsidR="00C11AAF" w:rsidRPr="009079F8" w14:paraId="56922381" w14:textId="77777777" w:rsidTr="005E51E6">
        <w:trPr>
          <w:gridAfter w:val="1"/>
          <w:wAfter w:w="38" w:type="dxa"/>
        </w:trPr>
        <w:tc>
          <w:tcPr>
            <w:tcW w:w="423" w:type="dxa"/>
          </w:tcPr>
          <w:p w14:paraId="710B3CF3" w14:textId="77777777" w:rsidR="00C11AAF" w:rsidRPr="009079F8" w:rsidRDefault="00C11AAF" w:rsidP="00F23355">
            <w:pPr>
              <w:pStyle w:val="pqiTabBody"/>
              <w:rPr>
                <w:b/>
              </w:rPr>
            </w:pPr>
          </w:p>
        </w:tc>
        <w:tc>
          <w:tcPr>
            <w:tcW w:w="534" w:type="dxa"/>
            <w:gridSpan w:val="2"/>
          </w:tcPr>
          <w:p w14:paraId="572E204D" w14:textId="77777777" w:rsidR="00C11AAF" w:rsidRPr="009079F8" w:rsidRDefault="00C11AAF" w:rsidP="00F23355">
            <w:pPr>
              <w:pStyle w:val="pqiTabBody"/>
              <w:rPr>
                <w:i/>
              </w:rPr>
            </w:pPr>
            <w:r w:rsidRPr="009079F8">
              <w:rPr>
                <w:i/>
              </w:rPr>
              <w:t>f</w:t>
            </w:r>
          </w:p>
        </w:tc>
        <w:tc>
          <w:tcPr>
            <w:tcW w:w="4722" w:type="dxa"/>
            <w:gridSpan w:val="2"/>
          </w:tcPr>
          <w:p w14:paraId="1F9A04B7" w14:textId="77777777" w:rsidR="00C11AAF" w:rsidRDefault="00C11AAF" w:rsidP="00F23355">
            <w:pPr>
              <w:pStyle w:val="pqiTabBody"/>
            </w:pPr>
            <w:r w:rsidRPr="009079F8">
              <w:t>Miejscowość</w:t>
            </w:r>
          </w:p>
          <w:p w14:paraId="72B392AE" w14:textId="5CC6B1E2" w:rsidR="00397FC9" w:rsidRPr="00CC6C98" w:rsidRDefault="00C11AAF" w:rsidP="00F23355">
            <w:pPr>
              <w:pStyle w:val="pqiTabBody"/>
              <w:rPr>
                <w:rFonts w:ascii="Courier New" w:hAnsi="Courier New"/>
                <w:color w:val="0000FF"/>
                <w:rPrChange w:id="2311" w:author="Jurkowska Monika" w:date="2022-11-14T21:27:00Z">
                  <w:rPr/>
                </w:rPrChange>
              </w:rPr>
            </w:pPr>
            <w:r>
              <w:rPr>
                <w:rFonts w:ascii="Courier New" w:hAnsi="Courier New" w:cs="Courier New"/>
                <w:noProof/>
                <w:color w:val="0000FF"/>
              </w:rPr>
              <w:t>City</w:t>
            </w:r>
          </w:p>
        </w:tc>
        <w:tc>
          <w:tcPr>
            <w:tcW w:w="567" w:type="dxa"/>
          </w:tcPr>
          <w:p w14:paraId="6E0F11DF" w14:textId="77777777" w:rsidR="00C11AAF" w:rsidRPr="009079F8" w:rsidRDefault="00C11AAF" w:rsidP="00F23355">
            <w:pPr>
              <w:pStyle w:val="pqiTabBody"/>
            </w:pPr>
            <w:r w:rsidRPr="009079F8">
              <w:t>O</w:t>
            </w:r>
          </w:p>
        </w:tc>
        <w:tc>
          <w:tcPr>
            <w:tcW w:w="2123" w:type="dxa"/>
            <w:gridSpan w:val="2"/>
            <w:vMerge/>
          </w:tcPr>
          <w:p w14:paraId="532D912C" w14:textId="77777777" w:rsidR="00C11AAF" w:rsidRPr="009079F8" w:rsidRDefault="00C11AAF" w:rsidP="00F23355">
            <w:pPr>
              <w:pStyle w:val="pqiTabBody"/>
            </w:pPr>
          </w:p>
        </w:tc>
        <w:tc>
          <w:tcPr>
            <w:tcW w:w="4529" w:type="dxa"/>
            <w:gridSpan w:val="2"/>
          </w:tcPr>
          <w:p w14:paraId="162713E3" w14:textId="77777777" w:rsidR="00C11AAF" w:rsidRPr="009079F8" w:rsidRDefault="00C11AAF" w:rsidP="00F23355">
            <w:pPr>
              <w:pStyle w:val="pqiTabBody"/>
            </w:pPr>
          </w:p>
        </w:tc>
        <w:tc>
          <w:tcPr>
            <w:tcW w:w="858" w:type="dxa"/>
            <w:gridSpan w:val="2"/>
          </w:tcPr>
          <w:p w14:paraId="7432A934" w14:textId="77777777" w:rsidR="00C11AAF" w:rsidRPr="009079F8" w:rsidRDefault="00C11AAF" w:rsidP="00F23355">
            <w:pPr>
              <w:pStyle w:val="pqiTabBody"/>
            </w:pPr>
            <w:r w:rsidRPr="009079F8">
              <w:t>an..50</w:t>
            </w:r>
          </w:p>
        </w:tc>
      </w:tr>
      <w:tr w:rsidR="00C11AAF" w:rsidRPr="009079F8" w14:paraId="4B34C653" w14:textId="77777777" w:rsidTr="00C90B31">
        <w:trPr>
          <w:gridAfter w:val="1"/>
          <w:wAfter w:w="38" w:type="dxa"/>
        </w:trPr>
        <w:tc>
          <w:tcPr>
            <w:tcW w:w="969" w:type="dxa"/>
            <w:gridSpan w:val="4"/>
          </w:tcPr>
          <w:p w14:paraId="3F68F031" w14:textId="77777777" w:rsidR="00C11AAF" w:rsidRPr="009079F8" w:rsidRDefault="00C11AAF" w:rsidP="00F23355">
            <w:pPr>
              <w:pStyle w:val="pqiTabHead"/>
            </w:pPr>
            <w:r>
              <w:t>4</w:t>
            </w:r>
          </w:p>
        </w:tc>
        <w:tc>
          <w:tcPr>
            <w:tcW w:w="4710" w:type="dxa"/>
          </w:tcPr>
          <w:p w14:paraId="37D369F5" w14:textId="77777777" w:rsidR="00C11AAF" w:rsidRPr="009079F8" w:rsidRDefault="00C11AAF" w:rsidP="00F23355">
            <w:pPr>
              <w:pStyle w:val="pqiTabHead"/>
            </w:pPr>
            <w:r w:rsidRPr="009079F8">
              <w:t>URZĄD wysyłki – przywóz</w:t>
            </w:r>
          </w:p>
          <w:p w14:paraId="4494B3E5" w14:textId="116776ED" w:rsidR="00397FC9" w:rsidRPr="00CC6C98" w:rsidRDefault="00C11AAF" w:rsidP="00F23355">
            <w:pPr>
              <w:pStyle w:val="pqiTabHead"/>
              <w:rPr>
                <w:rFonts w:ascii="Courier New" w:hAnsi="Courier New"/>
                <w:color w:val="0000FF"/>
                <w:rPrChange w:id="2312" w:author="Jurkowska Monika" w:date="2022-11-14T21:27:00Z">
                  <w:rPr/>
                </w:rPrChange>
              </w:rPr>
            </w:pPr>
            <w:r>
              <w:rPr>
                <w:rFonts w:ascii="Courier New" w:hAnsi="Courier New" w:cs="Courier New"/>
                <w:noProof/>
                <w:color w:val="0000FF"/>
              </w:rPr>
              <w:t>DispatchImportOffice</w:t>
            </w:r>
          </w:p>
        </w:tc>
        <w:tc>
          <w:tcPr>
            <w:tcW w:w="567" w:type="dxa"/>
          </w:tcPr>
          <w:p w14:paraId="17C63481" w14:textId="77777777" w:rsidR="00C11AAF" w:rsidRPr="009079F8" w:rsidRDefault="00C11AAF" w:rsidP="00F23355">
            <w:pPr>
              <w:pStyle w:val="pqiTabHead"/>
            </w:pPr>
            <w:r>
              <w:t>D</w:t>
            </w:r>
          </w:p>
        </w:tc>
        <w:tc>
          <w:tcPr>
            <w:tcW w:w="2123" w:type="dxa"/>
            <w:gridSpan w:val="2"/>
          </w:tcPr>
          <w:p w14:paraId="29D90A50" w14:textId="77777777" w:rsidR="00C11AAF" w:rsidRDefault="00C11AAF" w:rsidP="00F23355">
            <w:pPr>
              <w:pStyle w:val="pqiTabHead"/>
            </w:pPr>
            <w:r w:rsidRPr="009079F8">
              <w:t xml:space="preserve">„R”, jeżeli kod rodzaju miejsca </w:t>
            </w:r>
            <w:r>
              <w:t>rozpoczęcia procedury</w:t>
            </w:r>
            <w:r w:rsidRPr="009079F8">
              <w:t xml:space="preserve"> w polu </w:t>
            </w:r>
            <w:r>
              <w:t>9d</w:t>
            </w:r>
            <w:r w:rsidRPr="009079F8">
              <w:t xml:space="preserve"> ma wartość „2”.</w:t>
            </w:r>
          </w:p>
          <w:p w14:paraId="066D638D" w14:textId="77777777" w:rsidR="00C11AAF" w:rsidRPr="009079F8" w:rsidRDefault="00C11AAF" w:rsidP="00F23355">
            <w:pPr>
              <w:pStyle w:val="pqiTabHead"/>
            </w:pPr>
            <w:r>
              <w:t>- W pozostałych przypadkach nie stosuje się..</w:t>
            </w:r>
          </w:p>
        </w:tc>
        <w:tc>
          <w:tcPr>
            <w:tcW w:w="4529" w:type="dxa"/>
            <w:gridSpan w:val="2"/>
          </w:tcPr>
          <w:p w14:paraId="2D90CC73" w14:textId="28B6445E" w:rsidR="00C11AAF" w:rsidRPr="009079F8" w:rsidRDefault="00C11AAF" w:rsidP="00F23355">
            <w:pPr>
              <w:pStyle w:val="pqiTabHead"/>
            </w:pPr>
          </w:p>
        </w:tc>
        <w:tc>
          <w:tcPr>
            <w:tcW w:w="858" w:type="dxa"/>
            <w:gridSpan w:val="2"/>
          </w:tcPr>
          <w:p w14:paraId="27002268" w14:textId="77777777" w:rsidR="00C11AAF" w:rsidRPr="009079F8" w:rsidRDefault="00C11AAF" w:rsidP="00F23355">
            <w:pPr>
              <w:pStyle w:val="pqiTabHead"/>
            </w:pPr>
            <w:r>
              <w:t>1x</w:t>
            </w:r>
          </w:p>
        </w:tc>
      </w:tr>
      <w:tr w:rsidR="00C11AAF" w:rsidRPr="009079F8" w14:paraId="5CE90A65" w14:textId="77777777" w:rsidTr="005E51E6">
        <w:trPr>
          <w:gridAfter w:val="1"/>
          <w:wAfter w:w="38" w:type="dxa"/>
        </w:trPr>
        <w:tc>
          <w:tcPr>
            <w:tcW w:w="423" w:type="dxa"/>
          </w:tcPr>
          <w:p w14:paraId="42A93020" w14:textId="77777777" w:rsidR="00C11AAF" w:rsidRPr="009079F8" w:rsidRDefault="00C11AAF" w:rsidP="00F23355">
            <w:pPr>
              <w:pStyle w:val="pqiTabBody"/>
              <w:rPr>
                <w:b/>
              </w:rPr>
            </w:pPr>
          </w:p>
        </w:tc>
        <w:tc>
          <w:tcPr>
            <w:tcW w:w="534" w:type="dxa"/>
            <w:gridSpan w:val="2"/>
          </w:tcPr>
          <w:p w14:paraId="6FA80A86" w14:textId="77777777" w:rsidR="00C11AAF" w:rsidRPr="009079F8" w:rsidRDefault="00C11AAF" w:rsidP="00F23355">
            <w:pPr>
              <w:pStyle w:val="pqiTabBody"/>
              <w:rPr>
                <w:i/>
              </w:rPr>
            </w:pPr>
            <w:r w:rsidRPr="009079F8">
              <w:rPr>
                <w:i/>
              </w:rPr>
              <w:t>a</w:t>
            </w:r>
          </w:p>
        </w:tc>
        <w:tc>
          <w:tcPr>
            <w:tcW w:w="4722" w:type="dxa"/>
            <w:gridSpan w:val="2"/>
          </w:tcPr>
          <w:p w14:paraId="1CA89AC9" w14:textId="77777777" w:rsidR="00C11AAF" w:rsidRDefault="00C11AAF" w:rsidP="00F23355">
            <w:pPr>
              <w:pStyle w:val="pqiTabBody"/>
            </w:pPr>
            <w:r w:rsidRPr="009079F8">
              <w:t>Numer referencyjny urzędu</w:t>
            </w:r>
          </w:p>
          <w:p w14:paraId="0B46DE46" w14:textId="3DDC2F87" w:rsidR="00397FC9" w:rsidRPr="00CC6C98" w:rsidRDefault="00C11AAF" w:rsidP="00F23355">
            <w:pPr>
              <w:pStyle w:val="pqiTabBody"/>
              <w:rPr>
                <w:rFonts w:ascii="Courier New" w:hAnsi="Courier New"/>
                <w:color w:val="0000FF"/>
                <w:rPrChange w:id="2313" w:author="Jurkowska Monika" w:date="2022-11-14T21:27:00Z">
                  <w:rPr/>
                </w:rPrChange>
              </w:rPr>
            </w:pPr>
            <w:r>
              <w:rPr>
                <w:rFonts w:ascii="Courier New" w:hAnsi="Courier New" w:cs="Courier New"/>
                <w:noProof/>
                <w:color w:val="0000FF"/>
              </w:rPr>
              <w:t>ReferenceNumber</w:t>
            </w:r>
          </w:p>
        </w:tc>
        <w:tc>
          <w:tcPr>
            <w:tcW w:w="567" w:type="dxa"/>
          </w:tcPr>
          <w:p w14:paraId="38C9E152" w14:textId="77777777" w:rsidR="00C11AAF" w:rsidRPr="009079F8" w:rsidRDefault="00C11AAF" w:rsidP="00F23355">
            <w:pPr>
              <w:pStyle w:val="pqiTabBody"/>
            </w:pPr>
            <w:r w:rsidRPr="009079F8">
              <w:t>R</w:t>
            </w:r>
          </w:p>
        </w:tc>
        <w:tc>
          <w:tcPr>
            <w:tcW w:w="2123" w:type="dxa"/>
            <w:gridSpan w:val="2"/>
          </w:tcPr>
          <w:p w14:paraId="33D5E1FA" w14:textId="77777777" w:rsidR="00C11AAF" w:rsidRPr="009079F8" w:rsidRDefault="00C11AAF" w:rsidP="00F23355">
            <w:pPr>
              <w:pStyle w:val="pqiTabBody"/>
            </w:pPr>
          </w:p>
        </w:tc>
        <w:tc>
          <w:tcPr>
            <w:tcW w:w="4529" w:type="dxa"/>
            <w:gridSpan w:val="2"/>
          </w:tcPr>
          <w:p w14:paraId="2F4B0FD5" w14:textId="374D2410" w:rsidR="00F40FBF" w:rsidRPr="009079F8" w:rsidRDefault="00C11AAF" w:rsidP="00392174">
            <w:pPr>
              <w:pStyle w:val="pqiTabBody"/>
            </w:pPr>
            <w:r w:rsidRPr="009079F8">
              <w:t>Należy podać kod urzędu celnego przywozu.</w:t>
            </w:r>
          </w:p>
        </w:tc>
        <w:tc>
          <w:tcPr>
            <w:tcW w:w="858" w:type="dxa"/>
            <w:gridSpan w:val="2"/>
          </w:tcPr>
          <w:p w14:paraId="6DAB3A50" w14:textId="77777777" w:rsidR="00C11AAF" w:rsidRPr="009079F8" w:rsidRDefault="00C11AAF" w:rsidP="00F23355">
            <w:pPr>
              <w:pStyle w:val="pqiTabBody"/>
            </w:pPr>
            <w:r w:rsidRPr="009079F8">
              <w:t>an8</w:t>
            </w:r>
          </w:p>
        </w:tc>
      </w:tr>
      <w:tr w:rsidR="00C11AAF" w:rsidRPr="009079F8" w14:paraId="766C8650" w14:textId="77777777" w:rsidTr="00C90B31">
        <w:trPr>
          <w:gridAfter w:val="1"/>
          <w:wAfter w:w="38" w:type="dxa"/>
        </w:trPr>
        <w:tc>
          <w:tcPr>
            <w:tcW w:w="969" w:type="dxa"/>
            <w:gridSpan w:val="4"/>
          </w:tcPr>
          <w:p w14:paraId="73409DEE" w14:textId="77777777" w:rsidR="00C11AAF" w:rsidRPr="009079F8" w:rsidRDefault="00C11AAF" w:rsidP="00F23355">
            <w:pPr>
              <w:pStyle w:val="pqiTabHead"/>
            </w:pPr>
            <w:r>
              <w:lastRenderedPageBreak/>
              <w:t>5</w:t>
            </w:r>
          </w:p>
        </w:tc>
        <w:tc>
          <w:tcPr>
            <w:tcW w:w="4710" w:type="dxa"/>
          </w:tcPr>
          <w:p w14:paraId="10F79A1E" w14:textId="77777777" w:rsidR="00C11AAF" w:rsidRDefault="00C11AAF" w:rsidP="00F23355">
            <w:pPr>
              <w:pStyle w:val="pqiTabHead"/>
            </w:pPr>
            <w:r w:rsidRPr="009079F8">
              <w:t xml:space="preserve">PODMIOT </w:t>
            </w:r>
            <w:r>
              <w:t>O</w:t>
            </w:r>
            <w:r w:rsidRPr="009079F8">
              <w:t>dbi</w:t>
            </w:r>
            <w:r>
              <w:t>e</w:t>
            </w:r>
            <w:r w:rsidRPr="009079F8">
              <w:t>r</w:t>
            </w:r>
            <w:r>
              <w:t>ający</w:t>
            </w:r>
          </w:p>
          <w:p w14:paraId="05E01EAF" w14:textId="0EB6922F" w:rsidR="00397FC9" w:rsidRPr="00CC6C98" w:rsidRDefault="00C11AAF" w:rsidP="00F23355">
            <w:pPr>
              <w:pStyle w:val="pqiTabHead"/>
              <w:rPr>
                <w:rFonts w:ascii="Courier New" w:hAnsi="Courier New"/>
                <w:color w:val="0000FF"/>
                <w:rPrChange w:id="2314" w:author="Jurkowska Monika" w:date="2022-11-14T21:27:00Z">
                  <w:rPr/>
                </w:rPrChange>
              </w:rPr>
            </w:pPr>
            <w:r>
              <w:rPr>
                <w:rFonts w:ascii="Courier New" w:hAnsi="Courier New" w:cs="Courier New"/>
                <w:noProof/>
                <w:color w:val="0000FF"/>
              </w:rPr>
              <w:t>ConsigneeTrader</w:t>
            </w:r>
          </w:p>
        </w:tc>
        <w:tc>
          <w:tcPr>
            <w:tcW w:w="567" w:type="dxa"/>
          </w:tcPr>
          <w:p w14:paraId="0205D261" w14:textId="77777777" w:rsidR="00C11AAF" w:rsidRPr="009079F8" w:rsidRDefault="00C11AAF" w:rsidP="00F23355">
            <w:pPr>
              <w:pStyle w:val="pqiTabHead"/>
            </w:pPr>
            <w:r>
              <w:t>D</w:t>
            </w:r>
          </w:p>
        </w:tc>
        <w:tc>
          <w:tcPr>
            <w:tcW w:w="2123" w:type="dxa"/>
            <w:gridSpan w:val="2"/>
          </w:tcPr>
          <w:p w14:paraId="34648C8F" w14:textId="77777777" w:rsidR="00C11AAF" w:rsidRDefault="00C11AAF" w:rsidP="00F23355">
            <w:pPr>
              <w:pStyle w:val="pqiTabHead"/>
            </w:pPr>
            <w:r w:rsidRPr="009079F8">
              <w:t>„R”</w:t>
            </w:r>
            <w:r>
              <w:t xml:space="preserve">, </w:t>
            </w:r>
            <w:r w:rsidRPr="009079F8">
              <w:t xml:space="preserve">jeżeli kod rodzaju </w:t>
            </w:r>
            <w:r>
              <w:t xml:space="preserve">komunikatu w polu 12a jest inny niż „2” i kod </w:t>
            </w:r>
            <w:r w:rsidRPr="009079F8">
              <w:t>rodzaj</w:t>
            </w:r>
            <w:r>
              <w:t>u miejsca przeznaczenia w polu 1</w:t>
            </w:r>
            <w:r w:rsidRPr="009079F8">
              <w:t>a</w:t>
            </w:r>
            <w:r w:rsidRPr="009079F8" w:rsidDel="00CD2092">
              <w:t xml:space="preserve"> </w:t>
            </w:r>
            <w:r w:rsidRPr="009079F8">
              <w:t xml:space="preserve">ma wartość </w:t>
            </w:r>
            <w:r>
              <w:t>inną niż „8”</w:t>
            </w:r>
            <w:r w:rsidRPr="009079F8">
              <w:t>.</w:t>
            </w:r>
          </w:p>
          <w:p w14:paraId="10712212" w14:textId="77777777" w:rsidR="00C11AAF" w:rsidRPr="009079F8" w:rsidRDefault="00C11AAF" w:rsidP="00F23355">
            <w:pPr>
              <w:pStyle w:val="pqiTabHead"/>
            </w:pPr>
            <w:r>
              <w:t>W pozostałych przypadkach nie stosuje się.</w:t>
            </w:r>
          </w:p>
        </w:tc>
        <w:tc>
          <w:tcPr>
            <w:tcW w:w="4529" w:type="dxa"/>
            <w:gridSpan w:val="2"/>
          </w:tcPr>
          <w:p w14:paraId="5F34C808" w14:textId="77777777" w:rsidR="00C11AAF" w:rsidRPr="009079F8" w:rsidRDefault="00C11AAF" w:rsidP="00F23355">
            <w:pPr>
              <w:pStyle w:val="pqiTabHead"/>
            </w:pPr>
          </w:p>
        </w:tc>
        <w:tc>
          <w:tcPr>
            <w:tcW w:w="858" w:type="dxa"/>
            <w:gridSpan w:val="2"/>
          </w:tcPr>
          <w:p w14:paraId="06EABD4A" w14:textId="77777777" w:rsidR="00C11AAF" w:rsidRPr="009079F8" w:rsidRDefault="00C11AAF" w:rsidP="00F23355">
            <w:pPr>
              <w:pStyle w:val="pqiTabHead"/>
            </w:pPr>
            <w:r>
              <w:t>1x</w:t>
            </w:r>
          </w:p>
        </w:tc>
      </w:tr>
      <w:tr w:rsidR="00C11AAF" w:rsidRPr="009079F8" w14:paraId="051473B2" w14:textId="77777777" w:rsidTr="00C90B31">
        <w:trPr>
          <w:gridAfter w:val="1"/>
          <w:wAfter w:w="38" w:type="dxa"/>
        </w:trPr>
        <w:tc>
          <w:tcPr>
            <w:tcW w:w="969" w:type="dxa"/>
            <w:gridSpan w:val="4"/>
          </w:tcPr>
          <w:p w14:paraId="3C69A160" w14:textId="77777777" w:rsidR="00C11AAF" w:rsidRPr="009079F8" w:rsidRDefault="00C11AAF" w:rsidP="00F23355">
            <w:pPr>
              <w:pStyle w:val="pqiTabBody"/>
              <w:rPr>
                <w:i/>
              </w:rPr>
            </w:pPr>
          </w:p>
        </w:tc>
        <w:tc>
          <w:tcPr>
            <w:tcW w:w="4710" w:type="dxa"/>
          </w:tcPr>
          <w:p w14:paraId="3B60B286" w14:textId="77777777" w:rsidR="00C11AAF" w:rsidRDefault="00C11AAF" w:rsidP="00F23355">
            <w:pPr>
              <w:pStyle w:val="pqiTabBody"/>
            </w:pPr>
            <w:r>
              <w:t>JĘZYK ELEMENTU</w:t>
            </w:r>
            <w:r w:rsidRPr="009079F8">
              <w:t xml:space="preserve"> </w:t>
            </w:r>
          </w:p>
          <w:p w14:paraId="07AD7F92" w14:textId="271FDE51" w:rsidR="00397FC9" w:rsidRPr="00CC6C98" w:rsidRDefault="00C11AAF" w:rsidP="00F23355">
            <w:pPr>
              <w:pStyle w:val="pqiTabBody"/>
              <w:rPr>
                <w:rFonts w:ascii="Courier New" w:hAnsi="Courier New"/>
                <w:color w:val="0000FF"/>
                <w:rPrChange w:id="2315" w:author="Jurkowska Monika" w:date="2022-11-14T21:27:00Z">
                  <w:rPr/>
                </w:rPrChange>
              </w:rPr>
            </w:pPr>
            <w:r>
              <w:rPr>
                <w:rFonts w:ascii="Courier New" w:hAnsi="Courier New" w:cs="Courier New"/>
                <w:noProof/>
                <w:color w:val="0000FF"/>
              </w:rPr>
              <w:t>@language</w:t>
            </w:r>
          </w:p>
        </w:tc>
        <w:tc>
          <w:tcPr>
            <w:tcW w:w="567" w:type="dxa"/>
          </w:tcPr>
          <w:p w14:paraId="2603C30E" w14:textId="77777777" w:rsidR="00C11AAF" w:rsidRPr="009079F8" w:rsidRDefault="00C11AAF" w:rsidP="00F23355">
            <w:pPr>
              <w:pStyle w:val="pqiTabBody"/>
            </w:pPr>
            <w:r>
              <w:t>D</w:t>
            </w:r>
          </w:p>
        </w:tc>
        <w:tc>
          <w:tcPr>
            <w:tcW w:w="2123" w:type="dxa"/>
            <w:gridSpan w:val="2"/>
          </w:tcPr>
          <w:p w14:paraId="795EC0B5" w14:textId="77777777" w:rsidR="00C11AAF" w:rsidRPr="009079F8" w:rsidRDefault="00C11AAF" w:rsidP="00F23355">
            <w:pPr>
              <w:pStyle w:val="pqiTabBody"/>
            </w:pPr>
            <w:r w:rsidRPr="009079F8">
              <w:t xml:space="preserve">„R”, jeżeli stosuje się </w:t>
            </w:r>
            <w:r>
              <w:t>element 5</w:t>
            </w:r>
            <w:r w:rsidRPr="009079F8">
              <w:t>.</w:t>
            </w:r>
          </w:p>
        </w:tc>
        <w:tc>
          <w:tcPr>
            <w:tcW w:w="4529" w:type="dxa"/>
            <w:gridSpan w:val="2"/>
          </w:tcPr>
          <w:p w14:paraId="4313CAAD" w14:textId="77777777" w:rsidR="00C11AAF" w:rsidRDefault="00C11AAF" w:rsidP="00F23355">
            <w:pPr>
              <w:pStyle w:val="pqiTabBody"/>
            </w:pPr>
            <w:r>
              <w:t>Atrybut.</w:t>
            </w:r>
          </w:p>
          <w:p w14:paraId="6953307A" w14:textId="162C046D" w:rsidR="00F40FBF"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858" w:type="dxa"/>
            <w:gridSpan w:val="2"/>
          </w:tcPr>
          <w:p w14:paraId="3777AC29" w14:textId="77777777" w:rsidR="00C11AAF" w:rsidRPr="009079F8" w:rsidRDefault="00C11AAF" w:rsidP="00F23355">
            <w:pPr>
              <w:pStyle w:val="pqiTabBody"/>
            </w:pPr>
            <w:r w:rsidRPr="009079F8">
              <w:t>a2</w:t>
            </w:r>
          </w:p>
        </w:tc>
      </w:tr>
      <w:tr w:rsidR="00C11AAF" w:rsidRPr="009079F8" w14:paraId="6F6790F6" w14:textId="77777777" w:rsidTr="005E51E6">
        <w:trPr>
          <w:gridAfter w:val="1"/>
          <w:wAfter w:w="38" w:type="dxa"/>
        </w:trPr>
        <w:tc>
          <w:tcPr>
            <w:tcW w:w="423" w:type="dxa"/>
          </w:tcPr>
          <w:p w14:paraId="7CA71C1F" w14:textId="77777777" w:rsidR="00C11AAF" w:rsidRPr="009079F8" w:rsidRDefault="00C11AAF" w:rsidP="00F23355">
            <w:pPr>
              <w:pStyle w:val="pqiTabBody"/>
              <w:rPr>
                <w:b/>
              </w:rPr>
            </w:pPr>
          </w:p>
        </w:tc>
        <w:tc>
          <w:tcPr>
            <w:tcW w:w="534" w:type="dxa"/>
            <w:gridSpan w:val="2"/>
          </w:tcPr>
          <w:p w14:paraId="31EED4C3" w14:textId="77777777" w:rsidR="00C11AAF" w:rsidRPr="009079F8" w:rsidRDefault="00C11AAF" w:rsidP="00F23355">
            <w:pPr>
              <w:pStyle w:val="pqiTabBody"/>
              <w:rPr>
                <w:i/>
              </w:rPr>
            </w:pPr>
            <w:r w:rsidRPr="009079F8">
              <w:rPr>
                <w:i/>
              </w:rPr>
              <w:t>a</w:t>
            </w:r>
          </w:p>
        </w:tc>
        <w:tc>
          <w:tcPr>
            <w:tcW w:w="4722" w:type="dxa"/>
            <w:gridSpan w:val="2"/>
          </w:tcPr>
          <w:p w14:paraId="32650E4A" w14:textId="77777777" w:rsidR="00C11AAF" w:rsidRDefault="00C11AAF" w:rsidP="00F23355">
            <w:pPr>
              <w:pStyle w:val="pqiTabBody"/>
            </w:pPr>
            <w:r w:rsidRPr="009079F8">
              <w:t>Identyfikacja podmiotu</w:t>
            </w:r>
          </w:p>
          <w:p w14:paraId="69E1F15D" w14:textId="05518B2B" w:rsidR="00397FC9" w:rsidRPr="00CC6C98" w:rsidRDefault="00C11AAF" w:rsidP="00F23355">
            <w:pPr>
              <w:pStyle w:val="pqiTabBody"/>
              <w:rPr>
                <w:rFonts w:ascii="Courier New" w:hAnsi="Courier New"/>
                <w:color w:val="0000FF"/>
                <w:rPrChange w:id="2316" w:author="Jurkowska Monika" w:date="2022-11-14T21:27:00Z">
                  <w:rPr/>
                </w:rPrChange>
              </w:rPr>
            </w:pPr>
            <w:r>
              <w:rPr>
                <w:rFonts w:ascii="Courier New" w:hAnsi="Courier New" w:cs="Courier New"/>
                <w:noProof/>
                <w:color w:val="0000FF"/>
              </w:rPr>
              <w:t>Traderid</w:t>
            </w:r>
          </w:p>
        </w:tc>
        <w:tc>
          <w:tcPr>
            <w:tcW w:w="567" w:type="dxa"/>
          </w:tcPr>
          <w:p w14:paraId="1BF57DBD" w14:textId="77777777" w:rsidR="00C11AAF" w:rsidRPr="009079F8" w:rsidRDefault="00C11AAF" w:rsidP="00F23355">
            <w:pPr>
              <w:pStyle w:val="pqiTabBody"/>
            </w:pPr>
            <w:r w:rsidRPr="009079F8">
              <w:t>C</w:t>
            </w:r>
          </w:p>
        </w:tc>
        <w:tc>
          <w:tcPr>
            <w:tcW w:w="2123" w:type="dxa"/>
            <w:gridSpan w:val="2"/>
          </w:tcPr>
          <w:p w14:paraId="2D207692" w14:textId="6E3121B0" w:rsidR="00C11AAF" w:rsidRPr="009079F8" w:rsidRDefault="00C11AAF" w:rsidP="000E6191">
            <w:pPr>
              <w:pStyle w:val="pqiTabBody"/>
            </w:pPr>
            <w:r w:rsidRPr="009079F8">
              <w:t>- „R” w przypadku kodu rodzaju miejsca przeznaczenia 1, 2, 3</w:t>
            </w:r>
            <w:r w:rsidR="000E6191">
              <w:t xml:space="preserve"> i </w:t>
            </w:r>
            <w:r w:rsidRPr="009079F8">
              <w:t>4</w:t>
            </w:r>
          </w:p>
          <w:p w14:paraId="590735BD" w14:textId="77777777" w:rsidR="00C11AAF" w:rsidRPr="009079F8" w:rsidRDefault="00C11AAF" w:rsidP="00F23355">
            <w:pPr>
              <w:pStyle w:val="pqiTabBody"/>
            </w:pPr>
            <w:r w:rsidRPr="009079F8">
              <w:t>- „O” w przypadku kodu rodzaju miejsca przeznaczenia 6</w:t>
            </w:r>
          </w:p>
          <w:p w14:paraId="04A57226" w14:textId="77777777" w:rsidR="00C11AAF" w:rsidRPr="009079F8" w:rsidRDefault="00C11AAF" w:rsidP="00F23355">
            <w:pPr>
              <w:pStyle w:val="pqiTabBody"/>
            </w:pPr>
            <w:r w:rsidRPr="009079F8">
              <w:t xml:space="preserve">- Nie stosuje się </w:t>
            </w:r>
            <w:r w:rsidR="0076267F">
              <w:br/>
            </w:r>
            <w:r w:rsidRPr="009079F8">
              <w:t xml:space="preserve">w przypadku kodu </w:t>
            </w:r>
            <w:r w:rsidRPr="009079F8">
              <w:lastRenderedPageBreak/>
              <w:t>rodzaju miejsca przeznaczenia 5.</w:t>
            </w:r>
          </w:p>
          <w:p w14:paraId="51718DF0" w14:textId="77777777" w:rsidR="00C11AAF" w:rsidRPr="009079F8" w:rsidRDefault="00C11AAF" w:rsidP="00F23355">
            <w:pPr>
              <w:pStyle w:val="pqiTabBody"/>
              <w:rPr>
                <w:i/>
              </w:rPr>
            </w:pPr>
            <w:r w:rsidRPr="009079F8">
              <w:rPr>
                <w:i/>
              </w:rPr>
              <w:t>(Zob. kody rodzaj</w:t>
            </w:r>
            <w:r>
              <w:rPr>
                <w:i/>
              </w:rPr>
              <w:t xml:space="preserve">u miejsca przeznaczenia </w:t>
            </w:r>
            <w:r w:rsidR="0076267F">
              <w:rPr>
                <w:i/>
              </w:rPr>
              <w:br/>
            </w:r>
            <w:r>
              <w:rPr>
                <w:i/>
              </w:rPr>
              <w:t>w polu 1</w:t>
            </w:r>
            <w:r w:rsidRPr="009079F8">
              <w:rPr>
                <w:i/>
              </w:rPr>
              <w:t>a)</w:t>
            </w:r>
          </w:p>
        </w:tc>
        <w:tc>
          <w:tcPr>
            <w:tcW w:w="4529" w:type="dxa"/>
            <w:gridSpan w:val="2"/>
          </w:tcPr>
          <w:p w14:paraId="0C5F144C" w14:textId="77777777" w:rsidR="00C11AAF" w:rsidRPr="009079F8" w:rsidRDefault="00C11AAF" w:rsidP="00F23355">
            <w:pPr>
              <w:pStyle w:val="pqiTabBody"/>
            </w:pPr>
            <w:r w:rsidRPr="009079F8">
              <w:lastRenderedPageBreak/>
              <w:t>W przypadku kodu rodzaju przeznaczenia:</w:t>
            </w:r>
          </w:p>
          <w:p w14:paraId="05655D14" w14:textId="166D92C0" w:rsidR="00C11AAF" w:rsidRPr="009079F8" w:rsidRDefault="00C11AAF" w:rsidP="00F23355">
            <w:pPr>
              <w:pStyle w:val="pqiTabBody"/>
            </w:pPr>
            <w:r w:rsidRPr="009079F8">
              <w:t>1, 2, 3</w:t>
            </w:r>
            <w:r w:rsidR="000E6191">
              <w:t xml:space="preserve"> i </w:t>
            </w:r>
            <w:r w:rsidRPr="009079F8">
              <w:t xml:space="preserve">4: należy podać ważny numer </w:t>
            </w:r>
            <w:r>
              <w:t>akcyzowy</w:t>
            </w:r>
            <w:r w:rsidRPr="009079F8">
              <w:t xml:space="preserve"> uprawnionego</w:t>
            </w:r>
            <w:r w:rsidR="00F40FBF">
              <w:t xml:space="preserve"> </w:t>
            </w:r>
            <w:r w:rsidRPr="009079F8">
              <w:t>prowadzącego skład podatkowy lub zarejestrowanego</w:t>
            </w:r>
            <w:r w:rsidR="00F40FBF">
              <w:t xml:space="preserve"> odbiorcy</w:t>
            </w:r>
          </w:p>
          <w:p w14:paraId="58C24264" w14:textId="2C15F320" w:rsidR="00C11AAF" w:rsidRPr="009079F8" w:rsidRDefault="00C11AAF" w:rsidP="00F23355">
            <w:pPr>
              <w:pStyle w:val="pqiTabBody"/>
            </w:pPr>
            <w:r w:rsidRPr="009079F8">
              <w:t>6</w:t>
            </w:r>
            <w:r w:rsidR="00F40FBF">
              <w:t xml:space="preserve">: należy podać numer </w:t>
            </w:r>
            <w:r w:rsidRPr="009079F8">
              <w:t xml:space="preserve">identyfikacyjny VAT </w:t>
            </w:r>
            <w:r>
              <w:t>podmiotu</w:t>
            </w:r>
            <w:r w:rsidRPr="009079F8">
              <w:t xml:space="preserve"> reprezentując</w:t>
            </w:r>
            <w:r>
              <w:t>ego</w:t>
            </w:r>
            <w:r w:rsidRPr="009079F8">
              <w:t xml:space="preserve"> wysyłającego </w:t>
            </w:r>
            <w:r w:rsidR="0076267F">
              <w:br/>
            </w:r>
            <w:r w:rsidR="00F40FBF">
              <w:t xml:space="preserve">w </w:t>
            </w:r>
            <w:r w:rsidRPr="009079F8">
              <w:t>urzędzie wywozu</w:t>
            </w:r>
            <w:r w:rsidR="00F40FBF">
              <w:t>.</w:t>
            </w:r>
          </w:p>
        </w:tc>
        <w:tc>
          <w:tcPr>
            <w:tcW w:w="858" w:type="dxa"/>
            <w:gridSpan w:val="2"/>
          </w:tcPr>
          <w:p w14:paraId="2F79D184" w14:textId="77777777" w:rsidR="00C11AAF" w:rsidRPr="009079F8" w:rsidRDefault="00C11AAF" w:rsidP="00F23355">
            <w:pPr>
              <w:pStyle w:val="pqiTabBody"/>
            </w:pPr>
            <w:r w:rsidRPr="009079F8">
              <w:t>an..16</w:t>
            </w:r>
          </w:p>
        </w:tc>
      </w:tr>
      <w:tr w:rsidR="00C11AAF" w:rsidRPr="009079F8" w14:paraId="61BCDB66" w14:textId="77777777" w:rsidTr="005E51E6">
        <w:trPr>
          <w:gridAfter w:val="1"/>
          <w:wAfter w:w="38" w:type="dxa"/>
        </w:trPr>
        <w:tc>
          <w:tcPr>
            <w:tcW w:w="423" w:type="dxa"/>
          </w:tcPr>
          <w:p w14:paraId="73312FAA" w14:textId="77777777" w:rsidR="00C11AAF" w:rsidRPr="009079F8" w:rsidRDefault="00C11AAF" w:rsidP="00F23355">
            <w:pPr>
              <w:pStyle w:val="pqiTabBody"/>
              <w:rPr>
                <w:b/>
              </w:rPr>
            </w:pPr>
          </w:p>
        </w:tc>
        <w:tc>
          <w:tcPr>
            <w:tcW w:w="534" w:type="dxa"/>
            <w:gridSpan w:val="2"/>
          </w:tcPr>
          <w:p w14:paraId="40FE882A" w14:textId="77777777" w:rsidR="00C11AAF" w:rsidRPr="009079F8" w:rsidRDefault="00225FDA" w:rsidP="00225FDA">
            <w:pPr>
              <w:pStyle w:val="pqiTabBody"/>
              <w:rPr>
                <w:i/>
              </w:rPr>
            </w:pPr>
            <w:r>
              <w:rPr>
                <w:i/>
              </w:rPr>
              <w:t>b</w:t>
            </w:r>
          </w:p>
        </w:tc>
        <w:tc>
          <w:tcPr>
            <w:tcW w:w="4722" w:type="dxa"/>
            <w:gridSpan w:val="2"/>
          </w:tcPr>
          <w:p w14:paraId="7FBA9363" w14:textId="77777777" w:rsidR="00C11AAF" w:rsidRDefault="00C11AAF" w:rsidP="00F23355">
            <w:pPr>
              <w:pStyle w:val="pqiTabBody"/>
            </w:pPr>
            <w:r w:rsidRPr="009079F8">
              <w:t xml:space="preserve">Nazwa podmiotu </w:t>
            </w:r>
          </w:p>
          <w:p w14:paraId="33B53EE4" w14:textId="6024EDDD" w:rsidR="00397FC9" w:rsidRPr="00CC6C98" w:rsidRDefault="00C11AAF" w:rsidP="00F23355">
            <w:pPr>
              <w:pStyle w:val="pqiTabBody"/>
              <w:rPr>
                <w:rFonts w:ascii="Courier New" w:hAnsi="Courier New"/>
                <w:color w:val="0000FF"/>
                <w:rPrChange w:id="2317" w:author="Jurkowska Monika" w:date="2022-11-14T21:27:00Z">
                  <w:rPr/>
                </w:rPrChange>
              </w:rPr>
            </w:pPr>
            <w:r>
              <w:rPr>
                <w:rFonts w:ascii="Courier New" w:hAnsi="Courier New" w:cs="Courier New"/>
                <w:noProof/>
                <w:color w:val="0000FF"/>
              </w:rPr>
              <w:t>TraderName</w:t>
            </w:r>
          </w:p>
        </w:tc>
        <w:tc>
          <w:tcPr>
            <w:tcW w:w="567" w:type="dxa"/>
          </w:tcPr>
          <w:p w14:paraId="4B3A8978" w14:textId="77777777" w:rsidR="00C11AAF" w:rsidRPr="009079F8" w:rsidRDefault="00C11AAF" w:rsidP="00F23355">
            <w:pPr>
              <w:pStyle w:val="pqiTabBody"/>
            </w:pPr>
            <w:r w:rsidRPr="009079F8">
              <w:t>R</w:t>
            </w:r>
          </w:p>
        </w:tc>
        <w:tc>
          <w:tcPr>
            <w:tcW w:w="2123" w:type="dxa"/>
            <w:gridSpan w:val="2"/>
          </w:tcPr>
          <w:p w14:paraId="1FB895DD" w14:textId="77777777" w:rsidR="00C11AAF" w:rsidRPr="009079F8" w:rsidRDefault="00C11AAF" w:rsidP="00F23355">
            <w:pPr>
              <w:pStyle w:val="pqiTabBody"/>
            </w:pPr>
          </w:p>
        </w:tc>
        <w:tc>
          <w:tcPr>
            <w:tcW w:w="4529" w:type="dxa"/>
            <w:gridSpan w:val="2"/>
          </w:tcPr>
          <w:p w14:paraId="075A0DE4" w14:textId="77777777" w:rsidR="00C11AAF" w:rsidRPr="009079F8" w:rsidRDefault="00C11AAF" w:rsidP="00F23355">
            <w:pPr>
              <w:pStyle w:val="pqiTabBody"/>
            </w:pPr>
          </w:p>
        </w:tc>
        <w:tc>
          <w:tcPr>
            <w:tcW w:w="858" w:type="dxa"/>
            <w:gridSpan w:val="2"/>
          </w:tcPr>
          <w:p w14:paraId="24D385B3" w14:textId="77777777" w:rsidR="00C11AAF" w:rsidRPr="009079F8" w:rsidRDefault="00C11AAF" w:rsidP="00F23355">
            <w:pPr>
              <w:pStyle w:val="pqiTabBody"/>
            </w:pPr>
            <w:r w:rsidRPr="009079F8">
              <w:t>an..182</w:t>
            </w:r>
          </w:p>
        </w:tc>
      </w:tr>
      <w:tr w:rsidR="00C11AAF" w:rsidRPr="009079F8" w14:paraId="5A7F1946" w14:textId="77777777" w:rsidTr="005E51E6">
        <w:trPr>
          <w:gridAfter w:val="1"/>
          <w:wAfter w:w="38" w:type="dxa"/>
        </w:trPr>
        <w:tc>
          <w:tcPr>
            <w:tcW w:w="423" w:type="dxa"/>
          </w:tcPr>
          <w:p w14:paraId="2539BAD0" w14:textId="77777777" w:rsidR="00C11AAF" w:rsidRPr="009079F8" w:rsidRDefault="00C11AAF" w:rsidP="00F23355">
            <w:pPr>
              <w:pStyle w:val="pqiTabBody"/>
              <w:rPr>
                <w:b/>
              </w:rPr>
            </w:pPr>
          </w:p>
        </w:tc>
        <w:tc>
          <w:tcPr>
            <w:tcW w:w="534" w:type="dxa"/>
            <w:gridSpan w:val="2"/>
          </w:tcPr>
          <w:p w14:paraId="32C08079" w14:textId="77777777" w:rsidR="00C11AAF" w:rsidRPr="009079F8" w:rsidRDefault="00225FDA" w:rsidP="00225FDA">
            <w:pPr>
              <w:pStyle w:val="pqiTabBody"/>
              <w:rPr>
                <w:i/>
              </w:rPr>
            </w:pPr>
            <w:r>
              <w:rPr>
                <w:i/>
              </w:rPr>
              <w:t>c</w:t>
            </w:r>
          </w:p>
        </w:tc>
        <w:tc>
          <w:tcPr>
            <w:tcW w:w="4722" w:type="dxa"/>
            <w:gridSpan w:val="2"/>
          </w:tcPr>
          <w:p w14:paraId="1E0D83AA" w14:textId="77777777" w:rsidR="00C11AAF" w:rsidRDefault="00C11AAF" w:rsidP="00F23355">
            <w:pPr>
              <w:pStyle w:val="pqiTabBody"/>
            </w:pPr>
            <w:r w:rsidRPr="009079F8">
              <w:t>Ulica</w:t>
            </w:r>
          </w:p>
          <w:p w14:paraId="0780E535" w14:textId="60666BFA" w:rsidR="00397FC9" w:rsidRPr="00CC6C98" w:rsidRDefault="00C11AAF" w:rsidP="00F23355">
            <w:pPr>
              <w:pStyle w:val="pqiTabBody"/>
              <w:rPr>
                <w:rFonts w:ascii="Courier New" w:hAnsi="Courier New"/>
                <w:color w:val="0000FF"/>
                <w:rPrChange w:id="2318" w:author="Jurkowska Monika" w:date="2022-11-14T21:27:00Z">
                  <w:rPr/>
                </w:rPrChange>
              </w:rPr>
            </w:pPr>
            <w:r>
              <w:rPr>
                <w:rFonts w:ascii="Courier New" w:hAnsi="Courier New" w:cs="Courier New"/>
                <w:noProof/>
                <w:color w:val="0000FF"/>
              </w:rPr>
              <w:t>StreetName</w:t>
            </w:r>
          </w:p>
        </w:tc>
        <w:tc>
          <w:tcPr>
            <w:tcW w:w="567" w:type="dxa"/>
          </w:tcPr>
          <w:p w14:paraId="76E5CA90" w14:textId="77777777" w:rsidR="00C11AAF" w:rsidRPr="009079F8" w:rsidRDefault="00C11AAF" w:rsidP="00F23355">
            <w:pPr>
              <w:pStyle w:val="pqiTabBody"/>
            </w:pPr>
            <w:r w:rsidRPr="009079F8">
              <w:t>R</w:t>
            </w:r>
          </w:p>
        </w:tc>
        <w:tc>
          <w:tcPr>
            <w:tcW w:w="2123" w:type="dxa"/>
            <w:gridSpan w:val="2"/>
          </w:tcPr>
          <w:p w14:paraId="6898EBDF" w14:textId="77777777" w:rsidR="00C11AAF" w:rsidRPr="009079F8" w:rsidRDefault="00C11AAF" w:rsidP="00F23355">
            <w:pPr>
              <w:pStyle w:val="pqiTabBody"/>
            </w:pPr>
          </w:p>
        </w:tc>
        <w:tc>
          <w:tcPr>
            <w:tcW w:w="4529" w:type="dxa"/>
            <w:gridSpan w:val="2"/>
          </w:tcPr>
          <w:p w14:paraId="4D9DCA10" w14:textId="77777777" w:rsidR="00C11AAF" w:rsidRPr="009079F8" w:rsidRDefault="00C11AAF" w:rsidP="00F23355">
            <w:pPr>
              <w:pStyle w:val="pqiTabBody"/>
            </w:pPr>
          </w:p>
        </w:tc>
        <w:tc>
          <w:tcPr>
            <w:tcW w:w="858" w:type="dxa"/>
            <w:gridSpan w:val="2"/>
          </w:tcPr>
          <w:p w14:paraId="395DB1E9" w14:textId="77777777" w:rsidR="00C11AAF" w:rsidRPr="009079F8" w:rsidRDefault="00C11AAF" w:rsidP="00F23355">
            <w:pPr>
              <w:pStyle w:val="pqiTabBody"/>
            </w:pPr>
            <w:r w:rsidRPr="009079F8">
              <w:t>an..65</w:t>
            </w:r>
          </w:p>
        </w:tc>
      </w:tr>
      <w:tr w:rsidR="00C11AAF" w:rsidRPr="009079F8" w14:paraId="61CB6708" w14:textId="77777777" w:rsidTr="005E51E6">
        <w:trPr>
          <w:gridAfter w:val="1"/>
          <w:wAfter w:w="38" w:type="dxa"/>
        </w:trPr>
        <w:tc>
          <w:tcPr>
            <w:tcW w:w="423" w:type="dxa"/>
          </w:tcPr>
          <w:p w14:paraId="58F98645" w14:textId="77777777" w:rsidR="00C11AAF" w:rsidRPr="009079F8" w:rsidRDefault="00C11AAF" w:rsidP="00F23355">
            <w:pPr>
              <w:pStyle w:val="pqiTabBody"/>
              <w:rPr>
                <w:b/>
              </w:rPr>
            </w:pPr>
          </w:p>
        </w:tc>
        <w:tc>
          <w:tcPr>
            <w:tcW w:w="534" w:type="dxa"/>
            <w:gridSpan w:val="2"/>
          </w:tcPr>
          <w:p w14:paraId="77A0D7DC" w14:textId="77777777" w:rsidR="00C11AAF" w:rsidRPr="009079F8" w:rsidRDefault="00225FDA" w:rsidP="00225FDA">
            <w:pPr>
              <w:pStyle w:val="pqiTabBody"/>
              <w:rPr>
                <w:i/>
              </w:rPr>
            </w:pPr>
            <w:r>
              <w:rPr>
                <w:i/>
              </w:rPr>
              <w:t>d</w:t>
            </w:r>
          </w:p>
        </w:tc>
        <w:tc>
          <w:tcPr>
            <w:tcW w:w="4722" w:type="dxa"/>
            <w:gridSpan w:val="2"/>
          </w:tcPr>
          <w:p w14:paraId="7086081B" w14:textId="77777777" w:rsidR="00C11AAF" w:rsidRDefault="00C11AAF" w:rsidP="00F23355">
            <w:pPr>
              <w:pStyle w:val="pqiTabBody"/>
            </w:pPr>
            <w:r w:rsidRPr="009079F8">
              <w:t>Numer domu</w:t>
            </w:r>
          </w:p>
          <w:p w14:paraId="60F1F74E" w14:textId="43C13A07" w:rsidR="00397FC9" w:rsidRPr="00CC6C98" w:rsidRDefault="00C11AAF" w:rsidP="00F23355">
            <w:pPr>
              <w:pStyle w:val="pqiTabBody"/>
              <w:rPr>
                <w:rFonts w:ascii="Courier New" w:hAnsi="Courier New"/>
                <w:color w:val="0000FF"/>
                <w:rPrChange w:id="2319" w:author="Jurkowska Monika" w:date="2022-11-14T21:27:00Z">
                  <w:rPr/>
                </w:rPrChange>
              </w:rPr>
            </w:pPr>
            <w:r>
              <w:rPr>
                <w:rFonts w:ascii="Courier New" w:hAnsi="Courier New" w:cs="Courier New"/>
                <w:noProof/>
                <w:color w:val="0000FF"/>
              </w:rPr>
              <w:t>StreetNumber</w:t>
            </w:r>
          </w:p>
        </w:tc>
        <w:tc>
          <w:tcPr>
            <w:tcW w:w="567" w:type="dxa"/>
          </w:tcPr>
          <w:p w14:paraId="3DA96326" w14:textId="77777777" w:rsidR="00C11AAF" w:rsidRPr="009079F8" w:rsidRDefault="00C11AAF" w:rsidP="00F23355">
            <w:pPr>
              <w:pStyle w:val="pqiTabBody"/>
            </w:pPr>
            <w:r w:rsidRPr="009079F8">
              <w:t>O</w:t>
            </w:r>
          </w:p>
        </w:tc>
        <w:tc>
          <w:tcPr>
            <w:tcW w:w="2123" w:type="dxa"/>
            <w:gridSpan w:val="2"/>
          </w:tcPr>
          <w:p w14:paraId="264D6D4B" w14:textId="77777777" w:rsidR="00C11AAF" w:rsidRPr="009079F8" w:rsidRDefault="00C11AAF" w:rsidP="00F23355">
            <w:pPr>
              <w:pStyle w:val="pqiTabBody"/>
            </w:pPr>
          </w:p>
        </w:tc>
        <w:tc>
          <w:tcPr>
            <w:tcW w:w="4529" w:type="dxa"/>
            <w:gridSpan w:val="2"/>
          </w:tcPr>
          <w:p w14:paraId="03668A7A" w14:textId="77777777" w:rsidR="00C11AAF" w:rsidRPr="009079F8" w:rsidRDefault="00C11AAF" w:rsidP="00F23355">
            <w:pPr>
              <w:pStyle w:val="pqiTabBody"/>
            </w:pPr>
          </w:p>
        </w:tc>
        <w:tc>
          <w:tcPr>
            <w:tcW w:w="858" w:type="dxa"/>
            <w:gridSpan w:val="2"/>
          </w:tcPr>
          <w:p w14:paraId="0FDB0E97" w14:textId="77777777" w:rsidR="00C11AAF" w:rsidRPr="009079F8" w:rsidRDefault="00C11AAF" w:rsidP="00F23355">
            <w:pPr>
              <w:pStyle w:val="pqiTabBody"/>
            </w:pPr>
            <w:r w:rsidRPr="009079F8">
              <w:t>an..11</w:t>
            </w:r>
          </w:p>
        </w:tc>
      </w:tr>
      <w:tr w:rsidR="00C11AAF" w:rsidRPr="009079F8" w14:paraId="4A339343" w14:textId="77777777" w:rsidTr="005E51E6">
        <w:trPr>
          <w:gridAfter w:val="1"/>
          <w:wAfter w:w="38" w:type="dxa"/>
        </w:trPr>
        <w:tc>
          <w:tcPr>
            <w:tcW w:w="423" w:type="dxa"/>
          </w:tcPr>
          <w:p w14:paraId="533C963E" w14:textId="77777777" w:rsidR="00C11AAF" w:rsidRPr="009079F8" w:rsidRDefault="00C11AAF" w:rsidP="00F23355">
            <w:pPr>
              <w:pStyle w:val="pqiTabBody"/>
              <w:rPr>
                <w:b/>
              </w:rPr>
            </w:pPr>
          </w:p>
        </w:tc>
        <w:tc>
          <w:tcPr>
            <w:tcW w:w="534" w:type="dxa"/>
            <w:gridSpan w:val="2"/>
          </w:tcPr>
          <w:p w14:paraId="565C976C" w14:textId="77777777" w:rsidR="00C11AAF" w:rsidRPr="009079F8" w:rsidRDefault="00225FDA" w:rsidP="00225FDA">
            <w:pPr>
              <w:pStyle w:val="pqiTabBody"/>
              <w:rPr>
                <w:i/>
              </w:rPr>
            </w:pPr>
            <w:r>
              <w:rPr>
                <w:i/>
              </w:rPr>
              <w:t>e</w:t>
            </w:r>
          </w:p>
        </w:tc>
        <w:tc>
          <w:tcPr>
            <w:tcW w:w="4722" w:type="dxa"/>
            <w:gridSpan w:val="2"/>
          </w:tcPr>
          <w:p w14:paraId="3929EE57" w14:textId="77777777" w:rsidR="00C11AAF" w:rsidRDefault="00C11AAF" w:rsidP="00F23355">
            <w:pPr>
              <w:pStyle w:val="pqiTabBody"/>
            </w:pPr>
            <w:r w:rsidRPr="009079F8">
              <w:t>Kod pocztowy</w:t>
            </w:r>
          </w:p>
          <w:p w14:paraId="18A94CDC" w14:textId="1DA6F25D" w:rsidR="00397FC9" w:rsidRPr="00CC6C98" w:rsidRDefault="00C11AAF" w:rsidP="00F23355">
            <w:pPr>
              <w:pStyle w:val="pqiTabBody"/>
              <w:rPr>
                <w:rFonts w:ascii="Courier New" w:hAnsi="Courier New"/>
                <w:color w:val="0000FF"/>
                <w:rPrChange w:id="2320" w:author="Jurkowska Monika" w:date="2022-11-14T21:27:00Z">
                  <w:rPr/>
                </w:rPrChange>
              </w:rPr>
            </w:pPr>
            <w:r>
              <w:rPr>
                <w:rFonts w:ascii="Courier New" w:hAnsi="Courier New" w:cs="Courier New"/>
                <w:noProof/>
                <w:color w:val="0000FF"/>
              </w:rPr>
              <w:t>Postcode</w:t>
            </w:r>
          </w:p>
        </w:tc>
        <w:tc>
          <w:tcPr>
            <w:tcW w:w="567" w:type="dxa"/>
          </w:tcPr>
          <w:p w14:paraId="31F651D0" w14:textId="77777777" w:rsidR="00C11AAF" w:rsidRPr="009079F8" w:rsidRDefault="00C11AAF" w:rsidP="00F23355">
            <w:pPr>
              <w:pStyle w:val="pqiTabBody"/>
            </w:pPr>
            <w:r w:rsidRPr="009079F8">
              <w:t>R</w:t>
            </w:r>
          </w:p>
        </w:tc>
        <w:tc>
          <w:tcPr>
            <w:tcW w:w="2123" w:type="dxa"/>
            <w:gridSpan w:val="2"/>
          </w:tcPr>
          <w:p w14:paraId="51AD73C0" w14:textId="77777777" w:rsidR="00C11AAF" w:rsidRPr="009079F8" w:rsidRDefault="00C11AAF" w:rsidP="00F23355">
            <w:pPr>
              <w:pStyle w:val="pqiTabBody"/>
            </w:pPr>
          </w:p>
        </w:tc>
        <w:tc>
          <w:tcPr>
            <w:tcW w:w="4529" w:type="dxa"/>
            <w:gridSpan w:val="2"/>
          </w:tcPr>
          <w:p w14:paraId="063E68C4" w14:textId="77777777" w:rsidR="00C11AAF" w:rsidRPr="009079F8" w:rsidRDefault="00C11AAF" w:rsidP="00F23355">
            <w:pPr>
              <w:pStyle w:val="pqiTabBody"/>
            </w:pPr>
          </w:p>
        </w:tc>
        <w:tc>
          <w:tcPr>
            <w:tcW w:w="858" w:type="dxa"/>
            <w:gridSpan w:val="2"/>
          </w:tcPr>
          <w:p w14:paraId="2345DCC7" w14:textId="77777777" w:rsidR="00C11AAF" w:rsidRPr="009079F8" w:rsidRDefault="00C11AAF" w:rsidP="00F23355">
            <w:pPr>
              <w:pStyle w:val="pqiTabBody"/>
            </w:pPr>
            <w:r w:rsidRPr="009079F8">
              <w:t>an..10</w:t>
            </w:r>
          </w:p>
        </w:tc>
      </w:tr>
      <w:tr w:rsidR="00C11AAF" w:rsidRPr="009079F8" w14:paraId="25CAE261" w14:textId="77777777" w:rsidTr="005E51E6">
        <w:trPr>
          <w:gridAfter w:val="1"/>
          <w:wAfter w:w="38" w:type="dxa"/>
        </w:trPr>
        <w:tc>
          <w:tcPr>
            <w:tcW w:w="423" w:type="dxa"/>
          </w:tcPr>
          <w:p w14:paraId="37A54A6E" w14:textId="77777777" w:rsidR="00C11AAF" w:rsidRPr="009079F8" w:rsidRDefault="00C11AAF" w:rsidP="00F23355">
            <w:pPr>
              <w:pStyle w:val="pqiTabBody"/>
              <w:rPr>
                <w:b/>
              </w:rPr>
            </w:pPr>
          </w:p>
        </w:tc>
        <w:tc>
          <w:tcPr>
            <w:tcW w:w="534" w:type="dxa"/>
            <w:gridSpan w:val="2"/>
          </w:tcPr>
          <w:p w14:paraId="5B2536AD" w14:textId="77777777" w:rsidR="00C11AAF" w:rsidRPr="009079F8" w:rsidRDefault="00225FDA" w:rsidP="00225FDA">
            <w:pPr>
              <w:pStyle w:val="pqiTabBody"/>
              <w:rPr>
                <w:i/>
              </w:rPr>
            </w:pPr>
            <w:r>
              <w:rPr>
                <w:i/>
              </w:rPr>
              <w:t>f</w:t>
            </w:r>
          </w:p>
        </w:tc>
        <w:tc>
          <w:tcPr>
            <w:tcW w:w="4722" w:type="dxa"/>
            <w:gridSpan w:val="2"/>
          </w:tcPr>
          <w:p w14:paraId="3DAF6716" w14:textId="77777777" w:rsidR="00C11AAF" w:rsidRDefault="00C11AAF" w:rsidP="00F23355">
            <w:pPr>
              <w:pStyle w:val="pqiTabBody"/>
            </w:pPr>
            <w:r w:rsidRPr="009079F8">
              <w:t>Miejscowość</w:t>
            </w:r>
          </w:p>
          <w:p w14:paraId="0D128179" w14:textId="0376DE2E" w:rsidR="00397FC9" w:rsidRPr="00CC6C98" w:rsidRDefault="00C11AAF" w:rsidP="00F23355">
            <w:pPr>
              <w:pStyle w:val="pqiTabBody"/>
              <w:rPr>
                <w:rFonts w:ascii="Courier New" w:hAnsi="Courier New"/>
                <w:color w:val="0000FF"/>
                <w:rPrChange w:id="2321" w:author="Jurkowska Monika" w:date="2022-11-14T21:27:00Z">
                  <w:rPr/>
                </w:rPrChange>
              </w:rPr>
            </w:pPr>
            <w:r>
              <w:rPr>
                <w:rFonts w:ascii="Courier New" w:hAnsi="Courier New" w:cs="Courier New"/>
                <w:noProof/>
                <w:color w:val="0000FF"/>
              </w:rPr>
              <w:t>City</w:t>
            </w:r>
          </w:p>
        </w:tc>
        <w:tc>
          <w:tcPr>
            <w:tcW w:w="567" w:type="dxa"/>
          </w:tcPr>
          <w:p w14:paraId="19FDC791" w14:textId="77777777" w:rsidR="00C11AAF" w:rsidRPr="009079F8" w:rsidRDefault="00C11AAF" w:rsidP="00F23355">
            <w:pPr>
              <w:pStyle w:val="pqiTabBody"/>
            </w:pPr>
            <w:r w:rsidRPr="009079F8">
              <w:t>R</w:t>
            </w:r>
          </w:p>
        </w:tc>
        <w:tc>
          <w:tcPr>
            <w:tcW w:w="2123" w:type="dxa"/>
            <w:gridSpan w:val="2"/>
          </w:tcPr>
          <w:p w14:paraId="37DDB987" w14:textId="77777777" w:rsidR="00C11AAF" w:rsidRPr="009079F8" w:rsidRDefault="00C11AAF" w:rsidP="00F23355">
            <w:pPr>
              <w:pStyle w:val="pqiTabBody"/>
            </w:pPr>
          </w:p>
        </w:tc>
        <w:tc>
          <w:tcPr>
            <w:tcW w:w="4529" w:type="dxa"/>
            <w:gridSpan w:val="2"/>
          </w:tcPr>
          <w:p w14:paraId="50233E31" w14:textId="77777777" w:rsidR="00C11AAF" w:rsidRPr="009079F8" w:rsidRDefault="00C11AAF" w:rsidP="00F23355">
            <w:pPr>
              <w:pStyle w:val="pqiTabBody"/>
            </w:pPr>
          </w:p>
        </w:tc>
        <w:tc>
          <w:tcPr>
            <w:tcW w:w="858" w:type="dxa"/>
            <w:gridSpan w:val="2"/>
          </w:tcPr>
          <w:p w14:paraId="7315C8F2" w14:textId="77777777" w:rsidR="00C11AAF" w:rsidRPr="009079F8" w:rsidRDefault="00C11AAF" w:rsidP="00F23355">
            <w:pPr>
              <w:pStyle w:val="pqiTabBody"/>
            </w:pPr>
            <w:r w:rsidRPr="009079F8">
              <w:t>an..50</w:t>
            </w:r>
          </w:p>
        </w:tc>
      </w:tr>
      <w:tr w:rsidR="00225FDA" w:rsidRPr="00447A40" w14:paraId="6AEE7F51" w14:textId="77777777" w:rsidTr="005E51E6">
        <w:trPr>
          <w:gridAfter w:val="1"/>
          <w:wAfter w:w="38" w:type="dxa"/>
        </w:trPr>
        <w:tc>
          <w:tcPr>
            <w:tcW w:w="423" w:type="dxa"/>
          </w:tcPr>
          <w:p w14:paraId="735B5D74" w14:textId="77777777" w:rsidR="00225FDA" w:rsidRPr="009079F8" w:rsidRDefault="00225FDA" w:rsidP="00B824BD">
            <w:pPr>
              <w:pStyle w:val="pqiTabBody"/>
              <w:rPr>
                <w:b/>
              </w:rPr>
            </w:pPr>
          </w:p>
        </w:tc>
        <w:tc>
          <w:tcPr>
            <w:tcW w:w="534" w:type="dxa"/>
            <w:gridSpan w:val="2"/>
          </w:tcPr>
          <w:p w14:paraId="131D3084" w14:textId="77777777" w:rsidR="00225FDA" w:rsidRPr="009079F8" w:rsidRDefault="00225FDA" w:rsidP="00B824BD">
            <w:pPr>
              <w:pStyle w:val="pqiTabBody"/>
              <w:rPr>
                <w:i/>
              </w:rPr>
            </w:pPr>
            <w:r>
              <w:rPr>
                <w:i/>
              </w:rPr>
              <w:t>g</w:t>
            </w:r>
          </w:p>
        </w:tc>
        <w:tc>
          <w:tcPr>
            <w:tcW w:w="4722" w:type="dxa"/>
            <w:gridSpan w:val="2"/>
          </w:tcPr>
          <w:p w14:paraId="61DAF7B7" w14:textId="77777777" w:rsidR="00225FDA" w:rsidRDefault="00225FDA" w:rsidP="00B824BD">
            <w:pPr>
              <w:pStyle w:val="pqiTabBody"/>
            </w:pPr>
            <w:r>
              <w:t>Identyfikacja podmiotu – numer EORI</w:t>
            </w:r>
          </w:p>
          <w:p w14:paraId="285E176D" w14:textId="78862BE1" w:rsidR="00397FC9" w:rsidRPr="00CC6C98" w:rsidRDefault="00225FDA" w:rsidP="00B824BD">
            <w:pPr>
              <w:pStyle w:val="pqiTabBody"/>
              <w:rPr>
                <w:rFonts w:ascii="Courier New" w:hAnsi="Courier New"/>
                <w:color w:val="0000FF"/>
                <w:rPrChange w:id="2322" w:author="Jurkowska Monika" w:date="2022-11-14T21:27:00Z">
                  <w:rPr/>
                </w:rPrChange>
              </w:rPr>
            </w:pPr>
            <w:r>
              <w:rPr>
                <w:rFonts w:ascii="Courier New" w:hAnsi="Courier New" w:cs="Courier New"/>
                <w:noProof/>
                <w:color w:val="0000FF"/>
              </w:rPr>
              <w:t>EoriNumber</w:t>
            </w:r>
          </w:p>
        </w:tc>
        <w:tc>
          <w:tcPr>
            <w:tcW w:w="567" w:type="dxa"/>
          </w:tcPr>
          <w:p w14:paraId="3CB5724F" w14:textId="77777777" w:rsidR="00225FDA" w:rsidRPr="009079F8" w:rsidRDefault="00225FDA" w:rsidP="00B824BD">
            <w:pPr>
              <w:pStyle w:val="pqiTabBody"/>
            </w:pPr>
            <w:r>
              <w:t>C</w:t>
            </w:r>
          </w:p>
        </w:tc>
        <w:tc>
          <w:tcPr>
            <w:tcW w:w="2123" w:type="dxa"/>
            <w:gridSpan w:val="2"/>
          </w:tcPr>
          <w:p w14:paraId="17EF2601" w14:textId="77777777" w:rsidR="00225FDA" w:rsidRPr="009079F8" w:rsidRDefault="00225FDA" w:rsidP="00B824BD">
            <w:pPr>
              <w:pStyle w:val="pqiTabBody"/>
            </w:pPr>
            <w:r>
              <w:t>„O” jeśli kod rodzaju miejsca przeznaczenia: 6, w przeciwnym razie nie stosuje się</w:t>
            </w:r>
          </w:p>
        </w:tc>
        <w:tc>
          <w:tcPr>
            <w:tcW w:w="4529" w:type="dxa"/>
            <w:gridSpan w:val="2"/>
          </w:tcPr>
          <w:p w14:paraId="4C91BE04" w14:textId="3AB6BF15" w:rsidR="00225FDA" w:rsidRPr="009079F8" w:rsidRDefault="000E6191" w:rsidP="00B824BD">
            <w:pPr>
              <w:pStyle w:val="pqiTabBody"/>
            </w:pPr>
            <w:ins w:id="2323" w:author="Jurkowska Monika" w:date="2022-11-14T21:27:00Z">
              <w:r>
                <w:t xml:space="preserve"> </w:t>
              </w:r>
              <w:r w:rsidR="00DD46AC">
                <w:t xml:space="preserve"> </w:t>
              </w:r>
            </w:ins>
          </w:p>
        </w:tc>
        <w:tc>
          <w:tcPr>
            <w:tcW w:w="858" w:type="dxa"/>
            <w:gridSpan w:val="2"/>
          </w:tcPr>
          <w:p w14:paraId="0E338E80" w14:textId="77777777" w:rsidR="00225FDA" w:rsidRPr="00447A40" w:rsidRDefault="00225FDA" w:rsidP="00B824BD">
            <w:pPr>
              <w:pStyle w:val="pqiTabBody"/>
              <w:rPr>
                <w:lang w:val="en-US"/>
              </w:rPr>
            </w:pPr>
            <w:r w:rsidRPr="00447A40">
              <w:rPr>
                <w:lang w:val="en-US"/>
              </w:rPr>
              <w:t>an..17</w:t>
            </w:r>
          </w:p>
        </w:tc>
      </w:tr>
      <w:tr w:rsidR="00C11AAF" w:rsidRPr="009079F8" w14:paraId="7E966FAB" w14:textId="77777777" w:rsidTr="00C90B31">
        <w:trPr>
          <w:gridAfter w:val="1"/>
          <w:wAfter w:w="38" w:type="dxa"/>
        </w:trPr>
        <w:tc>
          <w:tcPr>
            <w:tcW w:w="969" w:type="dxa"/>
            <w:gridSpan w:val="4"/>
          </w:tcPr>
          <w:p w14:paraId="5A9736D1" w14:textId="77777777" w:rsidR="00C11AAF" w:rsidRPr="009079F8" w:rsidRDefault="00C11AAF" w:rsidP="00F23355">
            <w:pPr>
              <w:pStyle w:val="pqiTabHead"/>
            </w:pPr>
            <w:r>
              <w:lastRenderedPageBreak/>
              <w:t>6</w:t>
            </w:r>
          </w:p>
        </w:tc>
        <w:tc>
          <w:tcPr>
            <w:tcW w:w="4710" w:type="dxa"/>
          </w:tcPr>
          <w:p w14:paraId="761EDB72" w14:textId="77777777" w:rsidR="00C11AAF" w:rsidRDefault="00C11AAF" w:rsidP="00F23355">
            <w:pPr>
              <w:pStyle w:val="pqiTabHead"/>
            </w:pPr>
            <w:r w:rsidRPr="009079F8">
              <w:t xml:space="preserve">UZUPEŁNIENIE – PODMIOT </w:t>
            </w:r>
            <w:r>
              <w:t>O</w:t>
            </w:r>
            <w:r w:rsidRPr="009079F8">
              <w:t>dbi</w:t>
            </w:r>
            <w:r>
              <w:t>e</w:t>
            </w:r>
            <w:r w:rsidRPr="009079F8">
              <w:t>r</w:t>
            </w:r>
            <w:r>
              <w:t>ają</w:t>
            </w:r>
            <w:r w:rsidRPr="009079F8">
              <w:t>c</w:t>
            </w:r>
            <w:r>
              <w:t>y</w:t>
            </w:r>
          </w:p>
          <w:p w14:paraId="18D5975B" w14:textId="2CC0D75E" w:rsidR="00397FC9" w:rsidRPr="00CC6C98" w:rsidRDefault="00C11AAF" w:rsidP="00F23355">
            <w:pPr>
              <w:pStyle w:val="pqiTabHead"/>
              <w:rPr>
                <w:rFonts w:ascii="Courier New" w:hAnsi="Courier New"/>
                <w:color w:val="0000FF"/>
                <w:rPrChange w:id="2324" w:author="Jurkowska Monika" w:date="2022-11-14T21:27:00Z">
                  <w:rPr/>
                </w:rPrChange>
              </w:rPr>
            </w:pPr>
            <w:r>
              <w:rPr>
                <w:rFonts w:ascii="Courier New" w:hAnsi="Courier New" w:cs="Courier New"/>
                <w:noProof/>
                <w:color w:val="0000FF"/>
              </w:rPr>
              <w:t>ComplementConsigneeTrader</w:t>
            </w:r>
          </w:p>
        </w:tc>
        <w:tc>
          <w:tcPr>
            <w:tcW w:w="567" w:type="dxa"/>
          </w:tcPr>
          <w:p w14:paraId="551C4A1C" w14:textId="77777777" w:rsidR="00C11AAF" w:rsidRPr="009079F8" w:rsidRDefault="00C11AAF" w:rsidP="00F23355">
            <w:pPr>
              <w:pStyle w:val="pqiTabHead"/>
            </w:pPr>
            <w:r>
              <w:t>D</w:t>
            </w:r>
          </w:p>
        </w:tc>
        <w:tc>
          <w:tcPr>
            <w:tcW w:w="2123" w:type="dxa"/>
            <w:gridSpan w:val="2"/>
          </w:tcPr>
          <w:p w14:paraId="3953FC06" w14:textId="77777777" w:rsidR="00C11AAF" w:rsidRDefault="00C11AAF" w:rsidP="00F23355">
            <w:pPr>
              <w:pStyle w:val="pqiTabHead"/>
            </w:pPr>
            <w:r w:rsidRPr="009079F8">
              <w:t>„R” dla kodu rodzaju miejsca przeznaczenia 5.</w:t>
            </w:r>
          </w:p>
          <w:p w14:paraId="65F84293" w14:textId="77777777" w:rsidR="00C11AAF" w:rsidRPr="009079F8" w:rsidRDefault="00C11AAF" w:rsidP="00F23355">
            <w:pPr>
              <w:pStyle w:val="pqiTabHead"/>
            </w:pPr>
            <w:r>
              <w:t>Dla pozostałych kodów</w:t>
            </w:r>
            <w:r w:rsidRPr="009079F8">
              <w:t xml:space="preserve"> rodzaju miejsca przeznaczenia</w:t>
            </w:r>
            <w:r>
              <w:t xml:space="preserve"> nie stosuje się.</w:t>
            </w:r>
          </w:p>
          <w:p w14:paraId="001EFDCA" w14:textId="77777777" w:rsidR="00C11AAF" w:rsidRPr="009079F8" w:rsidRDefault="00C11AAF" w:rsidP="00F23355">
            <w:pPr>
              <w:pStyle w:val="pqiTabHead"/>
            </w:pPr>
            <w:r w:rsidRPr="009079F8">
              <w:t>(Zob. kody rodzaj</w:t>
            </w:r>
            <w:r>
              <w:t>u miejsca przeznaczenia w polu 1</w:t>
            </w:r>
            <w:r w:rsidRPr="009079F8">
              <w:t>a)</w:t>
            </w:r>
          </w:p>
        </w:tc>
        <w:tc>
          <w:tcPr>
            <w:tcW w:w="4529" w:type="dxa"/>
            <w:gridSpan w:val="2"/>
          </w:tcPr>
          <w:p w14:paraId="3FFACF94" w14:textId="6EC6B6FE" w:rsidR="00C11AAF" w:rsidRPr="009079F8" w:rsidRDefault="00C11AAF" w:rsidP="00F23355">
            <w:pPr>
              <w:pStyle w:val="pqiTabHead"/>
            </w:pPr>
          </w:p>
        </w:tc>
        <w:tc>
          <w:tcPr>
            <w:tcW w:w="858" w:type="dxa"/>
            <w:gridSpan w:val="2"/>
          </w:tcPr>
          <w:p w14:paraId="13FA2627" w14:textId="77777777" w:rsidR="00C11AAF" w:rsidRPr="009079F8" w:rsidRDefault="00C11AAF" w:rsidP="00F23355">
            <w:pPr>
              <w:pStyle w:val="pqiTabHead"/>
            </w:pPr>
            <w:r>
              <w:t>1x</w:t>
            </w:r>
          </w:p>
        </w:tc>
      </w:tr>
      <w:tr w:rsidR="00C11AAF" w:rsidRPr="009079F8" w14:paraId="0780E914" w14:textId="77777777" w:rsidTr="005E51E6">
        <w:trPr>
          <w:gridAfter w:val="1"/>
          <w:wAfter w:w="38" w:type="dxa"/>
        </w:trPr>
        <w:tc>
          <w:tcPr>
            <w:tcW w:w="423" w:type="dxa"/>
          </w:tcPr>
          <w:p w14:paraId="6C46FA97" w14:textId="77777777" w:rsidR="00C11AAF" w:rsidRPr="009079F8" w:rsidRDefault="00C11AAF" w:rsidP="00F23355">
            <w:pPr>
              <w:pStyle w:val="pqiTabBody"/>
              <w:rPr>
                <w:b/>
              </w:rPr>
            </w:pPr>
          </w:p>
        </w:tc>
        <w:tc>
          <w:tcPr>
            <w:tcW w:w="534" w:type="dxa"/>
            <w:gridSpan w:val="2"/>
          </w:tcPr>
          <w:p w14:paraId="7A085C47" w14:textId="77777777" w:rsidR="00C11AAF" w:rsidRPr="009079F8" w:rsidRDefault="00C11AAF" w:rsidP="00F23355">
            <w:pPr>
              <w:pStyle w:val="pqiTabBody"/>
              <w:rPr>
                <w:i/>
              </w:rPr>
            </w:pPr>
            <w:r w:rsidRPr="009079F8">
              <w:rPr>
                <w:i/>
              </w:rPr>
              <w:t>a</w:t>
            </w:r>
          </w:p>
        </w:tc>
        <w:tc>
          <w:tcPr>
            <w:tcW w:w="4722" w:type="dxa"/>
            <w:gridSpan w:val="2"/>
          </w:tcPr>
          <w:p w14:paraId="2DC8FF83" w14:textId="77777777" w:rsidR="00C11AAF" w:rsidRDefault="00C11AAF" w:rsidP="00F23355">
            <w:pPr>
              <w:pStyle w:val="pqiTabBody"/>
            </w:pPr>
            <w:r w:rsidRPr="009079F8">
              <w:t>Kod państwa członkowskiego</w:t>
            </w:r>
          </w:p>
          <w:p w14:paraId="12FF17D7" w14:textId="5C96D4BB" w:rsidR="00397FC9" w:rsidRPr="00CC6C98" w:rsidRDefault="00C11AAF" w:rsidP="00F23355">
            <w:pPr>
              <w:pStyle w:val="pqiTabBody"/>
              <w:rPr>
                <w:rFonts w:ascii="Courier New" w:hAnsi="Courier New"/>
                <w:color w:val="0000FF"/>
                <w:rPrChange w:id="2325" w:author="Jurkowska Monika" w:date="2022-11-14T21:27:00Z">
                  <w:rPr/>
                </w:rPrChange>
              </w:rPr>
            </w:pPr>
            <w:r>
              <w:rPr>
                <w:rFonts w:ascii="Courier New" w:hAnsi="Courier New" w:cs="Courier New"/>
                <w:noProof/>
                <w:color w:val="0000FF"/>
              </w:rPr>
              <w:t>MemberStateCode</w:t>
            </w:r>
          </w:p>
        </w:tc>
        <w:tc>
          <w:tcPr>
            <w:tcW w:w="567" w:type="dxa"/>
          </w:tcPr>
          <w:p w14:paraId="5F423F03" w14:textId="77777777" w:rsidR="00C11AAF" w:rsidRPr="009079F8" w:rsidRDefault="00C11AAF" w:rsidP="00F23355">
            <w:pPr>
              <w:pStyle w:val="pqiTabBody"/>
            </w:pPr>
            <w:r w:rsidRPr="009079F8">
              <w:t>R</w:t>
            </w:r>
          </w:p>
        </w:tc>
        <w:tc>
          <w:tcPr>
            <w:tcW w:w="2123" w:type="dxa"/>
            <w:gridSpan w:val="2"/>
          </w:tcPr>
          <w:p w14:paraId="0B7840DE" w14:textId="77777777" w:rsidR="00C11AAF" w:rsidRPr="009079F8" w:rsidRDefault="00C11AAF" w:rsidP="00F23355">
            <w:pPr>
              <w:pStyle w:val="pqiTabBody"/>
            </w:pPr>
          </w:p>
        </w:tc>
        <w:tc>
          <w:tcPr>
            <w:tcW w:w="4529" w:type="dxa"/>
            <w:gridSpan w:val="2"/>
          </w:tcPr>
          <w:p w14:paraId="1F5D31E8" w14:textId="185727FD" w:rsidR="00DD46AC" w:rsidRPr="009079F8" w:rsidRDefault="00C11AAF" w:rsidP="00F23355">
            <w:pPr>
              <w:pStyle w:val="pqiTabBody"/>
            </w:pPr>
            <w:r>
              <w:rPr>
                <w:lang w:eastAsia="en-GB"/>
              </w:rPr>
              <w:t>Wartość ze słownika „</w:t>
            </w:r>
            <w:r>
              <w:t>Państwa członkowskie (</w:t>
            </w:r>
            <w:proofErr w:type="spellStart"/>
            <w:r>
              <w:t>Member</w:t>
            </w:r>
            <w:proofErr w:type="spellEnd"/>
            <w:r>
              <w:t xml:space="preserve"> </w:t>
            </w:r>
            <w:proofErr w:type="spellStart"/>
            <w:r>
              <w:t>states</w:t>
            </w:r>
            <w:proofErr w:type="spellEnd"/>
            <w:r>
              <w:t>)</w:t>
            </w:r>
            <w:r>
              <w:rPr>
                <w:lang w:eastAsia="en-GB"/>
              </w:rPr>
              <w:t>”.</w:t>
            </w:r>
          </w:p>
        </w:tc>
        <w:tc>
          <w:tcPr>
            <w:tcW w:w="858" w:type="dxa"/>
            <w:gridSpan w:val="2"/>
          </w:tcPr>
          <w:p w14:paraId="55506008" w14:textId="77777777" w:rsidR="00C11AAF" w:rsidRPr="009079F8" w:rsidRDefault="00C11AAF" w:rsidP="00F23355">
            <w:pPr>
              <w:pStyle w:val="pqiTabBody"/>
            </w:pPr>
            <w:r w:rsidRPr="009079F8">
              <w:t>a2</w:t>
            </w:r>
          </w:p>
        </w:tc>
      </w:tr>
      <w:tr w:rsidR="00C11AAF" w:rsidRPr="009079F8" w14:paraId="6AD1A8E0" w14:textId="77777777" w:rsidTr="005E51E6">
        <w:trPr>
          <w:gridAfter w:val="1"/>
          <w:wAfter w:w="38" w:type="dxa"/>
        </w:trPr>
        <w:tc>
          <w:tcPr>
            <w:tcW w:w="423" w:type="dxa"/>
          </w:tcPr>
          <w:p w14:paraId="777A5364" w14:textId="77777777" w:rsidR="00C11AAF" w:rsidRPr="009079F8" w:rsidRDefault="00C11AAF" w:rsidP="00F23355">
            <w:pPr>
              <w:pStyle w:val="pqiTabBody"/>
              <w:rPr>
                <w:b/>
              </w:rPr>
            </w:pPr>
          </w:p>
        </w:tc>
        <w:tc>
          <w:tcPr>
            <w:tcW w:w="534" w:type="dxa"/>
            <w:gridSpan w:val="2"/>
          </w:tcPr>
          <w:p w14:paraId="2ADE2D33" w14:textId="77777777" w:rsidR="00C11AAF" w:rsidRPr="009079F8" w:rsidRDefault="00C11AAF" w:rsidP="00F23355">
            <w:pPr>
              <w:pStyle w:val="pqiTabBody"/>
              <w:rPr>
                <w:i/>
              </w:rPr>
            </w:pPr>
            <w:r w:rsidRPr="009079F8">
              <w:rPr>
                <w:i/>
              </w:rPr>
              <w:t>b</w:t>
            </w:r>
          </w:p>
        </w:tc>
        <w:tc>
          <w:tcPr>
            <w:tcW w:w="4722" w:type="dxa"/>
            <w:gridSpan w:val="2"/>
          </w:tcPr>
          <w:p w14:paraId="2878B966" w14:textId="77777777" w:rsidR="00C11AAF" w:rsidRDefault="00C11AAF" w:rsidP="00F23355">
            <w:pPr>
              <w:pStyle w:val="pqiTabBody"/>
            </w:pPr>
            <w:r w:rsidRPr="009079F8">
              <w:t xml:space="preserve">Numer </w:t>
            </w:r>
            <w:r>
              <w:t>S</w:t>
            </w:r>
            <w:r w:rsidRPr="009079F8">
              <w:t>eryjny świadectwa zwolnienia</w:t>
            </w:r>
          </w:p>
          <w:p w14:paraId="3A6D368D" w14:textId="77777777" w:rsidR="00C11AAF" w:rsidRDefault="00C11AAF" w:rsidP="00F23355">
            <w:pPr>
              <w:pStyle w:val="pqiTabBody"/>
              <w:rPr>
                <w:rFonts w:ascii="Courier New" w:hAnsi="Courier New" w:cs="Courier New"/>
                <w:noProof/>
                <w:color w:val="0000FF"/>
              </w:rPr>
            </w:pPr>
            <w:r>
              <w:rPr>
                <w:rFonts w:ascii="Courier New" w:hAnsi="Courier New" w:cs="Courier New"/>
                <w:noProof/>
                <w:color w:val="0000FF"/>
              </w:rPr>
              <w:t>SerialNumberOfCertificateOf</w:t>
            </w:r>
          </w:p>
          <w:p w14:paraId="0AD2976B" w14:textId="483BE517" w:rsidR="00397FC9" w:rsidRPr="00CC6C98" w:rsidRDefault="00C11AAF" w:rsidP="00397FC9">
            <w:pPr>
              <w:pStyle w:val="pqiTabBody"/>
              <w:rPr>
                <w:rFonts w:ascii="Courier New" w:hAnsi="Courier New"/>
                <w:color w:val="0000FF"/>
                <w:rPrChange w:id="2326" w:author="Jurkowska Monika" w:date="2022-11-14T21:27:00Z">
                  <w:rPr/>
                </w:rPrChange>
              </w:rPr>
            </w:pPr>
            <w:r>
              <w:rPr>
                <w:rFonts w:ascii="Courier New" w:hAnsi="Courier New" w:cs="Courier New"/>
                <w:noProof/>
                <w:color w:val="0000FF"/>
              </w:rPr>
              <w:t>Exemption</w:t>
            </w:r>
          </w:p>
        </w:tc>
        <w:tc>
          <w:tcPr>
            <w:tcW w:w="567" w:type="dxa"/>
          </w:tcPr>
          <w:p w14:paraId="4C078F54" w14:textId="77777777" w:rsidR="00C11AAF" w:rsidRPr="009079F8" w:rsidRDefault="00C11AAF" w:rsidP="00F23355">
            <w:pPr>
              <w:pStyle w:val="pqiTabBody"/>
            </w:pPr>
            <w:r w:rsidRPr="009079F8">
              <w:t>D</w:t>
            </w:r>
          </w:p>
        </w:tc>
        <w:tc>
          <w:tcPr>
            <w:tcW w:w="2123" w:type="dxa"/>
            <w:gridSpan w:val="2"/>
          </w:tcPr>
          <w:p w14:paraId="591270D7" w14:textId="77777777" w:rsidR="00C11AAF" w:rsidRPr="009079F8" w:rsidRDefault="00C11AAF" w:rsidP="00F23355">
            <w:pPr>
              <w:pStyle w:val="pqiTabBody"/>
            </w:pPr>
            <w:r w:rsidRPr="009079F8">
              <w:t xml:space="preserve">„R”, jeżeli </w:t>
            </w:r>
            <w:r>
              <w:t>N</w:t>
            </w:r>
            <w:r w:rsidRPr="009079F8">
              <w:t xml:space="preserve">umer </w:t>
            </w:r>
            <w:r>
              <w:t>S</w:t>
            </w:r>
            <w:r w:rsidRPr="009079F8">
              <w:t xml:space="preserve">eryjny wymienia się w świadectwie zwolnienia z podatku akcyzowego ustanowionym </w:t>
            </w:r>
            <w:r w:rsidR="0076267F">
              <w:br/>
            </w:r>
            <w:r w:rsidRPr="009079F8">
              <w:t xml:space="preserve">w rozporządzeniu Komisji (EWG) 31/96 z dnia 10 stycznia 1996 r. w sprawie </w:t>
            </w:r>
            <w:r w:rsidRPr="009079F8">
              <w:lastRenderedPageBreak/>
              <w:t>świadectwa zwolnienia z podatku akcyzowego</w:t>
            </w:r>
            <w:r w:rsidRPr="009079F8">
              <w:rPr>
                <w:rStyle w:val="Odwoanieprzypisudolnego"/>
              </w:rPr>
              <w:footnoteReference w:id="10"/>
            </w:r>
            <w:r w:rsidRPr="009079F8">
              <w:t>.</w:t>
            </w:r>
          </w:p>
        </w:tc>
        <w:tc>
          <w:tcPr>
            <w:tcW w:w="4529" w:type="dxa"/>
            <w:gridSpan w:val="2"/>
          </w:tcPr>
          <w:p w14:paraId="337FD474" w14:textId="77777777" w:rsidR="00C11AAF" w:rsidRPr="009079F8" w:rsidRDefault="00C11AAF" w:rsidP="00F23355">
            <w:pPr>
              <w:pStyle w:val="pqiTabBody"/>
            </w:pPr>
          </w:p>
        </w:tc>
        <w:tc>
          <w:tcPr>
            <w:tcW w:w="858" w:type="dxa"/>
            <w:gridSpan w:val="2"/>
          </w:tcPr>
          <w:p w14:paraId="4A0632A4" w14:textId="77777777" w:rsidR="00C11AAF" w:rsidRPr="009079F8" w:rsidRDefault="00C11AAF" w:rsidP="00F23355">
            <w:pPr>
              <w:pStyle w:val="pqiTabBody"/>
            </w:pPr>
            <w:r w:rsidRPr="009079F8">
              <w:t>an..255</w:t>
            </w:r>
            <w:r w:rsidRPr="009079F8">
              <w:tab/>
            </w:r>
          </w:p>
        </w:tc>
      </w:tr>
      <w:tr w:rsidR="00C11AAF" w:rsidRPr="009079F8" w14:paraId="738BC65E" w14:textId="77777777" w:rsidTr="00C90B31">
        <w:trPr>
          <w:gridAfter w:val="1"/>
          <w:wAfter w:w="38" w:type="dxa"/>
        </w:trPr>
        <w:tc>
          <w:tcPr>
            <w:tcW w:w="969" w:type="dxa"/>
            <w:gridSpan w:val="4"/>
          </w:tcPr>
          <w:p w14:paraId="0848776A" w14:textId="77777777" w:rsidR="00C11AAF" w:rsidRPr="009079F8" w:rsidRDefault="00C11AAF" w:rsidP="00F23355">
            <w:pPr>
              <w:pStyle w:val="pqiTabHead"/>
            </w:pPr>
            <w:r>
              <w:lastRenderedPageBreak/>
              <w:t>7</w:t>
            </w:r>
          </w:p>
        </w:tc>
        <w:tc>
          <w:tcPr>
            <w:tcW w:w="4710" w:type="dxa"/>
          </w:tcPr>
          <w:p w14:paraId="5F19CF7C" w14:textId="77777777" w:rsidR="00C11AAF" w:rsidRDefault="00C11AAF" w:rsidP="00F23355">
            <w:pPr>
              <w:pStyle w:val="pqiTabHead"/>
            </w:pPr>
            <w:r w:rsidRPr="009079F8">
              <w:t xml:space="preserve">PODMIOT </w:t>
            </w:r>
            <w:r>
              <w:t>M</w:t>
            </w:r>
            <w:r w:rsidRPr="009079F8">
              <w:t xml:space="preserve">iejsce </w:t>
            </w:r>
            <w:r>
              <w:t>D</w:t>
            </w:r>
            <w:r w:rsidRPr="009079F8">
              <w:t>ostawy</w:t>
            </w:r>
          </w:p>
          <w:p w14:paraId="7C39A7CD" w14:textId="242C26AD" w:rsidR="0020216F" w:rsidRPr="00CC6C98" w:rsidRDefault="00C11AAF" w:rsidP="00F23355">
            <w:pPr>
              <w:pStyle w:val="pqiTabHead"/>
              <w:rPr>
                <w:rFonts w:ascii="Courier New" w:hAnsi="Courier New"/>
                <w:color w:val="0000FF"/>
                <w:rPrChange w:id="2327" w:author="Jurkowska Monika" w:date="2022-11-14T21:27:00Z">
                  <w:rPr/>
                </w:rPrChange>
              </w:rPr>
            </w:pPr>
            <w:r>
              <w:rPr>
                <w:rFonts w:ascii="Courier New" w:hAnsi="Courier New" w:cs="Courier New"/>
                <w:noProof/>
                <w:color w:val="0000FF"/>
              </w:rPr>
              <w:t>DeliveryPlaceTrader</w:t>
            </w:r>
          </w:p>
        </w:tc>
        <w:tc>
          <w:tcPr>
            <w:tcW w:w="567" w:type="dxa"/>
          </w:tcPr>
          <w:p w14:paraId="4AE768EB" w14:textId="77777777" w:rsidR="00C11AAF" w:rsidRPr="009079F8" w:rsidRDefault="00C11AAF" w:rsidP="00F23355">
            <w:pPr>
              <w:pStyle w:val="pqiTabHead"/>
            </w:pPr>
            <w:r>
              <w:t>D</w:t>
            </w:r>
          </w:p>
        </w:tc>
        <w:tc>
          <w:tcPr>
            <w:tcW w:w="2123" w:type="dxa"/>
            <w:gridSpan w:val="2"/>
          </w:tcPr>
          <w:p w14:paraId="2FA451A7" w14:textId="61F487EC" w:rsidR="00C11AAF" w:rsidRPr="009079F8" w:rsidRDefault="00C11AAF" w:rsidP="00F23355">
            <w:pPr>
              <w:pStyle w:val="pqiTabHead"/>
            </w:pPr>
            <w:r w:rsidRPr="009079F8">
              <w:t>- „R” w przypadku kodu rodzaju miejsca przeznaczenia 1</w:t>
            </w:r>
            <w:r w:rsidR="000E6191">
              <w:t xml:space="preserve"> i </w:t>
            </w:r>
            <w:r w:rsidRPr="009079F8">
              <w:t>4</w:t>
            </w:r>
          </w:p>
          <w:p w14:paraId="4DDD42B8" w14:textId="77777777" w:rsidR="00C11AAF" w:rsidRPr="00AC4339" w:rsidRDefault="00C11AAF" w:rsidP="00F23355">
            <w:pPr>
              <w:pStyle w:val="pqiTabHead"/>
            </w:pPr>
            <w:r w:rsidRPr="009079F8">
              <w:t xml:space="preserve">- „O” w przypadku kodu </w:t>
            </w:r>
            <w:r w:rsidRPr="00AC4339">
              <w:t xml:space="preserve">rodzaju miejsca przeznaczenia , 3 </w:t>
            </w:r>
            <w:r w:rsidR="0076267F">
              <w:br/>
            </w:r>
            <w:r w:rsidRPr="00AC4339">
              <w:t>i 5.</w:t>
            </w:r>
          </w:p>
          <w:p w14:paraId="3C555886" w14:textId="77777777" w:rsidR="00C11AAF" w:rsidRPr="00E40C4B" w:rsidRDefault="00C11AAF" w:rsidP="00F23355">
            <w:pPr>
              <w:pStyle w:val="pqiTabBody"/>
              <w:rPr>
                <w:b/>
              </w:rPr>
            </w:pPr>
            <w:r w:rsidRPr="00E40C4B">
              <w:rPr>
                <w:b/>
              </w:rPr>
              <w:t>- Dla pozostałych kodów rodzaju miejsca przeznaczenia nie stosuje się.</w:t>
            </w:r>
          </w:p>
          <w:p w14:paraId="37BE7DF8" w14:textId="7D0F60EA" w:rsidR="00C11AAF" w:rsidRPr="009079F8" w:rsidRDefault="000E6191" w:rsidP="00F23355">
            <w:pPr>
              <w:pStyle w:val="pqiTabHead"/>
            </w:pPr>
            <w:ins w:id="2328" w:author="Jurkowska Monika" w:date="2022-11-14T21:27:00Z">
              <w:r>
                <w:t xml:space="preserve"> </w:t>
              </w:r>
            </w:ins>
            <w:r w:rsidR="00C11AAF" w:rsidRPr="00AC4339">
              <w:t>(Zob. kody</w:t>
            </w:r>
            <w:r w:rsidR="00C11AAF" w:rsidRPr="009079F8">
              <w:t xml:space="preserve"> rodzaju miejsca przeznaczenia </w:t>
            </w:r>
            <w:r w:rsidR="0076267F">
              <w:br/>
            </w:r>
            <w:r w:rsidR="00C11AAF" w:rsidRPr="009079F8">
              <w:t>w po</w:t>
            </w:r>
            <w:r w:rsidR="00C11AAF">
              <w:t>lu 1</w:t>
            </w:r>
            <w:r w:rsidR="00C11AAF" w:rsidRPr="009079F8">
              <w:t>a)</w:t>
            </w:r>
          </w:p>
        </w:tc>
        <w:tc>
          <w:tcPr>
            <w:tcW w:w="4529" w:type="dxa"/>
            <w:gridSpan w:val="2"/>
          </w:tcPr>
          <w:p w14:paraId="21F36AFD" w14:textId="6692BF89" w:rsidR="00DD46AC" w:rsidRPr="009079F8" w:rsidRDefault="00C11AAF" w:rsidP="00F23355">
            <w:pPr>
              <w:pStyle w:val="pqiTabHead"/>
            </w:pPr>
            <w:r w:rsidRPr="009079F8">
              <w:t>Należy podać rzeczywiste miejsce dostawy wyrobów akcyzowych.</w:t>
            </w:r>
          </w:p>
        </w:tc>
        <w:tc>
          <w:tcPr>
            <w:tcW w:w="858" w:type="dxa"/>
            <w:gridSpan w:val="2"/>
          </w:tcPr>
          <w:p w14:paraId="125C21DD" w14:textId="77777777" w:rsidR="00C11AAF" w:rsidRPr="009079F8" w:rsidRDefault="00C11AAF" w:rsidP="00F23355">
            <w:pPr>
              <w:pStyle w:val="pqiTabHead"/>
            </w:pPr>
            <w:r>
              <w:t>1x</w:t>
            </w:r>
          </w:p>
        </w:tc>
      </w:tr>
      <w:tr w:rsidR="00C11AAF" w:rsidRPr="009079F8" w14:paraId="71AF4FA1" w14:textId="77777777" w:rsidTr="00C90B31">
        <w:trPr>
          <w:gridAfter w:val="1"/>
          <w:wAfter w:w="38" w:type="dxa"/>
        </w:trPr>
        <w:tc>
          <w:tcPr>
            <w:tcW w:w="969" w:type="dxa"/>
            <w:gridSpan w:val="4"/>
          </w:tcPr>
          <w:p w14:paraId="5445EEFF" w14:textId="77777777" w:rsidR="00C11AAF" w:rsidRPr="009079F8" w:rsidRDefault="00C11AAF" w:rsidP="00F23355">
            <w:pPr>
              <w:pStyle w:val="pqiTabBody"/>
              <w:rPr>
                <w:i/>
              </w:rPr>
            </w:pPr>
          </w:p>
        </w:tc>
        <w:tc>
          <w:tcPr>
            <w:tcW w:w="4710" w:type="dxa"/>
          </w:tcPr>
          <w:p w14:paraId="19EE8761" w14:textId="77777777" w:rsidR="00C11AAF" w:rsidRDefault="00C11AAF" w:rsidP="00F23355">
            <w:pPr>
              <w:pStyle w:val="pqiTabBody"/>
            </w:pPr>
            <w:r>
              <w:t>JĘZYK ELEMENTU</w:t>
            </w:r>
            <w:r w:rsidRPr="009079F8">
              <w:t xml:space="preserve"> </w:t>
            </w:r>
          </w:p>
          <w:p w14:paraId="6ECC4670" w14:textId="0F5F37E2" w:rsidR="0020216F" w:rsidRPr="00CC6C98" w:rsidRDefault="00C11AAF" w:rsidP="00F23355">
            <w:pPr>
              <w:pStyle w:val="pqiTabBody"/>
              <w:rPr>
                <w:rFonts w:ascii="Courier New" w:hAnsi="Courier New"/>
                <w:color w:val="0000FF"/>
                <w:rPrChange w:id="2329" w:author="Jurkowska Monika" w:date="2022-11-14T21:27:00Z">
                  <w:rPr/>
                </w:rPrChange>
              </w:rPr>
            </w:pPr>
            <w:r>
              <w:rPr>
                <w:rFonts w:ascii="Courier New" w:hAnsi="Courier New" w:cs="Courier New"/>
                <w:noProof/>
                <w:color w:val="0000FF"/>
              </w:rPr>
              <w:t>@language</w:t>
            </w:r>
          </w:p>
        </w:tc>
        <w:tc>
          <w:tcPr>
            <w:tcW w:w="567" w:type="dxa"/>
          </w:tcPr>
          <w:p w14:paraId="2DB72B5A" w14:textId="77777777" w:rsidR="00C11AAF" w:rsidRPr="009079F8" w:rsidRDefault="00C11AAF" w:rsidP="00F23355">
            <w:pPr>
              <w:pStyle w:val="pqiTabBody"/>
            </w:pPr>
            <w:r>
              <w:t>D</w:t>
            </w:r>
          </w:p>
        </w:tc>
        <w:tc>
          <w:tcPr>
            <w:tcW w:w="2123" w:type="dxa"/>
            <w:gridSpan w:val="2"/>
          </w:tcPr>
          <w:p w14:paraId="6706EE7D" w14:textId="77777777" w:rsidR="00C11AAF" w:rsidRDefault="00C11AAF" w:rsidP="00F23355">
            <w:pPr>
              <w:pStyle w:val="pqiTabBody"/>
            </w:pPr>
            <w:r w:rsidRPr="009079F8">
              <w:t xml:space="preserve">„R”, jeżeli stosuje się </w:t>
            </w:r>
            <w:r>
              <w:t xml:space="preserve">co najmniej jedno </w:t>
            </w:r>
            <w:r w:rsidR="0076267F">
              <w:br/>
            </w:r>
            <w:r>
              <w:t>z</w:t>
            </w:r>
            <w:r w:rsidRPr="009079F8">
              <w:t xml:space="preserve"> p</w:t>
            </w:r>
            <w:r>
              <w:t>ó</w:t>
            </w:r>
            <w:r w:rsidRPr="009079F8">
              <w:t>l tekstow</w:t>
            </w:r>
            <w:r>
              <w:t xml:space="preserve">ych: 7b, 7c, 7d, 7e lub </w:t>
            </w:r>
            <w:smartTag w:uri="urn:schemas-microsoft-com:office:smarttags" w:element="metricconverter">
              <w:smartTagPr>
                <w:attr w:name="ProductID" w:val="7f"/>
              </w:smartTagPr>
              <w:r>
                <w:t>7f</w:t>
              </w:r>
            </w:smartTag>
            <w:r>
              <w:t>.</w:t>
            </w:r>
          </w:p>
          <w:p w14:paraId="0FF8269A" w14:textId="77777777" w:rsidR="00C11AAF" w:rsidRPr="009079F8" w:rsidRDefault="00C11AAF" w:rsidP="00F23355">
            <w:pPr>
              <w:pStyle w:val="pqiTabBody"/>
            </w:pPr>
            <w:r>
              <w:lastRenderedPageBreak/>
              <w:t>W pozostałych przypadkach nie stosuje się.</w:t>
            </w:r>
          </w:p>
        </w:tc>
        <w:tc>
          <w:tcPr>
            <w:tcW w:w="4529" w:type="dxa"/>
            <w:gridSpan w:val="2"/>
          </w:tcPr>
          <w:p w14:paraId="3DED98B8" w14:textId="77777777" w:rsidR="00C11AAF" w:rsidRDefault="00C11AAF" w:rsidP="00F23355">
            <w:pPr>
              <w:pStyle w:val="pqiTabBody"/>
            </w:pPr>
            <w:r>
              <w:lastRenderedPageBreak/>
              <w:t>Atrybut.</w:t>
            </w:r>
          </w:p>
          <w:p w14:paraId="5F089C37" w14:textId="4C27835E" w:rsidR="00DD46AC"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858" w:type="dxa"/>
            <w:gridSpan w:val="2"/>
          </w:tcPr>
          <w:p w14:paraId="685DCDDC" w14:textId="77777777" w:rsidR="00C11AAF" w:rsidRPr="009079F8" w:rsidRDefault="00C11AAF" w:rsidP="00F23355">
            <w:pPr>
              <w:pStyle w:val="pqiTabBody"/>
            </w:pPr>
            <w:r w:rsidRPr="009079F8">
              <w:t>a2</w:t>
            </w:r>
          </w:p>
        </w:tc>
      </w:tr>
      <w:tr w:rsidR="00C11AAF" w:rsidRPr="009079F8" w14:paraId="1895A02D" w14:textId="77777777" w:rsidTr="005E51E6">
        <w:trPr>
          <w:gridAfter w:val="1"/>
          <w:wAfter w:w="38" w:type="dxa"/>
        </w:trPr>
        <w:tc>
          <w:tcPr>
            <w:tcW w:w="423" w:type="dxa"/>
          </w:tcPr>
          <w:p w14:paraId="6D8EC41A" w14:textId="77777777" w:rsidR="00C11AAF" w:rsidRPr="009079F8" w:rsidRDefault="00C11AAF" w:rsidP="00F23355">
            <w:pPr>
              <w:pStyle w:val="pqiTabBody"/>
              <w:rPr>
                <w:b/>
              </w:rPr>
            </w:pPr>
          </w:p>
        </w:tc>
        <w:tc>
          <w:tcPr>
            <w:tcW w:w="534" w:type="dxa"/>
            <w:gridSpan w:val="2"/>
          </w:tcPr>
          <w:p w14:paraId="190619F3" w14:textId="77777777" w:rsidR="00C11AAF" w:rsidRPr="009079F8" w:rsidRDefault="00C11AAF" w:rsidP="00F23355">
            <w:pPr>
              <w:pStyle w:val="pqiTabBody"/>
              <w:rPr>
                <w:i/>
              </w:rPr>
            </w:pPr>
            <w:r w:rsidRPr="009079F8">
              <w:rPr>
                <w:i/>
              </w:rPr>
              <w:t>a</w:t>
            </w:r>
          </w:p>
        </w:tc>
        <w:tc>
          <w:tcPr>
            <w:tcW w:w="4722" w:type="dxa"/>
            <w:gridSpan w:val="2"/>
          </w:tcPr>
          <w:p w14:paraId="1A1E4689" w14:textId="77777777" w:rsidR="00C11AAF" w:rsidRDefault="00C11AAF" w:rsidP="00F23355">
            <w:pPr>
              <w:pStyle w:val="pqiTabBody"/>
            </w:pPr>
            <w:r w:rsidRPr="009079F8">
              <w:t xml:space="preserve">Identyfikacja podmiotu </w:t>
            </w:r>
          </w:p>
          <w:p w14:paraId="1684C5A5" w14:textId="4D8E9D4E" w:rsidR="0020216F" w:rsidRPr="00CC6C98" w:rsidRDefault="00C11AAF" w:rsidP="00F23355">
            <w:pPr>
              <w:pStyle w:val="pqiTabBody"/>
              <w:rPr>
                <w:rFonts w:ascii="Courier New" w:hAnsi="Courier New"/>
                <w:color w:val="0000FF"/>
                <w:rPrChange w:id="2330" w:author="Jurkowska Monika" w:date="2022-11-14T21:27:00Z">
                  <w:rPr/>
                </w:rPrChange>
              </w:rPr>
            </w:pPr>
            <w:r>
              <w:rPr>
                <w:rFonts w:ascii="Courier New" w:hAnsi="Courier New" w:cs="Courier New"/>
                <w:noProof/>
                <w:color w:val="0000FF"/>
              </w:rPr>
              <w:t>Traderid</w:t>
            </w:r>
          </w:p>
        </w:tc>
        <w:tc>
          <w:tcPr>
            <w:tcW w:w="567" w:type="dxa"/>
          </w:tcPr>
          <w:p w14:paraId="7E9F168A" w14:textId="77777777" w:rsidR="00C11AAF" w:rsidRPr="009079F8" w:rsidRDefault="00C11AAF" w:rsidP="00F23355">
            <w:pPr>
              <w:pStyle w:val="pqiTabBody"/>
            </w:pPr>
            <w:r w:rsidRPr="009079F8">
              <w:t>C</w:t>
            </w:r>
          </w:p>
        </w:tc>
        <w:tc>
          <w:tcPr>
            <w:tcW w:w="2123" w:type="dxa"/>
            <w:gridSpan w:val="2"/>
          </w:tcPr>
          <w:p w14:paraId="5F4631F0" w14:textId="77777777" w:rsidR="00C11AAF" w:rsidRPr="009079F8" w:rsidRDefault="00C11AAF" w:rsidP="00F23355">
            <w:pPr>
              <w:pStyle w:val="pqiTabBody"/>
            </w:pPr>
            <w:r w:rsidRPr="009079F8">
              <w:t>- „R” w przypadku kodu rodzaju przeznaczenia 1</w:t>
            </w:r>
          </w:p>
          <w:p w14:paraId="3830B6E7" w14:textId="5EF6EEB7" w:rsidR="00C11AAF" w:rsidRPr="009079F8" w:rsidRDefault="00C11AAF" w:rsidP="00F23355">
            <w:pPr>
              <w:pStyle w:val="pqiTabBody"/>
            </w:pPr>
            <w:r w:rsidRPr="009079F8">
              <w:t xml:space="preserve">- „O” w przypadku kodu rodzaju miejsca przeznaczenia 2, 3 </w:t>
            </w:r>
            <w:r w:rsidR="0076267F">
              <w:br/>
            </w:r>
            <w:r w:rsidR="004723A9">
              <w:t xml:space="preserve">i </w:t>
            </w:r>
            <w:r w:rsidRPr="009079F8">
              <w:t>5.</w:t>
            </w:r>
          </w:p>
          <w:p w14:paraId="364723B3" w14:textId="77777777" w:rsidR="00C11AAF" w:rsidRPr="009079F8" w:rsidRDefault="00C11AAF" w:rsidP="00F23355">
            <w:pPr>
              <w:pStyle w:val="pqiTabBody"/>
            </w:pPr>
            <w:r>
              <w:t xml:space="preserve">- </w:t>
            </w:r>
            <w:r w:rsidRPr="00D723DC">
              <w:t>Nie stosuje się dla ko przypadku kodu rodzaju miejsca przeznaczenia 4.</w:t>
            </w:r>
          </w:p>
          <w:p w14:paraId="59ADF5DE" w14:textId="77777777" w:rsidR="00C11AAF" w:rsidRPr="009079F8" w:rsidRDefault="00C11AAF" w:rsidP="00F23355">
            <w:pPr>
              <w:pStyle w:val="pqiTabBody"/>
            </w:pPr>
            <w:r w:rsidRPr="009079F8">
              <w:rPr>
                <w:i/>
              </w:rPr>
              <w:t xml:space="preserve">(Zob. kody rodzaju miejsca przeznaczenia </w:t>
            </w:r>
            <w:r w:rsidR="0076267F">
              <w:rPr>
                <w:i/>
              </w:rPr>
              <w:br/>
            </w:r>
            <w:r w:rsidRPr="009079F8">
              <w:rPr>
                <w:i/>
              </w:rPr>
              <w:t xml:space="preserve">w polu </w:t>
            </w:r>
            <w:r>
              <w:rPr>
                <w:i/>
              </w:rPr>
              <w:t>1</w:t>
            </w:r>
            <w:r w:rsidRPr="009079F8">
              <w:rPr>
                <w:i/>
              </w:rPr>
              <w:t>a)</w:t>
            </w:r>
          </w:p>
        </w:tc>
        <w:tc>
          <w:tcPr>
            <w:tcW w:w="4529" w:type="dxa"/>
            <w:gridSpan w:val="2"/>
          </w:tcPr>
          <w:p w14:paraId="01BE39F1" w14:textId="77777777" w:rsidR="00C11AAF" w:rsidRPr="009079F8" w:rsidRDefault="00C11AAF" w:rsidP="00F23355">
            <w:pPr>
              <w:pStyle w:val="pqiTabBody"/>
            </w:pPr>
            <w:r w:rsidRPr="009079F8">
              <w:t>W przypadku kodu rodzaju przeznaczenia:</w:t>
            </w:r>
          </w:p>
          <w:p w14:paraId="62316237" w14:textId="77777777" w:rsidR="00C11AAF" w:rsidRPr="009079F8" w:rsidRDefault="00C11AAF" w:rsidP="00F23355">
            <w:pPr>
              <w:pStyle w:val="pqiTabBody"/>
            </w:pPr>
            <w:r w:rsidRPr="009079F8">
              <w:t xml:space="preserve">1: należy podać ważny numer </w:t>
            </w:r>
            <w:r>
              <w:t>akcyzowy</w:t>
            </w:r>
            <w:r w:rsidRPr="009079F8">
              <w:t xml:space="preserve"> składu podatkowego przeznaczenia</w:t>
            </w:r>
          </w:p>
          <w:p w14:paraId="0FB5926E" w14:textId="0CA5F98F" w:rsidR="00DD46AC" w:rsidRPr="009079F8" w:rsidRDefault="00C11AAF" w:rsidP="00F23355">
            <w:pPr>
              <w:pStyle w:val="pqiTabBody"/>
            </w:pPr>
            <w:r w:rsidRPr="009079F8">
              <w:t>2, 3</w:t>
            </w:r>
            <w:r w:rsidR="004723A9">
              <w:t xml:space="preserve"> i </w:t>
            </w:r>
            <w:r w:rsidRPr="009079F8">
              <w:t>5: należy podać numer identyfikacyjny VAT lub inny numer identyfikacyjny.</w:t>
            </w:r>
          </w:p>
        </w:tc>
        <w:tc>
          <w:tcPr>
            <w:tcW w:w="858" w:type="dxa"/>
            <w:gridSpan w:val="2"/>
          </w:tcPr>
          <w:p w14:paraId="43BF2FB2" w14:textId="77777777" w:rsidR="00C11AAF" w:rsidRPr="009079F8" w:rsidRDefault="00C11AAF" w:rsidP="00F23355">
            <w:pPr>
              <w:pStyle w:val="pqiTabBody"/>
            </w:pPr>
            <w:r w:rsidRPr="009079F8">
              <w:t>an..16</w:t>
            </w:r>
          </w:p>
        </w:tc>
      </w:tr>
      <w:tr w:rsidR="00C11AAF" w:rsidRPr="009079F8" w14:paraId="03AFB829" w14:textId="77777777" w:rsidTr="005E51E6">
        <w:trPr>
          <w:gridAfter w:val="1"/>
          <w:wAfter w:w="38" w:type="dxa"/>
        </w:trPr>
        <w:tc>
          <w:tcPr>
            <w:tcW w:w="423" w:type="dxa"/>
          </w:tcPr>
          <w:p w14:paraId="3F2E9007" w14:textId="77777777" w:rsidR="00C11AAF" w:rsidRPr="009079F8" w:rsidRDefault="00C11AAF" w:rsidP="00F23355">
            <w:pPr>
              <w:pStyle w:val="pqiTabBody"/>
              <w:rPr>
                <w:b/>
              </w:rPr>
            </w:pPr>
          </w:p>
        </w:tc>
        <w:tc>
          <w:tcPr>
            <w:tcW w:w="534" w:type="dxa"/>
            <w:gridSpan w:val="2"/>
          </w:tcPr>
          <w:p w14:paraId="7858206D" w14:textId="77777777" w:rsidR="00C11AAF" w:rsidRPr="009079F8" w:rsidRDefault="00C11AAF" w:rsidP="00F23355">
            <w:pPr>
              <w:pStyle w:val="pqiTabBody"/>
              <w:rPr>
                <w:i/>
              </w:rPr>
            </w:pPr>
            <w:r w:rsidRPr="009079F8">
              <w:rPr>
                <w:i/>
              </w:rPr>
              <w:t>b</w:t>
            </w:r>
          </w:p>
        </w:tc>
        <w:tc>
          <w:tcPr>
            <w:tcW w:w="4722" w:type="dxa"/>
            <w:gridSpan w:val="2"/>
          </w:tcPr>
          <w:p w14:paraId="67E0E52A" w14:textId="77777777" w:rsidR="00C11AAF" w:rsidRDefault="00C11AAF" w:rsidP="00F23355">
            <w:pPr>
              <w:pStyle w:val="pqiTabBody"/>
            </w:pPr>
            <w:r w:rsidRPr="009079F8">
              <w:t>Nazwa podmiotu</w:t>
            </w:r>
          </w:p>
          <w:p w14:paraId="39C467EE" w14:textId="691F99BC" w:rsidR="0020216F" w:rsidRPr="00CC6C98" w:rsidRDefault="00C11AAF" w:rsidP="00F23355">
            <w:pPr>
              <w:pStyle w:val="pqiTabBody"/>
              <w:rPr>
                <w:rFonts w:ascii="Courier New" w:hAnsi="Courier New"/>
                <w:color w:val="0000FF"/>
                <w:rPrChange w:id="2331" w:author="Jurkowska Monika" w:date="2022-11-14T21:27:00Z">
                  <w:rPr/>
                </w:rPrChange>
              </w:rPr>
            </w:pPr>
            <w:r>
              <w:rPr>
                <w:rFonts w:ascii="Courier New" w:hAnsi="Courier New" w:cs="Courier New"/>
                <w:noProof/>
                <w:color w:val="0000FF"/>
              </w:rPr>
              <w:t>TraderName</w:t>
            </w:r>
          </w:p>
        </w:tc>
        <w:tc>
          <w:tcPr>
            <w:tcW w:w="567" w:type="dxa"/>
          </w:tcPr>
          <w:p w14:paraId="3ED3EFFA" w14:textId="77777777" w:rsidR="00C11AAF" w:rsidRPr="009079F8" w:rsidRDefault="00C11AAF" w:rsidP="00F23355">
            <w:pPr>
              <w:pStyle w:val="pqiTabBody"/>
            </w:pPr>
            <w:r w:rsidRPr="009079F8">
              <w:t>C</w:t>
            </w:r>
          </w:p>
        </w:tc>
        <w:tc>
          <w:tcPr>
            <w:tcW w:w="2123" w:type="dxa"/>
            <w:gridSpan w:val="2"/>
          </w:tcPr>
          <w:p w14:paraId="63AA0D7B" w14:textId="66904BB3" w:rsidR="00C11AAF" w:rsidRPr="009079F8" w:rsidRDefault="00C11AAF" w:rsidP="00F23355">
            <w:pPr>
              <w:pStyle w:val="pqiTabBody"/>
            </w:pPr>
            <w:r w:rsidRPr="009079F8">
              <w:t>- „R” w przypadku kodu rodzaju miejsca przeznaczenia 1, 2, 3</w:t>
            </w:r>
            <w:r w:rsidR="004723A9">
              <w:t xml:space="preserve"> i </w:t>
            </w:r>
            <w:r w:rsidRPr="009079F8">
              <w:t>5</w:t>
            </w:r>
          </w:p>
          <w:p w14:paraId="1086B197" w14:textId="77777777" w:rsidR="00C11AAF" w:rsidRPr="009079F8" w:rsidRDefault="00C11AAF" w:rsidP="00F23355">
            <w:pPr>
              <w:pStyle w:val="pqiTabBody"/>
            </w:pPr>
            <w:r w:rsidRPr="009079F8">
              <w:lastRenderedPageBreak/>
              <w:t>- „O” w przypadku kodu rodzaju miejsca przeznaczenia 4.</w:t>
            </w:r>
          </w:p>
          <w:p w14:paraId="196AE1EE" w14:textId="77777777" w:rsidR="00C11AAF" w:rsidRPr="009079F8" w:rsidRDefault="00C11AAF" w:rsidP="00F23355">
            <w:pPr>
              <w:pStyle w:val="pqiTabBody"/>
            </w:pPr>
            <w:r w:rsidRPr="009079F8">
              <w:rPr>
                <w:i/>
              </w:rPr>
              <w:t>(Zob. kody rodzaj</w:t>
            </w:r>
            <w:r>
              <w:rPr>
                <w:i/>
              </w:rPr>
              <w:t xml:space="preserve">u miejsca przeznaczenia </w:t>
            </w:r>
            <w:r w:rsidR="0076267F">
              <w:rPr>
                <w:i/>
              </w:rPr>
              <w:br/>
            </w:r>
            <w:r>
              <w:rPr>
                <w:i/>
              </w:rPr>
              <w:t>w polu 1</w:t>
            </w:r>
            <w:r w:rsidRPr="009079F8">
              <w:rPr>
                <w:i/>
              </w:rPr>
              <w:t>a)</w:t>
            </w:r>
          </w:p>
        </w:tc>
        <w:tc>
          <w:tcPr>
            <w:tcW w:w="4529" w:type="dxa"/>
            <w:gridSpan w:val="2"/>
          </w:tcPr>
          <w:p w14:paraId="346A39E2" w14:textId="77777777" w:rsidR="00C11AAF" w:rsidRPr="009079F8" w:rsidRDefault="00C11AAF" w:rsidP="00F23355">
            <w:pPr>
              <w:pStyle w:val="pqiTabBody"/>
            </w:pPr>
          </w:p>
        </w:tc>
        <w:tc>
          <w:tcPr>
            <w:tcW w:w="858" w:type="dxa"/>
            <w:gridSpan w:val="2"/>
          </w:tcPr>
          <w:p w14:paraId="6A3B6572" w14:textId="77777777" w:rsidR="00C11AAF" w:rsidRPr="009079F8" w:rsidRDefault="00C11AAF" w:rsidP="00F23355">
            <w:pPr>
              <w:pStyle w:val="pqiTabBody"/>
            </w:pPr>
            <w:r w:rsidRPr="009079F8">
              <w:t>an..182</w:t>
            </w:r>
          </w:p>
        </w:tc>
      </w:tr>
      <w:tr w:rsidR="00C11AAF" w:rsidRPr="009079F8" w14:paraId="27F97872" w14:textId="77777777" w:rsidTr="005E51E6">
        <w:trPr>
          <w:gridAfter w:val="1"/>
          <w:wAfter w:w="38" w:type="dxa"/>
        </w:trPr>
        <w:tc>
          <w:tcPr>
            <w:tcW w:w="423" w:type="dxa"/>
          </w:tcPr>
          <w:p w14:paraId="0738A609" w14:textId="77777777" w:rsidR="00C11AAF" w:rsidRPr="009079F8" w:rsidRDefault="00C11AAF" w:rsidP="00F23355">
            <w:pPr>
              <w:pStyle w:val="pqiTabBody"/>
              <w:rPr>
                <w:b/>
              </w:rPr>
            </w:pPr>
          </w:p>
        </w:tc>
        <w:tc>
          <w:tcPr>
            <w:tcW w:w="534" w:type="dxa"/>
            <w:gridSpan w:val="2"/>
          </w:tcPr>
          <w:p w14:paraId="23465008" w14:textId="77777777" w:rsidR="00C11AAF" w:rsidRPr="009079F8" w:rsidRDefault="00C11AAF" w:rsidP="00F23355">
            <w:pPr>
              <w:pStyle w:val="pqiTabBody"/>
              <w:rPr>
                <w:i/>
              </w:rPr>
            </w:pPr>
            <w:r w:rsidRPr="009079F8">
              <w:rPr>
                <w:i/>
              </w:rPr>
              <w:t>c</w:t>
            </w:r>
          </w:p>
        </w:tc>
        <w:tc>
          <w:tcPr>
            <w:tcW w:w="4722" w:type="dxa"/>
            <w:gridSpan w:val="2"/>
          </w:tcPr>
          <w:p w14:paraId="5B79158D" w14:textId="77777777" w:rsidR="00C11AAF" w:rsidRDefault="00C11AAF" w:rsidP="00F23355">
            <w:pPr>
              <w:pStyle w:val="pqiTabBody"/>
            </w:pPr>
            <w:r w:rsidRPr="009079F8">
              <w:t>Ulica</w:t>
            </w:r>
          </w:p>
          <w:p w14:paraId="4F3CA979" w14:textId="160B8F18" w:rsidR="0020216F" w:rsidRPr="00B51482" w:rsidRDefault="00C11AAF" w:rsidP="00F23355">
            <w:pPr>
              <w:pStyle w:val="pqiTabBody"/>
            </w:pPr>
            <w:r>
              <w:rPr>
                <w:rFonts w:ascii="Courier New" w:hAnsi="Courier New" w:cs="Courier New"/>
                <w:noProof/>
                <w:color w:val="0000FF"/>
              </w:rPr>
              <w:t>StreetName</w:t>
            </w:r>
          </w:p>
        </w:tc>
        <w:tc>
          <w:tcPr>
            <w:tcW w:w="567" w:type="dxa"/>
          </w:tcPr>
          <w:p w14:paraId="653E6C55" w14:textId="77777777" w:rsidR="00C11AAF" w:rsidRPr="009079F8" w:rsidRDefault="00C11AAF" w:rsidP="00F23355">
            <w:pPr>
              <w:pStyle w:val="pqiTabBody"/>
            </w:pPr>
            <w:r w:rsidRPr="009079F8">
              <w:t>C</w:t>
            </w:r>
          </w:p>
        </w:tc>
        <w:tc>
          <w:tcPr>
            <w:tcW w:w="2123" w:type="dxa"/>
            <w:gridSpan w:val="2"/>
            <w:vMerge w:val="restart"/>
          </w:tcPr>
          <w:p w14:paraId="26CEEFDE" w14:textId="77777777" w:rsidR="00C11AAF" w:rsidRPr="009079F8" w:rsidRDefault="00C11AAF" w:rsidP="00F23355">
            <w:pPr>
              <w:pStyle w:val="pqiTabBody"/>
            </w:pPr>
            <w:r>
              <w:t>W polu 7</w:t>
            </w:r>
            <w:r w:rsidRPr="009079F8">
              <w:rPr>
                <w:i/>
              </w:rPr>
              <w:t>c</w:t>
            </w:r>
            <w:r>
              <w:t>, 7</w:t>
            </w:r>
            <w:r w:rsidRPr="009079F8">
              <w:rPr>
                <w:i/>
              </w:rPr>
              <w:t>e</w:t>
            </w:r>
            <w:r>
              <w:t xml:space="preserve"> i 7</w:t>
            </w:r>
            <w:r w:rsidRPr="009079F8">
              <w:rPr>
                <w:i/>
              </w:rPr>
              <w:t>f</w:t>
            </w:r>
            <w:r w:rsidRPr="009079F8">
              <w:t>:</w:t>
            </w:r>
          </w:p>
          <w:p w14:paraId="2F76044F" w14:textId="10CD266D" w:rsidR="00C11AAF" w:rsidRPr="009079F8" w:rsidRDefault="00C11AAF" w:rsidP="00F23355">
            <w:pPr>
              <w:pStyle w:val="pqiTabBody"/>
            </w:pPr>
            <w:r w:rsidRPr="009079F8">
              <w:t>- „R” w przypadku kodu rodzaju miejsca przeznaczenia 2, 3, 4</w:t>
            </w:r>
            <w:r w:rsidR="00411B47">
              <w:t xml:space="preserve"> i </w:t>
            </w:r>
            <w:r w:rsidRPr="009079F8">
              <w:t>5</w:t>
            </w:r>
          </w:p>
          <w:p w14:paraId="5D90237D" w14:textId="77777777" w:rsidR="00C11AAF" w:rsidRPr="009079F8" w:rsidRDefault="00C11AAF" w:rsidP="00F23355">
            <w:pPr>
              <w:pStyle w:val="pqiTabBody"/>
            </w:pPr>
            <w:r w:rsidRPr="009079F8">
              <w:t>- „O” w przypadku kodu rodzaju miejsca przeznaczenia 1.</w:t>
            </w:r>
          </w:p>
          <w:p w14:paraId="7D74F837" w14:textId="64E45B79" w:rsidR="00C11AAF" w:rsidRPr="009079F8" w:rsidRDefault="00C11AAF" w:rsidP="00F23355">
            <w:pPr>
              <w:pStyle w:val="pqiTabBody"/>
            </w:pPr>
            <w:r w:rsidRPr="009079F8">
              <w:rPr>
                <w:i/>
              </w:rPr>
              <w:t>(Zob. kody rodzaj</w:t>
            </w:r>
            <w:r>
              <w:rPr>
                <w:i/>
              </w:rPr>
              <w:t xml:space="preserve">u miejsca przeznaczenia </w:t>
            </w:r>
            <w:r w:rsidR="0076267F">
              <w:rPr>
                <w:i/>
              </w:rPr>
              <w:br/>
            </w:r>
            <w:r>
              <w:rPr>
                <w:i/>
              </w:rPr>
              <w:t>w polu 1</w:t>
            </w:r>
            <w:r w:rsidRPr="009079F8">
              <w:rPr>
                <w:i/>
              </w:rPr>
              <w:t>a)</w:t>
            </w:r>
          </w:p>
        </w:tc>
        <w:tc>
          <w:tcPr>
            <w:tcW w:w="4529" w:type="dxa"/>
            <w:gridSpan w:val="2"/>
          </w:tcPr>
          <w:p w14:paraId="0B636133" w14:textId="77777777" w:rsidR="00C11AAF" w:rsidRPr="009079F8" w:rsidRDefault="00C11AAF" w:rsidP="00F23355">
            <w:pPr>
              <w:pStyle w:val="pqiTabBody"/>
            </w:pPr>
          </w:p>
        </w:tc>
        <w:tc>
          <w:tcPr>
            <w:tcW w:w="858" w:type="dxa"/>
            <w:gridSpan w:val="2"/>
          </w:tcPr>
          <w:p w14:paraId="7E94A7E2" w14:textId="77777777" w:rsidR="00C11AAF" w:rsidRPr="009079F8" w:rsidRDefault="00C11AAF" w:rsidP="00F23355">
            <w:pPr>
              <w:pStyle w:val="pqiTabBody"/>
            </w:pPr>
            <w:r w:rsidRPr="009079F8">
              <w:t>an..65</w:t>
            </w:r>
          </w:p>
        </w:tc>
      </w:tr>
      <w:tr w:rsidR="00C11AAF" w:rsidRPr="009079F8" w14:paraId="1048074D" w14:textId="77777777" w:rsidTr="005E51E6">
        <w:trPr>
          <w:gridAfter w:val="1"/>
          <w:wAfter w:w="38" w:type="dxa"/>
        </w:trPr>
        <w:tc>
          <w:tcPr>
            <w:tcW w:w="423" w:type="dxa"/>
          </w:tcPr>
          <w:p w14:paraId="288E8442" w14:textId="77777777" w:rsidR="00C11AAF" w:rsidRPr="009079F8" w:rsidRDefault="00C11AAF" w:rsidP="00F23355">
            <w:pPr>
              <w:pStyle w:val="pqiTabBody"/>
              <w:rPr>
                <w:b/>
              </w:rPr>
            </w:pPr>
          </w:p>
        </w:tc>
        <w:tc>
          <w:tcPr>
            <w:tcW w:w="534" w:type="dxa"/>
            <w:gridSpan w:val="2"/>
          </w:tcPr>
          <w:p w14:paraId="7E749F74" w14:textId="77777777" w:rsidR="00C11AAF" w:rsidRPr="009079F8" w:rsidRDefault="00C11AAF" w:rsidP="00F23355">
            <w:pPr>
              <w:pStyle w:val="pqiTabBody"/>
              <w:rPr>
                <w:i/>
              </w:rPr>
            </w:pPr>
            <w:r w:rsidRPr="009079F8">
              <w:rPr>
                <w:i/>
              </w:rPr>
              <w:t>d</w:t>
            </w:r>
          </w:p>
        </w:tc>
        <w:tc>
          <w:tcPr>
            <w:tcW w:w="4722" w:type="dxa"/>
            <w:gridSpan w:val="2"/>
          </w:tcPr>
          <w:p w14:paraId="5B163048" w14:textId="77777777" w:rsidR="00C11AAF" w:rsidRDefault="00C11AAF" w:rsidP="00F23355">
            <w:pPr>
              <w:pStyle w:val="pqiTabBody"/>
            </w:pPr>
            <w:r w:rsidRPr="009079F8">
              <w:t>Numer domu</w:t>
            </w:r>
          </w:p>
          <w:p w14:paraId="7D471FD5" w14:textId="668914D5" w:rsidR="0020216F" w:rsidRPr="00CC6C98" w:rsidRDefault="00C11AAF" w:rsidP="00F23355">
            <w:pPr>
              <w:pStyle w:val="pqiTabBody"/>
              <w:rPr>
                <w:rFonts w:ascii="Courier New" w:hAnsi="Courier New"/>
                <w:color w:val="0000FF"/>
                <w:rPrChange w:id="2332" w:author="Jurkowska Monika" w:date="2022-11-14T21:27:00Z">
                  <w:rPr/>
                </w:rPrChange>
              </w:rPr>
            </w:pPr>
            <w:r>
              <w:rPr>
                <w:rFonts w:ascii="Courier New" w:hAnsi="Courier New" w:cs="Courier New"/>
                <w:noProof/>
                <w:color w:val="0000FF"/>
              </w:rPr>
              <w:t>StreetNumber</w:t>
            </w:r>
          </w:p>
        </w:tc>
        <w:tc>
          <w:tcPr>
            <w:tcW w:w="567" w:type="dxa"/>
          </w:tcPr>
          <w:p w14:paraId="2C9D1AE0" w14:textId="77777777" w:rsidR="00C11AAF" w:rsidRPr="009079F8" w:rsidRDefault="00C11AAF" w:rsidP="00F23355">
            <w:pPr>
              <w:pStyle w:val="pqiTabBody"/>
            </w:pPr>
            <w:r w:rsidRPr="009079F8">
              <w:t>O</w:t>
            </w:r>
          </w:p>
        </w:tc>
        <w:tc>
          <w:tcPr>
            <w:tcW w:w="2123" w:type="dxa"/>
            <w:gridSpan w:val="2"/>
            <w:vMerge/>
          </w:tcPr>
          <w:p w14:paraId="221CDDD1" w14:textId="77777777" w:rsidR="00C11AAF" w:rsidRPr="009079F8" w:rsidRDefault="00C11AAF" w:rsidP="00F23355">
            <w:pPr>
              <w:pStyle w:val="pqiTabBody"/>
            </w:pPr>
          </w:p>
        </w:tc>
        <w:tc>
          <w:tcPr>
            <w:tcW w:w="4529" w:type="dxa"/>
            <w:gridSpan w:val="2"/>
          </w:tcPr>
          <w:p w14:paraId="4876579E" w14:textId="77777777" w:rsidR="00C11AAF" w:rsidRPr="009079F8" w:rsidRDefault="00C11AAF" w:rsidP="00F23355">
            <w:pPr>
              <w:pStyle w:val="pqiTabBody"/>
            </w:pPr>
          </w:p>
        </w:tc>
        <w:tc>
          <w:tcPr>
            <w:tcW w:w="858" w:type="dxa"/>
            <w:gridSpan w:val="2"/>
          </w:tcPr>
          <w:p w14:paraId="7F0C272E" w14:textId="77777777" w:rsidR="00C11AAF" w:rsidRPr="009079F8" w:rsidRDefault="00C11AAF" w:rsidP="00F23355">
            <w:pPr>
              <w:pStyle w:val="pqiTabBody"/>
            </w:pPr>
            <w:r w:rsidRPr="009079F8">
              <w:t>an..11</w:t>
            </w:r>
          </w:p>
        </w:tc>
      </w:tr>
      <w:tr w:rsidR="00C11AAF" w:rsidRPr="009079F8" w14:paraId="07922F44" w14:textId="77777777" w:rsidTr="005E51E6">
        <w:trPr>
          <w:gridAfter w:val="1"/>
          <w:wAfter w:w="38" w:type="dxa"/>
        </w:trPr>
        <w:tc>
          <w:tcPr>
            <w:tcW w:w="423" w:type="dxa"/>
          </w:tcPr>
          <w:p w14:paraId="364CC48E" w14:textId="77777777" w:rsidR="00C11AAF" w:rsidRPr="009079F8" w:rsidRDefault="00C11AAF" w:rsidP="00F23355">
            <w:pPr>
              <w:pStyle w:val="pqiTabBody"/>
              <w:rPr>
                <w:b/>
              </w:rPr>
            </w:pPr>
          </w:p>
        </w:tc>
        <w:tc>
          <w:tcPr>
            <w:tcW w:w="534" w:type="dxa"/>
            <w:gridSpan w:val="2"/>
          </w:tcPr>
          <w:p w14:paraId="3A1D3C2D" w14:textId="77777777" w:rsidR="00C11AAF" w:rsidRPr="009079F8" w:rsidRDefault="00C11AAF" w:rsidP="00F23355">
            <w:pPr>
              <w:pStyle w:val="pqiTabBody"/>
              <w:rPr>
                <w:i/>
              </w:rPr>
            </w:pPr>
            <w:r w:rsidRPr="009079F8">
              <w:rPr>
                <w:i/>
              </w:rPr>
              <w:t>e</w:t>
            </w:r>
          </w:p>
        </w:tc>
        <w:tc>
          <w:tcPr>
            <w:tcW w:w="4722" w:type="dxa"/>
            <w:gridSpan w:val="2"/>
          </w:tcPr>
          <w:p w14:paraId="0E9A53DB" w14:textId="77777777" w:rsidR="00C11AAF" w:rsidRDefault="00C11AAF" w:rsidP="00F23355">
            <w:pPr>
              <w:pStyle w:val="pqiTabBody"/>
            </w:pPr>
            <w:r w:rsidRPr="009079F8">
              <w:t>Kod pocztowy</w:t>
            </w:r>
          </w:p>
          <w:p w14:paraId="518FB34D" w14:textId="415D369E" w:rsidR="0020216F" w:rsidRPr="00CC6C98" w:rsidRDefault="00C11AAF" w:rsidP="00F23355">
            <w:pPr>
              <w:pStyle w:val="pqiTabBody"/>
              <w:rPr>
                <w:rFonts w:ascii="Courier New" w:hAnsi="Courier New"/>
                <w:color w:val="0000FF"/>
                <w:rPrChange w:id="2333" w:author="Jurkowska Monika" w:date="2022-11-14T21:27:00Z">
                  <w:rPr/>
                </w:rPrChange>
              </w:rPr>
            </w:pPr>
            <w:r>
              <w:rPr>
                <w:rFonts w:ascii="Courier New" w:hAnsi="Courier New" w:cs="Courier New"/>
                <w:noProof/>
                <w:color w:val="0000FF"/>
              </w:rPr>
              <w:t>Postcode</w:t>
            </w:r>
          </w:p>
        </w:tc>
        <w:tc>
          <w:tcPr>
            <w:tcW w:w="567" w:type="dxa"/>
          </w:tcPr>
          <w:p w14:paraId="10DE7A66" w14:textId="77777777" w:rsidR="00C11AAF" w:rsidRPr="009079F8" w:rsidRDefault="00C11AAF" w:rsidP="00F23355">
            <w:pPr>
              <w:pStyle w:val="pqiTabBody"/>
            </w:pPr>
            <w:r w:rsidRPr="009079F8">
              <w:t>C</w:t>
            </w:r>
          </w:p>
        </w:tc>
        <w:tc>
          <w:tcPr>
            <w:tcW w:w="2123" w:type="dxa"/>
            <w:gridSpan w:val="2"/>
            <w:vMerge/>
          </w:tcPr>
          <w:p w14:paraId="420A6456" w14:textId="77777777" w:rsidR="00C11AAF" w:rsidRPr="009079F8" w:rsidRDefault="00C11AAF" w:rsidP="00F23355">
            <w:pPr>
              <w:pStyle w:val="pqiTabBody"/>
            </w:pPr>
          </w:p>
        </w:tc>
        <w:tc>
          <w:tcPr>
            <w:tcW w:w="4529" w:type="dxa"/>
            <w:gridSpan w:val="2"/>
          </w:tcPr>
          <w:p w14:paraId="23B80372" w14:textId="77777777" w:rsidR="00C11AAF" w:rsidRPr="009079F8" w:rsidRDefault="00C11AAF" w:rsidP="00F23355">
            <w:pPr>
              <w:pStyle w:val="pqiTabBody"/>
            </w:pPr>
          </w:p>
        </w:tc>
        <w:tc>
          <w:tcPr>
            <w:tcW w:w="858" w:type="dxa"/>
            <w:gridSpan w:val="2"/>
          </w:tcPr>
          <w:p w14:paraId="6568FBD6" w14:textId="77777777" w:rsidR="00C11AAF" w:rsidRPr="009079F8" w:rsidRDefault="00C11AAF" w:rsidP="00F23355">
            <w:pPr>
              <w:pStyle w:val="pqiTabBody"/>
            </w:pPr>
            <w:r w:rsidRPr="009079F8">
              <w:t>an..10</w:t>
            </w:r>
          </w:p>
        </w:tc>
      </w:tr>
      <w:tr w:rsidR="00C11AAF" w:rsidRPr="009079F8" w14:paraId="0A5D3AA6" w14:textId="77777777" w:rsidTr="005E51E6">
        <w:trPr>
          <w:gridAfter w:val="1"/>
          <w:wAfter w:w="38" w:type="dxa"/>
        </w:trPr>
        <w:tc>
          <w:tcPr>
            <w:tcW w:w="423" w:type="dxa"/>
          </w:tcPr>
          <w:p w14:paraId="0E2BF41C" w14:textId="77777777" w:rsidR="00C11AAF" w:rsidRPr="009079F8" w:rsidRDefault="00C11AAF" w:rsidP="00F23355">
            <w:pPr>
              <w:pStyle w:val="pqiTabBody"/>
              <w:rPr>
                <w:b/>
              </w:rPr>
            </w:pPr>
          </w:p>
        </w:tc>
        <w:tc>
          <w:tcPr>
            <w:tcW w:w="534" w:type="dxa"/>
            <w:gridSpan w:val="2"/>
          </w:tcPr>
          <w:p w14:paraId="474096AF" w14:textId="77777777" w:rsidR="00C11AAF" w:rsidRPr="009079F8" w:rsidRDefault="00C11AAF" w:rsidP="00F23355">
            <w:pPr>
              <w:pStyle w:val="pqiTabBody"/>
              <w:rPr>
                <w:i/>
              </w:rPr>
            </w:pPr>
            <w:r w:rsidRPr="009079F8">
              <w:rPr>
                <w:i/>
              </w:rPr>
              <w:t>f</w:t>
            </w:r>
          </w:p>
        </w:tc>
        <w:tc>
          <w:tcPr>
            <w:tcW w:w="4722" w:type="dxa"/>
            <w:gridSpan w:val="2"/>
          </w:tcPr>
          <w:p w14:paraId="13E1A07A" w14:textId="77777777" w:rsidR="00C11AAF" w:rsidRDefault="00C11AAF" w:rsidP="00F23355">
            <w:pPr>
              <w:pStyle w:val="pqiTabBody"/>
            </w:pPr>
            <w:r w:rsidRPr="009079F8">
              <w:t>Miejscowość</w:t>
            </w:r>
          </w:p>
          <w:p w14:paraId="51D6272F" w14:textId="5260D096" w:rsidR="0020216F" w:rsidRPr="00CC6C98" w:rsidRDefault="00C11AAF" w:rsidP="00F23355">
            <w:pPr>
              <w:pStyle w:val="pqiTabBody"/>
              <w:rPr>
                <w:rFonts w:ascii="Courier New" w:hAnsi="Courier New"/>
                <w:color w:val="0000FF"/>
                <w:rPrChange w:id="2334" w:author="Jurkowska Monika" w:date="2022-11-14T21:27:00Z">
                  <w:rPr/>
                </w:rPrChange>
              </w:rPr>
            </w:pPr>
            <w:r>
              <w:rPr>
                <w:rFonts w:ascii="Courier New" w:hAnsi="Courier New" w:cs="Courier New"/>
                <w:noProof/>
                <w:color w:val="0000FF"/>
              </w:rPr>
              <w:t>City</w:t>
            </w:r>
          </w:p>
        </w:tc>
        <w:tc>
          <w:tcPr>
            <w:tcW w:w="567" w:type="dxa"/>
          </w:tcPr>
          <w:p w14:paraId="1FAA1F20" w14:textId="77777777" w:rsidR="00C11AAF" w:rsidRPr="009079F8" w:rsidRDefault="00C11AAF" w:rsidP="00F23355">
            <w:pPr>
              <w:pStyle w:val="pqiTabBody"/>
            </w:pPr>
            <w:r w:rsidRPr="009079F8">
              <w:t>C</w:t>
            </w:r>
          </w:p>
        </w:tc>
        <w:tc>
          <w:tcPr>
            <w:tcW w:w="2123" w:type="dxa"/>
            <w:gridSpan w:val="2"/>
            <w:vMerge/>
          </w:tcPr>
          <w:p w14:paraId="5C78DB6D" w14:textId="77777777" w:rsidR="00C11AAF" w:rsidRPr="009079F8" w:rsidRDefault="00C11AAF" w:rsidP="00F23355">
            <w:pPr>
              <w:pStyle w:val="pqiTabBody"/>
            </w:pPr>
          </w:p>
        </w:tc>
        <w:tc>
          <w:tcPr>
            <w:tcW w:w="4529" w:type="dxa"/>
            <w:gridSpan w:val="2"/>
          </w:tcPr>
          <w:p w14:paraId="2386C568" w14:textId="77777777" w:rsidR="00C11AAF" w:rsidRPr="009079F8" w:rsidRDefault="00C11AAF" w:rsidP="00F23355">
            <w:pPr>
              <w:pStyle w:val="pqiTabBody"/>
            </w:pPr>
          </w:p>
        </w:tc>
        <w:tc>
          <w:tcPr>
            <w:tcW w:w="858" w:type="dxa"/>
            <w:gridSpan w:val="2"/>
          </w:tcPr>
          <w:p w14:paraId="044FF456" w14:textId="77777777" w:rsidR="00C11AAF" w:rsidRPr="009079F8" w:rsidRDefault="00C11AAF" w:rsidP="00F23355">
            <w:pPr>
              <w:pStyle w:val="pqiTabBody"/>
            </w:pPr>
            <w:r w:rsidRPr="009079F8">
              <w:t>an..50</w:t>
            </w:r>
          </w:p>
        </w:tc>
      </w:tr>
      <w:tr w:rsidR="00C11AAF" w:rsidRPr="009079F8" w14:paraId="59A9BAC3" w14:textId="77777777" w:rsidTr="00C90B31">
        <w:trPr>
          <w:gridAfter w:val="1"/>
          <w:wAfter w:w="38" w:type="dxa"/>
        </w:trPr>
        <w:tc>
          <w:tcPr>
            <w:tcW w:w="969" w:type="dxa"/>
            <w:gridSpan w:val="4"/>
          </w:tcPr>
          <w:p w14:paraId="359F96A5" w14:textId="77777777" w:rsidR="00C11AAF" w:rsidRPr="009079F8" w:rsidRDefault="00C11AAF" w:rsidP="00F23355">
            <w:pPr>
              <w:pStyle w:val="pqiTabHead"/>
            </w:pPr>
            <w:r>
              <w:lastRenderedPageBreak/>
              <w:t>8</w:t>
            </w:r>
          </w:p>
        </w:tc>
        <w:tc>
          <w:tcPr>
            <w:tcW w:w="4710" w:type="dxa"/>
          </w:tcPr>
          <w:p w14:paraId="46631574" w14:textId="77777777" w:rsidR="00C11AAF" w:rsidRPr="009079F8" w:rsidRDefault="00C11AAF" w:rsidP="00F23355">
            <w:pPr>
              <w:pStyle w:val="pqiTabHead"/>
            </w:pPr>
            <w:r w:rsidRPr="009079F8">
              <w:t xml:space="preserve">URZĄD </w:t>
            </w:r>
            <w:r>
              <w:t>M</w:t>
            </w:r>
            <w:r w:rsidRPr="009079F8">
              <w:t>iejsc</w:t>
            </w:r>
            <w:r>
              <w:t>e</w:t>
            </w:r>
            <w:r w:rsidRPr="009079F8">
              <w:t xml:space="preserve"> </w:t>
            </w:r>
            <w:r>
              <w:t>D</w:t>
            </w:r>
            <w:r w:rsidRPr="009079F8">
              <w:t>ostawy – Urząd celny</w:t>
            </w:r>
          </w:p>
          <w:p w14:paraId="623AD0FD" w14:textId="0FEB80AC" w:rsidR="0020216F" w:rsidRPr="00CC6C98" w:rsidRDefault="00C11AAF" w:rsidP="00F23355">
            <w:pPr>
              <w:pStyle w:val="pqiTabHead"/>
              <w:rPr>
                <w:rFonts w:ascii="Courier New" w:hAnsi="Courier New"/>
                <w:color w:val="0000FF"/>
                <w:rPrChange w:id="2335" w:author="Jurkowska Monika" w:date="2022-11-14T21:27:00Z">
                  <w:rPr/>
                </w:rPrChange>
              </w:rPr>
            </w:pPr>
            <w:r>
              <w:rPr>
                <w:rFonts w:ascii="Courier New" w:hAnsi="Courier New" w:cs="Courier New"/>
                <w:noProof/>
                <w:color w:val="0000FF"/>
              </w:rPr>
              <w:t>DeliveryPlaceCustomsOffice</w:t>
            </w:r>
          </w:p>
        </w:tc>
        <w:tc>
          <w:tcPr>
            <w:tcW w:w="567" w:type="dxa"/>
          </w:tcPr>
          <w:p w14:paraId="05706F8D" w14:textId="77777777" w:rsidR="00C11AAF" w:rsidRPr="009079F8" w:rsidRDefault="00C11AAF" w:rsidP="00F23355">
            <w:pPr>
              <w:pStyle w:val="pqiTabHead"/>
            </w:pPr>
            <w:r>
              <w:t>D</w:t>
            </w:r>
          </w:p>
        </w:tc>
        <w:tc>
          <w:tcPr>
            <w:tcW w:w="2123" w:type="dxa"/>
            <w:gridSpan w:val="2"/>
          </w:tcPr>
          <w:p w14:paraId="45742E71" w14:textId="77777777" w:rsidR="00C11AAF" w:rsidRDefault="00C11AAF" w:rsidP="00F23355">
            <w:pPr>
              <w:pStyle w:val="pqiTabHead"/>
            </w:pPr>
            <w:r w:rsidRPr="009079F8">
              <w:t>„R” w przypadku wywozu (kod rodzaju miejsca przeznaczenia 6).</w:t>
            </w:r>
          </w:p>
          <w:p w14:paraId="15268410" w14:textId="77777777" w:rsidR="00C11AAF" w:rsidRPr="009079F8" w:rsidRDefault="00C11AAF" w:rsidP="00F23355">
            <w:pPr>
              <w:pStyle w:val="pqiTabHead"/>
            </w:pPr>
            <w:r>
              <w:t>Dla pozostałych kodów</w:t>
            </w:r>
            <w:r w:rsidRPr="009079F8">
              <w:t xml:space="preserve"> rodzaju miejsca przeznaczenia</w:t>
            </w:r>
            <w:r>
              <w:t xml:space="preserve"> nie stosuje się.</w:t>
            </w:r>
          </w:p>
          <w:p w14:paraId="01A51995" w14:textId="77777777" w:rsidR="00C11AAF" w:rsidRPr="009079F8" w:rsidRDefault="00C11AAF" w:rsidP="00F23355">
            <w:pPr>
              <w:pStyle w:val="pqiTabHead"/>
            </w:pPr>
            <w:r w:rsidRPr="009079F8">
              <w:t>(Zob. kody rodzaj</w:t>
            </w:r>
            <w:r>
              <w:t>u miejsca przeznaczenia w polu 1</w:t>
            </w:r>
            <w:r w:rsidRPr="009079F8">
              <w:t>a)</w:t>
            </w:r>
          </w:p>
        </w:tc>
        <w:tc>
          <w:tcPr>
            <w:tcW w:w="4529" w:type="dxa"/>
            <w:gridSpan w:val="2"/>
          </w:tcPr>
          <w:p w14:paraId="35D30C59" w14:textId="019F10EE" w:rsidR="00C11AAF" w:rsidRPr="009079F8" w:rsidRDefault="00C11AAF" w:rsidP="00F23355">
            <w:pPr>
              <w:pStyle w:val="pqiTabHead"/>
            </w:pPr>
          </w:p>
        </w:tc>
        <w:tc>
          <w:tcPr>
            <w:tcW w:w="858" w:type="dxa"/>
            <w:gridSpan w:val="2"/>
          </w:tcPr>
          <w:p w14:paraId="7C8D740B" w14:textId="77777777" w:rsidR="00C11AAF" w:rsidRPr="009079F8" w:rsidRDefault="00C11AAF" w:rsidP="00F23355">
            <w:pPr>
              <w:pStyle w:val="pqiTabHead"/>
            </w:pPr>
            <w:r>
              <w:t>1x</w:t>
            </w:r>
          </w:p>
        </w:tc>
      </w:tr>
      <w:tr w:rsidR="00C11AAF" w:rsidRPr="009079F8" w14:paraId="385003B8" w14:textId="77777777" w:rsidTr="005E51E6">
        <w:trPr>
          <w:gridAfter w:val="1"/>
          <w:wAfter w:w="38" w:type="dxa"/>
        </w:trPr>
        <w:tc>
          <w:tcPr>
            <w:tcW w:w="423" w:type="dxa"/>
          </w:tcPr>
          <w:p w14:paraId="5F6EB2EA" w14:textId="77777777" w:rsidR="00C11AAF" w:rsidRPr="009079F8" w:rsidRDefault="00C11AAF" w:rsidP="00F23355">
            <w:pPr>
              <w:pStyle w:val="pqiTabBody"/>
              <w:rPr>
                <w:b/>
              </w:rPr>
            </w:pPr>
          </w:p>
        </w:tc>
        <w:tc>
          <w:tcPr>
            <w:tcW w:w="534" w:type="dxa"/>
            <w:gridSpan w:val="2"/>
          </w:tcPr>
          <w:p w14:paraId="34D2A050" w14:textId="77777777" w:rsidR="00C11AAF" w:rsidRPr="009079F8" w:rsidRDefault="00C11AAF" w:rsidP="00F23355">
            <w:pPr>
              <w:pStyle w:val="pqiTabBody"/>
              <w:rPr>
                <w:i/>
              </w:rPr>
            </w:pPr>
            <w:r w:rsidRPr="009079F8">
              <w:rPr>
                <w:i/>
              </w:rPr>
              <w:t>a</w:t>
            </w:r>
          </w:p>
        </w:tc>
        <w:tc>
          <w:tcPr>
            <w:tcW w:w="4722" w:type="dxa"/>
            <w:gridSpan w:val="2"/>
          </w:tcPr>
          <w:p w14:paraId="0F5CE6B8" w14:textId="77777777" w:rsidR="00C11AAF" w:rsidRDefault="00C11AAF" w:rsidP="00F23355">
            <w:pPr>
              <w:pStyle w:val="pqiTabBody"/>
            </w:pPr>
            <w:r w:rsidRPr="009079F8">
              <w:t>Numer referencyjny urzędu</w:t>
            </w:r>
          </w:p>
          <w:p w14:paraId="7A0BE985" w14:textId="0AA32E64" w:rsidR="0020216F" w:rsidRPr="00CC6C98" w:rsidRDefault="00C11AAF" w:rsidP="00F23355">
            <w:pPr>
              <w:pStyle w:val="pqiTabBody"/>
              <w:rPr>
                <w:rFonts w:ascii="Courier New" w:hAnsi="Courier New"/>
                <w:color w:val="0000FF"/>
                <w:rPrChange w:id="2336" w:author="Jurkowska Monika" w:date="2022-11-14T21:27:00Z">
                  <w:rPr/>
                </w:rPrChange>
              </w:rPr>
            </w:pPr>
            <w:r>
              <w:rPr>
                <w:rFonts w:ascii="Courier New" w:hAnsi="Courier New" w:cs="Courier New"/>
                <w:noProof/>
                <w:color w:val="0000FF"/>
              </w:rPr>
              <w:t>ReferenceNumber</w:t>
            </w:r>
          </w:p>
        </w:tc>
        <w:tc>
          <w:tcPr>
            <w:tcW w:w="567" w:type="dxa"/>
          </w:tcPr>
          <w:p w14:paraId="360A9ADD" w14:textId="77777777" w:rsidR="00C11AAF" w:rsidRPr="009079F8" w:rsidRDefault="00C11AAF" w:rsidP="00F23355">
            <w:pPr>
              <w:pStyle w:val="pqiTabBody"/>
            </w:pPr>
            <w:r w:rsidRPr="009079F8">
              <w:t>R</w:t>
            </w:r>
          </w:p>
        </w:tc>
        <w:tc>
          <w:tcPr>
            <w:tcW w:w="2123" w:type="dxa"/>
            <w:gridSpan w:val="2"/>
          </w:tcPr>
          <w:p w14:paraId="4FE3DA63" w14:textId="77777777" w:rsidR="00C11AAF" w:rsidRPr="009079F8" w:rsidRDefault="00C11AAF" w:rsidP="00F23355">
            <w:pPr>
              <w:pStyle w:val="pqiTabBody"/>
            </w:pPr>
          </w:p>
        </w:tc>
        <w:tc>
          <w:tcPr>
            <w:tcW w:w="4529" w:type="dxa"/>
            <w:gridSpan w:val="2"/>
          </w:tcPr>
          <w:p w14:paraId="733DFA74" w14:textId="1836F102" w:rsidR="00DD46AC" w:rsidRPr="009079F8" w:rsidRDefault="00C11AAF" w:rsidP="00F23355">
            <w:pPr>
              <w:pStyle w:val="pqiTabBody"/>
            </w:pPr>
            <w:r w:rsidRPr="009079F8">
              <w:t xml:space="preserve">Należy podać kod urzędu wywozu, w którym zostanie złożone zgłoszenie </w:t>
            </w:r>
            <w:r>
              <w:t>wywozowe zgodnie z art. 161 ust. 5 Rozporządzenia</w:t>
            </w:r>
            <w:r w:rsidRPr="009079F8">
              <w:t xml:space="preserve"> Rady (EWG) 2913/92</w:t>
            </w:r>
            <w:r w:rsidRPr="009079F8">
              <w:rPr>
                <w:rStyle w:val="Odwoanieprzypisudolnego"/>
              </w:rPr>
              <w:footnoteReference w:id="11"/>
            </w:r>
            <w:r w:rsidRPr="009079F8">
              <w:t>.</w:t>
            </w:r>
          </w:p>
        </w:tc>
        <w:tc>
          <w:tcPr>
            <w:tcW w:w="858" w:type="dxa"/>
            <w:gridSpan w:val="2"/>
          </w:tcPr>
          <w:p w14:paraId="2BBE22F6" w14:textId="77777777" w:rsidR="00C11AAF" w:rsidRPr="009079F8" w:rsidRDefault="00C11AAF" w:rsidP="00F23355">
            <w:pPr>
              <w:pStyle w:val="pqiTabBody"/>
            </w:pPr>
            <w:r w:rsidRPr="009079F8">
              <w:t>an8</w:t>
            </w:r>
          </w:p>
        </w:tc>
      </w:tr>
      <w:tr w:rsidR="00C11AAF" w:rsidRPr="009079F8" w14:paraId="7B0FB54A" w14:textId="77777777" w:rsidTr="00C90B31">
        <w:trPr>
          <w:gridAfter w:val="1"/>
          <w:wAfter w:w="38" w:type="dxa"/>
        </w:trPr>
        <w:tc>
          <w:tcPr>
            <w:tcW w:w="969" w:type="dxa"/>
            <w:gridSpan w:val="4"/>
          </w:tcPr>
          <w:p w14:paraId="70AB8734" w14:textId="77777777" w:rsidR="00C11AAF" w:rsidRPr="009079F8" w:rsidRDefault="00C11AAF" w:rsidP="00F23355">
            <w:pPr>
              <w:pStyle w:val="pqiTabHead"/>
            </w:pPr>
            <w:r>
              <w:lastRenderedPageBreak/>
              <w:t>9</w:t>
            </w:r>
          </w:p>
        </w:tc>
        <w:tc>
          <w:tcPr>
            <w:tcW w:w="4710" w:type="dxa"/>
          </w:tcPr>
          <w:p w14:paraId="7F6EBC2A" w14:textId="21652531" w:rsidR="00C11AAF" w:rsidRPr="009079F8" w:rsidRDefault="00C11AAF" w:rsidP="00F23355">
            <w:pPr>
              <w:pStyle w:val="pqiTabHead"/>
            </w:pPr>
            <w:r>
              <w:t>Projekt</w:t>
            </w:r>
          </w:p>
          <w:p w14:paraId="56359536" w14:textId="2E1B5F88" w:rsidR="001D4290" w:rsidRPr="009079F8" w:rsidRDefault="00C11AAF" w:rsidP="00F23355">
            <w:pPr>
              <w:pStyle w:val="pqiTabHead"/>
            </w:pPr>
            <w:del w:id="2337" w:author="Jurkowska Monika" w:date="2022-11-14T21:27:00Z">
              <w:r>
                <w:rPr>
                  <w:rFonts w:ascii="Courier New" w:hAnsi="Courier New" w:cs="Courier New"/>
                  <w:noProof/>
                  <w:color w:val="0000FF"/>
                </w:rPr>
                <w:delText>EadDraft</w:delText>
              </w:r>
            </w:del>
            <w:proofErr w:type="spellStart"/>
            <w:ins w:id="2338" w:author="Jurkowska Monika" w:date="2022-11-14T21:27:00Z">
              <w:r w:rsidR="0020216F">
                <w:t>Ead</w:t>
              </w:r>
              <w:r w:rsidR="001D4290">
                <w:t>EsadDraft</w:t>
              </w:r>
            </w:ins>
            <w:proofErr w:type="spellEnd"/>
          </w:p>
        </w:tc>
        <w:tc>
          <w:tcPr>
            <w:tcW w:w="567" w:type="dxa"/>
          </w:tcPr>
          <w:p w14:paraId="60AA1F7E" w14:textId="77777777" w:rsidR="00C11AAF" w:rsidRPr="009079F8" w:rsidRDefault="00C11AAF" w:rsidP="00F23355">
            <w:pPr>
              <w:pStyle w:val="pqiTabHead"/>
            </w:pPr>
            <w:r w:rsidRPr="009079F8">
              <w:t>R</w:t>
            </w:r>
          </w:p>
        </w:tc>
        <w:tc>
          <w:tcPr>
            <w:tcW w:w="2123" w:type="dxa"/>
            <w:gridSpan w:val="2"/>
          </w:tcPr>
          <w:p w14:paraId="79870DAB" w14:textId="77777777" w:rsidR="00C11AAF" w:rsidRPr="009079F8" w:rsidRDefault="00C11AAF" w:rsidP="00F23355">
            <w:pPr>
              <w:pStyle w:val="pqiTabHead"/>
            </w:pPr>
          </w:p>
        </w:tc>
        <w:tc>
          <w:tcPr>
            <w:tcW w:w="4529" w:type="dxa"/>
            <w:gridSpan w:val="2"/>
          </w:tcPr>
          <w:p w14:paraId="4D2464B6" w14:textId="77777777" w:rsidR="00C11AAF" w:rsidRPr="009079F8" w:rsidRDefault="00C11AAF" w:rsidP="00F23355">
            <w:pPr>
              <w:pStyle w:val="pqiTabHead"/>
            </w:pPr>
          </w:p>
        </w:tc>
        <w:tc>
          <w:tcPr>
            <w:tcW w:w="858" w:type="dxa"/>
            <w:gridSpan w:val="2"/>
          </w:tcPr>
          <w:p w14:paraId="0838833F" w14:textId="77777777" w:rsidR="00C11AAF" w:rsidRPr="009079F8" w:rsidRDefault="00C11AAF" w:rsidP="00F23355">
            <w:pPr>
              <w:pStyle w:val="pqiTabHead"/>
            </w:pPr>
          </w:p>
        </w:tc>
      </w:tr>
      <w:tr w:rsidR="00C11AAF" w:rsidRPr="009079F8" w14:paraId="564F0EF7" w14:textId="77777777" w:rsidTr="005E51E6">
        <w:trPr>
          <w:gridAfter w:val="1"/>
          <w:wAfter w:w="38" w:type="dxa"/>
        </w:trPr>
        <w:tc>
          <w:tcPr>
            <w:tcW w:w="423" w:type="dxa"/>
          </w:tcPr>
          <w:p w14:paraId="24AADAEF" w14:textId="77777777" w:rsidR="00C11AAF" w:rsidRPr="009079F8" w:rsidRDefault="00C11AAF" w:rsidP="00F23355">
            <w:pPr>
              <w:pStyle w:val="pqiTabBody"/>
              <w:rPr>
                <w:b/>
              </w:rPr>
            </w:pPr>
          </w:p>
        </w:tc>
        <w:tc>
          <w:tcPr>
            <w:tcW w:w="534" w:type="dxa"/>
            <w:gridSpan w:val="2"/>
          </w:tcPr>
          <w:p w14:paraId="499DD0D3" w14:textId="77777777" w:rsidR="00C11AAF" w:rsidRPr="009079F8" w:rsidRDefault="00C11AAF" w:rsidP="00F23355">
            <w:pPr>
              <w:pStyle w:val="pqiTabBody"/>
              <w:rPr>
                <w:i/>
              </w:rPr>
            </w:pPr>
            <w:r w:rsidRPr="009079F8">
              <w:rPr>
                <w:i/>
              </w:rPr>
              <w:t>a</w:t>
            </w:r>
          </w:p>
        </w:tc>
        <w:tc>
          <w:tcPr>
            <w:tcW w:w="4722" w:type="dxa"/>
            <w:gridSpan w:val="2"/>
          </w:tcPr>
          <w:p w14:paraId="46610BDD" w14:textId="77777777" w:rsidR="00C11AAF" w:rsidRDefault="00C11AAF" w:rsidP="00F23355">
            <w:pPr>
              <w:pStyle w:val="pqiTabBody"/>
            </w:pPr>
            <w:r w:rsidRPr="009079F8">
              <w:t>Lokalny numer referencyjny</w:t>
            </w:r>
          </w:p>
          <w:p w14:paraId="1410F5A1" w14:textId="2C520D04" w:rsidR="001D4290" w:rsidRPr="00CC6C98" w:rsidRDefault="00C11AAF" w:rsidP="00F23355">
            <w:pPr>
              <w:pStyle w:val="pqiTabBody"/>
              <w:rPr>
                <w:rFonts w:ascii="Courier New" w:hAnsi="Courier New"/>
                <w:color w:val="0000FF"/>
                <w:rPrChange w:id="2339" w:author="Jurkowska Monika" w:date="2022-11-14T21:27:00Z">
                  <w:rPr/>
                </w:rPrChange>
              </w:rPr>
            </w:pPr>
            <w:r>
              <w:rPr>
                <w:rFonts w:ascii="Courier New" w:hAnsi="Courier New" w:cs="Courier New"/>
                <w:noProof/>
                <w:color w:val="0000FF"/>
              </w:rPr>
              <w:t>LocalReferenceNumber</w:t>
            </w:r>
          </w:p>
        </w:tc>
        <w:tc>
          <w:tcPr>
            <w:tcW w:w="567" w:type="dxa"/>
          </w:tcPr>
          <w:p w14:paraId="69ABDAE2" w14:textId="77777777" w:rsidR="00C11AAF" w:rsidRPr="009079F8" w:rsidRDefault="00C11AAF" w:rsidP="00F23355">
            <w:pPr>
              <w:pStyle w:val="pqiTabBody"/>
            </w:pPr>
            <w:r w:rsidRPr="009079F8">
              <w:t>R</w:t>
            </w:r>
          </w:p>
        </w:tc>
        <w:tc>
          <w:tcPr>
            <w:tcW w:w="2123" w:type="dxa"/>
            <w:gridSpan w:val="2"/>
          </w:tcPr>
          <w:p w14:paraId="00F8EF31" w14:textId="77777777" w:rsidR="00C11AAF" w:rsidRPr="009079F8" w:rsidRDefault="00C11AAF" w:rsidP="00F23355">
            <w:pPr>
              <w:pStyle w:val="pqiTabBody"/>
            </w:pPr>
          </w:p>
        </w:tc>
        <w:tc>
          <w:tcPr>
            <w:tcW w:w="4529" w:type="dxa"/>
            <w:gridSpan w:val="2"/>
          </w:tcPr>
          <w:p w14:paraId="68FCCB2B" w14:textId="77E200B1" w:rsidR="00C11AAF" w:rsidRPr="009079F8" w:rsidRDefault="00C11AAF" w:rsidP="00F23355">
            <w:pPr>
              <w:pStyle w:val="pqiTabBody"/>
            </w:pPr>
            <w:r>
              <w:t>Niepowtarzalny</w:t>
            </w:r>
            <w:r w:rsidRPr="009079F8">
              <w:t xml:space="preserve"> numer seryjny przypisany przez wysyłającego </w:t>
            </w:r>
            <w:r>
              <w:t>projektowi</w:t>
            </w:r>
            <w:r w:rsidRPr="009079F8">
              <w:t xml:space="preserve"> e-AD, który to numer identyfikuje przesyłkę w ewidencji wysyłającego.</w:t>
            </w:r>
          </w:p>
        </w:tc>
        <w:tc>
          <w:tcPr>
            <w:tcW w:w="858" w:type="dxa"/>
            <w:gridSpan w:val="2"/>
          </w:tcPr>
          <w:p w14:paraId="450B1C72" w14:textId="2F1DE1F7" w:rsidR="00DD46AC" w:rsidRPr="009079F8" w:rsidRDefault="00C11AAF" w:rsidP="00F23355">
            <w:pPr>
              <w:pStyle w:val="pqiTabBody"/>
            </w:pPr>
            <w:del w:id="2340" w:author="Jurkowska Monika" w:date="2022-11-14T21:27:00Z">
              <w:r w:rsidRPr="009079F8">
                <w:delText>n2</w:delText>
              </w:r>
              <w:r>
                <w:delText>0</w:delText>
              </w:r>
            </w:del>
            <w:ins w:id="2341" w:author="Jurkowska Monika" w:date="2022-11-14T21:27:00Z">
              <w:r w:rsidR="00DD46AC">
                <w:t>an..22</w:t>
              </w:r>
            </w:ins>
          </w:p>
        </w:tc>
      </w:tr>
      <w:tr w:rsidR="00C11AAF" w:rsidRPr="009079F8" w14:paraId="6B1E959D" w14:textId="77777777" w:rsidTr="005E51E6">
        <w:trPr>
          <w:gridAfter w:val="1"/>
          <w:wAfter w:w="38" w:type="dxa"/>
        </w:trPr>
        <w:tc>
          <w:tcPr>
            <w:tcW w:w="423" w:type="dxa"/>
          </w:tcPr>
          <w:p w14:paraId="31FDF37F" w14:textId="77777777" w:rsidR="00C11AAF" w:rsidRPr="009079F8" w:rsidRDefault="00C11AAF" w:rsidP="00F23355">
            <w:pPr>
              <w:pStyle w:val="pqiTabBody"/>
              <w:rPr>
                <w:b/>
              </w:rPr>
            </w:pPr>
          </w:p>
        </w:tc>
        <w:tc>
          <w:tcPr>
            <w:tcW w:w="534" w:type="dxa"/>
            <w:gridSpan w:val="2"/>
          </w:tcPr>
          <w:p w14:paraId="767319D6" w14:textId="77777777" w:rsidR="00C11AAF" w:rsidRPr="009079F8" w:rsidRDefault="00C11AAF" w:rsidP="00F23355">
            <w:pPr>
              <w:pStyle w:val="pqiTabBody"/>
              <w:rPr>
                <w:i/>
              </w:rPr>
            </w:pPr>
            <w:r>
              <w:rPr>
                <w:i/>
              </w:rPr>
              <w:t>b</w:t>
            </w:r>
          </w:p>
        </w:tc>
        <w:tc>
          <w:tcPr>
            <w:tcW w:w="4722" w:type="dxa"/>
            <w:gridSpan w:val="2"/>
          </w:tcPr>
          <w:p w14:paraId="38B32A9E" w14:textId="77777777" w:rsidR="00C11AAF" w:rsidRDefault="00C11AAF" w:rsidP="00F23355">
            <w:pPr>
              <w:pStyle w:val="pqiTabBody"/>
            </w:pPr>
            <w:r w:rsidRPr="009079F8">
              <w:t>Numer faktury</w:t>
            </w:r>
          </w:p>
          <w:p w14:paraId="4C76BD40" w14:textId="7ED044E9" w:rsidR="001D4290" w:rsidRPr="00CC6C98" w:rsidRDefault="00C11AAF" w:rsidP="00F23355">
            <w:pPr>
              <w:pStyle w:val="pqiTabBody"/>
              <w:rPr>
                <w:rFonts w:ascii="Courier New" w:hAnsi="Courier New"/>
                <w:color w:val="0000FF"/>
                <w:rPrChange w:id="2342" w:author="Jurkowska Monika" w:date="2022-11-14T21:27:00Z">
                  <w:rPr/>
                </w:rPrChange>
              </w:rPr>
            </w:pPr>
            <w:r>
              <w:rPr>
                <w:rFonts w:ascii="Courier New" w:hAnsi="Courier New" w:cs="Courier New"/>
                <w:noProof/>
                <w:color w:val="0000FF"/>
              </w:rPr>
              <w:t>InvoiceNumber</w:t>
            </w:r>
          </w:p>
        </w:tc>
        <w:tc>
          <w:tcPr>
            <w:tcW w:w="567" w:type="dxa"/>
          </w:tcPr>
          <w:p w14:paraId="02470F87" w14:textId="77777777" w:rsidR="00C11AAF" w:rsidRPr="009079F8" w:rsidRDefault="00C11AAF" w:rsidP="00F23355">
            <w:pPr>
              <w:pStyle w:val="pqiTabBody"/>
            </w:pPr>
            <w:r w:rsidRPr="009079F8">
              <w:t>R</w:t>
            </w:r>
          </w:p>
        </w:tc>
        <w:tc>
          <w:tcPr>
            <w:tcW w:w="2123" w:type="dxa"/>
            <w:gridSpan w:val="2"/>
          </w:tcPr>
          <w:p w14:paraId="7B2B6842" w14:textId="77777777" w:rsidR="00C11AAF" w:rsidRPr="009079F8" w:rsidRDefault="00C11AAF" w:rsidP="00F23355">
            <w:pPr>
              <w:pStyle w:val="pqiTabBody"/>
            </w:pPr>
          </w:p>
        </w:tc>
        <w:tc>
          <w:tcPr>
            <w:tcW w:w="4529" w:type="dxa"/>
            <w:gridSpan w:val="2"/>
          </w:tcPr>
          <w:p w14:paraId="4B4BB15A" w14:textId="77777777" w:rsidR="00C11AAF" w:rsidRPr="009079F8" w:rsidRDefault="00C11AAF" w:rsidP="00F23355">
            <w:pPr>
              <w:pStyle w:val="pqiTabBody"/>
            </w:pPr>
            <w:r w:rsidRPr="009079F8">
              <w:t>Należy podać numer faktury dotyczącej wyrobów. Jeżeli faktura nie została jeszcze przygotowana, należy podać numer potwierdzenia dostawy lub innego dokumentu przewozowego.</w:t>
            </w:r>
          </w:p>
        </w:tc>
        <w:tc>
          <w:tcPr>
            <w:tcW w:w="858" w:type="dxa"/>
            <w:gridSpan w:val="2"/>
          </w:tcPr>
          <w:p w14:paraId="31DFA08A" w14:textId="77777777" w:rsidR="00C11AAF" w:rsidRPr="009079F8" w:rsidRDefault="00C11AAF" w:rsidP="00F23355">
            <w:pPr>
              <w:pStyle w:val="pqiTabBody"/>
            </w:pPr>
            <w:r w:rsidRPr="009079F8">
              <w:t>an..35</w:t>
            </w:r>
          </w:p>
        </w:tc>
      </w:tr>
      <w:tr w:rsidR="00C11AAF" w:rsidRPr="009079F8" w14:paraId="4CFA2DB4" w14:textId="77777777" w:rsidTr="005E51E6">
        <w:trPr>
          <w:gridAfter w:val="1"/>
          <w:wAfter w:w="38" w:type="dxa"/>
        </w:trPr>
        <w:tc>
          <w:tcPr>
            <w:tcW w:w="423" w:type="dxa"/>
          </w:tcPr>
          <w:p w14:paraId="0F5E8CD1" w14:textId="77777777" w:rsidR="00C11AAF" w:rsidRPr="009079F8" w:rsidRDefault="00C11AAF" w:rsidP="00F23355">
            <w:pPr>
              <w:pStyle w:val="pqiTabBody"/>
              <w:rPr>
                <w:b/>
              </w:rPr>
            </w:pPr>
          </w:p>
        </w:tc>
        <w:tc>
          <w:tcPr>
            <w:tcW w:w="534" w:type="dxa"/>
            <w:gridSpan w:val="2"/>
          </w:tcPr>
          <w:p w14:paraId="394CED3E" w14:textId="77777777" w:rsidR="00C11AAF" w:rsidRPr="009079F8" w:rsidRDefault="00C11AAF" w:rsidP="00F23355">
            <w:pPr>
              <w:pStyle w:val="pqiTabBody"/>
              <w:rPr>
                <w:i/>
              </w:rPr>
            </w:pPr>
            <w:r w:rsidRPr="009079F8">
              <w:rPr>
                <w:i/>
              </w:rPr>
              <w:t>c</w:t>
            </w:r>
          </w:p>
        </w:tc>
        <w:tc>
          <w:tcPr>
            <w:tcW w:w="4722" w:type="dxa"/>
            <w:gridSpan w:val="2"/>
          </w:tcPr>
          <w:p w14:paraId="573629A8" w14:textId="77777777" w:rsidR="00C11AAF" w:rsidRDefault="00C11AAF" w:rsidP="00F23355">
            <w:pPr>
              <w:pStyle w:val="pqiTabBody"/>
            </w:pPr>
            <w:r w:rsidRPr="009079F8">
              <w:t>Data faktury</w:t>
            </w:r>
          </w:p>
          <w:p w14:paraId="53E8EC78" w14:textId="25A0B850" w:rsidR="001D4290" w:rsidRPr="00CC6C98" w:rsidRDefault="00C11AAF" w:rsidP="00F23355">
            <w:pPr>
              <w:pStyle w:val="pqiTabBody"/>
              <w:rPr>
                <w:rFonts w:ascii="Courier New" w:hAnsi="Courier New"/>
                <w:color w:val="0000FF"/>
                <w:rPrChange w:id="2343" w:author="Jurkowska Monika" w:date="2022-11-14T21:27:00Z">
                  <w:rPr/>
                </w:rPrChange>
              </w:rPr>
            </w:pPr>
            <w:r>
              <w:rPr>
                <w:rFonts w:ascii="Courier New" w:hAnsi="Courier New" w:cs="Courier New"/>
                <w:noProof/>
                <w:color w:val="0000FF"/>
              </w:rPr>
              <w:t>InvoiceDate</w:t>
            </w:r>
          </w:p>
        </w:tc>
        <w:tc>
          <w:tcPr>
            <w:tcW w:w="567" w:type="dxa"/>
          </w:tcPr>
          <w:p w14:paraId="29C49AA7" w14:textId="77777777" w:rsidR="00C11AAF" w:rsidRPr="009079F8" w:rsidRDefault="00C11AAF" w:rsidP="00F23355">
            <w:pPr>
              <w:pStyle w:val="pqiTabBody"/>
            </w:pPr>
            <w:r>
              <w:t>R</w:t>
            </w:r>
          </w:p>
        </w:tc>
        <w:tc>
          <w:tcPr>
            <w:tcW w:w="2123" w:type="dxa"/>
            <w:gridSpan w:val="2"/>
          </w:tcPr>
          <w:p w14:paraId="766DB116" w14:textId="77777777" w:rsidR="00C11AAF" w:rsidRPr="009079F8" w:rsidRDefault="00C11AAF" w:rsidP="00F23355">
            <w:pPr>
              <w:pStyle w:val="pqiTabBody"/>
            </w:pPr>
          </w:p>
        </w:tc>
        <w:tc>
          <w:tcPr>
            <w:tcW w:w="4529" w:type="dxa"/>
            <w:gridSpan w:val="2"/>
          </w:tcPr>
          <w:p w14:paraId="692F9093" w14:textId="77777777" w:rsidR="00C11AAF" w:rsidRPr="009079F8" w:rsidRDefault="00C11AAF" w:rsidP="00F23355">
            <w:pPr>
              <w:pStyle w:val="pqiTabBody"/>
            </w:pPr>
            <w:r w:rsidRPr="009079F8">
              <w:t>Data dokumentu wskazan</w:t>
            </w:r>
            <w:r>
              <w:t>ego</w:t>
            </w:r>
            <w:r w:rsidRPr="009079F8">
              <w:t xml:space="preserve"> w polu </w:t>
            </w:r>
            <w:r>
              <w:t>9</w:t>
            </w:r>
            <w:r w:rsidRPr="009079F8">
              <w:t>b.</w:t>
            </w:r>
          </w:p>
        </w:tc>
        <w:tc>
          <w:tcPr>
            <w:tcW w:w="858" w:type="dxa"/>
            <w:gridSpan w:val="2"/>
          </w:tcPr>
          <w:p w14:paraId="60CA53B5" w14:textId="287287D7" w:rsidR="00DD46AC" w:rsidRPr="009079F8" w:rsidRDefault="00C11AAF" w:rsidP="00F23355">
            <w:pPr>
              <w:pStyle w:val="pqiTabBody"/>
            </w:pPr>
            <w:del w:id="2344" w:author="Jurkowska Monika" w:date="2022-11-14T21:27:00Z">
              <w:r>
                <w:delText>d</w:delText>
              </w:r>
              <w:r w:rsidRPr="009079F8">
                <w:delText>ate</w:delText>
              </w:r>
            </w:del>
            <w:proofErr w:type="spellStart"/>
            <w:ins w:id="2345" w:author="Jurkowska Monika" w:date="2022-11-14T21:27:00Z">
              <w:r w:rsidR="00DD46AC">
                <w:t>D</w:t>
              </w:r>
              <w:r w:rsidRPr="009079F8">
                <w:t>ate</w:t>
              </w:r>
            </w:ins>
            <w:proofErr w:type="spellEnd"/>
          </w:p>
        </w:tc>
      </w:tr>
      <w:tr w:rsidR="00C11AAF" w:rsidRPr="009079F8" w14:paraId="08A4F4D5" w14:textId="77777777" w:rsidTr="005E51E6">
        <w:trPr>
          <w:gridAfter w:val="1"/>
          <w:wAfter w:w="38" w:type="dxa"/>
        </w:trPr>
        <w:tc>
          <w:tcPr>
            <w:tcW w:w="423" w:type="dxa"/>
          </w:tcPr>
          <w:p w14:paraId="34B84242" w14:textId="77777777" w:rsidR="00C11AAF" w:rsidRPr="009079F8" w:rsidRDefault="00C11AAF" w:rsidP="00F23355">
            <w:pPr>
              <w:pStyle w:val="pqiTabBody"/>
              <w:rPr>
                <w:b/>
              </w:rPr>
            </w:pPr>
          </w:p>
        </w:tc>
        <w:tc>
          <w:tcPr>
            <w:tcW w:w="534" w:type="dxa"/>
            <w:gridSpan w:val="2"/>
          </w:tcPr>
          <w:p w14:paraId="1BD2BF16" w14:textId="77777777" w:rsidR="00C11AAF" w:rsidRPr="009079F8" w:rsidRDefault="00C11AAF" w:rsidP="00F23355">
            <w:pPr>
              <w:pStyle w:val="pqiTabBody"/>
              <w:rPr>
                <w:i/>
              </w:rPr>
            </w:pPr>
            <w:r w:rsidRPr="009079F8">
              <w:rPr>
                <w:i/>
              </w:rPr>
              <w:t>d</w:t>
            </w:r>
          </w:p>
        </w:tc>
        <w:tc>
          <w:tcPr>
            <w:tcW w:w="4722" w:type="dxa"/>
            <w:gridSpan w:val="2"/>
          </w:tcPr>
          <w:p w14:paraId="7EF9720D" w14:textId="77777777" w:rsidR="00C11AAF" w:rsidRDefault="00C11AAF" w:rsidP="00F23355">
            <w:pPr>
              <w:pStyle w:val="pqiTabBody"/>
            </w:pPr>
            <w:r w:rsidRPr="009079F8">
              <w:t xml:space="preserve">Kod rodzaju miejsca </w:t>
            </w:r>
            <w:r>
              <w:t>pochodzenia rozpoczęcia przemieszczenia</w:t>
            </w:r>
          </w:p>
          <w:p w14:paraId="42994C5E" w14:textId="18BD823F" w:rsidR="001D4290" w:rsidRPr="00CC6C98" w:rsidRDefault="00C11AAF" w:rsidP="00F23355">
            <w:pPr>
              <w:pStyle w:val="pqiTabBody"/>
              <w:rPr>
                <w:rFonts w:ascii="Courier New" w:hAnsi="Courier New"/>
                <w:color w:val="0000FF"/>
                <w:rPrChange w:id="2346" w:author="Jurkowska Monika" w:date="2022-11-14T21:27:00Z">
                  <w:rPr/>
                </w:rPrChange>
              </w:rPr>
            </w:pPr>
            <w:r>
              <w:rPr>
                <w:rFonts w:ascii="Courier New" w:hAnsi="Courier New" w:cs="Courier New"/>
                <w:noProof/>
                <w:color w:val="0000FF"/>
              </w:rPr>
              <w:t>OriginTypeCode</w:t>
            </w:r>
          </w:p>
        </w:tc>
        <w:tc>
          <w:tcPr>
            <w:tcW w:w="567" w:type="dxa"/>
          </w:tcPr>
          <w:p w14:paraId="0E137E81" w14:textId="77777777" w:rsidR="00C11AAF" w:rsidRPr="009079F8" w:rsidRDefault="00C11AAF" w:rsidP="00F23355">
            <w:pPr>
              <w:pStyle w:val="pqiTabBody"/>
            </w:pPr>
            <w:r w:rsidRPr="009079F8">
              <w:t>R</w:t>
            </w:r>
          </w:p>
        </w:tc>
        <w:tc>
          <w:tcPr>
            <w:tcW w:w="2123" w:type="dxa"/>
            <w:gridSpan w:val="2"/>
          </w:tcPr>
          <w:p w14:paraId="1CE8D1DD" w14:textId="77777777" w:rsidR="00C11AAF" w:rsidRPr="009079F8" w:rsidRDefault="00C11AAF" w:rsidP="00F23355">
            <w:pPr>
              <w:pStyle w:val="pqiTabBody"/>
            </w:pPr>
          </w:p>
        </w:tc>
        <w:tc>
          <w:tcPr>
            <w:tcW w:w="4529" w:type="dxa"/>
            <w:gridSpan w:val="2"/>
          </w:tcPr>
          <w:p w14:paraId="3B915E08" w14:textId="77777777" w:rsidR="00C11AAF" w:rsidRDefault="00C11AAF" w:rsidP="00F23355">
            <w:pPr>
              <w:rPr>
                <w:ins w:id="2347" w:author="Jurkowska Monika" w:date="2022-11-14T21:27:00Z"/>
                <w:lang w:eastAsia="en-GB"/>
              </w:rPr>
            </w:pPr>
            <w:r>
              <w:rPr>
                <w:lang w:eastAsia="en-GB"/>
              </w:rPr>
              <w:t>Wartość z enumeracji „</w:t>
            </w:r>
            <w:r>
              <w:rPr>
                <w:lang w:eastAsia="en-GB"/>
              </w:rPr>
              <w:fldChar w:fldCharType="begin"/>
            </w:r>
            <w:r>
              <w:rPr>
                <w:lang w:eastAsia="en-GB"/>
              </w:rPr>
              <w:instrText xml:space="preserve"> REF _Ref267947252 \h </w:instrText>
            </w:r>
            <w:r>
              <w:rPr>
                <w:lang w:eastAsia="en-GB"/>
              </w:rPr>
            </w:r>
            <w:r>
              <w:rPr>
                <w:lang w:eastAsia="en-GB"/>
              </w:rPr>
              <w:fldChar w:fldCharType="separate"/>
            </w:r>
            <w:r w:rsidR="002B6F91">
              <w:t>Kody rodzaju miejsca rozpoczęcia przemieszczenia (</w:t>
            </w:r>
            <w:proofErr w:type="spellStart"/>
            <w:r w:rsidR="002B6F91" w:rsidRPr="008A2949">
              <w:t>Origin</w:t>
            </w:r>
            <w:proofErr w:type="spellEnd"/>
            <w:r w:rsidR="002B6F91" w:rsidRPr="008A2949">
              <w:t xml:space="preserve"> </w:t>
            </w:r>
            <w:proofErr w:type="spellStart"/>
            <w:r w:rsidR="002B6F91" w:rsidRPr="008A2949">
              <w:t>Type</w:t>
            </w:r>
            <w:proofErr w:type="spellEnd"/>
            <w:r w:rsidR="002B6F91" w:rsidRPr="008A2949">
              <w:t xml:space="preserve"> </w:t>
            </w:r>
            <w:proofErr w:type="spellStart"/>
            <w:r w:rsidR="002B6F91" w:rsidRPr="008A2949">
              <w:t>Code</w:t>
            </w:r>
            <w:proofErr w:type="spellEnd"/>
            <w:r w:rsidR="002B6F91">
              <w:t>)</w:t>
            </w:r>
            <w:r>
              <w:rPr>
                <w:lang w:eastAsia="en-GB"/>
              </w:rPr>
              <w:fldChar w:fldCharType="end"/>
            </w:r>
            <w:r>
              <w:rPr>
                <w:lang w:eastAsia="en-GB"/>
              </w:rPr>
              <w:t>”.</w:t>
            </w:r>
          </w:p>
          <w:p w14:paraId="2AC7CB33" w14:textId="312B7BF0" w:rsidR="00DD46AC" w:rsidRPr="009079F8" w:rsidRDefault="00DD46AC" w:rsidP="00F23355">
            <w:pPr>
              <w:rPr>
                <w:lang w:eastAsia="en-GB"/>
              </w:rPr>
            </w:pPr>
          </w:p>
        </w:tc>
        <w:tc>
          <w:tcPr>
            <w:tcW w:w="858" w:type="dxa"/>
            <w:gridSpan w:val="2"/>
          </w:tcPr>
          <w:p w14:paraId="4DCB3B0B" w14:textId="77777777" w:rsidR="00C11AAF" w:rsidRPr="009079F8" w:rsidRDefault="00C11AAF" w:rsidP="00F23355">
            <w:pPr>
              <w:pStyle w:val="pqiTabBody"/>
            </w:pPr>
            <w:r w:rsidRPr="009079F8">
              <w:t>N1</w:t>
            </w:r>
          </w:p>
        </w:tc>
      </w:tr>
      <w:tr w:rsidR="00C11AAF" w:rsidRPr="009079F8" w14:paraId="1970899C" w14:textId="77777777" w:rsidTr="005E51E6">
        <w:trPr>
          <w:gridAfter w:val="1"/>
          <w:wAfter w:w="38" w:type="dxa"/>
        </w:trPr>
        <w:tc>
          <w:tcPr>
            <w:tcW w:w="423" w:type="dxa"/>
          </w:tcPr>
          <w:p w14:paraId="3B514F12" w14:textId="77777777" w:rsidR="00C11AAF" w:rsidRPr="009079F8" w:rsidRDefault="00C11AAF" w:rsidP="00F23355">
            <w:pPr>
              <w:pStyle w:val="pqiTabBody"/>
              <w:rPr>
                <w:b/>
              </w:rPr>
            </w:pPr>
          </w:p>
        </w:tc>
        <w:tc>
          <w:tcPr>
            <w:tcW w:w="534" w:type="dxa"/>
            <w:gridSpan w:val="2"/>
          </w:tcPr>
          <w:p w14:paraId="39532827" w14:textId="77777777" w:rsidR="00C11AAF" w:rsidRPr="009079F8" w:rsidRDefault="00C11AAF" w:rsidP="00F23355">
            <w:pPr>
              <w:pStyle w:val="pqiTabBody"/>
              <w:rPr>
                <w:i/>
              </w:rPr>
            </w:pPr>
            <w:r w:rsidRPr="009079F8">
              <w:rPr>
                <w:i/>
              </w:rPr>
              <w:t>e</w:t>
            </w:r>
          </w:p>
        </w:tc>
        <w:tc>
          <w:tcPr>
            <w:tcW w:w="4722" w:type="dxa"/>
            <w:gridSpan w:val="2"/>
          </w:tcPr>
          <w:p w14:paraId="46382600" w14:textId="77777777" w:rsidR="00C11AAF" w:rsidRDefault="00C11AAF" w:rsidP="00F23355">
            <w:pPr>
              <w:pStyle w:val="pqiTabBody"/>
            </w:pPr>
            <w:r w:rsidRPr="009079F8">
              <w:t>Data wysyłki</w:t>
            </w:r>
          </w:p>
          <w:p w14:paraId="7316B2ED" w14:textId="11622F04" w:rsidR="001D4290" w:rsidRPr="00CC6C98" w:rsidRDefault="00C11AAF" w:rsidP="00F23355">
            <w:pPr>
              <w:pStyle w:val="pqiTabBody"/>
              <w:rPr>
                <w:rFonts w:ascii="Courier New" w:hAnsi="Courier New"/>
                <w:color w:val="0000FF"/>
                <w:rPrChange w:id="2348" w:author="Jurkowska Monika" w:date="2022-11-14T21:27:00Z">
                  <w:rPr/>
                </w:rPrChange>
              </w:rPr>
            </w:pPr>
            <w:r>
              <w:rPr>
                <w:rFonts w:ascii="Courier New" w:hAnsi="Courier New" w:cs="Courier New"/>
                <w:noProof/>
                <w:color w:val="0000FF"/>
              </w:rPr>
              <w:t>DateOfDispatch</w:t>
            </w:r>
          </w:p>
        </w:tc>
        <w:tc>
          <w:tcPr>
            <w:tcW w:w="567" w:type="dxa"/>
          </w:tcPr>
          <w:p w14:paraId="48DB21A3" w14:textId="77777777" w:rsidR="00C11AAF" w:rsidRPr="009079F8" w:rsidRDefault="00C11AAF" w:rsidP="00F23355">
            <w:pPr>
              <w:pStyle w:val="pqiTabBody"/>
            </w:pPr>
            <w:r w:rsidRPr="009079F8">
              <w:t>R</w:t>
            </w:r>
          </w:p>
        </w:tc>
        <w:tc>
          <w:tcPr>
            <w:tcW w:w="2123" w:type="dxa"/>
            <w:gridSpan w:val="2"/>
          </w:tcPr>
          <w:p w14:paraId="19A647A7" w14:textId="77777777" w:rsidR="00C11AAF" w:rsidRPr="009079F8" w:rsidRDefault="00C11AAF" w:rsidP="00F23355">
            <w:pPr>
              <w:pStyle w:val="pqiTabBody"/>
            </w:pPr>
          </w:p>
        </w:tc>
        <w:tc>
          <w:tcPr>
            <w:tcW w:w="4529" w:type="dxa"/>
            <w:gridSpan w:val="2"/>
          </w:tcPr>
          <w:p w14:paraId="1B17988D" w14:textId="3CDB4CA5" w:rsidR="00DD46AC" w:rsidRPr="009079F8" w:rsidRDefault="00DD46AC" w:rsidP="00F23355">
            <w:pPr>
              <w:pStyle w:val="pqiTabBody"/>
            </w:pPr>
            <w:r>
              <w:t xml:space="preserve">Data rozpoczęcia przemieszczenia zgodnie </w:t>
            </w:r>
            <w:del w:id="2349" w:author="Jurkowska Monika" w:date="2022-11-14T21:27:00Z">
              <w:r w:rsidR="0076267F">
                <w:br/>
              </w:r>
            </w:del>
            <w:r>
              <w:t xml:space="preserve">z art. </w:t>
            </w:r>
            <w:del w:id="2350" w:author="Jurkowska Monika" w:date="2022-11-14T21:27:00Z">
              <w:r w:rsidR="00C11AAF" w:rsidRPr="009079F8">
                <w:delText>20</w:delText>
              </w:r>
            </w:del>
            <w:ins w:id="2351" w:author="Jurkowska Monika" w:date="2022-11-14T21:27:00Z">
              <w:r>
                <w:t>19</w:t>
              </w:r>
            </w:ins>
            <w:r>
              <w:t xml:space="preserve"> ust. 1 dyrektywy </w:t>
            </w:r>
            <w:del w:id="2352" w:author="Jurkowska Monika" w:date="2022-11-14T21:27:00Z">
              <w:r w:rsidR="00C11AAF" w:rsidRPr="009079F8">
                <w:delText>2008/118/WE. Ta data</w:delText>
              </w:r>
            </w:del>
            <w:ins w:id="2353" w:author="Jurkowska Monika" w:date="2022-11-14T21:27:00Z">
              <w:r>
                <w:t>2020/262. Data ta</w:t>
              </w:r>
            </w:ins>
            <w:r>
              <w:t xml:space="preserve"> nie może być późniejsza niż 7 dni po dniu </w:t>
            </w:r>
            <w:del w:id="2354" w:author="Jurkowska Monika" w:date="2022-11-14T21:27:00Z">
              <w:r w:rsidR="00C11AAF">
                <w:delText>przyjęcia</w:delText>
              </w:r>
            </w:del>
            <w:ins w:id="2355" w:author="Jurkowska Monika" w:date="2022-11-14T21:27:00Z">
              <w:r>
                <w:t>przesłania</w:t>
              </w:r>
            </w:ins>
            <w:r>
              <w:t xml:space="preserve"> projektu </w:t>
            </w:r>
            <w:ins w:id="2356" w:author="Jurkowska Monika" w:date="2022-11-14T21:27:00Z">
              <w:r>
                <w:t xml:space="preserve">dokumentu </w:t>
              </w:r>
            </w:ins>
            <w:r>
              <w:t>e-AD</w:t>
            </w:r>
            <w:del w:id="2357" w:author="Jurkowska Monika" w:date="2022-11-14T21:27:00Z">
              <w:r w:rsidR="00C11AAF">
                <w:delText xml:space="preserve"> przez EMCS PL 2(gdy </w:delText>
              </w:r>
              <w:r w:rsidR="0076267F">
                <w:br/>
              </w:r>
              <w:r w:rsidR="00C11AAF">
                <w:delText>w polu 12b jest wartość 0 lub pole to nie jest wypełnione)</w:delText>
              </w:r>
              <w:r w:rsidR="00C11AAF" w:rsidRPr="009079F8">
                <w:delText>.</w:delText>
              </w:r>
            </w:del>
            <w:ins w:id="2358" w:author="Jurkowska Monika" w:date="2022-11-14T21:27:00Z">
              <w:r>
                <w:t>/e-SAD.</w:t>
              </w:r>
            </w:ins>
            <w:r>
              <w:t xml:space="preserve"> Data wysyłki może być </w:t>
            </w:r>
            <w:ins w:id="2359" w:author="Jurkowska Monika" w:date="2022-11-14T21:27:00Z">
              <w:r>
                <w:lastRenderedPageBreak/>
                <w:t xml:space="preserve">datą </w:t>
              </w:r>
            </w:ins>
            <w:r>
              <w:t xml:space="preserve">przeszłą </w:t>
            </w:r>
            <w:del w:id="2360" w:author="Jurkowska Monika" w:date="2022-11-14T21:27:00Z">
              <w:r w:rsidR="00C11AAF" w:rsidRPr="009079F8">
                <w:delText xml:space="preserve">datą </w:delText>
              </w:r>
            </w:del>
            <w:r>
              <w:t xml:space="preserve">w przypadku, o którym mowa w art. 26 dyrektywy </w:t>
            </w:r>
            <w:del w:id="2361" w:author="Jurkowska Monika" w:date="2022-11-14T21:27:00Z">
              <w:r w:rsidR="00C11AAF" w:rsidRPr="009079F8">
                <w:delText>2008/118/WE</w:delText>
              </w:r>
              <w:r w:rsidR="00C11AAF">
                <w:delText xml:space="preserve"> (gdy w polu 12b jest wartość 1)</w:delText>
              </w:r>
              <w:r w:rsidR="00C11AAF" w:rsidRPr="009079F8">
                <w:delText>.</w:delText>
              </w:r>
            </w:del>
            <w:ins w:id="2362" w:author="Jurkowska Monika" w:date="2022-11-14T21:27:00Z">
              <w:r>
                <w:t>2020/262</w:t>
              </w:r>
            </w:ins>
          </w:p>
        </w:tc>
        <w:tc>
          <w:tcPr>
            <w:tcW w:w="858" w:type="dxa"/>
            <w:gridSpan w:val="2"/>
          </w:tcPr>
          <w:p w14:paraId="73442C9D" w14:textId="3092C0CA" w:rsidR="00DD46AC" w:rsidRPr="009079F8" w:rsidRDefault="00C11AAF" w:rsidP="00F23355">
            <w:pPr>
              <w:pStyle w:val="pqiTabBody"/>
            </w:pPr>
            <w:del w:id="2363" w:author="Jurkowska Monika" w:date="2022-11-14T21:27:00Z">
              <w:r>
                <w:lastRenderedPageBreak/>
                <w:delText>d</w:delText>
              </w:r>
              <w:r w:rsidRPr="009079F8">
                <w:delText>ate</w:delText>
              </w:r>
            </w:del>
            <w:proofErr w:type="spellStart"/>
            <w:ins w:id="2364" w:author="Jurkowska Monika" w:date="2022-11-14T21:27:00Z">
              <w:r w:rsidR="00DD46AC">
                <w:t>D</w:t>
              </w:r>
              <w:r w:rsidRPr="009079F8">
                <w:t>ate</w:t>
              </w:r>
            </w:ins>
            <w:proofErr w:type="spellEnd"/>
          </w:p>
        </w:tc>
      </w:tr>
      <w:tr w:rsidR="00C11AAF" w:rsidRPr="009079F8" w14:paraId="765485DE" w14:textId="77777777" w:rsidTr="005E51E6">
        <w:trPr>
          <w:gridAfter w:val="1"/>
          <w:wAfter w:w="38" w:type="dxa"/>
        </w:trPr>
        <w:tc>
          <w:tcPr>
            <w:tcW w:w="423" w:type="dxa"/>
          </w:tcPr>
          <w:p w14:paraId="0D5BE1D8" w14:textId="77777777" w:rsidR="00C11AAF" w:rsidRPr="009079F8" w:rsidRDefault="00C11AAF" w:rsidP="00F23355">
            <w:pPr>
              <w:pStyle w:val="pqiTabBody"/>
              <w:rPr>
                <w:b/>
              </w:rPr>
            </w:pPr>
          </w:p>
        </w:tc>
        <w:tc>
          <w:tcPr>
            <w:tcW w:w="534" w:type="dxa"/>
            <w:gridSpan w:val="2"/>
          </w:tcPr>
          <w:p w14:paraId="18F3C97A" w14:textId="77777777" w:rsidR="00C11AAF" w:rsidRPr="009079F8" w:rsidRDefault="00C11AAF" w:rsidP="00F23355">
            <w:pPr>
              <w:pStyle w:val="pqiTabBody"/>
              <w:rPr>
                <w:i/>
              </w:rPr>
            </w:pPr>
            <w:r w:rsidRPr="009079F8">
              <w:rPr>
                <w:i/>
              </w:rPr>
              <w:t>f</w:t>
            </w:r>
          </w:p>
        </w:tc>
        <w:tc>
          <w:tcPr>
            <w:tcW w:w="4722" w:type="dxa"/>
            <w:gridSpan w:val="2"/>
          </w:tcPr>
          <w:p w14:paraId="5B851506" w14:textId="77777777" w:rsidR="00C11AAF" w:rsidRDefault="00C11AAF" w:rsidP="00F23355">
            <w:pPr>
              <w:pStyle w:val="pqiTabBody"/>
            </w:pPr>
            <w:r w:rsidRPr="009079F8">
              <w:t>Czas wysyłki</w:t>
            </w:r>
          </w:p>
          <w:p w14:paraId="1B8480DE" w14:textId="2007F1BE" w:rsidR="001D4290" w:rsidRPr="00CC6C98" w:rsidRDefault="00C11AAF" w:rsidP="00F23355">
            <w:pPr>
              <w:pStyle w:val="pqiTabBody"/>
              <w:rPr>
                <w:rFonts w:ascii="Courier New" w:hAnsi="Courier New"/>
                <w:color w:val="0000FF"/>
                <w:rPrChange w:id="2365" w:author="Jurkowska Monika" w:date="2022-11-14T21:27:00Z">
                  <w:rPr/>
                </w:rPrChange>
              </w:rPr>
            </w:pPr>
            <w:r>
              <w:rPr>
                <w:rFonts w:ascii="Courier New" w:hAnsi="Courier New" w:cs="Courier New"/>
                <w:noProof/>
                <w:color w:val="0000FF"/>
              </w:rPr>
              <w:t>TimeOfDispatch</w:t>
            </w:r>
          </w:p>
        </w:tc>
        <w:tc>
          <w:tcPr>
            <w:tcW w:w="567" w:type="dxa"/>
          </w:tcPr>
          <w:p w14:paraId="45507786" w14:textId="77777777" w:rsidR="00C11AAF" w:rsidRPr="009079F8" w:rsidRDefault="00C11AAF" w:rsidP="00F23355">
            <w:pPr>
              <w:pStyle w:val="pqiTabBody"/>
            </w:pPr>
            <w:r>
              <w:t>R</w:t>
            </w:r>
          </w:p>
        </w:tc>
        <w:tc>
          <w:tcPr>
            <w:tcW w:w="2123" w:type="dxa"/>
            <w:gridSpan w:val="2"/>
          </w:tcPr>
          <w:p w14:paraId="3B063655" w14:textId="77777777" w:rsidR="00C11AAF" w:rsidRPr="009079F8" w:rsidRDefault="00C11AAF" w:rsidP="00F23355">
            <w:pPr>
              <w:pStyle w:val="pqiTabBody"/>
            </w:pPr>
          </w:p>
        </w:tc>
        <w:tc>
          <w:tcPr>
            <w:tcW w:w="4529" w:type="dxa"/>
            <w:gridSpan w:val="2"/>
          </w:tcPr>
          <w:p w14:paraId="785F2EDF" w14:textId="0BB73B5D" w:rsidR="00DD46AC" w:rsidRPr="009079F8" w:rsidRDefault="00DD46AC" w:rsidP="00F23355">
            <w:pPr>
              <w:pStyle w:val="pqiTabBody"/>
            </w:pPr>
            <w:r>
              <w:t xml:space="preserve">Czas rozpoczęcia przemieszczenia zgodnie </w:t>
            </w:r>
            <w:del w:id="2366" w:author="Jurkowska Monika" w:date="2022-11-14T21:27:00Z">
              <w:r w:rsidR="0076267F">
                <w:br/>
              </w:r>
            </w:del>
            <w:r>
              <w:t xml:space="preserve">z art. </w:t>
            </w:r>
            <w:del w:id="2367" w:author="Jurkowska Monika" w:date="2022-11-14T21:27:00Z">
              <w:r w:rsidR="00C11AAF" w:rsidRPr="009079F8">
                <w:delText>20</w:delText>
              </w:r>
            </w:del>
            <w:ins w:id="2368" w:author="Jurkowska Monika" w:date="2022-11-14T21:27:00Z">
              <w:r>
                <w:t>19</w:t>
              </w:r>
            </w:ins>
            <w:r>
              <w:t xml:space="preserve"> ust. 1 dyrektywy </w:t>
            </w:r>
            <w:del w:id="2369" w:author="Jurkowska Monika" w:date="2022-11-14T21:27:00Z">
              <w:r w:rsidR="00C11AAF" w:rsidRPr="009079F8">
                <w:delText>2008/118/WE.</w:delText>
              </w:r>
            </w:del>
            <w:ins w:id="2370" w:author="Jurkowska Monika" w:date="2022-11-14T21:27:00Z">
              <w:r>
                <w:t xml:space="preserve">2020/262. </w:t>
              </w:r>
            </w:ins>
          </w:p>
        </w:tc>
        <w:tc>
          <w:tcPr>
            <w:tcW w:w="858" w:type="dxa"/>
            <w:gridSpan w:val="2"/>
          </w:tcPr>
          <w:p w14:paraId="7696129A" w14:textId="645BC41E" w:rsidR="00DD46AC" w:rsidRPr="009079F8" w:rsidRDefault="00C11AAF" w:rsidP="00F23355">
            <w:pPr>
              <w:pStyle w:val="pqiTabBody"/>
            </w:pPr>
            <w:del w:id="2371" w:author="Jurkowska Monika" w:date="2022-11-14T21:27:00Z">
              <w:r>
                <w:delText>t</w:delText>
              </w:r>
              <w:r w:rsidRPr="009079F8">
                <w:delText>ime</w:delText>
              </w:r>
            </w:del>
            <w:ins w:id="2372" w:author="Jurkowska Monika" w:date="2022-11-14T21:27:00Z">
              <w:r w:rsidR="00DD46AC">
                <w:t>T</w:t>
              </w:r>
              <w:r w:rsidRPr="009079F8">
                <w:t>ime</w:t>
              </w:r>
            </w:ins>
          </w:p>
        </w:tc>
      </w:tr>
      <w:tr w:rsidR="00C11AAF" w:rsidRPr="009079F8" w14:paraId="12BBA5AA" w14:textId="77777777" w:rsidTr="00C90B31">
        <w:trPr>
          <w:gridAfter w:val="1"/>
          <w:wAfter w:w="38" w:type="dxa"/>
        </w:trPr>
        <w:tc>
          <w:tcPr>
            <w:tcW w:w="969" w:type="dxa"/>
            <w:gridSpan w:val="4"/>
          </w:tcPr>
          <w:p w14:paraId="23A09375" w14:textId="77777777" w:rsidR="00C11AAF" w:rsidRPr="009079F8" w:rsidRDefault="00C11AAF" w:rsidP="00F23355">
            <w:pPr>
              <w:pStyle w:val="pqiTabHead"/>
              <w:rPr>
                <w:i/>
              </w:rPr>
            </w:pPr>
            <w:r>
              <w:t>9</w:t>
            </w:r>
            <w:r w:rsidRPr="009079F8">
              <w:t>.1</w:t>
            </w:r>
          </w:p>
        </w:tc>
        <w:tc>
          <w:tcPr>
            <w:tcW w:w="4710" w:type="dxa"/>
          </w:tcPr>
          <w:p w14:paraId="6245A214" w14:textId="77777777" w:rsidR="00C11AAF" w:rsidRDefault="00C11AAF" w:rsidP="00F23355">
            <w:pPr>
              <w:pStyle w:val="pqiTabHead"/>
            </w:pPr>
            <w:r w:rsidRPr="009079F8">
              <w:t>SAD PRZYWOZU</w:t>
            </w:r>
          </w:p>
          <w:p w14:paraId="2467CA69" w14:textId="6969E24A" w:rsidR="001D4290" w:rsidRPr="00CC6C98" w:rsidRDefault="00C11AAF" w:rsidP="00F23355">
            <w:pPr>
              <w:pStyle w:val="pqiTabHead"/>
              <w:rPr>
                <w:rFonts w:ascii="Courier New" w:hAnsi="Courier New"/>
                <w:color w:val="0000FF"/>
                <w:rPrChange w:id="2373" w:author="Jurkowska Monika" w:date="2022-11-14T21:27:00Z">
                  <w:rPr/>
                </w:rPrChange>
              </w:rPr>
            </w:pPr>
            <w:r>
              <w:rPr>
                <w:rFonts w:ascii="Courier New" w:hAnsi="Courier New" w:cs="Courier New"/>
                <w:noProof/>
                <w:color w:val="0000FF"/>
              </w:rPr>
              <w:t>ImportSad</w:t>
            </w:r>
          </w:p>
        </w:tc>
        <w:tc>
          <w:tcPr>
            <w:tcW w:w="567" w:type="dxa"/>
          </w:tcPr>
          <w:p w14:paraId="3CCCDC43" w14:textId="77777777" w:rsidR="00C11AAF" w:rsidRPr="009079F8" w:rsidRDefault="00C11AAF" w:rsidP="00F23355">
            <w:pPr>
              <w:pStyle w:val="pqiTabHead"/>
            </w:pPr>
            <w:r>
              <w:t>D</w:t>
            </w:r>
          </w:p>
        </w:tc>
        <w:tc>
          <w:tcPr>
            <w:tcW w:w="2123" w:type="dxa"/>
            <w:gridSpan w:val="2"/>
          </w:tcPr>
          <w:p w14:paraId="1A2AC012" w14:textId="77777777" w:rsidR="00C11AAF" w:rsidRDefault="00C11AAF" w:rsidP="00F23355">
            <w:pPr>
              <w:pStyle w:val="pqiTabHead"/>
            </w:pPr>
            <w:r w:rsidRPr="009079F8">
              <w:t>„</w:t>
            </w:r>
            <w:r>
              <w:t>O</w:t>
            </w:r>
            <w:r w:rsidRPr="009079F8">
              <w:t xml:space="preserve">”, jeżeli kod rodzaju miejsca </w:t>
            </w:r>
            <w:r>
              <w:t>rozpoczęcia procedury</w:t>
            </w:r>
            <w:r w:rsidRPr="009079F8">
              <w:t xml:space="preserve"> w polu </w:t>
            </w:r>
            <w:r>
              <w:rPr>
                <w:i/>
              </w:rPr>
              <w:t>9d</w:t>
            </w:r>
            <w:r w:rsidRPr="009079F8">
              <w:t xml:space="preserve"> ma wartość „2”.</w:t>
            </w:r>
          </w:p>
          <w:p w14:paraId="7517422F" w14:textId="77777777" w:rsidR="00C11AAF" w:rsidRPr="009079F8" w:rsidRDefault="00C11AAF" w:rsidP="00F23355">
            <w:pPr>
              <w:pStyle w:val="pqiTabHead"/>
            </w:pPr>
            <w:r>
              <w:t>- W pozostałych przypadkach nie stosuje się.</w:t>
            </w:r>
          </w:p>
        </w:tc>
        <w:tc>
          <w:tcPr>
            <w:tcW w:w="4529" w:type="dxa"/>
            <w:gridSpan w:val="2"/>
          </w:tcPr>
          <w:p w14:paraId="18530880" w14:textId="2DE41208" w:rsidR="00C11AAF" w:rsidRPr="009079F8" w:rsidRDefault="00C11AAF" w:rsidP="00F23355">
            <w:pPr>
              <w:pStyle w:val="pqiTabHead"/>
            </w:pPr>
          </w:p>
        </w:tc>
        <w:tc>
          <w:tcPr>
            <w:tcW w:w="858" w:type="dxa"/>
            <w:gridSpan w:val="2"/>
          </w:tcPr>
          <w:p w14:paraId="4479E10E" w14:textId="77777777" w:rsidR="00C11AAF" w:rsidRPr="009079F8" w:rsidRDefault="00C11AAF" w:rsidP="00F23355">
            <w:pPr>
              <w:pStyle w:val="pqiTabHead"/>
            </w:pPr>
            <w:r w:rsidRPr="009079F8">
              <w:t>9</w:t>
            </w:r>
            <w:r>
              <w:t>x</w:t>
            </w:r>
          </w:p>
        </w:tc>
      </w:tr>
      <w:tr w:rsidR="00C11AAF" w:rsidRPr="009079F8" w14:paraId="21ECC92D" w14:textId="77777777" w:rsidTr="005E51E6">
        <w:trPr>
          <w:gridAfter w:val="1"/>
          <w:wAfter w:w="38" w:type="dxa"/>
        </w:trPr>
        <w:tc>
          <w:tcPr>
            <w:tcW w:w="423" w:type="dxa"/>
          </w:tcPr>
          <w:p w14:paraId="43CF1A7D" w14:textId="77777777" w:rsidR="00C11AAF" w:rsidRPr="009079F8" w:rsidRDefault="00C11AAF" w:rsidP="00F23355">
            <w:pPr>
              <w:pStyle w:val="pqiTabBody"/>
              <w:rPr>
                <w:b/>
              </w:rPr>
            </w:pPr>
          </w:p>
        </w:tc>
        <w:tc>
          <w:tcPr>
            <w:tcW w:w="534" w:type="dxa"/>
            <w:gridSpan w:val="2"/>
          </w:tcPr>
          <w:p w14:paraId="7B37FBEF" w14:textId="77777777" w:rsidR="00C11AAF" w:rsidRPr="009079F8" w:rsidRDefault="00C11AAF" w:rsidP="00F23355">
            <w:pPr>
              <w:pStyle w:val="pqiTabBody"/>
              <w:rPr>
                <w:i/>
              </w:rPr>
            </w:pPr>
            <w:r w:rsidRPr="009079F8">
              <w:rPr>
                <w:i/>
              </w:rPr>
              <w:t>a</w:t>
            </w:r>
          </w:p>
        </w:tc>
        <w:tc>
          <w:tcPr>
            <w:tcW w:w="4722" w:type="dxa"/>
            <w:gridSpan w:val="2"/>
          </w:tcPr>
          <w:p w14:paraId="2DC8E774" w14:textId="77777777" w:rsidR="00C11AAF" w:rsidRDefault="00C11AAF" w:rsidP="00F23355">
            <w:pPr>
              <w:pStyle w:val="pqiTabBody"/>
            </w:pPr>
            <w:r w:rsidRPr="009079F8">
              <w:t>Numer dokumentu SAD przywozu</w:t>
            </w:r>
          </w:p>
          <w:p w14:paraId="0F6408B6" w14:textId="103798B5" w:rsidR="001D4290" w:rsidRPr="00CC6C98" w:rsidRDefault="00C11AAF" w:rsidP="00F23355">
            <w:pPr>
              <w:pStyle w:val="pqiTabBody"/>
              <w:rPr>
                <w:rFonts w:ascii="Courier New" w:hAnsi="Courier New"/>
                <w:color w:val="0000FF"/>
                <w:rPrChange w:id="2374" w:author="Jurkowska Monika" w:date="2022-11-14T21:27:00Z">
                  <w:rPr/>
                </w:rPrChange>
              </w:rPr>
            </w:pPr>
            <w:r>
              <w:rPr>
                <w:rFonts w:ascii="Courier New" w:hAnsi="Courier New" w:cs="Courier New"/>
                <w:noProof/>
                <w:color w:val="0000FF"/>
              </w:rPr>
              <w:t>ImportSadNumber</w:t>
            </w:r>
          </w:p>
        </w:tc>
        <w:tc>
          <w:tcPr>
            <w:tcW w:w="567" w:type="dxa"/>
          </w:tcPr>
          <w:p w14:paraId="0BAEF11B" w14:textId="77777777" w:rsidR="00C11AAF" w:rsidRPr="009079F8" w:rsidRDefault="00C11AAF" w:rsidP="00F23355">
            <w:pPr>
              <w:pStyle w:val="pqiTabBody"/>
            </w:pPr>
            <w:r w:rsidRPr="009079F8">
              <w:t>R</w:t>
            </w:r>
          </w:p>
        </w:tc>
        <w:tc>
          <w:tcPr>
            <w:tcW w:w="2123" w:type="dxa"/>
            <w:gridSpan w:val="2"/>
          </w:tcPr>
          <w:p w14:paraId="51645B1F" w14:textId="77777777" w:rsidR="00C11AAF" w:rsidRPr="009079F8" w:rsidRDefault="00C11AAF" w:rsidP="00F23355">
            <w:pPr>
              <w:pStyle w:val="pqiTabBody"/>
            </w:pPr>
            <w:r w:rsidRPr="009079F8">
              <w:t xml:space="preserve">Numer dokumentu SAD podaje wysyłający </w:t>
            </w:r>
            <w:r w:rsidR="0076267F">
              <w:br/>
            </w:r>
            <w:r>
              <w:t>w momencie przesyłania</w:t>
            </w:r>
            <w:r w:rsidRPr="009079F8">
              <w:t xml:space="preserve"> projektu dokumentu e-AD lub właściwe organy państwa członkowskiego wysyłki po </w:t>
            </w:r>
            <w:r w:rsidRPr="009079F8">
              <w:lastRenderedPageBreak/>
              <w:t>zatwierdzeniu projektu dokumentu e-AD.</w:t>
            </w:r>
          </w:p>
        </w:tc>
        <w:tc>
          <w:tcPr>
            <w:tcW w:w="4529" w:type="dxa"/>
            <w:gridSpan w:val="2"/>
          </w:tcPr>
          <w:p w14:paraId="12088497" w14:textId="77777777" w:rsidR="00C11AAF" w:rsidRPr="009079F8" w:rsidRDefault="00C11AAF" w:rsidP="00F23355">
            <w:pPr>
              <w:pStyle w:val="pqiTabBody"/>
            </w:pPr>
            <w:r w:rsidRPr="009079F8">
              <w:lastRenderedPageBreak/>
              <w:t xml:space="preserve">Należy podać numer (numery) jednolitego dokumentu administracyjnego(jednolitych dokumentów administracyjnych) zastosowanego (zastosowanych) </w:t>
            </w:r>
            <w:r>
              <w:t>na podstawie których dokonano</w:t>
            </w:r>
            <w:r w:rsidRPr="009079F8">
              <w:t xml:space="preserve"> dopuszczenia przedmiotowych wyrobów do swobodnego obrotu.</w:t>
            </w:r>
          </w:p>
        </w:tc>
        <w:tc>
          <w:tcPr>
            <w:tcW w:w="858" w:type="dxa"/>
            <w:gridSpan w:val="2"/>
          </w:tcPr>
          <w:p w14:paraId="6BD33D8A" w14:textId="77777777" w:rsidR="00C11AAF" w:rsidRPr="009079F8" w:rsidRDefault="00C11AAF" w:rsidP="00F23355">
            <w:pPr>
              <w:pStyle w:val="pqiTabBody"/>
            </w:pPr>
            <w:r>
              <w:t>a</w:t>
            </w:r>
            <w:r w:rsidRPr="009079F8">
              <w:t>n..21</w:t>
            </w:r>
          </w:p>
        </w:tc>
      </w:tr>
      <w:tr w:rsidR="00C11AAF" w:rsidRPr="009079F8" w14:paraId="59D13331" w14:textId="77777777" w:rsidTr="00C90B31">
        <w:trPr>
          <w:gridAfter w:val="1"/>
          <w:wAfter w:w="38" w:type="dxa"/>
        </w:trPr>
        <w:tc>
          <w:tcPr>
            <w:tcW w:w="969" w:type="dxa"/>
            <w:gridSpan w:val="4"/>
          </w:tcPr>
          <w:p w14:paraId="13EE8882" w14:textId="77777777" w:rsidR="00C11AAF" w:rsidRPr="009079F8" w:rsidRDefault="00C11AAF" w:rsidP="00F23355">
            <w:pPr>
              <w:pStyle w:val="pqiTabHead"/>
              <w:rPr>
                <w:i/>
              </w:rPr>
            </w:pPr>
            <w:r w:rsidRPr="009079F8">
              <w:t>1</w:t>
            </w:r>
            <w:r>
              <w:t>0</w:t>
            </w:r>
          </w:p>
        </w:tc>
        <w:tc>
          <w:tcPr>
            <w:tcW w:w="4710" w:type="dxa"/>
          </w:tcPr>
          <w:p w14:paraId="40F7AFCE" w14:textId="77777777" w:rsidR="00C11AAF" w:rsidRDefault="00C11AAF" w:rsidP="00F23355">
            <w:pPr>
              <w:pStyle w:val="pqiTabHead"/>
            </w:pPr>
            <w:r w:rsidRPr="009079F8">
              <w:t xml:space="preserve">URZĄD – właściwy </w:t>
            </w:r>
            <w:r>
              <w:t>urząd w </w:t>
            </w:r>
            <w:r w:rsidRPr="009079F8">
              <w:t>miejscu wysyłki</w:t>
            </w:r>
          </w:p>
          <w:p w14:paraId="79203DBC" w14:textId="77777777" w:rsidR="00C11AAF" w:rsidRDefault="00C11AAF" w:rsidP="00F23355">
            <w:pPr>
              <w:pStyle w:val="pqiTabHead"/>
              <w:rPr>
                <w:rFonts w:ascii="Courier New" w:hAnsi="Courier New" w:cs="Courier New"/>
                <w:noProof/>
                <w:color w:val="0000FF"/>
              </w:rPr>
            </w:pPr>
            <w:r>
              <w:rPr>
                <w:rFonts w:ascii="Courier New" w:hAnsi="Courier New" w:cs="Courier New"/>
                <w:noProof/>
                <w:color w:val="0000FF"/>
              </w:rPr>
              <w:t>CompetentAuthorityDispatch</w:t>
            </w:r>
          </w:p>
          <w:p w14:paraId="64ED5592" w14:textId="68BF7781" w:rsidR="001D4290" w:rsidRPr="00E62A3C" w:rsidRDefault="00C11AAF" w:rsidP="00F23355">
            <w:pPr>
              <w:pStyle w:val="pqiTabHead"/>
              <w:rPr>
                <w:rFonts w:ascii="Courier New" w:hAnsi="Courier New"/>
                <w:color w:val="0000FF"/>
                <w:rPrChange w:id="2375" w:author="Jurkowska Monika" w:date="2022-11-14T21:27:00Z">
                  <w:rPr/>
                </w:rPrChange>
              </w:rPr>
            </w:pPr>
            <w:r>
              <w:rPr>
                <w:rFonts w:ascii="Courier New" w:hAnsi="Courier New" w:cs="Courier New"/>
                <w:noProof/>
                <w:color w:val="0000FF"/>
              </w:rPr>
              <w:t>Office</w:t>
            </w:r>
          </w:p>
        </w:tc>
        <w:tc>
          <w:tcPr>
            <w:tcW w:w="567" w:type="dxa"/>
          </w:tcPr>
          <w:p w14:paraId="7FF8C10A" w14:textId="77777777" w:rsidR="00C11AAF" w:rsidRPr="009079F8" w:rsidRDefault="00C11AAF" w:rsidP="00F23355">
            <w:pPr>
              <w:pStyle w:val="pqiTabHead"/>
            </w:pPr>
            <w:r w:rsidRPr="009079F8">
              <w:t>R</w:t>
            </w:r>
          </w:p>
        </w:tc>
        <w:tc>
          <w:tcPr>
            <w:tcW w:w="2123" w:type="dxa"/>
            <w:gridSpan w:val="2"/>
          </w:tcPr>
          <w:p w14:paraId="05129845" w14:textId="77777777" w:rsidR="00C11AAF" w:rsidRPr="009079F8" w:rsidRDefault="00C11AAF" w:rsidP="00F23355">
            <w:pPr>
              <w:pStyle w:val="pqiTabHead"/>
            </w:pPr>
          </w:p>
        </w:tc>
        <w:tc>
          <w:tcPr>
            <w:tcW w:w="4529" w:type="dxa"/>
            <w:gridSpan w:val="2"/>
          </w:tcPr>
          <w:p w14:paraId="35683774" w14:textId="38392C66" w:rsidR="00C11AAF" w:rsidRPr="009079F8" w:rsidRDefault="00C11AAF" w:rsidP="00F23355">
            <w:pPr>
              <w:pStyle w:val="pqiTabHead"/>
            </w:pPr>
          </w:p>
        </w:tc>
        <w:tc>
          <w:tcPr>
            <w:tcW w:w="858" w:type="dxa"/>
            <w:gridSpan w:val="2"/>
          </w:tcPr>
          <w:p w14:paraId="7A24334E" w14:textId="77777777" w:rsidR="00C11AAF" w:rsidRPr="00D6109C" w:rsidRDefault="00C11AAF" w:rsidP="00F23355">
            <w:pPr>
              <w:pStyle w:val="pqiTabHead"/>
            </w:pPr>
          </w:p>
        </w:tc>
      </w:tr>
      <w:tr w:rsidR="00C11AAF" w:rsidRPr="009079F8" w14:paraId="4E460F8F" w14:textId="77777777" w:rsidTr="005E51E6">
        <w:trPr>
          <w:gridAfter w:val="1"/>
          <w:wAfter w:w="38" w:type="dxa"/>
        </w:trPr>
        <w:tc>
          <w:tcPr>
            <w:tcW w:w="423" w:type="dxa"/>
          </w:tcPr>
          <w:p w14:paraId="49A5C261" w14:textId="77777777" w:rsidR="00C11AAF" w:rsidRPr="009079F8" w:rsidRDefault="00C11AAF" w:rsidP="00F23355">
            <w:pPr>
              <w:pStyle w:val="pqiTabBody"/>
              <w:rPr>
                <w:b/>
              </w:rPr>
            </w:pPr>
          </w:p>
        </w:tc>
        <w:tc>
          <w:tcPr>
            <w:tcW w:w="534" w:type="dxa"/>
            <w:gridSpan w:val="2"/>
          </w:tcPr>
          <w:p w14:paraId="771EEC6F" w14:textId="77777777" w:rsidR="00C11AAF" w:rsidRPr="009079F8" w:rsidRDefault="00C11AAF" w:rsidP="00F23355">
            <w:pPr>
              <w:pStyle w:val="pqiTabBody"/>
              <w:rPr>
                <w:i/>
              </w:rPr>
            </w:pPr>
            <w:r w:rsidRPr="009079F8">
              <w:rPr>
                <w:i/>
              </w:rPr>
              <w:t>a</w:t>
            </w:r>
          </w:p>
        </w:tc>
        <w:tc>
          <w:tcPr>
            <w:tcW w:w="4722" w:type="dxa"/>
            <w:gridSpan w:val="2"/>
          </w:tcPr>
          <w:p w14:paraId="78615F6C" w14:textId="77777777" w:rsidR="00C11AAF" w:rsidRDefault="00C11AAF" w:rsidP="00F23355">
            <w:pPr>
              <w:pStyle w:val="pqiTabBody"/>
            </w:pPr>
            <w:r w:rsidRPr="009079F8">
              <w:t>Numer referencyjny urzędu</w:t>
            </w:r>
          </w:p>
          <w:p w14:paraId="4A96B13D" w14:textId="213794E8" w:rsidR="001D4290" w:rsidRPr="00E62A3C" w:rsidRDefault="00C11AAF" w:rsidP="00F23355">
            <w:pPr>
              <w:pStyle w:val="pqiTabBody"/>
              <w:rPr>
                <w:rFonts w:ascii="Courier New" w:hAnsi="Courier New"/>
                <w:color w:val="0000FF"/>
                <w:rPrChange w:id="2376" w:author="Jurkowska Monika" w:date="2022-11-14T21:27:00Z">
                  <w:rPr/>
                </w:rPrChange>
              </w:rPr>
            </w:pPr>
            <w:r>
              <w:rPr>
                <w:rFonts w:ascii="Courier New" w:hAnsi="Courier New" w:cs="Courier New"/>
                <w:noProof/>
                <w:color w:val="0000FF"/>
              </w:rPr>
              <w:t>ReferenceNumber</w:t>
            </w:r>
          </w:p>
        </w:tc>
        <w:tc>
          <w:tcPr>
            <w:tcW w:w="567" w:type="dxa"/>
          </w:tcPr>
          <w:p w14:paraId="121A4682" w14:textId="77777777" w:rsidR="00C11AAF" w:rsidRPr="009079F8" w:rsidRDefault="00C11AAF" w:rsidP="00F23355">
            <w:pPr>
              <w:pStyle w:val="pqiTabBody"/>
            </w:pPr>
            <w:r w:rsidRPr="009079F8">
              <w:t>R</w:t>
            </w:r>
          </w:p>
        </w:tc>
        <w:tc>
          <w:tcPr>
            <w:tcW w:w="2123" w:type="dxa"/>
            <w:gridSpan w:val="2"/>
          </w:tcPr>
          <w:p w14:paraId="150F986F" w14:textId="77777777" w:rsidR="00C11AAF" w:rsidRPr="009079F8" w:rsidRDefault="00C11AAF" w:rsidP="00F23355">
            <w:pPr>
              <w:pStyle w:val="pqiTabBody"/>
            </w:pPr>
          </w:p>
        </w:tc>
        <w:tc>
          <w:tcPr>
            <w:tcW w:w="4529" w:type="dxa"/>
            <w:gridSpan w:val="2"/>
          </w:tcPr>
          <w:p w14:paraId="12579E70" w14:textId="5A92A775" w:rsidR="00DD46AC" w:rsidRPr="009079F8" w:rsidRDefault="00C11AAF" w:rsidP="00F23355">
            <w:pPr>
              <w:pStyle w:val="pqiTabBody"/>
            </w:pPr>
            <w:r w:rsidRPr="009079F8">
              <w:t>Należy podać kod urzędu właściwych organów w państwie członkowskim wysyłki odpowiedzialnego za kontrolę akcyzy w miejscu wysyłki</w:t>
            </w:r>
            <w:r>
              <w:t>.</w:t>
            </w:r>
          </w:p>
        </w:tc>
        <w:tc>
          <w:tcPr>
            <w:tcW w:w="858" w:type="dxa"/>
            <w:gridSpan w:val="2"/>
          </w:tcPr>
          <w:p w14:paraId="4665E66F" w14:textId="77777777" w:rsidR="00C11AAF" w:rsidRPr="009079F8" w:rsidRDefault="00C11AAF" w:rsidP="00F23355">
            <w:pPr>
              <w:pStyle w:val="pqiTabBody"/>
            </w:pPr>
            <w:r w:rsidRPr="009079F8">
              <w:t>an8</w:t>
            </w:r>
          </w:p>
        </w:tc>
      </w:tr>
      <w:tr w:rsidR="00D06C59" w:rsidRPr="009079F8" w14:paraId="3EF4C079" w14:textId="77777777" w:rsidTr="00C90B31">
        <w:trPr>
          <w:gridAfter w:val="1"/>
          <w:wAfter w:w="38" w:type="dxa"/>
        </w:trPr>
        <w:tc>
          <w:tcPr>
            <w:tcW w:w="969" w:type="dxa"/>
            <w:gridSpan w:val="4"/>
          </w:tcPr>
          <w:p w14:paraId="70CFB59E" w14:textId="77777777" w:rsidR="00D06C59" w:rsidRPr="009079F8" w:rsidRDefault="00D06C59" w:rsidP="00F23355">
            <w:pPr>
              <w:pStyle w:val="pqiTabHead"/>
              <w:rPr>
                <w:i/>
              </w:rPr>
            </w:pPr>
            <w:r w:rsidRPr="009079F8">
              <w:t>1</w:t>
            </w:r>
            <w:r>
              <w:t>1</w:t>
            </w:r>
          </w:p>
        </w:tc>
        <w:tc>
          <w:tcPr>
            <w:tcW w:w="4710" w:type="dxa"/>
          </w:tcPr>
          <w:p w14:paraId="6B7751FA" w14:textId="77777777" w:rsidR="00D06C59" w:rsidRDefault="00D06C59" w:rsidP="00F23355">
            <w:pPr>
              <w:pStyle w:val="pqiTabHead"/>
            </w:pPr>
            <w:r w:rsidRPr="009079F8">
              <w:t>GWARANCJA DOTYCZĄCA PRZEMIESZCZENIA</w:t>
            </w:r>
          </w:p>
          <w:p w14:paraId="5B90CD18" w14:textId="1271B6B3" w:rsidR="001D4290" w:rsidRPr="00E62A3C" w:rsidRDefault="00D06C59" w:rsidP="00F23355">
            <w:pPr>
              <w:pStyle w:val="pqiTabHead"/>
              <w:rPr>
                <w:rFonts w:ascii="Courier New" w:hAnsi="Courier New"/>
                <w:color w:val="0000FF"/>
                <w:rPrChange w:id="2377" w:author="Jurkowska Monika" w:date="2022-11-14T21:27:00Z">
                  <w:rPr/>
                </w:rPrChange>
              </w:rPr>
            </w:pPr>
            <w:r>
              <w:rPr>
                <w:rFonts w:ascii="Courier New" w:hAnsi="Courier New" w:cs="Courier New"/>
                <w:noProof/>
                <w:color w:val="0000FF"/>
              </w:rPr>
              <w:t>MovementGuarantee</w:t>
            </w:r>
          </w:p>
        </w:tc>
        <w:tc>
          <w:tcPr>
            <w:tcW w:w="567" w:type="dxa"/>
          </w:tcPr>
          <w:p w14:paraId="5D18F380" w14:textId="77777777" w:rsidR="00D06C59" w:rsidRPr="009079F8" w:rsidRDefault="00D06C59" w:rsidP="00F23355">
            <w:pPr>
              <w:pStyle w:val="pqiTabHead"/>
            </w:pPr>
            <w:r w:rsidRPr="00BF64A9">
              <w:rPr>
                <w:b w:val="0"/>
              </w:rPr>
              <w:t>C</w:t>
            </w:r>
          </w:p>
        </w:tc>
        <w:tc>
          <w:tcPr>
            <w:tcW w:w="2123" w:type="dxa"/>
            <w:gridSpan w:val="2"/>
          </w:tcPr>
          <w:p w14:paraId="214250EA" w14:textId="77777777" w:rsidR="00D06C59" w:rsidRDefault="00D06C59" w:rsidP="008451D0">
            <w:pPr>
              <w:pStyle w:val="pqiTabHead"/>
              <w:rPr>
                <w:b w:val="0"/>
              </w:rPr>
            </w:pPr>
            <w:r w:rsidRPr="00BF64A9">
              <w:rPr>
                <w:b w:val="0"/>
              </w:rPr>
              <w:t>„</w:t>
            </w:r>
            <w:r>
              <w:rPr>
                <w:b w:val="0"/>
              </w:rPr>
              <w:t>O</w:t>
            </w:r>
            <w:r w:rsidRPr="00BF64A9">
              <w:rPr>
                <w:b w:val="0"/>
              </w:rPr>
              <w:t xml:space="preserve">”, jeżeli </w:t>
            </w:r>
            <w:r>
              <w:rPr>
                <w:b w:val="0"/>
              </w:rPr>
              <w:t xml:space="preserve">dla każdego wyrobu pole „Zerowa stawka podatku akcyzowego” (17u) </w:t>
            </w:r>
            <w:r w:rsidR="001A10AC">
              <w:rPr>
                <w:b w:val="0"/>
              </w:rPr>
              <w:t xml:space="preserve">występuje i </w:t>
            </w:r>
            <w:r>
              <w:rPr>
                <w:b w:val="0"/>
              </w:rPr>
              <w:t xml:space="preserve">ma wartość 1. </w:t>
            </w:r>
          </w:p>
          <w:p w14:paraId="0826EB91" w14:textId="77777777" w:rsidR="00D06C59" w:rsidRPr="009079F8" w:rsidRDefault="00D06C59" w:rsidP="00F23355">
            <w:pPr>
              <w:pStyle w:val="pqiTabHead"/>
            </w:pPr>
            <w:r>
              <w:rPr>
                <w:b w:val="0"/>
              </w:rPr>
              <w:t>„R” w przeciwnym wypadku.</w:t>
            </w:r>
          </w:p>
        </w:tc>
        <w:tc>
          <w:tcPr>
            <w:tcW w:w="4529" w:type="dxa"/>
            <w:gridSpan w:val="2"/>
          </w:tcPr>
          <w:p w14:paraId="5827C2E3" w14:textId="22335320" w:rsidR="00D06C59" w:rsidRPr="009079F8" w:rsidRDefault="00D06C59" w:rsidP="00F23355">
            <w:pPr>
              <w:pStyle w:val="pqiTabHead"/>
            </w:pPr>
          </w:p>
        </w:tc>
        <w:tc>
          <w:tcPr>
            <w:tcW w:w="858" w:type="dxa"/>
            <w:gridSpan w:val="2"/>
          </w:tcPr>
          <w:p w14:paraId="086C5490" w14:textId="77777777" w:rsidR="00D06C59" w:rsidRPr="009079F8" w:rsidRDefault="00D06C59" w:rsidP="00F23355">
            <w:pPr>
              <w:pStyle w:val="pqiTabHead"/>
            </w:pPr>
          </w:p>
        </w:tc>
      </w:tr>
      <w:tr w:rsidR="00C11AAF" w:rsidRPr="009079F8" w14:paraId="79946D6D" w14:textId="77777777" w:rsidTr="005E51E6">
        <w:trPr>
          <w:gridAfter w:val="1"/>
          <w:wAfter w:w="38" w:type="dxa"/>
        </w:trPr>
        <w:tc>
          <w:tcPr>
            <w:tcW w:w="423" w:type="dxa"/>
          </w:tcPr>
          <w:p w14:paraId="4E88C995" w14:textId="77777777" w:rsidR="00C11AAF" w:rsidRPr="009079F8" w:rsidRDefault="00C11AAF" w:rsidP="00F23355">
            <w:pPr>
              <w:pStyle w:val="pqiTabBody"/>
              <w:rPr>
                <w:b/>
              </w:rPr>
            </w:pPr>
          </w:p>
        </w:tc>
        <w:tc>
          <w:tcPr>
            <w:tcW w:w="546" w:type="dxa"/>
            <w:gridSpan w:val="3"/>
          </w:tcPr>
          <w:p w14:paraId="70AA3AFC" w14:textId="77777777" w:rsidR="00C11AAF" w:rsidRPr="009079F8" w:rsidRDefault="00C11AAF" w:rsidP="00F23355">
            <w:pPr>
              <w:pStyle w:val="pqiTabBody"/>
              <w:rPr>
                <w:i/>
              </w:rPr>
            </w:pPr>
            <w:r w:rsidRPr="009079F8">
              <w:rPr>
                <w:i/>
              </w:rPr>
              <w:t>a</w:t>
            </w:r>
          </w:p>
        </w:tc>
        <w:tc>
          <w:tcPr>
            <w:tcW w:w="4710" w:type="dxa"/>
          </w:tcPr>
          <w:p w14:paraId="4DA5B7ED" w14:textId="77777777" w:rsidR="00C11AAF" w:rsidRDefault="00C11AAF" w:rsidP="00F23355">
            <w:pPr>
              <w:pStyle w:val="pqiTabBody"/>
            </w:pPr>
            <w:r w:rsidRPr="009079F8">
              <w:t>Kod rodzaju gwaranta</w:t>
            </w:r>
          </w:p>
          <w:p w14:paraId="698DEBF7" w14:textId="1116A2BE" w:rsidR="001D4290" w:rsidRPr="00E62A3C" w:rsidRDefault="00C11AAF" w:rsidP="00F23355">
            <w:pPr>
              <w:pStyle w:val="pqiTabBody"/>
              <w:rPr>
                <w:rFonts w:ascii="Courier New" w:hAnsi="Courier New"/>
                <w:color w:val="0000FF"/>
                <w:rPrChange w:id="2378" w:author="Jurkowska Monika" w:date="2022-11-14T21:27:00Z">
                  <w:rPr/>
                </w:rPrChange>
              </w:rPr>
            </w:pPr>
            <w:r>
              <w:rPr>
                <w:rFonts w:ascii="Courier New" w:hAnsi="Courier New" w:cs="Courier New"/>
                <w:noProof/>
                <w:color w:val="0000FF"/>
              </w:rPr>
              <w:t>GuarantorTypeCode</w:t>
            </w:r>
          </w:p>
        </w:tc>
        <w:tc>
          <w:tcPr>
            <w:tcW w:w="567" w:type="dxa"/>
          </w:tcPr>
          <w:p w14:paraId="04A26004" w14:textId="77777777" w:rsidR="00C11AAF" w:rsidRPr="009079F8" w:rsidRDefault="00C11AAF" w:rsidP="00F23355">
            <w:pPr>
              <w:pStyle w:val="pqiTabBody"/>
            </w:pPr>
            <w:r w:rsidRPr="009079F8">
              <w:t>R</w:t>
            </w:r>
          </w:p>
        </w:tc>
        <w:tc>
          <w:tcPr>
            <w:tcW w:w="2123" w:type="dxa"/>
            <w:gridSpan w:val="2"/>
          </w:tcPr>
          <w:p w14:paraId="644A218A" w14:textId="77777777" w:rsidR="00C11AAF" w:rsidRPr="009079F8" w:rsidRDefault="00C11AAF" w:rsidP="00F23355">
            <w:pPr>
              <w:pStyle w:val="pqiTabBody"/>
            </w:pPr>
          </w:p>
        </w:tc>
        <w:tc>
          <w:tcPr>
            <w:tcW w:w="4529" w:type="dxa"/>
            <w:gridSpan w:val="2"/>
          </w:tcPr>
          <w:p w14:paraId="0AF58BCB" w14:textId="3F5CE5A8" w:rsidR="00C11AAF" w:rsidRPr="009079F8" w:rsidRDefault="00C11AAF" w:rsidP="00F23355">
            <w:pPr>
              <w:pStyle w:val="pqiTabBody"/>
            </w:pPr>
            <w:r>
              <w:rPr>
                <w:lang w:eastAsia="en-GB"/>
              </w:rPr>
              <w:t>Wartość z enumeracji „</w:t>
            </w:r>
            <w:r>
              <w:rPr>
                <w:lang w:eastAsia="en-GB"/>
              </w:rPr>
              <w:fldChar w:fldCharType="begin"/>
            </w:r>
            <w:r>
              <w:rPr>
                <w:lang w:eastAsia="en-GB"/>
              </w:rPr>
              <w:instrText xml:space="preserve"> REF _Ref267947321 \h  \* MERGEFORMAT </w:instrText>
            </w:r>
            <w:r>
              <w:rPr>
                <w:lang w:eastAsia="en-GB"/>
              </w:rPr>
            </w:r>
            <w:r>
              <w:rPr>
                <w:lang w:eastAsia="en-GB"/>
              </w:rPr>
              <w:fldChar w:fldCharType="separate"/>
            </w:r>
            <w:r w:rsidR="002B6F91">
              <w:t>Kody rodzaju gwaranta (</w:t>
            </w:r>
            <w:proofErr w:type="spellStart"/>
            <w:r w:rsidR="002B6F91">
              <w:t>Guarantor</w:t>
            </w:r>
            <w:proofErr w:type="spellEnd"/>
            <w:r w:rsidR="002B6F91">
              <w:t xml:space="preserve"> </w:t>
            </w:r>
            <w:proofErr w:type="spellStart"/>
            <w:r w:rsidR="002B6F91">
              <w:t>type</w:t>
            </w:r>
            <w:proofErr w:type="spellEnd"/>
            <w:r w:rsidR="002B6F91">
              <w:t xml:space="preserve"> </w:t>
            </w:r>
            <w:proofErr w:type="spellStart"/>
            <w:r w:rsidR="002B6F91">
              <w:t>codes</w:t>
            </w:r>
            <w:proofErr w:type="spellEnd"/>
            <w:r w:rsidR="002B6F91">
              <w:t>)</w:t>
            </w:r>
            <w:r>
              <w:rPr>
                <w:lang w:eastAsia="en-GB"/>
              </w:rPr>
              <w:fldChar w:fldCharType="end"/>
            </w:r>
            <w:r>
              <w:rPr>
                <w:lang w:eastAsia="en-GB"/>
              </w:rPr>
              <w:t>”.</w:t>
            </w:r>
          </w:p>
        </w:tc>
        <w:tc>
          <w:tcPr>
            <w:tcW w:w="858" w:type="dxa"/>
            <w:gridSpan w:val="2"/>
          </w:tcPr>
          <w:p w14:paraId="0900AA5D" w14:textId="77777777" w:rsidR="00C11AAF" w:rsidRPr="009079F8" w:rsidRDefault="00C11AAF" w:rsidP="00F23355">
            <w:pPr>
              <w:pStyle w:val="pqiTabBody"/>
            </w:pPr>
            <w:r w:rsidRPr="009079F8">
              <w:t>n..4</w:t>
            </w:r>
          </w:p>
        </w:tc>
      </w:tr>
      <w:tr w:rsidR="00C11AAF" w:rsidRPr="009079F8" w14:paraId="6A7B9F98" w14:textId="77777777" w:rsidTr="005E51E6">
        <w:trPr>
          <w:gridAfter w:val="1"/>
          <w:wAfter w:w="38" w:type="dxa"/>
        </w:trPr>
        <w:tc>
          <w:tcPr>
            <w:tcW w:w="423" w:type="dxa"/>
          </w:tcPr>
          <w:p w14:paraId="4E36DEEA" w14:textId="77777777" w:rsidR="00C11AAF" w:rsidRPr="009079F8" w:rsidRDefault="00C11AAF" w:rsidP="00F23355">
            <w:pPr>
              <w:pStyle w:val="pqiTabBody"/>
              <w:rPr>
                <w:b/>
              </w:rPr>
            </w:pPr>
          </w:p>
        </w:tc>
        <w:tc>
          <w:tcPr>
            <w:tcW w:w="534" w:type="dxa"/>
            <w:gridSpan w:val="2"/>
          </w:tcPr>
          <w:p w14:paraId="2A129BA3" w14:textId="77777777" w:rsidR="00C11AAF" w:rsidRPr="009079F8" w:rsidRDefault="00C11AAF" w:rsidP="00F23355">
            <w:pPr>
              <w:pStyle w:val="pqiTabBody"/>
              <w:rPr>
                <w:i/>
              </w:rPr>
            </w:pPr>
            <w:r>
              <w:rPr>
                <w:i/>
              </w:rPr>
              <w:t>b</w:t>
            </w:r>
          </w:p>
        </w:tc>
        <w:tc>
          <w:tcPr>
            <w:tcW w:w="4722" w:type="dxa"/>
            <w:gridSpan w:val="2"/>
          </w:tcPr>
          <w:p w14:paraId="26E993E2" w14:textId="77777777" w:rsidR="00C11AAF" w:rsidRDefault="00C11AAF" w:rsidP="00F23355">
            <w:pPr>
              <w:pStyle w:val="pqiTabBody"/>
            </w:pPr>
            <w:r>
              <w:t>Numer GRN zabezpieczenia</w:t>
            </w:r>
          </w:p>
          <w:p w14:paraId="69DB0C82" w14:textId="67DF4EE8" w:rsidR="001D4290" w:rsidRPr="007E17B3" w:rsidRDefault="00C11AAF" w:rsidP="00F23355">
            <w:pPr>
              <w:pStyle w:val="pqiTabBody"/>
              <w:rPr>
                <w:rFonts w:ascii="Courier New" w:hAnsi="Courier New" w:cs="Courier New"/>
                <w:noProof/>
                <w:color w:val="0000FF"/>
              </w:rPr>
            </w:pPr>
            <w:r w:rsidRPr="007E17B3">
              <w:rPr>
                <w:rFonts w:ascii="Courier New" w:hAnsi="Courier New" w:cs="Courier New"/>
                <w:noProof/>
                <w:color w:val="0000FF"/>
              </w:rPr>
              <w:t>GuaranteeReferenceNumber</w:t>
            </w:r>
          </w:p>
        </w:tc>
        <w:tc>
          <w:tcPr>
            <w:tcW w:w="567" w:type="dxa"/>
          </w:tcPr>
          <w:p w14:paraId="137BB50A" w14:textId="77777777" w:rsidR="00C11AAF" w:rsidRPr="009079F8" w:rsidRDefault="00C11AAF" w:rsidP="00F23355">
            <w:pPr>
              <w:pStyle w:val="pqiTabBody"/>
            </w:pPr>
            <w:r>
              <w:t>R</w:t>
            </w:r>
          </w:p>
        </w:tc>
        <w:tc>
          <w:tcPr>
            <w:tcW w:w="2123" w:type="dxa"/>
            <w:gridSpan w:val="2"/>
          </w:tcPr>
          <w:p w14:paraId="0BDD03FF" w14:textId="77777777" w:rsidR="00C11AAF" w:rsidRPr="009079F8" w:rsidRDefault="00C11AAF" w:rsidP="00F23355">
            <w:pPr>
              <w:pStyle w:val="pqiTabBody"/>
            </w:pPr>
          </w:p>
        </w:tc>
        <w:tc>
          <w:tcPr>
            <w:tcW w:w="4529" w:type="dxa"/>
            <w:gridSpan w:val="2"/>
          </w:tcPr>
          <w:p w14:paraId="38EF0C6D" w14:textId="77777777" w:rsidR="00C11AAF" w:rsidRDefault="00C11AAF" w:rsidP="00F23355">
            <w:pPr>
              <w:pStyle w:val="pqiTabBody"/>
            </w:pPr>
            <w:r>
              <w:rPr>
                <w:lang w:eastAsia="en-GB"/>
              </w:rPr>
              <w:t xml:space="preserve">Gdy </w:t>
            </w:r>
            <w:r w:rsidRPr="009079F8">
              <w:t xml:space="preserve">kod rodzaju miejsca </w:t>
            </w:r>
            <w:r>
              <w:t>pochodzenia rozpoczęcia przemieszczenia</w:t>
            </w:r>
            <w:r w:rsidRPr="009079F8">
              <w:t xml:space="preserve"> w polu </w:t>
            </w:r>
            <w:r>
              <w:rPr>
                <w:i/>
              </w:rPr>
              <w:t>9d</w:t>
            </w:r>
            <w:r>
              <w:t xml:space="preserve"> ma </w:t>
            </w:r>
            <w:r>
              <w:lastRenderedPageBreak/>
              <w:t>wartość „1</w:t>
            </w:r>
            <w:r w:rsidRPr="009079F8">
              <w:t>”</w:t>
            </w:r>
            <w:r>
              <w:t xml:space="preserve"> to może być użyte dowolny rodzaj zabezpieczenia, który jest zgodny z kodem przemieszczenia w polu 12c oraz gdy są zgodne  pozostałe parametry.</w:t>
            </w:r>
          </w:p>
          <w:p w14:paraId="45BC93AE" w14:textId="77777777" w:rsidR="00C11AAF" w:rsidRDefault="00C11AAF" w:rsidP="00F23355">
            <w:pPr>
              <w:pStyle w:val="pqiTabBody"/>
            </w:pPr>
            <w:r>
              <w:rPr>
                <w:lang w:eastAsia="en-GB"/>
              </w:rPr>
              <w:t xml:space="preserve">Gdy </w:t>
            </w:r>
            <w:r w:rsidRPr="009079F8">
              <w:t>kod rodzaju miejsca</w:t>
            </w:r>
            <w:r>
              <w:t xml:space="preserve"> pochodzenia</w:t>
            </w:r>
            <w:r w:rsidRPr="009079F8">
              <w:t xml:space="preserve"> </w:t>
            </w:r>
            <w:r>
              <w:t>rozpoczęcia przemieszczenia</w:t>
            </w:r>
            <w:r w:rsidRPr="009079F8">
              <w:t xml:space="preserve"> w polu </w:t>
            </w:r>
            <w:r>
              <w:rPr>
                <w:i/>
              </w:rPr>
              <w:t>9d</w:t>
            </w:r>
            <w:r w:rsidRPr="009079F8">
              <w:t xml:space="preserve"> ma wartość „2”</w:t>
            </w:r>
            <w:r>
              <w:t xml:space="preserve"> to może być użyte:</w:t>
            </w:r>
          </w:p>
          <w:p w14:paraId="6E7A4B22" w14:textId="77777777" w:rsidR="00C11AAF" w:rsidRDefault="00C11AAF" w:rsidP="00F23355">
            <w:pPr>
              <w:pStyle w:val="pqiTabBody"/>
            </w:pPr>
            <w:r>
              <w:t xml:space="preserve">- zabezpieczenie ryczałtowe 30% (9 znak numeru GRN ma wartość „Y”), ale wyłącznie przez jego Dysponenta (tj. zarejestrowanego wysyłającego) tzn. gdy TIN Wysyłającego i TIN Dysponenta są jednakowe, albo </w:t>
            </w:r>
          </w:p>
          <w:p w14:paraId="64A137C8" w14:textId="77777777" w:rsidR="00C11AAF" w:rsidRDefault="00C11AAF" w:rsidP="00F23355">
            <w:pPr>
              <w:pStyle w:val="pqiTabBody"/>
            </w:pPr>
            <w:r>
              <w:t>- zabezpieczenie generalne (9 znak numeru GRN ma wartość „G”), którego Dysponentem może być Wysyłający (tj. zarejestrowany wysyłający) lub przewoźnik/spedytor (w polu 11a powinna być wartość „2”, a 10 znak numeru GRN powinien mieć wartość „T”)</w:t>
            </w:r>
            <w:r w:rsidRPr="009079F8">
              <w:t>.</w:t>
            </w:r>
          </w:p>
        </w:tc>
        <w:tc>
          <w:tcPr>
            <w:tcW w:w="858" w:type="dxa"/>
            <w:gridSpan w:val="2"/>
          </w:tcPr>
          <w:p w14:paraId="17E5EB2B" w14:textId="77777777" w:rsidR="00C11AAF" w:rsidRPr="009079F8" w:rsidRDefault="00C11AAF" w:rsidP="00F23355">
            <w:pPr>
              <w:pStyle w:val="pqiTabBody"/>
            </w:pPr>
            <w:r>
              <w:lastRenderedPageBreak/>
              <w:t>an17</w:t>
            </w:r>
          </w:p>
        </w:tc>
      </w:tr>
      <w:tr w:rsidR="00C11AAF" w:rsidRPr="009079F8" w14:paraId="3BCCAF3B" w14:textId="77777777" w:rsidTr="005E51E6">
        <w:trPr>
          <w:gridAfter w:val="1"/>
          <w:wAfter w:w="38" w:type="dxa"/>
        </w:trPr>
        <w:tc>
          <w:tcPr>
            <w:tcW w:w="423" w:type="dxa"/>
          </w:tcPr>
          <w:p w14:paraId="23A6754B" w14:textId="77777777" w:rsidR="00C11AAF" w:rsidRPr="009079F8" w:rsidRDefault="00C11AAF" w:rsidP="00F23355">
            <w:pPr>
              <w:pStyle w:val="pqiTabBody"/>
              <w:rPr>
                <w:b/>
              </w:rPr>
            </w:pPr>
          </w:p>
        </w:tc>
        <w:tc>
          <w:tcPr>
            <w:tcW w:w="534" w:type="dxa"/>
            <w:gridSpan w:val="2"/>
          </w:tcPr>
          <w:p w14:paraId="43EE8760" w14:textId="77777777" w:rsidR="00C11AAF" w:rsidRPr="009079F8" w:rsidRDefault="00C11AAF" w:rsidP="00F23355">
            <w:pPr>
              <w:pStyle w:val="pqiTabBody"/>
              <w:rPr>
                <w:i/>
              </w:rPr>
            </w:pPr>
            <w:r>
              <w:rPr>
                <w:i/>
              </w:rPr>
              <w:t>c</w:t>
            </w:r>
          </w:p>
        </w:tc>
        <w:tc>
          <w:tcPr>
            <w:tcW w:w="4722" w:type="dxa"/>
            <w:gridSpan w:val="2"/>
          </w:tcPr>
          <w:p w14:paraId="30CC5281" w14:textId="77777777" w:rsidR="00C11AAF" w:rsidRDefault="00C11AAF" w:rsidP="00F23355">
            <w:pPr>
              <w:pStyle w:val="pqiTabBody"/>
            </w:pPr>
            <w:r>
              <w:t>Kod dostępu do zabezpieczenia</w:t>
            </w:r>
          </w:p>
          <w:p w14:paraId="2985F688" w14:textId="4933349B" w:rsidR="001D4290" w:rsidRPr="007E17B3" w:rsidRDefault="00C11AAF" w:rsidP="00F23355">
            <w:pPr>
              <w:pStyle w:val="pqiTabBody"/>
              <w:rPr>
                <w:rFonts w:ascii="Courier New" w:hAnsi="Courier New" w:cs="Courier New"/>
                <w:noProof/>
                <w:color w:val="0000FF"/>
              </w:rPr>
            </w:pPr>
            <w:r w:rsidRPr="007E17B3">
              <w:rPr>
                <w:rFonts w:ascii="Courier New" w:hAnsi="Courier New" w:cs="Courier New"/>
                <w:noProof/>
                <w:color w:val="0000FF"/>
              </w:rPr>
              <w:t>GuaranteeReferenceNumber</w:t>
            </w:r>
            <w:r>
              <w:rPr>
                <w:rFonts w:ascii="Courier New" w:hAnsi="Courier New" w:cs="Courier New"/>
                <w:noProof/>
                <w:color w:val="0000FF"/>
              </w:rPr>
              <w:br/>
            </w:r>
            <w:r w:rsidRPr="007E17B3">
              <w:rPr>
                <w:rFonts w:ascii="Courier New" w:hAnsi="Courier New" w:cs="Courier New"/>
                <w:noProof/>
                <w:color w:val="0000FF"/>
              </w:rPr>
              <w:t>AccessCode</w:t>
            </w:r>
          </w:p>
        </w:tc>
        <w:tc>
          <w:tcPr>
            <w:tcW w:w="567" w:type="dxa"/>
          </w:tcPr>
          <w:p w14:paraId="134F86D1" w14:textId="77777777" w:rsidR="00C11AAF" w:rsidRPr="009079F8" w:rsidRDefault="00C11AAF" w:rsidP="00F23355">
            <w:pPr>
              <w:pStyle w:val="pqiTabBody"/>
            </w:pPr>
            <w:r>
              <w:t>R</w:t>
            </w:r>
          </w:p>
        </w:tc>
        <w:tc>
          <w:tcPr>
            <w:tcW w:w="2123" w:type="dxa"/>
            <w:gridSpan w:val="2"/>
          </w:tcPr>
          <w:p w14:paraId="6CF3B75F" w14:textId="77777777" w:rsidR="00C11AAF" w:rsidRPr="009079F8" w:rsidRDefault="00C11AAF" w:rsidP="00F23355">
            <w:pPr>
              <w:pStyle w:val="pqiTabBody"/>
            </w:pPr>
          </w:p>
        </w:tc>
        <w:tc>
          <w:tcPr>
            <w:tcW w:w="4529" w:type="dxa"/>
            <w:gridSpan w:val="2"/>
          </w:tcPr>
          <w:p w14:paraId="5CCEA13C" w14:textId="77777777" w:rsidR="00C11AAF" w:rsidRDefault="00C11AAF" w:rsidP="00F23355">
            <w:pPr>
              <w:pStyle w:val="pqiTabBody"/>
              <w:rPr>
                <w:lang w:eastAsia="en-GB"/>
              </w:rPr>
            </w:pPr>
          </w:p>
        </w:tc>
        <w:tc>
          <w:tcPr>
            <w:tcW w:w="858" w:type="dxa"/>
            <w:gridSpan w:val="2"/>
          </w:tcPr>
          <w:p w14:paraId="7E0C6006" w14:textId="77777777" w:rsidR="00C11AAF" w:rsidRPr="009079F8" w:rsidRDefault="00C11AAF" w:rsidP="00F23355">
            <w:pPr>
              <w:pStyle w:val="pqiTabBody"/>
            </w:pPr>
            <w:r>
              <w:t>n4</w:t>
            </w:r>
          </w:p>
        </w:tc>
      </w:tr>
      <w:tr w:rsidR="00C11AAF" w:rsidRPr="009079F8" w14:paraId="5D943300" w14:textId="77777777" w:rsidTr="005E51E6">
        <w:trPr>
          <w:gridAfter w:val="1"/>
          <w:wAfter w:w="38" w:type="dxa"/>
        </w:trPr>
        <w:tc>
          <w:tcPr>
            <w:tcW w:w="423" w:type="dxa"/>
          </w:tcPr>
          <w:p w14:paraId="366B3763" w14:textId="77777777" w:rsidR="00C11AAF" w:rsidRPr="009079F8" w:rsidRDefault="00C11AAF" w:rsidP="00F23355">
            <w:pPr>
              <w:pStyle w:val="pqiTabBody"/>
              <w:rPr>
                <w:b/>
              </w:rPr>
            </w:pPr>
          </w:p>
        </w:tc>
        <w:tc>
          <w:tcPr>
            <w:tcW w:w="534" w:type="dxa"/>
            <w:gridSpan w:val="2"/>
          </w:tcPr>
          <w:p w14:paraId="4A389958" w14:textId="77777777" w:rsidR="00C11AAF" w:rsidDel="00F47D90" w:rsidRDefault="00C11AAF" w:rsidP="00F23355">
            <w:pPr>
              <w:pStyle w:val="pqiTabBody"/>
              <w:rPr>
                <w:i/>
              </w:rPr>
            </w:pPr>
            <w:r>
              <w:rPr>
                <w:i/>
              </w:rPr>
              <w:t>d</w:t>
            </w:r>
          </w:p>
        </w:tc>
        <w:tc>
          <w:tcPr>
            <w:tcW w:w="4722" w:type="dxa"/>
            <w:gridSpan w:val="2"/>
          </w:tcPr>
          <w:p w14:paraId="785FB0A3" w14:textId="77777777" w:rsidR="00C11AAF" w:rsidRDefault="00C11AAF" w:rsidP="00F23355">
            <w:pPr>
              <w:pStyle w:val="pqiTabBody"/>
            </w:pPr>
            <w:r>
              <w:t>TIN podmiotu Wysyłającego</w:t>
            </w:r>
          </w:p>
          <w:p w14:paraId="0A085E18" w14:textId="62E630AF" w:rsidR="00C11AAF" w:rsidRPr="00DB0B51" w:rsidDel="00F47D90" w:rsidRDefault="00C11AAF" w:rsidP="00F23355">
            <w:pPr>
              <w:pStyle w:val="pqiTabBody"/>
              <w:rPr>
                <w:rFonts w:ascii="Courier New" w:hAnsi="Courier New"/>
                <w:color w:val="0000FF"/>
                <w:rPrChange w:id="2379" w:author="Jurkowska Monika" w:date="2022-11-14T21:27:00Z">
                  <w:rPr/>
                </w:rPrChange>
              </w:rPr>
            </w:pPr>
            <w:r>
              <w:rPr>
                <w:rFonts w:ascii="Courier New" w:hAnsi="Courier New" w:cs="Courier New"/>
                <w:noProof/>
                <w:color w:val="0000FF"/>
              </w:rPr>
              <w:t>Consignor</w:t>
            </w:r>
            <w:r w:rsidRPr="00F47D90">
              <w:rPr>
                <w:rFonts w:ascii="Courier New" w:hAnsi="Courier New" w:cs="Courier New"/>
                <w:noProof/>
                <w:color w:val="0000FF"/>
              </w:rPr>
              <w:t>TIN</w:t>
            </w:r>
          </w:p>
        </w:tc>
        <w:tc>
          <w:tcPr>
            <w:tcW w:w="567" w:type="dxa"/>
          </w:tcPr>
          <w:p w14:paraId="7E0E8260" w14:textId="77777777" w:rsidR="00C11AAF" w:rsidRDefault="00C11AAF" w:rsidP="00F23355">
            <w:pPr>
              <w:pStyle w:val="pqiTabBody"/>
            </w:pPr>
            <w:r>
              <w:t>R</w:t>
            </w:r>
          </w:p>
        </w:tc>
        <w:tc>
          <w:tcPr>
            <w:tcW w:w="2123" w:type="dxa"/>
            <w:gridSpan w:val="2"/>
          </w:tcPr>
          <w:p w14:paraId="0DAC9DE8" w14:textId="77777777" w:rsidR="00C11AAF" w:rsidRPr="009079F8" w:rsidRDefault="00C11AAF" w:rsidP="00F23355">
            <w:pPr>
              <w:pStyle w:val="pqiTabBody"/>
            </w:pPr>
          </w:p>
        </w:tc>
        <w:tc>
          <w:tcPr>
            <w:tcW w:w="4529" w:type="dxa"/>
            <w:gridSpan w:val="2"/>
          </w:tcPr>
          <w:p w14:paraId="323278AA" w14:textId="77777777" w:rsidR="00C11AAF" w:rsidRDefault="00C11AAF" w:rsidP="00F23355">
            <w:pPr>
              <w:pStyle w:val="pqiTabBody"/>
              <w:rPr>
                <w:lang w:eastAsia="en-GB"/>
              </w:rPr>
            </w:pPr>
            <w:r>
              <w:rPr>
                <w:lang w:eastAsia="en-GB"/>
              </w:rPr>
              <w:t>Numer NIP Wysyłającego (same cyfry) poprzedzony kodem PL.</w:t>
            </w:r>
          </w:p>
        </w:tc>
        <w:tc>
          <w:tcPr>
            <w:tcW w:w="858" w:type="dxa"/>
            <w:gridSpan w:val="2"/>
          </w:tcPr>
          <w:p w14:paraId="554BF21D" w14:textId="77777777" w:rsidR="00C11AAF" w:rsidDel="00F47D90" w:rsidRDefault="00C11AAF" w:rsidP="00F23355">
            <w:pPr>
              <w:pStyle w:val="pqiTabBody"/>
            </w:pPr>
            <w:r>
              <w:t>an12</w:t>
            </w:r>
          </w:p>
        </w:tc>
      </w:tr>
      <w:tr w:rsidR="00C11AAF" w:rsidRPr="009079F8" w14:paraId="7DB4671F" w14:textId="77777777" w:rsidTr="005E51E6">
        <w:trPr>
          <w:gridAfter w:val="1"/>
          <w:wAfter w:w="38" w:type="dxa"/>
        </w:trPr>
        <w:tc>
          <w:tcPr>
            <w:tcW w:w="423" w:type="dxa"/>
          </w:tcPr>
          <w:p w14:paraId="1975797E" w14:textId="77777777" w:rsidR="00C11AAF" w:rsidRPr="009079F8" w:rsidRDefault="00C11AAF" w:rsidP="00F23355">
            <w:pPr>
              <w:pStyle w:val="pqiTabBody"/>
              <w:rPr>
                <w:b/>
              </w:rPr>
            </w:pPr>
          </w:p>
        </w:tc>
        <w:tc>
          <w:tcPr>
            <w:tcW w:w="534" w:type="dxa"/>
            <w:gridSpan w:val="2"/>
          </w:tcPr>
          <w:p w14:paraId="4AC29F3B" w14:textId="77777777" w:rsidR="00C11AAF" w:rsidRPr="009079F8" w:rsidRDefault="00C11AAF" w:rsidP="00F23355">
            <w:pPr>
              <w:pStyle w:val="pqiTabBody"/>
              <w:rPr>
                <w:i/>
              </w:rPr>
            </w:pPr>
            <w:r>
              <w:rPr>
                <w:i/>
              </w:rPr>
              <w:t>e</w:t>
            </w:r>
          </w:p>
        </w:tc>
        <w:tc>
          <w:tcPr>
            <w:tcW w:w="4722" w:type="dxa"/>
            <w:gridSpan w:val="2"/>
          </w:tcPr>
          <w:p w14:paraId="276366B6" w14:textId="77777777" w:rsidR="00C11AAF" w:rsidRDefault="00C11AAF" w:rsidP="00F23355">
            <w:pPr>
              <w:pStyle w:val="pqiTabBody"/>
            </w:pPr>
            <w:r>
              <w:t>TIN dysponenta zabezpieczenia</w:t>
            </w:r>
          </w:p>
          <w:p w14:paraId="2B682A83" w14:textId="24B6C1E6" w:rsidR="001D4290" w:rsidRPr="00F47D90" w:rsidRDefault="00C11AAF" w:rsidP="00F23355">
            <w:pPr>
              <w:pStyle w:val="pqiTabBody"/>
              <w:rPr>
                <w:rFonts w:ascii="Courier New" w:hAnsi="Courier New" w:cs="Courier New"/>
                <w:noProof/>
                <w:color w:val="0000FF"/>
              </w:rPr>
            </w:pPr>
            <w:r>
              <w:rPr>
                <w:rFonts w:ascii="Courier New" w:hAnsi="Courier New" w:cs="Courier New"/>
                <w:noProof/>
                <w:color w:val="0000FF"/>
              </w:rPr>
              <w:t>Guarantor</w:t>
            </w:r>
            <w:r w:rsidRPr="00F47D90">
              <w:rPr>
                <w:rFonts w:ascii="Courier New" w:hAnsi="Courier New" w:cs="Courier New"/>
                <w:noProof/>
                <w:color w:val="0000FF"/>
              </w:rPr>
              <w:t>TIN</w:t>
            </w:r>
          </w:p>
        </w:tc>
        <w:tc>
          <w:tcPr>
            <w:tcW w:w="567" w:type="dxa"/>
          </w:tcPr>
          <w:p w14:paraId="5633A7A0" w14:textId="77777777" w:rsidR="00C11AAF" w:rsidRPr="009079F8" w:rsidRDefault="00C11AAF" w:rsidP="00F23355">
            <w:pPr>
              <w:pStyle w:val="pqiTabBody"/>
            </w:pPr>
            <w:r>
              <w:t>R</w:t>
            </w:r>
          </w:p>
        </w:tc>
        <w:tc>
          <w:tcPr>
            <w:tcW w:w="2123" w:type="dxa"/>
            <w:gridSpan w:val="2"/>
          </w:tcPr>
          <w:p w14:paraId="16B27C45" w14:textId="77777777" w:rsidR="00C11AAF" w:rsidRPr="009079F8" w:rsidRDefault="00C11AAF" w:rsidP="00F23355">
            <w:pPr>
              <w:pStyle w:val="pqiTabBody"/>
            </w:pPr>
          </w:p>
        </w:tc>
        <w:tc>
          <w:tcPr>
            <w:tcW w:w="4529" w:type="dxa"/>
            <w:gridSpan w:val="2"/>
          </w:tcPr>
          <w:p w14:paraId="5856200F" w14:textId="77777777" w:rsidR="00C11AAF" w:rsidRDefault="00C11AAF" w:rsidP="00F23355">
            <w:pPr>
              <w:pStyle w:val="pqiTabBody"/>
              <w:rPr>
                <w:lang w:eastAsia="en-GB"/>
              </w:rPr>
            </w:pPr>
            <w:r>
              <w:rPr>
                <w:lang w:eastAsia="en-GB"/>
              </w:rPr>
              <w:t>Numer NIP gwaranta (same cyfry) poprzedzony kodem PL.</w:t>
            </w:r>
          </w:p>
        </w:tc>
        <w:tc>
          <w:tcPr>
            <w:tcW w:w="858" w:type="dxa"/>
            <w:gridSpan w:val="2"/>
          </w:tcPr>
          <w:p w14:paraId="7B18B3BE" w14:textId="77777777" w:rsidR="00C11AAF" w:rsidRPr="009079F8" w:rsidRDefault="00C11AAF" w:rsidP="00F23355">
            <w:pPr>
              <w:pStyle w:val="pqiTabBody"/>
            </w:pPr>
            <w:r>
              <w:t>an12</w:t>
            </w:r>
          </w:p>
        </w:tc>
      </w:tr>
      <w:tr w:rsidR="00C11AAF" w:rsidRPr="009079F8" w14:paraId="41A40C7B" w14:textId="77777777" w:rsidTr="00C90B31">
        <w:trPr>
          <w:gridAfter w:val="1"/>
          <w:wAfter w:w="38" w:type="dxa"/>
        </w:trPr>
        <w:tc>
          <w:tcPr>
            <w:tcW w:w="969" w:type="dxa"/>
            <w:gridSpan w:val="4"/>
          </w:tcPr>
          <w:p w14:paraId="0CE50E12" w14:textId="77777777" w:rsidR="00C11AAF" w:rsidRPr="009079F8" w:rsidRDefault="00C11AAF" w:rsidP="00F23355">
            <w:pPr>
              <w:pStyle w:val="pqiTabHead"/>
              <w:rPr>
                <w:i/>
              </w:rPr>
            </w:pPr>
            <w:r w:rsidRPr="009079F8">
              <w:t>1</w:t>
            </w:r>
            <w:r>
              <w:t>1.1</w:t>
            </w:r>
          </w:p>
        </w:tc>
        <w:tc>
          <w:tcPr>
            <w:tcW w:w="4710" w:type="dxa"/>
          </w:tcPr>
          <w:p w14:paraId="4A597B1E" w14:textId="77777777" w:rsidR="00C11AAF" w:rsidRDefault="00C11AAF" w:rsidP="00F23355">
            <w:pPr>
              <w:pStyle w:val="pqiTabHead"/>
            </w:pPr>
            <w:r w:rsidRPr="009079F8">
              <w:t>PODMIOT Gwarant</w:t>
            </w:r>
          </w:p>
          <w:p w14:paraId="65D4F8AD" w14:textId="5C040AB5" w:rsidR="00721AFB" w:rsidRPr="00DB0B51" w:rsidRDefault="00C11AAF" w:rsidP="00F23355">
            <w:pPr>
              <w:pStyle w:val="pqiTabHead"/>
              <w:rPr>
                <w:rFonts w:ascii="Courier New" w:hAnsi="Courier New"/>
                <w:color w:val="0000FF"/>
                <w:rPrChange w:id="2380" w:author="Jurkowska Monika" w:date="2022-11-14T21:27:00Z">
                  <w:rPr/>
                </w:rPrChange>
              </w:rPr>
            </w:pPr>
            <w:r>
              <w:rPr>
                <w:rFonts w:ascii="Courier New" w:hAnsi="Courier New" w:cs="Courier New"/>
                <w:noProof/>
                <w:color w:val="0000FF"/>
              </w:rPr>
              <w:t>GuarantorTrader</w:t>
            </w:r>
          </w:p>
        </w:tc>
        <w:tc>
          <w:tcPr>
            <w:tcW w:w="567" w:type="dxa"/>
          </w:tcPr>
          <w:p w14:paraId="3654E954" w14:textId="77777777" w:rsidR="00C11AAF" w:rsidRPr="009079F8" w:rsidRDefault="00C11AAF" w:rsidP="00F23355">
            <w:pPr>
              <w:pStyle w:val="pqiTabHead"/>
            </w:pPr>
            <w:r w:rsidRPr="009079F8">
              <w:t>C</w:t>
            </w:r>
          </w:p>
        </w:tc>
        <w:tc>
          <w:tcPr>
            <w:tcW w:w="2123" w:type="dxa"/>
            <w:gridSpan w:val="2"/>
          </w:tcPr>
          <w:p w14:paraId="7288053E" w14:textId="77777777" w:rsidR="00C11AAF" w:rsidRDefault="00C11AAF" w:rsidP="00F23355">
            <w:pPr>
              <w:pStyle w:val="pqiTabHead"/>
            </w:pPr>
            <w:r w:rsidRPr="009079F8">
              <w:t>„R”, jeżeli ma zastosowanie jeden z następujących kodów rodzaju gwaranta</w:t>
            </w:r>
            <w:r>
              <w:t xml:space="preserve"> z pola 11a</w:t>
            </w:r>
            <w:r w:rsidRPr="009079F8">
              <w:t>: 2, 3, 12, 13, 23, 24, 34, 123, 124, 134, 234 lub 1234.</w:t>
            </w:r>
          </w:p>
          <w:p w14:paraId="673E1189" w14:textId="77777777" w:rsidR="00C11AAF" w:rsidRPr="00FE24B5" w:rsidRDefault="00C11AAF" w:rsidP="00F23355">
            <w:pPr>
              <w:pStyle w:val="pqiTabHead"/>
            </w:pPr>
            <w:r>
              <w:t>W pozostałych przypadkach nie stosuje się.</w:t>
            </w:r>
          </w:p>
        </w:tc>
        <w:tc>
          <w:tcPr>
            <w:tcW w:w="4529" w:type="dxa"/>
            <w:gridSpan w:val="2"/>
          </w:tcPr>
          <w:p w14:paraId="533391E8" w14:textId="08FE1C39" w:rsidR="00C11AAF" w:rsidRDefault="00C11AAF" w:rsidP="00F23355">
            <w:pPr>
              <w:pStyle w:val="pqiTabHead"/>
            </w:pPr>
            <w:r w:rsidRPr="009079F8">
              <w:t xml:space="preserve">Należy </w:t>
            </w:r>
            <w:r>
              <w:t>podać dane</w:t>
            </w:r>
            <w:r w:rsidRPr="009079F8">
              <w:t xml:space="preserve"> przewoźnika lub</w:t>
            </w:r>
            <w:r>
              <w:t>/i</w:t>
            </w:r>
            <w:r w:rsidRPr="009079F8">
              <w:t xml:space="preserve"> właściciela wyrobów, jeżeli wnoszą oni gwarancję.</w:t>
            </w:r>
          </w:p>
          <w:p w14:paraId="7C7142A6" w14:textId="77777777" w:rsidR="00C11AAF" w:rsidRDefault="00C11AAF" w:rsidP="00F23355">
            <w:pPr>
              <w:pStyle w:val="pqiTabHead"/>
            </w:pPr>
            <w:r>
              <w:t>Zależnie od wartości pola 11a ilość elementów 11.1 ma wynosić:</w:t>
            </w:r>
          </w:p>
          <w:p w14:paraId="2016E48D" w14:textId="77777777" w:rsidR="00C11AAF" w:rsidRDefault="00C11AAF" w:rsidP="00F23355">
            <w:pPr>
              <w:pStyle w:val="pqiTabHead"/>
            </w:pPr>
            <w:r>
              <w:t>- 0, gdy wybrano kod rodzaju gwaranta 1, 4, 14</w:t>
            </w:r>
          </w:p>
          <w:p w14:paraId="294AADA5" w14:textId="77777777" w:rsidR="00C11AAF" w:rsidRPr="001536A8" w:rsidRDefault="00C11AAF" w:rsidP="00F23355">
            <w:pPr>
              <w:pStyle w:val="pqiTabHead"/>
            </w:pPr>
            <w:r>
              <w:t xml:space="preserve">- 1, gdy wybrano kod rodzaju gwaranta </w:t>
            </w:r>
            <w:r w:rsidRPr="001536A8">
              <w:t>2, 3, 12, 13, 24, 34, 124, 134</w:t>
            </w:r>
          </w:p>
          <w:p w14:paraId="30F4642A" w14:textId="77777777" w:rsidR="00C11AAF" w:rsidRPr="001536A8" w:rsidRDefault="00C11AAF" w:rsidP="00F23355">
            <w:pPr>
              <w:pStyle w:val="pqiTabHead"/>
            </w:pPr>
            <w:r>
              <w:t>- 2, gdy wybrano kod rodzaju gwaranta 23, 123, 234,</w:t>
            </w:r>
            <w:r w:rsidRPr="001536A8">
              <w:t>1234</w:t>
            </w:r>
          </w:p>
        </w:tc>
        <w:tc>
          <w:tcPr>
            <w:tcW w:w="858" w:type="dxa"/>
            <w:gridSpan w:val="2"/>
          </w:tcPr>
          <w:p w14:paraId="2AB37534" w14:textId="77777777" w:rsidR="00C11AAF" w:rsidRPr="009079F8" w:rsidRDefault="00C11AAF" w:rsidP="00F23355">
            <w:pPr>
              <w:pStyle w:val="pqiTabHead"/>
            </w:pPr>
            <w:r w:rsidRPr="009079F8">
              <w:t>2X</w:t>
            </w:r>
          </w:p>
        </w:tc>
      </w:tr>
      <w:tr w:rsidR="00C11AAF" w:rsidRPr="009079F8" w14:paraId="12371A78" w14:textId="77777777" w:rsidTr="00C90B31">
        <w:trPr>
          <w:gridAfter w:val="1"/>
          <w:wAfter w:w="38" w:type="dxa"/>
        </w:trPr>
        <w:tc>
          <w:tcPr>
            <w:tcW w:w="969" w:type="dxa"/>
            <w:gridSpan w:val="4"/>
          </w:tcPr>
          <w:p w14:paraId="4D7F9430" w14:textId="77777777" w:rsidR="00C11AAF" w:rsidRPr="009079F8" w:rsidRDefault="00C11AAF" w:rsidP="00F23355">
            <w:pPr>
              <w:pStyle w:val="pqiTabBody"/>
              <w:rPr>
                <w:i/>
              </w:rPr>
            </w:pPr>
          </w:p>
        </w:tc>
        <w:tc>
          <w:tcPr>
            <w:tcW w:w="4710" w:type="dxa"/>
          </w:tcPr>
          <w:p w14:paraId="3264D68C" w14:textId="77777777" w:rsidR="00C11AAF" w:rsidRDefault="00C11AAF" w:rsidP="00F23355">
            <w:pPr>
              <w:pStyle w:val="pqiTabBody"/>
            </w:pPr>
            <w:r>
              <w:t>JĘZYK ELEMENTU</w:t>
            </w:r>
            <w:r w:rsidRPr="009079F8">
              <w:t xml:space="preserve"> </w:t>
            </w:r>
          </w:p>
          <w:p w14:paraId="1A0CF24C" w14:textId="49BDF73C" w:rsidR="00721AFB" w:rsidRPr="00DB0B51" w:rsidRDefault="00C11AAF" w:rsidP="00DB0B51">
            <w:pPr>
              <w:pStyle w:val="pqiTabBody"/>
              <w:rPr>
                <w:rFonts w:ascii="Courier New" w:hAnsi="Courier New"/>
                <w:color w:val="0000FF"/>
                <w:rPrChange w:id="2381" w:author="Jurkowska Monika" w:date="2022-11-14T21:27:00Z">
                  <w:rPr/>
                </w:rPrChange>
              </w:rPr>
            </w:pPr>
            <w:r>
              <w:rPr>
                <w:rFonts w:ascii="Courier New" w:hAnsi="Courier New" w:cs="Courier New"/>
                <w:noProof/>
                <w:color w:val="0000FF"/>
              </w:rPr>
              <w:t>@language</w:t>
            </w:r>
          </w:p>
        </w:tc>
        <w:tc>
          <w:tcPr>
            <w:tcW w:w="567" w:type="dxa"/>
          </w:tcPr>
          <w:p w14:paraId="25A9D604" w14:textId="77777777" w:rsidR="00C11AAF" w:rsidRPr="009079F8" w:rsidRDefault="00C11AAF" w:rsidP="00F23355">
            <w:pPr>
              <w:pStyle w:val="pqiTabBody"/>
            </w:pPr>
            <w:r>
              <w:t>D</w:t>
            </w:r>
          </w:p>
        </w:tc>
        <w:tc>
          <w:tcPr>
            <w:tcW w:w="2123" w:type="dxa"/>
            <w:gridSpan w:val="2"/>
          </w:tcPr>
          <w:p w14:paraId="7F8423A7" w14:textId="77777777" w:rsidR="00C11AAF" w:rsidRDefault="00C11AAF" w:rsidP="00F23355">
            <w:pPr>
              <w:pStyle w:val="pqiTabBody"/>
            </w:pPr>
            <w:r w:rsidRPr="009079F8">
              <w:t xml:space="preserve">„R”, jeżeli stosuje się </w:t>
            </w:r>
            <w:r>
              <w:t xml:space="preserve">co najmniej jedno </w:t>
            </w:r>
            <w:r w:rsidR="0076267F">
              <w:br/>
            </w:r>
            <w:r>
              <w:t>z</w:t>
            </w:r>
            <w:r w:rsidRPr="009079F8">
              <w:t xml:space="preserve"> p</w:t>
            </w:r>
            <w:r>
              <w:t>ó</w:t>
            </w:r>
            <w:r w:rsidRPr="009079F8">
              <w:t>l tekstow</w:t>
            </w:r>
            <w:r>
              <w:t xml:space="preserve">ych: 11.1c, 11.1d, 11.1e, </w:t>
            </w:r>
            <w:smartTag w:uri="urn:schemas-microsoft-com:office:smarttags" w:element="metricconverter">
              <w:smartTagPr>
                <w:attr w:name="ProductID" w:val="11.1f"/>
              </w:smartTagPr>
              <w:r>
                <w:t>11.1f</w:t>
              </w:r>
            </w:smartTag>
            <w:r>
              <w:t xml:space="preserve"> lub 11.1g</w:t>
            </w:r>
            <w:r w:rsidRPr="009079F8">
              <w:t>.</w:t>
            </w:r>
          </w:p>
          <w:p w14:paraId="0B58B375" w14:textId="77777777" w:rsidR="00C11AAF" w:rsidRPr="009079F8" w:rsidRDefault="00C11AAF" w:rsidP="00F23355">
            <w:pPr>
              <w:pStyle w:val="pqiTabBody"/>
            </w:pPr>
            <w:r>
              <w:t>W pozostałych przypadkach nie stosuje się.</w:t>
            </w:r>
          </w:p>
        </w:tc>
        <w:tc>
          <w:tcPr>
            <w:tcW w:w="4529" w:type="dxa"/>
            <w:gridSpan w:val="2"/>
          </w:tcPr>
          <w:p w14:paraId="64E957A8" w14:textId="77777777" w:rsidR="00C11AAF" w:rsidRDefault="00C11AAF" w:rsidP="00F23355">
            <w:pPr>
              <w:pStyle w:val="pqiTabBody"/>
            </w:pPr>
            <w:r>
              <w:t>Atrybut.</w:t>
            </w:r>
          </w:p>
          <w:p w14:paraId="66D4C529" w14:textId="2D82AB9B" w:rsidR="00E34406"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858" w:type="dxa"/>
            <w:gridSpan w:val="2"/>
          </w:tcPr>
          <w:p w14:paraId="0B9C9CC6" w14:textId="77777777" w:rsidR="00C11AAF" w:rsidRPr="009079F8" w:rsidRDefault="00C11AAF" w:rsidP="00F23355">
            <w:pPr>
              <w:pStyle w:val="pqiTabBody"/>
            </w:pPr>
            <w:r w:rsidRPr="009079F8">
              <w:t>a2</w:t>
            </w:r>
          </w:p>
        </w:tc>
      </w:tr>
      <w:tr w:rsidR="00C11AAF" w:rsidRPr="009079F8" w14:paraId="04611E33" w14:textId="77777777" w:rsidTr="005E51E6">
        <w:trPr>
          <w:gridAfter w:val="1"/>
          <w:wAfter w:w="38" w:type="dxa"/>
        </w:trPr>
        <w:tc>
          <w:tcPr>
            <w:tcW w:w="423" w:type="dxa"/>
          </w:tcPr>
          <w:p w14:paraId="66FF2C75" w14:textId="77777777" w:rsidR="00C11AAF" w:rsidRPr="009079F8" w:rsidRDefault="00C11AAF" w:rsidP="00F23355">
            <w:pPr>
              <w:pStyle w:val="pqiTabBody"/>
              <w:rPr>
                <w:b/>
              </w:rPr>
            </w:pPr>
          </w:p>
        </w:tc>
        <w:tc>
          <w:tcPr>
            <w:tcW w:w="534" w:type="dxa"/>
            <w:gridSpan w:val="2"/>
          </w:tcPr>
          <w:p w14:paraId="66596D8D" w14:textId="77777777" w:rsidR="00C11AAF" w:rsidRPr="009079F8" w:rsidRDefault="00C11AAF" w:rsidP="00F23355">
            <w:pPr>
              <w:pStyle w:val="pqiTabBody"/>
              <w:rPr>
                <w:i/>
              </w:rPr>
            </w:pPr>
            <w:r w:rsidRPr="009079F8">
              <w:rPr>
                <w:i/>
              </w:rPr>
              <w:t>a</w:t>
            </w:r>
          </w:p>
        </w:tc>
        <w:tc>
          <w:tcPr>
            <w:tcW w:w="4722" w:type="dxa"/>
            <w:gridSpan w:val="2"/>
          </w:tcPr>
          <w:p w14:paraId="0FCCAD64" w14:textId="204C3432" w:rsidR="00D93729" w:rsidRPr="00DB0B51" w:rsidRDefault="00C11AAF" w:rsidP="00F23355">
            <w:pPr>
              <w:pStyle w:val="pqiTabBody"/>
              <w:rPr>
                <w:rFonts w:ascii="Courier New" w:hAnsi="Courier New"/>
                <w:color w:val="0000FF"/>
                <w:rPrChange w:id="2382" w:author="Jurkowska Monika" w:date="2022-11-14T21:27:00Z">
                  <w:rPr/>
                </w:rPrChange>
              </w:rPr>
            </w:pPr>
            <w:r w:rsidRPr="009079F8">
              <w:t xml:space="preserve">Numer </w:t>
            </w:r>
            <w:r>
              <w:t>akcyzowy</w:t>
            </w:r>
            <w:r w:rsidRPr="009079F8">
              <w:t xml:space="preserve"> podmiotu </w:t>
            </w:r>
            <w:r>
              <w:br/>
            </w:r>
            <w:r>
              <w:rPr>
                <w:rFonts w:ascii="Courier New" w:hAnsi="Courier New" w:cs="Courier New"/>
                <w:noProof/>
                <w:color w:val="0000FF"/>
              </w:rPr>
              <w:t>TraderExciseNumber</w:t>
            </w:r>
          </w:p>
        </w:tc>
        <w:tc>
          <w:tcPr>
            <w:tcW w:w="567" w:type="dxa"/>
          </w:tcPr>
          <w:p w14:paraId="3A248FC6" w14:textId="77777777" w:rsidR="00C11AAF" w:rsidRPr="009079F8" w:rsidRDefault="00C11AAF" w:rsidP="00F23355">
            <w:pPr>
              <w:pStyle w:val="pqiTabBody"/>
            </w:pPr>
            <w:r w:rsidRPr="009079F8">
              <w:t>O</w:t>
            </w:r>
          </w:p>
        </w:tc>
        <w:tc>
          <w:tcPr>
            <w:tcW w:w="2123" w:type="dxa"/>
            <w:gridSpan w:val="2"/>
            <w:shd w:val="clear" w:color="auto" w:fill="auto"/>
          </w:tcPr>
          <w:p w14:paraId="27AC6C7B" w14:textId="77777777" w:rsidR="00C11AAF" w:rsidRPr="009079F8" w:rsidRDefault="00C11AAF" w:rsidP="00F23355">
            <w:pPr>
              <w:pStyle w:val="pqiTabBody"/>
            </w:pPr>
          </w:p>
        </w:tc>
        <w:tc>
          <w:tcPr>
            <w:tcW w:w="4529" w:type="dxa"/>
            <w:gridSpan w:val="2"/>
          </w:tcPr>
          <w:p w14:paraId="1CCA8473" w14:textId="77777777" w:rsidR="00C11AAF" w:rsidRPr="009079F8" w:rsidRDefault="00C11AAF" w:rsidP="00C11AAF">
            <w:pPr>
              <w:pStyle w:val="pqiTabBody"/>
            </w:pPr>
            <w:r w:rsidRPr="009079F8">
              <w:t xml:space="preserve">Należy podać ważny numer </w:t>
            </w:r>
            <w:r>
              <w:t>akcyzowy</w:t>
            </w:r>
            <w:r w:rsidRPr="009079F8">
              <w:t xml:space="preserve"> lub numer identyfikacyjny VAT przewoźnika lub właściciela wyrobów akcyzowych.</w:t>
            </w:r>
          </w:p>
        </w:tc>
        <w:tc>
          <w:tcPr>
            <w:tcW w:w="858" w:type="dxa"/>
            <w:gridSpan w:val="2"/>
          </w:tcPr>
          <w:p w14:paraId="2047FA7C" w14:textId="77777777" w:rsidR="00C11AAF" w:rsidRPr="009079F8" w:rsidRDefault="00C11AAF" w:rsidP="00F23355">
            <w:pPr>
              <w:pStyle w:val="pqiTabBody"/>
            </w:pPr>
            <w:r w:rsidRPr="009079F8">
              <w:t>an13</w:t>
            </w:r>
          </w:p>
        </w:tc>
      </w:tr>
      <w:tr w:rsidR="00C11AAF" w:rsidRPr="009079F8" w14:paraId="7D023E4E" w14:textId="77777777" w:rsidTr="005E51E6">
        <w:trPr>
          <w:gridAfter w:val="1"/>
          <w:wAfter w:w="38" w:type="dxa"/>
        </w:trPr>
        <w:tc>
          <w:tcPr>
            <w:tcW w:w="423" w:type="dxa"/>
          </w:tcPr>
          <w:p w14:paraId="1CD03204" w14:textId="77777777" w:rsidR="00C11AAF" w:rsidRPr="009079F8" w:rsidRDefault="00C11AAF" w:rsidP="00F23355">
            <w:pPr>
              <w:pStyle w:val="pqiTabBody"/>
              <w:rPr>
                <w:b/>
              </w:rPr>
            </w:pPr>
          </w:p>
        </w:tc>
        <w:tc>
          <w:tcPr>
            <w:tcW w:w="534" w:type="dxa"/>
            <w:gridSpan w:val="2"/>
          </w:tcPr>
          <w:p w14:paraId="7A1B92B9" w14:textId="77777777" w:rsidR="00C11AAF" w:rsidRPr="009079F8" w:rsidRDefault="00C11AAF" w:rsidP="00F23355">
            <w:pPr>
              <w:pStyle w:val="pqiTabBody"/>
              <w:rPr>
                <w:i/>
              </w:rPr>
            </w:pPr>
            <w:r w:rsidRPr="009079F8">
              <w:rPr>
                <w:i/>
              </w:rPr>
              <w:t>b</w:t>
            </w:r>
          </w:p>
        </w:tc>
        <w:tc>
          <w:tcPr>
            <w:tcW w:w="4722" w:type="dxa"/>
            <w:gridSpan w:val="2"/>
          </w:tcPr>
          <w:p w14:paraId="0ED8CA28" w14:textId="77777777" w:rsidR="00C11AAF" w:rsidRDefault="00C11AAF" w:rsidP="00F23355">
            <w:pPr>
              <w:pStyle w:val="pqiTabBody"/>
            </w:pPr>
            <w:r w:rsidRPr="009079F8">
              <w:t>Numer VAT</w:t>
            </w:r>
          </w:p>
          <w:p w14:paraId="2DD01941" w14:textId="5F94913A" w:rsidR="00D93729" w:rsidRPr="00DB0B51" w:rsidRDefault="00C11AAF" w:rsidP="00F23355">
            <w:pPr>
              <w:pStyle w:val="pqiTabBody"/>
              <w:rPr>
                <w:rFonts w:ascii="Courier New" w:hAnsi="Courier New"/>
                <w:color w:val="0000FF"/>
                <w:rPrChange w:id="2383" w:author="Jurkowska Monika" w:date="2022-11-14T21:27:00Z">
                  <w:rPr/>
                </w:rPrChange>
              </w:rPr>
            </w:pPr>
            <w:r>
              <w:rPr>
                <w:rFonts w:ascii="Courier New" w:hAnsi="Courier New" w:cs="Courier New"/>
                <w:noProof/>
                <w:color w:val="0000FF"/>
              </w:rPr>
              <w:t>VatNumber</w:t>
            </w:r>
          </w:p>
        </w:tc>
        <w:tc>
          <w:tcPr>
            <w:tcW w:w="567" w:type="dxa"/>
          </w:tcPr>
          <w:p w14:paraId="23659959" w14:textId="77777777" w:rsidR="00C11AAF" w:rsidRPr="009079F8" w:rsidRDefault="00C11AAF" w:rsidP="00F23355">
            <w:pPr>
              <w:pStyle w:val="pqiTabBody"/>
            </w:pPr>
            <w:r>
              <w:t>R</w:t>
            </w:r>
          </w:p>
        </w:tc>
        <w:tc>
          <w:tcPr>
            <w:tcW w:w="2123" w:type="dxa"/>
            <w:gridSpan w:val="2"/>
            <w:shd w:val="clear" w:color="auto" w:fill="auto"/>
          </w:tcPr>
          <w:p w14:paraId="0BB8B0CB" w14:textId="77777777" w:rsidR="00C11AAF" w:rsidRPr="009079F8" w:rsidRDefault="00C11AAF" w:rsidP="00F23355">
            <w:pPr>
              <w:pStyle w:val="pqiTabBody"/>
            </w:pPr>
          </w:p>
        </w:tc>
        <w:tc>
          <w:tcPr>
            <w:tcW w:w="4529" w:type="dxa"/>
            <w:gridSpan w:val="2"/>
          </w:tcPr>
          <w:p w14:paraId="47631DD5" w14:textId="049B1C2B" w:rsidR="00C11AAF" w:rsidRPr="009079F8" w:rsidRDefault="00C11AAF" w:rsidP="00F23355">
            <w:pPr>
              <w:pStyle w:val="pqiTabBody"/>
            </w:pPr>
          </w:p>
        </w:tc>
        <w:tc>
          <w:tcPr>
            <w:tcW w:w="858" w:type="dxa"/>
            <w:gridSpan w:val="2"/>
          </w:tcPr>
          <w:p w14:paraId="407C5629" w14:textId="77777777" w:rsidR="00C11AAF" w:rsidRPr="009079F8" w:rsidRDefault="00C11AAF" w:rsidP="00F23355">
            <w:pPr>
              <w:pStyle w:val="pqiTabBody"/>
            </w:pPr>
            <w:r w:rsidRPr="009079F8">
              <w:t>an..</w:t>
            </w:r>
            <w:r>
              <w:t>14</w:t>
            </w:r>
          </w:p>
        </w:tc>
      </w:tr>
      <w:tr w:rsidR="00C11AAF" w:rsidRPr="009079F8" w14:paraId="4D710F61" w14:textId="77777777" w:rsidTr="005E51E6">
        <w:trPr>
          <w:gridAfter w:val="1"/>
          <w:wAfter w:w="38" w:type="dxa"/>
        </w:trPr>
        <w:tc>
          <w:tcPr>
            <w:tcW w:w="423" w:type="dxa"/>
          </w:tcPr>
          <w:p w14:paraId="5A1D2740" w14:textId="77777777" w:rsidR="00C11AAF" w:rsidRPr="009079F8" w:rsidRDefault="00C11AAF" w:rsidP="00F23355">
            <w:pPr>
              <w:pStyle w:val="pqiTabBody"/>
              <w:rPr>
                <w:b/>
              </w:rPr>
            </w:pPr>
          </w:p>
        </w:tc>
        <w:tc>
          <w:tcPr>
            <w:tcW w:w="534" w:type="dxa"/>
            <w:gridSpan w:val="2"/>
          </w:tcPr>
          <w:p w14:paraId="2B77B843" w14:textId="77777777" w:rsidR="00C11AAF" w:rsidRPr="009079F8" w:rsidRDefault="00C11AAF" w:rsidP="00F23355">
            <w:pPr>
              <w:pStyle w:val="pqiTabBody"/>
              <w:rPr>
                <w:i/>
              </w:rPr>
            </w:pPr>
            <w:r w:rsidRPr="009079F8">
              <w:rPr>
                <w:i/>
              </w:rPr>
              <w:t>c</w:t>
            </w:r>
          </w:p>
        </w:tc>
        <w:tc>
          <w:tcPr>
            <w:tcW w:w="4722" w:type="dxa"/>
            <w:gridSpan w:val="2"/>
          </w:tcPr>
          <w:p w14:paraId="2AE4BF67" w14:textId="77777777" w:rsidR="00C11AAF" w:rsidRDefault="00C11AAF" w:rsidP="00F23355">
            <w:pPr>
              <w:pStyle w:val="pqiTabBody"/>
            </w:pPr>
            <w:r w:rsidRPr="009079F8">
              <w:t>Nazwa podmiotu gospodarczego</w:t>
            </w:r>
          </w:p>
          <w:p w14:paraId="248F9CD3" w14:textId="0DE13AF1" w:rsidR="00D93729" w:rsidRPr="00DB0B51" w:rsidRDefault="00C11AAF" w:rsidP="00F23355">
            <w:pPr>
              <w:pStyle w:val="pqiTabBody"/>
              <w:rPr>
                <w:rFonts w:ascii="Courier New" w:hAnsi="Courier New"/>
                <w:color w:val="0000FF"/>
                <w:rPrChange w:id="2384" w:author="Jurkowska Monika" w:date="2022-11-14T21:27:00Z">
                  <w:rPr/>
                </w:rPrChange>
              </w:rPr>
            </w:pPr>
            <w:r>
              <w:rPr>
                <w:rFonts w:ascii="Courier New" w:hAnsi="Courier New" w:cs="Courier New"/>
                <w:noProof/>
                <w:color w:val="0000FF"/>
              </w:rPr>
              <w:t>TraderName</w:t>
            </w:r>
          </w:p>
        </w:tc>
        <w:tc>
          <w:tcPr>
            <w:tcW w:w="567" w:type="dxa"/>
          </w:tcPr>
          <w:p w14:paraId="34800C4A" w14:textId="77777777" w:rsidR="00C11AAF" w:rsidRPr="009079F8" w:rsidRDefault="00C11AAF" w:rsidP="00F23355">
            <w:pPr>
              <w:pStyle w:val="pqiTabBody"/>
            </w:pPr>
            <w:r w:rsidRPr="009079F8">
              <w:t>C</w:t>
            </w:r>
          </w:p>
        </w:tc>
        <w:tc>
          <w:tcPr>
            <w:tcW w:w="2123" w:type="dxa"/>
            <w:gridSpan w:val="2"/>
            <w:vMerge w:val="restart"/>
          </w:tcPr>
          <w:p w14:paraId="2F645138" w14:textId="77777777" w:rsidR="00C11AAF" w:rsidRPr="009079F8" w:rsidRDefault="00C11AAF" w:rsidP="00F23355">
            <w:pPr>
              <w:pStyle w:val="pqiTabBody"/>
            </w:pPr>
            <w:r w:rsidRPr="009079F8">
              <w:t>W przypadku 1</w:t>
            </w:r>
            <w:r>
              <w:t>1.1</w:t>
            </w:r>
            <w:r w:rsidRPr="009079F8">
              <w:rPr>
                <w:i/>
              </w:rPr>
              <w:t>c</w:t>
            </w:r>
            <w:r w:rsidRPr="009079F8">
              <w:t xml:space="preserve">, </w:t>
            </w:r>
            <w:r w:rsidRPr="009079F8">
              <w:rPr>
                <w:i/>
              </w:rPr>
              <w:t>d</w:t>
            </w:r>
            <w:r w:rsidRPr="009079F8">
              <w:t xml:space="preserve">, </w:t>
            </w:r>
            <w:r w:rsidRPr="009079F8">
              <w:rPr>
                <w:i/>
              </w:rPr>
              <w:t>f</w:t>
            </w:r>
            <w:r w:rsidRPr="009079F8">
              <w:t xml:space="preserve"> i </w:t>
            </w:r>
            <w:r w:rsidRPr="009079F8">
              <w:rPr>
                <w:i/>
              </w:rPr>
              <w:t>g</w:t>
            </w:r>
            <w:r w:rsidRPr="009079F8">
              <w:t xml:space="preserve">: „O”, jeżeli jest podany numer </w:t>
            </w:r>
            <w:r>
              <w:t>akcyzowy</w:t>
            </w:r>
            <w:r w:rsidRPr="009079F8">
              <w:t xml:space="preserve"> podmiotu, w przeciwnym razie „R”.</w:t>
            </w:r>
          </w:p>
        </w:tc>
        <w:tc>
          <w:tcPr>
            <w:tcW w:w="4529" w:type="dxa"/>
            <w:gridSpan w:val="2"/>
          </w:tcPr>
          <w:p w14:paraId="368C9F1F" w14:textId="77777777" w:rsidR="00C11AAF" w:rsidRPr="009079F8" w:rsidRDefault="00C11AAF" w:rsidP="00F23355">
            <w:pPr>
              <w:pStyle w:val="pqiTabBody"/>
            </w:pPr>
          </w:p>
        </w:tc>
        <w:tc>
          <w:tcPr>
            <w:tcW w:w="858" w:type="dxa"/>
            <w:gridSpan w:val="2"/>
          </w:tcPr>
          <w:p w14:paraId="4BC13091" w14:textId="77777777" w:rsidR="00C11AAF" w:rsidRPr="009079F8" w:rsidRDefault="00C11AAF" w:rsidP="00F23355">
            <w:pPr>
              <w:pStyle w:val="pqiTabBody"/>
            </w:pPr>
            <w:r w:rsidRPr="009079F8">
              <w:t>an..182</w:t>
            </w:r>
          </w:p>
        </w:tc>
      </w:tr>
      <w:tr w:rsidR="00C11AAF" w:rsidRPr="009079F8" w14:paraId="302DD47D" w14:textId="77777777" w:rsidTr="005E51E6">
        <w:trPr>
          <w:gridAfter w:val="1"/>
          <w:wAfter w:w="38" w:type="dxa"/>
        </w:trPr>
        <w:tc>
          <w:tcPr>
            <w:tcW w:w="423" w:type="dxa"/>
          </w:tcPr>
          <w:p w14:paraId="0567DAE0" w14:textId="77777777" w:rsidR="00C11AAF" w:rsidRPr="009079F8" w:rsidRDefault="00C11AAF" w:rsidP="00F23355">
            <w:pPr>
              <w:pStyle w:val="pqiTabBody"/>
              <w:rPr>
                <w:b/>
              </w:rPr>
            </w:pPr>
          </w:p>
        </w:tc>
        <w:tc>
          <w:tcPr>
            <w:tcW w:w="534" w:type="dxa"/>
            <w:gridSpan w:val="2"/>
          </w:tcPr>
          <w:p w14:paraId="7C4486A8" w14:textId="77777777" w:rsidR="00C11AAF" w:rsidRPr="009079F8" w:rsidRDefault="00C11AAF" w:rsidP="00F23355">
            <w:pPr>
              <w:pStyle w:val="pqiTabBody"/>
              <w:rPr>
                <w:i/>
              </w:rPr>
            </w:pPr>
            <w:r w:rsidRPr="009079F8">
              <w:rPr>
                <w:i/>
              </w:rPr>
              <w:t>d</w:t>
            </w:r>
          </w:p>
        </w:tc>
        <w:tc>
          <w:tcPr>
            <w:tcW w:w="4722" w:type="dxa"/>
            <w:gridSpan w:val="2"/>
          </w:tcPr>
          <w:p w14:paraId="6BEEDF94" w14:textId="77777777" w:rsidR="00C11AAF" w:rsidRDefault="00C11AAF" w:rsidP="00F23355">
            <w:pPr>
              <w:pStyle w:val="pqiTabBody"/>
            </w:pPr>
            <w:r w:rsidRPr="009079F8">
              <w:t>Ulica</w:t>
            </w:r>
          </w:p>
          <w:p w14:paraId="4604170B" w14:textId="2E72957A" w:rsidR="00D93729" w:rsidRPr="00DB0B51" w:rsidRDefault="00C11AAF" w:rsidP="00F23355">
            <w:pPr>
              <w:pStyle w:val="pqiTabBody"/>
              <w:rPr>
                <w:rFonts w:ascii="Courier New" w:hAnsi="Courier New"/>
                <w:color w:val="0000FF"/>
                <w:rPrChange w:id="2385" w:author="Jurkowska Monika" w:date="2022-11-14T21:27:00Z">
                  <w:rPr/>
                </w:rPrChange>
              </w:rPr>
            </w:pPr>
            <w:r>
              <w:rPr>
                <w:rFonts w:ascii="Courier New" w:hAnsi="Courier New" w:cs="Courier New"/>
                <w:noProof/>
                <w:color w:val="0000FF"/>
              </w:rPr>
              <w:t>StreetName</w:t>
            </w:r>
          </w:p>
        </w:tc>
        <w:tc>
          <w:tcPr>
            <w:tcW w:w="567" w:type="dxa"/>
          </w:tcPr>
          <w:p w14:paraId="25F4D897" w14:textId="77777777" w:rsidR="00C11AAF" w:rsidRPr="009079F8" w:rsidRDefault="00C11AAF" w:rsidP="00F23355">
            <w:pPr>
              <w:pStyle w:val="pqiTabBody"/>
            </w:pPr>
            <w:r w:rsidRPr="009079F8">
              <w:t>C</w:t>
            </w:r>
          </w:p>
        </w:tc>
        <w:tc>
          <w:tcPr>
            <w:tcW w:w="2123" w:type="dxa"/>
            <w:gridSpan w:val="2"/>
            <w:vMerge/>
          </w:tcPr>
          <w:p w14:paraId="3D25D94B" w14:textId="77777777" w:rsidR="00C11AAF" w:rsidRPr="009079F8" w:rsidRDefault="00C11AAF" w:rsidP="00F23355">
            <w:pPr>
              <w:pStyle w:val="pqiTabBody"/>
            </w:pPr>
          </w:p>
        </w:tc>
        <w:tc>
          <w:tcPr>
            <w:tcW w:w="4529" w:type="dxa"/>
            <w:gridSpan w:val="2"/>
          </w:tcPr>
          <w:p w14:paraId="700DF42D" w14:textId="77777777" w:rsidR="00C11AAF" w:rsidRPr="009079F8" w:rsidRDefault="00C11AAF" w:rsidP="00F23355">
            <w:pPr>
              <w:pStyle w:val="pqiTabBody"/>
            </w:pPr>
          </w:p>
        </w:tc>
        <w:tc>
          <w:tcPr>
            <w:tcW w:w="858" w:type="dxa"/>
            <w:gridSpan w:val="2"/>
          </w:tcPr>
          <w:p w14:paraId="625D4BB2" w14:textId="77777777" w:rsidR="00C11AAF" w:rsidRPr="009079F8" w:rsidRDefault="00C11AAF" w:rsidP="00F23355">
            <w:pPr>
              <w:pStyle w:val="pqiTabBody"/>
            </w:pPr>
            <w:r w:rsidRPr="009079F8">
              <w:t>an..65</w:t>
            </w:r>
          </w:p>
        </w:tc>
      </w:tr>
      <w:tr w:rsidR="00C11AAF" w:rsidRPr="009079F8" w14:paraId="425FF31E" w14:textId="77777777" w:rsidTr="005E51E6">
        <w:trPr>
          <w:gridAfter w:val="1"/>
          <w:wAfter w:w="38" w:type="dxa"/>
        </w:trPr>
        <w:tc>
          <w:tcPr>
            <w:tcW w:w="423" w:type="dxa"/>
          </w:tcPr>
          <w:p w14:paraId="693D9DAB" w14:textId="77777777" w:rsidR="00C11AAF" w:rsidRPr="009079F8" w:rsidRDefault="00C11AAF" w:rsidP="00F23355">
            <w:pPr>
              <w:pStyle w:val="pqiTabBody"/>
              <w:rPr>
                <w:b/>
              </w:rPr>
            </w:pPr>
          </w:p>
        </w:tc>
        <w:tc>
          <w:tcPr>
            <w:tcW w:w="534" w:type="dxa"/>
            <w:gridSpan w:val="2"/>
          </w:tcPr>
          <w:p w14:paraId="7BD6964A" w14:textId="77777777" w:rsidR="00C11AAF" w:rsidRPr="009079F8" w:rsidRDefault="00C11AAF" w:rsidP="00F23355">
            <w:pPr>
              <w:pStyle w:val="pqiTabBody"/>
              <w:rPr>
                <w:i/>
              </w:rPr>
            </w:pPr>
            <w:r w:rsidRPr="009079F8">
              <w:rPr>
                <w:i/>
              </w:rPr>
              <w:t>e</w:t>
            </w:r>
          </w:p>
        </w:tc>
        <w:tc>
          <w:tcPr>
            <w:tcW w:w="4722" w:type="dxa"/>
            <w:gridSpan w:val="2"/>
          </w:tcPr>
          <w:p w14:paraId="725087AC" w14:textId="77777777" w:rsidR="00C11AAF" w:rsidRDefault="00C11AAF" w:rsidP="00F23355">
            <w:pPr>
              <w:pStyle w:val="pqiTabBody"/>
            </w:pPr>
            <w:r w:rsidRPr="009079F8">
              <w:t>Numer domu</w:t>
            </w:r>
          </w:p>
          <w:p w14:paraId="1671B5D1" w14:textId="4AD18255" w:rsidR="00D93729" w:rsidRPr="00DB0B51" w:rsidRDefault="00C11AAF" w:rsidP="00F23355">
            <w:pPr>
              <w:pStyle w:val="pqiTabBody"/>
              <w:rPr>
                <w:rFonts w:ascii="Courier New" w:hAnsi="Courier New"/>
                <w:color w:val="0000FF"/>
                <w:rPrChange w:id="2386" w:author="Jurkowska Monika" w:date="2022-11-14T21:27:00Z">
                  <w:rPr/>
                </w:rPrChange>
              </w:rPr>
            </w:pPr>
            <w:r>
              <w:rPr>
                <w:rFonts w:ascii="Courier New" w:hAnsi="Courier New" w:cs="Courier New"/>
                <w:noProof/>
                <w:color w:val="0000FF"/>
              </w:rPr>
              <w:t>StreetNumber</w:t>
            </w:r>
          </w:p>
        </w:tc>
        <w:tc>
          <w:tcPr>
            <w:tcW w:w="567" w:type="dxa"/>
          </w:tcPr>
          <w:p w14:paraId="2358CECC" w14:textId="77777777" w:rsidR="00C11AAF" w:rsidRPr="009079F8" w:rsidRDefault="00C11AAF" w:rsidP="00F23355">
            <w:pPr>
              <w:pStyle w:val="pqiTabBody"/>
            </w:pPr>
            <w:r w:rsidRPr="009079F8">
              <w:t>O</w:t>
            </w:r>
          </w:p>
        </w:tc>
        <w:tc>
          <w:tcPr>
            <w:tcW w:w="2123" w:type="dxa"/>
            <w:gridSpan w:val="2"/>
            <w:vMerge/>
          </w:tcPr>
          <w:p w14:paraId="2102209C" w14:textId="77777777" w:rsidR="00C11AAF" w:rsidRPr="009079F8" w:rsidRDefault="00C11AAF" w:rsidP="00F23355">
            <w:pPr>
              <w:pStyle w:val="pqiTabBody"/>
            </w:pPr>
          </w:p>
        </w:tc>
        <w:tc>
          <w:tcPr>
            <w:tcW w:w="4529" w:type="dxa"/>
            <w:gridSpan w:val="2"/>
          </w:tcPr>
          <w:p w14:paraId="69A9B27F" w14:textId="77777777" w:rsidR="00C11AAF" w:rsidRPr="009079F8" w:rsidRDefault="00C11AAF" w:rsidP="00F23355">
            <w:pPr>
              <w:pStyle w:val="pqiTabBody"/>
            </w:pPr>
          </w:p>
        </w:tc>
        <w:tc>
          <w:tcPr>
            <w:tcW w:w="858" w:type="dxa"/>
            <w:gridSpan w:val="2"/>
          </w:tcPr>
          <w:p w14:paraId="2E31AA53" w14:textId="77777777" w:rsidR="00C11AAF" w:rsidRPr="009079F8" w:rsidRDefault="00C11AAF" w:rsidP="00F23355">
            <w:pPr>
              <w:pStyle w:val="pqiTabBody"/>
            </w:pPr>
            <w:r w:rsidRPr="009079F8">
              <w:t>an..11</w:t>
            </w:r>
          </w:p>
        </w:tc>
      </w:tr>
      <w:tr w:rsidR="00C11AAF" w:rsidRPr="009079F8" w14:paraId="28949205" w14:textId="77777777" w:rsidTr="005E51E6">
        <w:trPr>
          <w:gridAfter w:val="1"/>
          <w:wAfter w:w="38" w:type="dxa"/>
        </w:trPr>
        <w:tc>
          <w:tcPr>
            <w:tcW w:w="423" w:type="dxa"/>
          </w:tcPr>
          <w:p w14:paraId="75FE8BE1" w14:textId="77777777" w:rsidR="00C11AAF" w:rsidRPr="009079F8" w:rsidRDefault="00C11AAF" w:rsidP="00F23355">
            <w:pPr>
              <w:pStyle w:val="pqiTabBody"/>
              <w:rPr>
                <w:b/>
              </w:rPr>
            </w:pPr>
          </w:p>
        </w:tc>
        <w:tc>
          <w:tcPr>
            <w:tcW w:w="534" w:type="dxa"/>
            <w:gridSpan w:val="2"/>
          </w:tcPr>
          <w:p w14:paraId="4149299B" w14:textId="77777777" w:rsidR="00C11AAF" w:rsidRPr="009079F8" w:rsidRDefault="00C11AAF" w:rsidP="00F23355">
            <w:pPr>
              <w:pStyle w:val="pqiTabBody"/>
              <w:rPr>
                <w:i/>
              </w:rPr>
            </w:pPr>
            <w:r w:rsidRPr="009079F8">
              <w:rPr>
                <w:i/>
              </w:rPr>
              <w:t>f</w:t>
            </w:r>
          </w:p>
        </w:tc>
        <w:tc>
          <w:tcPr>
            <w:tcW w:w="4722" w:type="dxa"/>
            <w:gridSpan w:val="2"/>
          </w:tcPr>
          <w:p w14:paraId="2ECDE452" w14:textId="77777777" w:rsidR="00C11AAF" w:rsidRDefault="00C11AAF" w:rsidP="00F23355">
            <w:pPr>
              <w:pStyle w:val="pqiTabBody"/>
            </w:pPr>
            <w:r w:rsidRPr="009079F8">
              <w:t>Kod pocztowy</w:t>
            </w:r>
          </w:p>
          <w:p w14:paraId="2BBCDC6E" w14:textId="2828806A" w:rsidR="00D93729" w:rsidRPr="00DB0B51" w:rsidRDefault="00C11AAF" w:rsidP="00F23355">
            <w:pPr>
              <w:pStyle w:val="pqiTabBody"/>
              <w:rPr>
                <w:rFonts w:ascii="Courier New" w:hAnsi="Courier New"/>
                <w:color w:val="0000FF"/>
                <w:rPrChange w:id="2387" w:author="Jurkowska Monika" w:date="2022-11-14T21:27:00Z">
                  <w:rPr/>
                </w:rPrChange>
              </w:rPr>
            </w:pPr>
            <w:r>
              <w:rPr>
                <w:rFonts w:ascii="Courier New" w:hAnsi="Courier New" w:cs="Courier New"/>
                <w:noProof/>
                <w:color w:val="0000FF"/>
              </w:rPr>
              <w:t>Postcode</w:t>
            </w:r>
          </w:p>
        </w:tc>
        <w:tc>
          <w:tcPr>
            <w:tcW w:w="567" w:type="dxa"/>
          </w:tcPr>
          <w:p w14:paraId="07613C1C" w14:textId="77777777" w:rsidR="00C11AAF" w:rsidRPr="009079F8" w:rsidRDefault="00C11AAF" w:rsidP="00F23355">
            <w:pPr>
              <w:pStyle w:val="pqiTabBody"/>
            </w:pPr>
            <w:r w:rsidRPr="009079F8">
              <w:t>C</w:t>
            </w:r>
          </w:p>
        </w:tc>
        <w:tc>
          <w:tcPr>
            <w:tcW w:w="2123" w:type="dxa"/>
            <w:gridSpan w:val="2"/>
            <w:vMerge/>
          </w:tcPr>
          <w:p w14:paraId="384BB0F9" w14:textId="77777777" w:rsidR="00C11AAF" w:rsidRPr="009079F8" w:rsidRDefault="00C11AAF" w:rsidP="00F23355">
            <w:pPr>
              <w:pStyle w:val="pqiTabBody"/>
            </w:pPr>
          </w:p>
        </w:tc>
        <w:tc>
          <w:tcPr>
            <w:tcW w:w="4529" w:type="dxa"/>
            <w:gridSpan w:val="2"/>
          </w:tcPr>
          <w:p w14:paraId="4AD12024" w14:textId="77777777" w:rsidR="00C11AAF" w:rsidRPr="009079F8" w:rsidRDefault="00C11AAF" w:rsidP="00F23355">
            <w:pPr>
              <w:pStyle w:val="pqiTabBody"/>
            </w:pPr>
          </w:p>
        </w:tc>
        <w:tc>
          <w:tcPr>
            <w:tcW w:w="858" w:type="dxa"/>
            <w:gridSpan w:val="2"/>
          </w:tcPr>
          <w:p w14:paraId="53CADD31" w14:textId="77777777" w:rsidR="00C11AAF" w:rsidRPr="009079F8" w:rsidRDefault="00C11AAF" w:rsidP="00F23355">
            <w:pPr>
              <w:pStyle w:val="pqiTabBody"/>
            </w:pPr>
            <w:r w:rsidRPr="009079F8">
              <w:t>an..10</w:t>
            </w:r>
          </w:p>
        </w:tc>
      </w:tr>
      <w:tr w:rsidR="00C11AAF" w:rsidRPr="009079F8" w14:paraId="25FDA274" w14:textId="77777777" w:rsidTr="005E51E6">
        <w:trPr>
          <w:gridAfter w:val="1"/>
          <w:wAfter w:w="38" w:type="dxa"/>
        </w:trPr>
        <w:tc>
          <w:tcPr>
            <w:tcW w:w="423" w:type="dxa"/>
          </w:tcPr>
          <w:p w14:paraId="66B28EE6" w14:textId="77777777" w:rsidR="00C11AAF" w:rsidRPr="009079F8" w:rsidRDefault="00C11AAF" w:rsidP="00F23355">
            <w:pPr>
              <w:pStyle w:val="pqiTabBody"/>
              <w:rPr>
                <w:b/>
              </w:rPr>
            </w:pPr>
          </w:p>
        </w:tc>
        <w:tc>
          <w:tcPr>
            <w:tcW w:w="534" w:type="dxa"/>
            <w:gridSpan w:val="2"/>
          </w:tcPr>
          <w:p w14:paraId="6B20F986" w14:textId="77777777" w:rsidR="00C11AAF" w:rsidRPr="009079F8" w:rsidRDefault="00C11AAF" w:rsidP="00F23355">
            <w:pPr>
              <w:pStyle w:val="pqiTabBody"/>
              <w:rPr>
                <w:i/>
              </w:rPr>
            </w:pPr>
            <w:r w:rsidRPr="009079F8">
              <w:rPr>
                <w:i/>
              </w:rPr>
              <w:t>g</w:t>
            </w:r>
          </w:p>
        </w:tc>
        <w:tc>
          <w:tcPr>
            <w:tcW w:w="4722" w:type="dxa"/>
            <w:gridSpan w:val="2"/>
          </w:tcPr>
          <w:p w14:paraId="6B118010" w14:textId="77777777" w:rsidR="00C11AAF" w:rsidRDefault="00C11AAF" w:rsidP="00F23355">
            <w:pPr>
              <w:pStyle w:val="pqiTabBody"/>
            </w:pPr>
            <w:r w:rsidRPr="009079F8">
              <w:t>Miejscowość</w:t>
            </w:r>
          </w:p>
          <w:p w14:paraId="196AE5B8" w14:textId="26013C8B" w:rsidR="00D93729" w:rsidRPr="00DB0B51" w:rsidRDefault="00C11AAF" w:rsidP="00F23355">
            <w:pPr>
              <w:pStyle w:val="pqiTabBody"/>
              <w:rPr>
                <w:rFonts w:ascii="Courier New" w:hAnsi="Courier New"/>
                <w:color w:val="0000FF"/>
                <w:rPrChange w:id="2388" w:author="Jurkowska Monika" w:date="2022-11-14T21:27:00Z">
                  <w:rPr/>
                </w:rPrChange>
              </w:rPr>
            </w:pPr>
            <w:r>
              <w:rPr>
                <w:rFonts w:ascii="Courier New" w:hAnsi="Courier New" w:cs="Courier New"/>
                <w:noProof/>
                <w:color w:val="0000FF"/>
              </w:rPr>
              <w:t>City</w:t>
            </w:r>
          </w:p>
        </w:tc>
        <w:tc>
          <w:tcPr>
            <w:tcW w:w="567" w:type="dxa"/>
          </w:tcPr>
          <w:p w14:paraId="34FB79B8" w14:textId="77777777" w:rsidR="00C11AAF" w:rsidRPr="009079F8" w:rsidRDefault="00C11AAF" w:rsidP="00F23355">
            <w:pPr>
              <w:pStyle w:val="pqiTabBody"/>
            </w:pPr>
            <w:r w:rsidRPr="009079F8">
              <w:t>C</w:t>
            </w:r>
          </w:p>
        </w:tc>
        <w:tc>
          <w:tcPr>
            <w:tcW w:w="2123" w:type="dxa"/>
            <w:gridSpan w:val="2"/>
            <w:vMerge/>
          </w:tcPr>
          <w:p w14:paraId="2E795253" w14:textId="77777777" w:rsidR="00C11AAF" w:rsidRPr="009079F8" w:rsidRDefault="00C11AAF" w:rsidP="00F23355">
            <w:pPr>
              <w:pStyle w:val="pqiTabBody"/>
            </w:pPr>
          </w:p>
        </w:tc>
        <w:tc>
          <w:tcPr>
            <w:tcW w:w="4529" w:type="dxa"/>
            <w:gridSpan w:val="2"/>
          </w:tcPr>
          <w:p w14:paraId="7F5802C1" w14:textId="77777777" w:rsidR="00C11AAF" w:rsidRPr="009079F8" w:rsidRDefault="00C11AAF" w:rsidP="00F23355">
            <w:pPr>
              <w:pStyle w:val="pqiTabBody"/>
            </w:pPr>
          </w:p>
        </w:tc>
        <w:tc>
          <w:tcPr>
            <w:tcW w:w="858" w:type="dxa"/>
            <w:gridSpan w:val="2"/>
          </w:tcPr>
          <w:p w14:paraId="6E6EA6B0" w14:textId="77777777" w:rsidR="00C11AAF" w:rsidRPr="009079F8" w:rsidRDefault="00C11AAF" w:rsidP="00F23355">
            <w:pPr>
              <w:pStyle w:val="pqiTabBody"/>
            </w:pPr>
            <w:r w:rsidRPr="009079F8">
              <w:t>an..50</w:t>
            </w:r>
          </w:p>
        </w:tc>
      </w:tr>
      <w:tr w:rsidR="00C11AAF" w:rsidRPr="009079F8" w14:paraId="367B4D9A" w14:textId="77777777" w:rsidTr="00C90B31">
        <w:trPr>
          <w:gridAfter w:val="1"/>
          <w:wAfter w:w="38" w:type="dxa"/>
        </w:trPr>
        <w:tc>
          <w:tcPr>
            <w:tcW w:w="969" w:type="dxa"/>
            <w:gridSpan w:val="4"/>
          </w:tcPr>
          <w:p w14:paraId="0E4E0101" w14:textId="77777777" w:rsidR="00C11AAF" w:rsidRPr="009079F8" w:rsidRDefault="00C11AAF" w:rsidP="00F23355">
            <w:pPr>
              <w:pStyle w:val="pqiTabHead"/>
            </w:pPr>
            <w:r w:rsidRPr="009079F8">
              <w:t>1</w:t>
            </w:r>
            <w:r>
              <w:t>2</w:t>
            </w:r>
          </w:p>
        </w:tc>
        <w:tc>
          <w:tcPr>
            <w:tcW w:w="4710" w:type="dxa"/>
          </w:tcPr>
          <w:p w14:paraId="61893411" w14:textId="5D6ED463" w:rsidR="00C11AAF" w:rsidRPr="002D2E54" w:rsidRDefault="00C11AAF" w:rsidP="00F23355">
            <w:pPr>
              <w:pStyle w:val="pqiTabHead"/>
              <w:rPr>
                <w:lang w:val="en-US"/>
              </w:rPr>
            </w:pPr>
            <w:proofErr w:type="spellStart"/>
            <w:r w:rsidRPr="002D2E54">
              <w:rPr>
                <w:lang w:val="en-US"/>
              </w:rPr>
              <w:t>Cecha</w:t>
            </w:r>
            <w:proofErr w:type="spellEnd"/>
            <w:r w:rsidRPr="002D2E54">
              <w:rPr>
                <w:lang w:val="en-US"/>
              </w:rPr>
              <w:t xml:space="preserve"> </w:t>
            </w:r>
            <w:proofErr w:type="spellStart"/>
            <w:r w:rsidRPr="002D2E54">
              <w:rPr>
                <w:lang w:val="en-US"/>
              </w:rPr>
              <w:t>dokumentu</w:t>
            </w:r>
            <w:proofErr w:type="spellEnd"/>
          </w:p>
          <w:p w14:paraId="679F4C8F" w14:textId="752143F4" w:rsidR="00D93729" w:rsidRPr="00DB0B51" w:rsidRDefault="00C11AAF" w:rsidP="00F23355">
            <w:pPr>
              <w:pStyle w:val="pqiTabHead"/>
              <w:rPr>
                <w:rFonts w:ascii="Courier New" w:hAnsi="Courier New"/>
                <w:color w:val="0000FF"/>
                <w:lang w:val="en-US"/>
                <w:rPrChange w:id="2389" w:author="Jurkowska Monika" w:date="2022-11-14T21:27:00Z">
                  <w:rPr>
                    <w:lang w:val="en-US"/>
                  </w:rPr>
                </w:rPrChange>
              </w:rPr>
            </w:pPr>
            <w:r>
              <w:rPr>
                <w:rFonts w:ascii="Courier New" w:hAnsi="Courier New" w:cs="Courier New"/>
                <w:noProof/>
                <w:color w:val="0000FF"/>
                <w:lang w:val="en-US"/>
              </w:rPr>
              <w:t>Attributes</w:t>
            </w:r>
          </w:p>
        </w:tc>
        <w:tc>
          <w:tcPr>
            <w:tcW w:w="567" w:type="dxa"/>
          </w:tcPr>
          <w:p w14:paraId="654908BA" w14:textId="77777777" w:rsidR="00C11AAF" w:rsidRPr="009079F8" w:rsidRDefault="00C11AAF" w:rsidP="00F23355">
            <w:pPr>
              <w:pStyle w:val="pqiTabHead"/>
            </w:pPr>
            <w:r w:rsidRPr="009079F8">
              <w:t>R</w:t>
            </w:r>
          </w:p>
        </w:tc>
        <w:tc>
          <w:tcPr>
            <w:tcW w:w="2123" w:type="dxa"/>
            <w:gridSpan w:val="2"/>
          </w:tcPr>
          <w:p w14:paraId="3DE0AE4C" w14:textId="77777777" w:rsidR="00C11AAF" w:rsidRPr="009079F8" w:rsidRDefault="00C11AAF" w:rsidP="00F23355">
            <w:pPr>
              <w:pStyle w:val="pqiTabHead"/>
            </w:pPr>
          </w:p>
        </w:tc>
        <w:tc>
          <w:tcPr>
            <w:tcW w:w="4529" w:type="dxa"/>
            <w:gridSpan w:val="2"/>
          </w:tcPr>
          <w:p w14:paraId="6F8B7492" w14:textId="77777777" w:rsidR="00C11AAF" w:rsidRPr="009079F8" w:rsidRDefault="00C11AAF" w:rsidP="00F23355">
            <w:pPr>
              <w:pStyle w:val="pqiTabHead"/>
            </w:pPr>
          </w:p>
        </w:tc>
        <w:tc>
          <w:tcPr>
            <w:tcW w:w="858" w:type="dxa"/>
            <w:gridSpan w:val="2"/>
          </w:tcPr>
          <w:p w14:paraId="5403F282" w14:textId="77777777" w:rsidR="00C11AAF" w:rsidRPr="009079F8" w:rsidRDefault="00C11AAF" w:rsidP="00F23355">
            <w:pPr>
              <w:pStyle w:val="pqiTabHead"/>
            </w:pPr>
            <w:r>
              <w:t>1x</w:t>
            </w:r>
          </w:p>
        </w:tc>
      </w:tr>
      <w:tr w:rsidR="00C11AAF" w:rsidRPr="009079F8" w14:paraId="194CF799" w14:textId="77777777" w:rsidTr="005E51E6">
        <w:trPr>
          <w:gridAfter w:val="1"/>
          <w:wAfter w:w="38" w:type="dxa"/>
        </w:trPr>
        <w:tc>
          <w:tcPr>
            <w:tcW w:w="423" w:type="dxa"/>
          </w:tcPr>
          <w:p w14:paraId="335CE7C2" w14:textId="77777777" w:rsidR="00C11AAF" w:rsidRPr="009079F8" w:rsidRDefault="00C11AAF" w:rsidP="00F23355">
            <w:pPr>
              <w:pStyle w:val="pqiTabBody"/>
              <w:rPr>
                <w:b/>
              </w:rPr>
            </w:pPr>
          </w:p>
        </w:tc>
        <w:tc>
          <w:tcPr>
            <w:tcW w:w="534" w:type="dxa"/>
            <w:gridSpan w:val="2"/>
          </w:tcPr>
          <w:p w14:paraId="0E33DD03" w14:textId="77777777" w:rsidR="00C11AAF" w:rsidRPr="009079F8" w:rsidRDefault="00C11AAF" w:rsidP="00F23355">
            <w:pPr>
              <w:pStyle w:val="pqiTabBody"/>
              <w:rPr>
                <w:i/>
              </w:rPr>
            </w:pPr>
            <w:r w:rsidRPr="009079F8">
              <w:rPr>
                <w:i/>
              </w:rPr>
              <w:t>a</w:t>
            </w:r>
          </w:p>
        </w:tc>
        <w:tc>
          <w:tcPr>
            <w:tcW w:w="4722" w:type="dxa"/>
            <w:gridSpan w:val="2"/>
          </w:tcPr>
          <w:p w14:paraId="76B28644" w14:textId="77777777" w:rsidR="00C11AAF" w:rsidRDefault="00C11AAF" w:rsidP="00F23355">
            <w:pPr>
              <w:pStyle w:val="pqiTabBody"/>
            </w:pPr>
            <w:r w:rsidRPr="009079F8">
              <w:t xml:space="preserve">Kod rodzaju </w:t>
            </w:r>
            <w:r>
              <w:t>komunikatu</w:t>
            </w:r>
          </w:p>
          <w:p w14:paraId="39D5D82A" w14:textId="585CEFA6" w:rsidR="00D93729" w:rsidRPr="002D2E54" w:rsidRDefault="00C11AAF" w:rsidP="00F23355">
            <w:pPr>
              <w:pStyle w:val="pqiTabBody"/>
              <w:rPr>
                <w:rFonts w:ascii="Courier New" w:hAnsi="Courier New" w:cs="Courier New"/>
                <w:noProof/>
                <w:color w:val="0000FF"/>
              </w:rPr>
            </w:pPr>
            <w:r w:rsidRPr="002D2E54">
              <w:rPr>
                <w:rFonts w:ascii="Courier New" w:hAnsi="Courier New" w:cs="Courier New"/>
                <w:noProof/>
                <w:color w:val="0000FF"/>
              </w:rPr>
              <w:t>SubmissionMessageType</w:t>
            </w:r>
          </w:p>
        </w:tc>
        <w:tc>
          <w:tcPr>
            <w:tcW w:w="567" w:type="dxa"/>
          </w:tcPr>
          <w:p w14:paraId="5BD287AA" w14:textId="77777777" w:rsidR="00C11AAF" w:rsidRPr="009079F8" w:rsidRDefault="00C11AAF" w:rsidP="00F23355">
            <w:pPr>
              <w:pStyle w:val="pqiTabBody"/>
            </w:pPr>
            <w:r w:rsidRPr="009079F8">
              <w:t>R</w:t>
            </w:r>
          </w:p>
        </w:tc>
        <w:tc>
          <w:tcPr>
            <w:tcW w:w="2123" w:type="dxa"/>
            <w:gridSpan w:val="2"/>
          </w:tcPr>
          <w:p w14:paraId="36AB7EBE" w14:textId="77777777" w:rsidR="00C11AAF" w:rsidRPr="009079F8" w:rsidRDefault="00C11AAF" w:rsidP="00F23355">
            <w:pPr>
              <w:pStyle w:val="pqiTabBody"/>
            </w:pPr>
          </w:p>
        </w:tc>
        <w:tc>
          <w:tcPr>
            <w:tcW w:w="4529" w:type="dxa"/>
            <w:gridSpan w:val="2"/>
          </w:tcPr>
          <w:p w14:paraId="4D6647E4" w14:textId="77777777" w:rsidR="00C11AAF" w:rsidRDefault="00FA37DE" w:rsidP="00F23355">
            <w:pPr>
              <w:pStyle w:val="pqiTabBody"/>
            </w:pPr>
            <w:r>
              <w:t xml:space="preserve">Możliwe wartości są następujące: </w:t>
            </w:r>
          </w:p>
          <w:p w14:paraId="67E0C39A" w14:textId="77777777" w:rsidR="00C11AAF" w:rsidRDefault="00C11AAF" w:rsidP="00F23355">
            <w:pPr>
              <w:pStyle w:val="pqiTabBody"/>
            </w:pPr>
            <w:r>
              <w:t xml:space="preserve">1 = Standardowe zgłoszenie (stosowane we wszystkich przypadkach poza przypadkami, </w:t>
            </w:r>
            <w:r w:rsidR="0076267F">
              <w:br/>
            </w:r>
            <w:r>
              <w:t xml:space="preserve">w których zgłoszenie dotyczy wywozu z odprawą uproszczoną w miejscu) </w:t>
            </w:r>
          </w:p>
          <w:p w14:paraId="4BF540BD" w14:textId="094B500F" w:rsidR="00C11AAF" w:rsidRDefault="00C11AAF" w:rsidP="00F23355">
            <w:pPr>
              <w:pStyle w:val="pqiTabBody"/>
            </w:pPr>
            <w:r>
              <w:lastRenderedPageBreak/>
              <w:t>2</w:t>
            </w:r>
            <w:r w:rsidR="00FA37DE">
              <w:t xml:space="preserve"> = Zgłoszenie w przypadku </w:t>
            </w:r>
            <w:r>
              <w:t>wywozu z odprawą uproszczoną w miejscu (zastosowanie art. 283 rozporządzenia Komisji (EWG) nr 2454/93 (</w:t>
            </w:r>
            <w:r>
              <w:rPr>
                <w:rStyle w:val="Odwoanieprzypisudolnego"/>
              </w:rPr>
              <w:footnoteReference w:id="12"/>
            </w:r>
            <w:r>
              <w:t xml:space="preserve">)) </w:t>
            </w:r>
          </w:p>
          <w:p w14:paraId="487AC1A6" w14:textId="71EED159" w:rsidR="00FA37DE" w:rsidRPr="009079F8" w:rsidRDefault="00FA37DE" w:rsidP="00F23355">
            <w:pPr>
              <w:pStyle w:val="pqiTabBody"/>
            </w:pPr>
            <w:r>
              <w:t xml:space="preserve">Rodzaj komunikatu nie może występować </w:t>
            </w:r>
            <w:r w:rsidR="0076267F">
              <w:br/>
            </w:r>
            <w:r>
              <w:t xml:space="preserve">w dokumencie e-AD, do którego został przypisany ARC, ani w dokumencie </w:t>
            </w:r>
            <w:r w:rsidR="00C11AAF">
              <w:t>w formie papierowej</w:t>
            </w:r>
            <w:r>
              <w:t xml:space="preserve">, o którym mowa w art. </w:t>
            </w:r>
            <w:r w:rsidR="00C11AAF">
              <w:t>8</w:t>
            </w:r>
            <w:r>
              <w:t xml:space="preserve"> ust.</w:t>
            </w:r>
            <w:r w:rsidR="00C11AAF">
              <w:t>1 niniejszego rozporządzenia</w:t>
            </w:r>
            <w:r>
              <w:t>.</w:t>
            </w:r>
          </w:p>
        </w:tc>
        <w:tc>
          <w:tcPr>
            <w:tcW w:w="858" w:type="dxa"/>
            <w:gridSpan w:val="2"/>
          </w:tcPr>
          <w:p w14:paraId="2863D772" w14:textId="77777777" w:rsidR="00C11AAF" w:rsidRPr="009079F8" w:rsidRDefault="00C11AAF" w:rsidP="00F23355">
            <w:pPr>
              <w:pStyle w:val="pqiTabBody"/>
            </w:pPr>
            <w:r w:rsidRPr="009079F8">
              <w:lastRenderedPageBreak/>
              <w:t>n1</w:t>
            </w:r>
          </w:p>
        </w:tc>
      </w:tr>
      <w:tr w:rsidR="00C11AAF" w:rsidRPr="009079F8" w14:paraId="39C1B2B9" w14:textId="77777777" w:rsidTr="005E51E6">
        <w:trPr>
          <w:gridAfter w:val="1"/>
          <w:wAfter w:w="38" w:type="dxa"/>
        </w:trPr>
        <w:tc>
          <w:tcPr>
            <w:tcW w:w="423" w:type="dxa"/>
          </w:tcPr>
          <w:p w14:paraId="38C3717D" w14:textId="77777777" w:rsidR="00C11AAF" w:rsidRPr="009079F8" w:rsidRDefault="00C11AAF" w:rsidP="00F23355">
            <w:pPr>
              <w:pStyle w:val="pqiTabBody"/>
              <w:rPr>
                <w:b/>
              </w:rPr>
            </w:pPr>
          </w:p>
        </w:tc>
        <w:tc>
          <w:tcPr>
            <w:tcW w:w="534" w:type="dxa"/>
            <w:gridSpan w:val="2"/>
          </w:tcPr>
          <w:p w14:paraId="3CE59822" w14:textId="77777777" w:rsidR="00C11AAF" w:rsidRPr="009079F8" w:rsidRDefault="00C11AAF" w:rsidP="00F23355">
            <w:pPr>
              <w:pStyle w:val="pqiTabBody"/>
              <w:rPr>
                <w:i/>
              </w:rPr>
            </w:pPr>
            <w:r w:rsidRPr="009079F8">
              <w:rPr>
                <w:i/>
              </w:rPr>
              <w:t>b</w:t>
            </w:r>
          </w:p>
        </w:tc>
        <w:tc>
          <w:tcPr>
            <w:tcW w:w="4722" w:type="dxa"/>
            <w:gridSpan w:val="2"/>
          </w:tcPr>
          <w:p w14:paraId="4F0A3461" w14:textId="77777777" w:rsidR="00C11AAF" w:rsidRDefault="00C11AAF" w:rsidP="00F23355">
            <w:pPr>
              <w:pStyle w:val="pqiTabBody"/>
            </w:pPr>
            <w:r>
              <w:t>Znacznik zgłoszenia w trybie odroczonym</w:t>
            </w:r>
          </w:p>
          <w:p w14:paraId="558859E2" w14:textId="609F6CAC" w:rsidR="00D93729" w:rsidRPr="002D2E54" w:rsidRDefault="00C11AAF" w:rsidP="00F23355">
            <w:pPr>
              <w:pStyle w:val="pqiTabBody"/>
              <w:rPr>
                <w:rFonts w:ascii="Courier New" w:hAnsi="Courier New" w:cs="Courier New"/>
                <w:noProof/>
                <w:color w:val="0000FF"/>
              </w:rPr>
            </w:pPr>
            <w:r w:rsidRPr="002D2E54">
              <w:rPr>
                <w:rFonts w:ascii="Courier New" w:hAnsi="Courier New" w:cs="Courier New"/>
                <w:noProof/>
                <w:color w:val="0000FF"/>
              </w:rPr>
              <w:t>DeferredSubmissionFlag</w:t>
            </w:r>
          </w:p>
        </w:tc>
        <w:tc>
          <w:tcPr>
            <w:tcW w:w="567" w:type="dxa"/>
          </w:tcPr>
          <w:p w14:paraId="6AED1B79" w14:textId="77777777" w:rsidR="00C11AAF" w:rsidRPr="009079F8" w:rsidRDefault="00C11AAF" w:rsidP="00F23355">
            <w:pPr>
              <w:pStyle w:val="pqiTabBody"/>
            </w:pPr>
            <w:r>
              <w:t>D</w:t>
            </w:r>
          </w:p>
        </w:tc>
        <w:tc>
          <w:tcPr>
            <w:tcW w:w="2123" w:type="dxa"/>
            <w:gridSpan w:val="2"/>
          </w:tcPr>
          <w:p w14:paraId="2543F223" w14:textId="41FB553A" w:rsidR="00C11AAF" w:rsidRPr="009079F8" w:rsidRDefault="00C11AAF" w:rsidP="00F23355">
            <w:pPr>
              <w:pStyle w:val="pqiTabBody"/>
            </w:pPr>
            <w:r w:rsidRPr="009079F8">
              <w:rPr>
                <w:lang w:eastAsia="en-GB"/>
              </w:rPr>
              <w:t xml:space="preserve">„R” w przypadku zgłoszenia dokumentu e-AD dotyczącego przemieszczenia, które rozpoczęło się </w:t>
            </w:r>
            <w:r w:rsidRPr="009079F8">
              <w:t>na podstawie dokumentu w formie papierowej, o którym mowa w art. 8 ust. 1.</w:t>
            </w:r>
          </w:p>
        </w:tc>
        <w:tc>
          <w:tcPr>
            <w:tcW w:w="4529" w:type="dxa"/>
            <w:gridSpan w:val="2"/>
          </w:tcPr>
          <w:p w14:paraId="3AACE1E3" w14:textId="77777777" w:rsidR="00C11AAF" w:rsidRPr="009079F8" w:rsidRDefault="00C11AAF" w:rsidP="00F23355">
            <w:r w:rsidRPr="009079F8">
              <w:t>Możliwe wartości:</w:t>
            </w:r>
          </w:p>
          <w:p w14:paraId="15628BA6" w14:textId="77777777" w:rsidR="00C11AAF" w:rsidRPr="009079F8" w:rsidRDefault="00C11AAF" w:rsidP="00F23355">
            <w:r w:rsidRPr="009079F8">
              <w:t>0 = fałszywe</w:t>
            </w:r>
          </w:p>
          <w:p w14:paraId="00940C0B" w14:textId="77777777" w:rsidR="00C11AAF" w:rsidRPr="009079F8" w:rsidRDefault="00C11AAF" w:rsidP="00F23355">
            <w:r w:rsidRPr="009079F8">
              <w:t>1 = prawdziwe.</w:t>
            </w:r>
          </w:p>
          <w:p w14:paraId="0D40BF8E" w14:textId="77777777" w:rsidR="00C11AAF" w:rsidRDefault="00C11AAF" w:rsidP="00F23355">
            <w:pPr>
              <w:rPr>
                <w:ins w:id="2391" w:author="Jurkowska Monika" w:date="2022-11-14T21:27:00Z"/>
              </w:rPr>
            </w:pPr>
            <w:r w:rsidRPr="009079F8">
              <w:t>Wartość „</w:t>
            </w:r>
            <w:r>
              <w:t>0</w:t>
            </w:r>
            <w:r w:rsidRPr="009079F8">
              <w:t>” jest wartością domyślną.</w:t>
            </w:r>
          </w:p>
          <w:p w14:paraId="4A9E9FF8" w14:textId="11B84CD1" w:rsidR="00FA37DE" w:rsidRPr="009079F8" w:rsidRDefault="00FA37DE" w:rsidP="00F23355">
            <w:ins w:id="2392" w:author="Jurkowska Monika" w:date="2022-11-14T21:27:00Z">
              <w:r>
                <w:t>Ten element danych nie może występować w dokumencie e-AD/e-SAD, do którego został przypisany ARC, ani w dokumencie awaryjnym, o którym mowa w art . 9 ust. 1.</w:t>
              </w:r>
            </w:ins>
          </w:p>
        </w:tc>
        <w:tc>
          <w:tcPr>
            <w:tcW w:w="858" w:type="dxa"/>
            <w:gridSpan w:val="2"/>
          </w:tcPr>
          <w:p w14:paraId="426BB9BF" w14:textId="77777777" w:rsidR="00C11AAF" w:rsidRDefault="00C11AAF" w:rsidP="00F23355">
            <w:pPr>
              <w:pStyle w:val="pqiTabBody"/>
            </w:pPr>
            <w:r>
              <w:t>n1</w:t>
            </w:r>
          </w:p>
        </w:tc>
      </w:tr>
      <w:tr w:rsidR="00C11AAF" w:rsidRPr="009079F8" w14:paraId="2309F619" w14:textId="77777777" w:rsidTr="005E51E6">
        <w:trPr>
          <w:gridAfter w:val="1"/>
          <w:wAfter w:w="38" w:type="dxa"/>
        </w:trPr>
        <w:tc>
          <w:tcPr>
            <w:tcW w:w="423" w:type="dxa"/>
          </w:tcPr>
          <w:p w14:paraId="56F230FB" w14:textId="77777777" w:rsidR="00C11AAF" w:rsidRPr="009079F8" w:rsidRDefault="00C11AAF" w:rsidP="00F23355">
            <w:pPr>
              <w:pStyle w:val="pqiTabBody"/>
              <w:rPr>
                <w:b/>
              </w:rPr>
            </w:pPr>
          </w:p>
        </w:tc>
        <w:tc>
          <w:tcPr>
            <w:tcW w:w="534" w:type="dxa"/>
            <w:gridSpan w:val="2"/>
          </w:tcPr>
          <w:p w14:paraId="244DFBDB" w14:textId="77777777" w:rsidR="00C11AAF" w:rsidRPr="009079F8" w:rsidRDefault="00C11AAF" w:rsidP="00F23355">
            <w:pPr>
              <w:pStyle w:val="pqiTabBody"/>
              <w:rPr>
                <w:i/>
              </w:rPr>
            </w:pPr>
            <w:r>
              <w:rPr>
                <w:i/>
              </w:rPr>
              <w:t>c</w:t>
            </w:r>
          </w:p>
        </w:tc>
        <w:tc>
          <w:tcPr>
            <w:tcW w:w="4722" w:type="dxa"/>
            <w:gridSpan w:val="2"/>
          </w:tcPr>
          <w:p w14:paraId="5EC3BEE6" w14:textId="77777777" w:rsidR="00C11AAF" w:rsidRDefault="00C11AAF" w:rsidP="00F23355">
            <w:pPr>
              <w:pStyle w:val="pqiTabBody"/>
            </w:pPr>
            <w:r>
              <w:t>Kod przemieszczenia</w:t>
            </w:r>
          </w:p>
          <w:p w14:paraId="167F5C31" w14:textId="58A0D283" w:rsidR="00D93729" w:rsidRPr="002D2E54" w:rsidRDefault="00C11AAF" w:rsidP="00F23355">
            <w:pPr>
              <w:pStyle w:val="pqiTabBody"/>
              <w:rPr>
                <w:rFonts w:ascii="Courier New" w:hAnsi="Courier New" w:cs="Courier New"/>
                <w:noProof/>
                <w:color w:val="0000FF"/>
              </w:rPr>
            </w:pPr>
            <w:r>
              <w:rPr>
                <w:rFonts w:ascii="Courier New" w:hAnsi="Courier New" w:cs="Courier New"/>
                <w:noProof/>
                <w:color w:val="0000FF"/>
              </w:rPr>
              <w:t>MovementCode</w:t>
            </w:r>
          </w:p>
        </w:tc>
        <w:tc>
          <w:tcPr>
            <w:tcW w:w="567" w:type="dxa"/>
          </w:tcPr>
          <w:p w14:paraId="2F008716" w14:textId="77777777" w:rsidR="00C11AAF" w:rsidRPr="009079F8" w:rsidRDefault="00C11AAF" w:rsidP="00F23355">
            <w:pPr>
              <w:pStyle w:val="pqiTabBody"/>
            </w:pPr>
            <w:r>
              <w:t>R</w:t>
            </w:r>
          </w:p>
        </w:tc>
        <w:tc>
          <w:tcPr>
            <w:tcW w:w="2123" w:type="dxa"/>
            <w:gridSpan w:val="2"/>
          </w:tcPr>
          <w:p w14:paraId="424B352D" w14:textId="77777777" w:rsidR="00C11AAF" w:rsidRPr="009079F8" w:rsidRDefault="00C11AAF" w:rsidP="00F23355">
            <w:pPr>
              <w:pStyle w:val="pqiTabBody"/>
            </w:pPr>
          </w:p>
        </w:tc>
        <w:tc>
          <w:tcPr>
            <w:tcW w:w="4529" w:type="dxa"/>
            <w:gridSpan w:val="2"/>
          </w:tcPr>
          <w:p w14:paraId="5A43E58C" w14:textId="4D77BC2F" w:rsidR="00C11AAF" w:rsidRDefault="00C11AAF" w:rsidP="00F23355">
            <w:pPr>
              <w:pStyle w:val="pqiTabBody"/>
            </w:pPr>
            <w:r>
              <w:t xml:space="preserve">Możliwe wartości są następujące: </w:t>
            </w:r>
          </w:p>
          <w:p w14:paraId="176F6D9B" w14:textId="77777777" w:rsidR="00C11AAF" w:rsidRDefault="00C11AAF" w:rsidP="00F23355">
            <w:pPr>
              <w:pStyle w:val="pqiTabBody"/>
              <w:rPr>
                <w:rFonts w:eastAsia="Calibri"/>
              </w:rPr>
            </w:pPr>
            <w:r>
              <w:t>A = przemieszczenie</w:t>
            </w:r>
            <w:r w:rsidRPr="00374064">
              <w:t xml:space="preserve"> </w:t>
            </w:r>
            <w:r>
              <w:rPr>
                <w:iCs/>
              </w:rPr>
              <w:t xml:space="preserve">alkoholu etylowego </w:t>
            </w:r>
            <w:r w:rsidRPr="008E47B7">
              <w:rPr>
                <w:rFonts w:eastAsia="Calibri"/>
              </w:rPr>
              <w:t>objętego pozycją CN 2207</w:t>
            </w:r>
            <w:r>
              <w:rPr>
                <w:rFonts w:eastAsia="Calibri"/>
              </w:rPr>
              <w:t>, który jest:</w:t>
            </w:r>
          </w:p>
          <w:p w14:paraId="28CC8BBB" w14:textId="77777777" w:rsidR="00C11AAF" w:rsidRDefault="00C11AAF" w:rsidP="003B2518">
            <w:pPr>
              <w:pStyle w:val="pqiTabBody"/>
              <w:numPr>
                <w:ilvl w:val="0"/>
                <w:numId w:val="58"/>
              </w:numPr>
              <w:rPr>
                <w:rFonts w:eastAsia="Calibri"/>
              </w:rPr>
            </w:pPr>
            <w:r w:rsidRPr="00624C42">
              <w:rPr>
                <w:rFonts w:eastAsia="Calibri"/>
              </w:rPr>
              <w:lastRenderedPageBreak/>
              <w:t>wypro</w:t>
            </w:r>
            <w:r>
              <w:rPr>
                <w:rFonts w:eastAsia="Calibri"/>
              </w:rPr>
              <w:t>dukowany w gorzelni rolniczej z </w:t>
            </w:r>
            <w:r w:rsidRPr="00624C42">
              <w:rPr>
                <w:rFonts w:eastAsia="Calibri"/>
              </w:rPr>
              <w:t xml:space="preserve">surowców rolniczych jako nieoczyszczony alkohol etylowy oraz wyprowadzany ze składu podatkowego producenta i przemieszczany do składu podatkowego na terytorium </w:t>
            </w:r>
            <w:r>
              <w:t xml:space="preserve">Polski </w:t>
            </w:r>
            <w:r w:rsidRPr="00624C42">
              <w:rPr>
                <w:rFonts w:eastAsia="Calibri"/>
              </w:rPr>
              <w:t>w celu dalszego przetworzenia przez jego odbiorcę</w:t>
            </w:r>
            <w:r>
              <w:rPr>
                <w:rFonts w:eastAsia="Calibri"/>
              </w:rPr>
              <w:t xml:space="preserve"> lub</w:t>
            </w:r>
            <w:r w:rsidRPr="00624C42">
              <w:rPr>
                <w:rFonts w:eastAsia="Calibri"/>
              </w:rPr>
              <w:t>,</w:t>
            </w:r>
          </w:p>
          <w:p w14:paraId="4A195628" w14:textId="77777777" w:rsidR="00C11AAF" w:rsidRDefault="00C11AAF" w:rsidP="003B2518">
            <w:pPr>
              <w:pStyle w:val="pqiTabBody"/>
              <w:numPr>
                <w:ilvl w:val="0"/>
                <w:numId w:val="58"/>
              </w:numPr>
              <w:rPr>
                <w:rFonts w:eastAsia="Calibri"/>
              </w:rPr>
            </w:pPr>
            <w:r w:rsidRPr="00624C42">
              <w:rPr>
                <w:rFonts w:eastAsia="Calibri"/>
              </w:rPr>
              <w:t>alkoholem etylowym odwodnionym sk</w:t>
            </w:r>
            <w:r>
              <w:rPr>
                <w:rFonts w:eastAsia="Calibri"/>
              </w:rPr>
              <w:t>ażonym benzyną wyprodukowanym z </w:t>
            </w:r>
            <w:r w:rsidRPr="00624C42">
              <w:rPr>
                <w:rFonts w:eastAsia="Calibri"/>
              </w:rPr>
              <w:t>surowców rolniczych oraz jest wyprowadzany ze składu podatkowego przez podmiot, który dokonał jego odwodnienia, i przemieszczany do innego składu podatkowego na te</w:t>
            </w:r>
            <w:r>
              <w:rPr>
                <w:rFonts w:eastAsia="Calibri"/>
              </w:rPr>
              <w:t xml:space="preserve">rytorium </w:t>
            </w:r>
            <w:r>
              <w:t xml:space="preserve">Polski </w:t>
            </w:r>
            <w:r>
              <w:rPr>
                <w:rFonts w:eastAsia="Calibri"/>
              </w:rPr>
              <w:t>w </w:t>
            </w:r>
            <w:r w:rsidRPr="00624C42">
              <w:rPr>
                <w:rFonts w:eastAsia="Calibri"/>
              </w:rPr>
              <w:t>celu dalszego przetworzenia przez jego odbiorcę, jako biopaliwo lub paliwo ciekłe</w:t>
            </w:r>
            <w:r>
              <w:rPr>
                <w:rFonts w:eastAsia="Calibri"/>
              </w:rPr>
              <w:t>.</w:t>
            </w:r>
          </w:p>
          <w:p w14:paraId="490B1279" w14:textId="77777777" w:rsidR="00C11AAF" w:rsidRDefault="00C11AAF" w:rsidP="00F23355">
            <w:pPr>
              <w:pStyle w:val="pqiTabBody"/>
            </w:pPr>
            <w:r>
              <w:t xml:space="preserve">R = </w:t>
            </w:r>
            <w:r w:rsidRPr="00374064">
              <w:t>przemieszczani</w:t>
            </w:r>
            <w:r>
              <w:t>e</w:t>
            </w:r>
            <w:r w:rsidRPr="00374064">
              <w:t xml:space="preserve"> rurociągiem ropopochodnych wyrobów akcyzowych pomiędzy składami podatkowymi</w:t>
            </w:r>
            <w:r>
              <w:t>.</w:t>
            </w:r>
          </w:p>
          <w:p w14:paraId="48D092E9" w14:textId="77777777" w:rsidR="00C11AAF" w:rsidRDefault="00C11AAF" w:rsidP="00F23355">
            <w:pPr>
              <w:pStyle w:val="pqiTabBody"/>
            </w:pPr>
            <w:r>
              <w:t>K = przemieszczenie na terytorium Polski inne niż A i R.</w:t>
            </w:r>
          </w:p>
          <w:p w14:paraId="129A99A3" w14:textId="77777777" w:rsidR="00C11AAF" w:rsidRDefault="00C11AAF" w:rsidP="00F23355">
            <w:pPr>
              <w:pStyle w:val="pqiTabBody"/>
            </w:pPr>
            <w:r>
              <w:t>U = przemieszczenie na terytorium UE inne niż R.</w:t>
            </w:r>
          </w:p>
          <w:p w14:paraId="5004CAF8" w14:textId="77777777" w:rsidR="00C11AAF" w:rsidRDefault="00C11AAF" w:rsidP="00F23355">
            <w:pPr>
              <w:pStyle w:val="pqiTabBody"/>
            </w:pPr>
            <w:r w:rsidRPr="00136D76">
              <w:lastRenderedPageBreak/>
              <w:t xml:space="preserve">Wartość „A” może być wybrana gdy przemieszczeniu </w:t>
            </w:r>
            <w:r>
              <w:t>pod</w:t>
            </w:r>
            <w:r w:rsidRPr="00136D76">
              <w:t>legają wyłącznie wyroby posiadające w polu 17b wartość</w:t>
            </w:r>
            <w:r>
              <w:t>:</w:t>
            </w:r>
          </w:p>
          <w:p w14:paraId="62EB743E" w14:textId="77777777" w:rsidR="00C11AAF" w:rsidRDefault="00C11AAF" w:rsidP="00F23355">
            <w:pPr>
              <w:pStyle w:val="pqiTabBody"/>
            </w:pPr>
            <w:r>
              <w:t xml:space="preserve">- </w:t>
            </w:r>
            <w:r w:rsidRPr="00136D76">
              <w:t xml:space="preserve">„S300” </w:t>
            </w:r>
            <w:r>
              <w:t>(</w:t>
            </w:r>
            <w:r w:rsidRPr="00136D76">
              <w:t>oraz w polu 17c wartość</w:t>
            </w:r>
            <w:r>
              <w:t xml:space="preserve">, której pierwsze 4 cyfry mieszczą się w zakresie </w:t>
            </w:r>
            <w:r w:rsidRPr="00136D76">
              <w:t>„2207</w:t>
            </w:r>
            <w:r>
              <w:t>-</w:t>
            </w:r>
            <w:r w:rsidRPr="00136D76">
              <w:t>220</w:t>
            </w:r>
            <w:r>
              <w:t>8</w:t>
            </w:r>
            <w:r w:rsidRPr="00136D76">
              <w:t>”</w:t>
            </w:r>
            <w:r>
              <w:t>),</w:t>
            </w:r>
          </w:p>
          <w:p w14:paraId="7DD75ACB" w14:textId="77777777" w:rsidR="00C11AAF" w:rsidRDefault="00C11AAF" w:rsidP="00F23355">
            <w:pPr>
              <w:pStyle w:val="pqiTabBody"/>
            </w:pPr>
            <w:r>
              <w:t xml:space="preserve">- </w:t>
            </w:r>
            <w:r w:rsidRPr="00136D76">
              <w:t xml:space="preserve">„S400” lub </w:t>
            </w:r>
          </w:p>
          <w:p w14:paraId="49C309A4" w14:textId="77777777" w:rsidR="00C11AAF" w:rsidRDefault="00C11AAF" w:rsidP="00F23355">
            <w:pPr>
              <w:pStyle w:val="pqiTabBody"/>
            </w:pPr>
            <w:r>
              <w:t xml:space="preserve">- </w:t>
            </w:r>
            <w:r w:rsidRPr="00136D76">
              <w:t>„S500”</w:t>
            </w:r>
          </w:p>
          <w:p w14:paraId="5A55C7FF" w14:textId="77777777" w:rsidR="00C11AAF" w:rsidRPr="00136D76" w:rsidRDefault="00C11AAF" w:rsidP="00F23355">
            <w:pPr>
              <w:pStyle w:val="pqiTabBody"/>
            </w:pPr>
            <w:r>
              <w:t>oraz gdy</w:t>
            </w:r>
            <w:r w:rsidRPr="00136D76">
              <w:t xml:space="preserve"> wysyłający i odbierający znajdują się na terytorium kraju, kod rodzaju </w:t>
            </w:r>
            <w:r w:rsidRPr="009079F8">
              <w:t>miejsca przeznaczenia</w:t>
            </w:r>
            <w:r>
              <w:t xml:space="preserve"> (pole 1a) </w:t>
            </w:r>
            <w:r w:rsidRPr="00136D76">
              <w:t xml:space="preserve">jest równy „1” </w:t>
            </w:r>
            <w:r>
              <w:t>i k</w:t>
            </w:r>
            <w:r w:rsidRPr="009079F8">
              <w:t xml:space="preserve">od rodzaju miejsca </w:t>
            </w:r>
            <w:r>
              <w:t>pochodzenia rozpoczęcia przemieszczenia (pole 9d) jest równy „1”</w:t>
            </w:r>
            <w:r w:rsidRPr="00136D76">
              <w:t>.</w:t>
            </w:r>
          </w:p>
          <w:p w14:paraId="27E65F4D" w14:textId="77777777" w:rsidR="00C11AAF" w:rsidRPr="00136D76" w:rsidRDefault="00C11AAF" w:rsidP="00F23355">
            <w:pPr>
              <w:pStyle w:val="pqiTabBody"/>
            </w:pPr>
            <w:r w:rsidRPr="00136D76">
              <w:t xml:space="preserve">Wartość „R” może być wybrana gdy przemieszczeniu </w:t>
            </w:r>
            <w:r>
              <w:t>pod</w:t>
            </w:r>
            <w:r w:rsidRPr="00136D76">
              <w:t>legają wyroby posiadające w polu 17b wartość „E300”, „E410”, „E420”, „E430”,</w:t>
            </w:r>
            <w:r>
              <w:t xml:space="preserve"> „E440”, „E450”, „E460”, „E470”, „E480”, „E490”, „E500”</w:t>
            </w:r>
            <w:r w:rsidRPr="00136D76">
              <w:t>, „E600”, „E700”,</w:t>
            </w:r>
            <w:r w:rsidR="00803B63" w:rsidRPr="00136D76">
              <w:t xml:space="preserve"> </w:t>
            </w:r>
            <w:r w:rsidR="00803B63">
              <w:t>„E91</w:t>
            </w:r>
            <w:r w:rsidR="00803B63" w:rsidRPr="00136D76">
              <w:t>0”,</w:t>
            </w:r>
            <w:r w:rsidRPr="00136D76">
              <w:t xml:space="preserve"> „E920”, </w:t>
            </w:r>
            <w:r w:rsidR="00803B63">
              <w:t>„E93</w:t>
            </w:r>
            <w:r w:rsidR="00803B63" w:rsidRPr="00136D76">
              <w:t xml:space="preserve">0”, </w:t>
            </w:r>
            <w:r w:rsidRPr="00136D76">
              <w:t>„N10</w:t>
            </w:r>
            <w:r>
              <w:t>0”, „N200”, „N300”, „O100”</w:t>
            </w:r>
            <w:r w:rsidRPr="00136D76">
              <w:t xml:space="preserve"> oraz kod rodzaju </w:t>
            </w:r>
            <w:r>
              <w:t>miejsca przeznaczenia (pole 1a)</w:t>
            </w:r>
            <w:r w:rsidRPr="00136D76">
              <w:t xml:space="preserve"> jest równy „1” </w:t>
            </w:r>
            <w:r w:rsidR="0076267F">
              <w:br/>
            </w:r>
            <w:r>
              <w:t>i k</w:t>
            </w:r>
            <w:r w:rsidRPr="009079F8">
              <w:t xml:space="preserve">od rodzaju miejsca </w:t>
            </w:r>
            <w:r>
              <w:t>pochodzenia rozpoczęcia przemieszczenia (pole 9d) jest równy „1”</w:t>
            </w:r>
            <w:r w:rsidRPr="00136D76">
              <w:t>.</w:t>
            </w:r>
            <w:r>
              <w:t xml:space="preserve"> Jeżeli 9 znak GRN ma wartość „Z” to podmiot</w:t>
            </w:r>
            <w:r w:rsidRPr="00136D76">
              <w:t xml:space="preserve"> wysyłający i odbierający </w:t>
            </w:r>
            <w:r>
              <w:t xml:space="preserve">mszą być tym samym </w:t>
            </w:r>
            <w:r>
              <w:lastRenderedPageBreak/>
              <w:t xml:space="preserve">podmiotem (posiadają ten sam numer akcyzowy), a składy podatkowe muszą </w:t>
            </w:r>
            <w:r w:rsidRPr="00136D76">
              <w:t>znajd</w:t>
            </w:r>
            <w:r>
              <w:t>ować</w:t>
            </w:r>
            <w:r w:rsidRPr="00136D76">
              <w:t xml:space="preserve"> się na terytorium </w:t>
            </w:r>
            <w:r>
              <w:t>Polski.</w:t>
            </w:r>
          </w:p>
          <w:p w14:paraId="4BE2C265" w14:textId="77777777" w:rsidR="00C11AAF" w:rsidRDefault="00C11AAF" w:rsidP="00F23355">
            <w:pPr>
              <w:pStyle w:val="pqiTabBody"/>
            </w:pPr>
            <w:r w:rsidRPr="00136D76">
              <w:t xml:space="preserve">Wartość „K” może być wybrana gdy wysyłający i odbierający znajdują się na terytorium kraju oraz kod rodzaju </w:t>
            </w:r>
            <w:r>
              <w:t xml:space="preserve">miejsca przeznaczenia (pole 1a) </w:t>
            </w:r>
            <w:r w:rsidRPr="00136D76">
              <w:t>jest równy „1”, „2”, „3”, „5”</w:t>
            </w:r>
            <w:r>
              <w:t xml:space="preserve"> lub</w:t>
            </w:r>
            <w:r w:rsidRPr="00136D76">
              <w:t xml:space="preserve"> „6”</w:t>
            </w:r>
            <w:r>
              <w:t xml:space="preserve"> (dla kodu „6” odbierającym jest urząd celny nadzorujący faktyczny wywóz znajdujący się na terytorium kraju)</w:t>
            </w:r>
            <w:r w:rsidRPr="00136D76">
              <w:t>.</w:t>
            </w:r>
          </w:p>
          <w:p w14:paraId="55FC019B" w14:textId="55488A16" w:rsidR="00C11AAF" w:rsidRPr="005D082E" w:rsidRDefault="00C11AAF" w:rsidP="00F23355">
            <w:pPr>
              <w:pStyle w:val="pqiTabBody"/>
            </w:pPr>
            <w:r w:rsidRPr="00136D76">
              <w:t xml:space="preserve">Wartość „U” może być </w:t>
            </w:r>
            <w:r>
              <w:t>wybrana gdy odbierający znajduje</w:t>
            </w:r>
            <w:r w:rsidRPr="00136D76">
              <w:t xml:space="preserve"> się na terytorium UE</w:t>
            </w:r>
            <w:r>
              <w:t xml:space="preserve"> dla dowolnego kodu rodzaju przemieszczenia lub </w:t>
            </w:r>
            <w:r>
              <w:rPr>
                <w:lang w:eastAsia="en-GB"/>
              </w:rPr>
              <w:t>w polu 1a jest wartość „8</w:t>
            </w:r>
            <w:r>
              <w:t xml:space="preserve"> –</w:t>
            </w:r>
            <w:r w:rsidRPr="00F963E2">
              <w:t xml:space="preserve"> Nieznane miejsce przeznaczenia</w:t>
            </w:r>
            <w:r>
              <w:rPr>
                <w:lang w:eastAsia="en-GB"/>
              </w:rPr>
              <w:t>”</w:t>
            </w:r>
            <w:r w:rsidRPr="00136D76">
              <w:t>.</w:t>
            </w:r>
          </w:p>
        </w:tc>
        <w:tc>
          <w:tcPr>
            <w:tcW w:w="858" w:type="dxa"/>
            <w:gridSpan w:val="2"/>
          </w:tcPr>
          <w:p w14:paraId="3FD6806F" w14:textId="77777777" w:rsidR="00C11AAF" w:rsidRPr="009079F8" w:rsidRDefault="00C11AAF" w:rsidP="00F23355">
            <w:pPr>
              <w:pStyle w:val="pqiTabBody"/>
            </w:pPr>
            <w:r>
              <w:lastRenderedPageBreak/>
              <w:t>a1</w:t>
            </w:r>
          </w:p>
        </w:tc>
      </w:tr>
      <w:tr w:rsidR="00C11AAF" w:rsidRPr="009079F8" w14:paraId="6F4B1536" w14:textId="77777777" w:rsidTr="00C90B31">
        <w:trPr>
          <w:gridAfter w:val="1"/>
          <w:wAfter w:w="38" w:type="dxa"/>
        </w:trPr>
        <w:tc>
          <w:tcPr>
            <w:tcW w:w="969" w:type="dxa"/>
            <w:gridSpan w:val="4"/>
          </w:tcPr>
          <w:p w14:paraId="5032D368" w14:textId="77777777" w:rsidR="00C11AAF" w:rsidRPr="009079F8" w:rsidRDefault="00C11AAF" w:rsidP="00F23355">
            <w:pPr>
              <w:pStyle w:val="pqiTabHead"/>
              <w:rPr>
                <w:i/>
              </w:rPr>
            </w:pPr>
            <w:r w:rsidRPr="009079F8">
              <w:lastRenderedPageBreak/>
              <w:t>13</w:t>
            </w:r>
          </w:p>
        </w:tc>
        <w:tc>
          <w:tcPr>
            <w:tcW w:w="4710" w:type="dxa"/>
          </w:tcPr>
          <w:p w14:paraId="48E50AB5" w14:textId="77777777" w:rsidR="00C11AAF" w:rsidRDefault="00C11AAF" w:rsidP="00F23355">
            <w:pPr>
              <w:pStyle w:val="pqiTabHead"/>
            </w:pPr>
            <w:r>
              <w:t>TRANSPORT</w:t>
            </w:r>
          </w:p>
          <w:p w14:paraId="15D89800" w14:textId="465E4B70" w:rsidR="00D93729" w:rsidRPr="00DB0B51" w:rsidRDefault="00C11AAF" w:rsidP="00F23355">
            <w:pPr>
              <w:pStyle w:val="pqiTabHead"/>
              <w:rPr>
                <w:rFonts w:ascii="Courier New" w:hAnsi="Courier New"/>
                <w:color w:val="0000FF"/>
                <w:rPrChange w:id="2393" w:author="Jurkowska Monika" w:date="2022-11-14T21:27:00Z">
                  <w:rPr/>
                </w:rPrChange>
              </w:rPr>
            </w:pPr>
            <w:r>
              <w:rPr>
                <w:rFonts w:ascii="Courier New" w:hAnsi="Courier New" w:cs="Courier New"/>
                <w:noProof/>
                <w:color w:val="0000FF"/>
              </w:rPr>
              <w:t>TransportMode</w:t>
            </w:r>
          </w:p>
        </w:tc>
        <w:tc>
          <w:tcPr>
            <w:tcW w:w="567" w:type="dxa"/>
          </w:tcPr>
          <w:p w14:paraId="314BEE19" w14:textId="77777777" w:rsidR="00C11AAF" w:rsidRPr="009079F8" w:rsidRDefault="00C11AAF" w:rsidP="00F23355">
            <w:pPr>
              <w:pStyle w:val="pqiTabHead"/>
            </w:pPr>
            <w:r w:rsidRPr="009079F8">
              <w:t>R</w:t>
            </w:r>
          </w:p>
        </w:tc>
        <w:tc>
          <w:tcPr>
            <w:tcW w:w="2123" w:type="dxa"/>
            <w:gridSpan w:val="2"/>
          </w:tcPr>
          <w:p w14:paraId="48FA1477" w14:textId="77777777" w:rsidR="00C11AAF" w:rsidRPr="009079F8" w:rsidRDefault="00C11AAF" w:rsidP="00F23355">
            <w:pPr>
              <w:pStyle w:val="pqiTabHead"/>
            </w:pPr>
          </w:p>
        </w:tc>
        <w:tc>
          <w:tcPr>
            <w:tcW w:w="4529" w:type="dxa"/>
            <w:gridSpan w:val="2"/>
          </w:tcPr>
          <w:p w14:paraId="3CEFFBD6" w14:textId="77777777" w:rsidR="00C11AAF" w:rsidRPr="009079F8" w:rsidRDefault="00C11AAF" w:rsidP="00F23355">
            <w:pPr>
              <w:pStyle w:val="pqiTabHead"/>
            </w:pPr>
          </w:p>
        </w:tc>
        <w:tc>
          <w:tcPr>
            <w:tcW w:w="858" w:type="dxa"/>
            <w:gridSpan w:val="2"/>
          </w:tcPr>
          <w:p w14:paraId="5D9D1C14" w14:textId="77777777" w:rsidR="00C11AAF" w:rsidRPr="009079F8" w:rsidRDefault="00C11AAF" w:rsidP="00F23355">
            <w:pPr>
              <w:pStyle w:val="pqiTabHead"/>
            </w:pPr>
          </w:p>
        </w:tc>
      </w:tr>
      <w:tr w:rsidR="00C11AAF" w:rsidRPr="009079F8" w14:paraId="6718B8F0" w14:textId="77777777" w:rsidTr="005E51E6">
        <w:trPr>
          <w:gridAfter w:val="1"/>
          <w:wAfter w:w="38" w:type="dxa"/>
        </w:trPr>
        <w:tc>
          <w:tcPr>
            <w:tcW w:w="423" w:type="dxa"/>
          </w:tcPr>
          <w:p w14:paraId="2E79B2AD" w14:textId="77777777" w:rsidR="00C11AAF" w:rsidRPr="009079F8" w:rsidRDefault="00C11AAF" w:rsidP="00F23355">
            <w:pPr>
              <w:pStyle w:val="pqiTabBody"/>
              <w:rPr>
                <w:b/>
              </w:rPr>
            </w:pPr>
          </w:p>
        </w:tc>
        <w:tc>
          <w:tcPr>
            <w:tcW w:w="534" w:type="dxa"/>
            <w:gridSpan w:val="2"/>
          </w:tcPr>
          <w:p w14:paraId="0DC86CA5" w14:textId="77777777" w:rsidR="00C11AAF" w:rsidRPr="009079F8" w:rsidRDefault="00C11AAF" w:rsidP="00F23355">
            <w:pPr>
              <w:pStyle w:val="pqiTabBody"/>
              <w:rPr>
                <w:i/>
              </w:rPr>
            </w:pPr>
            <w:r w:rsidRPr="009079F8">
              <w:rPr>
                <w:i/>
              </w:rPr>
              <w:t>a</w:t>
            </w:r>
          </w:p>
        </w:tc>
        <w:tc>
          <w:tcPr>
            <w:tcW w:w="4722" w:type="dxa"/>
            <w:gridSpan w:val="2"/>
          </w:tcPr>
          <w:p w14:paraId="5CFCA897" w14:textId="77777777" w:rsidR="00C11AAF" w:rsidRDefault="00C11AAF" w:rsidP="00F23355">
            <w:pPr>
              <w:pStyle w:val="pqiTabBody"/>
            </w:pPr>
            <w:r w:rsidRPr="009079F8">
              <w:t>Kod rodzaju transportu</w:t>
            </w:r>
          </w:p>
          <w:p w14:paraId="63DCA0F7" w14:textId="1F2975F9" w:rsidR="00D93729" w:rsidRPr="00DB0B51" w:rsidRDefault="00C11AAF" w:rsidP="00F23355">
            <w:pPr>
              <w:pStyle w:val="pqiTabBody"/>
              <w:rPr>
                <w:rFonts w:ascii="Courier New" w:hAnsi="Courier New"/>
                <w:color w:val="0000FF"/>
                <w:rPrChange w:id="2394" w:author="Jurkowska Monika" w:date="2022-11-14T21:27:00Z">
                  <w:rPr/>
                </w:rPrChange>
              </w:rPr>
            </w:pPr>
            <w:r>
              <w:rPr>
                <w:rFonts w:ascii="Courier New" w:hAnsi="Courier New" w:cs="Courier New"/>
                <w:noProof/>
                <w:color w:val="0000FF"/>
              </w:rPr>
              <w:t>TransportModeCode</w:t>
            </w:r>
          </w:p>
        </w:tc>
        <w:tc>
          <w:tcPr>
            <w:tcW w:w="567" w:type="dxa"/>
          </w:tcPr>
          <w:p w14:paraId="22180417" w14:textId="77777777" w:rsidR="00C11AAF" w:rsidRPr="009079F8" w:rsidRDefault="00C11AAF" w:rsidP="00F23355">
            <w:pPr>
              <w:pStyle w:val="pqiTabBody"/>
            </w:pPr>
            <w:r w:rsidRPr="009079F8">
              <w:t>R</w:t>
            </w:r>
          </w:p>
        </w:tc>
        <w:tc>
          <w:tcPr>
            <w:tcW w:w="2123" w:type="dxa"/>
            <w:gridSpan w:val="2"/>
          </w:tcPr>
          <w:p w14:paraId="0E61B077" w14:textId="77777777" w:rsidR="00C11AAF" w:rsidRPr="009079F8" w:rsidRDefault="00C11AAF" w:rsidP="00F23355">
            <w:pPr>
              <w:pStyle w:val="pqiTabBody"/>
            </w:pPr>
          </w:p>
        </w:tc>
        <w:tc>
          <w:tcPr>
            <w:tcW w:w="4529" w:type="dxa"/>
            <w:gridSpan w:val="2"/>
          </w:tcPr>
          <w:p w14:paraId="54BB6AFE" w14:textId="77777777" w:rsidR="00C11AAF" w:rsidRDefault="00C11AAF" w:rsidP="00F23355">
            <w:pPr>
              <w:pStyle w:val="pqiTabBody"/>
            </w:pPr>
            <w:r>
              <w:t>Wartość ze słownika „Ko</w:t>
            </w:r>
            <w:r w:rsidRPr="0042743A">
              <w:t xml:space="preserve">dy rodzaju transportu (Transport </w:t>
            </w:r>
            <w:proofErr w:type="spellStart"/>
            <w:r w:rsidRPr="0042743A">
              <w:t>modes</w:t>
            </w:r>
            <w:proofErr w:type="spellEnd"/>
            <w:r w:rsidRPr="0042743A">
              <w:t>)</w:t>
            </w:r>
            <w:r>
              <w:t>”.</w:t>
            </w:r>
          </w:p>
          <w:p w14:paraId="5AE64F53" w14:textId="77777777" w:rsidR="00C11AAF" w:rsidRDefault="00C11AAF" w:rsidP="00F23355">
            <w:pPr>
              <w:pStyle w:val="pqiTabBody"/>
              <w:rPr>
                <w:lang w:eastAsia="en-GB"/>
              </w:rPr>
            </w:pPr>
            <w:r>
              <w:rPr>
                <w:lang w:eastAsia="en-GB"/>
              </w:rPr>
              <w:t>W przypadku gdy w polu 1a jest wartość „8</w:t>
            </w:r>
            <w:r>
              <w:t xml:space="preserve"> –</w:t>
            </w:r>
            <w:r w:rsidRPr="00F963E2">
              <w:t xml:space="preserve"> Nieznane miejsce przeznaczenia</w:t>
            </w:r>
            <w:r>
              <w:rPr>
                <w:lang w:eastAsia="en-GB"/>
              </w:rPr>
              <w:t xml:space="preserve">” musi przyjmować wartość „1 – </w:t>
            </w:r>
            <w:r>
              <w:t>Transport morski</w:t>
            </w:r>
            <w:r>
              <w:rPr>
                <w:lang w:eastAsia="en-GB"/>
              </w:rPr>
              <w:t>”.</w:t>
            </w:r>
          </w:p>
          <w:p w14:paraId="08D94200" w14:textId="507DFB1E" w:rsidR="00FA37DE" w:rsidRPr="0042743A" w:rsidRDefault="00C11AAF" w:rsidP="00F23355">
            <w:pPr>
              <w:pStyle w:val="pqiTabBody"/>
              <w:rPr>
                <w:lang w:eastAsia="en-GB"/>
              </w:rPr>
            </w:pPr>
            <w:r>
              <w:rPr>
                <w:lang w:eastAsia="en-GB"/>
              </w:rPr>
              <w:t>W przypadku gdy w polu 12c jest wartość „R” musi przyjmować wartość „</w:t>
            </w:r>
            <w:r w:rsidRPr="005D6CBA">
              <w:rPr>
                <w:lang w:eastAsia="en-GB"/>
              </w:rPr>
              <w:t xml:space="preserve">7 </w:t>
            </w:r>
            <w:r>
              <w:rPr>
                <w:lang w:eastAsia="en-GB"/>
              </w:rPr>
              <w:t>–</w:t>
            </w:r>
            <w:r w:rsidRPr="005D6CBA">
              <w:rPr>
                <w:lang w:eastAsia="en-GB"/>
              </w:rPr>
              <w:t xml:space="preserve"> Stałe instalacje przesyłowe (ropociągi, gazociągi)</w:t>
            </w:r>
            <w:r>
              <w:rPr>
                <w:lang w:eastAsia="en-GB"/>
              </w:rPr>
              <w:t>”.</w:t>
            </w:r>
          </w:p>
        </w:tc>
        <w:tc>
          <w:tcPr>
            <w:tcW w:w="858" w:type="dxa"/>
            <w:gridSpan w:val="2"/>
          </w:tcPr>
          <w:p w14:paraId="11C5AA08" w14:textId="77777777" w:rsidR="00C11AAF" w:rsidRPr="009079F8" w:rsidRDefault="00C11AAF" w:rsidP="00F23355">
            <w:pPr>
              <w:pStyle w:val="pqiTabBody"/>
            </w:pPr>
            <w:r w:rsidRPr="009079F8">
              <w:t>n..2</w:t>
            </w:r>
          </w:p>
        </w:tc>
      </w:tr>
      <w:tr w:rsidR="00C11AAF" w:rsidRPr="009079F8" w14:paraId="6D193764" w14:textId="77777777" w:rsidTr="005E51E6">
        <w:trPr>
          <w:gridAfter w:val="1"/>
          <w:wAfter w:w="38" w:type="dxa"/>
        </w:trPr>
        <w:tc>
          <w:tcPr>
            <w:tcW w:w="423" w:type="dxa"/>
          </w:tcPr>
          <w:p w14:paraId="3A7BCCB1" w14:textId="77777777" w:rsidR="00C11AAF" w:rsidRPr="009079F8" w:rsidRDefault="00C11AAF" w:rsidP="00F23355">
            <w:pPr>
              <w:pStyle w:val="pqiTabBody"/>
              <w:rPr>
                <w:b/>
              </w:rPr>
            </w:pPr>
          </w:p>
        </w:tc>
        <w:tc>
          <w:tcPr>
            <w:tcW w:w="534" w:type="dxa"/>
            <w:gridSpan w:val="2"/>
          </w:tcPr>
          <w:p w14:paraId="3A6885A8" w14:textId="77777777" w:rsidR="00C11AAF" w:rsidRPr="009079F8" w:rsidRDefault="00C11AAF" w:rsidP="00F23355">
            <w:pPr>
              <w:pStyle w:val="pqiTabBody"/>
              <w:rPr>
                <w:i/>
              </w:rPr>
            </w:pPr>
            <w:r>
              <w:rPr>
                <w:i/>
              </w:rPr>
              <w:t>b</w:t>
            </w:r>
          </w:p>
        </w:tc>
        <w:tc>
          <w:tcPr>
            <w:tcW w:w="4722" w:type="dxa"/>
            <w:gridSpan w:val="2"/>
          </w:tcPr>
          <w:p w14:paraId="56DC5253" w14:textId="77777777" w:rsidR="00C11AAF" w:rsidRDefault="00C11AAF" w:rsidP="00F23355">
            <w:pPr>
              <w:pStyle w:val="pqiTabBody"/>
            </w:pPr>
            <w:r w:rsidRPr="009079F8">
              <w:t>Dodatkowe informacje</w:t>
            </w:r>
          </w:p>
          <w:p w14:paraId="5D4F2141" w14:textId="57F5720A" w:rsidR="00D93729" w:rsidRPr="00DB0B51" w:rsidRDefault="00C11AAF" w:rsidP="00F23355">
            <w:pPr>
              <w:pStyle w:val="pqiTabBody"/>
              <w:rPr>
                <w:rFonts w:ascii="Courier New" w:hAnsi="Courier New"/>
                <w:color w:val="0000FF"/>
                <w:rPrChange w:id="2395" w:author="Jurkowska Monika" w:date="2022-11-14T21:27:00Z">
                  <w:rPr/>
                </w:rPrChange>
              </w:rPr>
            </w:pPr>
            <w:r>
              <w:rPr>
                <w:rFonts w:ascii="Courier New" w:hAnsi="Courier New" w:cs="Courier New"/>
                <w:noProof/>
                <w:color w:val="0000FF"/>
              </w:rPr>
              <w:t>ComplementaryInformation</w:t>
            </w:r>
          </w:p>
        </w:tc>
        <w:tc>
          <w:tcPr>
            <w:tcW w:w="567" w:type="dxa"/>
          </w:tcPr>
          <w:p w14:paraId="3FBB920E" w14:textId="77777777" w:rsidR="00C11AAF" w:rsidRPr="009079F8" w:rsidRDefault="00C11AAF" w:rsidP="00F23355">
            <w:pPr>
              <w:pStyle w:val="pqiTabBody"/>
            </w:pPr>
            <w:r>
              <w:t>D</w:t>
            </w:r>
          </w:p>
        </w:tc>
        <w:tc>
          <w:tcPr>
            <w:tcW w:w="2123" w:type="dxa"/>
            <w:gridSpan w:val="2"/>
          </w:tcPr>
          <w:p w14:paraId="19DEFBF4" w14:textId="77777777" w:rsidR="00C11AAF" w:rsidRDefault="00C11AAF" w:rsidP="00F23355">
            <w:pPr>
              <w:pStyle w:val="pqiTabBody"/>
            </w:pPr>
            <w:r>
              <w:t>„R” gdy w polu 13a wybrano wartość „0 – Inne”.</w:t>
            </w:r>
          </w:p>
          <w:p w14:paraId="1A748374" w14:textId="77777777" w:rsidR="00C11AAF" w:rsidRPr="009079F8" w:rsidRDefault="00C11AAF" w:rsidP="00F23355">
            <w:pPr>
              <w:pStyle w:val="pqiTabBody"/>
            </w:pPr>
            <w:r>
              <w:t>W pozostałych przypadkach ”O”.</w:t>
            </w:r>
          </w:p>
        </w:tc>
        <w:tc>
          <w:tcPr>
            <w:tcW w:w="4529" w:type="dxa"/>
            <w:gridSpan w:val="2"/>
          </w:tcPr>
          <w:p w14:paraId="02E3BB62" w14:textId="77777777" w:rsidR="00C11AAF" w:rsidRPr="009079F8" w:rsidRDefault="00C11AAF" w:rsidP="00F23355">
            <w:pPr>
              <w:pStyle w:val="pqiTabBody"/>
            </w:pPr>
            <w:r w:rsidRPr="009079F8">
              <w:t xml:space="preserve">Należy podać wszelkie dodatkowe informacje dotyczące </w:t>
            </w:r>
            <w:r>
              <w:t>transportu</w:t>
            </w:r>
            <w:r w:rsidRPr="009079F8">
              <w:t xml:space="preserve">, np. </w:t>
            </w:r>
            <w:r>
              <w:t>dane</w:t>
            </w:r>
            <w:r w:rsidRPr="009079F8">
              <w:t xml:space="preserve"> </w:t>
            </w:r>
            <w:r>
              <w:t>kolejnych</w:t>
            </w:r>
            <w:r w:rsidRPr="009079F8">
              <w:t xml:space="preserve"> przewoźników, informacje dotyczące </w:t>
            </w:r>
            <w:r>
              <w:t>kolejnych</w:t>
            </w:r>
            <w:r w:rsidRPr="009079F8">
              <w:t xml:space="preserve"> jednostek transportowych.</w:t>
            </w:r>
          </w:p>
        </w:tc>
        <w:tc>
          <w:tcPr>
            <w:tcW w:w="858" w:type="dxa"/>
            <w:gridSpan w:val="2"/>
          </w:tcPr>
          <w:p w14:paraId="75984197" w14:textId="77777777" w:rsidR="00C11AAF" w:rsidRPr="009079F8" w:rsidRDefault="00C11AAF" w:rsidP="00F23355">
            <w:pPr>
              <w:pStyle w:val="pqiTabBody"/>
            </w:pPr>
            <w:r w:rsidRPr="009079F8">
              <w:t>an..350</w:t>
            </w:r>
          </w:p>
        </w:tc>
      </w:tr>
      <w:tr w:rsidR="00C11AAF" w:rsidRPr="009079F8" w14:paraId="1BAE5A80" w14:textId="77777777" w:rsidTr="00C90B31">
        <w:trPr>
          <w:gridAfter w:val="1"/>
          <w:wAfter w:w="38" w:type="dxa"/>
        </w:trPr>
        <w:tc>
          <w:tcPr>
            <w:tcW w:w="969" w:type="dxa"/>
            <w:gridSpan w:val="4"/>
          </w:tcPr>
          <w:p w14:paraId="7B6ED9B5" w14:textId="77777777" w:rsidR="00C11AAF" w:rsidRPr="009079F8" w:rsidRDefault="00C11AAF" w:rsidP="00F23355">
            <w:pPr>
              <w:pStyle w:val="pqiTabBody"/>
              <w:rPr>
                <w:i/>
              </w:rPr>
            </w:pPr>
          </w:p>
        </w:tc>
        <w:tc>
          <w:tcPr>
            <w:tcW w:w="4710" w:type="dxa"/>
          </w:tcPr>
          <w:p w14:paraId="66A2E19F" w14:textId="77777777" w:rsidR="00C11AAF" w:rsidRDefault="00C11AAF" w:rsidP="00F23355">
            <w:pPr>
              <w:pStyle w:val="pqiTabBody"/>
            </w:pPr>
            <w:r>
              <w:t>JĘZYK ELEMENTU</w:t>
            </w:r>
            <w:r w:rsidRPr="009079F8">
              <w:t xml:space="preserve"> </w:t>
            </w:r>
          </w:p>
          <w:p w14:paraId="11B68E1F" w14:textId="67C9F852" w:rsidR="00D93729" w:rsidRPr="00DB0B51" w:rsidRDefault="00C11AAF" w:rsidP="00F23355">
            <w:pPr>
              <w:pStyle w:val="pqiTabBody"/>
              <w:rPr>
                <w:rFonts w:ascii="Courier New" w:hAnsi="Courier New"/>
                <w:color w:val="0000FF"/>
                <w:rPrChange w:id="2396" w:author="Jurkowska Monika" w:date="2022-11-14T21:27:00Z">
                  <w:rPr/>
                </w:rPrChange>
              </w:rPr>
            </w:pPr>
            <w:r>
              <w:rPr>
                <w:rFonts w:ascii="Courier New" w:hAnsi="Courier New" w:cs="Courier New"/>
                <w:noProof/>
                <w:color w:val="0000FF"/>
              </w:rPr>
              <w:t>@language</w:t>
            </w:r>
          </w:p>
        </w:tc>
        <w:tc>
          <w:tcPr>
            <w:tcW w:w="567" w:type="dxa"/>
          </w:tcPr>
          <w:p w14:paraId="2376EA52" w14:textId="77777777" w:rsidR="00C11AAF" w:rsidRPr="009079F8" w:rsidRDefault="00C11AAF" w:rsidP="00F23355">
            <w:pPr>
              <w:pStyle w:val="pqiTabBody"/>
            </w:pPr>
            <w:r>
              <w:t>D</w:t>
            </w:r>
          </w:p>
        </w:tc>
        <w:tc>
          <w:tcPr>
            <w:tcW w:w="2123" w:type="dxa"/>
            <w:gridSpan w:val="2"/>
          </w:tcPr>
          <w:p w14:paraId="240801F7" w14:textId="77777777" w:rsidR="00C11AAF" w:rsidRPr="009079F8" w:rsidRDefault="00C11AAF" w:rsidP="00F23355">
            <w:pPr>
              <w:pStyle w:val="pqiTabBody"/>
            </w:pPr>
            <w:r w:rsidRPr="009079F8">
              <w:t>„R”, jeżeli stosuje się pole tekstowe</w:t>
            </w:r>
            <w:r>
              <w:t xml:space="preserve"> 13b</w:t>
            </w:r>
            <w:r w:rsidRPr="009079F8">
              <w:t>.</w:t>
            </w:r>
          </w:p>
        </w:tc>
        <w:tc>
          <w:tcPr>
            <w:tcW w:w="4529" w:type="dxa"/>
            <w:gridSpan w:val="2"/>
          </w:tcPr>
          <w:p w14:paraId="624020B8" w14:textId="77777777" w:rsidR="00C11AAF" w:rsidRDefault="00C11AAF" w:rsidP="00F23355">
            <w:pPr>
              <w:pStyle w:val="pqiTabBody"/>
            </w:pPr>
            <w:r>
              <w:t>Atrybut.</w:t>
            </w:r>
          </w:p>
          <w:p w14:paraId="51341154" w14:textId="5A412DFE" w:rsidR="00FA37DE"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858" w:type="dxa"/>
            <w:gridSpan w:val="2"/>
          </w:tcPr>
          <w:p w14:paraId="55899F3A" w14:textId="77777777" w:rsidR="00C11AAF" w:rsidRPr="009079F8" w:rsidRDefault="00C11AAF" w:rsidP="00F23355">
            <w:pPr>
              <w:pStyle w:val="pqiTabBody"/>
            </w:pPr>
            <w:r w:rsidRPr="009079F8">
              <w:t>a2</w:t>
            </w:r>
          </w:p>
        </w:tc>
      </w:tr>
      <w:tr w:rsidR="00C11AAF" w:rsidRPr="009079F8" w14:paraId="617DE763" w14:textId="77777777" w:rsidTr="00C90B31">
        <w:trPr>
          <w:gridAfter w:val="1"/>
          <w:wAfter w:w="38" w:type="dxa"/>
        </w:trPr>
        <w:tc>
          <w:tcPr>
            <w:tcW w:w="969" w:type="dxa"/>
            <w:gridSpan w:val="4"/>
          </w:tcPr>
          <w:p w14:paraId="0AD29F98" w14:textId="77777777" w:rsidR="00C11AAF" w:rsidRPr="009079F8" w:rsidRDefault="00C11AAF" w:rsidP="00F23355">
            <w:pPr>
              <w:pStyle w:val="pqiTabHead"/>
              <w:rPr>
                <w:i/>
              </w:rPr>
            </w:pPr>
            <w:r w:rsidRPr="009079F8">
              <w:t>14</w:t>
            </w:r>
          </w:p>
        </w:tc>
        <w:tc>
          <w:tcPr>
            <w:tcW w:w="4710" w:type="dxa"/>
          </w:tcPr>
          <w:p w14:paraId="4D413B72" w14:textId="77777777" w:rsidR="00C11AAF" w:rsidRDefault="00C11AAF" w:rsidP="00F23355">
            <w:pPr>
              <w:pStyle w:val="pqiTabHead"/>
            </w:pPr>
            <w:r w:rsidRPr="009079F8">
              <w:t xml:space="preserve">PODMIOT </w:t>
            </w:r>
            <w:r>
              <w:t>Organizator transportu</w:t>
            </w:r>
          </w:p>
          <w:p w14:paraId="5A926B37" w14:textId="514F53B6" w:rsidR="00D93729" w:rsidRPr="00DB0B51" w:rsidRDefault="00C11AAF" w:rsidP="00F23355">
            <w:pPr>
              <w:pStyle w:val="pqiTabHead"/>
              <w:rPr>
                <w:rFonts w:ascii="Courier New" w:hAnsi="Courier New"/>
                <w:color w:val="0000FF"/>
                <w:rPrChange w:id="2397" w:author="Jurkowska Monika" w:date="2022-11-14T21:27:00Z">
                  <w:rPr/>
                </w:rPrChange>
              </w:rPr>
            </w:pPr>
            <w:bookmarkStart w:id="2398" w:name="OLE_LINK1"/>
            <w:bookmarkStart w:id="2399" w:name="OLE_LINK2"/>
            <w:r>
              <w:rPr>
                <w:rFonts w:ascii="Courier New" w:hAnsi="Courier New" w:cs="Courier New"/>
                <w:noProof/>
                <w:color w:val="0000FF"/>
              </w:rPr>
              <w:t>TransportArrangerTrader</w:t>
            </w:r>
            <w:bookmarkEnd w:id="2398"/>
            <w:bookmarkEnd w:id="2399"/>
          </w:p>
        </w:tc>
        <w:tc>
          <w:tcPr>
            <w:tcW w:w="567" w:type="dxa"/>
          </w:tcPr>
          <w:p w14:paraId="3E27FEEA" w14:textId="77777777" w:rsidR="00C11AAF" w:rsidRPr="009079F8" w:rsidRDefault="00C11AAF" w:rsidP="00F23355">
            <w:pPr>
              <w:pStyle w:val="pqiTabHead"/>
            </w:pPr>
            <w:r>
              <w:t>D</w:t>
            </w:r>
          </w:p>
        </w:tc>
        <w:tc>
          <w:tcPr>
            <w:tcW w:w="2123" w:type="dxa"/>
            <w:gridSpan w:val="2"/>
          </w:tcPr>
          <w:p w14:paraId="1F6B19FF" w14:textId="77777777" w:rsidR="00C11AAF" w:rsidRDefault="00C11AAF" w:rsidP="00F23355">
            <w:pPr>
              <w:pStyle w:val="pqiTabHead"/>
            </w:pPr>
            <w:r w:rsidRPr="009079F8">
              <w:t xml:space="preserve">„R” w celu identyfikacji </w:t>
            </w:r>
            <w:r>
              <w:t>podmiotu</w:t>
            </w:r>
            <w:r w:rsidRPr="009079F8">
              <w:t xml:space="preserve"> odpowiedzialne</w:t>
            </w:r>
            <w:r>
              <w:t>go</w:t>
            </w:r>
            <w:r w:rsidRPr="009079F8">
              <w:t xml:space="preserve"> za zorganizowanie pierwszego </w:t>
            </w:r>
            <w:r>
              <w:t>środka transportu</w:t>
            </w:r>
            <w:r w:rsidRPr="009079F8">
              <w:t xml:space="preserve">, jeżeli wartość w polu </w:t>
            </w:r>
            <w:r>
              <w:t>1</w:t>
            </w:r>
            <w:r w:rsidRPr="009079F8">
              <w:rPr>
                <w:i/>
              </w:rPr>
              <w:t>c</w:t>
            </w:r>
            <w:r w:rsidRPr="009079F8">
              <w:t xml:space="preserve"> ma wartość „3” lub „4”. </w:t>
            </w:r>
          </w:p>
          <w:p w14:paraId="6AD10DF2" w14:textId="77777777" w:rsidR="00C11AAF" w:rsidRPr="009079F8" w:rsidRDefault="00C11AAF" w:rsidP="00F23355">
            <w:pPr>
              <w:pStyle w:val="pqiTabHead"/>
            </w:pPr>
            <w:r>
              <w:t>W pozostałych przypadkach nie stosuje się.</w:t>
            </w:r>
          </w:p>
        </w:tc>
        <w:tc>
          <w:tcPr>
            <w:tcW w:w="4529" w:type="dxa"/>
            <w:gridSpan w:val="2"/>
          </w:tcPr>
          <w:p w14:paraId="7110F399" w14:textId="77777777" w:rsidR="00C11AAF" w:rsidRPr="009079F8" w:rsidRDefault="00C11AAF" w:rsidP="00F23355">
            <w:pPr>
              <w:pStyle w:val="pqiTabHead"/>
            </w:pPr>
          </w:p>
        </w:tc>
        <w:tc>
          <w:tcPr>
            <w:tcW w:w="858" w:type="dxa"/>
            <w:gridSpan w:val="2"/>
          </w:tcPr>
          <w:p w14:paraId="325E29FF" w14:textId="77777777" w:rsidR="00C11AAF" w:rsidRPr="009079F8" w:rsidRDefault="00C11AAF" w:rsidP="00F23355">
            <w:pPr>
              <w:pStyle w:val="pqiTabHead"/>
            </w:pPr>
          </w:p>
        </w:tc>
      </w:tr>
      <w:tr w:rsidR="00C11AAF" w:rsidRPr="009079F8" w14:paraId="0EB377DF" w14:textId="77777777" w:rsidTr="00C90B31">
        <w:trPr>
          <w:gridAfter w:val="1"/>
          <w:wAfter w:w="38" w:type="dxa"/>
        </w:trPr>
        <w:tc>
          <w:tcPr>
            <w:tcW w:w="969" w:type="dxa"/>
            <w:gridSpan w:val="4"/>
          </w:tcPr>
          <w:p w14:paraId="3622B34E" w14:textId="77777777" w:rsidR="00C11AAF" w:rsidRPr="009079F8" w:rsidRDefault="00C11AAF" w:rsidP="00F23355">
            <w:pPr>
              <w:pStyle w:val="pqiTabBody"/>
              <w:rPr>
                <w:i/>
              </w:rPr>
            </w:pPr>
          </w:p>
        </w:tc>
        <w:tc>
          <w:tcPr>
            <w:tcW w:w="4710" w:type="dxa"/>
          </w:tcPr>
          <w:p w14:paraId="6C459837" w14:textId="77777777" w:rsidR="00C11AAF" w:rsidRDefault="00C11AAF" w:rsidP="00F23355">
            <w:pPr>
              <w:pStyle w:val="pqiTabBody"/>
            </w:pPr>
            <w:r>
              <w:t>JĘZYK ELEMENTU</w:t>
            </w:r>
            <w:r w:rsidRPr="009079F8">
              <w:t xml:space="preserve"> </w:t>
            </w:r>
          </w:p>
          <w:p w14:paraId="44ED70DD" w14:textId="40DFC2D5" w:rsidR="00D93729" w:rsidRPr="00DB0B51" w:rsidRDefault="00C11AAF" w:rsidP="00F23355">
            <w:pPr>
              <w:pStyle w:val="pqiTabBody"/>
              <w:rPr>
                <w:rFonts w:ascii="Courier New" w:hAnsi="Courier New"/>
                <w:color w:val="0000FF"/>
                <w:rPrChange w:id="2400" w:author="Jurkowska Monika" w:date="2022-11-14T21:27:00Z">
                  <w:rPr/>
                </w:rPrChange>
              </w:rPr>
            </w:pPr>
            <w:r>
              <w:rPr>
                <w:rFonts w:ascii="Courier New" w:hAnsi="Courier New" w:cs="Courier New"/>
                <w:noProof/>
                <w:color w:val="0000FF"/>
              </w:rPr>
              <w:t>@language</w:t>
            </w:r>
          </w:p>
        </w:tc>
        <w:tc>
          <w:tcPr>
            <w:tcW w:w="567" w:type="dxa"/>
          </w:tcPr>
          <w:p w14:paraId="640FA3ED" w14:textId="77777777" w:rsidR="00C11AAF" w:rsidRPr="009079F8" w:rsidRDefault="00C11AAF" w:rsidP="00F23355">
            <w:pPr>
              <w:pStyle w:val="pqiTabBody"/>
            </w:pPr>
            <w:r>
              <w:t>D</w:t>
            </w:r>
          </w:p>
        </w:tc>
        <w:tc>
          <w:tcPr>
            <w:tcW w:w="2123" w:type="dxa"/>
            <w:gridSpan w:val="2"/>
          </w:tcPr>
          <w:p w14:paraId="4710AC8A" w14:textId="77777777" w:rsidR="00C11AAF" w:rsidRPr="009079F8" w:rsidRDefault="00C11AAF" w:rsidP="00F23355">
            <w:pPr>
              <w:pStyle w:val="pqiTabBody"/>
            </w:pPr>
            <w:r w:rsidRPr="009079F8">
              <w:t xml:space="preserve">„R”, jeżeli stosuje się </w:t>
            </w:r>
            <w:r>
              <w:t>element 14</w:t>
            </w:r>
            <w:r w:rsidRPr="009079F8">
              <w:t>.</w:t>
            </w:r>
          </w:p>
        </w:tc>
        <w:tc>
          <w:tcPr>
            <w:tcW w:w="4529" w:type="dxa"/>
            <w:gridSpan w:val="2"/>
          </w:tcPr>
          <w:p w14:paraId="65B8041F" w14:textId="77777777" w:rsidR="00C11AAF" w:rsidRDefault="00C11AAF" w:rsidP="00F23355">
            <w:pPr>
              <w:pStyle w:val="pqiTabBody"/>
            </w:pPr>
            <w:r>
              <w:t>Atrybut.</w:t>
            </w:r>
          </w:p>
          <w:p w14:paraId="5F82F8DE" w14:textId="1D5A970D" w:rsidR="00FA37DE"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858" w:type="dxa"/>
            <w:gridSpan w:val="2"/>
          </w:tcPr>
          <w:p w14:paraId="3E925429" w14:textId="77777777" w:rsidR="00C11AAF" w:rsidRPr="009079F8" w:rsidRDefault="00C11AAF" w:rsidP="00F23355">
            <w:pPr>
              <w:pStyle w:val="pqiTabBody"/>
            </w:pPr>
            <w:r w:rsidRPr="009079F8">
              <w:t>a2</w:t>
            </w:r>
          </w:p>
        </w:tc>
      </w:tr>
      <w:tr w:rsidR="00C11AAF" w:rsidRPr="009079F8" w14:paraId="2C4649BE" w14:textId="77777777" w:rsidTr="005E51E6">
        <w:trPr>
          <w:gridAfter w:val="1"/>
          <w:wAfter w:w="38" w:type="dxa"/>
        </w:trPr>
        <w:tc>
          <w:tcPr>
            <w:tcW w:w="423" w:type="dxa"/>
          </w:tcPr>
          <w:p w14:paraId="160A6AB9" w14:textId="77777777" w:rsidR="00C11AAF" w:rsidRPr="009079F8" w:rsidRDefault="00C11AAF" w:rsidP="00F23355">
            <w:pPr>
              <w:pStyle w:val="pqiTabBody"/>
              <w:rPr>
                <w:b/>
              </w:rPr>
            </w:pPr>
          </w:p>
        </w:tc>
        <w:tc>
          <w:tcPr>
            <w:tcW w:w="534" w:type="dxa"/>
            <w:gridSpan w:val="2"/>
          </w:tcPr>
          <w:p w14:paraId="28AD0457" w14:textId="77777777" w:rsidR="00C11AAF" w:rsidRPr="009079F8" w:rsidRDefault="00C11AAF" w:rsidP="00F23355">
            <w:pPr>
              <w:pStyle w:val="pqiTabBody"/>
              <w:rPr>
                <w:i/>
              </w:rPr>
            </w:pPr>
            <w:r w:rsidRPr="009079F8">
              <w:rPr>
                <w:i/>
              </w:rPr>
              <w:t>a</w:t>
            </w:r>
          </w:p>
        </w:tc>
        <w:tc>
          <w:tcPr>
            <w:tcW w:w="4722" w:type="dxa"/>
            <w:gridSpan w:val="2"/>
          </w:tcPr>
          <w:p w14:paraId="108C3BE0" w14:textId="77777777" w:rsidR="00C11AAF" w:rsidRDefault="00C11AAF" w:rsidP="00F23355">
            <w:pPr>
              <w:pStyle w:val="pqiTabBody"/>
            </w:pPr>
            <w:r w:rsidRPr="009079F8">
              <w:t>Numer VAT</w:t>
            </w:r>
          </w:p>
          <w:p w14:paraId="6EE1B1AD" w14:textId="7FFE9352" w:rsidR="00D93729" w:rsidRPr="00DB0B51" w:rsidRDefault="00C11AAF" w:rsidP="00F23355">
            <w:pPr>
              <w:pStyle w:val="pqiTabBody"/>
              <w:rPr>
                <w:rFonts w:ascii="Courier New" w:hAnsi="Courier New"/>
                <w:color w:val="0000FF"/>
                <w:rPrChange w:id="2401" w:author="Jurkowska Monika" w:date="2022-11-14T21:27:00Z">
                  <w:rPr/>
                </w:rPrChange>
              </w:rPr>
            </w:pPr>
            <w:r>
              <w:rPr>
                <w:rFonts w:ascii="Courier New" w:hAnsi="Courier New" w:cs="Courier New"/>
                <w:noProof/>
                <w:color w:val="0000FF"/>
              </w:rPr>
              <w:t>VatNumber</w:t>
            </w:r>
          </w:p>
        </w:tc>
        <w:tc>
          <w:tcPr>
            <w:tcW w:w="567" w:type="dxa"/>
          </w:tcPr>
          <w:p w14:paraId="636A279E" w14:textId="77777777" w:rsidR="00C11AAF" w:rsidRPr="009079F8" w:rsidRDefault="00C11AAF" w:rsidP="00F23355">
            <w:pPr>
              <w:pStyle w:val="pqiTabBody"/>
            </w:pPr>
            <w:r>
              <w:t>R</w:t>
            </w:r>
          </w:p>
        </w:tc>
        <w:tc>
          <w:tcPr>
            <w:tcW w:w="2123" w:type="dxa"/>
            <w:gridSpan w:val="2"/>
          </w:tcPr>
          <w:p w14:paraId="7A7EB648" w14:textId="77777777" w:rsidR="00C11AAF" w:rsidRPr="009079F8" w:rsidRDefault="00C11AAF" w:rsidP="00F23355">
            <w:pPr>
              <w:pStyle w:val="pqiTabBody"/>
            </w:pPr>
          </w:p>
        </w:tc>
        <w:tc>
          <w:tcPr>
            <w:tcW w:w="4529" w:type="dxa"/>
            <w:gridSpan w:val="2"/>
          </w:tcPr>
          <w:p w14:paraId="6A23D8D9" w14:textId="77777777" w:rsidR="00C11AAF" w:rsidRPr="009079F8" w:rsidRDefault="00C11AAF" w:rsidP="00F23355">
            <w:pPr>
              <w:pStyle w:val="pqiTabBody"/>
            </w:pPr>
          </w:p>
        </w:tc>
        <w:tc>
          <w:tcPr>
            <w:tcW w:w="858" w:type="dxa"/>
            <w:gridSpan w:val="2"/>
          </w:tcPr>
          <w:p w14:paraId="7C42DDDC" w14:textId="77777777" w:rsidR="00C11AAF" w:rsidRPr="009079F8" w:rsidRDefault="00C11AAF" w:rsidP="00F23355">
            <w:pPr>
              <w:pStyle w:val="pqiTabBody"/>
            </w:pPr>
            <w:r w:rsidRPr="009079F8">
              <w:t>an..</w:t>
            </w:r>
            <w:r>
              <w:t>14</w:t>
            </w:r>
          </w:p>
        </w:tc>
      </w:tr>
      <w:tr w:rsidR="00C11AAF" w:rsidRPr="009079F8" w14:paraId="13EDC792" w14:textId="77777777" w:rsidTr="005E51E6">
        <w:trPr>
          <w:gridAfter w:val="1"/>
          <w:wAfter w:w="38" w:type="dxa"/>
        </w:trPr>
        <w:tc>
          <w:tcPr>
            <w:tcW w:w="423" w:type="dxa"/>
          </w:tcPr>
          <w:p w14:paraId="1F87CB94" w14:textId="77777777" w:rsidR="00C11AAF" w:rsidRPr="009079F8" w:rsidRDefault="00C11AAF" w:rsidP="00F23355">
            <w:pPr>
              <w:pStyle w:val="pqiTabBody"/>
              <w:rPr>
                <w:b/>
              </w:rPr>
            </w:pPr>
          </w:p>
        </w:tc>
        <w:tc>
          <w:tcPr>
            <w:tcW w:w="534" w:type="dxa"/>
            <w:gridSpan w:val="2"/>
          </w:tcPr>
          <w:p w14:paraId="3799A02B" w14:textId="77777777" w:rsidR="00C11AAF" w:rsidRPr="009079F8" w:rsidRDefault="00C11AAF" w:rsidP="00F23355">
            <w:pPr>
              <w:pStyle w:val="pqiTabBody"/>
              <w:rPr>
                <w:i/>
              </w:rPr>
            </w:pPr>
            <w:r w:rsidRPr="009079F8">
              <w:rPr>
                <w:i/>
              </w:rPr>
              <w:t>b</w:t>
            </w:r>
          </w:p>
        </w:tc>
        <w:tc>
          <w:tcPr>
            <w:tcW w:w="4722" w:type="dxa"/>
            <w:gridSpan w:val="2"/>
          </w:tcPr>
          <w:p w14:paraId="1BA25C54" w14:textId="77777777" w:rsidR="00C11AAF" w:rsidRDefault="00C11AAF" w:rsidP="00F23355">
            <w:pPr>
              <w:pStyle w:val="pqiTabBody"/>
            </w:pPr>
            <w:r w:rsidRPr="009079F8">
              <w:t>Nazwa podmiotu gospodarczego</w:t>
            </w:r>
          </w:p>
          <w:p w14:paraId="3EBCB9AA" w14:textId="542200B1" w:rsidR="00D93729" w:rsidRPr="00DB0B51" w:rsidRDefault="00C11AAF" w:rsidP="00F23355">
            <w:pPr>
              <w:pStyle w:val="pqiTabBody"/>
              <w:rPr>
                <w:rFonts w:ascii="Courier New" w:hAnsi="Courier New"/>
                <w:color w:val="0000FF"/>
                <w:rPrChange w:id="2402" w:author="Jurkowska Monika" w:date="2022-11-14T21:27:00Z">
                  <w:rPr/>
                </w:rPrChange>
              </w:rPr>
            </w:pPr>
            <w:r>
              <w:rPr>
                <w:rFonts w:ascii="Courier New" w:hAnsi="Courier New" w:cs="Courier New"/>
                <w:noProof/>
                <w:color w:val="0000FF"/>
              </w:rPr>
              <w:t>TraderName</w:t>
            </w:r>
          </w:p>
        </w:tc>
        <w:tc>
          <w:tcPr>
            <w:tcW w:w="567" w:type="dxa"/>
          </w:tcPr>
          <w:p w14:paraId="692B7C9B" w14:textId="77777777" w:rsidR="00C11AAF" w:rsidRPr="009079F8" w:rsidRDefault="00C11AAF" w:rsidP="00F23355">
            <w:pPr>
              <w:pStyle w:val="pqiTabBody"/>
            </w:pPr>
            <w:r w:rsidRPr="009079F8">
              <w:t>R</w:t>
            </w:r>
          </w:p>
        </w:tc>
        <w:tc>
          <w:tcPr>
            <w:tcW w:w="2123" w:type="dxa"/>
            <w:gridSpan w:val="2"/>
          </w:tcPr>
          <w:p w14:paraId="44583BF2" w14:textId="77777777" w:rsidR="00C11AAF" w:rsidRPr="009079F8" w:rsidRDefault="00C11AAF" w:rsidP="00F23355">
            <w:pPr>
              <w:pStyle w:val="pqiTabBody"/>
            </w:pPr>
          </w:p>
        </w:tc>
        <w:tc>
          <w:tcPr>
            <w:tcW w:w="4529" w:type="dxa"/>
            <w:gridSpan w:val="2"/>
          </w:tcPr>
          <w:p w14:paraId="08009380" w14:textId="77777777" w:rsidR="00C11AAF" w:rsidRPr="009079F8" w:rsidRDefault="00C11AAF" w:rsidP="00F23355">
            <w:pPr>
              <w:pStyle w:val="pqiTabBody"/>
            </w:pPr>
          </w:p>
        </w:tc>
        <w:tc>
          <w:tcPr>
            <w:tcW w:w="858" w:type="dxa"/>
            <w:gridSpan w:val="2"/>
          </w:tcPr>
          <w:p w14:paraId="19274E26" w14:textId="77777777" w:rsidR="00C11AAF" w:rsidRPr="009079F8" w:rsidRDefault="00C11AAF" w:rsidP="00F23355">
            <w:pPr>
              <w:pStyle w:val="pqiTabBody"/>
            </w:pPr>
            <w:r w:rsidRPr="009079F8">
              <w:t>an..182</w:t>
            </w:r>
          </w:p>
        </w:tc>
      </w:tr>
      <w:tr w:rsidR="00C11AAF" w:rsidRPr="009079F8" w14:paraId="134C84CD" w14:textId="77777777" w:rsidTr="005E51E6">
        <w:trPr>
          <w:gridAfter w:val="1"/>
          <w:wAfter w:w="38" w:type="dxa"/>
        </w:trPr>
        <w:tc>
          <w:tcPr>
            <w:tcW w:w="423" w:type="dxa"/>
          </w:tcPr>
          <w:p w14:paraId="240DF59F" w14:textId="77777777" w:rsidR="00C11AAF" w:rsidRPr="009079F8" w:rsidRDefault="00C11AAF" w:rsidP="00F23355">
            <w:pPr>
              <w:pStyle w:val="pqiTabBody"/>
              <w:rPr>
                <w:b/>
              </w:rPr>
            </w:pPr>
          </w:p>
        </w:tc>
        <w:tc>
          <w:tcPr>
            <w:tcW w:w="534" w:type="dxa"/>
            <w:gridSpan w:val="2"/>
          </w:tcPr>
          <w:p w14:paraId="46949679" w14:textId="77777777" w:rsidR="00C11AAF" w:rsidRPr="009079F8" w:rsidRDefault="00C11AAF" w:rsidP="00F23355">
            <w:pPr>
              <w:pStyle w:val="pqiTabBody"/>
              <w:rPr>
                <w:i/>
              </w:rPr>
            </w:pPr>
            <w:r w:rsidRPr="009079F8">
              <w:rPr>
                <w:i/>
              </w:rPr>
              <w:t>c</w:t>
            </w:r>
          </w:p>
        </w:tc>
        <w:tc>
          <w:tcPr>
            <w:tcW w:w="4722" w:type="dxa"/>
            <w:gridSpan w:val="2"/>
          </w:tcPr>
          <w:p w14:paraId="4D5D8542" w14:textId="77777777" w:rsidR="00C11AAF" w:rsidRDefault="00C11AAF" w:rsidP="00F23355">
            <w:pPr>
              <w:pStyle w:val="pqiTabBody"/>
            </w:pPr>
            <w:r w:rsidRPr="009079F8">
              <w:t>Ulica</w:t>
            </w:r>
          </w:p>
          <w:p w14:paraId="17CE24FF" w14:textId="7807859F" w:rsidR="00D93729" w:rsidRPr="00DB0B51" w:rsidRDefault="00C11AAF" w:rsidP="00F23355">
            <w:pPr>
              <w:pStyle w:val="pqiTabBody"/>
              <w:rPr>
                <w:rFonts w:ascii="Courier New" w:hAnsi="Courier New"/>
                <w:color w:val="0000FF"/>
                <w:rPrChange w:id="2403" w:author="Jurkowska Monika" w:date="2022-11-14T21:27:00Z">
                  <w:rPr/>
                </w:rPrChange>
              </w:rPr>
            </w:pPr>
            <w:r>
              <w:rPr>
                <w:rFonts w:ascii="Courier New" w:hAnsi="Courier New" w:cs="Courier New"/>
                <w:noProof/>
                <w:color w:val="0000FF"/>
              </w:rPr>
              <w:t>StreetName</w:t>
            </w:r>
          </w:p>
        </w:tc>
        <w:tc>
          <w:tcPr>
            <w:tcW w:w="567" w:type="dxa"/>
          </w:tcPr>
          <w:p w14:paraId="5A6E1351" w14:textId="77777777" w:rsidR="00C11AAF" w:rsidRPr="009079F8" w:rsidRDefault="00C11AAF" w:rsidP="00F23355">
            <w:pPr>
              <w:pStyle w:val="pqiTabBody"/>
            </w:pPr>
            <w:r w:rsidRPr="009079F8">
              <w:t>R</w:t>
            </w:r>
          </w:p>
        </w:tc>
        <w:tc>
          <w:tcPr>
            <w:tcW w:w="2123" w:type="dxa"/>
            <w:gridSpan w:val="2"/>
          </w:tcPr>
          <w:p w14:paraId="4BE7EB9B" w14:textId="77777777" w:rsidR="00C11AAF" w:rsidRPr="009079F8" w:rsidRDefault="00C11AAF" w:rsidP="00F23355">
            <w:pPr>
              <w:pStyle w:val="pqiTabBody"/>
            </w:pPr>
          </w:p>
        </w:tc>
        <w:tc>
          <w:tcPr>
            <w:tcW w:w="4529" w:type="dxa"/>
            <w:gridSpan w:val="2"/>
          </w:tcPr>
          <w:p w14:paraId="1B4689B4" w14:textId="77777777" w:rsidR="00C11AAF" w:rsidRPr="009079F8" w:rsidRDefault="00C11AAF" w:rsidP="00F23355">
            <w:pPr>
              <w:pStyle w:val="pqiTabBody"/>
            </w:pPr>
          </w:p>
        </w:tc>
        <w:tc>
          <w:tcPr>
            <w:tcW w:w="858" w:type="dxa"/>
            <w:gridSpan w:val="2"/>
          </w:tcPr>
          <w:p w14:paraId="7C1D838C" w14:textId="77777777" w:rsidR="00C11AAF" w:rsidRPr="009079F8" w:rsidRDefault="00C11AAF" w:rsidP="00F23355">
            <w:pPr>
              <w:pStyle w:val="pqiTabBody"/>
            </w:pPr>
            <w:r w:rsidRPr="009079F8">
              <w:t>an..65</w:t>
            </w:r>
          </w:p>
        </w:tc>
      </w:tr>
      <w:tr w:rsidR="00C11AAF" w:rsidRPr="009079F8" w14:paraId="53226272" w14:textId="77777777" w:rsidTr="005E51E6">
        <w:trPr>
          <w:gridAfter w:val="1"/>
          <w:wAfter w:w="38" w:type="dxa"/>
        </w:trPr>
        <w:tc>
          <w:tcPr>
            <w:tcW w:w="423" w:type="dxa"/>
          </w:tcPr>
          <w:p w14:paraId="798F7886" w14:textId="77777777" w:rsidR="00C11AAF" w:rsidRPr="009079F8" w:rsidRDefault="00C11AAF" w:rsidP="00F23355">
            <w:pPr>
              <w:pStyle w:val="pqiTabBody"/>
              <w:rPr>
                <w:b/>
              </w:rPr>
            </w:pPr>
          </w:p>
        </w:tc>
        <w:tc>
          <w:tcPr>
            <w:tcW w:w="534" w:type="dxa"/>
            <w:gridSpan w:val="2"/>
          </w:tcPr>
          <w:p w14:paraId="100F9489" w14:textId="77777777" w:rsidR="00C11AAF" w:rsidRPr="009079F8" w:rsidRDefault="00C11AAF" w:rsidP="00F23355">
            <w:pPr>
              <w:pStyle w:val="pqiTabBody"/>
              <w:rPr>
                <w:i/>
              </w:rPr>
            </w:pPr>
            <w:r w:rsidRPr="009079F8">
              <w:rPr>
                <w:i/>
              </w:rPr>
              <w:t>d</w:t>
            </w:r>
          </w:p>
        </w:tc>
        <w:tc>
          <w:tcPr>
            <w:tcW w:w="4722" w:type="dxa"/>
            <w:gridSpan w:val="2"/>
          </w:tcPr>
          <w:p w14:paraId="40C1F5F4" w14:textId="77777777" w:rsidR="00C11AAF" w:rsidRDefault="00C11AAF" w:rsidP="00F23355">
            <w:pPr>
              <w:pStyle w:val="pqiTabBody"/>
            </w:pPr>
            <w:r w:rsidRPr="009079F8">
              <w:t>Numer domu</w:t>
            </w:r>
          </w:p>
          <w:p w14:paraId="6C057598" w14:textId="71343522" w:rsidR="00D93729" w:rsidRPr="00DB0B51" w:rsidRDefault="00C11AAF" w:rsidP="00F23355">
            <w:pPr>
              <w:pStyle w:val="pqiTabBody"/>
              <w:rPr>
                <w:rFonts w:ascii="Courier New" w:hAnsi="Courier New"/>
                <w:color w:val="0000FF"/>
                <w:rPrChange w:id="2404" w:author="Jurkowska Monika" w:date="2022-11-14T21:27:00Z">
                  <w:rPr/>
                </w:rPrChange>
              </w:rPr>
            </w:pPr>
            <w:r>
              <w:rPr>
                <w:rFonts w:ascii="Courier New" w:hAnsi="Courier New" w:cs="Courier New"/>
                <w:noProof/>
                <w:color w:val="0000FF"/>
              </w:rPr>
              <w:t>StreetNumber</w:t>
            </w:r>
          </w:p>
        </w:tc>
        <w:tc>
          <w:tcPr>
            <w:tcW w:w="567" w:type="dxa"/>
          </w:tcPr>
          <w:p w14:paraId="287D2DE6" w14:textId="77777777" w:rsidR="00C11AAF" w:rsidRPr="009079F8" w:rsidRDefault="00C11AAF" w:rsidP="00F23355">
            <w:pPr>
              <w:pStyle w:val="pqiTabBody"/>
            </w:pPr>
            <w:r w:rsidRPr="009079F8">
              <w:t>O</w:t>
            </w:r>
          </w:p>
        </w:tc>
        <w:tc>
          <w:tcPr>
            <w:tcW w:w="2123" w:type="dxa"/>
            <w:gridSpan w:val="2"/>
          </w:tcPr>
          <w:p w14:paraId="655696C3" w14:textId="77777777" w:rsidR="00C11AAF" w:rsidRPr="009079F8" w:rsidRDefault="00C11AAF" w:rsidP="00F23355">
            <w:pPr>
              <w:pStyle w:val="pqiTabBody"/>
            </w:pPr>
          </w:p>
        </w:tc>
        <w:tc>
          <w:tcPr>
            <w:tcW w:w="4529" w:type="dxa"/>
            <w:gridSpan w:val="2"/>
          </w:tcPr>
          <w:p w14:paraId="45E2983F" w14:textId="77777777" w:rsidR="00C11AAF" w:rsidRPr="009079F8" w:rsidRDefault="00C11AAF" w:rsidP="00F23355">
            <w:pPr>
              <w:pStyle w:val="pqiTabBody"/>
            </w:pPr>
          </w:p>
        </w:tc>
        <w:tc>
          <w:tcPr>
            <w:tcW w:w="858" w:type="dxa"/>
            <w:gridSpan w:val="2"/>
          </w:tcPr>
          <w:p w14:paraId="20F787D3" w14:textId="77777777" w:rsidR="00C11AAF" w:rsidRPr="009079F8" w:rsidRDefault="00C11AAF" w:rsidP="00F23355">
            <w:pPr>
              <w:pStyle w:val="pqiTabBody"/>
            </w:pPr>
            <w:r w:rsidRPr="009079F8">
              <w:t>an..11</w:t>
            </w:r>
          </w:p>
        </w:tc>
      </w:tr>
      <w:tr w:rsidR="00C11AAF" w:rsidRPr="009079F8" w14:paraId="549E6BD2" w14:textId="77777777" w:rsidTr="005E51E6">
        <w:trPr>
          <w:gridAfter w:val="1"/>
          <w:wAfter w:w="38" w:type="dxa"/>
        </w:trPr>
        <w:tc>
          <w:tcPr>
            <w:tcW w:w="423" w:type="dxa"/>
          </w:tcPr>
          <w:p w14:paraId="6927A37A" w14:textId="77777777" w:rsidR="00C11AAF" w:rsidRPr="009079F8" w:rsidRDefault="00C11AAF" w:rsidP="00F23355">
            <w:pPr>
              <w:pStyle w:val="pqiTabBody"/>
              <w:rPr>
                <w:b/>
              </w:rPr>
            </w:pPr>
          </w:p>
        </w:tc>
        <w:tc>
          <w:tcPr>
            <w:tcW w:w="534" w:type="dxa"/>
            <w:gridSpan w:val="2"/>
          </w:tcPr>
          <w:p w14:paraId="30B76706" w14:textId="77777777" w:rsidR="00C11AAF" w:rsidRPr="009079F8" w:rsidRDefault="00C11AAF" w:rsidP="00F23355">
            <w:pPr>
              <w:pStyle w:val="pqiTabBody"/>
              <w:rPr>
                <w:i/>
              </w:rPr>
            </w:pPr>
            <w:r w:rsidRPr="009079F8">
              <w:rPr>
                <w:i/>
              </w:rPr>
              <w:t>e</w:t>
            </w:r>
          </w:p>
        </w:tc>
        <w:tc>
          <w:tcPr>
            <w:tcW w:w="4722" w:type="dxa"/>
            <w:gridSpan w:val="2"/>
          </w:tcPr>
          <w:p w14:paraId="06F813A5" w14:textId="77777777" w:rsidR="00C11AAF" w:rsidRDefault="00C11AAF" w:rsidP="00F23355">
            <w:pPr>
              <w:pStyle w:val="pqiTabBody"/>
            </w:pPr>
            <w:r w:rsidRPr="009079F8">
              <w:t>Kod pocztowy</w:t>
            </w:r>
          </w:p>
          <w:p w14:paraId="761658D6" w14:textId="15D12C07" w:rsidR="00D93729" w:rsidRPr="00DB0B51" w:rsidRDefault="00C11AAF" w:rsidP="00F23355">
            <w:pPr>
              <w:pStyle w:val="pqiTabBody"/>
              <w:rPr>
                <w:rFonts w:ascii="Courier New" w:hAnsi="Courier New"/>
                <w:color w:val="0000FF"/>
                <w:rPrChange w:id="2405" w:author="Jurkowska Monika" w:date="2022-11-14T21:27:00Z">
                  <w:rPr/>
                </w:rPrChange>
              </w:rPr>
            </w:pPr>
            <w:r>
              <w:rPr>
                <w:rFonts w:ascii="Courier New" w:hAnsi="Courier New" w:cs="Courier New"/>
                <w:noProof/>
                <w:color w:val="0000FF"/>
              </w:rPr>
              <w:t>Postcode</w:t>
            </w:r>
          </w:p>
        </w:tc>
        <w:tc>
          <w:tcPr>
            <w:tcW w:w="567" w:type="dxa"/>
          </w:tcPr>
          <w:p w14:paraId="525AF6E9" w14:textId="77777777" w:rsidR="00C11AAF" w:rsidRPr="009079F8" w:rsidRDefault="00C11AAF" w:rsidP="00F23355">
            <w:pPr>
              <w:pStyle w:val="pqiTabBody"/>
            </w:pPr>
            <w:r w:rsidRPr="009079F8">
              <w:t>R</w:t>
            </w:r>
          </w:p>
        </w:tc>
        <w:tc>
          <w:tcPr>
            <w:tcW w:w="2123" w:type="dxa"/>
            <w:gridSpan w:val="2"/>
          </w:tcPr>
          <w:p w14:paraId="06BF3B83" w14:textId="77777777" w:rsidR="00C11AAF" w:rsidRPr="009079F8" w:rsidRDefault="00C11AAF" w:rsidP="00F23355">
            <w:pPr>
              <w:pStyle w:val="pqiTabBody"/>
            </w:pPr>
          </w:p>
        </w:tc>
        <w:tc>
          <w:tcPr>
            <w:tcW w:w="4529" w:type="dxa"/>
            <w:gridSpan w:val="2"/>
          </w:tcPr>
          <w:p w14:paraId="715AD585" w14:textId="77777777" w:rsidR="00C11AAF" w:rsidRPr="009079F8" w:rsidRDefault="00C11AAF" w:rsidP="00F23355">
            <w:pPr>
              <w:pStyle w:val="pqiTabBody"/>
            </w:pPr>
          </w:p>
        </w:tc>
        <w:tc>
          <w:tcPr>
            <w:tcW w:w="858" w:type="dxa"/>
            <w:gridSpan w:val="2"/>
          </w:tcPr>
          <w:p w14:paraId="44BE53B7" w14:textId="77777777" w:rsidR="00C11AAF" w:rsidRPr="009079F8" w:rsidRDefault="00C11AAF" w:rsidP="00F23355">
            <w:pPr>
              <w:pStyle w:val="pqiTabBody"/>
            </w:pPr>
            <w:r w:rsidRPr="009079F8">
              <w:t>an..10</w:t>
            </w:r>
          </w:p>
        </w:tc>
      </w:tr>
      <w:tr w:rsidR="00C11AAF" w:rsidRPr="009079F8" w14:paraId="3F2993C7" w14:textId="77777777" w:rsidTr="005E51E6">
        <w:trPr>
          <w:gridAfter w:val="1"/>
          <w:wAfter w:w="38" w:type="dxa"/>
        </w:trPr>
        <w:tc>
          <w:tcPr>
            <w:tcW w:w="423" w:type="dxa"/>
          </w:tcPr>
          <w:p w14:paraId="5C9B370C" w14:textId="77777777" w:rsidR="00C11AAF" w:rsidRPr="009079F8" w:rsidRDefault="00C11AAF" w:rsidP="00F23355">
            <w:pPr>
              <w:pStyle w:val="pqiTabBody"/>
              <w:rPr>
                <w:b/>
              </w:rPr>
            </w:pPr>
          </w:p>
        </w:tc>
        <w:tc>
          <w:tcPr>
            <w:tcW w:w="534" w:type="dxa"/>
            <w:gridSpan w:val="2"/>
          </w:tcPr>
          <w:p w14:paraId="499BA671" w14:textId="77777777" w:rsidR="00C11AAF" w:rsidRPr="009079F8" w:rsidRDefault="00C11AAF" w:rsidP="00F23355">
            <w:pPr>
              <w:pStyle w:val="pqiTabBody"/>
              <w:rPr>
                <w:i/>
              </w:rPr>
            </w:pPr>
            <w:r w:rsidRPr="009079F8">
              <w:rPr>
                <w:i/>
              </w:rPr>
              <w:t>f</w:t>
            </w:r>
          </w:p>
        </w:tc>
        <w:tc>
          <w:tcPr>
            <w:tcW w:w="4722" w:type="dxa"/>
            <w:gridSpan w:val="2"/>
          </w:tcPr>
          <w:p w14:paraId="734D2A25" w14:textId="77777777" w:rsidR="00C11AAF" w:rsidRDefault="00C11AAF" w:rsidP="00F23355">
            <w:pPr>
              <w:pStyle w:val="pqiTabBody"/>
            </w:pPr>
            <w:r w:rsidRPr="009079F8">
              <w:t>Miejscowość</w:t>
            </w:r>
          </w:p>
          <w:p w14:paraId="7256B943" w14:textId="5BFEE097" w:rsidR="00D93729" w:rsidRPr="00DB0B51" w:rsidRDefault="00C11AAF" w:rsidP="00F23355">
            <w:pPr>
              <w:pStyle w:val="pqiTabBody"/>
              <w:rPr>
                <w:rFonts w:ascii="Courier New" w:hAnsi="Courier New"/>
                <w:color w:val="0000FF"/>
                <w:rPrChange w:id="2406" w:author="Jurkowska Monika" w:date="2022-11-14T21:27:00Z">
                  <w:rPr/>
                </w:rPrChange>
              </w:rPr>
            </w:pPr>
            <w:r>
              <w:rPr>
                <w:rFonts w:ascii="Courier New" w:hAnsi="Courier New" w:cs="Courier New"/>
                <w:noProof/>
                <w:color w:val="0000FF"/>
              </w:rPr>
              <w:t>City</w:t>
            </w:r>
          </w:p>
        </w:tc>
        <w:tc>
          <w:tcPr>
            <w:tcW w:w="567" w:type="dxa"/>
          </w:tcPr>
          <w:p w14:paraId="040E27DE" w14:textId="77777777" w:rsidR="00C11AAF" w:rsidRPr="009079F8" w:rsidRDefault="00C11AAF" w:rsidP="00F23355">
            <w:pPr>
              <w:pStyle w:val="pqiTabBody"/>
            </w:pPr>
            <w:r w:rsidRPr="009079F8">
              <w:t>R</w:t>
            </w:r>
          </w:p>
        </w:tc>
        <w:tc>
          <w:tcPr>
            <w:tcW w:w="2123" w:type="dxa"/>
            <w:gridSpan w:val="2"/>
          </w:tcPr>
          <w:p w14:paraId="2E1C321C" w14:textId="77777777" w:rsidR="00C11AAF" w:rsidRPr="009079F8" w:rsidRDefault="00C11AAF" w:rsidP="00F23355">
            <w:pPr>
              <w:pStyle w:val="pqiTabBody"/>
            </w:pPr>
          </w:p>
        </w:tc>
        <w:tc>
          <w:tcPr>
            <w:tcW w:w="4529" w:type="dxa"/>
            <w:gridSpan w:val="2"/>
          </w:tcPr>
          <w:p w14:paraId="0ABB3A6F" w14:textId="77777777" w:rsidR="00C11AAF" w:rsidRPr="009079F8" w:rsidRDefault="00C11AAF" w:rsidP="00F23355">
            <w:pPr>
              <w:pStyle w:val="pqiTabBody"/>
            </w:pPr>
          </w:p>
        </w:tc>
        <w:tc>
          <w:tcPr>
            <w:tcW w:w="858" w:type="dxa"/>
            <w:gridSpan w:val="2"/>
          </w:tcPr>
          <w:p w14:paraId="4BBD7B22" w14:textId="77777777" w:rsidR="00C11AAF" w:rsidRPr="009079F8" w:rsidRDefault="00C11AAF" w:rsidP="00F23355">
            <w:pPr>
              <w:pStyle w:val="pqiTabBody"/>
            </w:pPr>
            <w:r w:rsidRPr="009079F8">
              <w:t>an..50</w:t>
            </w:r>
          </w:p>
        </w:tc>
      </w:tr>
      <w:tr w:rsidR="00C11AAF" w:rsidRPr="009079F8" w14:paraId="374ECE6E" w14:textId="77777777" w:rsidTr="00C90B31">
        <w:trPr>
          <w:gridAfter w:val="1"/>
          <w:wAfter w:w="38" w:type="dxa"/>
        </w:trPr>
        <w:tc>
          <w:tcPr>
            <w:tcW w:w="969" w:type="dxa"/>
            <w:gridSpan w:val="4"/>
          </w:tcPr>
          <w:p w14:paraId="39171D9F" w14:textId="77777777" w:rsidR="00C11AAF" w:rsidRPr="009079F8" w:rsidRDefault="00C11AAF" w:rsidP="00F23355">
            <w:pPr>
              <w:pStyle w:val="pqiTabHead"/>
              <w:rPr>
                <w:i/>
              </w:rPr>
            </w:pPr>
            <w:r w:rsidRPr="009079F8">
              <w:t>15</w:t>
            </w:r>
          </w:p>
        </w:tc>
        <w:tc>
          <w:tcPr>
            <w:tcW w:w="4710" w:type="dxa"/>
          </w:tcPr>
          <w:p w14:paraId="46D83EEB" w14:textId="77777777" w:rsidR="00C11AAF" w:rsidRDefault="00C11AAF" w:rsidP="00F23355">
            <w:pPr>
              <w:pStyle w:val="pqiTabHead"/>
            </w:pPr>
            <w:r w:rsidRPr="009079F8">
              <w:t xml:space="preserve">PODMIOT </w:t>
            </w:r>
            <w:r>
              <w:t>P</w:t>
            </w:r>
            <w:r w:rsidRPr="009079F8">
              <w:t xml:space="preserve">ierwszy </w:t>
            </w:r>
            <w:r>
              <w:t>P</w:t>
            </w:r>
            <w:r w:rsidRPr="009079F8">
              <w:t>rzewoźnik</w:t>
            </w:r>
          </w:p>
          <w:p w14:paraId="70F29542" w14:textId="44E64AD5" w:rsidR="00D93729" w:rsidRPr="00DB0B51" w:rsidRDefault="00C11AAF" w:rsidP="00F23355">
            <w:pPr>
              <w:pStyle w:val="pqiTabHead"/>
              <w:rPr>
                <w:rFonts w:ascii="Courier New" w:hAnsi="Courier New"/>
                <w:color w:val="0000FF"/>
                <w:rPrChange w:id="2407" w:author="Jurkowska Monika" w:date="2022-11-14T21:27:00Z">
                  <w:rPr/>
                </w:rPrChange>
              </w:rPr>
            </w:pPr>
            <w:r>
              <w:rPr>
                <w:rFonts w:ascii="Courier New" w:hAnsi="Courier New" w:cs="Courier New"/>
                <w:noProof/>
                <w:color w:val="0000FF"/>
              </w:rPr>
              <w:t>FirstTransporterTrader</w:t>
            </w:r>
          </w:p>
        </w:tc>
        <w:tc>
          <w:tcPr>
            <w:tcW w:w="567" w:type="dxa"/>
          </w:tcPr>
          <w:p w14:paraId="255507A7" w14:textId="77777777" w:rsidR="00C11AAF" w:rsidRPr="009079F8" w:rsidRDefault="00C11AAF" w:rsidP="00F23355">
            <w:pPr>
              <w:pStyle w:val="pqiTabHead"/>
            </w:pPr>
            <w:r>
              <w:t>R</w:t>
            </w:r>
          </w:p>
        </w:tc>
        <w:tc>
          <w:tcPr>
            <w:tcW w:w="2123" w:type="dxa"/>
            <w:gridSpan w:val="2"/>
          </w:tcPr>
          <w:p w14:paraId="4A13631D" w14:textId="77777777" w:rsidR="00C11AAF" w:rsidRPr="009079F8" w:rsidRDefault="00C11AAF" w:rsidP="00F23355">
            <w:pPr>
              <w:pStyle w:val="pqiTabHead"/>
            </w:pPr>
          </w:p>
        </w:tc>
        <w:tc>
          <w:tcPr>
            <w:tcW w:w="4529" w:type="dxa"/>
            <w:gridSpan w:val="2"/>
          </w:tcPr>
          <w:p w14:paraId="64CE3A62" w14:textId="77777777" w:rsidR="00C11AAF" w:rsidRPr="009079F8" w:rsidRDefault="00C11AAF" w:rsidP="00F23355">
            <w:pPr>
              <w:pStyle w:val="pqiTabHead"/>
            </w:pPr>
            <w:r>
              <w:t>Należy podać dane</w:t>
            </w:r>
            <w:r w:rsidRPr="009079F8">
              <w:t xml:space="preserve"> </w:t>
            </w:r>
            <w:r>
              <w:t>podmiotu</w:t>
            </w:r>
            <w:r w:rsidRPr="009079F8">
              <w:t xml:space="preserve"> dokonujące</w:t>
            </w:r>
            <w:r>
              <w:t>go</w:t>
            </w:r>
            <w:r w:rsidRPr="009079F8">
              <w:t xml:space="preserve"> przewozu</w:t>
            </w:r>
            <w:r>
              <w:t xml:space="preserve"> pierwszym środkiem transportu</w:t>
            </w:r>
          </w:p>
        </w:tc>
        <w:tc>
          <w:tcPr>
            <w:tcW w:w="858" w:type="dxa"/>
            <w:gridSpan w:val="2"/>
          </w:tcPr>
          <w:p w14:paraId="56A29C30" w14:textId="77777777" w:rsidR="00C11AAF" w:rsidRPr="009079F8" w:rsidRDefault="00C11AAF" w:rsidP="00F23355">
            <w:pPr>
              <w:pStyle w:val="pqiTabHead"/>
            </w:pPr>
          </w:p>
        </w:tc>
      </w:tr>
      <w:tr w:rsidR="00C11AAF" w:rsidRPr="009079F8" w14:paraId="58FAC93F" w14:textId="77777777" w:rsidTr="00C90B31">
        <w:trPr>
          <w:gridAfter w:val="1"/>
          <w:wAfter w:w="38" w:type="dxa"/>
        </w:trPr>
        <w:tc>
          <w:tcPr>
            <w:tcW w:w="969" w:type="dxa"/>
            <w:gridSpan w:val="4"/>
          </w:tcPr>
          <w:p w14:paraId="65522880" w14:textId="77777777" w:rsidR="00C11AAF" w:rsidRPr="009079F8" w:rsidRDefault="00C11AAF" w:rsidP="00F23355">
            <w:pPr>
              <w:pStyle w:val="pqiTabBody"/>
              <w:rPr>
                <w:i/>
              </w:rPr>
            </w:pPr>
          </w:p>
        </w:tc>
        <w:tc>
          <w:tcPr>
            <w:tcW w:w="4710" w:type="dxa"/>
          </w:tcPr>
          <w:p w14:paraId="1BE8AED6" w14:textId="77777777" w:rsidR="00C11AAF" w:rsidRDefault="00C11AAF" w:rsidP="00F23355">
            <w:pPr>
              <w:pStyle w:val="pqiTabBody"/>
            </w:pPr>
            <w:r>
              <w:t>JĘZYK ELEMENTU</w:t>
            </w:r>
            <w:r w:rsidRPr="009079F8">
              <w:t xml:space="preserve"> </w:t>
            </w:r>
          </w:p>
          <w:p w14:paraId="488816A4" w14:textId="07927108" w:rsidR="00D93729" w:rsidRPr="00DB0B51" w:rsidRDefault="00C11AAF" w:rsidP="00F23355">
            <w:pPr>
              <w:pStyle w:val="pqiTabBody"/>
              <w:rPr>
                <w:rFonts w:ascii="Courier New" w:hAnsi="Courier New"/>
                <w:color w:val="0000FF"/>
                <w:rPrChange w:id="2408" w:author="Jurkowska Monika" w:date="2022-11-14T21:27:00Z">
                  <w:rPr/>
                </w:rPrChange>
              </w:rPr>
            </w:pPr>
            <w:r>
              <w:rPr>
                <w:rFonts w:ascii="Courier New" w:hAnsi="Courier New" w:cs="Courier New"/>
                <w:noProof/>
                <w:color w:val="0000FF"/>
              </w:rPr>
              <w:t>@language</w:t>
            </w:r>
          </w:p>
        </w:tc>
        <w:tc>
          <w:tcPr>
            <w:tcW w:w="567" w:type="dxa"/>
          </w:tcPr>
          <w:p w14:paraId="27D975AF" w14:textId="77777777" w:rsidR="00C11AAF" w:rsidRPr="009079F8" w:rsidRDefault="00C11AAF" w:rsidP="00F23355">
            <w:pPr>
              <w:pStyle w:val="pqiTabBody"/>
            </w:pPr>
            <w:r>
              <w:t>R</w:t>
            </w:r>
          </w:p>
        </w:tc>
        <w:tc>
          <w:tcPr>
            <w:tcW w:w="2123" w:type="dxa"/>
            <w:gridSpan w:val="2"/>
          </w:tcPr>
          <w:p w14:paraId="5C8487D3" w14:textId="77777777" w:rsidR="00C11AAF" w:rsidRPr="009079F8" w:rsidRDefault="00C11AAF" w:rsidP="00F23355">
            <w:pPr>
              <w:pStyle w:val="pqiTabBody"/>
            </w:pPr>
          </w:p>
        </w:tc>
        <w:tc>
          <w:tcPr>
            <w:tcW w:w="4529" w:type="dxa"/>
            <w:gridSpan w:val="2"/>
          </w:tcPr>
          <w:p w14:paraId="635B8DE8" w14:textId="77777777" w:rsidR="00C11AAF" w:rsidRDefault="00C11AAF" w:rsidP="00F23355">
            <w:pPr>
              <w:pStyle w:val="pqiTabBody"/>
            </w:pPr>
            <w:r>
              <w:t>Atrybut.</w:t>
            </w:r>
          </w:p>
          <w:p w14:paraId="4A5FD878" w14:textId="4D6C06AA" w:rsidR="00FA37DE"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858" w:type="dxa"/>
            <w:gridSpan w:val="2"/>
          </w:tcPr>
          <w:p w14:paraId="5A004F9B" w14:textId="77777777" w:rsidR="00C11AAF" w:rsidRPr="009079F8" w:rsidRDefault="00C11AAF" w:rsidP="00F23355">
            <w:pPr>
              <w:pStyle w:val="pqiTabBody"/>
            </w:pPr>
            <w:r w:rsidRPr="009079F8">
              <w:t>a2</w:t>
            </w:r>
          </w:p>
        </w:tc>
      </w:tr>
      <w:tr w:rsidR="00C11AAF" w:rsidRPr="009079F8" w14:paraId="5A951FF2" w14:textId="77777777" w:rsidTr="005E51E6">
        <w:trPr>
          <w:gridAfter w:val="1"/>
          <w:wAfter w:w="38" w:type="dxa"/>
        </w:trPr>
        <w:tc>
          <w:tcPr>
            <w:tcW w:w="423" w:type="dxa"/>
          </w:tcPr>
          <w:p w14:paraId="28074ADB" w14:textId="77777777" w:rsidR="00C11AAF" w:rsidRPr="009079F8" w:rsidRDefault="00C11AAF" w:rsidP="00F23355">
            <w:pPr>
              <w:pStyle w:val="pqiTabBody"/>
              <w:rPr>
                <w:b/>
              </w:rPr>
            </w:pPr>
          </w:p>
        </w:tc>
        <w:tc>
          <w:tcPr>
            <w:tcW w:w="534" w:type="dxa"/>
            <w:gridSpan w:val="2"/>
          </w:tcPr>
          <w:p w14:paraId="3ACF8CA6" w14:textId="77777777" w:rsidR="00C11AAF" w:rsidRPr="009079F8" w:rsidRDefault="00C11AAF" w:rsidP="00F23355">
            <w:pPr>
              <w:pStyle w:val="pqiTabBody"/>
              <w:rPr>
                <w:i/>
              </w:rPr>
            </w:pPr>
            <w:r w:rsidRPr="009079F8">
              <w:rPr>
                <w:i/>
              </w:rPr>
              <w:t>a</w:t>
            </w:r>
          </w:p>
        </w:tc>
        <w:tc>
          <w:tcPr>
            <w:tcW w:w="4722" w:type="dxa"/>
            <w:gridSpan w:val="2"/>
          </w:tcPr>
          <w:p w14:paraId="47539505" w14:textId="77777777" w:rsidR="00C11AAF" w:rsidRDefault="00C11AAF" w:rsidP="00F23355">
            <w:pPr>
              <w:pStyle w:val="pqiTabBody"/>
            </w:pPr>
            <w:r w:rsidRPr="009079F8">
              <w:t>Numer VAT</w:t>
            </w:r>
          </w:p>
          <w:p w14:paraId="6C88BD0D" w14:textId="5D01904A" w:rsidR="00D93729" w:rsidRPr="00DB0B51" w:rsidRDefault="00C11AAF" w:rsidP="00F23355">
            <w:pPr>
              <w:pStyle w:val="pqiTabBody"/>
              <w:rPr>
                <w:rFonts w:ascii="Courier New" w:hAnsi="Courier New"/>
                <w:color w:val="0000FF"/>
                <w:rPrChange w:id="2409" w:author="Jurkowska Monika" w:date="2022-11-14T21:27:00Z">
                  <w:rPr/>
                </w:rPrChange>
              </w:rPr>
            </w:pPr>
            <w:r>
              <w:rPr>
                <w:rFonts w:ascii="Courier New" w:hAnsi="Courier New" w:cs="Courier New"/>
                <w:noProof/>
                <w:color w:val="0000FF"/>
              </w:rPr>
              <w:t>VatNumber</w:t>
            </w:r>
          </w:p>
        </w:tc>
        <w:tc>
          <w:tcPr>
            <w:tcW w:w="567" w:type="dxa"/>
          </w:tcPr>
          <w:p w14:paraId="54C98C90" w14:textId="77777777" w:rsidR="00C11AAF" w:rsidRPr="009079F8" w:rsidRDefault="00C11AAF" w:rsidP="00F23355">
            <w:pPr>
              <w:pStyle w:val="pqiTabBody"/>
            </w:pPr>
            <w:r>
              <w:t>R</w:t>
            </w:r>
          </w:p>
        </w:tc>
        <w:tc>
          <w:tcPr>
            <w:tcW w:w="2123" w:type="dxa"/>
            <w:gridSpan w:val="2"/>
          </w:tcPr>
          <w:p w14:paraId="53225F6E" w14:textId="77777777" w:rsidR="00C11AAF" w:rsidRPr="009079F8" w:rsidRDefault="00C11AAF" w:rsidP="00F23355">
            <w:pPr>
              <w:pStyle w:val="pqiTabBody"/>
            </w:pPr>
          </w:p>
        </w:tc>
        <w:tc>
          <w:tcPr>
            <w:tcW w:w="4529" w:type="dxa"/>
            <w:gridSpan w:val="2"/>
          </w:tcPr>
          <w:p w14:paraId="68B3E71C" w14:textId="77777777" w:rsidR="00C11AAF" w:rsidRPr="009079F8" w:rsidRDefault="00C11AAF" w:rsidP="00F23355">
            <w:pPr>
              <w:pStyle w:val="pqiTabBody"/>
            </w:pPr>
          </w:p>
        </w:tc>
        <w:tc>
          <w:tcPr>
            <w:tcW w:w="858" w:type="dxa"/>
            <w:gridSpan w:val="2"/>
          </w:tcPr>
          <w:p w14:paraId="58B60971" w14:textId="77777777" w:rsidR="00C11AAF" w:rsidRPr="009079F8" w:rsidRDefault="00C11AAF" w:rsidP="00F23355">
            <w:pPr>
              <w:pStyle w:val="pqiTabBody"/>
            </w:pPr>
            <w:r w:rsidRPr="009079F8">
              <w:t>an..</w:t>
            </w:r>
            <w:r>
              <w:t>14</w:t>
            </w:r>
          </w:p>
        </w:tc>
      </w:tr>
      <w:tr w:rsidR="00C11AAF" w:rsidRPr="009079F8" w14:paraId="72DCFB93" w14:textId="77777777" w:rsidTr="005E51E6">
        <w:trPr>
          <w:gridAfter w:val="1"/>
          <w:wAfter w:w="38" w:type="dxa"/>
        </w:trPr>
        <w:tc>
          <w:tcPr>
            <w:tcW w:w="423" w:type="dxa"/>
          </w:tcPr>
          <w:p w14:paraId="25F77656" w14:textId="77777777" w:rsidR="00C11AAF" w:rsidRPr="009079F8" w:rsidRDefault="00C11AAF" w:rsidP="00F23355">
            <w:pPr>
              <w:pStyle w:val="pqiTabBody"/>
              <w:rPr>
                <w:b/>
              </w:rPr>
            </w:pPr>
          </w:p>
        </w:tc>
        <w:tc>
          <w:tcPr>
            <w:tcW w:w="534" w:type="dxa"/>
            <w:gridSpan w:val="2"/>
          </w:tcPr>
          <w:p w14:paraId="2183788B" w14:textId="77777777" w:rsidR="00C11AAF" w:rsidRPr="009079F8" w:rsidRDefault="00C11AAF" w:rsidP="00F23355">
            <w:pPr>
              <w:pStyle w:val="pqiTabBody"/>
              <w:rPr>
                <w:i/>
              </w:rPr>
            </w:pPr>
            <w:r w:rsidRPr="009079F8">
              <w:rPr>
                <w:i/>
              </w:rPr>
              <w:t>b</w:t>
            </w:r>
          </w:p>
        </w:tc>
        <w:tc>
          <w:tcPr>
            <w:tcW w:w="4722" w:type="dxa"/>
            <w:gridSpan w:val="2"/>
          </w:tcPr>
          <w:p w14:paraId="4BB421EB" w14:textId="77777777" w:rsidR="00C11AAF" w:rsidRDefault="00C11AAF" w:rsidP="00F23355">
            <w:pPr>
              <w:pStyle w:val="pqiTabBody"/>
            </w:pPr>
            <w:r w:rsidRPr="009079F8">
              <w:t>Nazwa podmiotu gospodarczego</w:t>
            </w:r>
          </w:p>
          <w:p w14:paraId="588621C4" w14:textId="21BF1FF2" w:rsidR="00D93729" w:rsidRPr="00DB0B51" w:rsidRDefault="00C11AAF" w:rsidP="00F23355">
            <w:pPr>
              <w:pStyle w:val="pqiTabBody"/>
              <w:rPr>
                <w:rFonts w:ascii="Courier New" w:hAnsi="Courier New"/>
                <w:color w:val="0000FF"/>
                <w:rPrChange w:id="2410" w:author="Jurkowska Monika" w:date="2022-11-14T21:27:00Z">
                  <w:rPr/>
                </w:rPrChange>
              </w:rPr>
            </w:pPr>
            <w:r>
              <w:rPr>
                <w:rFonts w:ascii="Courier New" w:hAnsi="Courier New" w:cs="Courier New"/>
                <w:noProof/>
                <w:color w:val="0000FF"/>
              </w:rPr>
              <w:t>TraderName</w:t>
            </w:r>
          </w:p>
        </w:tc>
        <w:tc>
          <w:tcPr>
            <w:tcW w:w="567" w:type="dxa"/>
          </w:tcPr>
          <w:p w14:paraId="2CCA3D89" w14:textId="77777777" w:rsidR="00C11AAF" w:rsidRPr="009079F8" w:rsidRDefault="00C11AAF" w:rsidP="00F23355">
            <w:pPr>
              <w:pStyle w:val="pqiTabBody"/>
            </w:pPr>
            <w:r w:rsidRPr="009079F8">
              <w:t>R</w:t>
            </w:r>
          </w:p>
        </w:tc>
        <w:tc>
          <w:tcPr>
            <w:tcW w:w="2123" w:type="dxa"/>
            <w:gridSpan w:val="2"/>
          </w:tcPr>
          <w:p w14:paraId="65A788BC" w14:textId="77777777" w:rsidR="00C11AAF" w:rsidRPr="009079F8" w:rsidRDefault="00C11AAF" w:rsidP="00F23355">
            <w:pPr>
              <w:pStyle w:val="pqiTabBody"/>
            </w:pPr>
          </w:p>
        </w:tc>
        <w:tc>
          <w:tcPr>
            <w:tcW w:w="4529" w:type="dxa"/>
            <w:gridSpan w:val="2"/>
          </w:tcPr>
          <w:p w14:paraId="67357793" w14:textId="77777777" w:rsidR="00C11AAF" w:rsidRPr="009079F8" w:rsidRDefault="00C11AAF" w:rsidP="00F23355">
            <w:pPr>
              <w:pStyle w:val="pqiTabBody"/>
            </w:pPr>
          </w:p>
        </w:tc>
        <w:tc>
          <w:tcPr>
            <w:tcW w:w="858" w:type="dxa"/>
            <w:gridSpan w:val="2"/>
          </w:tcPr>
          <w:p w14:paraId="09393618" w14:textId="77777777" w:rsidR="00C11AAF" w:rsidRPr="009079F8" w:rsidRDefault="00C11AAF" w:rsidP="00F23355">
            <w:pPr>
              <w:pStyle w:val="pqiTabBody"/>
            </w:pPr>
            <w:r w:rsidRPr="009079F8">
              <w:t>an..182</w:t>
            </w:r>
          </w:p>
        </w:tc>
      </w:tr>
      <w:tr w:rsidR="00C11AAF" w:rsidRPr="009079F8" w14:paraId="4A4A50FE" w14:textId="77777777" w:rsidTr="005E51E6">
        <w:trPr>
          <w:gridAfter w:val="1"/>
          <w:wAfter w:w="38" w:type="dxa"/>
        </w:trPr>
        <w:tc>
          <w:tcPr>
            <w:tcW w:w="423" w:type="dxa"/>
          </w:tcPr>
          <w:p w14:paraId="22AC33D6" w14:textId="77777777" w:rsidR="00C11AAF" w:rsidRPr="009079F8" w:rsidRDefault="00C11AAF" w:rsidP="00F23355">
            <w:pPr>
              <w:pStyle w:val="pqiTabBody"/>
              <w:rPr>
                <w:b/>
              </w:rPr>
            </w:pPr>
          </w:p>
        </w:tc>
        <w:tc>
          <w:tcPr>
            <w:tcW w:w="534" w:type="dxa"/>
            <w:gridSpan w:val="2"/>
          </w:tcPr>
          <w:p w14:paraId="434D4EEA" w14:textId="77777777" w:rsidR="00C11AAF" w:rsidRPr="009079F8" w:rsidRDefault="00C11AAF" w:rsidP="00F23355">
            <w:pPr>
              <w:pStyle w:val="pqiTabBody"/>
              <w:rPr>
                <w:i/>
              </w:rPr>
            </w:pPr>
            <w:r w:rsidRPr="009079F8">
              <w:rPr>
                <w:i/>
              </w:rPr>
              <w:t>c</w:t>
            </w:r>
          </w:p>
        </w:tc>
        <w:tc>
          <w:tcPr>
            <w:tcW w:w="4722" w:type="dxa"/>
            <w:gridSpan w:val="2"/>
          </w:tcPr>
          <w:p w14:paraId="07D94D5D" w14:textId="77777777" w:rsidR="00C11AAF" w:rsidRDefault="00C11AAF" w:rsidP="00F23355">
            <w:pPr>
              <w:pStyle w:val="pqiTabBody"/>
            </w:pPr>
            <w:r w:rsidRPr="009079F8">
              <w:t>Ulica</w:t>
            </w:r>
          </w:p>
          <w:p w14:paraId="3679A0E8" w14:textId="5D5A7BD9" w:rsidR="00D93729" w:rsidRPr="006E1FD6" w:rsidRDefault="00C11AAF" w:rsidP="00F23355">
            <w:pPr>
              <w:pStyle w:val="pqiTabBody"/>
              <w:rPr>
                <w:rFonts w:ascii="Courier New" w:hAnsi="Courier New"/>
                <w:color w:val="0000FF"/>
                <w:rPrChange w:id="2411" w:author="Jurkowska Monika" w:date="2022-11-14T21:27:00Z">
                  <w:rPr/>
                </w:rPrChange>
              </w:rPr>
            </w:pPr>
            <w:r>
              <w:rPr>
                <w:rFonts w:ascii="Courier New" w:hAnsi="Courier New" w:cs="Courier New"/>
                <w:noProof/>
                <w:color w:val="0000FF"/>
              </w:rPr>
              <w:t>StreetName</w:t>
            </w:r>
          </w:p>
        </w:tc>
        <w:tc>
          <w:tcPr>
            <w:tcW w:w="567" w:type="dxa"/>
          </w:tcPr>
          <w:p w14:paraId="731EBFFE" w14:textId="77777777" w:rsidR="00C11AAF" w:rsidRPr="009079F8" w:rsidRDefault="00C11AAF" w:rsidP="00F23355">
            <w:pPr>
              <w:pStyle w:val="pqiTabBody"/>
            </w:pPr>
            <w:r w:rsidRPr="009079F8">
              <w:t>R</w:t>
            </w:r>
          </w:p>
        </w:tc>
        <w:tc>
          <w:tcPr>
            <w:tcW w:w="2123" w:type="dxa"/>
            <w:gridSpan w:val="2"/>
          </w:tcPr>
          <w:p w14:paraId="7DB859B2" w14:textId="77777777" w:rsidR="00C11AAF" w:rsidRPr="009079F8" w:rsidRDefault="00C11AAF" w:rsidP="00F23355">
            <w:pPr>
              <w:pStyle w:val="pqiTabBody"/>
            </w:pPr>
          </w:p>
        </w:tc>
        <w:tc>
          <w:tcPr>
            <w:tcW w:w="4529" w:type="dxa"/>
            <w:gridSpan w:val="2"/>
          </w:tcPr>
          <w:p w14:paraId="24560D8F" w14:textId="77777777" w:rsidR="00C11AAF" w:rsidRPr="009079F8" w:rsidRDefault="00C11AAF" w:rsidP="00F23355">
            <w:pPr>
              <w:pStyle w:val="pqiTabBody"/>
            </w:pPr>
          </w:p>
        </w:tc>
        <w:tc>
          <w:tcPr>
            <w:tcW w:w="858" w:type="dxa"/>
            <w:gridSpan w:val="2"/>
          </w:tcPr>
          <w:p w14:paraId="1452DF39" w14:textId="77777777" w:rsidR="00C11AAF" w:rsidRPr="009079F8" w:rsidRDefault="00C11AAF" w:rsidP="00F23355">
            <w:pPr>
              <w:pStyle w:val="pqiTabBody"/>
            </w:pPr>
            <w:r w:rsidRPr="009079F8">
              <w:t>an..65</w:t>
            </w:r>
          </w:p>
        </w:tc>
      </w:tr>
      <w:tr w:rsidR="00C11AAF" w:rsidRPr="009079F8" w14:paraId="0F8C9316" w14:textId="77777777" w:rsidTr="005E51E6">
        <w:trPr>
          <w:gridAfter w:val="1"/>
          <w:wAfter w:w="38" w:type="dxa"/>
        </w:trPr>
        <w:tc>
          <w:tcPr>
            <w:tcW w:w="423" w:type="dxa"/>
          </w:tcPr>
          <w:p w14:paraId="2011FE76" w14:textId="77777777" w:rsidR="00C11AAF" w:rsidRPr="009079F8" w:rsidRDefault="00C11AAF" w:rsidP="00F23355">
            <w:pPr>
              <w:pStyle w:val="pqiTabBody"/>
              <w:rPr>
                <w:b/>
              </w:rPr>
            </w:pPr>
          </w:p>
        </w:tc>
        <w:tc>
          <w:tcPr>
            <w:tcW w:w="534" w:type="dxa"/>
            <w:gridSpan w:val="2"/>
          </w:tcPr>
          <w:p w14:paraId="6D5BB4B4" w14:textId="77777777" w:rsidR="00C11AAF" w:rsidRPr="009079F8" w:rsidRDefault="00C11AAF" w:rsidP="00F23355">
            <w:pPr>
              <w:pStyle w:val="pqiTabBody"/>
              <w:rPr>
                <w:i/>
              </w:rPr>
            </w:pPr>
            <w:r w:rsidRPr="009079F8">
              <w:rPr>
                <w:i/>
              </w:rPr>
              <w:t>d</w:t>
            </w:r>
          </w:p>
        </w:tc>
        <w:tc>
          <w:tcPr>
            <w:tcW w:w="4722" w:type="dxa"/>
            <w:gridSpan w:val="2"/>
          </w:tcPr>
          <w:p w14:paraId="7230544D" w14:textId="77777777" w:rsidR="00C11AAF" w:rsidRDefault="00C11AAF" w:rsidP="00F23355">
            <w:pPr>
              <w:pStyle w:val="pqiTabBody"/>
            </w:pPr>
            <w:r w:rsidRPr="009079F8">
              <w:t>Numer domu</w:t>
            </w:r>
          </w:p>
          <w:p w14:paraId="431EF201" w14:textId="1560C64C" w:rsidR="00D93729" w:rsidRPr="006E1FD6" w:rsidRDefault="00C11AAF" w:rsidP="00F23355">
            <w:pPr>
              <w:pStyle w:val="pqiTabBody"/>
              <w:rPr>
                <w:rFonts w:ascii="Courier New" w:hAnsi="Courier New"/>
                <w:color w:val="0000FF"/>
                <w:rPrChange w:id="2412" w:author="Jurkowska Monika" w:date="2022-11-14T21:27:00Z">
                  <w:rPr/>
                </w:rPrChange>
              </w:rPr>
            </w:pPr>
            <w:r>
              <w:rPr>
                <w:rFonts w:ascii="Courier New" w:hAnsi="Courier New" w:cs="Courier New"/>
                <w:noProof/>
                <w:color w:val="0000FF"/>
              </w:rPr>
              <w:t>StreetNumber</w:t>
            </w:r>
          </w:p>
        </w:tc>
        <w:tc>
          <w:tcPr>
            <w:tcW w:w="567" w:type="dxa"/>
          </w:tcPr>
          <w:p w14:paraId="1536D6B9" w14:textId="77777777" w:rsidR="00C11AAF" w:rsidRPr="009079F8" w:rsidRDefault="00C11AAF" w:rsidP="00F23355">
            <w:pPr>
              <w:pStyle w:val="pqiTabBody"/>
            </w:pPr>
            <w:r w:rsidRPr="009079F8">
              <w:t>O</w:t>
            </w:r>
          </w:p>
        </w:tc>
        <w:tc>
          <w:tcPr>
            <w:tcW w:w="2123" w:type="dxa"/>
            <w:gridSpan w:val="2"/>
          </w:tcPr>
          <w:p w14:paraId="73D8402F" w14:textId="77777777" w:rsidR="00C11AAF" w:rsidRPr="009079F8" w:rsidRDefault="00C11AAF" w:rsidP="00F23355">
            <w:pPr>
              <w:pStyle w:val="pqiTabBody"/>
            </w:pPr>
          </w:p>
        </w:tc>
        <w:tc>
          <w:tcPr>
            <w:tcW w:w="4529" w:type="dxa"/>
            <w:gridSpan w:val="2"/>
          </w:tcPr>
          <w:p w14:paraId="4A234821" w14:textId="77777777" w:rsidR="00C11AAF" w:rsidRPr="009079F8" w:rsidRDefault="00C11AAF" w:rsidP="00F23355">
            <w:pPr>
              <w:pStyle w:val="pqiTabBody"/>
            </w:pPr>
          </w:p>
        </w:tc>
        <w:tc>
          <w:tcPr>
            <w:tcW w:w="858" w:type="dxa"/>
            <w:gridSpan w:val="2"/>
          </w:tcPr>
          <w:p w14:paraId="4692F9F9" w14:textId="77777777" w:rsidR="00C11AAF" w:rsidRPr="009079F8" w:rsidRDefault="00C11AAF" w:rsidP="00F23355">
            <w:pPr>
              <w:pStyle w:val="pqiTabBody"/>
            </w:pPr>
            <w:r w:rsidRPr="009079F8">
              <w:t>an..11</w:t>
            </w:r>
          </w:p>
        </w:tc>
      </w:tr>
      <w:tr w:rsidR="00C11AAF" w:rsidRPr="009079F8" w14:paraId="771F76A9" w14:textId="77777777" w:rsidTr="005E51E6">
        <w:trPr>
          <w:gridAfter w:val="1"/>
          <w:wAfter w:w="38" w:type="dxa"/>
        </w:trPr>
        <w:tc>
          <w:tcPr>
            <w:tcW w:w="423" w:type="dxa"/>
          </w:tcPr>
          <w:p w14:paraId="1EF36D5D" w14:textId="77777777" w:rsidR="00C11AAF" w:rsidRPr="009079F8" w:rsidRDefault="00C11AAF" w:rsidP="00F23355">
            <w:pPr>
              <w:pStyle w:val="pqiTabBody"/>
              <w:rPr>
                <w:b/>
              </w:rPr>
            </w:pPr>
          </w:p>
        </w:tc>
        <w:tc>
          <w:tcPr>
            <w:tcW w:w="534" w:type="dxa"/>
            <w:gridSpan w:val="2"/>
          </w:tcPr>
          <w:p w14:paraId="7BB74F5D" w14:textId="77777777" w:rsidR="00C11AAF" w:rsidRPr="009079F8" w:rsidRDefault="00C11AAF" w:rsidP="00F23355">
            <w:pPr>
              <w:pStyle w:val="pqiTabBody"/>
              <w:rPr>
                <w:i/>
              </w:rPr>
            </w:pPr>
            <w:r w:rsidRPr="009079F8">
              <w:rPr>
                <w:i/>
              </w:rPr>
              <w:t>e</w:t>
            </w:r>
          </w:p>
        </w:tc>
        <w:tc>
          <w:tcPr>
            <w:tcW w:w="4722" w:type="dxa"/>
            <w:gridSpan w:val="2"/>
          </w:tcPr>
          <w:p w14:paraId="426CA709" w14:textId="77777777" w:rsidR="00C11AAF" w:rsidRDefault="00C11AAF" w:rsidP="00F23355">
            <w:pPr>
              <w:pStyle w:val="pqiTabBody"/>
            </w:pPr>
            <w:r w:rsidRPr="009079F8">
              <w:t>Kod pocztowy</w:t>
            </w:r>
          </w:p>
          <w:p w14:paraId="5D50CEAC" w14:textId="7B35F0BB" w:rsidR="00D93729" w:rsidRPr="006E1FD6" w:rsidRDefault="00C11AAF" w:rsidP="00F23355">
            <w:pPr>
              <w:pStyle w:val="pqiTabBody"/>
              <w:rPr>
                <w:rFonts w:ascii="Courier New" w:hAnsi="Courier New"/>
                <w:color w:val="0000FF"/>
                <w:rPrChange w:id="2413" w:author="Jurkowska Monika" w:date="2022-11-14T21:27:00Z">
                  <w:rPr/>
                </w:rPrChange>
              </w:rPr>
            </w:pPr>
            <w:r>
              <w:rPr>
                <w:rFonts w:ascii="Courier New" w:hAnsi="Courier New" w:cs="Courier New"/>
                <w:noProof/>
                <w:color w:val="0000FF"/>
              </w:rPr>
              <w:t>Postcode</w:t>
            </w:r>
          </w:p>
        </w:tc>
        <w:tc>
          <w:tcPr>
            <w:tcW w:w="567" w:type="dxa"/>
          </w:tcPr>
          <w:p w14:paraId="0015847D" w14:textId="77777777" w:rsidR="00C11AAF" w:rsidRPr="009079F8" w:rsidRDefault="00C11AAF" w:rsidP="00F23355">
            <w:pPr>
              <w:pStyle w:val="pqiTabBody"/>
            </w:pPr>
            <w:r w:rsidRPr="009079F8">
              <w:t>R</w:t>
            </w:r>
          </w:p>
        </w:tc>
        <w:tc>
          <w:tcPr>
            <w:tcW w:w="2123" w:type="dxa"/>
            <w:gridSpan w:val="2"/>
          </w:tcPr>
          <w:p w14:paraId="54886761" w14:textId="77777777" w:rsidR="00C11AAF" w:rsidRPr="009079F8" w:rsidRDefault="00C11AAF" w:rsidP="00F23355">
            <w:pPr>
              <w:pStyle w:val="pqiTabBody"/>
            </w:pPr>
          </w:p>
        </w:tc>
        <w:tc>
          <w:tcPr>
            <w:tcW w:w="4529" w:type="dxa"/>
            <w:gridSpan w:val="2"/>
          </w:tcPr>
          <w:p w14:paraId="0FF2E862" w14:textId="77777777" w:rsidR="00C11AAF" w:rsidRPr="009079F8" w:rsidRDefault="00C11AAF" w:rsidP="00F23355">
            <w:pPr>
              <w:pStyle w:val="pqiTabBody"/>
            </w:pPr>
          </w:p>
        </w:tc>
        <w:tc>
          <w:tcPr>
            <w:tcW w:w="858" w:type="dxa"/>
            <w:gridSpan w:val="2"/>
          </w:tcPr>
          <w:p w14:paraId="74C9A72E" w14:textId="77777777" w:rsidR="00C11AAF" w:rsidRPr="009079F8" w:rsidRDefault="00C11AAF" w:rsidP="00F23355">
            <w:pPr>
              <w:pStyle w:val="pqiTabBody"/>
            </w:pPr>
            <w:r w:rsidRPr="009079F8">
              <w:t>an..10</w:t>
            </w:r>
          </w:p>
        </w:tc>
      </w:tr>
      <w:tr w:rsidR="00C11AAF" w:rsidRPr="009079F8" w14:paraId="2D67336C" w14:textId="77777777" w:rsidTr="005E51E6">
        <w:trPr>
          <w:gridAfter w:val="1"/>
          <w:wAfter w:w="38" w:type="dxa"/>
        </w:trPr>
        <w:tc>
          <w:tcPr>
            <w:tcW w:w="423" w:type="dxa"/>
          </w:tcPr>
          <w:p w14:paraId="0D18216A" w14:textId="77777777" w:rsidR="00C11AAF" w:rsidRPr="009079F8" w:rsidRDefault="00C11AAF" w:rsidP="00F23355">
            <w:pPr>
              <w:pStyle w:val="pqiTabBody"/>
              <w:rPr>
                <w:b/>
              </w:rPr>
            </w:pPr>
          </w:p>
        </w:tc>
        <w:tc>
          <w:tcPr>
            <w:tcW w:w="534" w:type="dxa"/>
            <w:gridSpan w:val="2"/>
          </w:tcPr>
          <w:p w14:paraId="71C6A843" w14:textId="77777777" w:rsidR="00C11AAF" w:rsidRPr="009079F8" w:rsidRDefault="00C11AAF" w:rsidP="00F23355">
            <w:pPr>
              <w:pStyle w:val="pqiTabBody"/>
              <w:rPr>
                <w:i/>
              </w:rPr>
            </w:pPr>
            <w:r w:rsidRPr="009079F8">
              <w:rPr>
                <w:i/>
              </w:rPr>
              <w:t>f</w:t>
            </w:r>
          </w:p>
        </w:tc>
        <w:tc>
          <w:tcPr>
            <w:tcW w:w="4722" w:type="dxa"/>
            <w:gridSpan w:val="2"/>
          </w:tcPr>
          <w:p w14:paraId="6D31FA7D" w14:textId="77777777" w:rsidR="00C11AAF" w:rsidRDefault="00C11AAF" w:rsidP="00F23355">
            <w:pPr>
              <w:pStyle w:val="pqiTabBody"/>
            </w:pPr>
            <w:r w:rsidRPr="009079F8">
              <w:t>Miejscowość</w:t>
            </w:r>
          </w:p>
          <w:p w14:paraId="316379D5" w14:textId="2DB781DD" w:rsidR="00D93729" w:rsidRPr="006E1FD6" w:rsidRDefault="00C11AAF" w:rsidP="00F23355">
            <w:pPr>
              <w:pStyle w:val="pqiTabBody"/>
              <w:rPr>
                <w:rFonts w:ascii="Courier New" w:hAnsi="Courier New"/>
                <w:color w:val="0000FF"/>
                <w:rPrChange w:id="2414" w:author="Jurkowska Monika" w:date="2022-11-14T21:27:00Z">
                  <w:rPr/>
                </w:rPrChange>
              </w:rPr>
            </w:pPr>
            <w:r>
              <w:rPr>
                <w:rFonts w:ascii="Courier New" w:hAnsi="Courier New" w:cs="Courier New"/>
                <w:noProof/>
                <w:color w:val="0000FF"/>
              </w:rPr>
              <w:t>City</w:t>
            </w:r>
          </w:p>
        </w:tc>
        <w:tc>
          <w:tcPr>
            <w:tcW w:w="567" w:type="dxa"/>
          </w:tcPr>
          <w:p w14:paraId="5045B3EC" w14:textId="77777777" w:rsidR="00C11AAF" w:rsidRPr="009079F8" w:rsidRDefault="00C11AAF" w:rsidP="00F23355">
            <w:pPr>
              <w:pStyle w:val="pqiTabBody"/>
            </w:pPr>
            <w:r w:rsidRPr="009079F8">
              <w:t>R</w:t>
            </w:r>
          </w:p>
        </w:tc>
        <w:tc>
          <w:tcPr>
            <w:tcW w:w="2123" w:type="dxa"/>
            <w:gridSpan w:val="2"/>
          </w:tcPr>
          <w:p w14:paraId="1D1452E2" w14:textId="77777777" w:rsidR="00C11AAF" w:rsidRPr="009079F8" w:rsidRDefault="00C11AAF" w:rsidP="00F23355">
            <w:pPr>
              <w:pStyle w:val="pqiTabBody"/>
            </w:pPr>
          </w:p>
        </w:tc>
        <w:tc>
          <w:tcPr>
            <w:tcW w:w="4529" w:type="dxa"/>
            <w:gridSpan w:val="2"/>
          </w:tcPr>
          <w:p w14:paraId="2FBC5C07" w14:textId="77777777" w:rsidR="00C11AAF" w:rsidRPr="009079F8" w:rsidRDefault="00C11AAF" w:rsidP="00F23355">
            <w:pPr>
              <w:pStyle w:val="pqiTabBody"/>
            </w:pPr>
          </w:p>
        </w:tc>
        <w:tc>
          <w:tcPr>
            <w:tcW w:w="858" w:type="dxa"/>
            <w:gridSpan w:val="2"/>
          </w:tcPr>
          <w:p w14:paraId="68234DA9" w14:textId="77777777" w:rsidR="00C11AAF" w:rsidRPr="009079F8" w:rsidRDefault="00C11AAF" w:rsidP="00F23355">
            <w:pPr>
              <w:pStyle w:val="pqiTabBody"/>
            </w:pPr>
            <w:r w:rsidRPr="009079F8">
              <w:t>an..50</w:t>
            </w:r>
          </w:p>
        </w:tc>
      </w:tr>
      <w:tr w:rsidR="00C11AAF" w:rsidRPr="009079F8" w14:paraId="1B4CAF7C" w14:textId="77777777" w:rsidTr="00C90B31">
        <w:trPr>
          <w:gridAfter w:val="1"/>
          <w:wAfter w:w="38" w:type="dxa"/>
        </w:trPr>
        <w:tc>
          <w:tcPr>
            <w:tcW w:w="969" w:type="dxa"/>
            <w:gridSpan w:val="4"/>
          </w:tcPr>
          <w:p w14:paraId="6B2C86B4" w14:textId="77777777" w:rsidR="00C11AAF" w:rsidRPr="009079F8" w:rsidRDefault="00C11AAF" w:rsidP="00F23355">
            <w:pPr>
              <w:pStyle w:val="pqiTabHead"/>
              <w:rPr>
                <w:i/>
              </w:rPr>
            </w:pPr>
            <w:r w:rsidRPr="009079F8">
              <w:t>16</w:t>
            </w:r>
          </w:p>
        </w:tc>
        <w:tc>
          <w:tcPr>
            <w:tcW w:w="4710" w:type="dxa"/>
          </w:tcPr>
          <w:p w14:paraId="2638AABE" w14:textId="77777777" w:rsidR="00C11AAF" w:rsidRDefault="00C11AAF" w:rsidP="00F23355">
            <w:pPr>
              <w:pStyle w:val="pqiTabHead"/>
            </w:pPr>
            <w:r w:rsidRPr="009079F8">
              <w:t xml:space="preserve">SZCZEGÓŁY </w:t>
            </w:r>
            <w:r>
              <w:t>DOTYCZĄCE TRANSPORTU</w:t>
            </w:r>
          </w:p>
          <w:p w14:paraId="66FAFE88" w14:textId="67C70DC2" w:rsidR="00D93729" w:rsidRPr="006E1FD6" w:rsidRDefault="00C11AAF" w:rsidP="00F23355">
            <w:pPr>
              <w:pStyle w:val="pqiTabHead"/>
              <w:rPr>
                <w:rFonts w:ascii="Courier New" w:hAnsi="Courier New"/>
                <w:color w:val="0000FF"/>
                <w:rPrChange w:id="2415" w:author="Jurkowska Monika" w:date="2022-11-14T21:27:00Z">
                  <w:rPr/>
                </w:rPrChange>
              </w:rPr>
            </w:pPr>
            <w:r>
              <w:rPr>
                <w:rFonts w:ascii="Courier New" w:hAnsi="Courier New" w:cs="Courier New"/>
                <w:noProof/>
                <w:color w:val="0000FF"/>
              </w:rPr>
              <w:t>TransportDetails</w:t>
            </w:r>
          </w:p>
        </w:tc>
        <w:tc>
          <w:tcPr>
            <w:tcW w:w="567" w:type="dxa"/>
          </w:tcPr>
          <w:p w14:paraId="46039A7F" w14:textId="77777777" w:rsidR="00C11AAF" w:rsidRPr="009079F8" w:rsidRDefault="00C11AAF" w:rsidP="00F23355">
            <w:pPr>
              <w:pStyle w:val="pqiTabHead"/>
            </w:pPr>
            <w:r w:rsidRPr="009079F8">
              <w:t>R</w:t>
            </w:r>
          </w:p>
        </w:tc>
        <w:tc>
          <w:tcPr>
            <w:tcW w:w="2123" w:type="dxa"/>
            <w:gridSpan w:val="2"/>
          </w:tcPr>
          <w:p w14:paraId="134AD3FB" w14:textId="77777777" w:rsidR="00C11AAF" w:rsidRPr="009079F8" w:rsidRDefault="00C11AAF" w:rsidP="00F23355">
            <w:pPr>
              <w:pStyle w:val="pqiTabHead"/>
            </w:pPr>
          </w:p>
        </w:tc>
        <w:tc>
          <w:tcPr>
            <w:tcW w:w="4529" w:type="dxa"/>
            <w:gridSpan w:val="2"/>
          </w:tcPr>
          <w:p w14:paraId="38B2EF7E" w14:textId="77777777" w:rsidR="00C11AAF" w:rsidRPr="009079F8" w:rsidRDefault="00C11AAF" w:rsidP="00F23355">
            <w:pPr>
              <w:pStyle w:val="pqiTabHead"/>
            </w:pPr>
          </w:p>
        </w:tc>
        <w:tc>
          <w:tcPr>
            <w:tcW w:w="858" w:type="dxa"/>
            <w:gridSpan w:val="2"/>
          </w:tcPr>
          <w:p w14:paraId="439A8E2A" w14:textId="77777777" w:rsidR="00C11AAF" w:rsidRPr="009079F8" w:rsidRDefault="00C11AAF" w:rsidP="00F23355">
            <w:pPr>
              <w:pStyle w:val="pqiTabHead"/>
            </w:pPr>
            <w:r w:rsidRPr="009079F8">
              <w:t>99X</w:t>
            </w:r>
          </w:p>
        </w:tc>
      </w:tr>
      <w:tr w:rsidR="00C11AAF" w:rsidRPr="009079F8" w14:paraId="496ABA32" w14:textId="77777777" w:rsidTr="005E51E6">
        <w:trPr>
          <w:gridAfter w:val="1"/>
          <w:wAfter w:w="38" w:type="dxa"/>
        </w:trPr>
        <w:tc>
          <w:tcPr>
            <w:tcW w:w="423" w:type="dxa"/>
          </w:tcPr>
          <w:p w14:paraId="67F4F3CC" w14:textId="77777777" w:rsidR="00C11AAF" w:rsidRPr="009079F8" w:rsidRDefault="00C11AAF" w:rsidP="00F23355">
            <w:pPr>
              <w:pStyle w:val="pqiTabBody"/>
              <w:rPr>
                <w:b/>
              </w:rPr>
            </w:pPr>
          </w:p>
        </w:tc>
        <w:tc>
          <w:tcPr>
            <w:tcW w:w="534" w:type="dxa"/>
            <w:gridSpan w:val="2"/>
          </w:tcPr>
          <w:p w14:paraId="3B39CB73" w14:textId="77777777" w:rsidR="00C11AAF" w:rsidRPr="009079F8" w:rsidRDefault="00C11AAF" w:rsidP="00F23355">
            <w:pPr>
              <w:pStyle w:val="pqiTabBody"/>
              <w:rPr>
                <w:i/>
              </w:rPr>
            </w:pPr>
            <w:r w:rsidRPr="009079F8">
              <w:rPr>
                <w:i/>
              </w:rPr>
              <w:t>a</w:t>
            </w:r>
          </w:p>
        </w:tc>
        <w:tc>
          <w:tcPr>
            <w:tcW w:w="4722" w:type="dxa"/>
            <w:gridSpan w:val="2"/>
          </w:tcPr>
          <w:p w14:paraId="333EDBA9" w14:textId="77777777" w:rsidR="00C11AAF" w:rsidRDefault="00C11AAF" w:rsidP="00F23355">
            <w:pPr>
              <w:pStyle w:val="pqiTabBody"/>
            </w:pPr>
            <w:r w:rsidRPr="009079F8">
              <w:t>Kod jednostki transportowej</w:t>
            </w:r>
          </w:p>
          <w:p w14:paraId="0D7DB6EB" w14:textId="579F4AAE" w:rsidR="00D93729" w:rsidRPr="006E1FD6" w:rsidRDefault="00C11AAF" w:rsidP="00F23355">
            <w:pPr>
              <w:pStyle w:val="pqiTabBody"/>
              <w:rPr>
                <w:rFonts w:ascii="Courier New" w:hAnsi="Courier New"/>
                <w:color w:val="0000FF"/>
                <w:rPrChange w:id="2416" w:author="Jurkowska Monika" w:date="2022-11-14T21:27:00Z">
                  <w:rPr/>
                </w:rPrChange>
              </w:rPr>
            </w:pPr>
            <w:r>
              <w:rPr>
                <w:rFonts w:ascii="Courier New" w:hAnsi="Courier New" w:cs="Courier New"/>
                <w:noProof/>
                <w:color w:val="0000FF"/>
              </w:rPr>
              <w:t>TransportUnitCode</w:t>
            </w:r>
          </w:p>
        </w:tc>
        <w:tc>
          <w:tcPr>
            <w:tcW w:w="567" w:type="dxa"/>
          </w:tcPr>
          <w:p w14:paraId="2ADF04A7" w14:textId="77777777" w:rsidR="00C11AAF" w:rsidRPr="009079F8" w:rsidRDefault="00C11AAF" w:rsidP="00F23355">
            <w:pPr>
              <w:pStyle w:val="pqiTabBody"/>
            </w:pPr>
            <w:r w:rsidRPr="009079F8">
              <w:t>R</w:t>
            </w:r>
          </w:p>
        </w:tc>
        <w:tc>
          <w:tcPr>
            <w:tcW w:w="2123" w:type="dxa"/>
            <w:gridSpan w:val="2"/>
          </w:tcPr>
          <w:p w14:paraId="48C245BF" w14:textId="77777777" w:rsidR="00C11AAF" w:rsidRPr="009079F8" w:rsidRDefault="00C11AAF" w:rsidP="00F23355">
            <w:pPr>
              <w:pStyle w:val="pqiTabBody"/>
            </w:pPr>
          </w:p>
        </w:tc>
        <w:tc>
          <w:tcPr>
            <w:tcW w:w="4529" w:type="dxa"/>
            <w:gridSpan w:val="2"/>
          </w:tcPr>
          <w:p w14:paraId="5FFA8A60" w14:textId="7AC7D6B7" w:rsidR="00FA37DE" w:rsidRPr="00583C40" w:rsidRDefault="00C11AAF" w:rsidP="00F23355">
            <w:pPr>
              <w:pStyle w:val="pqiTabBody"/>
            </w:pPr>
            <w:r>
              <w:rPr>
                <w:lang w:eastAsia="en-GB"/>
              </w:rPr>
              <w:t>Wartość ze słownika</w:t>
            </w:r>
            <w:r>
              <w:t xml:space="preserve"> „</w:t>
            </w:r>
            <w:r w:rsidRPr="00583C40">
              <w:t xml:space="preserve">Kody jednostek transportowych (Transport </w:t>
            </w:r>
            <w:proofErr w:type="spellStart"/>
            <w:r w:rsidRPr="00583C40">
              <w:t>units</w:t>
            </w:r>
            <w:proofErr w:type="spellEnd"/>
            <w:r w:rsidRPr="00583C40">
              <w:t>)</w:t>
            </w:r>
            <w:r>
              <w:t>”.</w:t>
            </w:r>
          </w:p>
        </w:tc>
        <w:tc>
          <w:tcPr>
            <w:tcW w:w="858" w:type="dxa"/>
            <w:gridSpan w:val="2"/>
          </w:tcPr>
          <w:p w14:paraId="299B647C" w14:textId="77777777" w:rsidR="00C11AAF" w:rsidRPr="009079F8" w:rsidRDefault="00C11AAF" w:rsidP="00F23355">
            <w:pPr>
              <w:pStyle w:val="pqiTabBody"/>
            </w:pPr>
            <w:r w:rsidRPr="009079F8">
              <w:t>n..2</w:t>
            </w:r>
          </w:p>
        </w:tc>
      </w:tr>
      <w:tr w:rsidR="00C11AAF" w:rsidRPr="009079F8" w14:paraId="3F9B0B07" w14:textId="77777777" w:rsidTr="005E51E6">
        <w:trPr>
          <w:gridAfter w:val="1"/>
          <w:wAfter w:w="38" w:type="dxa"/>
        </w:trPr>
        <w:tc>
          <w:tcPr>
            <w:tcW w:w="423" w:type="dxa"/>
          </w:tcPr>
          <w:p w14:paraId="1E75DF24" w14:textId="77777777" w:rsidR="00C11AAF" w:rsidRPr="009079F8" w:rsidRDefault="00C11AAF" w:rsidP="00F23355">
            <w:pPr>
              <w:pStyle w:val="pqiTabBody"/>
              <w:rPr>
                <w:b/>
              </w:rPr>
            </w:pPr>
          </w:p>
        </w:tc>
        <w:tc>
          <w:tcPr>
            <w:tcW w:w="534" w:type="dxa"/>
            <w:gridSpan w:val="2"/>
          </w:tcPr>
          <w:p w14:paraId="2AFE2CCA" w14:textId="77777777" w:rsidR="00C11AAF" w:rsidRPr="009079F8" w:rsidRDefault="00C11AAF" w:rsidP="00F23355">
            <w:pPr>
              <w:pStyle w:val="pqiTabBody"/>
              <w:rPr>
                <w:i/>
              </w:rPr>
            </w:pPr>
            <w:r w:rsidRPr="009079F8">
              <w:rPr>
                <w:i/>
              </w:rPr>
              <w:t>b</w:t>
            </w:r>
          </w:p>
        </w:tc>
        <w:tc>
          <w:tcPr>
            <w:tcW w:w="4722" w:type="dxa"/>
            <w:gridSpan w:val="2"/>
          </w:tcPr>
          <w:p w14:paraId="74090A83" w14:textId="77777777" w:rsidR="00C11AAF" w:rsidRDefault="00C11AAF" w:rsidP="00F23355">
            <w:pPr>
              <w:pStyle w:val="pqiTabBody"/>
            </w:pPr>
            <w:r w:rsidRPr="009079F8">
              <w:t>Oznaczenie jednostek transportowych</w:t>
            </w:r>
          </w:p>
          <w:p w14:paraId="19E52839" w14:textId="5C50292B" w:rsidR="00D93729" w:rsidRPr="006E1FD6" w:rsidRDefault="00C11AAF" w:rsidP="00F23355">
            <w:pPr>
              <w:pStyle w:val="pqiTabBody"/>
              <w:rPr>
                <w:rFonts w:ascii="Courier New" w:hAnsi="Courier New"/>
                <w:color w:val="0000FF"/>
                <w:rPrChange w:id="2417" w:author="Jurkowska Monika" w:date="2022-11-14T21:27:00Z">
                  <w:rPr/>
                </w:rPrChange>
              </w:rPr>
            </w:pPr>
            <w:r>
              <w:rPr>
                <w:rFonts w:ascii="Courier New" w:hAnsi="Courier New" w:cs="Courier New"/>
                <w:noProof/>
                <w:color w:val="0000FF"/>
              </w:rPr>
              <w:t>IdentityOfTransportUnits</w:t>
            </w:r>
          </w:p>
        </w:tc>
        <w:tc>
          <w:tcPr>
            <w:tcW w:w="567" w:type="dxa"/>
          </w:tcPr>
          <w:p w14:paraId="0744C417" w14:textId="77777777" w:rsidR="00C11AAF" w:rsidRPr="009079F8" w:rsidRDefault="00C11AAF" w:rsidP="00F23355">
            <w:pPr>
              <w:pStyle w:val="pqiTabBody"/>
            </w:pPr>
            <w:r>
              <w:t>D</w:t>
            </w:r>
          </w:p>
        </w:tc>
        <w:tc>
          <w:tcPr>
            <w:tcW w:w="2123" w:type="dxa"/>
            <w:gridSpan w:val="2"/>
          </w:tcPr>
          <w:p w14:paraId="74234E5D" w14:textId="77777777" w:rsidR="00C11AAF" w:rsidRDefault="00C11AAF" w:rsidP="00F23355">
            <w:pPr>
              <w:pStyle w:val="pqiTabBody"/>
            </w:pPr>
            <w:r>
              <w:t>„R” jeśli w polu 16a wybrano kod jednostki transportowej różny od „5 – Stałe instalacje przesyłowe”.</w:t>
            </w:r>
          </w:p>
          <w:p w14:paraId="098245D7" w14:textId="77777777" w:rsidR="00C11AAF" w:rsidRPr="009079F8" w:rsidRDefault="00C11AAF" w:rsidP="00F23355">
            <w:pPr>
              <w:pStyle w:val="pqiTabBody"/>
            </w:pPr>
            <w:r>
              <w:t>W pozostałych przypadkach nie stosuje się.</w:t>
            </w:r>
          </w:p>
        </w:tc>
        <w:tc>
          <w:tcPr>
            <w:tcW w:w="4529" w:type="dxa"/>
            <w:gridSpan w:val="2"/>
          </w:tcPr>
          <w:p w14:paraId="37203405" w14:textId="5F8513C1" w:rsidR="00C11AAF" w:rsidRDefault="00C11AAF" w:rsidP="00F23355">
            <w:pPr>
              <w:pStyle w:val="pqiTabBody"/>
              <w:rPr>
                <w:ins w:id="2418" w:author="Jurkowska Monika" w:date="2022-11-14T21:27:00Z"/>
              </w:rPr>
            </w:pPr>
            <w:r w:rsidRPr="009079F8">
              <w:t>Należy wpisać numer rejestracyjny jednostki transportowej (jednostek transportowych).</w:t>
            </w:r>
            <w:ins w:id="2419" w:author="Jurkowska Monika" w:date="2022-11-14T21:27:00Z">
              <w:r w:rsidR="00FA37DE">
                <w:t xml:space="preserve"> gdy kod </w:t>
              </w:r>
              <w:r w:rsidR="009E4744">
                <w:t>j</w:t>
              </w:r>
              <w:r w:rsidR="00FA37DE">
                <w:t>ednostki transportowej jest inny niż 5.</w:t>
              </w:r>
            </w:ins>
          </w:p>
          <w:p w14:paraId="65BE0CEA" w14:textId="23B0224A" w:rsidR="00FA37DE" w:rsidRPr="009079F8" w:rsidRDefault="00FA37DE" w:rsidP="00F23355">
            <w:pPr>
              <w:pStyle w:val="pqiTabBody"/>
            </w:pPr>
          </w:p>
        </w:tc>
        <w:tc>
          <w:tcPr>
            <w:tcW w:w="858" w:type="dxa"/>
            <w:gridSpan w:val="2"/>
          </w:tcPr>
          <w:p w14:paraId="4702559C" w14:textId="77777777" w:rsidR="00C11AAF" w:rsidRPr="009079F8" w:rsidRDefault="00C11AAF" w:rsidP="00F23355">
            <w:pPr>
              <w:pStyle w:val="pqiTabBody"/>
            </w:pPr>
            <w:r w:rsidRPr="009079F8">
              <w:t>an..35</w:t>
            </w:r>
          </w:p>
        </w:tc>
      </w:tr>
      <w:tr w:rsidR="00C11AAF" w:rsidRPr="009079F8" w14:paraId="79066F36" w14:textId="77777777" w:rsidTr="005E51E6">
        <w:trPr>
          <w:gridAfter w:val="1"/>
          <w:wAfter w:w="38" w:type="dxa"/>
        </w:trPr>
        <w:tc>
          <w:tcPr>
            <w:tcW w:w="423" w:type="dxa"/>
          </w:tcPr>
          <w:p w14:paraId="3A02DEB7" w14:textId="77777777" w:rsidR="00C11AAF" w:rsidRPr="009079F8" w:rsidRDefault="00C11AAF" w:rsidP="00F23355">
            <w:pPr>
              <w:pStyle w:val="pqiTabBody"/>
              <w:rPr>
                <w:b/>
              </w:rPr>
            </w:pPr>
          </w:p>
        </w:tc>
        <w:tc>
          <w:tcPr>
            <w:tcW w:w="534" w:type="dxa"/>
            <w:gridSpan w:val="2"/>
          </w:tcPr>
          <w:p w14:paraId="1B26DDC9" w14:textId="77777777" w:rsidR="00C11AAF" w:rsidRPr="009079F8" w:rsidRDefault="00C11AAF" w:rsidP="00F23355">
            <w:pPr>
              <w:pStyle w:val="pqiTabBody"/>
              <w:rPr>
                <w:i/>
              </w:rPr>
            </w:pPr>
            <w:r w:rsidRPr="009079F8">
              <w:rPr>
                <w:i/>
              </w:rPr>
              <w:t>c</w:t>
            </w:r>
          </w:p>
        </w:tc>
        <w:tc>
          <w:tcPr>
            <w:tcW w:w="4722" w:type="dxa"/>
            <w:gridSpan w:val="2"/>
          </w:tcPr>
          <w:p w14:paraId="3D17308D" w14:textId="77777777" w:rsidR="00C11AAF" w:rsidRDefault="00C11AAF" w:rsidP="00F23355">
            <w:pPr>
              <w:pStyle w:val="pqiTabBody"/>
            </w:pPr>
            <w:r w:rsidRPr="009079F8">
              <w:t>Oznaczenie pieczęci handlowej</w:t>
            </w:r>
            <w:r>
              <w:t xml:space="preserve"> (zabezpieczenia urzędowego) </w:t>
            </w:r>
          </w:p>
          <w:p w14:paraId="3DAE6478" w14:textId="77777777" w:rsidR="00C11AAF" w:rsidRDefault="00C11AAF" w:rsidP="00F23355">
            <w:pPr>
              <w:pStyle w:val="pqiTabBody"/>
              <w:rPr>
                <w:rFonts w:ascii="Courier New" w:hAnsi="Courier New" w:cs="Courier New"/>
                <w:noProof/>
                <w:color w:val="0000FF"/>
              </w:rPr>
            </w:pPr>
            <w:r>
              <w:rPr>
                <w:rFonts w:ascii="Courier New" w:hAnsi="Courier New" w:cs="Courier New"/>
                <w:noProof/>
                <w:color w:val="0000FF"/>
              </w:rPr>
              <w:t>CommercialSeal</w:t>
            </w:r>
          </w:p>
          <w:p w14:paraId="665121DD" w14:textId="12881DE7" w:rsidR="00D93729" w:rsidRPr="006E1FD6" w:rsidRDefault="00C11AAF" w:rsidP="00D93729">
            <w:pPr>
              <w:pStyle w:val="pqiTabBody"/>
              <w:rPr>
                <w:rFonts w:ascii="Courier New" w:hAnsi="Courier New"/>
                <w:color w:val="0000FF"/>
                <w:rPrChange w:id="2420" w:author="Jurkowska Monika" w:date="2022-11-14T21:27:00Z">
                  <w:rPr/>
                </w:rPrChange>
              </w:rPr>
            </w:pPr>
            <w:r>
              <w:rPr>
                <w:rFonts w:ascii="Courier New" w:hAnsi="Courier New" w:cs="Courier New"/>
                <w:noProof/>
                <w:color w:val="0000FF"/>
              </w:rPr>
              <w:t>Identification</w:t>
            </w:r>
          </w:p>
        </w:tc>
        <w:tc>
          <w:tcPr>
            <w:tcW w:w="567" w:type="dxa"/>
          </w:tcPr>
          <w:p w14:paraId="518D060F" w14:textId="77777777" w:rsidR="00C11AAF" w:rsidRPr="009079F8" w:rsidRDefault="00C11AAF" w:rsidP="00F23355">
            <w:pPr>
              <w:pStyle w:val="pqiTabBody"/>
            </w:pPr>
            <w:r w:rsidRPr="009079F8">
              <w:t>D</w:t>
            </w:r>
          </w:p>
        </w:tc>
        <w:tc>
          <w:tcPr>
            <w:tcW w:w="2123" w:type="dxa"/>
            <w:gridSpan w:val="2"/>
          </w:tcPr>
          <w:p w14:paraId="2A2E4112" w14:textId="77777777" w:rsidR="00C11AAF" w:rsidRPr="009079F8" w:rsidRDefault="00C11AAF" w:rsidP="00F23355">
            <w:pPr>
              <w:pStyle w:val="pqiTabBody"/>
            </w:pPr>
            <w:r w:rsidRPr="009079F8">
              <w:t>„R”, jeżeli stosuje się pieczęci handlowe</w:t>
            </w:r>
            <w:r>
              <w:t xml:space="preserve"> (zabezpieczenia urzędowe)</w:t>
            </w:r>
            <w:r w:rsidRPr="009079F8">
              <w:t>.</w:t>
            </w:r>
          </w:p>
        </w:tc>
        <w:tc>
          <w:tcPr>
            <w:tcW w:w="4529" w:type="dxa"/>
            <w:gridSpan w:val="2"/>
          </w:tcPr>
          <w:p w14:paraId="4B831E4A" w14:textId="77777777" w:rsidR="00C11AAF" w:rsidRPr="009079F8" w:rsidRDefault="00C11AAF" w:rsidP="00F23355">
            <w:pPr>
              <w:pStyle w:val="pqiTabBody"/>
            </w:pPr>
            <w:r w:rsidRPr="009079F8">
              <w:t>Należy podać identyfikację pieczęci handlowych</w:t>
            </w:r>
            <w:r>
              <w:t xml:space="preserve"> (zabezpieczeń urzędowych)</w:t>
            </w:r>
            <w:r w:rsidRPr="009079F8">
              <w:t>, jeżeli są one stosowane do opieczętowania jednostki transportowej.</w:t>
            </w:r>
          </w:p>
        </w:tc>
        <w:tc>
          <w:tcPr>
            <w:tcW w:w="858" w:type="dxa"/>
            <w:gridSpan w:val="2"/>
          </w:tcPr>
          <w:p w14:paraId="002DD30E" w14:textId="77777777" w:rsidR="00C11AAF" w:rsidRPr="009079F8" w:rsidRDefault="00C11AAF" w:rsidP="00F23355">
            <w:pPr>
              <w:pStyle w:val="pqiTabBody"/>
            </w:pPr>
            <w:r w:rsidRPr="009079F8">
              <w:t>an..35</w:t>
            </w:r>
          </w:p>
        </w:tc>
      </w:tr>
      <w:tr w:rsidR="00C11AAF" w:rsidRPr="009079F8" w14:paraId="7343C694" w14:textId="77777777" w:rsidTr="005E51E6">
        <w:trPr>
          <w:gridAfter w:val="1"/>
          <w:wAfter w:w="38" w:type="dxa"/>
        </w:trPr>
        <w:tc>
          <w:tcPr>
            <w:tcW w:w="423" w:type="dxa"/>
          </w:tcPr>
          <w:p w14:paraId="06E5747E" w14:textId="77777777" w:rsidR="00C11AAF" w:rsidRPr="009079F8" w:rsidRDefault="00C11AAF" w:rsidP="00F23355">
            <w:pPr>
              <w:pStyle w:val="pqiTabBody"/>
              <w:rPr>
                <w:b/>
              </w:rPr>
            </w:pPr>
          </w:p>
        </w:tc>
        <w:tc>
          <w:tcPr>
            <w:tcW w:w="534" w:type="dxa"/>
            <w:gridSpan w:val="2"/>
          </w:tcPr>
          <w:p w14:paraId="2BB2A9AA" w14:textId="77777777" w:rsidR="00C11AAF" w:rsidRPr="009079F8" w:rsidRDefault="00C11AAF" w:rsidP="00F23355">
            <w:pPr>
              <w:pStyle w:val="pqiTabBody"/>
              <w:rPr>
                <w:i/>
              </w:rPr>
            </w:pPr>
            <w:r w:rsidRPr="009079F8">
              <w:rPr>
                <w:i/>
              </w:rPr>
              <w:t>d</w:t>
            </w:r>
          </w:p>
        </w:tc>
        <w:tc>
          <w:tcPr>
            <w:tcW w:w="4722" w:type="dxa"/>
            <w:gridSpan w:val="2"/>
          </w:tcPr>
          <w:p w14:paraId="0023B8D3" w14:textId="77777777" w:rsidR="00C11AAF" w:rsidRDefault="00C11AAF" w:rsidP="00F23355">
            <w:pPr>
              <w:pStyle w:val="pqiTabBody"/>
            </w:pPr>
            <w:r w:rsidRPr="009079F8">
              <w:t>Informacje o pieczęci</w:t>
            </w:r>
            <w:r>
              <w:t xml:space="preserve"> (zabezpieczeniu urzędowym)</w:t>
            </w:r>
          </w:p>
          <w:p w14:paraId="757636DD" w14:textId="31CD6182" w:rsidR="00D93729" w:rsidRPr="006E1FD6" w:rsidRDefault="00C11AAF" w:rsidP="00F23355">
            <w:pPr>
              <w:pStyle w:val="pqiTabBody"/>
              <w:rPr>
                <w:rFonts w:ascii="Courier New" w:hAnsi="Courier New"/>
                <w:color w:val="0000FF"/>
                <w:rPrChange w:id="2421" w:author="Jurkowska Monika" w:date="2022-11-14T21:27:00Z">
                  <w:rPr/>
                </w:rPrChange>
              </w:rPr>
            </w:pPr>
            <w:r>
              <w:rPr>
                <w:rFonts w:ascii="Courier New" w:hAnsi="Courier New" w:cs="Courier New"/>
                <w:noProof/>
                <w:color w:val="0000FF"/>
              </w:rPr>
              <w:t>SealInformation</w:t>
            </w:r>
          </w:p>
        </w:tc>
        <w:tc>
          <w:tcPr>
            <w:tcW w:w="567" w:type="dxa"/>
          </w:tcPr>
          <w:p w14:paraId="5323AFAD" w14:textId="77777777" w:rsidR="00C11AAF" w:rsidRPr="009079F8" w:rsidRDefault="00C11AAF" w:rsidP="00F23355">
            <w:pPr>
              <w:pStyle w:val="pqiTabBody"/>
            </w:pPr>
            <w:r w:rsidRPr="009079F8">
              <w:t>O</w:t>
            </w:r>
          </w:p>
        </w:tc>
        <w:tc>
          <w:tcPr>
            <w:tcW w:w="2123" w:type="dxa"/>
            <w:gridSpan w:val="2"/>
          </w:tcPr>
          <w:p w14:paraId="1B175D96" w14:textId="77777777" w:rsidR="00C11AAF" w:rsidRPr="009079F8" w:rsidRDefault="00C11AAF" w:rsidP="00F23355">
            <w:pPr>
              <w:pStyle w:val="pqiTabBody"/>
            </w:pPr>
          </w:p>
        </w:tc>
        <w:tc>
          <w:tcPr>
            <w:tcW w:w="4529" w:type="dxa"/>
            <w:gridSpan w:val="2"/>
          </w:tcPr>
          <w:p w14:paraId="6A6DFFE2" w14:textId="77777777" w:rsidR="00C11AAF" w:rsidRPr="009079F8" w:rsidRDefault="00C11AAF" w:rsidP="00F23355">
            <w:pPr>
              <w:pStyle w:val="pqiTabBody"/>
            </w:pPr>
            <w:r w:rsidRPr="009079F8">
              <w:t>Należy podać wszelkie dodatkowe informacje dotyczące tych pieczęci handlowych</w:t>
            </w:r>
            <w:r>
              <w:t xml:space="preserve"> (zabezpieczeń urzędowych)</w:t>
            </w:r>
            <w:r w:rsidRPr="009079F8">
              <w:t xml:space="preserve"> np. rodzaj stosowanej pieczęci.</w:t>
            </w:r>
          </w:p>
        </w:tc>
        <w:tc>
          <w:tcPr>
            <w:tcW w:w="858" w:type="dxa"/>
            <w:gridSpan w:val="2"/>
          </w:tcPr>
          <w:p w14:paraId="18FE6A61" w14:textId="77777777" w:rsidR="00C11AAF" w:rsidRPr="009079F8" w:rsidRDefault="00C11AAF" w:rsidP="00F23355">
            <w:pPr>
              <w:pStyle w:val="pqiTabBody"/>
            </w:pPr>
            <w:r w:rsidRPr="009079F8">
              <w:t>an..350</w:t>
            </w:r>
          </w:p>
        </w:tc>
      </w:tr>
      <w:tr w:rsidR="00C11AAF" w:rsidRPr="009079F8" w14:paraId="4127CD2B" w14:textId="77777777" w:rsidTr="00C90B31">
        <w:trPr>
          <w:gridAfter w:val="1"/>
          <w:wAfter w:w="38" w:type="dxa"/>
        </w:trPr>
        <w:tc>
          <w:tcPr>
            <w:tcW w:w="969" w:type="dxa"/>
            <w:gridSpan w:val="4"/>
          </w:tcPr>
          <w:p w14:paraId="0A261694" w14:textId="77777777" w:rsidR="00C11AAF" w:rsidRPr="009079F8" w:rsidRDefault="00C11AAF" w:rsidP="00F23355">
            <w:pPr>
              <w:pStyle w:val="pqiTabBody"/>
              <w:rPr>
                <w:i/>
              </w:rPr>
            </w:pPr>
          </w:p>
        </w:tc>
        <w:tc>
          <w:tcPr>
            <w:tcW w:w="4710" w:type="dxa"/>
          </w:tcPr>
          <w:p w14:paraId="723CD426" w14:textId="77777777" w:rsidR="00C11AAF" w:rsidRDefault="00C11AAF" w:rsidP="00F23355">
            <w:pPr>
              <w:pStyle w:val="pqiTabBody"/>
            </w:pPr>
            <w:r>
              <w:t>JĘZYK ELEMENTU</w:t>
            </w:r>
            <w:r w:rsidRPr="009079F8">
              <w:t xml:space="preserve"> </w:t>
            </w:r>
          </w:p>
          <w:p w14:paraId="22A3B256" w14:textId="67340251" w:rsidR="00D93729" w:rsidRPr="006E1FD6" w:rsidRDefault="00C11AAF" w:rsidP="00F23355">
            <w:pPr>
              <w:pStyle w:val="pqiTabBody"/>
              <w:rPr>
                <w:rFonts w:ascii="Courier New" w:hAnsi="Courier New"/>
                <w:color w:val="0000FF"/>
                <w:rPrChange w:id="2422" w:author="Jurkowska Monika" w:date="2022-11-14T21:27:00Z">
                  <w:rPr/>
                </w:rPrChange>
              </w:rPr>
            </w:pPr>
            <w:r>
              <w:rPr>
                <w:rFonts w:ascii="Courier New" w:hAnsi="Courier New" w:cs="Courier New"/>
                <w:noProof/>
                <w:color w:val="0000FF"/>
              </w:rPr>
              <w:t>@language</w:t>
            </w:r>
          </w:p>
        </w:tc>
        <w:tc>
          <w:tcPr>
            <w:tcW w:w="567" w:type="dxa"/>
          </w:tcPr>
          <w:p w14:paraId="7CFD62E2" w14:textId="77777777" w:rsidR="00C11AAF" w:rsidRPr="009079F8" w:rsidRDefault="00C11AAF" w:rsidP="00F23355">
            <w:pPr>
              <w:pStyle w:val="pqiTabBody"/>
            </w:pPr>
            <w:r>
              <w:t>D</w:t>
            </w:r>
          </w:p>
        </w:tc>
        <w:tc>
          <w:tcPr>
            <w:tcW w:w="2123" w:type="dxa"/>
            <w:gridSpan w:val="2"/>
          </w:tcPr>
          <w:p w14:paraId="1FC7698C" w14:textId="77777777" w:rsidR="00C11AAF" w:rsidRPr="009079F8" w:rsidRDefault="00C11AAF" w:rsidP="00F23355">
            <w:pPr>
              <w:pStyle w:val="pqiTabBody"/>
            </w:pPr>
            <w:r w:rsidRPr="009079F8">
              <w:t>„R”, jeżeli stosuje się pole tekstowe</w:t>
            </w:r>
            <w:r>
              <w:t xml:space="preserve"> 16d</w:t>
            </w:r>
            <w:r w:rsidRPr="009079F8">
              <w:t>.</w:t>
            </w:r>
          </w:p>
        </w:tc>
        <w:tc>
          <w:tcPr>
            <w:tcW w:w="4529" w:type="dxa"/>
            <w:gridSpan w:val="2"/>
          </w:tcPr>
          <w:p w14:paraId="4028D3A3" w14:textId="77777777" w:rsidR="00C11AAF" w:rsidRDefault="00C11AAF" w:rsidP="00F23355">
            <w:pPr>
              <w:pStyle w:val="pqiTabBody"/>
            </w:pPr>
            <w:r>
              <w:t>Atrybut.</w:t>
            </w:r>
          </w:p>
          <w:p w14:paraId="794BDB65" w14:textId="3EE14B29" w:rsidR="00FA37DE"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858" w:type="dxa"/>
            <w:gridSpan w:val="2"/>
          </w:tcPr>
          <w:p w14:paraId="6E2CA0F5" w14:textId="77777777" w:rsidR="00C11AAF" w:rsidRPr="009079F8" w:rsidRDefault="00C11AAF" w:rsidP="00F23355">
            <w:pPr>
              <w:pStyle w:val="pqiTabBody"/>
            </w:pPr>
            <w:r w:rsidRPr="009079F8">
              <w:t>a2</w:t>
            </w:r>
          </w:p>
        </w:tc>
      </w:tr>
      <w:tr w:rsidR="00C11AAF" w:rsidRPr="009079F8" w14:paraId="6DB0BFA5" w14:textId="77777777" w:rsidTr="005E51E6">
        <w:trPr>
          <w:gridAfter w:val="1"/>
          <w:wAfter w:w="38" w:type="dxa"/>
        </w:trPr>
        <w:tc>
          <w:tcPr>
            <w:tcW w:w="423" w:type="dxa"/>
          </w:tcPr>
          <w:p w14:paraId="2EF6AF55" w14:textId="77777777" w:rsidR="00C11AAF" w:rsidRPr="009079F8" w:rsidRDefault="00C11AAF" w:rsidP="00F23355">
            <w:pPr>
              <w:pStyle w:val="pqiTabBody"/>
              <w:rPr>
                <w:b/>
              </w:rPr>
            </w:pPr>
          </w:p>
        </w:tc>
        <w:tc>
          <w:tcPr>
            <w:tcW w:w="534" w:type="dxa"/>
            <w:gridSpan w:val="2"/>
          </w:tcPr>
          <w:p w14:paraId="48B11902" w14:textId="77777777" w:rsidR="00C11AAF" w:rsidRPr="009079F8" w:rsidRDefault="00C11AAF" w:rsidP="00F23355">
            <w:pPr>
              <w:pStyle w:val="pqiTabBody"/>
              <w:rPr>
                <w:i/>
              </w:rPr>
            </w:pPr>
            <w:r>
              <w:rPr>
                <w:i/>
              </w:rPr>
              <w:t>e</w:t>
            </w:r>
          </w:p>
        </w:tc>
        <w:tc>
          <w:tcPr>
            <w:tcW w:w="4722" w:type="dxa"/>
            <w:gridSpan w:val="2"/>
          </w:tcPr>
          <w:p w14:paraId="4D19465B" w14:textId="77777777" w:rsidR="00C11AAF" w:rsidRDefault="00C11AAF" w:rsidP="00F23355">
            <w:pPr>
              <w:pStyle w:val="pqiTabBody"/>
            </w:pPr>
            <w:r w:rsidRPr="009079F8">
              <w:t>Dodatkowe informacje</w:t>
            </w:r>
          </w:p>
          <w:p w14:paraId="5DACE8B9" w14:textId="33F5C5C7" w:rsidR="00C81FCF" w:rsidRPr="006E1FD6" w:rsidRDefault="00C11AAF" w:rsidP="00F23355">
            <w:pPr>
              <w:pStyle w:val="pqiTabBody"/>
              <w:rPr>
                <w:rFonts w:ascii="Courier New" w:hAnsi="Courier New"/>
                <w:color w:val="0000FF"/>
                <w:rPrChange w:id="2423" w:author="Jurkowska Monika" w:date="2022-11-14T21:27:00Z">
                  <w:rPr/>
                </w:rPrChange>
              </w:rPr>
            </w:pPr>
            <w:r>
              <w:rPr>
                <w:rFonts w:ascii="Courier New" w:hAnsi="Courier New" w:cs="Courier New"/>
                <w:noProof/>
                <w:color w:val="0000FF"/>
              </w:rPr>
              <w:t>ComplementaryInformation</w:t>
            </w:r>
          </w:p>
        </w:tc>
        <w:tc>
          <w:tcPr>
            <w:tcW w:w="567" w:type="dxa"/>
          </w:tcPr>
          <w:p w14:paraId="4D68EEFA" w14:textId="77777777" w:rsidR="00C11AAF" w:rsidRPr="009079F8" w:rsidRDefault="00C11AAF" w:rsidP="00F23355">
            <w:pPr>
              <w:pStyle w:val="pqiTabBody"/>
            </w:pPr>
            <w:r w:rsidRPr="009079F8">
              <w:t>O</w:t>
            </w:r>
          </w:p>
        </w:tc>
        <w:tc>
          <w:tcPr>
            <w:tcW w:w="2123" w:type="dxa"/>
            <w:gridSpan w:val="2"/>
          </w:tcPr>
          <w:p w14:paraId="4DA4CAA1" w14:textId="77777777" w:rsidR="00C11AAF" w:rsidRPr="009079F8" w:rsidRDefault="00C11AAF" w:rsidP="00F23355">
            <w:pPr>
              <w:pStyle w:val="pqiTabBody"/>
            </w:pPr>
          </w:p>
        </w:tc>
        <w:tc>
          <w:tcPr>
            <w:tcW w:w="4529" w:type="dxa"/>
            <w:gridSpan w:val="2"/>
          </w:tcPr>
          <w:p w14:paraId="45FE6C36" w14:textId="77777777" w:rsidR="00C11AAF" w:rsidRPr="009079F8" w:rsidRDefault="00C11AAF" w:rsidP="00F23355">
            <w:pPr>
              <w:pStyle w:val="pqiTabBody"/>
            </w:pPr>
            <w:r w:rsidRPr="009079F8">
              <w:t xml:space="preserve">Należy podać wszelkie dodatkowe informacje dotyczące </w:t>
            </w:r>
            <w:r>
              <w:t>transportu</w:t>
            </w:r>
            <w:r w:rsidRPr="009079F8">
              <w:t xml:space="preserve">, np. </w:t>
            </w:r>
            <w:r>
              <w:t>dane</w:t>
            </w:r>
            <w:r w:rsidRPr="009079F8">
              <w:t xml:space="preserve"> </w:t>
            </w:r>
            <w:r>
              <w:t>kolejnych</w:t>
            </w:r>
            <w:r w:rsidRPr="009079F8">
              <w:t xml:space="preserve"> przewoźników, informacje dotyczące </w:t>
            </w:r>
            <w:r>
              <w:t>kolejnych</w:t>
            </w:r>
            <w:r w:rsidRPr="009079F8">
              <w:t xml:space="preserve"> jednostek transportowych.</w:t>
            </w:r>
          </w:p>
        </w:tc>
        <w:tc>
          <w:tcPr>
            <w:tcW w:w="858" w:type="dxa"/>
            <w:gridSpan w:val="2"/>
          </w:tcPr>
          <w:p w14:paraId="4C8A38C5" w14:textId="77777777" w:rsidR="00C11AAF" w:rsidRPr="009079F8" w:rsidRDefault="00C11AAF" w:rsidP="00F23355">
            <w:pPr>
              <w:pStyle w:val="pqiTabBody"/>
            </w:pPr>
            <w:r w:rsidRPr="009079F8">
              <w:t>an..350</w:t>
            </w:r>
          </w:p>
        </w:tc>
      </w:tr>
      <w:tr w:rsidR="00C11AAF" w:rsidRPr="009079F8" w14:paraId="18EDB666" w14:textId="77777777" w:rsidTr="00C90B31">
        <w:trPr>
          <w:gridAfter w:val="1"/>
          <w:wAfter w:w="38" w:type="dxa"/>
        </w:trPr>
        <w:tc>
          <w:tcPr>
            <w:tcW w:w="969" w:type="dxa"/>
            <w:gridSpan w:val="4"/>
          </w:tcPr>
          <w:p w14:paraId="30B5143A" w14:textId="77777777" w:rsidR="00C11AAF" w:rsidRPr="009079F8" w:rsidRDefault="00C11AAF" w:rsidP="00F23355">
            <w:pPr>
              <w:pStyle w:val="pqiTabBody"/>
              <w:rPr>
                <w:i/>
              </w:rPr>
            </w:pPr>
          </w:p>
        </w:tc>
        <w:tc>
          <w:tcPr>
            <w:tcW w:w="4710" w:type="dxa"/>
          </w:tcPr>
          <w:p w14:paraId="2DD5D581" w14:textId="77777777" w:rsidR="00C11AAF" w:rsidRDefault="00C11AAF" w:rsidP="00F23355">
            <w:pPr>
              <w:pStyle w:val="pqiTabBody"/>
            </w:pPr>
            <w:r>
              <w:t>JĘZYK ELEMENTU</w:t>
            </w:r>
            <w:r w:rsidRPr="009079F8">
              <w:t xml:space="preserve"> </w:t>
            </w:r>
          </w:p>
          <w:p w14:paraId="7F6C86EF" w14:textId="05B1937D" w:rsidR="00C81FCF" w:rsidRPr="006E1FD6" w:rsidRDefault="00C11AAF" w:rsidP="00F23355">
            <w:pPr>
              <w:pStyle w:val="pqiTabBody"/>
              <w:rPr>
                <w:rFonts w:ascii="Courier New" w:hAnsi="Courier New"/>
                <w:color w:val="0000FF"/>
                <w:rPrChange w:id="2424" w:author="Jurkowska Monika" w:date="2022-11-14T21:27:00Z">
                  <w:rPr/>
                </w:rPrChange>
              </w:rPr>
            </w:pPr>
            <w:r>
              <w:rPr>
                <w:rFonts w:ascii="Courier New" w:hAnsi="Courier New" w:cs="Courier New"/>
                <w:noProof/>
                <w:color w:val="0000FF"/>
              </w:rPr>
              <w:t>@language</w:t>
            </w:r>
          </w:p>
        </w:tc>
        <w:tc>
          <w:tcPr>
            <w:tcW w:w="567" w:type="dxa"/>
          </w:tcPr>
          <w:p w14:paraId="01816D33" w14:textId="77777777" w:rsidR="00C11AAF" w:rsidRPr="009079F8" w:rsidRDefault="00C11AAF" w:rsidP="00F23355">
            <w:pPr>
              <w:pStyle w:val="pqiTabBody"/>
            </w:pPr>
            <w:r>
              <w:t>D</w:t>
            </w:r>
          </w:p>
        </w:tc>
        <w:tc>
          <w:tcPr>
            <w:tcW w:w="2123" w:type="dxa"/>
            <w:gridSpan w:val="2"/>
          </w:tcPr>
          <w:p w14:paraId="5D46E011" w14:textId="77777777" w:rsidR="00C11AAF" w:rsidRPr="009079F8" w:rsidRDefault="00C11AAF" w:rsidP="00F23355">
            <w:pPr>
              <w:pStyle w:val="pqiTabBody"/>
            </w:pPr>
            <w:r w:rsidRPr="009079F8">
              <w:t>„R”, jeżeli stosuje się pole tekstowe</w:t>
            </w:r>
            <w:r>
              <w:t xml:space="preserve"> 16e</w:t>
            </w:r>
            <w:r w:rsidRPr="009079F8">
              <w:t>.</w:t>
            </w:r>
          </w:p>
        </w:tc>
        <w:tc>
          <w:tcPr>
            <w:tcW w:w="4529" w:type="dxa"/>
            <w:gridSpan w:val="2"/>
          </w:tcPr>
          <w:p w14:paraId="030EE245" w14:textId="77777777" w:rsidR="00C11AAF" w:rsidRDefault="00C11AAF" w:rsidP="00F23355">
            <w:pPr>
              <w:pStyle w:val="pqiTabBody"/>
            </w:pPr>
            <w:r>
              <w:t>Atrybut.</w:t>
            </w:r>
          </w:p>
          <w:p w14:paraId="6D0B13D5" w14:textId="32EB1054" w:rsidR="00FA37DE"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858" w:type="dxa"/>
            <w:gridSpan w:val="2"/>
          </w:tcPr>
          <w:p w14:paraId="5D04B702" w14:textId="77777777" w:rsidR="00C11AAF" w:rsidRPr="009079F8" w:rsidRDefault="00C11AAF" w:rsidP="00F23355">
            <w:pPr>
              <w:pStyle w:val="pqiTabBody"/>
            </w:pPr>
            <w:r w:rsidRPr="009079F8">
              <w:t>a2</w:t>
            </w:r>
          </w:p>
        </w:tc>
      </w:tr>
      <w:tr w:rsidR="00C11AAF" w:rsidRPr="009079F8" w14:paraId="1A215EB1" w14:textId="77777777" w:rsidTr="00C90B31">
        <w:trPr>
          <w:gridAfter w:val="1"/>
          <w:wAfter w:w="38" w:type="dxa"/>
        </w:trPr>
        <w:tc>
          <w:tcPr>
            <w:tcW w:w="969" w:type="dxa"/>
            <w:gridSpan w:val="4"/>
          </w:tcPr>
          <w:p w14:paraId="727B2564" w14:textId="77777777" w:rsidR="00C11AAF" w:rsidRPr="009079F8" w:rsidRDefault="00C11AAF" w:rsidP="00F23355">
            <w:pPr>
              <w:pStyle w:val="pqiTabHead"/>
              <w:rPr>
                <w:i/>
              </w:rPr>
            </w:pPr>
            <w:r w:rsidRPr="009079F8">
              <w:t>17</w:t>
            </w:r>
          </w:p>
        </w:tc>
        <w:tc>
          <w:tcPr>
            <w:tcW w:w="4710" w:type="dxa"/>
          </w:tcPr>
          <w:p w14:paraId="79567253" w14:textId="64114B2F" w:rsidR="00C11AAF" w:rsidRDefault="00C11AAF" w:rsidP="00F23355">
            <w:pPr>
              <w:pStyle w:val="pqiTabHead"/>
            </w:pPr>
            <w:r>
              <w:t>Wyroby</w:t>
            </w:r>
          </w:p>
          <w:p w14:paraId="046CC3E1" w14:textId="7F295F09" w:rsidR="00C81FCF" w:rsidRPr="006E1FD6" w:rsidRDefault="00C11AAF" w:rsidP="008A12C2">
            <w:pPr>
              <w:pStyle w:val="pqiTabHead"/>
              <w:rPr>
                <w:rFonts w:ascii="Courier New" w:hAnsi="Courier New"/>
                <w:color w:val="0000FF"/>
                <w:rPrChange w:id="2425" w:author="Jurkowska Monika" w:date="2022-11-14T21:27:00Z">
                  <w:rPr/>
                </w:rPrChange>
              </w:rPr>
            </w:pPr>
            <w:del w:id="2426" w:author="Jurkowska Monika" w:date="2022-11-14T21:27:00Z">
              <w:r>
                <w:rPr>
                  <w:rFonts w:ascii="Courier New" w:hAnsi="Courier New" w:cs="Courier New"/>
                  <w:noProof/>
                  <w:color w:val="0000FF"/>
                </w:rPr>
                <w:delText>BodyEad</w:delText>
              </w:r>
            </w:del>
            <w:ins w:id="2427" w:author="Jurkowska Monika" w:date="2022-11-14T21:27:00Z">
              <w:r>
                <w:rPr>
                  <w:rFonts w:ascii="Courier New" w:hAnsi="Courier New" w:cs="Courier New"/>
                  <w:noProof/>
                  <w:color w:val="0000FF"/>
                </w:rPr>
                <w:t>BodyEad</w:t>
              </w:r>
              <w:r w:rsidR="009E4744">
                <w:rPr>
                  <w:rFonts w:ascii="Courier New" w:hAnsi="Courier New" w:cs="Courier New"/>
                  <w:noProof/>
                  <w:color w:val="0000FF"/>
                </w:rPr>
                <w:t>Esad</w:t>
              </w:r>
            </w:ins>
          </w:p>
        </w:tc>
        <w:tc>
          <w:tcPr>
            <w:tcW w:w="567" w:type="dxa"/>
          </w:tcPr>
          <w:p w14:paraId="5BA34D9A" w14:textId="77777777" w:rsidR="00C11AAF" w:rsidRPr="009079F8" w:rsidRDefault="00C11AAF" w:rsidP="00F23355">
            <w:pPr>
              <w:pStyle w:val="pqiTabHead"/>
            </w:pPr>
            <w:r w:rsidRPr="009079F8">
              <w:t>R</w:t>
            </w:r>
          </w:p>
        </w:tc>
        <w:tc>
          <w:tcPr>
            <w:tcW w:w="2123" w:type="dxa"/>
            <w:gridSpan w:val="2"/>
          </w:tcPr>
          <w:p w14:paraId="22E4F5FF" w14:textId="77777777" w:rsidR="00C11AAF" w:rsidRPr="009079F8" w:rsidRDefault="00C11AAF" w:rsidP="00F23355">
            <w:pPr>
              <w:pStyle w:val="pqiTabHead"/>
            </w:pPr>
          </w:p>
        </w:tc>
        <w:tc>
          <w:tcPr>
            <w:tcW w:w="4529" w:type="dxa"/>
            <w:gridSpan w:val="2"/>
          </w:tcPr>
          <w:p w14:paraId="44BE0470" w14:textId="77777777" w:rsidR="00C11AAF" w:rsidRPr="009079F8" w:rsidRDefault="00C11AAF" w:rsidP="00F23355">
            <w:pPr>
              <w:pStyle w:val="pqiTabHead"/>
            </w:pPr>
            <w:r w:rsidRPr="009079F8">
              <w:t xml:space="preserve">Dla każdego </w:t>
            </w:r>
            <w:r>
              <w:t>wyrobu</w:t>
            </w:r>
            <w:r w:rsidRPr="009079F8">
              <w:t xml:space="preserve"> wchodzącego w skład przesyłki należy stosować odrębną grupę danych.</w:t>
            </w:r>
          </w:p>
        </w:tc>
        <w:tc>
          <w:tcPr>
            <w:tcW w:w="858" w:type="dxa"/>
            <w:gridSpan w:val="2"/>
          </w:tcPr>
          <w:p w14:paraId="48BD1D7F" w14:textId="77777777" w:rsidR="00C11AAF" w:rsidRPr="009079F8" w:rsidRDefault="00C11AAF" w:rsidP="00F23355">
            <w:pPr>
              <w:pStyle w:val="pqiTabHead"/>
            </w:pPr>
            <w:r w:rsidRPr="009079F8">
              <w:t>999x</w:t>
            </w:r>
          </w:p>
        </w:tc>
      </w:tr>
      <w:tr w:rsidR="00C11AAF" w:rsidRPr="009079F8" w14:paraId="53FBA32F" w14:textId="77777777" w:rsidTr="008A12C2">
        <w:tblPrEx>
          <w:tblW w:w="1379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ExChange w:id="2428" w:author="Jurkowska Monika" w:date="2022-11-14T21:27:00Z">
            <w:tblPrEx>
              <w:tblW w:w="1379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Ex>
          </w:tblPrExChange>
        </w:tblPrEx>
        <w:trPr>
          <w:gridAfter w:val="1"/>
          <w:wAfter w:w="38" w:type="dxa"/>
          <w:trPrChange w:id="2429" w:author="Jurkowska Monika" w:date="2022-11-14T21:27:00Z">
            <w:trPr>
              <w:gridAfter w:val="1"/>
              <w:wAfter w:w="38" w:type="dxa"/>
            </w:trPr>
          </w:trPrChange>
        </w:trPr>
        <w:tc>
          <w:tcPr>
            <w:tcW w:w="423" w:type="dxa"/>
            <w:tcPrChange w:id="2430" w:author="Jurkowska Monika" w:date="2022-11-14T21:27:00Z">
              <w:tcPr>
                <w:tcW w:w="423" w:type="dxa"/>
              </w:tcPr>
            </w:tcPrChange>
          </w:tcPr>
          <w:p w14:paraId="0D3A5FB4" w14:textId="77777777" w:rsidR="00C11AAF" w:rsidRPr="009079F8" w:rsidRDefault="00C11AAF" w:rsidP="00F23355">
            <w:pPr>
              <w:pStyle w:val="pqiTabBody"/>
              <w:rPr>
                <w:b/>
              </w:rPr>
            </w:pPr>
          </w:p>
        </w:tc>
        <w:tc>
          <w:tcPr>
            <w:tcW w:w="534" w:type="dxa"/>
            <w:gridSpan w:val="2"/>
            <w:shd w:val="clear" w:color="auto" w:fill="FFFFFF" w:themeFill="background1"/>
            <w:tcPrChange w:id="2431" w:author="Jurkowska Monika" w:date="2022-11-14T21:27:00Z">
              <w:tcPr>
                <w:tcW w:w="534" w:type="dxa"/>
                <w:gridSpan w:val="2"/>
              </w:tcPr>
            </w:tcPrChange>
          </w:tcPr>
          <w:p w14:paraId="13764719" w14:textId="77777777" w:rsidR="00C11AAF" w:rsidRPr="009079F8" w:rsidRDefault="00C11AAF" w:rsidP="00F23355">
            <w:pPr>
              <w:pStyle w:val="pqiTabBody"/>
              <w:rPr>
                <w:i/>
              </w:rPr>
            </w:pPr>
            <w:r w:rsidRPr="009079F8">
              <w:rPr>
                <w:i/>
              </w:rPr>
              <w:t>a</w:t>
            </w:r>
          </w:p>
        </w:tc>
        <w:tc>
          <w:tcPr>
            <w:tcW w:w="4722" w:type="dxa"/>
            <w:gridSpan w:val="2"/>
            <w:shd w:val="clear" w:color="auto" w:fill="FFFFFF" w:themeFill="background1"/>
            <w:tcPrChange w:id="2432" w:author="Jurkowska Monika" w:date="2022-11-14T21:27:00Z">
              <w:tcPr>
                <w:tcW w:w="4722" w:type="dxa"/>
                <w:gridSpan w:val="2"/>
              </w:tcPr>
            </w:tcPrChange>
          </w:tcPr>
          <w:p w14:paraId="3B92413B" w14:textId="77777777" w:rsidR="00C11AAF" w:rsidRDefault="00C11AAF" w:rsidP="00F23355">
            <w:pPr>
              <w:pStyle w:val="pqiTabBody"/>
            </w:pPr>
            <w:r w:rsidRPr="004B72DF">
              <w:t>Numer identyfikacyjny pozycji towarowej</w:t>
            </w:r>
          </w:p>
          <w:p w14:paraId="74DD4248" w14:textId="394E8CBE" w:rsidR="00935CE0" w:rsidRPr="009079F8" w:rsidRDefault="00C11AAF" w:rsidP="00F23355">
            <w:pPr>
              <w:pStyle w:val="pqiTabBody"/>
            </w:pPr>
            <w:r>
              <w:rPr>
                <w:rFonts w:ascii="Courier New" w:hAnsi="Courier New" w:cs="Courier New"/>
                <w:noProof/>
                <w:color w:val="0000FF"/>
              </w:rPr>
              <w:t>BodyRecordUniqueReference</w:t>
            </w:r>
          </w:p>
        </w:tc>
        <w:tc>
          <w:tcPr>
            <w:tcW w:w="567" w:type="dxa"/>
            <w:tcPrChange w:id="2433" w:author="Jurkowska Monika" w:date="2022-11-14T21:27:00Z">
              <w:tcPr>
                <w:tcW w:w="567" w:type="dxa"/>
              </w:tcPr>
            </w:tcPrChange>
          </w:tcPr>
          <w:p w14:paraId="6744B9CB" w14:textId="77777777" w:rsidR="00C11AAF" w:rsidRPr="009079F8" w:rsidRDefault="00C11AAF" w:rsidP="00F23355">
            <w:pPr>
              <w:pStyle w:val="pqiTabBody"/>
            </w:pPr>
            <w:r w:rsidRPr="009079F8">
              <w:t>R</w:t>
            </w:r>
          </w:p>
        </w:tc>
        <w:tc>
          <w:tcPr>
            <w:tcW w:w="2123" w:type="dxa"/>
            <w:gridSpan w:val="2"/>
            <w:tcPrChange w:id="2434" w:author="Jurkowska Monika" w:date="2022-11-14T21:27:00Z">
              <w:tcPr>
                <w:tcW w:w="2123" w:type="dxa"/>
                <w:gridSpan w:val="2"/>
              </w:tcPr>
            </w:tcPrChange>
          </w:tcPr>
          <w:p w14:paraId="5298817A" w14:textId="77777777" w:rsidR="00C11AAF" w:rsidRPr="009079F8" w:rsidRDefault="00396591" w:rsidP="00F23355">
            <w:pPr>
              <w:pStyle w:val="pqiTabBody"/>
            </w:pPr>
            <w:r>
              <w:t>Wartość musi być większa od zera.</w:t>
            </w:r>
          </w:p>
        </w:tc>
        <w:tc>
          <w:tcPr>
            <w:tcW w:w="4529" w:type="dxa"/>
            <w:gridSpan w:val="2"/>
            <w:tcPrChange w:id="2435" w:author="Jurkowska Monika" w:date="2022-11-14T21:27:00Z">
              <w:tcPr>
                <w:tcW w:w="4529" w:type="dxa"/>
                <w:gridSpan w:val="2"/>
              </w:tcPr>
            </w:tcPrChange>
          </w:tcPr>
          <w:p w14:paraId="3FAC1244" w14:textId="77777777" w:rsidR="00C11AAF" w:rsidRPr="009079F8" w:rsidRDefault="00C11AAF" w:rsidP="00F23355">
            <w:pPr>
              <w:pStyle w:val="pqiTabBody"/>
            </w:pPr>
            <w:bookmarkStart w:id="2436" w:name="OLE_LINK7"/>
            <w:bookmarkStart w:id="2437" w:name="OLE_LINK8"/>
            <w:r w:rsidRPr="009079F8">
              <w:t xml:space="preserve">Należy podać </w:t>
            </w:r>
            <w:r>
              <w:t>niepowtarzalny</w:t>
            </w:r>
            <w:r w:rsidRPr="009079F8">
              <w:t xml:space="preserve"> </w:t>
            </w:r>
            <w:bookmarkEnd w:id="2436"/>
            <w:bookmarkEnd w:id="2437"/>
            <w:r>
              <w:t xml:space="preserve">kolejny </w:t>
            </w:r>
            <w:r w:rsidRPr="009079F8">
              <w:t>numer porządkowy, zaczynając od 1</w:t>
            </w:r>
            <w:r>
              <w:t>.</w:t>
            </w:r>
          </w:p>
        </w:tc>
        <w:tc>
          <w:tcPr>
            <w:tcW w:w="858" w:type="dxa"/>
            <w:gridSpan w:val="2"/>
            <w:tcPrChange w:id="2438" w:author="Jurkowska Monika" w:date="2022-11-14T21:27:00Z">
              <w:tcPr>
                <w:tcW w:w="858" w:type="dxa"/>
                <w:gridSpan w:val="2"/>
              </w:tcPr>
            </w:tcPrChange>
          </w:tcPr>
          <w:p w14:paraId="47459897" w14:textId="77777777" w:rsidR="00C11AAF" w:rsidRPr="009079F8" w:rsidRDefault="00C11AAF" w:rsidP="00F23355">
            <w:pPr>
              <w:pStyle w:val="pqiTabBody"/>
            </w:pPr>
            <w:r w:rsidRPr="009079F8">
              <w:t>n..3</w:t>
            </w:r>
          </w:p>
        </w:tc>
      </w:tr>
      <w:tr w:rsidR="00C11AAF" w:rsidRPr="009079F8" w14:paraId="2A502247" w14:textId="77777777" w:rsidTr="004E5EF2">
        <w:trPr>
          <w:gridAfter w:val="1"/>
          <w:wAfter w:w="38" w:type="dxa"/>
        </w:trPr>
        <w:tc>
          <w:tcPr>
            <w:tcW w:w="423" w:type="dxa"/>
          </w:tcPr>
          <w:p w14:paraId="77B0231A" w14:textId="77777777" w:rsidR="00C11AAF" w:rsidRPr="009079F8" w:rsidRDefault="00C11AAF" w:rsidP="00F23355">
            <w:pPr>
              <w:pStyle w:val="pqiTabBody"/>
              <w:rPr>
                <w:b/>
              </w:rPr>
            </w:pPr>
          </w:p>
        </w:tc>
        <w:tc>
          <w:tcPr>
            <w:tcW w:w="534" w:type="dxa"/>
            <w:gridSpan w:val="2"/>
          </w:tcPr>
          <w:p w14:paraId="3B3FA544" w14:textId="77777777" w:rsidR="00C11AAF" w:rsidRPr="009079F8" w:rsidRDefault="00C11AAF" w:rsidP="00F23355">
            <w:pPr>
              <w:pStyle w:val="pqiTabBody"/>
              <w:rPr>
                <w:i/>
              </w:rPr>
            </w:pPr>
            <w:r w:rsidRPr="009079F8">
              <w:rPr>
                <w:i/>
              </w:rPr>
              <w:t>b</w:t>
            </w:r>
          </w:p>
        </w:tc>
        <w:tc>
          <w:tcPr>
            <w:tcW w:w="4722" w:type="dxa"/>
            <w:gridSpan w:val="2"/>
          </w:tcPr>
          <w:p w14:paraId="13B3EF42" w14:textId="77777777" w:rsidR="00C11AAF" w:rsidRDefault="00C11AAF" w:rsidP="00F23355">
            <w:pPr>
              <w:pStyle w:val="pqiTabBody"/>
            </w:pPr>
            <w:r w:rsidRPr="009079F8">
              <w:t>Kod wyrobu akcyzowego</w:t>
            </w:r>
          </w:p>
          <w:p w14:paraId="78EE6A60" w14:textId="78C0112A" w:rsidR="00935CE0" w:rsidRPr="006E1FD6" w:rsidRDefault="00C11AAF" w:rsidP="00F23355">
            <w:pPr>
              <w:pStyle w:val="pqiTabBody"/>
              <w:rPr>
                <w:rFonts w:ascii="Courier New" w:hAnsi="Courier New"/>
                <w:color w:val="0000FF"/>
                <w:rPrChange w:id="2439" w:author="Jurkowska Monika" w:date="2022-11-14T21:27:00Z">
                  <w:rPr/>
                </w:rPrChange>
              </w:rPr>
            </w:pPr>
            <w:r>
              <w:rPr>
                <w:rFonts w:ascii="Courier New" w:hAnsi="Courier New" w:cs="Courier New"/>
                <w:noProof/>
                <w:color w:val="0000FF"/>
              </w:rPr>
              <w:t>ExciseProductCode</w:t>
            </w:r>
          </w:p>
        </w:tc>
        <w:tc>
          <w:tcPr>
            <w:tcW w:w="567" w:type="dxa"/>
          </w:tcPr>
          <w:p w14:paraId="6D73D5F0" w14:textId="77777777" w:rsidR="00C11AAF" w:rsidRPr="009079F8" w:rsidRDefault="00C11AAF" w:rsidP="00F23355">
            <w:pPr>
              <w:pStyle w:val="pqiTabBody"/>
            </w:pPr>
            <w:r w:rsidRPr="009079F8">
              <w:t>R</w:t>
            </w:r>
          </w:p>
        </w:tc>
        <w:tc>
          <w:tcPr>
            <w:tcW w:w="2123" w:type="dxa"/>
            <w:gridSpan w:val="2"/>
          </w:tcPr>
          <w:p w14:paraId="0FE35C24" w14:textId="77777777" w:rsidR="00C11AAF" w:rsidRPr="009079F8" w:rsidRDefault="00C11AAF" w:rsidP="00F23355">
            <w:pPr>
              <w:pStyle w:val="pqiTabBody"/>
            </w:pPr>
          </w:p>
        </w:tc>
        <w:tc>
          <w:tcPr>
            <w:tcW w:w="4529" w:type="dxa"/>
            <w:gridSpan w:val="2"/>
          </w:tcPr>
          <w:p w14:paraId="20527F9C" w14:textId="77777777" w:rsidR="00C11AAF" w:rsidRDefault="00C11AAF" w:rsidP="00F23355">
            <w:pPr>
              <w:rPr>
                <w:lang w:eastAsia="en-GB"/>
              </w:rPr>
            </w:pPr>
            <w:r>
              <w:rPr>
                <w:lang w:eastAsia="en-GB"/>
              </w:rPr>
              <w:t>Wartość ze słownika „</w:t>
            </w:r>
            <w:r>
              <w:t>Wyroby akcyzowe (</w:t>
            </w:r>
            <w:proofErr w:type="spellStart"/>
            <w:r>
              <w:t>Excise</w:t>
            </w:r>
            <w:proofErr w:type="spellEnd"/>
            <w:r>
              <w:t xml:space="preserve"> products)</w:t>
            </w:r>
            <w:r>
              <w:rPr>
                <w:lang w:eastAsia="en-GB"/>
              </w:rPr>
              <w:t>”.</w:t>
            </w:r>
          </w:p>
          <w:p w14:paraId="712FC77D" w14:textId="77777777" w:rsidR="00C11AAF" w:rsidRDefault="00C11AAF" w:rsidP="00F23355">
            <w:pPr>
              <w:rPr>
                <w:lang w:eastAsia="en-GB"/>
              </w:rPr>
            </w:pPr>
            <w:r>
              <w:rPr>
                <w:lang w:eastAsia="en-GB"/>
              </w:rPr>
              <w:t>W przypadku przemieszczenia rozpoczynającego się i kończącego na terytorium Polski wartość może być ze słownika „Polskie w</w:t>
            </w:r>
            <w:r>
              <w:t>yroby akcyzowe (</w:t>
            </w:r>
            <w:proofErr w:type="spellStart"/>
            <w:r>
              <w:t>Polish</w:t>
            </w:r>
            <w:proofErr w:type="spellEnd"/>
            <w:r>
              <w:t xml:space="preserve"> </w:t>
            </w:r>
            <w:proofErr w:type="spellStart"/>
            <w:r>
              <w:t>excise</w:t>
            </w:r>
            <w:proofErr w:type="spellEnd"/>
            <w:r>
              <w:t xml:space="preserve"> products)</w:t>
            </w:r>
            <w:r>
              <w:rPr>
                <w:lang w:eastAsia="en-GB"/>
              </w:rPr>
              <w:t>”.</w:t>
            </w:r>
          </w:p>
          <w:p w14:paraId="60462995" w14:textId="75B03432" w:rsidR="00FA37DE" w:rsidRPr="009079F8" w:rsidRDefault="00C11AAF" w:rsidP="00F23355">
            <w:pPr>
              <w:rPr>
                <w:lang w:eastAsia="en-GB"/>
              </w:rPr>
            </w:pPr>
            <w:r>
              <w:rPr>
                <w:lang w:eastAsia="en-GB"/>
              </w:rPr>
              <w:t>W przypadku gdy w polu 1a jest wartość „8</w:t>
            </w:r>
            <w:r>
              <w:t xml:space="preserve"> –</w:t>
            </w:r>
            <w:r w:rsidRPr="00F963E2">
              <w:t xml:space="preserve"> Nieznane miejsce przeznaczenia</w:t>
            </w:r>
            <w:r>
              <w:rPr>
                <w:lang w:eastAsia="en-GB"/>
              </w:rPr>
              <w:t>” musi być to wyrób energetyczny (słownik „</w:t>
            </w:r>
            <w:r>
              <w:t>Wyroby akcyzowe (</w:t>
            </w:r>
            <w:proofErr w:type="spellStart"/>
            <w:r>
              <w:t>Excise</w:t>
            </w:r>
            <w:proofErr w:type="spellEnd"/>
            <w:r>
              <w:t xml:space="preserve"> products)</w:t>
            </w:r>
            <w:r>
              <w:rPr>
                <w:lang w:eastAsia="en-GB"/>
              </w:rPr>
              <w:t>” wskazuje że wyrób należy do kategorii wyrobów akcyzowych „E”).</w:t>
            </w:r>
          </w:p>
        </w:tc>
        <w:tc>
          <w:tcPr>
            <w:tcW w:w="858" w:type="dxa"/>
            <w:gridSpan w:val="2"/>
          </w:tcPr>
          <w:p w14:paraId="7EB614FD" w14:textId="77777777" w:rsidR="00C11AAF" w:rsidRPr="009079F8" w:rsidRDefault="00C11AAF" w:rsidP="00F23355">
            <w:pPr>
              <w:pStyle w:val="pqiTabBody"/>
            </w:pPr>
            <w:r w:rsidRPr="009079F8">
              <w:t>an4</w:t>
            </w:r>
          </w:p>
        </w:tc>
      </w:tr>
      <w:tr w:rsidR="00C11AAF" w:rsidRPr="009079F8" w14:paraId="6F59C3AB" w14:textId="77777777" w:rsidTr="005E51E6">
        <w:trPr>
          <w:gridAfter w:val="1"/>
          <w:wAfter w:w="38" w:type="dxa"/>
        </w:trPr>
        <w:tc>
          <w:tcPr>
            <w:tcW w:w="423" w:type="dxa"/>
          </w:tcPr>
          <w:p w14:paraId="5F3FB4B7" w14:textId="77777777" w:rsidR="00C11AAF" w:rsidRPr="009079F8" w:rsidRDefault="00C11AAF" w:rsidP="00F23355">
            <w:pPr>
              <w:pStyle w:val="pqiTabBody"/>
              <w:rPr>
                <w:b/>
              </w:rPr>
            </w:pPr>
          </w:p>
        </w:tc>
        <w:tc>
          <w:tcPr>
            <w:tcW w:w="534" w:type="dxa"/>
            <w:gridSpan w:val="2"/>
          </w:tcPr>
          <w:p w14:paraId="2A04AFCA" w14:textId="77777777" w:rsidR="00C11AAF" w:rsidRPr="009079F8" w:rsidRDefault="00C11AAF" w:rsidP="00F23355">
            <w:pPr>
              <w:pStyle w:val="pqiTabBody"/>
              <w:rPr>
                <w:i/>
              </w:rPr>
            </w:pPr>
            <w:r w:rsidRPr="009079F8">
              <w:rPr>
                <w:i/>
              </w:rPr>
              <w:t>c</w:t>
            </w:r>
          </w:p>
        </w:tc>
        <w:tc>
          <w:tcPr>
            <w:tcW w:w="4722" w:type="dxa"/>
            <w:gridSpan w:val="2"/>
          </w:tcPr>
          <w:p w14:paraId="10D8B406" w14:textId="77777777" w:rsidR="00C11AAF" w:rsidRDefault="00C11AAF" w:rsidP="00F23355">
            <w:pPr>
              <w:pStyle w:val="pqiTabBody"/>
            </w:pPr>
            <w:r w:rsidRPr="009079F8">
              <w:t>Kod CN</w:t>
            </w:r>
          </w:p>
          <w:p w14:paraId="647F0346" w14:textId="15E857DC" w:rsidR="00935CE0" w:rsidRPr="006E1FD6" w:rsidRDefault="00C11AAF" w:rsidP="00F23355">
            <w:pPr>
              <w:pStyle w:val="pqiTabBody"/>
              <w:rPr>
                <w:rFonts w:ascii="Courier New" w:hAnsi="Courier New"/>
                <w:color w:val="0000FF"/>
                <w:rPrChange w:id="2440" w:author="Jurkowska Monika" w:date="2022-11-14T21:27:00Z">
                  <w:rPr/>
                </w:rPrChange>
              </w:rPr>
            </w:pPr>
            <w:r>
              <w:rPr>
                <w:rFonts w:ascii="Courier New" w:hAnsi="Courier New" w:cs="Courier New"/>
                <w:noProof/>
                <w:color w:val="0000FF"/>
              </w:rPr>
              <w:t>CnCode</w:t>
            </w:r>
          </w:p>
        </w:tc>
        <w:tc>
          <w:tcPr>
            <w:tcW w:w="567" w:type="dxa"/>
          </w:tcPr>
          <w:p w14:paraId="77AD7E00" w14:textId="77777777" w:rsidR="00C11AAF" w:rsidRPr="009079F8" w:rsidRDefault="00C11AAF" w:rsidP="00F23355">
            <w:pPr>
              <w:pStyle w:val="pqiTabBody"/>
            </w:pPr>
            <w:r w:rsidRPr="009079F8">
              <w:t>R</w:t>
            </w:r>
          </w:p>
        </w:tc>
        <w:tc>
          <w:tcPr>
            <w:tcW w:w="2123" w:type="dxa"/>
            <w:gridSpan w:val="2"/>
          </w:tcPr>
          <w:p w14:paraId="55C7C394" w14:textId="77777777" w:rsidR="00C11AAF" w:rsidRPr="009079F8" w:rsidRDefault="000076A8" w:rsidP="00F23355">
            <w:pPr>
              <w:pStyle w:val="pqiTabBody"/>
            </w:pPr>
            <w:r>
              <w:t>Wartość musi być większa od zera.</w:t>
            </w:r>
          </w:p>
        </w:tc>
        <w:tc>
          <w:tcPr>
            <w:tcW w:w="4529" w:type="dxa"/>
            <w:gridSpan w:val="2"/>
          </w:tcPr>
          <w:p w14:paraId="6BA6EF16" w14:textId="15919C49" w:rsidR="00FA37DE" w:rsidRPr="009079F8" w:rsidRDefault="00C11AAF" w:rsidP="00F23355">
            <w:pPr>
              <w:pStyle w:val="pqiTabBody"/>
            </w:pPr>
            <w:r>
              <w:rPr>
                <w:lang w:eastAsia="en-GB"/>
              </w:rPr>
              <w:t>Jeśli k</w:t>
            </w:r>
            <w:r w:rsidRPr="009079F8">
              <w:t>od wyrobu akcyzowego</w:t>
            </w:r>
            <w:r>
              <w:t xml:space="preserve"> w polu 17b jest inny niż „S500”,</w:t>
            </w:r>
            <w:r w:rsidR="00805BFA">
              <w:t xml:space="preserve"> „</w:t>
            </w:r>
            <w:r>
              <w:t>N100”, „N200” i „N300</w:t>
            </w:r>
            <w:r w:rsidR="00805BFA">
              <w:t>”</w:t>
            </w:r>
            <w:r>
              <w:t xml:space="preserve"> to jest to kod CN odpowiadający wybranemu kodowi wyrobu akcyzowego na podstawie</w:t>
            </w:r>
            <w:r>
              <w:rPr>
                <w:lang w:eastAsia="en-GB"/>
              </w:rPr>
              <w:t xml:space="preserve"> słownika „</w:t>
            </w:r>
            <w:r>
              <w:t>Przynależność kodów CN do wyrobów akcyzowych (</w:t>
            </w:r>
            <w:proofErr w:type="spellStart"/>
            <w:r>
              <w:t>Correspondences</w:t>
            </w:r>
            <w:proofErr w:type="spellEnd"/>
            <w:r>
              <w:t xml:space="preserve"> CN </w:t>
            </w:r>
            <w:proofErr w:type="spellStart"/>
            <w:r>
              <w:t>code</w:t>
            </w:r>
            <w:proofErr w:type="spellEnd"/>
            <w:r>
              <w:t xml:space="preserve"> - </w:t>
            </w:r>
            <w:proofErr w:type="spellStart"/>
            <w:r>
              <w:t>Excise</w:t>
            </w:r>
            <w:proofErr w:type="spellEnd"/>
            <w:r>
              <w:t xml:space="preserve"> </w:t>
            </w:r>
            <w:proofErr w:type="spellStart"/>
            <w:r>
              <w:t>product</w:t>
            </w:r>
            <w:proofErr w:type="spellEnd"/>
            <w:r>
              <w:t xml:space="preserve">) lub </w:t>
            </w:r>
            <w:r>
              <w:rPr>
                <w:lang w:eastAsia="en-GB"/>
              </w:rPr>
              <w:t>słownika „</w:t>
            </w:r>
            <w:r>
              <w:t>Przynależność polskich kodów CN do wyrobów akcyzowych (</w:t>
            </w:r>
            <w:proofErr w:type="spellStart"/>
            <w:r>
              <w:t>Polish</w:t>
            </w:r>
            <w:proofErr w:type="spellEnd"/>
            <w:r>
              <w:t xml:space="preserve"> </w:t>
            </w:r>
            <w:proofErr w:type="spellStart"/>
            <w:r>
              <w:t>correspondences</w:t>
            </w:r>
            <w:proofErr w:type="spellEnd"/>
            <w:r>
              <w:t xml:space="preserve"> CN </w:t>
            </w:r>
            <w:proofErr w:type="spellStart"/>
            <w:r>
              <w:t>code</w:t>
            </w:r>
            <w:proofErr w:type="spellEnd"/>
            <w:r>
              <w:t xml:space="preserve"> - </w:t>
            </w:r>
            <w:proofErr w:type="spellStart"/>
            <w:r>
              <w:t>Excise</w:t>
            </w:r>
            <w:proofErr w:type="spellEnd"/>
            <w:r>
              <w:t xml:space="preserve"> </w:t>
            </w:r>
            <w:proofErr w:type="spellStart"/>
            <w:r>
              <w:t>product</w:t>
            </w:r>
            <w:proofErr w:type="spellEnd"/>
            <w:r>
              <w:t>).</w:t>
            </w:r>
          </w:p>
        </w:tc>
        <w:tc>
          <w:tcPr>
            <w:tcW w:w="858" w:type="dxa"/>
            <w:gridSpan w:val="2"/>
          </w:tcPr>
          <w:p w14:paraId="7E2F1586" w14:textId="77777777" w:rsidR="00C11AAF" w:rsidRPr="009079F8" w:rsidRDefault="00C11AAF" w:rsidP="00F23355">
            <w:pPr>
              <w:pStyle w:val="pqiTabBody"/>
            </w:pPr>
            <w:r w:rsidRPr="009079F8">
              <w:t>n8</w:t>
            </w:r>
          </w:p>
        </w:tc>
      </w:tr>
      <w:tr w:rsidR="00C11AAF" w:rsidRPr="009079F8" w14:paraId="32075AE0" w14:textId="77777777" w:rsidTr="005E51E6">
        <w:trPr>
          <w:gridAfter w:val="1"/>
          <w:wAfter w:w="38" w:type="dxa"/>
        </w:trPr>
        <w:tc>
          <w:tcPr>
            <w:tcW w:w="423" w:type="dxa"/>
          </w:tcPr>
          <w:p w14:paraId="61B4590D" w14:textId="77777777" w:rsidR="00C11AAF" w:rsidRPr="009079F8" w:rsidRDefault="00C11AAF" w:rsidP="00F23355">
            <w:pPr>
              <w:pStyle w:val="pqiTabBody"/>
              <w:rPr>
                <w:b/>
              </w:rPr>
            </w:pPr>
          </w:p>
        </w:tc>
        <w:tc>
          <w:tcPr>
            <w:tcW w:w="534" w:type="dxa"/>
            <w:gridSpan w:val="2"/>
          </w:tcPr>
          <w:p w14:paraId="5EC93125" w14:textId="77777777" w:rsidR="00C11AAF" w:rsidRPr="009079F8" w:rsidRDefault="00C11AAF" w:rsidP="00F23355">
            <w:pPr>
              <w:pStyle w:val="pqiTabBody"/>
              <w:rPr>
                <w:i/>
              </w:rPr>
            </w:pPr>
            <w:r w:rsidRPr="009079F8">
              <w:rPr>
                <w:i/>
              </w:rPr>
              <w:t>d</w:t>
            </w:r>
          </w:p>
        </w:tc>
        <w:tc>
          <w:tcPr>
            <w:tcW w:w="4722" w:type="dxa"/>
            <w:gridSpan w:val="2"/>
          </w:tcPr>
          <w:p w14:paraId="676F4815" w14:textId="77777777" w:rsidR="00C11AAF" w:rsidRDefault="00C11AAF" w:rsidP="00F23355">
            <w:pPr>
              <w:pStyle w:val="pqiTabBody"/>
            </w:pPr>
            <w:r w:rsidRPr="009079F8">
              <w:t>Ilość</w:t>
            </w:r>
          </w:p>
          <w:p w14:paraId="332D4032" w14:textId="6820F8B0" w:rsidR="00935CE0" w:rsidRPr="002C44A5" w:rsidRDefault="00C11AAF" w:rsidP="00F23355">
            <w:pPr>
              <w:pStyle w:val="pqiTabBody"/>
            </w:pPr>
            <w:r>
              <w:rPr>
                <w:rFonts w:ascii="Courier New" w:hAnsi="Courier New" w:cs="Courier New"/>
                <w:noProof/>
                <w:color w:val="0000FF"/>
              </w:rPr>
              <w:t>Quantity</w:t>
            </w:r>
          </w:p>
        </w:tc>
        <w:tc>
          <w:tcPr>
            <w:tcW w:w="567" w:type="dxa"/>
          </w:tcPr>
          <w:p w14:paraId="6A048D96" w14:textId="77777777" w:rsidR="00C11AAF" w:rsidRPr="009079F8" w:rsidRDefault="00C11AAF" w:rsidP="00F23355">
            <w:pPr>
              <w:pStyle w:val="pqiTabBody"/>
            </w:pPr>
            <w:r w:rsidRPr="009079F8">
              <w:t>R</w:t>
            </w:r>
          </w:p>
        </w:tc>
        <w:tc>
          <w:tcPr>
            <w:tcW w:w="2123" w:type="dxa"/>
            <w:gridSpan w:val="2"/>
          </w:tcPr>
          <w:p w14:paraId="4BB8A203" w14:textId="77777777" w:rsidR="00C11AAF" w:rsidRPr="009079F8" w:rsidRDefault="009C02B2" w:rsidP="00F23355">
            <w:pPr>
              <w:pStyle w:val="pqiTabBody"/>
            </w:pPr>
            <w:r>
              <w:t>Wartość musi być większa od zera.</w:t>
            </w:r>
          </w:p>
        </w:tc>
        <w:tc>
          <w:tcPr>
            <w:tcW w:w="4529" w:type="dxa"/>
            <w:gridSpan w:val="2"/>
          </w:tcPr>
          <w:p w14:paraId="052C23DC" w14:textId="7704E10C" w:rsidR="00C11AAF" w:rsidRDefault="00C11AAF" w:rsidP="00F23355">
            <w:pPr>
              <w:pStyle w:val="pqiTabBody"/>
            </w:pPr>
            <w:r w:rsidRPr="009079F8">
              <w:t xml:space="preserve">Należy podać ilość wyrażoną w jednostce miary powiązanej z kodem </w:t>
            </w:r>
            <w:r>
              <w:t>wyrobu</w:t>
            </w:r>
            <w:r w:rsidRPr="009079F8">
              <w:t xml:space="preserve"> – zob. </w:t>
            </w:r>
            <w:r>
              <w:t xml:space="preserve">wartości </w:t>
            </w:r>
            <w:r>
              <w:lastRenderedPageBreak/>
              <w:t>słownika „</w:t>
            </w:r>
            <w:r w:rsidRPr="0093764A">
              <w:t>Jednostki miary (</w:t>
            </w:r>
            <w:proofErr w:type="spellStart"/>
            <w:r w:rsidRPr="0093764A">
              <w:t>Units</w:t>
            </w:r>
            <w:proofErr w:type="spellEnd"/>
            <w:r w:rsidRPr="0093764A">
              <w:t xml:space="preserve"> of </w:t>
            </w:r>
            <w:proofErr w:type="spellStart"/>
            <w:r w:rsidRPr="0093764A">
              <w:t>measure</w:t>
            </w:r>
            <w:proofErr w:type="spellEnd"/>
            <w:r w:rsidRPr="0093764A">
              <w:t>)</w:t>
            </w:r>
            <w:r>
              <w:t>" lub dla wyrobów akcyzowych o kodzie ze słownika „Polskie wyroby akcyzowe (</w:t>
            </w:r>
            <w:proofErr w:type="spellStart"/>
            <w:r>
              <w:t>Polish</w:t>
            </w:r>
            <w:proofErr w:type="spellEnd"/>
            <w:r>
              <w:t xml:space="preserve"> </w:t>
            </w:r>
            <w:proofErr w:type="spellStart"/>
            <w:r>
              <w:t>excise</w:t>
            </w:r>
            <w:proofErr w:type="spellEnd"/>
            <w:r>
              <w:t xml:space="preserve"> products)"</w:t>
            </w:r>
            <w:r w:rsidRPr="009079F8">
              <w:t xml:space="preserve"> </w:t>
            </w:r>
            <w:r>
              <w:t>wyrażoną w </w:t>
            </w:r>
            <w:r w:rsidRPr="009079F8">
              <w:t xml:space="preserve">jednostce miary powiązanej z kodem </w:t>
            </w:r>
            <w:r>
              <w:t>wyrobu</w:t>
            </w:r>
            <w:r w:rsidRPr="009079F8">
              <w:t xml:space="preserve"> – zob. </w:t>
            </w:r>
            <w:r>
              <w:t>wartości słownika „Dodatkowe j</w:t>
            </w:r>
            <w:r w:rsidRPr="0093764A">
              <w:t>ednostki miary (</w:t>
            </w:r>
            <w:proofErr w:type="spellStart"/>
            <w:r w:rsidRPr="00424484">
              <w:t>Additional</w:t>
            </w:r>
            <w:proofErr w:type="spellEnd"/>
            <w:r w:rsidRPr="00424484">
              <w:t xml:space="preserve"> </w:t>
            </w:r>
            <w:proofErr w:type="spellStart"/>
            <w:r w:rsidRPr="00424484">
              <w:t>units</w:t>
            </w:r>
            <w:proofErr w:type="spellEnd"/>
            <w:r w:rsidRPr="00424484">
              <w:t xml:space="preserve"> of </w:t>
            </w:r>
            <w:proofErr w:type="spellStart"/>
            <w:r w:rsidRPr="00424484">
              <w:t>measure</w:t>
            </w:r>
            <w:proofErr w:type="spellEnd"/>
            <w:r w:rsidRPr="0093764A">
              <w:t>)</w:t>
            </w:r>
            <w:r>
              <w:t>"</w:t>
            </w:r>
            <w:r w:rsidRPr="009079F8">
              <w:t>.</w:t>
            </w:r>
          </w:p>
          <w:p w14:paraId="5333FAD9" w14:textId="6F1F4D5E" w:rsidR="00805BFA" w:rsidRPr="002C44A5" w:rsidRDefault="00805BFA" w:rsidP="002C44A5">
            <w:pPr>
              <w:pStyle w:val="pqiTabBody"/>
            </w:pPr>
            <w:r w:rsidRPr="002C44A5">
              <w:t xml:space="preserve">W przypadku przemieszczenia do </w:t>
            </w:r>
            <w:r w:rsidR="00C11AAF" w:rsidRPr="009079F8">
              <w:t>zarejestrowanego</w:t>
            </w:r>
            <w:r w:rsidRPr="002C44A5">
              <w:t xml:space="preserve"> odbiorcy, o którym mowa w art. </w:t>
            </w:r>
            <w:r w:rsidR="00C11AAF" w:rsidRPr="009079F8">
              <w:t>19</w:t>
            </w:r>
            <w:r w:rsidRPr="002C44A5">
              <w:t xml:space="preserve"> ust. </w:t>
            </w:r>
            <w:r w:rsidR="00C11AAF" w:rsidRPr="009079F8">
              <w:t>3</w:t>
            </w:r>
            <w:r w:rsidRPr="002C44A5">
              <w:t xml:space="preserve"> dyrektywy </w:t>
            </w:r>
            <w:r w:rsidR="00C11AAF" w:rsidRPr="009079F8">
              <w:t>2008/118/WE</w:t>
            </w:r>
            <w:r w:rsidRPr="002C44A5">
              <w:t xml:space="preserve">, ilość nie może przewyższać ilości, do której odebrania </w:t>
            </w:r>
            <w:r w:rsidR="00C11AAF" w:rsidRPr="009079F8">
              <w:t xml:space="preserve">zarejestrowany </w:t>
            </w:r>
            <w:r w:rsidRPr="002C44A5">
              <w:t>odbiorca jest upoważniony.</w:t>
            </w:r>
          </w:p>
          <w:p w14:paraId="0687DE3A" w14:textId="6CC49A34" w:rsidR="00FA37DE" w:rsidRPr="009079F8" w:rsidRDefault="00C11AAF" w:rsidP="00F23355">
            <w:pPr>
              <w:pStyle w:val="pqiTabBody"/>
            </w:pPr>
            <w:r w:rsidRPr="009079F8">
              <w:t>W przypadku przemieszczenia do zwolnionej organizacji, o której mowa w art. 12 dyrektywy 2008/118/WE, ilość nie może przewyższać ilości zarejestrowanej w świadectwie zwolnienia z podatku akcyzowego.</w:t>
            </w:r>
          </w:p>
        </w:tc>
        <w:tc>
          <w:tcPr>
            <w:tcW w:w="858" w:type="dxa"/>
            <w:gridSpan w:val="2"/>
          </w:tcPr>
          <w:p w14:paraId="256515F0" w14:textId="77777777" w:rsidR="00C11AAF" w:rsidRPr="009079F8" w:rsidRDefault="00C11AAF" w:rsidP="00F23355">
            <w:pPr>
              <w:pStyle w:val="pqiTabBody"/>
            </w:pPr>
            <w:r w:rsidRPr="009079F8">
              <w:lastRenderedPageBreak/>
              <w:t>n..15,3</w:t>
            </w:r>
          </w:p>
        </w:tc>
      </w:tr>
      <w:tr w:rsidR="00C11AAF" w:rsidRPr="009079F8" w14:paraId="46F609EE" w14:textId="77777777" w:rsidTr="005E51E6">
        <w:trPr>
          <w:gridAfter w:val="1"/>
          <w:wAfter w:w="38" w:type="dxa"/>
        </w:trPr>
        <w:tc>
          <w:tcPr>
            <w:tcW w:w="423" w:type="dxa"/>
          </w:tcPr>
          <w:p w14:paraId="5F36102D" w14:textId="77777777" w:rsidR="00C11AAF" w:rsidRPr="009079F8" w:rsidRDefault="00C11AAF" w:rsidP="00F23355">
            <w:pPr>
              <w:pStyle w:val="pqiTabBody"/>
              <w:rPr>
                <w:b/>
              </w:rPr>
            </w:pPr>
          </w:p>
        </w:tc>
        <w:tc>
          <w:tcPr>
            <w:tcW w:w="534" w:type="dxa"/>
            <w:gridSpan w:val="2"/>
          </w:tcPr>
          <w:p w14:paraId="38176F28" w14:textId="77777777" w:rsidR="00C11AAF" w:rsidRPr="009079F8" w:rsidRDefault="00C11AAF" w:rsidP="00F23355">
            <w:pPr>
              <w:pStyle w:val="pqiTabBody"/>
              <w:rPr>
                <w:i/>
              </w:rPr>
            </w:pPr>
            <w:r>
              <w:rPr>
                <w:i/>
              </w:rPr>
              <w:t>e</w:t>
            </w:r>
          </w:p>
        </w:tc>
        <w:tc>
          <w:tcPr>
            <w:tcW w:w="4722" w:type="dxa"/>
            <w:gridSpan w:val="2"/>
          </w:tcPr>
          <w:p w14:paraId="76101F14" w14:textId="77777777" w:rsidR="00C11AAF" w:rsidRDefault="00C11AAF" w:rsidP="00F23355">
            <w:pPr>
              <w:pStyle w:val="pqiTabBody"/>
            </w:pPr>
            <w:r w:rsidRPr="009079F8">
              <w:t>Masa brutto</w:t>
            </w:r>
          </w:p>
          <w:p w14:paraId="63854264" w14:textId="4D5CC15D" w:rsidR="00935CE0" w:rsidRPr="009079F8" w:rsidRDefault="00C11AAF" w:rsidP="00F23355">
            <w:pPr>
              <w:pStyle w:val="pqiTabBody"/>
            </w:pPr>
            <w:del w:id="2441" w:author="Jurkowska Monika" w:date="2022-11-14T21:27:00Z">
              <w:r>
                <w:rPr>
                  <w:rFonts w:ascii="Courier New" w:hAnsi="Courier New" w:cs="Courier New"/>
                  <w:noProof/>
                  <w:color w:val="0000FF"/>
                </w:rPr>
                <w:delText>GrossWeight</w:delText>
              </w:r>
            </w:del>
            <w:proofErr w:type="spellStart"/>
            <w:ins w:id="2442" w:author="Jurkowska Monika" w:date="2022-11-14T21:27:00Z">
              <w:r w:rsidR="00935CE0">
                <w:t>GrossMass</w:t>
              </w:r>
            </w:ins>
            <w:proofErr w:type="spellEnd"/>
          </w:p>
        </w:tc>
        <w:tc>
          <w:tcPr>
            <w:tcW w:w="567" w:type="dxa"/>
          </w:tcPr>
          <w:p w14:paraId="0A50E78C" w14:textId="77777777" w:rsidR="00C11AAF" w:rsidRPr="009079F8" w:rsidRDefault="00C11AAF" w:rsidP="00F23355">
            <w:pPr>
              <w:pStyle w:val="pqiTabBody"/>
            </w:pPr>
            <w:r w:rsidRPr="009079F8">
              <w:t>R</w:t>
            </w:r>
          </w:p>
        </w:tc>
        <w:tc>
          <w:tcPr>
            <w:tcW w:w="2123" w:type="dxa"/>
            <w:gridSpan w:val="2"/>
          </w:tcPr>
          <w:p w14:paraId="5CCFAAF1" w14:textId="77777777" w:rsidR="00C11AAF" w:rsidRPr="009079F8" w:rsidRDefault="000076A8" w:rsidP="00F23355">
            <w:pPr>
              <w:pStyle w:val="pqiTabBody"/>
            </w:pPr>
            <w:r>
              <w:t>Wartość musi być większa od zera</w:t>
            </w:r>
            <w:r w:rsidR="00FB29BF">
              <w:t xml:space="preserve"> i musi być równa lub większa od masy netto</w:t>
            </w:r>
            <w:r>
              <w:t>.</w:t>
            </w:r>
          </w:p>
        </w:tc>
        <w:tc>
          <w:tcPr>
            <w:tcW w:w="4529" w:type="dxa"/>
            <w:gridSpan w:val="2"/>
          </w:tcPr>
          <w:p w14:paraId="25DDCB86" w14:textId="6A983404" w:rsidR="00FA37DE" w:rsidRPr="009079F8" w:rsidRDefault="00C11AAF" w:rsidP="00F23355">
            <w:pPr>
              <w:pStyle w:val="pqiTabBody"/>
            </w:pPr>
            <w:r w:rsidRPr="009079F8">
              <w:t xml:space="preserve">Należy podać masę brutto przesyłki </w:t>
            </w:r>
            <w:r>
              <w:t xml:space="preserve">w kilogramach </w:t>
            </w:r>
            <w:r w:rsidRPr="009079F8">
              <w:t>(wyroby akcyzowe wraz z opakowaniem).</w:t>
            </w:r>
          </w:p>
        </w:tc>
        <w:tc>
          <w:tcPr>
            <w:tcW w:w="858" w:type="dxa"/>
            <w:gridSpan w:val="2"/>
          </w:tcPr>
          <w:p w14:paraId="48D5A3B4" w14:textId="7A72EC04" w:rsidR="00FA37DE" w:rsidRPr="009079F8" w:rsidRDefault="00FA37DE" w:rsidP="00F23355">
            <w:pPr>
              <w:pStyle w:val="pqiTabBody"/>
            </w:pPr>
            <w:r>
              <w:t>n..</w:t>
            </w:r>
            <w:del w:id="2443" w:author="Jurkowska Monika" w:date="2022-11-14T21:27:00Z">
              <w:r w:rsidR="00C11AAF" w:rsidRPr="009079F8">
                <w:delText>15,2</w:delText>
              </w:r>
            </w:del>
            <w:ins w:id="2444" w:author="Jurkowska Monika" w:date="2022-11-14T21:27:00Z">
              <w:r>
                <w:t>16,6</w:t>
              </w:r>
            </w:ins>
          </w:p>
        </w:tc>
      </w:tr>
      <w:tr w:rsidR="00C11AAF" w:rsidRPr="009079F8" w14:paraId="1AAE29A9" w14:textId="77777777" w:rsidTr="005E51E6">
        <w:trPr>
          <w:gridAfter w:val="1"/>
          <w:wAfter w:w="38" w:type="dxa"/>
        </w:trPr>
        <w:tc>
          <w:tcPr>
            <w:tcW w:w="423" w:type="dxa"/>
          </w:tcPr>
          <w:p w14:paraId="67E7CB9F" w14:textId="77777777" w:rsidR="00C11AAF" w:rsidRPr="009079F8" w:rsidRDefault="00C11AAF" w:rsidP="00F23355">
            <w:pPr>
              <w:pStyle w:val="pqiTabBody"/>
              <w:rPr>
                <w:b/>
              </w:rPr>
            </w:pPr>
          </w:p>
        </w:tc>
        <w:tc>
          <w:tcPr>
            <w:tcW w:w="534" w:type="dxa"/>
            <w:gridSpan w:val="2"/>
          </w:tcPr>
          <w:p w14:paraId="427B7CA3" w14:textId="77777777" w:rsidR="00C11AAF" w:rsidRPr="009079F8" w:rsidRDefault="00C11AAF" w:rsidP="00F23355">
            <w:pPr>
              <w:pStyle w:val="pqiTabBody"/>
              <w:rPr>
                <w:i/>
              </w:rPr>
            </w:pPr>
            <w:r>
              <w:rPr>
                <w:i/>
              </w:rPr>
              <w:t>f</w:t>
            </w:r>
          </w:p>
        </w:tc>
        <w:tc>
          <w:tcPr>
            <w:tcW w:w="4722" w:type="dxa"/>
            <w:gridSpan w:val="2"/>
          </w:tcPr>
          <w:p w14:paraId="166945F2" w14:textId="77777777" w:rsidR="00C11AAF" w:rsidRDefault="00C11AAF" w:rsidP="00F23355">
            <w:pPr>
              <w:pStyle w:val="pqiTabBody"/>
            </w:pPr>
            <w:r w:rsidRPr="009079F8">
              <w:t>Masa netto</w:t>
            </w:r>
          </w:p>
          <w:p w14:paraId="5FAD0863" w14:textId="25D5507D" w:rsidR="00935CE0" w:rsidRPr="009079F8" w:rsidRDefault="00C11AAF" w:rsidP="00F23355">
            <w:pPr>
              <w:pStyle w:val="pqiTabBody"/>
            </w:pPr>
            <w:del w:id="2445" w:author="Jurkowska Monika" w:date="2022-11-14T21:27:00Z">
              <w:r>
                <w:rPr>
                  <w:rFonts w:ascii="Courier New" w:hAnsi="Courier New" w:cs="Courier New"/>
                  <w:noProof/>
                  <w:color w:val="0000FF"/>
                </w:rPr>
                <w:delText>NetWeight</w:delText>
              </w:r>
            </w:del>
            <w:proofErr w:type="spellStart"/>
            <w:ins w:id="2446" w:author="Jurkowska Monika" w:date="2022-11-14T21:27:00Z">
              <w:r w:rsidR="00935CE0">
                <w:t>NetMass</w:t>
              </w:r>
            </w:ins>
            <w:proofErr w:type="spellEnd"/>
          </w:p>
        </w:tc>
        <w:tc>
          <w:tcPr>
            <w:tcW w:w="567" w:type="dxa"/>
          </w:tcPr>
          <w:p w14:paraId="0C27B601" w14:textId="77777777" w:rsidR="00C11AAF" w:rsidRPr="009079F8" w:rsidRDefault="00C11AAF" w:rsidP="00F23355">
            <w:pPr>
              <w:pStyle w:val="pqiTabBody"/>
            </w:pPr>
            <w:r w:rsidRPr="009079F8">
              <w:t>R</w:t>
            </w:r>
          </w:p>
        </w:tc>
        <w:tc>
          <w:tcPr>
            <w:tcW w:w="2123" w:type="dxa"/>
            <w:gridSpan w:val="2"/>
          </w:tcPr>
          <w:p w14:paraId="6A7DF763" w14:textId="77777777" w:rsidR="00C11AAF" w:rsidRPr="009079F8" w:rsidRDefault="00017FF6" w:rsidP="00FB29BF">
            <w:pPr>
              <w:pStyle w:val="pqiTabBody"/>
            </w:pPr>
            <w:r>
              <w:t>Wartość musi być większa od zera</w:t>
            </w:r>
            <w:r w:rsidR="00FB29BF">
              <w:t xml:space="preserve"> i musi być równa lub </w:t>
            </w:r>
            <w:r w:rsidR="00FB29BF">
              <w:lastRenderedPageBreak/>
              <w:t>mniejsza od masy brutto</w:t>
            </w:r>
            <w:r>
              <w:t>.</w:t>
            </w:r>
          </w:p>
        </w:tc>
        <w:tc>
          <w:tcPr>
            <w:tcW w:w="4529" w:type="dxa"/>
            <w:gridSpan w:val="2"/>
          </w:tcPr>
          <w:p w14:paraId="7D88858D" w14:textId="153FE381" w:rsidR="00CD7E9A" w:rsidRPr="009079F8" w:rsidRDefault="00C11AAF" w:rsidP="00F23355">
            <w:pPr>
              <w:pStyle w:val="pqiTabBody"/>
            </w:pPr>
            <w:r w:rsidRPr="009079F8">
              <w:lastRenderedPageBreak/>
              <w:t xml:space="preserve">Należy podać masę wyrobów akcyzowych bez opakowania </w:t>
            </w:r>
            <w:r>
              <w:t xml:space="preserve">w kilogramach </w:t>
            </w:r>
            <w:r w:rsidRPr="009079F8">
              <w:t xml:space="preserve">(w przypadku alkoholu i napojów alkoholowych, </w:t>
            </w:r>
            <w:r>
              <w:t>wyrob</w:t>
            </w:r>
            <w:r w:rsidRPr="009079F8">
              <w:t xml:space="preserve">ów </w:t>
            </w:r>
            <w:r w:rsidRPr="009079F8">
              <w:lastRenderedPageBreak/>
              <w:t>energetycznych i w przypadku wszystkich wyrobów tytoniowych poza papierosami).</w:t>
            </w:r>
          </w:p>
        </w:tc>
        <w:tc>
          <w:tcPr>
            <w:tcW w:w="858" w:type="dxa"/>
            <w:gridSpan w:val="2"/>
          </w:tcPr>
          <w:p w14:paraId="79786456" w14:textId="037D88C8" w:rsidR="00CD7E9A" w:rsidRPr="009079F8" w:rsidRDefault="00CD7E9A" w:rsidP="00F23355">
            <w:pPr>
              <w:pStyle w:val="pqiTabBody"/>
            </w:pPr>
            <w:r>
              <w:lastRenderedPageBreak/>
              <w:t>n..</w:t>
            </w:r>
            <w:del w:id="2447" w:author="Jurkowska Monika" w:date="2022-11-14T21:27:00Z">
              <w:r w:rsidR="00C11AAF" w:rsidRPr="009079F8">
                <w:delText>15,2</w:delText>
              </w:r>
            </w:del>
            <w:ins w:id="2448" w:author="Jurkowska Monika" w:date="2022-11-14T21:27:00Z">
              <w:r>
                <w:t>16,6</w:t>
              </w:r>
            </w:ins>
          </w:p>
        </w:tc>
      </w:tr>
      <w:tr w:rsidR="00C11AAF" w:rsidRPr="009079F8" w14:paraId="20A53F3B" w14:textId="77777777" w:rsidTr="005E51E6">
        <w:trPr>
          <w:gridAfter w:val="1"/>
          <w:wAfter w:w="38" w:type="dxa"/>
        </w:trPr>
        <w:tc>
          <w:tcPr>
            <w:tcW w:w="423" w:type="dxa"/>
          </w:tcPr>
          <w:p w14:paraId="2680F9F5" w14:textId="77777777" w:rsidR="00C11AAF" w:rsidRPr="009079F8" w:rsidRDefault="00C11AAF" w:rsidP="00F23355">
            <w:pPr>
              <w:pStyle w:val="pqiTabBody"/>
              <w:rPr>
                <w:b/>
              </w:rPr>
            </w:pPr>
          </w:p>
        </w:tc>
        <w:tc>
          <w:tcPr>
            <w:tcW w:w="534" w:type="dxa"/>
            <w:gridSpan w:val="2"/>
          </w:tcPr>
          <w:p w14:paraId="3D02035F" w14:textId="77777777" w:rsidR="00C11AAF" w:rsidRPr="009079F8" w:rsidRDefault="00C11AAF" w:rsidP="00F23355">
            <w:pPr>
              <w:pStyle w:val="pqiTabBody"/>
              <w:rPr>
                <w:i/>
              </w:rPr>
            </w:pPr>
            <w:r>
              <w:rPr>
                <w:i/>
              </w:rPr>
              <w:t>g</w:t>
            </w:r>
          </w:p>
        </w:tc>
        <w:tc>
          <w:tcPr>
            <w:tcW w:w="4722" w:type="dxa"/>
            <w:gridSpan w:val="2"/>
          </w:tcPr>
          <w:p w14:paraId="11482569" w14:textId="77777777" w:rsidR="00C11AAF" w:rsidRDefault="00C11AAF" w:rsidP="00F23355">
            <w:pPr>
              <w:pStyle w:val="pqiTabBody"/>
            </w:pPr>
            <w:r w:rsidRPr="009079F8">
              <w:t>Zawartość alkoholu</w:t>
            </w:r>
          </w:p>
          <w:p w14:paraId="17CFF514" w14:textId="317F5C6B" w:rsidR="00935CE0" w:rsidRPr="006E1FD6" w:rsidRDefault="00C90B31" w:rsidP="00F23355">
            <w:pPr>
              <w:pStyle w:val="pqiTabBody"/>
              <w:rPr>
                <w:rFonts w:ascii="Courier New" w:hAnsi="Courier New"/>
                <w:color w:val="0000FF"/>
                <w:rPrChange w:id="2449" w:author="Jurkowska Monika" w:date="2022-11-14T21:27:00Z">
                  <w:rPr/>
                </w:rPrChange>
              </w:rPr>
            </w:pPr>
            <w:r w:rsidRPr="00C90B31">
              <w:rPr>
                <w:rFonts w:ascii="Courier New" w:hAnsi="Courier New" w:cs="Courier New"/>
                <w:noProof/>
                <w:color w:val="0000FF"/>
              </w:rPr>
              <w:t>AlcoholicStrengthByVolumeInPercentage</w:t>
            </w:r>
          </w:p>
        </w:tc>
        <w:tc>
          <w:tcPr>
            <w:tcW w:w="567" w:type="dxa"/>
          </w:tcPr>
          <w:p w14:paraId="1FF9C221" w14:textId="77777777" w:rsidR="00C11AAF" w:rsidRPr="009079F8" w:rsidRDefault="00C11AAF" w:rsidP="00F23355">
            <w:pPr>
              <w:pStyle w:val="pqiTabBody"/>
            </w:pPr>
            <w:r w:rsidRPr="009079F8">
              <w:t>C</w:t>
            </w:r>
          </w:p>
        </w:tc>
        <w:tc>
          <w:tcPr>
            <w:tcW w:w="2123" w:type="dxa"/>
            <w:gridSpan w:val="2"/>
          </w:tcPr>
          <w:p w14:paraId="4B9938DD" w14:textId="77777777" w:rsidR="00C11AAF" w:rsidRDefault="00C11AAF" w:rsidP="00F23355">
            <w:pPr>
              <w:pStyle w:val="pqiTabBody"/>
            </w:pPr>
            <w:r w:rsidRPr="009079F8">
              <w:t>„R”, jeżeli ma zastosowanie do danego wyrobu akcyzowego</w:t>
            </w:r>
            <w:r>
              <w:t>– patrz wartości słownika „Wyroby akcyzowe (</w:t>
            </w:r>
            <w:proofErr w:type="spellStart"/>
            <w:r>
              <w:t>Excise</w:t>
            </w:r>
            <w:proofErr w:type="spellEnd"/>
            <w:r>
              <w:t xml:space="preserve"> products)”, oraz w polu 17b jest wartość inna niż B000.</w:t>
            </w:r>
          </w:p>
          <w:p w14:paraId="50275E0F" w14:textId="77777777" w:rsidR="00C11AAF" w:rsidRDefault="00C11AAF" w:rsidP="00F23355">
            <w:pPr>
              <w:pStyle w:val="pqiTabBody"/>
            </w:pPr>
            <w:r w:rsidRPr="009079F8">
              <w:t>„</w:t>
            </w:r>
            <w:r>
              <w:t>O</w:t>
            </w:r>
            <w:r w:rsidRPr="009079F8">
              <w:t>”, jeżeli ma zastosowanie do danego wyrobu akcyzowego</w:t>
            </w:r>
            <w:r>
              <w:t>– patrz wartości słownika „Wyroby akcyzowe (</w:t>
            </w:r>
            <w:proofErr w:type="spellStart"/>
            <w:r>
              <w:t>Excise</w:t>
            </w:r>
            <w:proofErr w:type="spellEnd"/>
            <w:r>
              <w:t xml:space="preserve"> products)”, oraz w polu 17b jest wartość B000.</w:t>
            </w:r>
          </w:p>
          <w:p w14:paraId="1150553F" w14:textId="77777777" w:rsidR="00C11AAF" w:rsidRDefault="00C11AAF" w:rsidP="00F23355">
            <w:pPr>
              <w:pStyle w:val="pqiTabBody"/>
            </w:pPr>
            <w:r>
              <w:t>W pozostałych przypadkach nie stosuje się.</w:t>
            </w:r>
          </w:p>
          <w:p w14:paraId="51E305A9" w14:textId="77777777" w:rsidR="00C11AAF" w:rsidRPr="009079F8" w:rsidRDefault="00C11AAF" w:rsidP="00F23355">
            <w:pPr>
              <w:pStyle w:val="pqiTabBody"/>
            </w:pPr>
            <w:r>
              <w:lastRenderedPageBreak/>
              <w:t xml:space="preserve">Jeżeli stopień Plato ma </w:t>
            </w:r>
            <w:r w:rsidRPr="009079F8">
              <w:t>zastosowanie do danego wyrobu akcyzowego</w:t>
            </w:r>
            <w:r>
              <w:t xml:space="preserve"> – patrz wartości słownika „Wyroby akcyzowe (</w:t>
            </w:r>
            <w:proofErr w:type="spellStart"/>
            <w:r>
              <w:t>Excise</w:t>
            </w:r>
            <w:proofErr w:type="spellEnd"/>
            <w:r>
              <w:t xml:space="preserve"> products)”, to musi być podana co najmniej wartość jednego z pól z</w:t>
            </w:r>
            <w:r w:rsidRPr="009079F8">
              <w:t>awartość alkoholu</w:t>
            </w:r>
            <w:r>
              <w:t xml:space="preserve"> (17g) lub stopień Plato (17h).</w:t>
            </w:r>
          </w:p>
        </w:tc>
        <w:tc>
          <w:tcPr>
            <w:tcW w:w="4529" w:type="dxa"/>
            <w:gridSpan w:val="2"/>
          </w:tcPr>
          <w:p w14:paraId="0D5D11F1" w14:textId="67D86914" w:rsidR="00CD7E9A" w:rsidRPr="009079F8" w:rsidRDefault="00C11AAF" w:rsidP="00F23355">
            <w:pPr>
              <w:pStyle w:val="pqiTabBody"/>
            </w:pPr>
            <w:r w:rsidRPr="009079F8">
              <w:lastRenderedPageBreak/>
              <w:t xml:space="preserve">Należy podać zawartość alkoholu (procentową zawartość objętościową w temperaturze </w:t>
            </w:r>
            <w:smartTag w:uri="urn:schemas-microsoft-com:office:smarttags" w:element="metricconverter">
              <w:smartTagPr>
                <w:attr w:name="ProductID" w:val="20ﾰC"/>
              </w:smartTagPr>
              <w:r w:rsidRPr="009079F8">
                <w:t>20°C</w:t>
              </w:r>
            </w:smartTag>
            <w:r w:rsidRPr="009079F8">
              <w:t>)</w:t>
            </w:r>
            <w:r>
              <w:t xml:space="preserve"> jeśli jest wymagana.</w:t>
            </w:r>
            <w:r w:rsidR="0013652D">
              <w:t xml:space="preserve"> Wartość musi </w:t>
            </w:r>
            <w:r w:rsidR="00D46020">
              <w:t>zawierać się w przedziale od 0,5 do 100</w:t>
            </w:r>
            <w:r w:rsidR="0013652D">
              <w:t>.</w:t>
            </w:r>
          </w:p>
        </w:tc>
        <w:tc>
          <w:tcPr>
            <w:tcW w:w="858" w:type="dxa"/>
            <w:gridSpan w:val="2"/>
          </w:tcPr>
          <w:p w14:paraId="46861375" w14:textId="77777777" w:rsidR="00C11AAF" w:rsidRPr="009079F8" w:rsidRDefault="00C11AAF" w:rsidP="00F23355">
            <w:pPr>
              <w:pStyle w:val="pqiTabBody"/>
            </w:pPr>
            <w:r w:rsidRPr="009079F8">
              <w:t>n..5,2</w:t>
            </w:r>
          </w:p>
        </w:tc>
      </w:tr>
      <w:tr w:rsidR="00C11AAF" w:rsidRPr="009079F8" w14:paraId="13FAE30C" w14:textId="77777777" w:rsidTr="005E51E6">
        <w:trPr>
          <w:gridAfter w:val="1"/>
          <w:wAfter w:w="38" w:type="dxa"/>
        </w:trPr>
        <w:tc>
          <w:tcPr>
            <w:tcW w:w="423" w:type="dxa"/>
          </w:tcPr>
          <w:p w14:paraId="7E777819" w14:textId="77777777" w:rsidR="00C11AAF" w:rsidRPr="009079F8" w:rsidRDefault="00C11AAF" w:rsidP="00F23355">
            <w:pPr>
              <w:pStyle w:val="pqiTabBody"/>
              <w:rPr>
                <w:b/>
              </w:rPr>
            </w:pPr>
          </w:p>
        </w:tc>
        <w:tc>
          <w:tcPr>
            <w:tcW w:w="534" w:type="dxa"/>
            <w:gridSpan w:val="2"/>
          </w:tcPr>
          <w:p w14:paraId="484743BA" w14:textId="77777777" w:rsidR="00C11AAF" w:rsidRPr="009079F8" w:rsidRDefault="00C11AAF" w:rsidP="00F23355">
            <w:pPr>
              <w:pStyle w:val="pqiTabBody"/>
              <w:rPr>
                <w:i/>
              </w:rPr>
            </w:pPr>
            <w:r>
              <w:rPr>
                <w:i/>
              </w:rPr>
              <w:t>h</w:t>
            </w:r>
          </w:p>
        </w:tc>
        <w:tc>
          <w:tcPr>
            <w:tcW w:w="4722" w:type="dxa"/>
            <w:gridSpan w:val="2"/>
          </w:tcPr>
          <w:p w14:paraId="70FE1F18" w14:textId="77777777" w:rsidR="00C11AAF" w:rsidRDefault="00C11AAF" w:rsidP="00F23355">
            <w:pPr>
              <w:pStyle w:val="pqiTabBody"/>
            </w:pPr>
            <w:r w:rsidRPr="009079F8">
              <w:t>Stopień Plato</w:t>
            </w:r>
          </w:p>
          <w:p w14:paraId="5FFBC478" w14:textId="4254B95F" w:rsidR="00457C05" w:rsidRPr="006E1FD6" w:rsidRDefault="00C11AAF" w:rsidP="00F23355">
            <w:pPr>
              <w:pStyle w:val="pqiTabBody"/>
              <w:rPr>
                <w:rFonts w:ascii="Courier New" w:hAnsi="Courier New"/>
                <w:color w:val="0000FF"/>
                <w:rPrChange w:id="2450" w:author="Jurkowska Monika" w:date="2022-11-14T21:27:00Z">
                  <w:rPr/>
                </w:rPrChange>
              </w:rPr>
            </w:pPr>
            <w:r>
              <w:rPr>
                <w:rFonts w:ascii="Courier New" w:hAnsi="Courier New" w:cs="Courier New"/>
                <w:noProof/>
                <w:color w:val="0000FF"/>
              </w:rPr>
              <w:t>DegreePlato</w:t>
            </w:r>
          </w:p>
        </w:tc>
        <w:tc>
          <w:tcPr>
            <w:tcW w:w="567" w:type="dxa"/>
          </w:tcPr>
          <w:p w14:paraId="58AD0709" w14:textId="77777777" w:rsidR="00C11AAF" w:rsidRPr="009079F8" w:rsidRDefault="00C11AAF" w:rsidP="00F23355">
            <w:pPr>
              <w:pStyle w:val="pqiTabBody"/>
            </w:pPr>
            <w:r w:rsidRPr="009079F8">
              <w:t>D</w:t>
            </w:r>
          </w:p>
        </w:tc>
        <w:tc>
          <w:tcPr>
            <w:tcW w:w="2123" w:type="dxa"/>
            <w:gridSpan w:val="2"/>
          </w:tcPr>
          <w:p w14:paraId="00F3BD23" w14:textId="77777777" w:rsidR="00C11AAF" w:rsidRDefault="00C11AAF" w:rsidP="00F23355">
            <w:pPr>
              <w:pStyle w:val="pqiTabBody"/>
            </w:pPr>
            <w:r w:rsidRPr="009079F8">
              <w:t xml:space="preserve">„R”, jeżeli </w:t>
            </w:r>
            <w:r>
              <w:t>w polu 17b podano wartość „B000”.</w:t>
            </w:r>
          </w:p>
          <w:p w14:paraId="21ABAB87" w14:textId="77777777" w:rsidR="00C11AAF" w:rsidRDefault="00C11AAF" w:rsidP="00F23355">
            <w:pPr>
              <w:pStyle w:val="pqiTabBody"/>
            </w:pPr>
            <w:r>
              <w:t xml:space="preserve">„O” </w:t>
            </w:r>
            <w:r w:rsidRPr="009079F8">
              <w:t>jeżeli ma zastosowanie do danego wyrobu akcyzowego</w:t>
            </w:r>
            <w:r>
              <w:t xml:space="preserve"> innego niż „B000” – patrz wartości słownika „Wyroby akcyzowe (</w:t>
            </w:r>
            <w:proofErr w:type="spellStart"/>
            <w:r>
              <w:t>Excise</w:t>
            </w:r>
            <w:proofErr w:type="spellEnd"/>
            <w:r>
              <w:t xml:space="preserve"> products)”.</w:t>
            </w:r>
          </w:p>
          <w:p w14:paraId="51E01C48" w14:textId="77777777" w:rsidR="00C11AAF" w:rsidRDefault="00C11AAF" w:rsidP="00F23355">
            <w:pPr>
              <w:pStyle w:val="pqiTabBody"/>
            </w:pPr>
            <w:r>
              <w:lastRenderedPageBreak/>
              <w:t>W pozostałych przypadkach nie stosuje się.</w:t>
            </w:r>
          </w:p>
          <w:p w14:paraId="1DA9CB04" w14:textId="77777777" w:rsidR="00C11AAF" w:rsidRPr="009079F8" w:rsidRDefault="00C11AAF" w:rsidP="00F23355">
            <w:pPr>
              <w:pStyle w:val="pqiTabBody"/>
            </w:pPr>
            <w:r>
              <w:t xml:space="preserve">Jeżeli stopień Plato ma </w:t>
            </w:r>
            <w:r w:rsidRPr="009079F8">
              <w:t>zastosowanie do danego wyrobu akcyzowego</w:t>
            </w:r>
            <w:r>
              <w:t xml:space="preserve"> – patrz wartości słownika „Wyroby akcyzowe (</w:t>
            </w:r>
            <w:proofErr w:type="spellStart"/>
            <w:r>
              <w:t>Excise</w:t>
            </w:r>
            <w:proofErr w:type="spellEnd"/>
            <w:r>
              <w:t xml:space="preserve"> products)”, to musi być podana co najmniej wartość jednego z pól z</w:t>
            </w:r>
            <w:r w:rsidRPr="009079F8">
              <w:t>awartość alkoholu</w:t>
            </w:r>
            <w:r>
              <w:t xml:space="preserve"> (17g) lub stopień Plato (17h).</w:t>
            </w:r>
          </w:p>
        </w:tc>
        <w:tc>
          <w:tcPr>
            <w:tcW w:w="4529" w:type="dxa"/>
            <w:gridSpan w:val="2"/>
          </w:tcPr>
          <w:p w14:paraId="1589DA5B" w14:textId="77777777" w:rsidR="00C11AAF" w:rsidRDefault="0013652D" w:rsidP="00F23355">
            <w:pPr>
              <w:pStyle w:val="pqiTabBody"/>
              <w:rPr>
                <w:ins w:id="2451" w:author="Jurkowska Monika" w:date="2022-11-14T21:27:00Z"/>
              </w:rPr>
            </w:pPr>
            <w:r>
              <w:lastRenderedPageBreak/>
              <w:t>Wartość musi być większa od zera.</w:t>
            </w:r>
          </w:p>
          <w:p w14:paraId="15DE13F3" w14:textId="36C348BD" w:rsidR="001969E4" w:rsidRPr="009079F8" w:rsidRDefault="001969E4" w:rsidP="00F23355">
            <w:pPr>
              <w:pStyle w:val="pqiTabBody"/>
            </w:pPr>
            <w:ins w:id="2452" w:author="Jurkowska Monika" w:date="2022-11-14T21:27:00Z">
              <w:r>
                <w:t>W przypadku piwa należy podać stopień Plato, jeżeli państwo członkowskie wysyłki lub państwo członkowskie przeznaczenia ustalają podatek na piwo na tej podstawie. wykaz kodów w pkt 10 i 13 załącznika II Wartość tego elementu danych musi być większa niż zero.</w:t>
              </w:r>
            </w:ins>
          </w:p>
        </w:tc>
        <w:tc>
          <w:tcPr>
            <w:tcW w:w="858" w:type="dxa"/>
            <w:gridSpan w:val="2"/>
          </w:tcPr>
          <w:p w14:paraId="03B00D4D" w14:textId="77777777" w:rsidR="00C11AAF" w:rsidRPr="009079F8" w:rsidRDefault="00C11AAF" w:rsidP="00F23355">
            <w:pPr>
              <w:pStyle w:val="pqiTabBody"/>
            </w:pPr>
            <w:r w:rsidRPr="009079F8">
              <w:t>n..5,2</w:t>
            </w:r>
          </w:p>
        </w:tc>
      </w:tr>
      <w:tr w:rsidR="00C11AAF" w:rsidRPr="009079F8" w14:paraId="32CE13B3" w14:textId="77777777" w:rsidTr="005E51E6">
        <w:trPr>
          <w:gridAfter w:val="1"/>
          <w:wAfter w:w="38" w:type="dxa"/>
        </w:trPr>
        <w:tc>
          <w:tcPr>
            <w:tcW w:w="423" w:type="dxa"/>
          </w:tcPr>
          <w:p w14:paraId="1AE4ECF2" w14:textId="77777777" w:rsidR="00C11AAF" w:rsidRPr="009079F8" w:rsidRDefault="00C11AAF" w:rsidP="00F23355">
            <w:pPr>
              <w:pStyle w:val="pqiTabBody"/>
              <w:rPr>
                <w:b/>
              </w:rPr>
            </w:pPr>
          </w:p>
        </w:tc>
        <w:tc>
          <w:tcPr>
            <w:tcW w:w="534" w:type="dxa"/>
            <w:gridSpan w:val="2"/>
          </w:tcPr>
          <w:p w14:paraId="5B62D27C" w14:textId="77777777" w:rsidR="00C11AAF" w:rsidRPr="009079F8" w:rsidRDefault="00C11AAF" w:rsidP="00F23355">
            <w:pPr>
              <w:pStyle w:val="pqiTabBody"/>
              <w:rPr>
                <w:i/>
              </w:rPr>
            </w:pPr>
            <w:r>
              <w:rPr>
                <w:i/>
              </w:rPr>
              <w:t>i</w:t>
            </w:r>
          </w:p>
        </w:tc>
        <w:tc>
          <w:tcPr>
            <w:tcW w:w="4722" w:type="dxa"/>
            <w:gridSpan w:val="2"/>
          </w:tcPr>
          <w:p w14:paraId="7931BF54" w14:textId="77777777" w:rsidR="00C11AAF" w:rsidRDefault="00C11AAF" w:rsidP="00F23355">
            <w:pPr>
              <w:pStyle w:val="pqiTabBody"/>
            </w:pPr>
            <w:r>
              <w:t>Znaki akcyzy</w:t>
            </w:r>
          </w:p>
          <w:p w14:paraId="0485E305" w14:textId="226940B2" w:rsidR="001A6BC9" w:rsidRPr="006E1FD6" w:rsidRDefault="00C11AAF" w:rsidP="00F23355">
            <w:pPr>
              <w:pStyle w:val="pqiTabBody"/>
              <w:rPr>
                <w:rFonts w:ascii="Courier New" w:hAnsi="Courier New"/>
                <w:color w:val="0000FF"/>
                <w:rPrChange w:id="2453" w:author="Jurkowska Monika" w:date="2022-11-14T21:27:00Z">
                  <w:rPr/>
                </w:rPrChange>
              </w:rPr>
            </w:pPr>
            <w:r>
              <w:rPr>
                <w:rFonts w:ascii="Courier New" w:hAnsi="Courier New" w:cs="Courier New"/>
                <w:noProof/>
                <w:color w:val="0000FF"/>
              </w:rPr>
              <w:t>FiscalMark</w:t>
            </w:r>
          </w:p>
        </w:tc>
        <w:tc>
          <w:tcPr>
            <w:tcW w:w="567" w:type="dxa"/>
          </w:tcPr>
          <w:p w14:paraId="1F62E0B4" w14:textId="77777777" w:rsidR="00C11AAF" w:rsidRPr="009079F8" w:rsidRDefault="00C11AAF" w:rsidP="00F23355">
            <w:pPr>
              <w:pStyle w:val="pqiTabBody"/>
            </w:pPr>
            <w:r w:rsidRPr="009079F8">
              <w:t>O</w:t>
            </w:r>
          </w:p>
        </w:tc>
        <w:tc>
          <w:tcPr>
            <w:tcW w:w="2123" w:type="dxa"/>
            <w:gridSpan w:val="2"/>
          </w:tcPr>
          <w:p w14:paraId="2F532179" w14:textId="77777777" w:rsidR="00C11AAF" w:rsidRPr="009079F8" w:rsidRDefault="00C11AAF" w:rsidP="00F23355">
            <w:pPr>
              <w:pStyle w:val="pqiTabBody"/>
            </w:pPr>
          </w:p>
        </w:tc>
        <w:tc>
          <w:tcPr>
            <w:tcW w:w="4529" w:type="dxa"/>
            <w:gridSpan w:val="2"/>
          </w:tcPr>
          <w:p w14:paraId="2337EEC2" w14:textId="77777777" w:rsidR="00C11AAF" w:rsidRPr="009079F8" w:rsidRDefault="00C11AAF" w:rsidP="00F23355">
            <w:pPr>
              <w:pStyle w:val="pqiTabBody"/>
            </w:pPr>
            <w:r w:rsidRPr="009079F8">
              <w:t xml:space="preserve">Należy podać wszelkie dodatkowe informacje dotyczące </w:t>
            </w:r>
            <w:r>
              <w:t>znaków akcyzy</w:t>
            </w:r>
            <w:r w:rsidRPr="009079F8">
              <w:t xml:space="preserve"> wymaganych przez państwo członkowskie przeznaczenia.</w:t>
            </w:r>
          </w:p>
        </w:tc>
        <w:tc>
          <w:tcPr>
            <w:tcW w:w="858" w:type="dxa"/>
            <w:gridSpan w:val="2"/>
          </w:tcPr>
          <w:p w14:paraId="33CF4D1D" w14:textId="77777777" w:rsidR="00C11AAF" w:rsidRPr="009079F8" w:rsidRDefault="00C11AAF" w:rsidP="00F23355">
            <w:pPr>
              <w:pStyle w:val="pqiTabBody"/>
            </w:pPr>
            <w:r w:rsidRPr="009079F8">
              <w:t>an..350</w:t>
            </w:r>
          </w:p>
        </w:tc>
      </w:tr>
      <w:tr w:rsidR="00C11AAF" w:rsidRPr="009079F8" w14:paraId="6EF2BCB9" w14:textId="77777777" w:rsidTr="00C90B31">
        <w:trPr>
          <w:gridAfter w:val="1"/>
          <w:wAfter w:w="38" w:type="dxa"/>
        </w:trPr>
        <w:tc>
          <w:tcPr>
            <w:tcW w:w="969" w:type="dxa"/>
            <w:gridSpan w:val="4"/>
          </w:tcPr>
          <w:p w14:paraId="26D67C6A" w14:textId="77777777" w:rsidR="00C11AAF" w:rsidRPr="009079F8" w:rsidRDefault="00C11AAF" w:rsidP="00F23355">
            <w:pPr>
              <w:pStyle w:val="pqiTabBody"/>
              <w:rPr>
                <w:i/>
              </w:rPr>
            </w:pPr>
          </w:p>
        </w:tc>
        <w:tc>
          <w:tcPr>
            <w:tcW w:w="4710" w:type="dxa"/>
          </w:tcPr>
          <w:p w14:paraId="0D6FC5CD" w14:textId="77777777" w:rsidR="00C11AAF" w:rsidRDefault="00C11AAF" w:rsidP="00F23355">
            <w:pPr>
              <w:pStyle w:val="pqiTabBody"/>
            </w:pPr>
            <w:r>
              <w:t>JĘZYK ELEMENTU</w:t>
            </w:r>
            <w:r w:rsidRPr="009079F8">
              <w:t xml:space="preserve"> </w:t>
            </w:r>
          </w:p>
          <w:p w14:paraId="14041467" w14:textId="778D7B55" w:rsidR="001A6BC9" w:rsidRPr="006E1FD6" w:rsidRDefault="00C11AAF" w:rsidP="00F23355">
            <w:pPr>
              <w:pStyle w:val="pqiTabBody"/>
              <w:rPr>
                <w:rFonts w:ascii="Courier New" w:hAnsi="Courier New"/>
                <w:color w:val="0000FF"/>
                <w:rPrChange w:id="2454" w:author="Jurkowska Monika" w:date="2022-11-14T21:27:00Z">
                  <w:rPr/>
                </w:rPrChange>
              </w:rPr>
            </w:pPr>
            <w:r>
              <w:rPr>
                <w:rFonts w:ascii="Courier New" w:hAnsi="Courier New" w:cs="Courier New"/>
                <w:noProof/>
                <w:color w:val="0000FF"/>
              </w:rPr>
              <w:t>@language</w:t>
            </w:r>
          </w:p>
        </w:tc>
        <w:tc>
          <w:tcPr>
            <w:tcW w:w="567" w:type="dxa"/>
          </w:tcPr>
          <w:p w14:paraId="7B8F7F78" w14:textId="77777777" w:rsidR="00C11AAF" w:rsidRPr="009079F8" w:rsidRDefault="00C11AAF" w:rsidP="00F23355">
            <w:pPr>
              <w:pStyle w:val="pqiTabBody"/>
            </w:pPr>
            <w:r>
              <w:t>D</w:t>
            </w:r>
          </w:p>
        </w:tc>
        <w:tc>
          <w:tcPr>
            <w:tcW w:w="2123" w:type="dxa"/>
            <w:gridSpan w:val="2"/>
          </w:tcPr>
          <w:p w14:paraId="4B1A0672" w14:textId="77777777" w:rsidR="00C11AAF" w:rsidRPr="009079F8" w:rsidRDefault="00C11AAF" w:rsidP="00F23355">
            <w:pPr>
              <w:pStyle w:val="pqiTabBody"/>
            </w:pPr>
            <w:r w:rsidRPr="009079F8">
              <w:t>„R”, jeżeli stosuje się pole tekstowe</w:t>
            </w:r>
            <w:r>
              <w:t xml:space="preserve"> 17i</w:t>
            </w:r>
            <w:r w:rsidRPr="009079F8">
              <w:t>.</w:t>
            </w:r>
          </w:p>
        </w:tc>
        <w:tc>
          <w:tcPr>
            <w:tcW w:w="4529" w:type="dxa"/>
            <w:gridSpan w:val="2"/>
          </w:tcPr>
          <w:p w14:paraId="407613F6" w14:textId="77777777" w:rsidR="00C11AAF" w:rsidRDefault="00C11AAF" w:rsidP="00F23355">
            <w:pPr>
              <w:pStyle w:val="pqiTabBody"/>
            </w:pPr>
            <w:r>
              <w:t>Atrybut.</w:t>
            </w:r>
          </w:p>
          <w:p w14:paraId="0615E64A" w14:textId="77777777" w:rsidR="00C11AAF" w:rsidRDefault="00C11AAF" w:rsidP="00F23355">
            <w:pPr>
              <w:pStyle w:val="pqiTabBody"/>
              <w:rPr>
                <w:ins w:id="2455" w:author="Jurkowska Monika" w:date="2022-11-14T21:27:00Z"/>
              </w:rPr>
            </w:pPr>
            <w:r>
              <w:t>Wartość ze słownika „</w:t>
            </w:r>
            <w:r w:rsidRPr="008C6FA2">
              <w:t xml:space="preserve">Kody języka (Language </w:t>
            </w:r>
            <w:proofErr w:type="spellStart"/>
            <w:r w:rsidRPr="008C6FA2">
              <w:t>codes</w:t>
            </w:r>
            <w:proofErr w:type="spellEnd"/>
            <w:r w:rsidRPr="008C6FA2">
              <w:t>)</w:t>
            </w:r>
            <w:r>
              <w:t>”.</w:t>
            </w:r>
          </w:p>
          <w:p w14:paraId="0CE8A853" w14:textId="4F48E013" w:rsidR="001969E4" w:rsidRPr="009079F8" w:rsidRDefault="001969E4" w:rsidP="00F23355">
            <w:pPr>
              <w:pStyle w:val="pqiTabBody"/>
            </w:pPr>
          </w:p>
        </w:tc>
        <w:tc>
          <w:tcPr>
            <w:tcW w:w="858" w:type="dxa"/>
            <w:gridSpan w:val="2"/>
          </w:tcPr>
          <w:p w14:paraId="548E3777" w14:textId="77777777" w:rsidR="00C11AAF" w:rsidRPr="009079F8" w:rsidRDefault="00C11AAF" w:rsidP="00F23355">
            <w:pPr>
              <w:pStyle w:val="pqiTabBody"/>
            </w:pPr>
            <w:r w:rsidRPr="009079F8">
              <w:t>a2</w:t>
            </w:r>
          </w:p>
        </w:tc>
      </w:tr>
      <w:tr w:rsidR="00C11AAF" w:rsidRPr="009079F8" w14:paraId="12A84779" w14:textId="77777777" w:rsidTr="005E51E6">
        <w:trPr>
          <w:gridAfter w:val="1"/>
          <w:wAfter w:w="38" w:type="dxa"/>
        </w:trPr>
        <w:tc>
          <w:tcPr>
            <w:tcW w:w="423" w:type="dxa"/>
          </w:tcPr>
          <w:p w14:paraId="713F0602" w14:textId="77777777" w:rsidR="00C11AAF" w:rsidRPr="009079F8" w:rsidRDefault="00C11AAF" w:rsidP="00F23355">
            <w:pPr>
              <w:pStyle w:val="pqiTabBody"/>
              <w:rPr>
                <w:b/>
              </w:rPr>
            </w:pPr>
          </w:p>
        </w:tc>
        <w:tc>
          <w:tcPr>
            <w:tcW w:w="534" w:type="dxa"/>
            <w:gridSpan w:val="2"/>
          </w:tcPr>
          <w:p w14:paraId="19D65DDC" w14:textId="77777777" w:rsidR="00C11AAF" w:rsidRPr="009079F8" w:rsidRDefault="00C11AAF" w:rsidP="00F23355">
            <w:pPr>
              <w:pStyle w:val="pqiTabBody"/>
              <w:rPr>
                <w:i/>
              </w:rPr>
            </w:pPr>
            <w:r>
              <w:rPr>
                <w:i/>
              </w:rPr>
              <w:t>j</w:t>
            </w:r>
          </w:p>
        </w:tc>
        <w:tc>
          <w:tcPr>
            <w:tcW w:w="4722" w:type="dxa"/>
            <w:gridSpan w:val="2"/>
          </w:tcPr>
          <w:p w14:paraId="4FDB8063" w14:textId="01F50B12" w:rsidR="00C11AAF" w:rsidRDefault="00C11AAF" w:rsidP="00F23355">
            <w:pPr>
              <w:pStyle w:val="pqiTabBody"/>
            </w:pPr>
            <w:del w:id="2456" w:author="Jurkowska Monika" w:date="2022-11-14T21:27:00Z">
              <w:r>
                <w:delText>Znak</w:delText>
              </w:r>
            </w:del>
            <w:ins w:id="2457" w:author="Jurkowska Monika" w:date="2022-11-14T21:27:00Z">
              <w:r w:rsidR="000C1AAF">
                <w:t>Znacznik „Zastosowanie z</w:t>
              </w:r>
              <w:r>
                <w:t>nak</w:t>
              </w:r>
              <w:r w:rsidR="000C1AAF">
                <w:t>u</w:t>
              </w:r>
            </w:ins>
            <w:r>
              <w:t xml:space="preserve"> akcyzy</w:t>
            </w:r>
            <w:ins w:id="2458" w:author="Jurkowska Monika" w:date="2022-11-14T21:27:00Z">
              <w:r w:rsidR="000C1AAF">
                <w:t>”</w:t>
              </w:r>
            </w:ins>
          </w:p>
          <w:p w14:paraId="32D92A09" w14:textId="5C5F132C" w:rsidR="001A6BC9" w:rsidRPr="006E1FD6" w:rsidRDefault="00C11AAF" w:rsidP="00F23355">
            <w:pPr>
              <w:pStyle w:val="pqiTabBody"/>
              <w:rPr>
                <w:rFonts w:ascii="Courier New" w:hAnsi="Courier New"/>
                <w:color w:val="0000FF"/>
                <w:rPrChange w:id="2459" w:author="Jurkowska Monika" w:date="2022-11-14T21:27:00Z">
                  <w:rPr/>
                </w:rPrChange>
              </w:rPr>
            </w:pPr>
            <w:r>
              <w:rPr>
                <w:rFonts w:ascii="Courier New" w:hAnsi="Courier New" w:cs="Courier New"/>
                <w:noProof/>
                <w:color w:val="0000FF"/>
              </w:rPr>
              <w:t>FiscalMarkUsedFlag</w:t>
            </w:r>
          </w:p>
        </w:tc>
        <w:tc>
          <w:tcPr>
            <w:tcW w:w="567" w:type="dxa"/>
          </w:tcPr>
          <w:p w14:paraId="502E6D77" w14:textId="77777777" w:rsidR="00C11AAF" w:rsidRPr="009079F8" w:rsidRDefault="00C11AAF" w:rsidP="00F23355">
            <w:pPr>
              <w:pStyle w:val="pqiTabBody"/>
            </w:pPr>
            <w:r w:rsidRPr="009079F8">
              <w:t>D</w:t>
            </w:r>
          </w:p>
        </w:tc>
        <w:tc>
          <w:tcPr>
            <w:tcW w:w="2123" w:type="dxa"/>
            <w:gridSpan w:val="2"/>
          </w:tcPr>
          <w:p w14:paraId="202A520A" w14:textId="77777777" w:rsidR="00C11AAF" w:rsidRDefault="00C11AAF" w:rsidP="00F23355">
            <w:pPr>
              <w:pStyle w:val="pqiTabBody"/>
            </w:pPr>
            <w:r w:rsidRPr="009079F8">
              <w:t xml:space="preserve">„R”, jeżeli </w:t>
            </w:r>
            <w:r>
              <w:t>w polu 17b podano wartość „T200”, „T400”, „T500”.</w:t>
            </w:r>
          </w:p>
          <w:p w14:paraId="1299FB03" w14:textId="77777777" w:rsidR="00C11AAF" w:rsidRPr="009079F8" w:rsidRDefault="00C11AAF" w:rsidP="00F23355">
            <w:pPr>
              <w:pStyle w:val="pqiTabBody"/>
            </w:pPr>
            <w:r>
              <w:t xml:space="preserve">Dla pozostałych wartości z pola 17b </w:t>
            </w:r>
            <w:r w:rsidRPr="009079F8">
              <w:t xml:space="preserve">„R”, jeżeli stosuje się </w:t>
            </w:r>
            <w:r>
              <w:t>znaki akcyzy</w:t>
            </w:r>
            <w:r w:rsidRPr="009079F8">
              <w:t xml:space="preserve">. </w:t>
            </w:r>
          </w:p>
        </w:tc>
        <w:tc>
          <w:tcPr>
            <w:tcW w:w="4529" w:type="dxa"/>
            <w:gridSpan w:val="2"/>
          </w:tcPr>
          <w:p w14:paraId="383F7077" w14:textId="77777777" w:rsidR="00C11AAF" w:rsidRPr="009079F8" w:rsidRDefault="00C11AAF" w:rsidP="00F23355">
            <w:pPr>
              <w:pStyle w:val="pqiTabBody"/>
            </w:pPr>
            <w:r w:rsidRPr="009079F8">
              <w:t xml:space="preserve">Należy podać „1”, jeżeli wyroby zawierają </w:t>
            </w:r>
            <w:r>
              <w:t>znaki akcyzy</w:t>
            </w:r>
            <w:r w:rsidRPr="009079F8">
              <w:t xml:space="preserve"> lub są nimi opatrzone lub „0”, jeżeli nie zawierają </w:t>
            </w:r>
            <w:r>
              <w:t>znaków akcyzy</w:t>
            </w:r>
            <w:r w:rsidRPr="009079F8">
              <w:t xml:space="preserve"> lub nie są nimi opatrzone.</w:t>
            </w:r>
          </w:p>
        </w:tc>
        <w:tc>
          <w:tcPr>
            <w:tcW w:w="858" w:type="dxa"/>
            <w:gridSpan w:val="2"/>
          </w:tcPr>
          <w:p w14:paraId="74CA5EEB" w14:textId="77777777" w:rsidR="00C11AAF" w:rsidRPr="009079F8" w:rsidRDefault="00C11AAF" w:rsidP="00F23355">
            <w:pPr>
              <w:pStyle w:val="pqiTabBody"/>
            </w:pPr>
            <w:r w:rsidRPr="009079F8">
              <w:t>n1</w:t>
            </w:r>
          </w:p>
        </w:tc>
      </w:tr>
      <w:tr w:rsidR="00C11AAF" w:rsidRPr="009079F8" w14:paraId="3B034BC5" w14:textId="77777777" w:rsidTr="005E51E6">
        <w:trPr>
          <w:gridAfter w:val="1"/>
          <w:wAfter w:w="38" w:type="dxa"/>
        </w:trPr>
        <w:tc>
          <w:tcPr>
            <w:tcW w:w="423" w:type="dxa"/>
          </w:tcPr>
          <w:p w14:paraId="5CCAA839" w14:textId="77777777" w:rsidR="00C11AAF" w:rsidRPr="009079F8" w:rsidRDefault="00C11AAF" w:rsidP="00F23355">
            <w:pPr>
              <w:pStyle w:val="pqiTabBody"/>
              <w:rPr>
                <w:b/>
              </w:rPr>
            </w:pPr>
          </w:p>
        </w:tc>
        <w:tc>
          <w:tcPr>
            <w:tcW w:w="534" w:type="dxa"/>
            <w:gridSpan w:val="2"/>
          </w:tcPr>
          <w:p w14:paraId="65A4868B" w14:textId="77777777" w:rsidR="00C11AAF" w:rsidRPr="009079F8" w:rsidRDefault="00C11AAF" w:rsidP="00F23355">
            <w:pPr>
              <w:pStyle w:val="pqiTabBody"/>
              <w:rPr>
                <w:i/>
              </w:rPr>
            </w:pPr>
            <w:r>
              <w:rPr>
                <w:i/>
              </w:rPr>
              <w:t>k</w:t>
            </w:r>
          </w:p>
        </w:tc>
        <w:tc>
          <w:tcPr>
            <w:tcW w:w="4722" w:type="dxa"/>
            <w:gridSpan w:val="2"/>
          </w:tcPr>
          <w:p w14:paraId="73CA7BA7" w14:textId="77777777" w:rsidR="00C11AAF" w:rsidRDefault="00C11AAF" w:rsidP="00F23355">
            <w:pPr>
              <w:pStyle w:val="pqiTabBody"/>
            </w:pPr>
            <w:r>
              <w:t>Miejsce</w:t>
            </w:r>
            <w:r w:rsidRPr="009079F8">
              <w:t xml:space="preserve"> pochodzenia</w:t>
            </w:r>
          </w:p>
          <w:p w14:paraId="39F6AADB" w14:textId="38001037" w:rsidR="001A6BC9" w:rsidRPr="006E1FD6" w:rsidRDefault="00C11AAF" w:rsidP="00F23355">
            <w:pPr>
              <w:pStyle w:val="pqiTabBody"/>
              <w:rPr>
                <w:rFonts w:ascii="Courier New" w:hAnsi="Courier New"/>
                <w:color w:val="0000FF"/>
                <w:rPrChange w:id="2460" w:author="Jurkowska Monika" w:date="2022-11-14T21:27:00Z">
                  <w:rPr/>
                </w:rPrChange>
              </w:rPr>
            </w:pPr>
            <w:r>
              <w:rPr>
                <w:rFonts w:ascii="Courier New" w:hAnsi="Courier New" w:cs="Courier New"/>
                <w:noProof/>
                <w:color w:val="0000FF"/>
              </w:rPr>
              <w:t>DesignationOfOrigin</w:t>
            </w:r>
          </w:p>
        </w:tc>
        <w:tc>
          <w:tcPr>
            <w:tcW w:w="567" w:type="dxa"/>
          </w:tcPr>
          <w:p w14:paraId="470570B2" w14:textId="77777777" w:rsidR="00C11AAF" w:rsidRPr="009079F8" w:rsidRDefault="00C11AAF" w:rsidP="00F23355">
            <w:pPr>
              <w:pStyle w:val="pqiTabBody"/>
            </w:pPr>
            <w:r>
              <w:t>D</w:t>
            </w:r>
          </w:p>
        </w:tc>
        <w:tc>
          <w:tcPr>
            <w:tcW w:w="2123" w:type="dxa"/>
            <w:gridSpan w:val="2"/>
          </w:tcPr>
          <w:p w14:paraId="36C12E09" w14:textId="77777777" w:rsidR="00C11AAF" w:rsidRDefault="00C11AAF" w:rsidP="00F23355">
            <w:pPr>
              <w:pStyle w:val="pqiTabBody"/>
            </w:pPr>
            <w:r>
              <w:t>„R” w przypadku gdy w polu 17b wybrano „B000” a w polu 17l podano wartość.</w:t>
            </w:r>
          </w:p>
          <w:p w14:paraId="2C0FF327" w14:textId="77777777" w:rsidR="00C11AAF" w:rsidRPr="009079F8" w:rsidRDefault="00C11AAF" w:rsidP="00F23355">
            <w:pPr>
              <w:pStyle w:val="pqiTabBody"/>
            </w:pPr>
            <w:r>
              <w:t xml:space="preserve">„O” w pozostałych przypadkach. </w:t>
            </w:r>
          </w:p>
        </w:tc>
        <w:tc>
          <w:tcPr>
            <w:tcW w:w="4529" w:type="dxa"/>
            <w:gridSpan w:val="2"/>
          </w:tcPr>
          <w:p w14:paraId="7AEFD783" w14:textId="77777777" w:rsidR="00C11AAF" w:rsidRPr="009079F8" w:rsidRDefault="00C11AAF" w:rsidP="00F23355">
            <w:pPr>
              <w:pStyle w:val="pqiTabBody"/>
            </w:pPr>
            <w:r w:rsidRPr="009079F8">
              <w:t>To pole można zastosować w celu zaświadczenia:</w:t>
            </w:r>
          </w:p>
          <w:p w14:paraId="30B65DAC" w14:textId="77777777" w:rsidR="00C11AAF" w:rsidRPr="009079F8" w:rsidRDefault="00C11AAF" w:rsidP="00F23355">
            <w:pPr>
              <w:pStyle w:val="pqiTabBody"/>
            </w:pPr>
            <w:r w:rsidRPr="009079F8">
              <w:t>1.</w:t>
            </w:r>
            <w:r w:rsidRPr="009079F8">
              <w:tab/>
              <w:t xml:space="preserve">w przypadku niektórych win – odnoszącego się do </w:t>
            </w:r>
            <w:r w:rsidRPr="00D06C3A">
              <w:t>chronion</w:t>
            </w:r>
            <w:r>
              <w:t>ej nazwy</w:t>
            </w:r>
            <w:r w:rsidRPr="00D06C3A">
              <w:t xml:space="preserve"> m</w:t>
            </w:r>
            <w:r>
              <w:t>iejsca pochodzenia lub chronionej nazwy geograficznej</w:t>
            </w:r>
            <w:r w:rsidRPr="009079F8">
              <w:t xml:space="preserve"> zgodnie z odpowiednim prawodawstwem wspólnotowym;</w:t>
            </w:r>
          </w:p>
          <w:p w14:paraId="5F3468CD" w14:textId="77777777" w:rsidR="00C11AAF" w:rsidRPr="009079F8" w:rsidRDefault="00C11AAF" w:rsidP="00F23355">
            <w:pPr>
              <w:pStyle w:val="pqiTabBody"/>
            </w:pPr>
            <w:r w:rsidRPr="009079F8">
              <w:t>2.</w:t>
            </w:r>
            <w:r w:rsidRPr="009079F8">
              <w:tab/>
              <w:t xml:space="preserve">w przypadku niektórych napojów </w:t>
            </w:r>
            <w:r>
              <w:t>alkoholowych – </w:t>
            </w:r>
            <w:r w:rsidRPr="009079F8">
              <w:t>odnoszącego się</w:t>
            </w:r>
            <w:r>
              <w:t xml:space="preserve"> do miejsca produkcji zgodnie z </w:t>
            </w:r>
            <w:r w:rsidRPr="009079F8">
              <w:t>odpowiednim prawodawstwem wspólnotowym;</w:t>
            </w:r>
          </w:p>
          <w:p w14:paraId="78A55EBB" w14:textId="77777777" w:rsidR="00C11AAF" w:rsidRPr="009079F8" w:rsidRDefault="00C11AAF" w:rsidP="00F23355">
            <w:pPr>
              <w:pStyle w:val="pqiTabBody"/>
            </w:pPr>
            <w:r w:rsidRPr="009079F8">
              <w:t>3.</w:t>
            </w:r>
            <w:r w:rsidRPr="009079F8">
              <w:tab/>
              <w:t>w przypadku piwa warzonego przez niezależny mały browar określony w dyrektywie Rady 92/83/EWG</w:t>
            </w:r>
            <w:r w:rsidRPr="009079F8">
              <w:rPr>
                <w:rStyle w:val="Odwoanieprzypisudolnego"/>
              </w:rPr>
              <w:footnoteReference w:id="13"/>
            </w:r>
            <w:r w:rsidRPr="009079F8">
              <w:t xml:space="preserve">, na które browar ten </w:t>
            </w:r>
            <w:r w:rsidRPr="009079F8">
              <w:lastRenderedPageBreak/>
              <w:t>zamierza wnioskować o obniżoną stawkę podatku akcyzoweg</w:t>
            </w:r>
            <w:r>
              <w:t>o w </w:t>
            </w:r>
            <w:r w:rsidRPr="009079F8">
              <w:t xml:space="preserve">państwie członkowskim przeznaczenia. Zaświadczenie należy wyrazić </w:t>
            </w:r>
            <w:r w:rsidR="0076267F">
              <w:br/>
            </w:r>
            <w:r w:rsidRPr="009079F8">
              <w:t xml:space="preserve">w następujący sposób: </w:t>
            </w:r>
            <w:r w:rsidRPr="009079F8">
              <w:rPr>
                <w:i/>
              </w:rPr>
              <w:t xml:space="preserve">„Niniejszym zaświadcza się, że opisany </w:t>
            </w:r>
            <w:r>
              <w:rPr>
                <w:i/>
              </w:rPr>
              <w:t>wyrób</w:t>
            </w:r>
            <w:r w:rsidRPr="009079F8">
              <w:rPr>
                <w:i/>
              </w:rPr>
              <w:t xml:space="preserve"> został wytworzony </w:t>
            </w:r>
            <w:r w:rsidR="0076267F">
              <w:rPr>
                <w:i/>
              </w:rPr>
              <w:br/>
            </w:r>
            <w:r w:rsidRPr="009079F8">
              <w:rPr>
                <w:i/>
              </w:rPr>
              <w:t>w niezależnym małym browarze.”</w:t>
            </w:r>
            <w:r w:rsidRPr="009079F8">
              <w:t>;</w:t>
            </w:r>
          </w:p>
          <w:p w14:paraId="381CC348" w14:textId="2884CD48" w:rsidR="001969E4" w:rsidRPr="009079F8" w:rsidRDefault="00C11AAF" w:rsidP="00F23355">
            <w:pPr>
              <w:pStyle w:val="pqiTabBody"/>
            </w:pPr>
            <w:r w:rsidRPr="009079F8">
              <w:t>4.</w:t>
            </w:r>
            <w:r w:rsidRPr="009079F8">
              <w:tab/>
              <w:t xml:space="preserve">w przypadku alkoholu etylowego destylowanego przez małą gorzelnię określoną w dyrektywie Rady 92/83/EWG, na który ta gorzelnia zamierza wnioskować o obniżoną stawkę podatku akcyzowego w państwie członkowskim przeznaczenia. Zaświadczenie należy wyrazić w następujący sposób: </w:t>
            </w:r>
            <w:r w:rsidRPr="009079F8">
              <w:rPr>
                <w:i/>
              </w:rPr>
              <w:t xml:space="preserve">„Niniejszym zaświadcza się, że opisany </w:t>
            </w:r>
            <w:r>
              <w:rPr>
                <w:i/>
              </w:rPr>
              <w:t>wyrób</w:t>
            </w:r>
            <w:r w:rsidRPr="009079F8">
              <w:rPr>
                <w:i/>
              </w:rPr>
              <w:t xml:space="preserve"> został wytworzony w małej gorzelni.”</w:t>
            </w:r>
            <w:r w:rsidRPr="009079F8">
              <w:t>.</w:t>
            </w:r>
          </w:p>
        </w:tc>
        <w:tc>
          <w:tcPr>
            <w:tcW w:w="858" w:type="dxa"/>
            <w:gridSpan w:val="2"/>
          </w:tcPr>
          <w:p w14:paraId="427C70E1" w14:textId="77777777" w:rsidR="00C11AAF" w:rsidRPr="009079F8" w:rsidRDefault="00C11AAF" w:rsidP="00F23355">
            <w:pPr>
              <w:pStyle w:val="pqiTabBody"/>
            </w:pPr>
            <w:r w:rsidRPr="009079F8">
              <w:lastRenderedPageBreak/>
              <w:t>an..350</w:t>
            </w:r>
          </w:p>
        </w:tc>
      </w:tr>
      <w:tr w:rsidR="00C11AAF" w:rsidRPr="009079F8" w14:paraId="77192715" w14:textId="77777777" w:rsidTr="00C90B31">
        <w:trPr>
          <w:gridAfter w:val="1"/>
          <w:wAfter w:w="38" w:type="dxa"/>
        </w:trPr>
        <w:tc>
          <w:tcPr>
            <w:tcW w:w="969" w:type="dxa"/>
            <w:gridSpan w:val="4"/>
          </w:tcPr>
          <w:p w14:paraId="087E8ADA" w14:textId="77777777" w:rsidR="00C11AAF" w:rsidRPr="009079F8" w:rsidRDefault="00C11AAF" w:rsidP="00F23355">
            <w:pPr>
              <w:pStyle w:val="pqiTabBody"/>
              <w:rPr>
                <w:i/>
              </w:rPr>
            </w:pPr>
          </w:p>
        </w:tc>
        <w:tc>
          <w:tcPr>
            <w:tcW w:w="4710" w:type="dxa"/>
          </w:tcPr>
          <w:p w14:paraId="79A18F34" w14:textId="77777777" w:rsidR="00C11AAF" w:rsidRDefault="00C11AAF" w:rsidP="00F23355">
            <w:pPr>
              <w:pStyle w:val="pqiTabBody"/>
            </w:pPr>
            <w:r>
              <w:t>JĘZYK ELEMENTU</w:t>
            </w:r>
            <w:r w:rsidRPr="009079F8">
              <w:t xml:space="preserve"> </w:t>
            </w:r>
          </w:p>
          <w:p w14:paraId="45FFBF11" w14:textId="0478B35B" w:rsidR="001A6BC9" w:rsidRPr="006E1FD6" w:rsidRDefault="00C11AAF" w:rsidP="00F23355">
            <w:pPr>
              <w:pStyle w:val="pqiTabBody"/>
              <w:rPr>
                <w:rFonts w:ascii="Courier New" w:hAnsi="Courier New"/>
                <w:color w:val="0000FF"/>
                <w:rPrChange w:id="2462" w:author="Jurkowska Monika" w:date="2022-11-14T21:27:00Z">
                  <w:rPr/>
                </w:rPrChange>
              </w:rPr>
            </w:pPr>
            <w:r>
              <w:rPr>
                <w:rFonts w:ascii="Courier New" w:hAnsi="Courier New" w:cs="Courier New"/>
                <w:noProof/>
                <w:color w:val="0000FF"/>
              </w:rPr>
              <w:t>@language</w:t>
            </w:r>
          </w:p>
        </w:tc>
        <w:tc>
          <w:tcPr>
            <w:tcW w:w="567" w:type="dxa"/>
          </w:tcPr>
          <w:p w14:paraId="7F51CEB5" w14:textId="77777777" w:rsidR="00C11AAF" w:rsidRPr="009079F8" w:rsidRDefault="00C11AAF" w:rsidP="00F23355">
            <w:pPr>
              <w:pStyle w:val="pqiTabBody"/>
            </w:pPr>
            <w:r>
              <w:t>D</w:t>
            </w:r>
          </w:p>
        </w:tc>
        <w:tc>
          <w:tcPr>
            <w:tcW w:w="2123" w:type="dxa"/>
            <w:gridSpan w:val="2"/>
          </w:tcPr>
          <w:p w14:paraId="0073E64D" w14:textId="77777777" w:rsidR="00C11AAF" w:rsidRPr="009079F8" w:rsidRDefault="00C11AAF" w:rsidP="00F23355">
            <w:pPr>
              <w:pStyle w:val="pqiTabBody"/>
            </w:pPr>
            <w:r w:rsidRPr="009079F8">
              <w:t>„R”, jeżeli stosuje się pole tekstowe</w:t>
            </w:r>
            <w:r>
              <w:t xml:space="preserve"> 17k</w:t>
            </w:r>
            <w:r w:rsidRPr="009079F8">
              <w:t>.</w:t>
            </w:r>
          </w:p>
        </w:tc>
        <w:tc>
          <w:tcPr>
            <w:tcW w:w="4529" w:type="dxa"/>
            <w:gridSpan w:val="2"/>
          </w:tcPr>
          <w:p w14:paraId="7956C4DA" w14:textId="77777777" w:rsidR="00C11AAF" w:rsidRDefault="00C11AAF" w:rsidP="00F23355">
            <w:pPr>
              <w:pStyle w:val="pqiTabBody"/>
            </w:pPr>
            <w:r>
              <w:t>Atrybut.</w:t>
            </w:r>
          </w:p>
          <w:p w14:paraId="10CAD7D6" w14:textId="4D440BDB" w:rsidR="001969E4"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858" w:type="dxa"/>
            <w:gridSpan w:val="2"/>
          </w:tcPr>
          <w:p w14:paraId="50C6D654" w14:textId="77777777" w:rsidR="00C11AAF" w:rsidRPr="009079F8" w:rsidRDefault="00C11AAF" w:rsidP="00F23355">
            <w:pPr>
              <w:pStyle w:val="pqiTabBody"/>
            </w:pPr>
            <w:r w:rsidRPr="009079F8">
              <w:t>a2</w:t>
            </w:r>
          </w:p>
        </w:tc>
      </w:tr>
      <w:tr w:rsidR="00C11AAF" w:rsidRPr="009079F8" w14:paraId="02E031FF" w14:textId="77777777" w:rsidTr="005E51E6">
        <w:trPr>
          <w:gridAfter w:val="1"/>
          <w:wAfter w:w="38" w:type="dxa"/>
        </w:trPr>
        <w:tc>
          <w:tcPr>
            <w:tcW w:w="423" w:type="dxa"/>
          </w:tcPr>
          <w:p w14:paraId="1AFD5747" w14:textId="77777777" w:rsidR="00C11AAF" w:rsidRPr="009079F8" w:rsidRDefault="00C11AAF" w:rsidP="00F23355">
            <w:pPr>
              <w:pStyle w:val="pqiTabBody"/>
              <w:rPr>
                <w:b/>
              </w:rPr>
            </w:pPr>
          </w:p>
        </w:tc>
        <w:tc>
          <w:tcPr>
            <w:tcW w:w="534" w:type="dxa"/>
            <w:gridSpan w:val="2"/>
          </w:tcPr>
          <w:p w14:paraId="040A0202" w14:textId="77777777" w:rsidR="00C11AAF" w:rsidRPr="009079F8" w:rsidRDefault="00C11AAF" w:rsidP="00F23355">
            <w:pPr>
              <w:pStyle w:val="pqiTabBody"/>
              <w:rPr>
                <w:i/>
              </w:rPr>
            </w:pPr>
            <w:r>
              <w:rPr>
                <w:i/>
              </w:rPr>
              <w:t>l</w:t>
            </w:r>
          </w:p>
        </w:tc>
        <w:tc>
          <w:tcPr>
            <w:tcW w:w="4722" w:type="dxa"/>
            <w:gridSpan w:val="2"/>
          </w:tcPr>
          <w:p w14:paraId="0EFBB795" w14:textId="77777777" w:rsidR="00C11AAF" w:rsidRDefault="00C11AAF" w:rsidP="00F23355">
            <w:pPr>
              <w:pStyle w:val="pqiTabBody"/>
            </w:pPr>
            <w:r w:rsidRPr="009079F8">
              <w:t>Wielkość producenta</w:t>
            </w:r>
          </w:p>
          <w:p w14:paraId="69BE9316" w14:textId="09BB12ED" w:rsidR="001A6BC9" w:rsidRPr="00440E44" w:rsidRDefault="00C11AAF" w:rsidP="00F23355">
            <w:pPr>
              <w:pStyle w:val="pqiTabBody"/>
              <w:rPr>
                <w:rFonts w:ascii="Courier New" w:hAnsi="Courier New"/>
                <w:color w:val="0000FF"/>
              </w:rPr>
            </w:pPr>
            <w:r>
              <w:rPr>
                <w:rFonts w:ascii="Courier New" w:hAnsi="Courier New" w:cs="Courier New"/>
                <w:noProof/>
                <w:color w:val="0000FF"/>
              </w:rPr>
              <w:t>SizeOfProducer</w:t>
            </w:r>
          </w:p>
        </w:tc>
        <w:tc>
          <w:tcPr>
            <w:tcW w:w="567" w:type="dxa"/>
          </w:tcPr>
          <w:p w14:paraId="4F1DA987" w14:textId="77777777" w:rsidR="00C11AAF" w:rsidRPr="009079F8" w:rsidRDefault="00C11AAF" w:rsidP="00F23355">
            <w:pPr>
              <w:pStyle w:val="pqiTabBody"/>
            </w:pPr>
            <w:r w:rsidRPr="009079F8">
              <w:t>O</w:t>
            </w:r>
          </w:p>
        </w:tc>
        <w:tc>
          <w:tcPr>
            <w:tcW w:w="2123" w:type="dxa"/>
            <w:gridSpan w:val="2"/>
          </w:tcPr>
          <w:p w14:paraId="3FFD8785" w14:textId="77777777" w:rsidR="00C11AAF" w:rsidRPr="009079F8" w:rsidRDefault="002D3282" w:rsidP="00F23355">
            <w:pPr>
              <w:pStyle w:val="pqiTabBody"/>
            </w:pPr>
            <w:r>
              <w:t>Wartość musi być większa od zera.</w:t>
            </w:r>
          </w:p>
        </w:tc>
        <w:tc>
          <w:tcPr>
            <w:tcW w:w="4529" w:type="dxa"/>
            <w:gridSpan w:val="2"/>
          </w:tcPr>
          <w:p w14:paraId="7C44CD3C" w14:textId="60F6BD99" w:rsidR="001969E4" w:rsidRPr="009079F8" w:rsidRDefault="00C11AAF" w:rsidP="00F23355">
            <w:pPr>
              <w:pStyle w:val="pqiTabBody"/>
            </w:pPr>
            <w:r w:rsidRPr="009079F8">
              <w:t>W przypadku piwa lub napojów spirytusowych, których dotycz</w:t>
            </w:r>
            <w:r>
              <w:t>y</w:t>
            </w:r>
            <w:r w:rsidRPr="009079F8">
              <w:t xml:space="preserve"> zaświadczenie zawarte w polu 17</w:t>
            </w:r>
            <w:r>
              <w:rPr>
                <w:i/>
              </w:rPr>
              <w:t>k</w:t>
            </w:r>
            <w:r w:rsidRPr="009079F8">
              <w:t xml:space="preserve"> (</w:t>
            </w:r>
            <w:r>
              <w:t>Miejsce</w:t>
            </w:r>
            <w:r w:rsidRPr="009079F8">
              <w:t xml:space="preserve"> pochodzenia)</w:t>
            </w:r>
            <w:r>
              <w:t>,</w:t>
            </w:r>
            <w:r w:rsidRPr="009079F8">
              <w:t xml:space="preserve"> </w:t>
            </w:r>
            <w:r>
              <w:t>należy podać roczną produkcję z </w:t>
            </w:r>
            <w:r w:rsidRPr="009079F8">
              <w:t>poprzedni</w:t>
            </w:r>
            <w:r>
              <w:t>ego roku wyrażoną odpowiednio w </w:t>
            </w:r>
            <w:r w:rsidRPr="009079F8">
              <w:t xml:space="preserve">hektolitrach piwa lub hektolitrach czystego </w:t>
            </w:r>
            <w:proofErr w:type="spellStart"/>
            <w:r w:rsidRPr="009079F8">
              <w:t>alkoholu</w:t>
            </w:r>
            <w:r w:rsidR="001969E4">
              <w:t>W</w:t>
            </w:r>
            <w:proofErr w:type="spellEnd"/>
            <w:r w:rsidR="001969E4">
              <w:t xml:space="preserve"> przypadku napojów alkoholowych wytworzonych przez </w:t>
            </w:r>
            <w:proofErr w:type="spellStart"/>
            <w:r w:rsidR="001969E4">
              <w:lastRenderedPageBreak/>
              <w:t>samocertyfikowanych</w:t>
            </w:r>
            <w:proofErr w:type="spellEnd"/>
            <w:r w:rsidR="001969E4">
              <w:t xml:space="preserve"> niezależnych małych producentów podaje się wielkość rocznej produkcji zgodnie z art. 5 ust. 3 rozporządzenia wykonawczego 2021/2266 w przypadku, gdy planowane jest wnioskowanie o stawkę obniżoną podatku akcyzowego w państwie członkowskim przeznaczenia. Wartość tego elementu danych musi być większa niż zero</w:t>
            </w:r>
          </w:p>
        </w:tc>
        <w:tc>
          <w:tcPr>
            <w:tcW w:w="858" w:type="dxa"/>
            <w:gridSpan w:val="2"/>
          </w:tcPr>
          <w:p w14:paraId="7682616B" w14:textId="77777777" w:rsidR="00C11AAF" w:rsidRPr="009079F8" w:rsidRDefault="00C11AAF" w:rsidP="00F23355">
            <w:pPr>
              <w:pStyle w:val="pqiTabBody"/>
            </w:pPr>
            <w:r w:rsidRPr="009079F8">
              <w:lastRenderedPageBreak/>
              <w:t>n..15</w:t>
            </w:r>
          </w:p>
        </w:tc>
      </w:tr>
      <w:tr w:rsidR="00C11AAF" w:rsidRPr="009079F8" w14:paraId="14F0DECF" w14:textId="77777777" w:rsidTr="005E51E6">
        <w:trPr>
          <w:gridAfter w:val="1"/>
          <w:wAfter w:w="38" w:type="dxa"/>
        </w:trPr>
        <w:tc>
          <w:tcPr>
            <w:tcW w:w="423" w:type="dxa"/>
          </w:tcPr>
          <w:p w14:paraId="6DEABB4E" w14:textId="77777777" w:rsidR="00C11AAF" w:rsidRPr="009079F8" w:rsidRDefault="00C11AAF" w:rsidP="00F23355">
            <w:pPr>
              <w:pStyle w:val="pqiTabBody"/>
              <w:rPr>
                <w:b/>
              </w:rPr>
            </w:pPr>
          </w:p>
        </w:tc>
        <w:tc>
          <w:tcPr>
            <w:tcW w:w="534" w:type="dxa"/>
            <w:gridSpan w:val="2"/>
          </w:tcPr>
          <w:p w14:paraId="61209DF7" w14:textId="77777777" w:rsidR="00C11AAF" w:rsidRPr="009079F8" w:rsidRDefault="00C11AAF" w:rsidP="00F23355">
            <w:pPr>
              <w:pStyle w:val="pqiTabBody"/>
              <w:rPr>
                <w:i/>
              </w:rPr>
            </w:pPr>
            <w:r>
              <w:rPr>
                <w:i/>
              </w:rPr>
              <w:t>m</w:t>
            </w:r>
          </w:p>
        </w:tc>
        <w:tc>
          <w:tcPr>
            <w:tcW w:w="4722" w:type="dxa"/>
            <w:gridSpan w:val="2"/>
          </w:tcPr>
          <w:p w14:paraId="3B58FC99" w14:textId="77777777" w:rsidR="00C11AAF" w:rsidRDefault="00C11AAF" w:rsidP="00F23355">
            <w:pPr>
              <w:pStyle w:val="pqiTabBody"/>
            </w:pPr>
            <w:r w:rsidRPr="009079F8">
              <w:t>Gęstość</w:t>
            </w:r>
          </w:p>
          <w:p w14:paraId="5FDF5AB0" w14:textId="53DCBED3" w:rsidR="001A6BC9" w:rsidRPr="00440E44" w:rsidRDefault="00C11AAF" w:rsidP="001A6BC9">
            <w:pPr>
              <w:pStyle w:val="pqiTabBody"/>
              <w:rPr>
                <w:rFonts w:ascii="Courier New" w:hAnsi="Courier New"/>
                <w:color w:val="0000FF"/>
              </w:rPr>
            </w:pPr>
            <w:r>
              <w:rPr>
                <w:rFonts w:ascii="Courier New" w:hAnsi="Courier New" w:cs="Courier New"/>
                <w:noProof/>
                <w:color w:val="0000FF"/>
              </w:rPr>
              <w:t>Density</w:t>
            </w:r>
          </w:p>
        </w:tc>
        <w:tc>
          <w:tcPr>
            <w:tcW w:w="567" w:type="dxa"/>
          </w:tcPr>
          <w:p w14:paraId="16A6FB5D" w14:textId="77777777" w:rsidR="00C11AAF" w:rsidRPr="009079F8" w:rsidRDefault="00C11AAF" w:rsidP="00F23355">
            <w:pPr>
              <w:pStyle w:val="pqiTabBody"/>
            </w:pPr>
            <w:r w:rsidRPr="009079F8">
              <w:t>C</w:t>
            </w:r>
          </w:p>
        </w:tc>
        <w:tc>
          <w:tcPr>
            <w:tcW w:w="2123" w:type="dxa"/>
            <w:gridSpan w:val="2"/>
          </w:tcPr>
          <w:p w14:paraId="40A4A061" w14:textId="02E81D6C" w:rsidR="00C11AAF" w:rsidRDefault="00C11AAF" w:rsidP="00F23355">
            <w:pPr>
              <w:pStyle w:val="pqiTabBody"/>
            </w:pPr>
            <w:r w:rsidRPr="009079F8">
              <w:t>„R”, jeżeli ma zastosowanie do danego wyrobu akcyzowego</w:t>
            </w:r>
            <w:r>
              <w:t>– patrz wartości słownika „Wyroby akcyzowe (</w:t>
            </w:r>
            <w:proofErr w:type="spellStart"/>
            <w:r>
              <w:t>Excise</w:t>
            </w:r>
            <w:proofErr w:type="spellEnd"/>
            <w:r>
              <w:t xml:space="preserve"> products)” oraz słownika „Polskie wyroby akcyzowe (</w:t>
            </w:r>
            <w:proofErr w:type="spellStart"/>
            <w:r>
              <w:t>Polish</w:t>
            </w:r>
            <w:proofErr w:type="spellEnd"/>
            <w:r>
              <w:t xml:space="preserve"> </w:t>
            </w:r>
            <w:proofErr w:type="spellStart"/>
            <w:r>
              <w:t>excise</w:t>
            </w:r>
            <w:proofErr w:type="spellEnd"/>
            <w:r>
              <w:t xml:space="preserve"> products)”</w:t>
            </w:r>
            <w:r w:rsidRPr="009079F8">
              <w:t>.</w:t>
            </w:r>
          </w:p>
          <w:p w14:paraId="504A5683" w14:textId="77777777" w:rsidR="00C11AAF" w:rsidRDefault="00C11AAF" w:rsidP="00F23355">
            <w:pPr>
              <w:pStyle w:val="pqiTabBody"/>
            </w:pPr>
            <w:r>
              <w:t>„O” dla wyrobów „O100” i „N100”.</w:t>
            </w:r>
          </w:p>
          <w:p w14:paraId="06A978AB" w14:textId="77777777" w:rsidR="00C11AAF" w:rsidRPr="009079F8" w:rsidRDefault="00C11AAF" w:rsidP="00F23355">
            <w:pPr>
              <w:pStyle w:val="pqiTabBody"/>
            </w:pPr>
            <w:r>
              <w:t>W pozostałych przypadkach nie stosuje się.</w:t>
            </w:r>
          </w:p>
        </w:tc>
        <w:tc>
          <w:tcPr>
            <w:tcW w:w="4529" w:type="dxa"/>
            <w:gridSpan w:val="2"/>
          </w:tcPr>
          <w:p w14:paraId="2E86D9EA" w14:textId="429AF51C" w:rsidR="001969E4" w:rsidRPr="009079F8" w:rsidRDefault="00C11AAF" w:rsidP="00F23355">
            <w:pPr>
              <w:pStyle w:val="pqiTabBody"/>
            </w:pPr>
            <w:r w:rsidRPr="009079F8">
              <w:t xml:space="preserve">Należy podać gęstość </w:t>
            </w:r>
            <w:r>
              <w:t>w kg/m</w:t>
            </w:r>
            <w:r>
              <w:rPr>
                <w:vertAlign w:val="superscript"/>
              </w:rPr>
              <w:t>3</w:t>
            </w:r>
            <w:r>
              <w:t xml:space="preserve"> </w:t>
            </w:r>
            <w:r w:rsidRPr="009079F8">
              <w:t xml:space="preserve">w temperaturze </w:t>
            </w:r>
            <w:smartTag w:uri="urn:schemas-microsoft-com:office:smarttags" w:element="metricconverter">
              <w:smartTagPr>
                <w:attr w:name="ProductID" w:val="15ﾰC"/>
              </w:smartTagPr>
              <w:r w:rsidRPr="009079F8">
                <w:t>15°C</w:t>
              </w:r>
            </w:smartTag>
            <w:r w:rsidRPr="009079F8">
              <w:t xml:space="preserve"> </w:t>
            </w:r>
            <w:r>
              <w:t>jeśli ma zastosowanie.</w:t>
            </w:r>
            <w:r w:rsidR="002D3282">
              <w:t xml:space="preserve"> Wartość musi być większa od zera.</w:t>
            </w:r>
          </w:p>
        </w:tc>
        <w:tc>
          <w:tcPr>
            <w:tcW w:w="858" w:type="dxa"/>
            <w:gridSpan w:val="2"/>
          </w:tcPr>
          <w:p w14:paraId="0662BCC7" w14:textId="77777777" w:rsidR="00C11AAF" w:rsidRPr="009079F8" w:rsidRDefault="00C11AAF" w:rsidP="00F23355">
            <w:pPr>
              <w:pStyle w:val="pqiTabBody"/>
            </w:pPr>
            <w:r w:rsidRPr="009079F8">
              <w:t>n..5,2</w:t>
            </w:r>
          </w:p>
        </w:tc>
      </w:tr>
      <w:tr w:rsidR="00C11AAF" w:rsidRPr="009079F8" w14:paraId="5A757FA1" w14:textId="77777777" w:rsidTr="005E51E6">
        <w:trPr>
          <w:gridAfter w:val="1"/>
          <w:wAfter w:w="38" w:type="dxa"/>
        </w:trPr>
        <w:tc>
          <w:tcPr>
            <w:tcW w:w="423" w:type="dxa"/>
          </w:tcPr>
          <w:p w14:paraId="77A06DBC" w14:textId="77777777" w:rsidR="00C11AAF" w:rsidRPr="009079F8" w:rsidRDefault="00C11AAF" w:rsidP="00F23355">
            <w:pPr>
              <w:pStyle w:val="pqiTabBody"/>
              <w:rPr>
                <w:b/>
              </w:rPr>
            </w:pPr>
          </w:p>
        </w:tc>
        <w:tc>
          <w:tcPr>
            <w:tcW w:w="534" w:type="dxa"/>
            <w:gridSpan w:val="2"/>
          </w:tcPr>
          <w:p w14:paraId="609EAA86" w14:textId="77777777" w:rsidR="00C11AAF" w:rsidRPr="009079F8" w:rsidRDefault="00C11AAF" w:rsidP="00F23355">
            <w:pPr>
              <w:pStyle w:val="pqiTabBody"/>
              <w:rPr>
                <w:i/>
              </w:rPr>
            </w:pPr>
            <w:r>
              <w:rPr>
                <w:i/>
              </w:rPr>
              <w:t>n</w:t>
            </w:r>
          </w:p>
        </w:tc>
        <w:tc>
          <w:tcPr>
            <w:tcW w:w="4722" w:type="dxa"/>
            <w:gridSpan w:val="2"/>
          </w:tcPr>
          <w:p w14:paraId="4200BFCE" w14:textId="77777777" w:rsidR="00C11AAF" w:rsidRDefault="00C11AAF" w:rsidP="00F23355">
            <w:pPr>
              <w:pStyle w:val="pqiTabBody"/>
            </w:pPr>
            <w:r>
              <w:t>Opis</w:t>
            </w:r>
            <w:r w:rsidRPr="009079F8">
              <w:t xml:space="preserve"> handlow</w:t>
            </w:r>
            <w:r>
              <w:t>y</w:t>
            </w:r>
          </w:p>
          <w:p w14:paraId="31CB159B" w14:textId="27BF8D29" w:rsidR="001A6BC9" w:rsidRPr="006E1FD6" w:rsidRDefault="00C11AAF" w:rsidP="00F23355">
            <w:pPr>
              <w:pStyle w:val="pqiTabBody"/>
              <w:rPr>
                <w:rFonts w:ascii="Courier New" w:hAnsi="Courier New"/>
                <w:color w:val="0000FF"/>
                <w:rPrChange w:id="2463" w:author="Jurkowska Monika" w:date="2022-11-14T21:27:00Z">
                  <w:rPr/>
                </w:rPrChange>
              </w:rPr>
            </w:pPr>
            <w:r>
              <w:rPr>
                <w:rFonts w:ascii="Courier New" w:hAnsi="Courier New" w:cs="Courier New"/>
                <w:noProof/>
                <w:color w:val="0000FF"/>
              </w:rPr>
              <w:t>CommercialDescription</w:t>
            </w:r>
          </w:p>
        </w:tc>
        <w:tc>
          <w:tcPr>
            <w:tcW w:w="567" w:type="dxa"/>
          </w:tcPr>
          <w:p w14:paraId="5708B7FE" w14:textId="4EE5B4A2" w:rsidR="00C11AAF" w:rsidRPr="009079F8" w:rsidRDefault="00C11AAF" w:rsidP="00F23355">
            <w:pPr>
              <w:pStyle w:val="pqiTabBody"/>
            </w:pPr>
            <w:del w:id="2464" w:author="Jurkowska Monika" w:date="2022-11-14T21:27:00Z">
              <w:r>
                <w:delText>D</w:delText>
              </w:r>
            </w:del>
            <w:ins w:id="2465" w:author="Jurkowska Monika" w:date="2022-11-14T21:27:00Z">
              <w:r w:rsidR="00D25CB3">
                <w:t>O</w:t>
              </w:r>
            </w:ins>
          </w:p>
        </w:tc>
        <w:tc>
          <w:tcPr>
            <w:tcW w:w="2123" w:type="dxa"/>
            <w:gridSpan w:val="2"/>
          </w:tcPr>
          <w:p w14:paraId="5D4F8AE8" w14:textId="77777777" w:rsidR="00C11AAF" w:rsidRDefault="00C11AAF" w:rsidP="00F23355">
            <w:pPr>
              <w:pStyle w:val="pqiTabBody"/>
              <w:rPr>
                <w:del w:id="2466" w:author="Jurkowska Monika" w:date="2022-11-14T21:27:00Z"/>
              </w:rPr>
            </w:pPr>
            <w:del w:id="2467" w:author="Jurkowska Monika" w:date="2022-11-14T21:27:00Z">
              <w:r w:rsidRPr="009079F8">
                <w:delText>„R” w przypadku przewozu luzem win, o których mowa w pkt 1-9, 15 i 16 załącznika IV do rozporządzenia Rady</w:delText>
              </w:r>
              <w:r>
                <w:delText xml:space="preserve"> (WE)</w:delText>
              </w:r>
              <w:r w:rsidRPr="009079F8">
                <w:delText xml:space="preserve"> nr 479/2008</w:delText>
              </w:r>
              <w:r w:rsidRPr="009079F8">
                <w:rPr>
                  <w:rStyle w:val="Odwoanieprzypisudolnego"/>
                </w:rPr>
                <w:footnoteReference w:id="14"/>
              </w:r>
              <w:r w:rsidRPr="009079F8">
                <w:delText xml:space="preserve">, których </w:delText>
              </w:r>
              <w:r>
                <w:delText>opis</w:delText>
              </w:r>
              <w:r w:rsidRPr="009079F8">
                <w:delText xml:space="preserve"> handlow</w:delText>
              </w:r>
              <w:r>
                <w:delText>y</w:delText>
              </w:r>
              <w:r w:rsidRPr="009079F8">
                <w:delText xml:space="preserve"> powin</w:delText>
              </w:r>
              <w:r>
                <w:delText>ien</w:delText>
              </w:r>
              <w:r w:rsidRPr="009079F8">
                <w:delText xml:space="preserve"> zawierać fakultatyw</w:delText>
              </w:r>
              <w:r>
                <w:delText>ne dane szczegółowe określone w </w:delText>
              </w:r>
              <w:r w:rsidRPr="009079F8">
                <w:delText>art. 60 tego rozporządzenia, pod warunkiem że są one umieszczone na etykiecie lub planuje się umieszczenie ich na etykiecie.</w:delText>
              </w:r>
            </w:del>
          </w:p>
          <w:p w14:paraId="04877F91" w14:textId="00B19B1C" w:rsidR="00C11AAF" w:rsidRDefault="00C11AAF" w:rsidP="00F23355">
            <w:pPr>
              <w:pStyle w:val="pqiTabBody"/>
              <w:rPr>
                <w:ins w:id="2469" w:author="Jurkowska Monika" w:date="2022-11-14T21:27:00Z"/>
              </w:rPr>
            </w:pPr>
          </w:p>
          <w:p w14:paraId="5D358D8E" w14:textId="77777777" w:rsidR="00C11AAF" w:rsidRPr="009079F8" w:rsidRDefault="00C11AAF" w:rsidP="00F23355">
            <w:pPr>
              <w:pStyle w:val="pqiTabBody"/>
            </w:pPr>
            <w:r>
              <w:t>„O” w pozostałych przypadkach.</w:t>
            </w:r>
          </w:p>
        </w:tc>
        <w:tc>
          <w:tcPr>
            <w:tcW w:w="4529" w:type="dxa"/>
            <w:gridSpan w:val="2"/>
          </w:tcPr>
          <w:p w14:paraId="6840A395" w14:textId="77777777" w:rsidR="00C11AAF" w:rsidRDefault="00C11AAF" w:rsidP="00F23355">
            <w:pPr>
              <w:pStyle w:val="pqiTabBody"/>
              <w:rPr>
                <w:ins w:id="2470" w:author="Jurkowska Monika" w:date="2022-11-14T21:27:00Z"/>
              </w:rPr>
            </w:pPr>
            <w:r w:rsidRPr="009079F8">
              <w:t xml:space="preserve">Należy podać </w:t>
            </w:r>
            <w:r>
              <w:t>opis</w:t>
            </w:r>
            <w:r w:rsidRPr="009079F8">
              <w:t xml:space="preserve"> handlow</w:t>
            </w:r>
            <w:r>
              <w:t>y</w:t>
            </w:r>
            <w:r w:rsidRPr="009079F8">
              <w:t xml:space="preserve"> wyrobów w celu identyfikacji przewożonych </w:t>
            </w:r>
            <w:r>
              <w:t>wyrob</w:t>
            </w:r>
            <w:r w:rsidRPr="009079F8">
              <w:t>ów.</w:t>
            </w:r>
          </w:p>
          <w:p w14:paraId="6A845D0C" w14:textId="77528423" w:rsidR="001969E4" w:rsidRPr="009079F8" w:rsidRDefault="001969E4" w:rsidP="00F23355">
            <w:pPr>
              <w:pStyle w:val="pqiTabBody"/>
            </w:pPr>
            <w:ins w:id="2471" w:author="Jurkowska Monika" w:date="2022-11-14T21:27:00Z">
              <w:r>
                <w:t>W przypadku przewozu luzem win, o których mowa w pkt 1–9, 15 i 16 części II załącznika VII do rozporządzenia (UE) 1308/2013, oznaczenie produktu zawiera nieobowiązkowe informacje, o których mowa w art. 120 wspomnianego rozporządzenia, o ile są one umieszczone na etykietach lub ich umieszczenie na etykietach jest przewidziane. W przypadku każdego napoju spirytusowego nazwa handlowa zawiera jego nazwę prawną zgodnie z art. 10 rozporządzenia (UE) 2019/787.</w:t>
              </w:r>
            </w:ins>
          </w:p>
        </w:tc>
        <w:tc>
          <w:tcPr>
            <w:tcW w:w="858" w:type="dxa"/>
            <w:gridSpan w:val="2"/>
          </w:tcPr>
          <w:p w14:paraId="72F274BE" w14:textId="77777777" w:rsidR="00C11AAF" w:rsidRPr="009079F8" w:rsidRDefault="00C11AAF" w:rsidP="00F23355">
            <w:pPr>
              <w:pStyle w:val="pqiTabBody"/>
            </w:pPr>
            <w:r w:rsidRPr="009079F8">
              <w:t>an..350</w:t>
            </w:r>
          </w:p>
        </w:tc>
      </w:tr>
      <w:tr w:rsidR="00C11AAF" w:rsidRPr="009079F8" w14:paraId="3A2C0CDC" w14:textId="77777777" w:rsidTr="00C90B31">
        <w:trPr>
          <w:gridAfter w:val="1"/>
          <w:wAfter w:w="38" w:type="dxa"/>
        </w:trPr>
        <w:tc>
          <w:tcPr>
            <w:tcW w:w="969" w:type="dxa"/>
            <w:gridSpan w:val="4"/>
          </w:tcPr>
          <w:p w14:paraId="68AE1ED3" w14:textId="77777777" w:rsidR="00C11AAF" w:rsidRPr="009079F8" w:rsidRDefault="00C11AAF" w:rsidP="00F23355">
            <w:pPr>
              <w:pStyle w:val="pqiTabBody"/>
              <w:rPr>
                <w:i/>
              </w:rPr>
            </w:pPr>
          </w:p>
        </w:tc>
        <w:tc>
          <w:tcPr>
            <w:tcW w:w="4710" w:type="dxa"/>
          </w:tcPr>
          <w:p w14:paraId="7AE16E99" w14:textId="77777777" w:rsidR="00C11AAF" w:rsidRDefault="00C11AAF" w:rsidP="00F23355">
            <w:pPr>
              <w:pStyle w:val="pqiTabBody"/>
            </w:pPr>
            <w:r>
              <w:t>JĘZYK ELEMENTU</w:t>
            </w:r>
            <w:r w:rsidRPr="009079F8">
              <w:t xml:space="preserve"> </w:t>
            </w:r>
          </w:p>
          <w:p w14:paraId="355CDDA4" w14:textId="1502E754" w:rsidR="001A6BC9" w:rsidRPr="006E1FD6" w:rsidRDefault="00C11AAF" w:rsidP="00F23355">
            <w:pPr>
              <w:pStyle w:val="pqiTabBody"/>
              <w:rPr>
                <w:rFonts w:ascii="Courier New" w:hAnsi="Courier New"/>
                <w:color w:val="0000FF"/>
                <w:rPrChange w:id="2472" w:author="Jurkowska Monika" w:date="2022-11-14T21:27:00Z">
                  <w:rPr/>
                </w:rPrChange>
              </w:rPr>
            </w:pPr>
            <w:r>
              <w:rPr>
                <w:rFonts w:ascii="Courier New" w:hAnsi="Courier New" w:cs="Courier New"/>
                <w:noProof/>
                <w:color w:val="0000FF"/>
              </w:rPr>
              <w:t>@language</w:t>
            </w:r>
          </w:p>
        </w:tc>
        <w:tc>
          <w:tcPr>
            <w:tcW w:w="567" w:type="dxa"/>
          </w:tcPr>
          <w:p w14:paraId="46AFB25F" w14:textId="77777777" w:rsidR="00C11AAF" w:rsidRPr="009079F8" w:rsidRDefault="00C11AAF" w:rsidP="00F23355">
            <w:pPr>
              <w:pStyle w:val="pqiTabBody"/>
            </w:pPr>
            <w:r>
              <w:t>D</w:t>
            </w:r>
          </w:p>
        </w:tc>
        <w:tc>
          <w:tcPr>
            <w:tcW w:w="2123" w:type="dxa"/>
            <w:gridSpan w:val="2"/>
          </w:tcPr>
          <w:p w14:paraId="5D5ABF86" w14:textId="77777777" w:rsidR="00C11AAF" w:rsidRPr="009079F8" w:rsidRDefault="00C11AAF" w:rsidP="00F23355">
            <w:pPr>
              <w:pStyle w:val="pqiTabBody"/>
            </w:pPr>
            <w:r w:rsidRPr="009079F8">
              <w:t>„R”, jeżeli stosuje się pole tekstowe</w:t>
            </w:r>
            <w:r>
              <w:t xml:space="preserve"> 17n</w:t>
            </w:r>
            <w:r w:rsidRPr="009079F8">
              <w:t>.</w:t>
            </w:r>
          </w:p>
        </w:tc>
        <w:tc>
          <w:tcPr>
            <w:tcW w:w="4529" w:type="dxa"/>
            <w:gridSpan w:val="2"/>
          </w:tcPr>
          <w:p w14:paraId="7D726FC9" w14:textId="77777777" w:rsidR="00C11AAF" w:rsidRDefault="00C11AAF" w:rsidP="00F23355">
            <w:pPr>
              <w:pStyle w:val="pqiTabBody"/>
            </w:pPr>
            <w:r>
              <w:t>Atrybut.</w:t>
            </w:r>
          </w:p>
          <w:p w14:paraId="2A3778BE" w14:textId="2A0602BF" w:rsidR="001969E4"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858" w:type="dxa"/>
            <w:gridSpan w:val="2"/>
          </w:tcPr>
          <w:p w14:paraId="2D1FDB47" w14:textId="77777777" w:rsidR="00C11AAF" w:rsidRPr="009079F8" w:rsidRDefault="00C11AAF" w:rsidP="00F23355">
            <w:pPr>
              <w:pStyle w:val="pqiTabBody"/>
            </w:pPr>
            <w:r w:rsidRPr="009079F8">
              <w:t>a2</w:t>
            </w:r>
          </w:p>
        </w:tc>
      </w:tr>
      <w:tr w:rsidR="00C11AAF" w:rsidRPr="009079F8" w14:paraId="6BA5B217" w14:textId="77777777" w:rsidTr="005E51E6">
        <w:trPr>
          <w:gridAfter w:val="1"/>
          <w:wAfter w:w="38" w:type="dxa"/>
        </w:trPr>
        <w:tc>
          <w:tcPr>
            <w:tcW w:w="423" w:type="dxa"/>
          </w:tcPr>
          <w:p w14:paraId="46F61423" w14:textId="77777777" w:rsidR="00C11AAF" w:rsidRPr="009079F8" w:rsidRDefault="00C11AAF" w:rsidP="00F23355">
            <w:pPr>
              <w:pStyle w:val="pqiTabBody"/>
              <w:rPr>
                <w:b/>
              </w:rPr>
            </w:pPr>
          </w:p>
        </w:tc>
        <w:tc>
          <w:tcPr>
            <w:tcW w:w="534" w:type="dxa"/>
            <w:gridSpan w:val="2"/>
          </w:tcPr>
          <w:p w14:paraId="696F4FBD" w14:textId="77777777" w:rsidR="00C11AAF" w:rsidRPr="009079F8" w:rsidRDefault="00C11AAF" w:rsidP="00F23355">
            <w:pPr>
              <w:pStyle w:val="pqiTabBody"/>
              <w:rPr>
                <w:i/>
              </w:rPr>
            </w:pPr>
            <w:r>
              <w:rPr>
                <w:i/>
              </w:rPr>
              <w:t>o</w:t>
            </w:r>
          </w:p>
        </w:tc>
        <w:tc>
          <w:tcPr>
            <w:tcW w:w="4722" w:type="dxa"/>
            <w:gridSpan w:val="2"/>
          </w:tcPr>
          <w:p w14:paraId="6E52FB5F" w14:textId="77777777" w:rsidR="00C11AAF" w:rsidRDefault="00C11AAF" w:rsidP="00F23355">
            <w:pPr>
              <w:pStyle w:val="pqiTabBody"/>
            </w:pPr>
            <w:r>
              <w:t>Marka</w:t>
            </w:r>
            <w:r w:rsidRPr="009079F8">
              <w:t xml:space="preserve"> wyrobów</w:t>
            </w:r>
          </w:p>
          <w:p w14:paraId="00825311" w14:textId="2505EBA4" w:rsidR="001A6BC9" w:rsidRPr="006E1FD6" w:rsidRDefault="00C11AAF" w:rsidP="00F23355">
            <w:pPr>
              <w:pStyle w:val="pqiTabBody"/>
              <w:rPr>
                <w:rFonts w:ascii="Courier New" w:hAnsi="Courier New"/>
                <w:color w:val="0000FF"/>
                <w:rPrChange w:id="2473" w:author="Jurkowska Monika" w:date="2022-11-14T21:27:00Z">
                  <w:rPr/>
                </w:rPrChange>
              </w:rPr>
            </w:pPr>
            <w:r>
              <w:rPr>
                <w:rFonts w:ascii="Courier New" w:hAnsi="Courier New" w:cs="Courier New"/>
                <w:noProof/>
                <w:color w:val="0000FF"/>
              </w:rPr>
              <w:t>BrandNameOfProducts</w:t>
            </w:r>
          </w:p>
        </w:tc>
        <w:tc>
          <w:tcPr>
            <w:tcW w:w="567" w:type="dxa"/>
          </w:tcPr>
          <w:p w14:paraId="22B967DA" w14:textId="77777777" w:rsidR="00C11AAF" w:rsidRPr="009079F8" w:rsidRDefault="00C11AAF" w:rsidP="00F23355">
            <w:pPr>
              <w:pStyle w:val="pqiTabBody"/>
            </w:pPr>
            <w:r w:rsidRPr="009079F8">
              <w:t>D</w:t>
            </w:r>
          </w:p>
        </w:tc>
        <w:tc>
          <w:tcPr>
            <w:tcW w:w="2123" w:type="dxa"/>
            <w:gridSpan w:val="2"/>
          </w:tcPr>
          <w:p w14:paraId="3DD1E446" w14:textId="77777777" w:rsidR="00C11AAF" w:rsidRPr="009079F8" w:rsidRDefault="00C11AAF" w:rsidP="00F23355">
            <w:pPr>
              <w:pStyle w:val="pqiTabBody"/>
            </w:pPr>
            <w:r w:rsidRPr="009079F8">
              <w:t>„R” jeżeli wyroby akcyzowe posiadają znak towarowy.</w:t>
            </w:r>
          </w:p>
        </w:tc>
        <w:tc>
          <w:tcPr>
            <w:tcW w:w="4529" w:type="dxa"/>
            <w:gridSpan w:val="2"/>
          </w:tcPr>
          <w:p w14:paraId="382F1ABF" w14:textId="77777777" w:rsidR="00C11AAF" w:rsidRPr="009079F8" w:rsidRDefault="00C11AAF" w:rsidP="00F23355">
            <w:pPr>
              <w:pStyle w:val="pqiTabBody"/>
            </w:pPr>
            <w:r w:rsidRPr="009079F8">
              <w:t xml:space="preserve">Należy podać </w:t>
            </w:r>
            <w:r>
              <w:t>markę</w:t>
            </w:r>
            <w:r w:rsidRPr="009079F8">
              <w:t xml:space="preserve"> wyrobów, jeżeli ma to zastosowanie.</w:t>
            </w:r>
          </w:p>
        </w:tc>
        <w:tc>
          <w:tcPr>
            <w:tcW w:w="858" w:type="dxa"/>
            <w:gridSpan w:val="2"/>
          </w:tcPr>
          <w:p w14:paraId="0221F44C" w14:textId="77777777" w:rsidR="00C11AAF" w:rsidRPr="009079F8" w:rsidRDefault="00C11AAF" w:rsidP="00F23355">
            <w:pPr>
              <w:pStyle w:val="pqiTabBody"/>
            </w:pPr>
            <w:r w:rsidRPr="009079F8">
              <w:t>an..350</w:t>
            </w:r>
          </w:p>
        </w:tc>
      </w:tr>
      <w:tr w:rsidR="00C11AAF" w:rsidRPr="009079F8" w14:paraId="68D869FB" w14:textId="77777777" w:rsidTr="00C90B31">
        <w:trPr>
          <w:gridAfter w:val="1"/>
          <w:wAfter w:w="38" w:type="dxa"/>
        </w:trPr>
        <w:tc>
          <w:tcPr>
            <w:tcW w:w="969" w:type="dxa"/>
            <w:gridSpan w:val="4"/>
          </w:tcPr>
          <w:p w14:paraId="4EAE1C2F" w14:textId="77777777" w:rsidR="00C11AAF" w:rsidRPr="009079F8" w:rsidRDefault="00C11AAF" w:rsidP="00F23355">
            <w:pPr>
              <w:pStyle w:val="pqiTabBody"/>
              <w:rPr>
                <w:i/>
              </w:rPr>
            </w:pPr>
          </w:p>
        </w:tc>
        <w:tc>
          <w:tcPr>
            <w:tcW w:w="4710" w:type="dxa"/>
          </w:tcPr>
          <w:p w14:paraId="087C2359" w14:textId="77777777" w:rsidR="00C11AAF" w:rsidRDefault="00C11AAF" w:rsidP="00F23355">
            <w:pPr>
              <w:pStyle w:val="pqiTabBody"/>
            </w:pPr>
            <w:r>
              <w:t>JĘZYK ELEMENTU</w:t>
            </w:r>
            <w:r w:rsidRPr="009079F8">
              <w:t xml:space="preserve"> </w:t>
            </w:r>
          </w:p>
          <w:p w14:paraId="1D64D2DE" w14:textId="49250C45" w:rsidR="001A6BC9" w:rsidRPr="006E1FD6" w:rsidRDefault="00C11AAF" w:rsidP="00F23355">
            <w:pPr>
              <w:pStyle w:val="pqiTabBody"/>
              <w:rPr>
                <w:rFonts w:ascii="Courier New" w:hAnsi="Courier New"/>
                <w:color w:val="0000FF"/>
                <w:rPrChange w:id="2474" w:author="Jurkowska Monika" w:date="2022-11-14T21:27:00Z">
                  <w:rPr/>
                </w:rPrChange>
              </w:rPr>
            </w:pPr>
            <w:r>
              <w:rPr>
                <w:rFonts w:ascii="Courier New" w:hAnsi="Courier New" w:cs="Courier New"/>
                <w:noProof/>
                <w:color w:val="0000FF"/>
              </w:rPr>
              <w:t>@language</w:t>
            </w:r>
          </w:p>
        </w:tc>
        <w:tc>
          <w:tcPr>
            <w:tcW w:w="567" w:type="dxa"/>
          </w:tcPr>
          <w:p w14:paraId="3FFA57B4" w14:textId="77777777" w:rsidR="00C11AAF" w:rsidRPr="009079F8" w:rsidRDefault="00C11AAF" w:rsidP="00F23355">
            <w:pPr>
              <w:pStyle w:val="pqiTabBody"/>
            </w:pPr>
            <w:r>
              <w:t>D</w:t>
            </w:r>
          </w:p>
        </w:tc>
        <w:tc>
          <w:tcPr>
            <w:tcW w:w="2123" w:type="dxa"/>
            <w:gridSpan w:val="2"/>
          </w:tcPr>
          <w:p w14:paraId="0203720E" w14:textId="77777777" w:rsidR="00C11AAF" w:rsidRPr="009079F8" w:rsidRDefault="00C11AAF" w:rsidP="00F23355">
            <w:pPr>
              <w:pStyle w:val="pqiTabBody"/>
            </w:pPr>
            <w:r w:rsidRPr="009079F8">
              <w:t>„R”, jeżeli stosuje się pole tekstowe</w:t>
            </w:r>
            <w:r>
              <w:t xml:space="preserve"> 17o</w:t>
            </w:r>
            <w:r w:rsidRPr="009079F8">
              <w:t>.</w:t>
            </w:r>
          </w:p>
        </w:tc>
        <w:tc>
          <w:tcPr>
            <w:tcW w:w="4529" w:type="dxa"/>
            <w:gridSpan w:val="2"/>
          </w:tcPr>
          <w:p w14:paraId="593B3882" w14:textId="77777777" w:rsidR="00C11AAF" w:rsidRDefault="00C11AAF" w:rsidP="00F23355">
            <w:pPr>
              <w:pStyle w:val="pqiTabBody"/>
            </w:pPr>
            <w:r>
              <w:t>Atrybut.</w:t>
            </w:r>
          </w:p>
          <w:p w14:paraId="4FF3C0A0" w14:textId="5185A0D5" w:rsidR="00846B68"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858" w:type="dxa"/>
            <w:gridSpan w:val="2"/>
          </w:tcPr>
          <w:p w14:paraId="55318C18" w14:textId="77777777" w:rsidR="00C11AAF" w:rsidRPr="009079F8" w:rsidRDefault="00C11AAF" w:rsidP="00F23355">
            <w:pPr>
              <w:pStyle w:val="pqiTabBody"/>
            </w:pPr>
            <w:r w:rsidRPr="009079F8">
              <w:t>a2</w:t>
            </w:r>
          </w:p>
        </w:tc>
      </w:tr>
      <w:tr w:rsidR="00C11AAF" w:rsidRPr="009079F8" w14:paraId="1C8AD0F1" w14:textId="77777777" w:rsidTr="005E51E6">
        <w:trPr>
          <w:gridAfter w:val="1"/>
          <w:wAfter w:w="38" w:type="dxa"/>
        </w:trPr>
        <w:tc>
          <w:tcPr>
            <w:tcW w:w="423" w:type="dxa"/>
          </w:tcPr>
          <w:p w14:paraId="5166A649" w14:textId="77777777" w:rsidR="00C11AAF" w:rsidRPr="009079F8" w:rsidRDefault="00C11AAF" w:rsidP="00F23355">
            <w:pPr>
              <w:pStyle w:val="pqiTabBody"/>
              <w:rPr>
                <w:b/>
              </w:rPr>
            </w:pPr>
          </w:p>
        </w:tc>
        <w:tc>
          <w:tcPr>
            <w:tcW w:w="534" w:type="dxa"/>
            <w:gridSpan w:val="2"/>
          </w:tcPr>
          <w:p w14:paraId="6A063222" w14:textId="77777777" w:rsidR="00C11AAF" w:rsidRPr="009079F8" w:rsidRDefault="00C11AAF" w:rsidP="00F23355">
            <w:pPr>
              <w:pStyle w:val="pqiTabBody"/>
              <w:rPr>
                <w:i/>
              </w:rPr>
            </w:pPr>
            <w:r>
              <w:rPr>
                <w:i/>
              </w:rPr>
              <w:t>p</w:t>
            </w:r>
          </w:p>
        </w:tc>
        <w:tc>
          <w:tcPr>
            <w:tcW w:w="4722" w:type="dxa"/>
            <w:gridSpan w:val="2"/>
          </w:tcPr>
          <w:p w14:paraId="0ABE269C" w14:textId="77777777" w:rsidR="00C11AAF" w:rsidRPr="00120C0C" w:rsidRDefault="00C11AAF" w:rsidP="00F23355">
            <w:pPr>
              <w:pStyle w:val="pqiTabBody"/>
            </w:pPr>
            <w:r w:rsidRPr="00120C0C">
              <w:t xml:space="preserve">Oleje opałowe </w:t>
            </w:r>
            <w:r w:rsidRPr="00937CFB">
              <w:t>niepodlegające</w:t>
            </w:r>
            <w:r w:rsidRPr="00120C0C">
              <w:t xml:space="preserve"> barwieniu i oznaczeniu</w:t>
            </w:r>
          </w:p>
          <w:p w14:paraId="3BDBE37F" w14:textId="1FE7EF5E" w:rsidR="001A6BC9" w:rsidRPr="00E43EC7" w:rsidRDefault="00C11AAF" w:rsidP="00F23355">
            <w:pPr>
              <w:pStyle w:val="pqiTabBody"/>
              <w:rPr>
                <w:rFonts w:ascii="Courier New" w:hAnsi="Courier New" w:cs="Courier New"/>
                <w:noProof/>
                <w:color w:val="0000FF"/>
              </w:rPr>
            </w:pPr>
            <w:r w:rsidRPr="00120C0C">
              <w:rPr>
                <w:rFonts w:ascii="Courier New" w:hAnsi="Courier New" w:cs="Courier New"/>
                <w:noProof/>
                <w:color w:val="0000FF"/>
              </w:rPr>
              <w:t>NotColouredAndMarkedFuelOils</w:t>
            </w:r>
          </w:p>
        </w:tc>
        <w:tc>
          <w:tcPr>
            <w:tcW w:w="567" w:type="dxa"/>
          </w:tcPr>
          <w:p w14:paraId="7DB35B25" w14:textId="77777777" w:rsidR="00C11AAF" w:rsidRPr="009079F8" w:rsidRDefault="00C11AAF" w:rsidP="00F23355">
            <w:pPr>
              <w:pStyle w:val="pqiTabBody"/>
            </w:pPr>
            <w:r>
              <w:t>C</w:t>
            </w:r>
          </w:p>
        </w:tc>
        <w:tc>
          <w:tcPr>
            <w:tcW w:w="2123" w:type="dxa"/>
            <w:gridSpan w:val="2"/>
          </w:tcPr>
          <w:p w14:paraId="64BC9CBD" w14:textId="77777777" w:rsidR="00C11AAF" w:rsidRDefault="00C11AAF" w:rsidP="00F23355">
            <w:pPr>
              <w:pStyle w:val="pqiTabBody"/>
            </w:pPr>
            <w:r w:rsidRPr="009079F8">
              <w:t xml:space="preserve">„R”, </w:t>
            </w:r>
            <w:r>
              <w:rPr>
                <w:lang w:eastAsia="en-GB"/>
              </w:rPr>
              <w:t>k</w:t>
            </w:r>
            <w:r w:rsidRPr="009079F8">
              <w:t>od wyrobu akcyzowego</w:t>
            </w:r>
            <w:r>
              <w:t xml:space="preserve"> w polu 17b jest równy „E470” lub „E490” oraz dla kodu „E490” w polu 17c podano kod CN z przedziału „271019</w:t>
            </w:r>
            <w:r w:rsidRPr="00937CFB">
              <w:t>51</w:t>
            </w:r>
            <w:r>
              <w:t xml:space="preserve"> – 271019</w:t>
            </w:r>
            <w:r w:rsidRPr="00937CFB">
              <w:t>60</w:t>
            </w:r>
            <w:r>
              <w:t>”.</w:t>
            </w:r>
          </w:p>
          <w:p w14:paraId="32D5FA11" w14:textId="77777777" w:rsidR="00C11AAF" w:rsidRPr="009079F8" w:rsidRDefault="00C11AAF" w:rsidP="00F23355">
            <w:pPr>
              <w:pStyle w:val="pqiTabBody"/>
            </w:pPr>
            <w:r>
              <w:t>W pozostałych przypadkach nie stosuje się.</w:t>
            </w:r>
          </w:p>
        </w:tc>
        <w:tc>
          <w:tcPr>
            <w:tcW w:w="4529" w:type="dxa"/>
            <w:gridSpan w:val="2"/>
          </w:tcPr>
          <w:p w14:paraId="55E73E3C" w14:textId="77777777" w:rsidR="00C11AAF" w:rsidRPr="009079F8" w:rsidRDefault="00C11AAF" w:rsidP="00F23355">
            <w:pPr>
              <w:pStyle w:val="pqiTabBody"/>
            </w:pPr>
            <w:r w:rsidRPr="009079F8">
              <w:t xml:space="preserve">Należy podać „1”, </w:t>
            </w:r>
            <w:r w:rsidRPr="00937CFB">
              <w:t>jeżeli wyroby akcyzowe są olejami opałowymi, które nie podlegają zabarwieniu na czerwono i oznaczeniu znacznikiem zgodnie z przepisami szczególnymi</w:t>
            </w:r>
            <w:r>
              <w:t>, lub „0” w pozostałych przypadkach</w:t>
            </w:r>
            <w:r w:rsidRPr="009079F8">
              <w:t>.</w:t>
            </w:r>
          </w:p>
        </w:tc>
        <w:tc>
          <w:tcPr>
            <w:tcW w:w="858" w:type="dxa"/>
            <w:gridSpan w:val="2"/>
          </w:tcPr>
          <w:p w14:paraId="234B5865" w14:textId="77777777" w:rsidR="00C11AAF" w:rsidRPr="009079F8" w:rsidRDefault="00C11AAF" w:rsidP="00F23355">
            <w:pPr>
              <w:pStyle w:val="pqiTabBody"/>
            </w:pPr>
            <w:r w:rsidRPr="009079F8">
              <w:t>n1</w:t>
            </w:r>
          </w:p>
        </w:tc>
      </w:tr>
      <w:tr w:rsidR="00C11AAF" w:rsidRPr="009079F8" w14:paraId="3EFE0800" w14:textId="77777777" w:rsidTr="005E51E6">
        <w:trPr>
          <w:gridAfter w:val="1"/>
          <w:wAfter w:w="38" w:type="dxa"/>
        </w:trPr>
        <w:tc>
          <w:tcPr>
            <w:tcW w:w="423" w:type="dxa"/>
          </w:tcPr>
          <w:p w14:paraId="147E7483" w14:textId="77777777" w:rsidR="00C11AAF" w:rsidRPr="009079F8" w:rsidRDefault="00C11AAF" w:rsidP="00F23355">
            <w:pPr>
              <w:pStyle w:val="pqiTabBody"/>
              <w:rPr>
                <w:b/>
              </w:rPr>
            </w:pPr>
          </w:p>
        </w:tc>
        <w:tc>
          <w:tcPr>
            <w:tcW w:w="534" w:type="dxa"/>
            <w:gridSpan w:val="2"/>
          </w:tcPr>
          <w:p w14:paraId="52487997" w14:textId="77777777" w:rsidR="00C11AAF" w:rsidRPr="009079F8" w:rsidRDefault="00C11AAF" w:rsidP="00F23355">
            <w:pPr>
              <w:pStyle w:val="pqiTabBody"/>
              <w:rPr>
                <w:i/>
              </w:rPr>
            </w:pPr>
            <w:r>
              <w:rPr>
                <w:i/>
              </w:rPr>
              <w:t>q</w:t>
            </w:r>
          </w:p>
        </w:tc>
        <w:tc>
          <w:tcPr>
            <w:tcW w:w="4722" w:type="dxa"/>
            <w:gridSpan w:val="2"/>
          </w:tcPr>
          <w:p w14:paraId="416D71F1" w14:textId="77777777" w:rsidR="00C11AAF" w:rsidRDefault="00C11AAF" w:rsidP="00F23355">
            <w:pPr>
              <w:pStyle w:val="pqiTabBody"/>
            </w:pPr>
            <w:r w:rsidRPr="009079F8">
              <w:t>Ilość</w:t>
            </w:r>
            <w:r>
              <w:t xml:space="preserve"> w dodatkowej jednostce miary</w:t>
            </w:r>
          </w:p>
          <w:p w14:paraId="1EB90D75" w14:textId="0C178031" w:rsidR="001A6BC9" w:rsidRPr="006E1FD6" w:rsidRDefault="00C11AAF" w:rsidP="00F23355">
            <w:pPr>
              <w:pStyle w:val="pqiTabBody"/>
              <w:rPr>
                <w:rFonts w:ascii="Courier New" w:hAnsi="Courier New"/>
                <w:color w:val="0000FF"/>
                <w:rPrChange w:id="2475" w:author="Jurkowska Monika" w:date="2022-11-14T21:27:00Z">
                  <w:rPr/>
                </w:rPrChange>
              </w:rPr>
            </w:pPr>
            <w:r>
              <w:rPr>
                <w:rFonts w:ascii="Courier New" w:hAnsi="Courier New" w:cs="Courier New"/>
                <w:noProof/>
                <w:color w:val="0000FF"/>
              </w:rPr>
              <w:t>AdditionalQuantity</w:t>
            </w:r>
          </w:p>
        </w:tc>
        <w:tc>
          <w:tcPr>
            <w:tcW w:w="567" w:type="dxa"/>
          </w:tcPr>
          <w:p w14:paraId="3C46125A" w14:textId="77777777" w:rsidR="00C11AAF" w:rsidRPr="009079F8" w:rsidRDefault="00C11AAF" w:rsidP="00F23355">
            <w:pPr>
              <w:pStyle w:val="pqiTabBody"/>
            </w:pPr>
            <w:r>
              <w:t>C</w:t>
            </w:r>
          </w:p>
        </w:tc>
        <w:tc>
          <w:tcPr>
            <w:tcW w:w="2123" w:type="dxa"/>
            <w:gridSpan w:val="2"/>
          </w:tcPr>
          <w:p w14:paraId="673AE028" w14:textId="77777777" w:rsidR="00C11AAF" w:rsidRDefault="00C11AAF" w:rsidP="00F23355">
            <w:pPr>
              <w:pStyle w:val="pqiTabBody"/>
            </w:pPr>
            <w:r w:rsidRPr="009079F8">
              <w:t xml:space="preserve">„R”, jeżeli </w:t>
            </w:r>
            <w:r>
              <w:rPr>
                <w:lang w:eastAsia="en-GB"/>
              </w:rPr>
              <w:t>k</w:t>
            </w:r>
            <w:r w:rsidRPr="009079F8">
              <w:t>od wyrobu akcyzowego</w:t>
            </w:r>
            <w:r>
              <w:t xml:space="preserve"> </w:t>
            </w:r>
            <w:r>
              <w:lastRenderedPageBreak/>
              <w:t>w polu 17b jest równy:</w:t>
            </w:r>
          </w:p>
          <w:p w14:paraId="58B65A16" w14:textId="77777777" w:rsidR="00C11AAF" w:rsidRDefault="00C11AAF" w:rsidP="00F23355">
            <w:pPr>
              <w:pStyle w:val="pqiTabBody"/>
            </w:pPr>
            <w:r>
              <w:t>- „</w:t>
            </w:r>
            <w:r w:rsidRPr="00994DA5">
              <w:t>E200”, „E300”, „E800”, „E910” lub „E920”</w:t>
            </w:r>
            <w:r>
              <w:t xml:space="preserve"> i </w:t>
            </w:r>
            <w:r w:rsidRPr="00B6309E">
              <w:t xml:space="preserve">gęstość </w:t>
            </w:r>
            <w:r>
              <w:t>w polu 17m</w:t>
            </w:r>
            <w:r w:rsidRPr="00B6309E">
              <w:t xml:space="preserve"> jest </w:t>
            </w:r>
            <w:r>
              <w:t>większa lub równa</w:t>
            </w:r>
            <w:r w:rsidRPr="00B6309E">
              <w:t xml:space="preserve"> 890</w:t>
            </w:r>
            <w:r>
              <w:t xml:space="preserve"> kg/m</w:t>
            </w:r>
            <w:r>
              <w:rPr>
                <w:vertAlign w:val="superscript"/>
              </w:rPr>
              <w:t>3</w:t>
            </w:r>
            <w:r>
              <w:t>, a w polu 17s nie wybrano rodzaju paliwa – wartość w kilogramach,</w:t>
            </w:r>
          </w:p>
          <w:p w14:paraId="66AAEBFC" w14:textId="77777777" w:rsidR="00C11AAF" w:rsidRDefault="00C11AAF" w:rsidP="00F23355">
            <w:pPr>
              <w:pStyle w:val="pqiTabBody"/>
            </w:pPr>
            <w:r>
              <w:t>- „</w:t>
            </w:r>
            <w:r w:rsidRPr="00B6309E">
              <w:t>E470</w:t>
            </w:r>
            <w:r>
              <w:t>”</w:t>
            </w:r>
            <w:r w:rsidRPr="00B6309E">
              <w:t xml:space="preserve"> </w:t>
            </w:r>
            <w:r>
              <w:t>i oleje opałowe nie podlegają barwieniu i oznaczeniu (w polu 17p wybrano wartość „0”) – wartość w litrach w temp. 15</w:t>
            </w:r>
            <w:r w:rsidRPr="009079F8">
              <w:t>°C</w:t>
            </w:r>
            <w:r>
              <w:t>,</w:t>
            </w:r>
          </w:p>
          <w:p w14:paraId="462C1543" w14:textId="77777777" w:rsidR="00C11AAF" w:rsidRDefault="00C11AAF" w:rsidP="00F23355">
            <w:pPr>
              <w:pStyle w:val="pqiTabBody"/>
            </w:pPr>
            <w:r>
              <w:t>- „</w:t>
            </w:r>
            <w:r w:rsidRPr="00B6309E">
              <w:t>E4</w:t>
            </w:r>
            <w:r>
              <w:t>9</w:t>
            </w:r>
            <w:r w:rsidRPr="00B6309E">
              <w:t>0</w:t>
            </w:r>
            <w:r>
              <w:t>”</w:t>
            </w:r>
            <w:r w:rsidRPr="00B6309E">
              <w:t xml:space="preserve"> </w:t>
            </w:r>
            <w:r>
              <w:t xml:space="preserve">i oleje opałowe podlegają barwieniu i oznaczeniu (w polu 17p wybrano wartość </w:t>
            </w:r>
            <w:r>
              <w:lastRenderedPageBreak/>
              <w:t>„1”) – wartość w kilogramach,</w:t>
            </w:r>
          </w:p>
          <w:p w14:paraId="243888B4" w14:textId="77777777" w:rsidR="00C11AAF" w:rsidRDefault="00C11AAF" w:rsidP="00F23355">
            <w:pPr>
              <w:pStyle w:val="pqiTabBody"/>
            </w:pPr>
            <w:r>
              <w:t>- „E600” i w polu 17s wybrano, że paliwo jest w postaci gazowej – wartość w gigadżulach ,</w:t>
            </w:r>
          </w:p>
          <w:p w14:paraId="27E1214E" w14:textId="77777777" w:rsidR="00C11AAF" w:rsidRDefault="00C11AAF" w:rsidP="00F23355">
            <w:pPr>
              <w:pStyle w:val="pqiTabBody"/>
            </w:pPr>
            <w:r>
              <w:t>- „E600” i w polu 17s wybrano, że paliwo jest w postaci ciekłej – wartość w litrach w temp. 15</w:t>
            </w:r>
            <w:r w:rsidRPr="009079F8">
              <w:t>°C</w:t>
            </w:r>
            <w:r>
              <w:t>,</w:t>
            </w:r>
          </w:p>
          <w:p w14:paraId="02C784DB" w14:textId="77777777" w:rsidR="00C11AAF" w:rsidRDefault="00C11AAF" w:rsidP="00F23355">
            <w:pPr>
              <w:pStyle w:val="pqiTabBody"/>
            </w:pPr>
            <w:r>
              <w:t xml:space="preserve">- „E700” i </w:t>
            </w:r>
            <w:r w:rsidRPr="00B6309E">
              <w:t xml:space="preserve">gęstość </w:t>
            </w:r>
            <w:r w:rsidR="0076267F">
              <w:br/>
            </w:r>
            <w:r>
              <w:t>w polu 17m</w:t>
            </w:r>
            <w:r w:rsidRPr="00B6309E">
              <w:t xml:space="preserve"> jest </w:t>
            </w:r>
            <w:r>
              <w:t>większa lub równa</w:t>
            </w:r>
            <w:r w:rsidRPr="00B6309E">
              <w:t xml:space="preserve"> 890</w:t>
            </w:r>
            <w:r>
              <w:t xml:space="preserve"> kg/m</w:t>
            </w:r>
            <w:r>
              <w:rPr>
                <w:vertAlign w:val="superscript"/>
              </w:rPr>
              <w:t>3</w:t>
            </w:r>
            <w:r>
              <w:t>, a w polu 17s nie wybrano rodzaju paliwa – wartość w kilogramach,</w:t>
            </w:r>
          </w:p>
          <w:p w14:paraId="041DBDC7" w14:textId="77777777" w:rsidR="00C11AAF" w:rsidRDefault="00C11AAF" w:rsidP="00F23355">
            <w:pPr>
              <w:pStyle w:val="pqiTabBody"/>
              <w:rPr>
                <w:del w:id="2476" w:author="Jurkowska Monika" w:date="2022-11-14T21:27:00Z"/>
              </w:rPr>
            </w:pPr>
            <w:del w:id="2477" w:author="Jurkowska Monika" w:date="2022-11-14T21:27:00Z">
              <w:r>
                <w:delText xml:space="preserve">- </w:delText>
              </w:r>
            </w:del>
            <w:r>
              <w:t>„N200”</w:t>
            </w:r>
            <w:r w:rsidRPr="00B6309E">
              <w:t xml:space="preserve"> </w:t>
            </w:r>
            <w:r>
              <w:t xml:space="preserve">i </w:t>
            </w:r>
            <w:r w:rsidRPr="00B6309E">
              <w:t xml:space="preserve">gęstość </w:t>
            </w:r>
            <w:r w:rsidR="0076267F">
              <w:br/>
            </w:r>
            <w:r>
              <w:t>w polu 17m</w:t>
            </w:r>
            <w:r w:rsidRPr="00B6309E">
              <w:t xml:space="preserve"> jest </w:t>
            </w:r>
            <w:r>
              <w:t>większa lub równa</w:t>
            </w:r>
            <w:r w:rsidRPr="00B6309E">
              <w:t xml:space="preserve"> 890</w:t>
            </w:r>
            <w:r>
              <w:t xml:space="preserve"> kg/m</w:t>
            </w:r>
            <w:r>
              <w:rPr>
                <w:vertAlign w:val="superscript"/>
              </w:rPr>
              <w:t>3</w:t>
            </w:r>
            <w:r>
              <w:t xml:space="preserve"> – wartość w </w:t>
            </w:r>
            <w:proofErr w:type="spellStart"/>
            <w:r>
              <w:t>kilogramach.</w:t>
            </w:r>
          </w:p>
          <w:p w14:paraId="34561599" w14:textId="77777777" w:rsidR="00C11AAF" w:rsidRPr="009079F8" w:rsidRDefault="00C11AAF" w:rsidP="00F23355">
            <w:pPr>
              <w:pStyle w:val="pqiTabBody"/>
            </w:pPr>
            <w:r>
              <w:lastRenderedPageBreak/>
              <w:t>W</w:t>
            </w:r>
            <w:proofErr w:type="spellEnd"/>
            <w:r>
              <w:t xml:space="preserve"> pozostałych przypadkach nie stosuje się.</w:t>
            </w:r>
          </w:p>
        </w:tc>
        <w:tc>
          <w:tcPr>
            <w:tcW w:w="4529" w:type="dxa"/>
            <w:gridSpan w:val="2"/>
          </w:tcPr>
          <w:p w14:paraId="65876832" w14:textId="77777777" w:rsidR="00C11AAF" w:rsidRPr="009079F8" w:rsidRDefault="00C11AAF" w:rsidP="00F23355">
            <w:pPr>
              <w:pStyle w:val="pqiTabBody"/>
            </w:pPr>
            <w:r w:rsidRPr="009079F8">
              <w:lastRenderedPageBreak/>
              <w:t xml:space="preserve">Należy podać ilość wyrażoną w jednostce miary powiązanej z kodem </w:t>
            </w:r>
            <w:r>
              <w:t>wyrobu</w:t>
            </w:r>
            <w:r w:rsidRPr="009079F8">
              <w:t xml:space="preserve"> – zob. </w:t>
            </w:r>
            <w:r>
              <w:t xml:space="preserve">wartości </w:t>
            </w:r>
            <w:r>
              <w:lastRenderedPageBreak/>
              <w:t>słownika „Dodatkowe j</w:t>
            </w:r>
            <w:r w:rsidRPr="0093764A">
              <w:t>ednostki miary (</w:t>
            </w:r>
            <w:proofErr w:type="spellStart"/>
            <w:r>
              <w:t>Additional</w:t>
            </w:r>
            <w:proofErr w:type="spellEnd"/>
            <w:r>
              <w:t xml:space="preserve"> </w:t>
            </w:r>
            <w:proofErr w:type="spellStart"/>
            <w:r>
              <w:t>u</w:t>
            </w:r>
            <w:r w:rsidRPr="0093764A">
              <w:t>nits</w:t>
            </w:r>
            <w:proofErr w:type="spellEnd"/>
            <w:r w:rsidRPr="0093764A">
              <w:t xml:space="preserve"> of </w:t>
            </w:r>
            <w:proofErr w:type="spellStart"/>
            <w:r w:rsidRPr="0093764A">
              <w:t>measure</w:t>
            </w:r>
            <w:proofErr w:type="spellEnd"/>
            <w:r w:rsidRPr="0093764A">
              <w:t>)</w:t>
            </w:r>
            <w:r>
              <w:t>"</w:t>
            </w:r>
            <w:r w:rsidRPr="009079F8">
              <w:t>.</w:t>
            </w:r>
          </w:p>
        </w:tc>
        <w:tc>
          <w:tcPr>
            <w:tcW w:w="858" w:type="dxa"/>
            <w:gridSpan w:val="2"/>
          </w:tcPr>
          <w:p w14:paraId="16B5294C" w14:textId="77777777" w:rsidR="00C11AAF" w:rsidRPr="009079F8" w:rsidRDefault="00C11AAF" w:rsidP="00F23355">
            <w:pPr>
              <w:pStyle w:val="pqiTabBody"/>
            </w:pPr>
            <w:r w:rsidRPr="009079F8">
              <w:lastRenderedPageBreak/>
              <w:t>n..15,3</w:t>
            </w:r>
          </w:p>
        </w:tc>
      </w:tr>
      <w:tr w:rsidR="00C11AAF" w:rsidRPr="009079F8" w14:paraId="0FADB135" w14:textId="77777777" w:rsidTr="005E51E6">
        <w:trPr>
          <w:gridAfter w:val="1"/>
          <w:wAfter w:w="38" w:type="dxa"/>
        </w:trPr>
        <w:tc>
          <w:tcPr>
            <w:tcW w:w="423" w:type="dxa"/>
          </w:tcPr>
          <w:p w14:paraId="3285B51A" w14:textId="77777777" w:rsidR="00C11AAF" w:rsidRPr="009079F8" w:rsidRDefault="00C11AAF" w:rsidP="00F23355">
            <w:pPr>
              <w:pStyle w:val="pqiTabBody"/>
              <w:rPr>
                <w:b/>
              </w:rPr>
            </w:pPr>
          </w:p>
        </w:tc>
        <w:tc>
          <w:tcPr>
            <w:tcW w:w="534" w:type="dxa"/>
            <w:gridSpan w:val="2"/>
          </w:tcPr>
          <w:p w14:paraId="4E817CC3" w14:textId="77777777" w:rsidR="00C11AAF" w:rsidRDefault="00C11AAF" w:rsidP="00F23355">
            <w:pPr>
              <w:pStyle w:val="pqiTabBody"/>
              <w:rPr>
                <w:i/>
              </w:rPr>
            </w:pPr>
            <w:r>
              <w:rPr>
                <w:i/>
              </w:rPr>
              <w:t>r</w:t>
            </w:r>
          </w:p>
        </w:tc>
        <w:tc>
          <w:tcPr>
            <w:tcW w:w="4722" w:type="dxa"/>
            <w:gridSpan w:val="2"/>
          </w:tcPr>
          <w:p w14:paraId="589C2845" w14:textId="77777777" w:rsidR="00C11AAF" w:rsidRDefault="00C11AAF" w:rsidP="00F23355">
            <w:pPr>
              <w:pStyle w:val="pqiTabBody"/>
            </w:pPr>
            <w:r w:rsidRPr="00E43EC7">
              <w:t>Maksymalna cena detaliczna za 20 szt. lub za kilogram</w:t>
            </w:r>
          </w:p>
          <w:p w14:paraId="79C1BA53" w14:textId="7DB84E23" w:rsidR="001A6BC9" w:rsidRPr="006E1FD6" w:rsidRDefault="00C11AAF" w:rsidP="00F23355">
            <w:pPr>
              <w:pStyle w:val="pqiTabBody"/>
              <w:rPr>
                <w:rFonts w:ascii="Courier New" w:hAnsi="Courier New"/>
                <w:color w:val="0000FF"/>
                <w:rPrChange w:id="2478" w:author="Jurkowska Monika" w:date="2022-11-14T21:27:00Z">
                  <w:rPr/>
                </w:rPrChange>
              </w:rPr>
            </w:pPr>
            <w:r w:rsidRPr="00E43EC7">
              <w:rPr>
                <w:rFonts w:ascii="Courier New" w:hAnsi="Courier New" w:cs="Courier New"/>
                <w:noProof/>
                <w:color w:val="0000FF"/>
              </w:rPr>
              <w:t>MaxRetailPrice</w:t>
            </w:r>
          </w:p>
        </w:tc>
        <w:tc>
          <w:tcPr>
            <w:tcW w:w="567" w:type="dxa"/>
          </w:tcPr>
          <w:p w14:paraId="18160B80" w14:textId="77777777" w:rsidR="00C11AAF" w:rsidRDefault="00C11AAF" w:rsidP="00F23355">
            <w:pPr>
              <w:pStyle w:val="pqiTabBody"/>
            </w:pPr>
            <w:r>
              <w:t>C</w:t>
            </w:r>
          </w:p>
        </w:tc>
        <w:tc>
          <w:tcPr>
            <w:tcW w:w="2123" w:type="dxa"/>
            <w:gridSpan w:val="2"/>
          </w:tcPr>
          <w:p w14:paraId="20C3DF08" w14:textId="77777777" w:rsidR="00C11AAF" w:rsidRDefault="00C11AAF" w:rsidP="00F23355">
            <w:pPr>
              <w:pStyle w:val="pqiTabBody"/>
            </w:pPr>
            <w:r w:rsidRPr="009079F8">
              <w:t xml:space="preserve">„R”, </w:t>
            </w:r>
            <w:r>
              <w:t xml:space="preserve">jeżeli do wyboru tytoniowego (kategoria „T” wyrobu akcyzowego) </w:t>
            </w:r>
            <w:r w:rsidRPr="009079F8">
              <w:t xml:space="preserve">stosuje się </w:t>
            </w:r>
            <w:r>
              <w:t>znaki akcyzy (w polu 17j podano „1”).</w:t>
            </w:r>
          </w:p>
          <w:p w14:paraId="154FEBDC" w14:textId="77777777" w:rsidR="00C11AAF" w:rsidRPr="009079F8" w:rsidRDefault="00C11AAF" w:rsidP="00F23355">
            <w:pPr>
              <w:pStyle w:val="pqiTabBody"/>
            </w:pPr>
            <w:r>
              <w:t>W pozostałych przypadkach nie stosuje się.</w:t>
            </w:r>
          </w:p>
        </w:tc>
        <w:tc>
          <w:tcPr>
            <w:tcW w:w="4529" w:type="dxa"/>
            <w:gridSpan w:val="2"/>
          </w:tcPr>
          <w:p w14:paraId="36180202" w14:textId="77777777" w:rsidR="00C11AAF" w:rsidRDefault="00C11AAF" w:rsidP="00F23355">
            <w:pPr>
              <w:pStyle w:val="pqiTabBody"/>
            </w:pPr>
            <w:r>
              <w:t>Należy podać wartość wyrażoną w złotym polskim (PLN).</w:t>
            </w:r>
          </w:p>
        </w:tc>
        <w:tc>
          <w:tcPr>
            <w:tcW w:w="858" w:type="dxa"/>
            <w:gridSpan w:val="2"/>
          </w:tcPr>
          <w:p w14:paraId="5211CB36" w14:textId="77777777" w:rsidR="00C11AAF" w:rsidRPr="009079F8" w:rsidRDefault="00C11AAF" w:rsidP="00F23355">
            <w:pPr>
              <w:pStyle w:val="pqiTabBody"/>
            </w:pPr>
            <w:r w:rsidRPr="009079F8">
              <w:t>n..5,2</w:t>
            </w:r>
          </w:p>
        </w:tc>
      </w:tr>
      <w:tr w:rsidR="00C11AAF" w:rsidRPr="009079F8" w14:paraId="6108A6CD" w14:textId="77777777" w:rsidTr="005E51E6">
        <w:trPr>
          <w:gridAfter w:val="1"/>
          <w:wAfter w:w="38" w:type="dxa"/>
        </w:trPr>
        <w:tc>
          <w:tcPr>
            <w:tcW w:w="423" w:type="dxa"/>
          </w:tcPr>
          <w:p w14:paraId="157408E3" w14:textId="77777777" w:rsidR="00C11AAF" w:rsidRPr="009079F8" w:rsidRDefault="00C11AAF" w:rsidP="00F23355">
            <w:pPr>
              <w:pStyle w:val="pqiTabBody"/>
              <w:rPr>
                <w:b/>
              </w:rPr>
            </w:pPr>
          </w:p>
        </w:tc>
        <w:tc>
          <w:tcPr>
            <w:tcW w:w="534" w:type="dxa"/>
            <w:gridSpan w:val="2"/>
          </w:tcPr>
          <w:p w14:paraId="1F859CA5" w14:textId="77777777" w:rsidR="00C11AAF" w:rsidRPr="009079F8" w:rsidRDefault="00C11AAF" w:rsidP="00F23355">
            <w:pPr>
              <w:pStyle w:val="pqiTabBody"/>
              <w:rPr>
                <w:i/>
              </w:rPr>
            </w:pPr>
            <w:r>
              <w:rPr>
                <w:i/>
              </w:rPr>
              <w:t>s</w:t>
            </w:r>
          </w:p>
        </w:tc>
        <w:tc>
          <w:tcPr>
            <w:tcW w:w="4722" w:type="dxa"/>
            <w:gridSpan w:val="2"/>
          </w:tcPr>
          <w:p w14:paraId="63D737E9" w14:textId="77777777" w:rsidR="00C11AAF" w:rsidRDefault="00C11AAF" w:rsidP="00F23355">
            <w:pPr>
              <w:pStyle w:val="pqiTabBody"/>
            </w:pPr>
            <w:r>
              <w:t>Rodzaj paliwa</w:t>
            </w:r>
          </w:p>
          <w:p w14:paraId="5288DAE8" w14:textId="1F91EA38" w:rsidR="001A6BC9" w:rsidRPr="00E43EC7" w:rsidRDefault="00C11AAF" w:rsidP="00F23355">
            <w:pPr>
              <w:pStyle w:val="pqiTabBody"/>
              <w:rPr>
                <w:rFonts w:ascii="Courier New" w:hAnsi="Courier New" w:cs="Courier New"/>
                <w:noProof/>
                <w:color w:val="0000FF"/>
              </w:rPr>
            </w:pPr>
            <w:r>
              <w:rPr>
                <w:rFonts w:ascii="Courier New" w:hAnsi="Courier New" w:cs="Courier New"/>
                <w:noProof/>
                <w:color w:val="0000FF"/>
              </w:rPr>
              <w:t>FuelType</w:t>
            </w:r>
          </w:p>
        </w:tc>
        <w:tc>
          <w:tcPr>
            <w:tcW w:w="567" w:type="dxa"/>
          </w:tcPr>
          <w:p w14:paraId="6742DA62" w14:textId="77777777" w:rsidR="00C11AAF" w:rsidRPr="009079F8" w:rsidRDefault="00C11AAF" w:rsidP="00F23355">
            <w:pPr>
              <w:pStyle w:val="pqiTabBody"/>
            </w:pPr>
            <w:r>
              <w:t>C</w:t>
            </w:r>
          </w:p>
        </w:tc>
        <w:tc>
          <w:tcPr>
            <w:tcW w:w="2123" w:type="dxa"/>
            <w:gridSpan w:val="2"/>
          </w:tcPr>
          <w:p w14:paraId="0AC0D538" w14:textId="77777777" w:rsidR="00C11AAF" w:rsidRDefault="00C11AAF" w:rsidP="00F23355">
            <w:pPr>
              <w:pStyle w:val="pqiTabBody"/>
            </w:pPr>
            <w:r>
              <w:t xml:space="preserve">- </w:t>
            </w:r>
            <w:r w:rsidRPr="009079F8">
              <w:t xml:space="preserve">„R”, jeżeli </w:t>
            </w:r>
            <w:r>
              <w:rPr>
                <w:lang w:eastAsia="en-GB"/>
              </w:rPr>
              <w:t>k</w:t>
            </w:r>
            <w:r w:rsidRPr="009079F8">
              <w:t>od wyrobu akcyzowego</w:t>
            </w:r>
            <w:r>
              <w:t xml:space="preserve"> w polu 17b jest równy „</w:t>
            </w:r>
            <w:r w:rsidRPr="00B6309E">
              <w:t>E</w:t>
            </w:r>
            <w:r>
              <w:t>600”.</w:t>
            </w:r>
          </w:p>
          <w:p w14:paraId="22C0833D" w14:textId="77777777" w:rsidR="00C11AAF" w:rsidRDefault="00C11AAF" w:rsidP="00F23355">
            <w:pPr>
              <w:pStyle w:val="pqiTabBody"/>
            </w:pPr>
            <w:r>
              <w:t>- „O</w:t>
            </w:r>
            <w:r w:rsidRPr="009079F8">
              <w:t xml:space="preserve">”, jeżeli </w:t>
            </w:r>
            <w:r>
              <w:rPr>
                <w:lang w:eastAsia="en-GB"/>
              </w:rPr>
              <w:t>k</w:t>
            </w:r>
            <w:r w:rsidRPr="009079F8">
              <w:t>od wyrobu akcyzowego</w:t>
            </w:r>
            <w:r>
              <w:t xml:space="preserve"> w polu 17b jest równy </w:t>
            </w:r>
            <w:r w:rsidRPr="00994DA5">
              <w:t>„E200”, „E300”, „E700”, „E800”, „E910” lub „E920”</w:t>
            </w:r>
            <w:r>
              <w:t>.</w:t>
            </w:r>
          </w:p>
          <w:p w14:paraId="4E776FFC" w14:textId="77777777" w:rsidR="00C11AAF" w:rsidRPr="009079F8" w:rsidRDefault="00C11AAF" w:rsidP="00F23355">
            <w:pPr>
              <w:pStyle w:val="pqiTabBody"/>
            </w:pPr>
            <w:r>
              <w:lastRenderedPageBreak/>
              <w:t>W pozostałych przypadkach nie stosuje się.</w:t>
            </w:r>
          </w:p>
        </w:tc>
        <w:tc>
          <w:tcPr>
            <w:tcW w:w="4529" w:type="dxa"/>
            <w:gridSpan w:val="2"/>
          </w:tcPr>
          <w:p w14:paraId="570FF28F" w14:textId="77777777" w:rsidR="00C11AAF" w:rsidRDefault="00C11AAF" w:rsidP="00F23355">
            <w:pPr>
              <w:pStyle w:val="pqiTabBody"/>
              <w:rPr>
                <w:lang w:eastAsia="en-GB"/>
              </w:rPr>
            </w:pPr>
            <w:r>
              <w:rPr>
                <w:lang w:eastAsia="en-GB"/>
              </w:rPr>
              <w:lastRenderedPageBreak/>
              <w:t>Wartość z enumeracji „</w:t>
            </w:r>
            <w:r>
              <w:rPr>
                <w:lang w:eastAsia="en-GB"/>
              </w:rPr>
              <w:fldChar w:fldCharType="begin"/>
            </w:r>
            <w:r>
              <w:rPr>
                <w:lang w:eastAsia="en-GB"/>
              </w:rPr>
              <w:instrText xml:space="preserve"> REF _Ref277866315 \h </w:instrText>
            </w:r>
            <w:r>
              <w:rPr>
                <w:lang w:eastAsia="en-GB"/>
              </w:rPr>
            </w:r>
            <w:r>
              <w:rPr>
                <w:lang w:eastAsia="en-GB"/>
              </w:rPr>
              <w:fldChar w:fldCharType="separate"/>
            </w:r>
            <w:r w:rsidR="002B6F91" w:rsidRPr="002B6F91">
              <w:t>Rodzaje paliwa (</w:t>
            </w:r>
            <w:proofErr w:type="spellStart"/>
            <w:r w:rsidR="002B6F91" w:rsidRPr="002B6F91">
              <w:t>Fuel</w:t>
            </w:r>
            <w:proofErr w:type="spellEnd"/>
            <w:r w:rsidR="002B6F91" w:rsidRPr="002B6F91">
              <w:t xml:space="preserve"> </w:t>
            </w:r>
            <w:proofErr w:type="spellStart"/>
            <w:r w:rsidR="002B6F91" w:rsidRPr="002B6F91">
              <w:t>Types</w:t>
            </w:r>
            <w:proofErr w:type="spellEnd"/>
            <w:r w:rsidR="002B6F91" w:rsidRPr="002B6F91">
              <w:t>)</w:t>
            </w:r>
            <w:r>
              <w:rPr>
                <w:lang w:eastAsia="en-GB"/>
              </w:rPr>
              <w:fldChar w:fldCharType="end"/>
            </w:r>
            <w:r>
              <w:rPr>
                <w:lang w:eastAsia="en-GB"/>
              </w:rPr>
              <w:t>”.</w:t>
            </w:r>
          </w:p>
          <w:p w14:paraId="19D933E4" w14:textId="77777777" w:rsidR="00C11AAF" w:rsidRDefault="00C11AAF" w:rsidP="00F23355">
            <w:pPr>
              <w:pStyle w:val="pqiTabBody"/>
            </w:pPr>
            <w:r>
              <w:t>Dla wyrobu akcyzowego:</w:t>
            </w:r>
          </w:p>
          <w:p w14:paraId="3CA8606F" w14:textId="77777777" w:rsidR="00C11AAF" w:rsidRDefault="00C11AAF" w:rsidP="00F23355">
            <w:pPr>
              <w:pStyle w:val="pqiTabBody"/>
            </w:pPr>
            <w:r>
              <w:t>- „E600” dostępne wartości:</w:t>
            </w:r>
          </w:p>
          <w:p w14:paraId="22885B6B" w14:textId="77777777" w:rsidR="00C11AAF" w:rsidRDefault="00C11AAF" w:rsidP="00F23355">
            <w:pPr>
              <w:pStyle w:val="pqiTabBody"/>
            </w:pPr>
            <w:r>
              <w:t>„1 – Skroplone”,</w:t>
            </w:r>
          </w:p>
          <w:p w14:paraId="6427CA39" w14:textId="77777777" w:rsidR="00C11AAF" w:rsidRDefault="00C11AAF" w:rsidP="00F23355">
            <w:pPr>
              <w:pStyle w:val="pqiTabBody"/>
            </w:pPr>
            <w:r>
              <w:t>„2 – Gazowe”,</w:t>
            </w:r>
          </w:p>
          <w:p w14:paraId="6585C8F1" w14:textId="77777777" w:rsidR="00C11AAF" w:rsidRDefault="00C11AAF" w:rsidP="00F23355">
            <w:pPr>
              <w:pStyle w:val="pqiTabBody"/>
            </w:pPr>
            <w:r>
              <w:t>„4 – Ciekłe”.</w:t>
            </w:r>
          </w:p>
          <w:p w14:paraId="587AB664" w14:textId="77777777" w:rsidR="00C11AAF" w:rsidRDefault="00C11AAF" w:rsidP="00F23355">
            <w:pPr>
              <w:pStyle w:val="pqiTabBody"/>
            </w:pPr>
            <w:r>
              <w:t xml:space="preserve">- </w:t>
            </w:r>
            <w:r w:rsidRPr="00994DA5">
              <w:t xml:space="preserve">„E200”, „E300”, „E700”, „E800”, „E910” </w:t>
            </w:r>
            <w:r w:rsidR="0076267F">
              <w:br/>
            </w:r>
            <w:r w:rsidRPr="00994DA5">
              <w:t>i „E920”</w:t>
            </w:r>
            <w:r>
              <w:t xml:space="preserve"> dostępne wartości:</w:t>
            </w:r>
          </w:p>
          <w:p w14:paraId="76B4094B" w14:textId="77777777" w:rsidR="00C11AAF" w:rsidRPr="009079F8" w:rsidRDefault="00C11AAF" w:rsidP="00F23355">
            <w:pPr>
              <w:pStyle w:val="pqiTabBody"/>
            </w:pPr>
            <w:r>
              <w:t>„3 – Silnikowe”.</w:t>
            </w:r>
          </w:p>
        </w:tc>
        <w:tc>
          <w:tcPr>
            <w:tcW w:w="858" w:type="dxa"/>
            <w:gridSpan w:val="2"/>
          </w:tcPr>
          <w:p w14:paraId="73D582D2" w14:textId="77777777" w:rsidR="00C11AAF" w:rsidRPr="009079F8" w:rsidRDefault="00C11AAF" w:rsidP="00F23355">
            <w:pPr>
              <w:pStyle w:val="pqiTabBody"/>
            </w:pPr>
            <w:r w:rsidRPr="009079F8">
              <w:t>n1</w:t>
            </w:r>
          </w:p>
        </w:tc>
      </w:tr>
      <w:tr w:rsidR="00C11AAF" w:rsidRPr="009079F8" w14:paraId="3803AA09" w14:textId="77777777" w:rsidTr="005E51E6">
        <w:trPr>
          <w:gridAfter w:val="1"/>
          <w:wAfter w:w="38" w:type="dxa"/>
        </w:trPr>
        <w:tc>
          <w:tcPr>
            <w:tcW w:w="423" w:type="dxa"/>
          </w:tcPr>
          <w:p w14:paraId="23F3F1B2" w14:textId="77777777" w:rsidR="00C11AAF" w:rsidRPr="009079F8" w:rsidRDefault="00C11AAF" w:rsidP="00F23355">
            <w:pPr>
              <w:pStyle w:val="pqiTabBody"/>
              <w:rPr>
                <w:b/>
              </w:rPr>
            </w:pPr>
          </w:p>
        </w:tc>
        <w:tc>
          <w:tcPr>
            <w:tcW w:w="534" w:type="dxa"/>
            <w:gridSpan w:val="2"/>
          </w:tcPr>
          <w:p w14:paraId="608C10BB" w14:textId="77777777" w:rsidR="00C11AAF" w:rsidRPr="009079F8" w:rsidRDefault="00C11AAF" w:rsidP="00F23355">
            <w:pPr>
              <w:pStyle w:val="pqiTabBody"/>
              <w:rPr>
                <w:i/>
              </w:rPr>
            </w:pPr>
            <w:r>
              <w:rPr>
                <w:i/>
              </w:rPr>
              <w:t>t</w:t>
            </w:r>
          </w:p>
        </w:tc>
        <w:tc>
          <w:tcPr>
            <w:tcW w:w="4722" w:type="dxa"/>
            <w:gridSpan w:val="2"/>
          </w:tcPr>
          <w:p w14:paraId="786AB251" w14:textId="77777777" w:rsidR="00C11AAF" w:rsidRDefault="00C11AAF" w:rsidP="00F23355">
            <w:pPr>
              <w:pStyle w:val="pqiTabBody"/>
            </w:pPr>
            <w:r>
              <w:t>biokomponenty oraz paliwo spełniają wymagania jakościowe</w:t>
            </w:r>
          </w:p>
          <w:p w14:paraId="3047CC35" w14:textId="31A2C4A3" w:rsidR="001A6BC9" w:rsidRPr="00E43EC7" w:rsidRDefault="00C11AAF" w:rsidP="00F23355">
            <w:pPr>
              <w:pStyle w:val="pqiTabBody"/>
              <w:rPr>
                <w:rFonts w:ascii="Courier New" w:hAnsi="Courier New" w:cs="Courier New"/>
                <w:noProof/>
                <w:color w:val="0000FF"/>
              </w:rPr>
            </w:pPr>
            <w:r w:rsidRPr="00E43EC7">
              <w:rPr>
                <w:rFonts w:ascii="Courier New" w:hAnsi="Courier New" w:cs="Courier New"/>
                <w:noProof/>
                <w:color w:val="0000FF"/>
              </w:rPr>
              <w:t>Biofuel</w:t>
            </w:r>
            <w:r>
              <w:rPr>
                <w:rFonts w:ascii="Courier New" w:hAnsi="Courier New" w:cs="Courier New"/>
                <w:noProof/>
                <w:color w:val="0000FF"/>
              </w:rPr>
              <w:t>ContentMeetsQualityRequirements</w:t>
            </w:r>
          </w:p>
        </w:tc>
        <w:tc>
          <w:tcPr>
            <w:tcW w:w="567" w:type="dxa"/>
          </w:tcPr>
          <w:p w14:paraId="4D71CD9E" w14:textId="77777777" w:rsidR="00C11AAF" w:rsidRPr="009079F8" w:rsidRDefault="00C11AAF" w:rsidP="00F23355">
            <w:pPr>
              <w:pStyle w:val="pqiTabBody"/>
            </w:pPr>
            <w:r>
              <w:t>C</w:t>
            </w:r>
          </w:p>
        </w:tc>
        <w:tc>
          <w:tcPr>
            <w:tcW w:w="2123" w:type="dxa"/>
            <w:gridSpan w:val="2"/>
          </w:tcPr>
          <w:p w14:paraId="21EA015D" w14:textId="77777777" w:rsidR="00C11AAF" w:rsidRDefault="00C11AAF" w:rsidP="00F23355">
            <w:pPr>
              <w:pStyle w:val="pqiTabBody"/>
            </w:pPr>
            <w:r w:rsidRPr="009079F8">
              <w:t>„</w:t>
            </w:r>
            <w:r>
              <w:t>R</w:t>
            </w:r>
            <w:r w:rsidRPr="009079F8">
              <w:t xml:space="preserve">”, jeżeli </w:t>
            </w:r>
            <w:r>
              <w:rPr>
                <w:lang w:eastAsia="en-GB"/>
              </w:rPr>
              <w:t>kategoria</w:t>
            </w:r>
            <w:r w:rsidRPr="009079F8">
              <w:t xml:space="preserve"> wyrobu akcyzowego</w:t>
            </w:r>
            <w:r>
              <w:t xml:space="preserve"> w polu 17b jest równa„E430”, a kod </w:t>
            </w:r>
            <w:proofErr w:type="spellStart"/>
            <w:r>
              <w:t>Cn</w:t>
            </w:r>
            <w:proofErr w:type="spellEnd"/>
            <w:r>
              <w:t xml:space="preserve"> w polu 17c jest równy „</w:t>
            </w:r>
            <w:r w:rsidRPr="002863D8">
              <w:t>27102011</w:t>
            </w:r>
            <w:r>
              <w:t>”</w:t>
            </w:r>
            <w:r w:rsidR="00914CD1">
              <w:t xml:space="preserve"> lub „</w:t>
            </w:r>
            <w:r w:rsidR="00914CD1" w:rsidRPr="00914CD1">
              <w:t>27101943</w:t>
            </w:r>
            <w:r w:rsidR="00914CD1">
              <w:t>”</w:t>
            </w:r>
          </w:p>
          <w:p w14:paraId="294313E5" w14:textId="77777777" w:rsidR="00C11AAF" w:rsidRPr="009079F8" w:rsidRDefault="00C11AAF" w:rsidP="00F23355">
            <w:pPr>
              <w:pStyle w:val="pqiTabBody"/>
            </w:pPr>
            <w:r>
              <w:t>W pozostałych przypadkach nie stosuje się.</w:t>
            </w:r>
          </w:p>
        </w:tc>
        <w:tc>
          <w:tcPr>
            <w:tcW w:w="4529" w:type="dxa"/>
            <w:gridSpan w:val="2"/>
          </w:tcPr>
          <w:p w14:paraId="0D5EFA22" w14:textId="77777777" w:rsidR="00C11AAF" w:rsidRPr="009079F8" w:rsidRDefault="00C11AAF" w:rsidP="00F23355">
            <w:pPr>
              <w:pStyle w:val="pqiTabBody"/>
            </w:pPr>
            <w:r>
              <w:t xml:space="preserve">Należy podać „1” jeżeli biokomponenty oraz paliwo spełniają normy jakościowe, lub „0” </w:t>
            </w:r>
            <w:r w:rsidR="0076267F">
              <w:br/>
            </w:r>
            <w:r>
              <w:t>w przeciwnych przypadkach.</w:t>
            </w:r>
          </w:p>
        </w:tc>
        <w:tc>
          <w:tcPr>
            <w:tcW w:w="858" w:type="dxa"/>
            <w:gridSpan w:val="2"/>
          </w:tcPr>
          <w:p w14:paraId="0FAE97D6" w14:textId="77777777" w:rsidR="00C11AAF" w:rsidRPr="009079F8" w:rsidRDefault="00C11AAF" w:rsidP="00F23355">
            <w:pPr>
              <w:pStyle w:val="pqiTabBody"/>
            </w:pPr>
            <w:r w:rsidRPr="009079F8">
              <w:t>n</w:t>
            </w:r>
            <w:r>
              <w:t>1</w:t>
            </w:r>
          </w:p>
        </w:tc>
      </w:tr>
      <w:tr w:rsidR="00D06C59" w:rsidRPr="009079F8" w14:paraId="27367564" w14:textId="77777777" w:rsidTr="005E51E6">
        <w:trPr>
          <w:gridAfter w:val="1"/>
          <w:wAfter w:w="38" w:type="dxa"/>
        </w:trPr>
        <w:tc>
          <w:tcPr>
            <w:tcW w:w="423" w:type="dxa"/>
          </w:tcPr>
          <w:p w14:paraId="7F9EE512" w14:textId="77777777" w:rsidR="00D06C59" w:rsidRPr="009079F8" w:rsidRDefault="00D06C59" w:rsidP="008451D0">
            <w:pPr>
              <w:pStyle w:val="pqiTabBody"/>
              <w:rPr>
                <w:b/>
              </w:rPr>
            </w:pPr>
          </w:p>
        </w:tc>
        <w:tc>
          <w:tcPr>
            <w:tcW w:w="524" w:type="dxa"/>
          </w:tcPr>
          <w:p w14:paraId="0DC6E086" w14:textId="77777777" w:rsidR="00D06C59" w:rsidRDefault="00D06C59" w:rsidP="008451D0">
            <w:pPr>
              <w:pStyle w:val="pqiTabBody"/>
              <w:rPr>
                <w:i/>
              </w:rPr>
            </w:pPr>
            <w:r>
              <w:rPr>
                <w:i/>
              </w:rPr>
              <w:t>u</w:t>
            </w:r>
          </w:p>
        </w:tc>
        <w:tc>
          <w:tcPr>
            <w:tcW w:w="4732" w:type="dxa"/>
            <w:gridSpan w:val="3"/>
          </w:tcPr>
          <w:p w14:paraId="21A02742" w14:textId="77777777" w:rsidR="00D06C59" w:rsidRDefault="00D06C59" w:rsidP="008451D0">
            <w:pPr>
              <w:pStyle w:val="pqiTabBody"/>
            </w:pPr>
            <w:r>
              <w:t>Wyrób objęty zerową stawką podatku akcyzowego</w:t>
            </w:r>
          </w:p>
          <w:p w14:paraId="180ED9C2" w14:textId="5D001826" w:rsidR="001A6BC9" w:rsidRPr="006E1FD6" w:rsidRDefault="00D06C59" w:rsidP="008451D0">
            <w:pPr>
              <w:pStyle w:val="pqiTabBody"/>
              <w:rPr>
                <w:rFonts w:ascii="Courier New" w:hAnsi="Courier New"/>
                <w:color w:val="0000FF"/>
                <w:rPrChange w:id="2479" w:author="Jurkowska Monika" w:date="2022-11-14T21:27:00Z">
                  <w:rPr/>
                </w:rPrChange>
              </w:rPr>
            </w:pPr>
            <w:r w:rsidRPr="00B6539E">
              <w:rPr>
                <w:rFonts w:ascii="Courier New" w:hAnsi="Courier New" w:cs="Courier New"/>
                <w:noProof/>
                <w:color w:val="0000FF"/>
              </w:rPr>
              <w:t>ZeroRatedExciseTax</w:t>
            </w:r>
          </w:p>
        </w:tc>
        <w:tc>
          <w:tcPr>
            <w:tcW w:w="567" w:type="dxa"/>
          </w:tcPr>
          <w:p w14:paraId="0CC4A598" w14:textId="77777777" w:rsidR="00D06C59" w:rsidRDefault="00E60935" w:rsidP="008451D0">
            <w:pPr>
              <w:pStyle w:val="pqiTabBody"/>
            </w:pPr>
            <w:r>
              <w:t>C</w:t>
            </w:r>
          </w:p>
        </w:tc>
        <w:tc>
          <w:tcPr>
            <w:tcW w:w="2123" w:type="dxa"/>
            <w:gridSpan w:val="2"/>
          </w:tcPr>
          <w:p w14:paraId="6F1181F2" w14:textId="77777777" w:rsidR="00D06C59" w:rsidRPr="009079F8" w:rsidRDefault="00E60935" w:rsidP="008451D0">
            <w:pPr>
              <w:pStyle w:val="pqiTabBody"/>
            </w:pPr>
            <w:r>
              <w:t>R”, jeżeli kategoria wyrobu akcyzowego w polu 17b jest równa „E”, a kod CN przyjmuje wartości określone w kolumnie F, w pozostałych wypadkach nie stosuje się.</w:t>
            </w:r>
          </w:p>
        </w:tc>
        <w:tc>
          <w:tcPr>
            <w:tcW w:w="4529" w:type="dxa"/>
            <w:gridSpan w:val="2"/>
          </w:tcPr>
          <w:p w14:paraId="0DB316EE" w14:textId="77777777" w:rsidR="00D06C59" w:rsidRDefault="00D06C59" w:rsidP="008451D0">
            <w:pPr>
              <w:pStyle w:val="pqiTabBody"/>
            </w:pPr>
            <w:r>
              <w:t>Należy podać „1”, jeżeli wyrób objęty jest zerową stawką podatku akcyzowego</w:t>
            </w:r>
            <w:r w:rsidR="00716E23">
              <w:t>, w przeciwnym razie należy podać „0”.</w:t>
            </w:r>
          </w:p>
          <w:p w14:paraId="2A835F3C" w14:textId="77777777" w:rsidR="00E60935" w:rsidRDefault="00E60935" w:rsidP="008451D0">
            <w:pPr>
              <w:pStyle w:val="pqiTabBody"/>
            </w:pPr>
          </w:p>
          <w:p w14:paraId="0CE9522C" w14:textId="77777777" w:rsidR="00E60935" w:rsidRDefault="00E60935" w:rsidP="00E60935">
            <w:pPr>
              <w:rPr>
                <w:color w:val="1F497D"/>
              </w:rPr>
            </w:pPr>
            <w:r>
              <w:t>Wartości kodów CN:</w:t>
            </w:r>
            <w:r>
              <w:br/>
            </w:r>
            <w:r>
              <w:rPr>
                <w:color w:val="1F497D"/>
              </w:rPr>
              <w:t>2705</w:t>
            </w:r>
          </w:p>
          <w:p w14:paraId="6E021F7F" w14:textId="77777777" w:rsidR="00E60935" w:rsidRDefault="00E60935" w:rsidP="00E60935">
            <w:pPr>
              <w:rPr>
                <w:color w:val="1F497D"/>
              </w:rPr>
            </w:pPr>
            <w:r>
              <w:rPr>
                <w:color w:val="1F497D"/>
              </w:rPr>
              <w:t>2706</w:t>
            </w:r>
          </w:p>
          <w:p w14:paraId="627F5035" w14:textId="77777777" w:rsidR="00E60935" w:rsidRDefault="00E60935" w:rsidP="00E60935">
            <w:pPr>
              <w:rPr>
                <w:color w:val="1F497D"/>
              </w:rPr>
            </w:pPr>
            <w:r>
              <w:rPr>
                <w:color w:val="1F497D"/>
              </w:rPr>
              <w:t>2707</w:t>
            </w:r>
          </w:p>
          <w:p w14:paraId="4934F1DF" w14:textId="77777777" w:rsidR="00E60935" w:rsidRDefault="00E60935" w:rsidP="00E60935">
            <w:pPr>
              <w:rPr>
                <w:color w:val="1F497D"/>
              </w:rPr>
            </w:pPr>
            <w:r>
              <w:rPr>
                <w:color w:val="1F497D"/>
              </w:rPr>
              <w:t>2708</w:t>
            </w:r>
          </w:p>
          <w:p w14:paraId="0F2FD214" w14:textId="77777777" w:rsidR="00E60935" w:rsidRDefault="00E60935" w:rsidP="00E60935">
            <w:pPr>
              <w:rPr>
                <w:color w:val="1F497D"/>
              </w:rPr>
            </w:pPr>
            <w:r>
              <w:rPr>
                <w:color w:val="1F497D"/>
              </w:rPr>
              <w:t>2709</w:t>
            </w:r>
          </w:p>
          <w:p w14:paraId="389B097B" w14:textId="77777777" w:rsidR="00E60935" w:rsidRDefault="00E60935" w:rsidP="00E60935">
            <w:pPr>
              <w:rPr>
                <w:color w:val="1F497D"/>
              </w:rPr>
            </w:pPr>
            <w:r>
              <w:rPr>
                <w:color w:val="1F497D"/>
              </w:rPr>
              <w:lastRenderedPageBreak/>
              <w:t>2710: 1211, 1215, 1221, 1225, 1251, 1259, 1290, 1911, 1915, 1929, 1931, 1951, 1955, 1962, 1964, 1968, 1985, ex1999, 2031, 2035, 2039, 9100, 9900</w:t>
            </w:r>
          </w:p>
          <w:p w14:paraId="2EC780B6" w14:textId="77777777" w:rsidR="00E60935" w:rsidRDefault="00E60935" w:rsidP="00E60935">
            <w:pPr>
              <w:rPr>
                <w:color w:val="1F497D"/>
              </w:rPr>
            </w:pPr>
            <w:r>
              <w:rPr>
                <w:color w:val="1F497D"/>
              </w:rPr>
              <w:t>2711</w:t>
            </w:r>
          </w:p>
          <w:p w14:paraId="36A19578" w14:textId="77777777" w:rsidR="00E60935" w:rsidRDefault="00E60935" w:rsidP="00E60935">
            <w:pPr>
              <w:rPr>
                <w:color w:val="1F497D"/>
              </w:rPr>
            </w:pPr>
            <w:r>
              <w:rPr>
                <w:color w:val="1F497D"/>
              </w:rPr>
              <w:t>2712</w:t>
            </w:r>
          </w:p>
          <w:p w14:paraId="6FEFDDC7" w14:textId="77777777" w:rsidR="00E60935" w:rsidRDefault="00E60935" w:rsidP="00E60935">
            <w:pPr>
              <w:rPr>
                <w:color w:val="1F497D"/>
              </w:rPr>
            </w:pPr>
            <w:r>
              <w:rPr>
                <w:color w:val="1F497D"/>
              </w:rPr>
              <w:t>2713</w:t>
            </w:r>
          </w:p>
          <w:p w14:paraId="601C1C8B" w14:textId="77777777" w:rsidR="00E60935" w:rsidRDefault="00E60935" w:rsidP="00E60935">
            <w:pPr>
              <w:rPr>
                <w:color w:val="1F497D"/>
              </w:rPr>
            </w:pPr>
            <w:r>
              <w:rPr>
                <w:color w:val="1F497D"/>
              </w:rPr>
              <w:t>2714</w:t>
            </w:r>
          </w:p>
          <w:p w14:paraId="317FE713" w14:textId="77777777" w:rsidR="00E60935" w:rsidRDefault="00E60935" w:rsidP="00E60935">
            <w:pPr>
              <w:rPr>
                <w:color w:val="1F497D"/>
              </w:rPr>
            </w:pPr>
            <w:r>
              <w:rPr>
                <w:color w:val="1F497D"/>
              </w:rPr>
              <w:t>2715</w:t>
            </w:r>
          </w:p>
          <w:p w14:paraId="12D090EF" w14:textId="77777777" w:rsidR="00E60935" w:rsidRDefault="00E60935" w:rsidP="00E60935">
            <w:pPr>
              <w:rPr>
                <w:color w:val="1F497D"/>
              </w:rPr>
            </w:pPr>
            <w:r>
              <w:rPr>
                <w:color w:val="1F497D"/>
              </w:rPr>
              <w:t>2901</w:t>
            </w:r>
          </w:p>
          <w:p w14:paraId="6654C9CF" w14:textId="77777777" w:rsidR="00E60935" w:rsidRDefault="00E60935" w:rsidP="00E60935">
            <w:pPr>
              <w:rPr>
                <w:color w:val="1F497D"/>
              </w:rPr>
            </w:pPr>
            <w:r>
              <w:rPr>
                <w:color w:val="1F497D"/>
              </w:rPr>
              <w:t>2902</w:t>
            </w:r>
          </w:p>
          <w:p w14:paraId="5DCEF1C0" w14:textId="77777777" w:rsidR="00E60935" w:rsidRDefault="00E60935" w:rsidP="00E60935">
            <w:pPr>
              <w:rPr>
                <w:color w:val="1F497D"/>
              </w:rPr>
            </w:pPr>
            <w:r>
              <w:rPr>
                <w:color w:val="1F497D"/>
              </w:rPr>
              <w:t>3403</w:t>
            </w:r>
          </w:p>
          <w:p w14:paraId="671D2DA3" w14:textId="77777777" w:rsidR="00E60935" w:rsidRDefault="00E60935" w:rsidP="00E60935">
            <w:pPr>
              <w:rPr>
                <w:color w:val="1F497D"/>
              </w:rPr>
            </w:pPr>
            <w:r>
              <w:rPr>
                <w:color w:val="1F497D"/>
              </w:rPr>
              <w:t>3811</w:t>
            </w:r>
          </w:p>
          <w:p w14:paraId="656CACB7" w14:textId="77777777" w:rsidR="00E60935" w:rsidRDefault="00E60935" w:rsidP="00E60935">
            <w:pPr>
              <w:pStyle w:val="pqiTabBody"/>
            </w:pPr>
            <w:r>
              <w:rPr>
                <w:color w:val="1F497D"/>
              </w:rPr>
              <w:t>3817</w:t>
            </w:r>
          </w:p>
        </w:tc>
        <w:tc>
          <w:tcPr>
            <w:tcW w:w="858" w:type="dxa"/>
            <w:gridSpan w:val="2"/>
          </w:tcPr>
          <w:p w14:paraId="152AD4E8" w14:textId="77777777" w:rsidR="00D06C59" w:rsidRPr="009079F8" w:rsidRDefault="00D06C59" w:rsidP="008451D0">
            <w:pPr>
              <w:pStyle w:val="pqiTabBody"/>
            </w:pPr>
            <w:r w:rsidRPr="009079F8">
              <w:lastRenderedPageBreak/>
              <w:t>n</w:t>
            </w:r>
            <w:r>
              <w:t>1</w:t>
            </w:r>
          </w:p>
        </w:tc>
      </w:tr>
      <w:tr w:rsidR="006E1FD6" w:rsidRPr="009079F8" w14:paraId="0CBD212C" w14:textId="77777777" w:rsidTr="000C1AAF">
        <w:trPr>
          <w:ins w:id="2480" w:author="Jurkowska Monika" w:date="2022-11-14T21:27:00Z"/>
        </w:trPr>
        <w:tc>
          <w:tcPr>
            <w:tcW w:w="423" w:type="dxa"/>
          </w:tcPr>
          <w:p w14:paraId="58A8E6A9" w14:textId="77777777" w:rsidR="006E1FD6" w:rsidRPr="009079F8" w:rsidRDefault="006E1FD6" w:rsidP="008451D0">
            <w:pPr>
              <w:pStyle w:val="pqiTabBody"/>
              <w:rPr>
                <w:ins w:id="2481" w:author="Jurkowska Monika" w:date="2022-11-14T21:27:00Z"/>
                <w:b/>
              </w:rPr>
            </w:pPr>
          </w:p>
        </w:tc>
        <w:tc>
          <w:tcPr>
            <w:tcW w:w="524" w:type="dxa"/>
          </w:tcPr>
          <w:p w14:paraId="62A5C306" w14:textId="4EAE4D54" w:rsidR="006E1FD6" w:rsidRDefault="006E1FD6" w:rsidP="008451D0">
            <w:pPr>
              <w:pStyle w:val="pqiTabBody"/>
              <w:rPr>
                <w:ins w:id="2482" w:author="Jurkowska Monika" w:date="2022-11-14T21:27:00Z"/>
                <w:i/>
              </w:rPr>
            </w:pPr>
            <w:ins w:id="2483" w:author="Jurkowska Monika" w:date="2022-11-14T21:27:00Z">
              <w:r>
                <w:rPr>
                  <w:i/>
                </w:rPr>
                <w:t>w</w:t>
              </w:r>
            </w:ins>
          </w:p>
        </w:tc>
        <w:tc>
          <w:tcPr>
            <w:tcW w:w="4732" w:type="dxa"/>
            <w:gridSpan w:val="3"/>
          </w:tcPr>
          <w:p w14:paraId="19B5233C" w14:textId="44B47186" w:rsidR="006E1FD6" w:rsidRDefault="006E1FD6" w:rsidP="008451D0">
            <w:pPr>
              <w:pStyle w:val="pqiTabBody"/>
              <w:rPr>
                <w:ins w:id="2484" w:author="Jurkowska Monika" w:date="2022-11-14T21:27:00Z"/>
              </w:rPr>
            </w:pPr>
            <w:ins w:id="2485" w:author="Jurkowska Monika" w:date="2022-11-14T21:27:00Z">
              <w:r>
                <w:t>Okres dojrzewania i wiek produktu</w:t>
              </w:r>
            </w:ins>
          </w:p>
          <w:p w14:paraId="0C37B106" w14:textId="2B7A9BBB" w:rsidR="006E1FD6" w:rsidRDefault="006E1FD6" w:rsidP="008451D0">
            <w:pPr>
              <w:pStyle w:val="pqiTabBody"/>
              <w:rPr>
                <w:ins w:id="2486" w:author="Jurkowska Monika" w:date="2022-11-14T21:27:00Z"/>
              </w:rPr>
            </w:pPr>
            <w:ins w:id="2487" w:author="Jurkowska Monika" w:date="2022-11-14T21:27:00Z">
              <w:r w:rsidRPr="006E1FD6">
                <w:rPr>
                  <w:rFonts w:ascii="Courier New" w:hAnsi="Courier New" w:cs="Courier New"/>
                  <w:noProof/>
                  <w:color w:val="0000FF"/>
                </w:rPr>
                <w:t>MaturationPeroidOrAgeOfProducts</w:t>
              </w:r>
            </w:ins>
          </w:p>
        </w:tc>
        <w:tc>
          <w:tcPr>
            <w:tcW w:w="567" w:type="dxa"/>
          </w:tcPr>
          <w:p w14:paraId="4F8EDF9D" w14:textId="0E77F016" w:rsidR="006E1FD6" w:rsidRDefault="00D25CB3" w:rsidP="008451D0">
            <w:pPr>
              <w:pStyle w:val="pqiTabBody"/>
              <w:rPr>
                <w:ins w:id="2488" w:author="Jurkowska Monika" w:date="2022-11-14T21:27:00Z"/>
              </w:rPr>
            </w:pPr>
            <w:ins w:id="2489" w:author="Jurkowska Monika" w:date="2022-11-14T21:27:00Z">
              <w:r>
                <w:t>O</w:t>
              </w:r>
            </w:ins>
          </w:p>
        </w:tc>
        <w:tc>
          <w:tcPr>
            <w:tcW w:w="2123" w:type="dxa"/>
            <w:gridSpan w:val="2"/>
          </w:tcPr>
          <w:p w14:paraId="372558DC" w14:textId="77777777" w:rsidR="006E1FD6" w:rsidRDefault="006E1FD6" w:rsidP="008451D0">
            <w:pPr>
              <w:pStyle w:val="pqiTabBody"/>
              <w:rPr>
                <w:ins w:id="2490" w:author="Jurkowska Monika" w:date="2022-11-14T21:27:00Z"/>
              </w:rPr>
            </w:pPr>
          </w:p>
        </w:tc>
        <w:tc>
          <w:tcPr>
            <w:tcW w:w="4544" w:type="dxa"/>
            <w:gridSpan w:val="3"/>
          </w:tcPr>
          <w:p w14:paraId="2ECECD0F" w14:textId="035BB7BC" w:rsidR="006E1FD6" w:rsidRDefault="00D25CB3" w:rsidP="008451D0">
            <w:pPr>
              <w:pStyle w:val="pqiTabBody"/>
              <w:rPr>
                <w:ins w:id="2491" w:author="Jurkowska Monika" w:date="2022-11-14T21:27:00Z"/>
              </w:rPr>
            </w:pPr>
            <w:ins w:id="2492" w:author="Jurkowska Monika" w:date="2022-11-14T21:27:00Z">
              <w:r>
                <w:t>W przypadku napojów spirytusowych okres dojrzewania lub wiek muszą odpowiadać okresowi wskazanemu w ich opisie, prezentacji i etykietowaniu, jak określono w art. 13 ust. 6 rozporządzenia (UE) 2019/787</w:t>
              </w:r>
            </w:ins>
          </w:p>
        </w:tc>
        <w:tc>
          <w:tcPr>
            <w:tcW w:w="881" w:type="dxa"/>
            <w:gridSpan w:val="2"/>
          </w:tcPr>
          <w:p w14:paraId="4E9D89D2" w14:textId="7DDB412E" w:rsidR="006E1FD6" w:rsidRPr="009079F8" w:rsidRDefault="00D25CB3" w:rsidP="008451D0">
            <w:pPr>
              <w:pStyle w:val="pqiTabBody"/>
              <w:rPr>
                <w:ins w:id="2493" w:author="Jurkowska Monika" w:date="2022-11-14T21:27:00Z"/>
              </w:rPr>
            </w:pPr>
            <w:ins w:id="2494" w:author="Jurkowska Monika" w:date="2022-11-14T21:27:00Z">
              <w:r>
                <w:t>an..350</w:t>
              </w:r>
            </w:ins>
          </w:p>
        </w:tc>
      </w:tr>
      <w:tr w:rsidR="00D25CB3" w:rsidRPr="009079F8" w14:paraId="0B8A56B6" w14:textId="77777777" w:rsidTr="00DE310C">
        <w:trPr>
          <w:ins w:id="2495" w:author="Jurkowska Monika" w:date="2022-11-14T21:27:00Z"/>
        </w:trPr>
        <w:tc>
          <w:tcPr>
            <w:tcW w:w="947" w:type="dxa"/>
            <w:gridSpan w:val="2"/>
          </w:tcPr>
          <w:p w14:paraId="48A8C1E9" w14:textId="77777777" w:rsidR="00D25CB3" w:rsidRDefault="00D25CB3" w:rsidP="00D25CB3">
            <w:pPr>
              <w:pStyle w:val="pqiTabBody"/>
              <w:rPr>
                <w:ins w:id="2496" w:author="Jurkowska Monika" w:date="2022-11-14T21:27:00Z"/>
                <w:i/>
              </w:rPr>
            </w:pPr>
          </w:p>
        </w:tc>
        <w:tc>
          <w:tcPr>
            <w:tcW w:w="4732" w:type="dxa"/>
            <w:gridSpan w:val="3"/>
          </w:tcPr>
          <w:p w14:paraId="2328D70E" w14:textId="77777777" w:rsidR="00D25CB3" w:rsidRDefault="00D25CB3" w:rsidP="00D25CB3">
            <w:pPr>
              <w:pStyle w:val="pqiTabBody"/>
              <w:rPr>
                <w:ins w:id="2497" w:author="Jurkowska Monika" w:date="2022-11-14T21:27:00Z"/>
              </w:rPr>
            </w:pPr>
            <w:ins w:id="2498" w:author="Jurkowska Monika" w:date="2022-11-14T21:27:00Z">
              <w:r>
                <w:t>JĘZYK ELEMENTU</w:t>
              </w:r>
              <w:r w:rsidRPr="009079F8">
                <w:t xml:space="preserve"> </w:t>
              </w:r>
            </w:ins>
          </w:p>
          <w:p w14:paraId="0D23D4C0" w14:textId="70CEF3EC" w:rsidR="00D25CB3" w:rsidRDefault="00D25CB3" w:rsidP="00D25CB3">
            <w:pPr>
              <w:pStyle w:val="pqiTabBody"/>
              <w:rPr>
                <w:ins w:id="2499" w:author="Jurkowska Monika" w:date="2022-11-14T21:27:00Z"/>
              </w:rPr>
            </w:pPr>
            <w:ins w:id="2500" w:author="Jurkowska Monika" w:date="2022-11-14T21:27:00Z">
              <w:r>
                <w:rPr>
                  <w:rFonts w:ascii="Courier New" w:hAnsi="Courier New" w:cs="Courier New"/>
                  <w:noProof/>
                  <w:color w:val="0000FF"/>
                </w:rPr>
                <w:t>@language</w:t>
              </w:r>
            </w:ins>
          </w:p>
        </w:tc>
        <w:tc>
          <w:tcPr>
            <w:tcW w:w="567" w:type="dxa"/>
          </w:tcPr>
          <w:p w14:paraId="32A579B5" w14:textId="4E709BA5" w:rsidR="00D25CB3" w:rsidRDefault="00D25CB3" w:rsidP="00D25CB3">
            <w:pPr>
              <w:pStyle w:val="pqiTabBody"/>
              <w:rPr>
                <w:ins w:id="2501" w:author="Jurkowska Monika" w:date="2022-11-14T21:27:00Z"/>
              </w:rPr>
            </w:pPr>
            <w:ins w:id="2502" w:author="Jurkowska Monika" w:date="2022-11-14T21:27:00Z">
              <w:r>
                <w:t>D</w:t>
              </w:r>
            </w:ins>
          </w:p>
        </w:tc>
        <w:tc>
          <w:tcPr>
            <w:tcW w:w="2123" w:type="dxa"/>
            <w:gridSpan w:val="2"/>
          </w:tcPr>
          <w:p w14:paraId="113AD1D3" w14:textId="510FECF8" w:rsidR="00D25CB3" w:rsidRDefault="00D25CB3" w:rsidP="00D25CB3">
            <w:pPr>
              <w:pStyle w:val="pqiTabBody"/>
              <w:rPr>
                <w:ins w:id="2503" w:author="Jurkowska Monika" w:date="2022-11-14T21:27:00Z"/>
              </w:rPr>
            </w:pPr>
            <w:ins w:id="2504" w:author="Jurkowska Monika" w:date="2022-11-14T21:27:00Z">
              <w:r w:rsidRPr="009079F8">
                <w:t>„R”, jeżeli stosuje się pole tekstowe</w:t>
              </w:r>
              <w:r>
                <w:t xml:space="preserve"> 17o</w:t>
              </w:r>
              <w:r w:rsidRPr="009079F8">
                <w:t>.</w:t>
              </w:r>
            </w:ins>
          </w:p>
        </w:tc>
        <w:tc>
          <w:tcPr>
            <w:tcW w:w="4544" w:type="dxa"/>
            <w:gridSpan w:val="3"/>
          </w:tcPr>
          <w:p w14:paraId="6B02D2BD" w14:textId="77777777" w:rsidR="00D25CB3" w:rsidRDefault="00D25CB3" w:rsidP="00D25CB3">
            <w:pPr>
              <w:pStyle w:val="pqiTabBody"/>
              <w:rPr>
                <w:ins w:id="2505" w:author="Jurkowska Monika" w:date="2022-11-14T21:27:00Z"/>
              </w:rPr>
            </w:pPr>
            <w:ins w:id="2506" w:author="Jurkowska Monika" w:date="2022-11-14T21:27:00Z">
              <w:r>
                <w:t>Atrybut.</w:t>
              </w:r>
            </w:ins>
          </w:p>
          <w:p w14:paraId="1890408E" w14:textId="665B8509" w:rsidR="00D25CB3" w:rsidRDefault="00D25CB3" w:rsidP="00D25CB3">
            <w:pPr>
              <w:pStyle w:val="pqiTabBody"/>
              <w:rPr>
                <w:ins w:id="2507" w:author="Jurkowska Monika" w:date="2022-11-14T21:27:00Z"/>
              </w:rPr>
            </w:pPr>
            <w:ins w:id="2508" w:author="Jurkowska Monika" w:date="2022-11-14T21:27:00Z">
              <w:r>
                <w:t>Wartość ze słownika „</w:t>
              </w:r>
              <w:r w:rsidRPr="008C6FA2">
                <w:t xml:space="preserve">Kody języka (Language </w:t>
              </w:r>
              <w:proofErr w:type="spellStart"/>
              <w:r w:rsidRPr="008C6FA2">
                <w:t>codes</w:t>
              </w:r>
              <w:proofErr w:type="spellEnd"/>
              <w:r w:rsidRPr="008C6FA2">
                <w:t>)</w:t>
              </w:r>
              <w:r>
                <w:t>”.</w:t>
              </w:r>
            </w:ins>
          </w:p>
        </w:tc>
        <w:tc>
          <w:tcPr>
            <w:tcW w:w="881" w:type="dxa"/>
            <w:gridSpan w:val="2"/>
          </w:tcPr>
          <w:p w14:paraId="71094433" w14:textId="600B8528" w:rsidR="00D25CB3" w:rsidRDefault="00D25CB3" w:rsidP="00D25CB3">
            <w:pPr>
              <w:pStyle w:val="pqiTabBody"/>
              <w:rPr>
                <w:ins w:id="2509" w:author="Jurkowska Monika" w:date="2022-11-14T21:27:00Z"/>
              </w:rPr>
            </w:pPr>
            <w:ins w:id="2510" w:author="Jurkowska Monika" w:date="2022-11-14T21:27:00Z">
              <w:r w:rsidRPr="009079F8">
                <w:t>a2</w:t>
              </w:r>
            </w:ins>
          </w:p>
        </w:tc>
      </w:tr>
      <w:tr w:rsidR="00D25CB3" w:rsidRPr="009079F8" w14:paraId="7D53FC9D" w14:textId="77777777" w:rsidTr="00C90B31">
        <w:trPr>
          <w:gridAfter w:val="1"/>
          <w:wAfter w:w="38" w:type="dxa"/>
        </w:trPr>
        <w:tc>
          <w:tcPr>
            <w:tcW w:w="969" w:type="dxa"/>
            <w:gridSpan w:val="4"/>
          </w:tcPr>
          <w:p w14:paraId="6F423E23" w14:textId="77777777" w:rsidR="00D25CB3" w:rsidRPr="009079F8" w:rsidRDefault="00D25CB3" w:rsidP="00D25CB3">
            <w:pPr>
              <w:pStyle w:val="pqiTabBody"/>
              <w:rPr>
                <w:i/>
              </w:rPr>
            </w:pPr>
            <w:r w:rsidRPr="009079F8">
              <w:rPr>
                <w:b/>
              </w:rPr>
              <w:lastRenderedPageBreak/>
              <w:t>17.1</w:t>
            </w:r>
          </w:p>
        </w:tc>
        <w:tc>
          <w:tcPr>
            <w:tcW w:w="4710" w:type="dxa"/>
          </w:tcPr>
          <w:p w14:paraId="5B56C97D" w14:textId="77777777" w:rsidR="00D25CB3" w:rsidRDefault="00D25CB3" w:rsidP="00D25CB3">
            <w:pPr>
              <w:pStyle w:val="pqiTabBody"/>
              <w:rPr>
                <w:b/>
              </w:rPr>
            </w:pPr>
            <w:r w:rsidRPr="009079F8">
              <w:rPr>
                <w:b/>
              </w:rPr>
              <w:t>OPAKOWANIE</w:t>
            </w:r>
          </w:p>
          <w:p w14:paraId="2B7C9528" w14:textId="1ABAF06A" w:rsidR="00D25CB3" w:rsidRPr="006E1FD6" w:rsidRDefault="00D25CB3" w:rsidP="00D25CB3">
            <w:pPr>
              <w:pStyle w:val="pqiTabBody"/>
              <w:rPr>
                <w:rFonts w:ascii="Courier New" w:hAnsi="Courier New"/>
                <w:color w:val="0000FF"/>
                <w:rPrChange w:id="2511" w:author="Jurkowska Monika" w:date="2022-11-14T21:27:00Z">
                  <w:rPr>
                    <w:b/>
                  </w:rPr>
                </w:rPrChange>
              </w:rPr>
            </w:pPr>
            <w:r>
              <w:rPr>
                <w:rFonts w:ascii="Courier New" w:hAnsi="Courier New" w:cs="Courier New"/>
                <w:noProof/>
                <w:color w:val="0000FF"/>
              </w:rPr>
              <w:t>Package</w:t>
            </w:r>
          </w:p>
        </w:tc>
        <w:tc>
          <w:tcPr>
            <w:tcW w:w="567" w:type="dxa"/>
          </w:tcPr>
          <w:p w14:paraId="6572E3B7" w14:textId="77777777" w:rsidR="00D25CB3" w:rsidRPr="00C55E14" w:rsidRDefault="00D25CB3" w:rsidP="00D25CB3">
            <w:pPr>
              <w:pStyle w:val="pqiTabBody"/>
              <w:rPr>
                <w:b/>
              </w:rPr>
            </w:pPr>
            <w:r w:rsidRPr="00C55E14">
              <w:rPr>
                <w:b/>
              </w:rPr>
              <w:t>R</w:t>
            </w:r>
          </w:p>
        </w:tc>
        <w:tc>
          <w:tcPr>
            <w:tcW w:w="2123" w:type="dxa"/>
            <w:gridSpan w:val="2"/>
          </w:tcPr>
          <w:p w14:paraId="0396C890" w14:textId="77777777" w:rsidR="00D25CB3" w:rsidRPr="00C55E14" w:rsidRDefault="00D25CB3" w:rsidP="00D25CB3">
            <w:pPr>
              <w:pStyle w:val="pqiTabBody"/>
              <w:rPr>
                <w:b/>
              </w:rPr>
            </w:pPr>
          </w:p>
        </w:tc>
        <w:tc>
          <w:tcPr>
            <w:tcW w:w="4529" w:type="dxa"/>
            <w:gridSpan w:val="2"/>
          </w:tcPr>
          <w:p w14:paraId="4A98F110" w14:textId="77777777" w:rsidR="00D25CB3" w:rsidRPr="00C55E14" w:rsidRDefault="00D25CB3" w:rsidP="00D25CB3">
            <w:pPr>
              <w:pStyle w:val="pqiTabBody"/>
              <w:rPr>
                <w:b/>
              </w:rPr>
            </w:pPr>
          </w:p>
        </w:tc>
        <w:tc>
          <w:tcPr>
            <w:tcW w:w="858" w:type="dxa"/>
            <w:gridSpan w:val="2"/>
          </w:tcPr>
          <w:p w14:paraId="6864C7DB" w14:textId="77777777" w:rsidR="00D25CB3" w:rsidRPr="009079F8" w:rsidRDefault="00D25CB3" w:rsidP="00D25CB3">
            <w:pPr>
              <w:pStyle w:val="pqiTabBody"/>
              <w:rPr>
                <w:b/>
              </w:rPr>
            </w:pPr>
            <w:r w:rsidRPr="009079F8">
              <w:rPr>
                <w:b/>
              </w:rPr>
              <w:t>99x</w:t>
            </w:r>
          </w:p>
        </w:tc>
      </w:tr>
      <w:tr w:rsidR="00D25CB3" w:rsidRPr="009079F8" w14:paraId="3E9F2CDD" w14:textId="77777777" w:rsidTr="005E51E6">
        <w:trPr>
          <w:gridAfter w:val="1"/>
          <w:wAfter w:w="38" w:type="dxa"/>
        </w:trPr>
        <w:tc>
          <w:tcPr>
            <w:tcW w:w="423" w:type="dxa"/>
          </w:tcPr>
          <w:p w14:paraId="1A0F0DFF" w14:textId="77777777" w:rsidR="00D25CB3" w:rsidRPr="009079F8" w:rsidRDefault="00D25CB3" w:rsidP="00D25CB3">
            <w:pPr>
              <w:pStyle w:val="pqiTabBody"/>
              <w:rPr>
                <w:b/>
              </w:rPr>
            </w:pPr>
          </w:p>
        </w:tc>
        <w:tc>
          <w:tcPr>
            <w:tcW w:w="534" w:type="dxa"/>
            <w:gridSpan w:val="2"/>
          </w:tcPr>
          <w:p w14:paraId="4E98A5F6" w14:textId="77777777" w:rsidR="00D25CB3" w:rsidRPr="009079F8" w:rsidRDefault="00D25CB3" w:rsidP="00D25CB3">
            <w:pPr>
              <w:pStyle w:val="pqiTabBody"/>
              <w:rPr>
                <w:i/>
              </w:rPr>
            </w:pPr>
            <w:r w:rsidRPr="009079F8">
              <w:rPr>
                <w:i/>
              </w:rPr>
              <w:t>a</w:t>
            </w:r>
          </w:p>
        </w:tc>
        <w:tc>
          <w:tcPr>
            <w:tcW w:w="4722" w:type="dxa"/>
            <w:gridSpan w:val="2"/>
          </w:tcPr>
          <w:p w14:paraId="51239C4B" w14:textId="77777777" w:rsidR="00D25CB3" w:rsidRDefault="00D25CB3" w:rsidP="00D25CB3">
            <w:pPr>
              <w:pStyle w:val="pqiTabBody"/>
            </w:pPr>
            <w:r w:rsidRPr="009079F8">
              <w:t>Kod rodzaju opakowań</w:t>
            </w:r>
          </w:p>
          <w:p w14:paraId="5E2FBF7D" w14:textId="46F334D1" w:rsidR="00D25CB3" w:rsidRPr="006E1FD6" w:rsidRDefault="00D25CB3" w:rsidP="00D25CB3">
            <w:pPr>
              <w:pStyle w:val="pqiTabBody"/>
              <w:rPr>
                <w:rFonts w:ascii="Courier New" w:hAnsi="Courier New"/>
                <w:color w:val="0000FF"/>
                <w:rPrChange w:id="2512" w:author="Jurkowska Monika" w:date="2022-11-14T21:27:00Z">
                  <w:rPr/>
                </w:rPrChange>
              </w:rPr>
            </w:pPr>
            <w:r>
              <w:rPr>
                <w:rFonts w:ascii="Courier New" w:hAnsi="Courier New" w:cs="Courier New"/>
                <w:noProof/>
                <w:color w:val="0000FF"/>
              </w:rPr>
              <w:t>KindOfPackages</w:t>
            </w:r>
          </w:p>
        </w:tc>
        <w:tc>
          <w:tcPr>
            <w:tcW w:w="567" w:type="dxa"/>
          </w:tcPr>
          <w:p w14:paraId="68D1FADF" w14:textId="77777777" w:rsidR="00D25CB3" w:rsidRPr="009079F8" w:rsidRDefault="00D25CB3" w:rsidP="00D25CB3">
            <w:pPr>
              <w:pStyle w:val="pqiTabBody"/>
            </w:pPr>
            <w:r w:rsidRPr="009079F8">
              <w:t>R</w:t>
            </w:r>
          </w:p>
        </w:tc>
        <w:tc>
          <w:tcPr>
            <w:tcW w:w="2123" w:type="dxa"/>
            <w:gridSpan w:val="2"/>
          </w:tcPr>
          <w:p w14:paraId="5A921C65" w14:textId="77777777" w:rsidR="00D25CB3" w:rsidRPr="009079F8" w:rsidRDefault="00D25CB3" w:rsidP="00D25CB3">
            <w:pPr>
              <w:pStyle w:val="pqiTabBody"/>
            </w:pPr>
          </w:p>
        </w:tc>
        <w:tc>
          <w:tcPr>
            <w:tcW w:w="4529" w:type="dxa"/>
            <w:gridSpan w:val="2"/>
          </w:tcPr>
          <w:p w14:paraId="3258314C" w14:textId="2588FCD9" w:rsidR="00D25CB3" w:rsidRPr="00E90B40" w:rsidRDefault="00D25CB3" w:rsidP="00D25CB3">
            <w:pPr>
              <w:pStyle w:val="pqiTabBody"/>
            </w:pPr>
            <w:r>
              <w:t>Wartość ze słownika „</w:t>
            </w:r>
            <w:r w:rsidRPr="00E90B40">
              <w:t>Kody opakowań (</w:t>
            </w:r>
            <w:proofErr w:type="spellStart"/>
            <w:r w:rsidRPr="00E90B40">
              <w:t>Packaging</w:t>
            </w:r>
            <w:proofErr w:type="spellEnd"/>
            <w:r w:rsidRPr="00E90B40">
              <w:t xml:space="preserve"> </w:t>
            </w:r>
            <w:proofErr w:type="spellStart"/>
            <w:r w:rsidRPr="00E90B40">
              <w:t>codes</w:t>
            </w:r>
            <w:proofErr w:type="spellEnd"/>
            <w:r w:rsidRPr="00E90B40">
              <w:t>)</w:t>
            </w:r>
            <w:r>
              <w:t>”.</w:t>
            </w:r>
          </w:p>
        </w:tc>
        <w:tc>
          <w:tcPr>
            <w:tcW w:w="858" w:type="dxa"/>
            <w:gridSpan w:val="2"/>
          </w:tcPr>
          <w:p w14:paraId="7C680BF2" w14:textId="77777777" w:rsidR="00D25CB3" w:rsidRPr="009079F8" w:rsidRDefault="00D25CB3" w:rsidP="00D25CB3">
            <w:pPr>
              <w:pStyle w:val="pqiTabBody"/>
            </w:pPr>
            <w:r w:rsidRPr="009079F8">
              <w:t>a</w:t>
            </w:r>
            <w:r>
              <w:t>n</w:t>
            </w:r>
            <w:r w:rsidRPr="009079F8">
              <w:t>2</w:t>
            </w:r>
          </w:p>
        </w:tc>
      </w:tr>
      <w:tr w:rsidR="00D25CB3" w:rsidRPr="009079F8" w14:paraId="71AD23C2" w14:textId="77777777" w:rsidTr="005E51E6">
        <w:trPr>
          <w:gridAfter w:val="1"/>
          <w:wAfter w:w="38" w:type="dxa"/>
        </w:trPr>
        <w:tc>
          <w:tcPr>
            <w:tcW w:w="423" w:type="dxa"/>
          </w:tcPr>
          <w:p w14:paraId="7B88EE20" w14:textId="77777777" w:rsidR="00D25CB3" w:rsidRPr="009079F8" w:rsidRDefault="00D25CB3" w:rsidP="00D25CB3">
            <w:pPr>
              <w:pStyle w:val="pqiTabBody"/>
              <w:rPr>
                <w:b/>
              </w:rPr>
            </w:pPr>
          </w:p>
        </w:tc>
        <w:tc>
          <w:tcPr>
            <w:tcW w:w="534" w:type="dxa"/>
            <w:gridSpan w:val="2"/>
          </w:tcPr>
          <w:p w14:paraId="4F244BA4" w14:textId="77777777" w:rsidR="00D25CB3" w:rsidRPr="009079F8" w:rsidRDefault="00D25CB3" w:rsidP="00D25CB3">
            <w:pPr>
              <w:pStyle w:val="pqiTabBody"/>
              <w:rPr>
                <w:i/>
              </w:rPr>
            </w:pPr>
            <w:r w:rsidRPr="009079F8">
              <w:rPr>
                <w:i/>
              </w:rPr>
              <w:t>b</w:t>
            </w:r>
          </w:p>
        </w:tc>
        <w:tc>
          <w:tcPr>
            <w:tcW w:w="4722" w:type="dxa"/>
            <w:gridSpan w:val="2"/>
          </w:tcPr>
          <w:p w14:paraId="3E76C2E5" w14:textId="77777777" w:rsidR="00D25CB3" w:rsidRDefault="00D25CB3" w:rsidP="00D25CB3">
            <w:pPr>
              <w:pStyle w:val="pqiTabBody"/>
            </w:pPr>
            <w:r w:rsidRPr="009079F8">
              <w:t>Liczba opakowań</w:t>
            </w:r>
          </w:p>
          <w:p w14:paraId="6D1FAFBE" w14:textId="16AAA6FB" w:rsidR="00D25CB3" w:rsidRPr="006E1FD6" w:rsidRDefault="00D25CB3" w:rsidP="00D25CB3">
            <w:pPr>
              <w:pStyle w:val="pqiTabBody"/>
              <w:rPr>
                <w:rFonts w:ascii="Courier New" w:hAnsi="Courier New"/>
                <w:color w:val="0000FF"/>
                <w:rPrChange w:id="2513" w:author="Jurkowska Monika" w:date="2022-11-14T21:27:00Z">
                  <w:rPr/>
                </w:rPrChange>
              </w:rPr>
            </w:pPr>
            <w:r>
              <w:rPr>
                <w:rFonts w:ascii="Courier New" w:hAnsi="Courier New" w:cs="Courier New"/>
                <w:noProof/>
                <w:color w:val="0000FF"/>
              </w:rPr>
              <w:t>NumberOfPackages</w:t>
            </w:r>
          </w:p>
        </w:tc>
        <w:tc>
          <w:tcPr>
            <w:tcW w:w="567" w:type="dxa"/>
          </w:tcPr>
          <w:p w14:paraId="73A60315" w14:textId="77777777" w:rsidR="00D25CB3" w:rsidRPr="009079F8" w:rsidRDefault="00D25CB3" w:rsidP="00D25CB3">
            <w:pPr>
              <w:pStyle w:val="pqiTabBody"/>
            </w:pPr>
            <w:r>
              <w:t>D</w:t>
            </w:r>
          </w:p>
        </w:tc>
        <w:tc>
          <w:tcPr>
            <w:tcW w:w="2123" w:type="dxa"/>
            <w:gridSpan w:val="2"/>
          </w:tcPr>
          <w:p w14:paraId="42D12E98" w14:textId="77777777" w:rsidR="00D25CB3" w:rsidRDefault="00D25CB3" w:rsidP="00D25CB3">
            <w:pPr>
              <w:pStyle w:val="pqiTabBody"/>
            </w:pPr>
            <w:r w:rsidRPr="009079F8">
              <w:t>„R”, jeżeli oznaczone jako „policzalne”.</w:t>
            </w:r>
          </w:p>
          <w:p w14:paraId="6DF561B2" w14:textId="77777777" w:rsidR="00D25CB3" w:rsidRPr="009079F8" w:rsidRDefault="00D25CB3" w:rsidP="00D25CB3">
            <w:pPr>
              <w:pStyle w:val="pqiTabBody"/>
            </w:pPr>
            <w:r>
              <w:t>W pozostałych przypadkach nie stosuje się.</w:t>
            </w:r>
          </w:p>
        </w:tc>
        <w:tc>
          <w:tcPr>
            <w:tcW w:w="4529" w:type="dxa"/>
            <w:gridSpan w:val="2"/>
          </w:tcPr>
          <w:p w14:paraId="132D57EB" w14:textId="77777777" w:rsidR="00D25CB3" w:rsidRDefault="00D25CB3" w:rsidP="00D25CB3">
            <w:pPr>
              <w:rPr>
                <w:ins w:id="2514" w:author="Jurkowska Monika" w:date="2022-11-14T21:27:00Z"/>
              </w:rPr>
            </w:pPr>
            <w:r w:rsidRPr="009079F8">
              <w:t>Należy podać liczbę opakowań, jeż</w:t>
            </w:r>
            <w:r>
              <w:t>eli są one policzalne zgodnie ze słownikiem „</w:t>
            </w:r>
            <w:r w:rsidRPr="00E90B40">
              <w:t>Kody opakowań (</w:t>
            </w:r>
            <w:proofErr w:type="spellStart"/>
            <w:r w:rsidRPr="00E90B40">
              <w:t>Packaging</w:t>
            </w:r>
            <w:proofErr w:type="spellEnd"/>
            <w:r w:rsidRPr="00E90B40">
              <w:t xml:space="preserve"> </w:t>
            </w:r>
            <w:proofErr w:type="spellStart"/>
            <w:r w:rsidRPr="00E90B40">
              <w:t>codes</w:t>
            </w:r>
            <w:proofErr w:type="spellEnd"/>
            <w:r w:rsidRPr="00E90B40">
              <w:t>)</w:t>
            </w:r>
            <w:r>
              <w:t>”.</w:t>
            </w:r>
          </w:p>
          <w:p w14:paraId="79B1D9C1" w14:textId="40626A69" w:rsidR="00D25CB3" w:rsidRPr="009079F8" w:rsidRDefault="00D25CB3" w:rsidP="00D25CB3">
            <w:ins w:id="2515" w:author="Jurkowska Monika" w:date="2022-11-14T21:27:00Z">
              <w:r>
                <w:t>W przypadku gdy „Liczba opakowań” wynosi „0”, powinno istnieć co najmniej jedno OPAKOWANIE o tym samym „Oznaczeniu przesyłki” i o „Liczbie opakowań” o wartości większej niż „0”.</w:t>
              </w:r>
            </w:ins>
          </w:p>
        </w:tc>
        <w:tc>
          <w:tcPr>
            <w:tcW w:w="858" w:type="dxa"/>
            <w:gridSpan w:val="2"/>
          </w:tcPr>
          <w:p w14:paraId="36FBB720" w14:textId="77777777" w:rsidR="00D25CB3" w:rsidRPr="009079F8" w:rsidRDefault="00D25CB3" w:rsidP="00D25CB3">
            <w:pPr>
              <w:pStyle w:val="pqiTabBody"/>
            </w:pPr>
            <w:r w:rsidRPr="009079F8">
              <w:t>n..15</w:t>
            </w:r>
          </w:p>
        </w:tc>
      </w:tr>
      <w:tr w:rsidR="00D25CB3" w:rsidRPr="009079F8" w14:paraId="47223BAB" w14:textId="77777777" w:rsidTr="005E51E6">
        <w:trPr>
          <w:gridAfter w:val="1"/>
          <w:wAfter w:w="38" w:type="dxa"/>
        </w:trPr>
        <w:tc>
          <w:tcPr>
            <w:tcW w:w="423" w:type="dxa"/>
          </w:tcPr>
          <w:p w14:paraId="7EE4A387" w14:textId="77777777" w:rsidR="00D25CB3" w:rsidRPr="009079F8" w:rsidRDefault="00D25CB3" w:rsidP="00D25CB3">
            <w:pPr>
              <w:pStyle w:val="pqiTabBody"/>
              <w:rPr>
                <w:b/>
              </w:rPr>
            </w:pPr>
          </w:p>
        </w:tc>
        <w:tc>
          <w:tcPr>
            <w:tcW w:w="534" w:type="dxa"/>
            <w:gridSpan w:val="2"/>
          </w:tcPr>
          <w:p w14:paraId="246270AC" w14:textId="5CF6D3C1" w:rsidR="00D25CB3" w:rsidRPr="009079F8" w:rsidRDefault="00D25CB3" w:rsidP="00D25CB3">
            <w:pPr>
              <w:pStyle w:val="pqiTabBody"/>
              <w:rPr>
                <w:i/>
              </w:rPr>
            </w:pPr>
            <w:r>
              <w:rPr>
                <w:i/>
              </w:rPr>
              <w:t>c</w:t>
            </w:r>
          </w:p>
        </w:tc>
        <w:tc>
          <w:tcPr>
            <w:tcW w:w="4722" w:type="dxa"/>
            <w:gridSpan w:val="2"/>
          </w:tcPr>
          <w:p w14:paraId="04267439" w14:textId="77777777" w:rsidR="00D25CB3" w:rsidRDefault="00D25CB3" w:rsidP="00D25CB3">
            <w:pPr>
              <w:pStyle w:val="pqiTabBody"/>
            </w:pPr>
            <w:r>
              <w:t>Oznaczenie przesyłek</w:t>
            </w:r>
          </w:p>
          <w:p w14:paraId="6F894F6C" w14:textId="2E4FACA4" w:rsidR="00D25CB3" w:rsidRPr="006E1FD6" w:rsidRDefault="00D25CB3" w:rsidP="00D25CB3">
            <w:pPr>
              <w:pStyle w:val="pqiTabBody"/>
              <w:rPr>
                <w:rFonts w:ascii="Courier New" w:hAnsi="Courier New"/>
                <w:color w:val="0000FF"/>
                <w:rPrChange w:id="2516" w:author="Jurkowska Monika" w:date="2022-11-14T21:27:00Z">
                  <w:rPr/>
                </w:rPrChange>
              </w:rPr>
            </w:pPr>
            <w:r w:rsidRPr="00C90B31">
              <w:rPr>
                <w:rFonts w:ascii="Courier New" w:hAnsi="Courier New" w:cs="Courier New"/>
                <w:noProof/>
                <w:color w:val="0000FF"/>
              </w:rPr>
              <w:t>ShippingMarks</w:t>
            </w:r>
          </w:p>
        </w:tc>
        <w:tc>
          <w:tcPr>
            <w:tcW w:w="567" w:type="dxa"/>
          </w:tcPr>
          <w:p w14:paraId="01B8D361" w14:textId="4D2A5BD9" w:rsidR="00D25CB3" w:rsidRDefault="00D25CB3" w:rsidP="00D25CB3">
            <w:pPr>
              <w:pStyle w:val="pqiTabBody"/>
            </w:pPr>
            <w:r>
              <w:t>O</w:t>
            </w:r>
          </w:p>
        </w:tc>
        <w:tc>
          <w:tcPr>
            <w:tcW w:w="2123" w:type="dxa"/>
            <w:gridSpan w:val="2"/>
          </w:tcPr>
          <w:p w14:paraId="2A91EE81" w14:textId="6D126008" w:rsidR="00D25CB3" w:rsidRPr="009079F8" w:rsidRDefault="00D25CB3" w:rsidP="00D25CB3">
            <w:pPr>
              <w:pStyle w:val="pqiTabBody"/>
            </w:pPr>
            <w:r>
              <w:t>„R” w przypadku ilości opakowań „0”</w:t>
            </w:r>
          </w:p>
        </w:tc>
        <w:tc>
          <w:tcPr>
            <w:tcW w:w="4529" w:type="dxa"/>
            <w:gridSpan w:val="2"/>
          </w:tcPr>
          <w:p w14:paraId="3B77A288" w14:textId="729D5FD4" w:rsidR="00D25CB3" w:rsidRPr="009079F8" w:rsidRDefault="00D25CB3" w:rsidP="00D25CB3">
            <w:r w:rsidRPr="00BE18D9">
              <w:t>Pole opcjonalne alfanumeryczne 1 do 999 znaków</w:t>
            </w:r>
          </w:p>
        </w:tc>
        <w:tc>
          <w:tcPr>
            <w:tcW w:w="858" w:type="dxa"/>
            <w:gridSpan w:val="2"/>
          </w:tcPr>
          <w:p w14:paraId="77A319D0" w14:textId="1173FED0" w:rsidR="00D25CB3" w:rsidRPr="009079F8" w:rsidRDefault="00D25CB3" w:rsidP="00D25CB3">
            <w:pPr>
              <w:pStyle w:val="pqiTabBody"/>
            </w:pPr>
            <w:ins w:id="2517" w:author="Jurkowska Monika" w:date="2022-11-14T21:27:00Z">
              <w:r>
                <w:t>An..999</w:t>
              </w:r>
            </w:ins>
          </w:p>
        </w:tc>
      </w:tr>
      <w:tr w:rsidR="00D25CB3" w:rsidRPr="009079F8" w14:paraId="360D53D5" w14:textId="77777777" w:rsidTr="005E51E6">
        <w:trPr>
          <w:gridAfter w:val="1"/>
          <w:wAfter w:w="38" w:type="dxa"/>
        </w:trPr>
        <w:tc>
          <w:tcPr>
            <w:tcW w:w="423" w:type="dxa"/>
          </w:tcPr>
          <w:p w14:paraId="1A41C137" w14:textId="77777777" w:rsidR="00D25CB3" w:rsidRPr="009079F8" w:rsidRDefault="00D25CB3" w:rsidP="00D25CB3">
            <w:pPr>
              <w:pStyle w:val="pqiTabBody"/>
              <w:rPr>
                <w:b/>
              </w:rPr>
            </w:pPr>
          </w:p>
        </w:tc>
        <w:tc>
          <w:tcPr>
            <w:tcW w:w="534" w:type="dxa"/>
            <w:gridSpan w:val="2"/>
          </w:tcPr>
          <w:p w14:paraId="679E18A5" w14:textId="5DFBB3C5" w:rsidR="00D25CB3" w:rsidRPr="009079F8" w:rsidRDefault="00D25CB3" w:rsidP="00D25CB3">
            <w:pPr>
              <w:pStyle w:val="pqiTabBody"/>
              <w:rPr>
                <w:i/>
              </w:rPr>
            </w:pPr>
            <w:r>
              <w:rPr>
                <w:i/>
              </w:rPr>
              <w:t>d</w:t>
            </w:r>
          </w:p>
        </w:tc>
        <w:tc>
          <w:tcPr>
            <w:tcW w:w="4722" w:type="dxa"/>
            <w:gridSpan w:val="2"/>
          </w:tcPr>
          <w:p w14:paraId="37245E97" w14:textId="77777777" w:rsidR="00D25CB3" w:rsidRDefault="00D25CB3" w:rsidP="00D25CB3">
            <w:pPr>
              <w:pStyle w:val="pqiTabBody"/>
            </w:pPr>
            <w:r w:rsidRPr="009079F8">
              <w:t>Oznaczenie pieczęci handlowej</w:t>
            </w:r>
            <w:r>
              <w:t xml:space="preserve"> (zabezpieczenia urzędowego)</w:t>
            </w:r>
          </w:p>
          <w:p w14:paraId="094D88DF" w14:textId="77777777" w:rsidR="00D25CB3" w:rsidRDefault="00D25CB3" w:rsidP="00D25CB3">
            <w:pPr>
              <w:pStyle w:val="pqiTabBody"/>
              <w:rPr>
                <w:rFonts w:ascii="Courier New" w:hAnsi="Courier New" w:cs="Courier New"/>
                <w:noProof/>
                <w:color w:val="0000FF"/>
              </w:rPr>
            </w:pPr>
            <w:r>
              <w:rPr>
                <w:rFonts w:ascii="Courier New" w:hAnsi="Courier New" w:cs="Courier New"/>
                <w:noProof/>
                <w:color w:val="0000FF"/>
              </w:rPr>
              <w:t>CommercialSeal</w:t>
            </w:r>
          </w:p>
          <w:p w14:paraId="7E888775" w14:textId="05D57D6C" w:rsidR="00D25CB3" w:rsidRPr="006E1FD6" w:rsidRDefault="00D25CB3" w:rsidP="00D25CB3">
            <w:pPr>
              <w:pStyle w:val="pqiTabBody"/>
              <w:rPr>
                <w:rFonts w:ascii="Courier New" w:hAnsi="Courier New"/>
                <w:color w:val="0000FF"/>
                <w:rPrChange w:id="2518" w:author="Jurkowska Monika" w:date="2022-11-14T21:27:00Z">
                  <w:rPr/>
                </w:rPrChange>
              </w:rPr>
            </w:pPr>
            <w:r>
              <w:rPr>
                <w:rFonts w:ascii="Courier New" w:hAnsi="Courier New" w:cs="Courier New"/>
                <w:noProof/>
                <w:color w:val="0000FF"/>
              </w:rPr>
              <w:t>Identification</w:t>
            </w:r>
          </w:p>
        </w:tc>
        <w:tc>
          <w:tcPr>
            <w:tcW w:w="567" w:type="dxa"/>
          </w:tcPr>
          <w:p w14:paraId="56C19966" w14:textId="77777777" w:rsidR="00D25CB3" w:rsidRPr="009079F8" w:rsidRDefault="00D25CB3" w:rsidP="00D25CB3">
            <w:pPr>
              <w:pStyle w:val="pqiTabBody"/>
            </w:pPr>
            <w:r w:rsidRPr="009079F8">
              <w:t>D</w:t>
            </w:r>
          </w:p>
        </w:tc>
        <w:tc>
          <w:tcPr>
            <w:tcW w:w="2123" w:type="dxa"/>
            <w:gridSpan w:val="2"/>
          </w:tcPr>
          <w:p w14:paraId="5C26CEAC" w14:textId="77777777" w:rsidR="00D25CB3" w:rsidRDefault="00D25CB3" w:rsidP="00D25CB3">
            <w:pPr>
              <w:pStyle w:val="pqiTabBody"/>
            </w:pPr>
            <w:r w:rsidRPr="009079F8">
              <w:t>„R”, jeżeli stosuje się pieczęci handlowe</w:t>
            </w:r>
            <w:r>
              <w:t xml:space="preserve"> (zabezpieczenia urzędowe)</w:t>
            </w:r>
            <w:r w:rsidRPr="009079F8">
              <w:t>.</w:t>
            </w:r>
          </w:p>
          <w:p w14:paraId="57D3768C" w14:textId="77777777" w:rsidR="00D25CB3" w:rsidRPr="009079F8" w:rsidRDefault="00D25CB3" w:rsidP="00D25CB3">
            <w:pPr>
              <w:pStyle w:val="pqiTabBody"/>
            </w:pPr>
            <w:r>
              <w:t>„O” w pozostałych przypadkach.</w:t>
            </w:r>
          </w:p>
        </w:tc>
        <w:tc>
          <w:tcPr>
            <w:tcW w:w="4529" w:type="dxa"/>
            <w:gridSpan w:val="2"/>
          </w:tcPr>
          <w:p w14:paraId="6677BF6F" w14:textId="77777777" w:rsidR="00D25CB3" w:rsidRPr="009079F8" w:rsidRDefault="00D25CB3" w:rsidP="00D25CB3">
            <w:pPr>
              <w:pStyle w:val="pqiTabBody"/>
            </w:pPr>
            <w:r w:rsidRPr="009079F8">
              <w:t>Należy podać oznaczenie pieczęci handlowych</w:t>
            </w:r>
            <w:r>
              <w:t xml:space="preserve"> (zabezpieczeń urzędowych)</w:t>
            </w:r>
            <w:r w:rsidRPr="009079F8">
              <w:t>, jeżeli są one stosowane do opieczętowania opakowań.</w:t>
            </w:r>
          </w:p>
        </w:tc>
        <w:tc>
          <w:tcPr>
            <w:tcW w:w="858" w:type="dxa"/>
            <w:gridSpan w:val="2"/>
          </w:tcPr>
          <w:p w14:paraId="1AF7F8B7" w14:textId="77777777" w:rsidR="00D25CB3" w:rsidRPr="009079F8" w:rsidRDefault="00D25CB3" w:rsidP="00D25CB3">
            <w:pPr>
              <w:pStyle w:val="pqiTabBody"/>
            </w:pPr>
            <w:r w:rsidRPr="009079F8">
              <w:t>an..35</w:t>
            </w:r>
          </w:p>
        </w:tc>
      </w:tr>
      <w:tr w:rsidR="00D25CB3" w:rsidRPr="009079F8" w14:paraId="73784028" w14:textId="77777777" w:rsidTr="005E51E6">
        <w:trPr>
          <w:gridAfter w:val="1"/>
          <w:wAfter w:w="38" w:type="dxa"/>
        </w:trPr>
        <w:tc>
          <w:tcPr>
            <w:tcW w:w="423" w:type="dxa"/>
          </w:tcPr>
          <w:p w14:paraId="3855D391" w14:textId="77777777" w:rsidR="00D25CB3" w:rsidRPr="009079F8" w:rsidRDefault="00D25CB3" w:rsidP="00D25CB3">
            <w:pPr>
              <w:pStyle w:val="pqiTabBody"/>
              <w:rPr>
                <w:b/>
              </w:rPr>
            </w:pPr>
          </w:p>
        </w:tc>
        <w:tc>
          <w:tcPr>
            <w:tcW w:w="534" w:type="dxa"/>
            <w:gridSpan w:val="2"/>
          </w:tcPr>
          <w:p w14:paraId="4FA23C90" w14:textId="1C2C849B" w:rsidR="00D25CB3" w:rsidRPr="009079F8" w:rsidRDefault="00D25CB3" w:rsidP="00D25CB3">
            <w:pPr>
              <w:pStyle w:val="pqiTabBody"/>
              <w:rPr>
                <w:i/>
              </w:rPr>
            </w:pPr>
            <w:r>
              <w:rPr>
                <w:i/>
              </w:rPr>
              <w:t>e</w:t>
            </w:r>
          </w:p>
        </w:tc>
        <w:tc>
          <w:tcPr>
            <w:tcW w:w="4722" w:type="dxa"/>
            <w:gridSpan w:val="2"/>
          </w:tcPr>
          <w:p w14:paraId="1DFA46D1" w14:textId="77777777" w:rsidR="00D25CB3" w:rsidRDefault="00D25CB3" w:rsidP="00D25CB3">
            <w:pPr>
              <w:pStyle w:val="pqiTabBody"/>
            </w:pPr>
            <w:r w:rsidRPr="009079F8">
              <w:t>Informacje o pieczęci</w:t>
            </w:r>
            <w:r>
              <w:t xml:space="preserve"> (zabezpieczeniu urzędowym)</w:t>
            </w:r>
          </w:p>
          <w:p w14:paraId="257B85FC" w14:textId="12B895D2" w:rsidR="00D25CB3" w:rsidRPr="006E1FD6" w:rsidRDefault="00D25CB3" w:rsidP="00D25CB3">
            <w:pPr>
              <w:pStyle w:val="pqiTabBody"/>
              <w:rPr>
                <w:rFonts w:ascii="Courier New" w:hAnsi="Courier New"/>
                <w:color w:val="0000FF"/>
                <w:rPrChange w:id="2519" w:author="Jurkowska Monika" w:date="2022-11-14T21:27:00Z">
                  <w:rPr/>
                </w:rPrChange>
              </w:rPr>
            </w:pPr>
            <w:r>
              <w:rPr>
                <w:rFonts w:ascii="Courier New" w:hAnsi="Courier New" w:cs="Courier New"/>
                <w:noProof/>
                <w:color w:val="0000FF"/>
              </w:rPr>
              <w:t>SealInformation</w:t>
            </w:r>
          </w:p>
        </w:tc>
        <w:tc>
          <w:tcPr>
            <w:tcW w:w="567" w:type="dxa"/>
          </w:tcPr>
          <w:p w14:paraId="0ECFE805" w14:textId="77777777" w:rsidR="00D25CB3" w:rsidRPr="009079F8" w:rsidRDefault="00D25CB3" w:rsidP="00D25CB3">
            <w:pPr>
              <w:pStyle w:val="pqiTabBody"/>
            </w:pPr>
            <w:r w:rsidRPr="009079F8">
              <w:t>O</w:t>
            </w:r>
          </w:p>
        </w:tc>
        <w:tc>
          <w:tcPr>
            <w:tcW w:w="2123" w:type="dxa"/>
            <w:gridSpan w:val="2"/>
          </w:tcPr>
          <w:p w14:paraId="5904C8A1" w14:textId="77777777" w:rsidR="00D25CB3" w:rsidRPr="009079F8" w:rsidRDefault="00D25CB3" w:rsidP="00D25CB3">
            <w:pPr>
              <w:pStyle w:val="pqiTabBody"/>
            </w:pPr>
          </w:p>
        </w:tc>
        <w:tc>
          <w:tcPr>
            <w:tcW w:w="4529" w:type="dxa"/>
            <w:gridSpan w:val="2"/>
          </w:tcPr>
          <w:p w14:paraId="2791A6E6" w14:textId="77777777" w:rsidR="00D25CB3" w:rsidRPr="009079F8" w:rsidRDefault="00D25CB3" w:rsidP="00D25CB3">
            <w:pPr>
              <w:pStyle w:val="pqiTabBody"/>
            </w:pPr>
            <w:r w:rsidRPr="009079F8">
              <w:t>Należy podać wszelkie dodatkowe informacje dotyczące tych pieczęci handlowych</w:t>
            </w:r>
            <w:r>
              <w:t xml:space="preserve"> </w:t>
            </w:r>
            <w:r>
              <w:lastRenderedPageBreak/>
              <w:t>(zabezpieczeń urzędowych ) </w:t>
            </w:r>
            <w:r w:rsidRPr="009079F8">
              <w:t>np. rodzaj stosowanych pieczęci.</w:t>
            </w:r>
          </w:p>
        </w:tc>
        <w:tc>
          <w:tcPr>
            <w:tcW w:w="858" w:type="dxa"/>
            <w:gridSpan w:val="2"/>
          </w:tcPr>
          <w:p w14:paraId="19BC9A4D" w14:textId="77777777" w:rsidR="00D25CB3" w:rsidRPr="009079F8" w:rsidRDefault="00D25CB3" w:rsidP="00D25CB3">
            <w:pPr>
              <w:pStyle w:val="pqiTabBody"/>
            </w:pPr>
            <w:r w:rsidRPr="009079F8">
              <w:lastRenderedPageBreak/>
              <w:t>an..350</w:t>
            </w:r>
          </w:p>
        </w:tc>
      </w:tr>
      <w:tr w:rsidR="00D25CB3" w:rsidRPr="009079F8" w14:paraId="2EB192C5" w14:textId="77777777" w:rsidTr="00C90B31">
        <w:trPr>
          <w:gridAfter w:val="1"/>
          <w:wAfter w:w="38" w:type="dxa"/>
        </w:trPr>
        <w:tc>
          <w:tcPr>
            <w:tcW w:w="969" w:type="dxa"/>
            <w:gridSpan w:val="4"/>
          </w:tcPr>
          <w:p w14:paraId="6742239C" w14:textId="77777777" w:rsidR="00D25CB3" w:rsidRPr="009079F8" w:rsidRDefault="00D25CB3" w:rsidP="00D25CB3">
            <w:pPr>
              <w:pStyle w:val="pqiTabBody"/>
              <w:rPr>
                <w:i/>
              </w:rPr>
            </w:pPr>
          </w:p>
        </w:tc>
        <w:tc>
          <w:tcPr>
            <w:tcW w:w="4710" w:type="dxa"/>
          </w:tcPr>
          <w:p w14:paraId="6F5CF2DB" w14:textId="77777777" w:rsidR="00D25CB3" w:rsidRDefault="00D25CB3" w:rsidP="00D25CB3">
            <w:pPr>
              <w:pStyle w:val="pqiTabBody"/>
            </w:pPr>
            <w:r>
              <w:t>JĘZYK ELEMENTU</w:t>
            </w:r>
            <w:r w:rsidRPr="009079F8">
              <w:t xml:space="preserve"> </w:t>
            </w:r>
          </w:p>
          <w:p w14:paraId="5BDDBDEF" w14:textId="2ADC6004" w:rsidR="00D25CB3" w:rsidRPr="006E1FD6" w:rsidRDefault="00D25CB3" w:rsidP="00D25CB3">
            <w:pPr>
              <w:pStyle w:val="pqiTabBody"/>
              <w:rPr>
                <w:rFonts w:ascii="Courier New" w:hAnsi="Courier New"/>
                <w:color w:val="0000FF"/>
                <w:rPrChange w:id="2520" w:author="Jurkowska Monika" w:date="2022-11-14T21:27:00Z">
                  <w:rPr/>
                </w:rPrChange>
              </w:rPr>
            </w:pPr>
            <w:r>
              <w:rPr>
                <w:rFonts w:ascii="Courier New" w:hAnsi="Courier New" w:cs="Courier New"/>
                <w:noProof/>
                <w:color w:val="0000FF"/>
              </w:rPr>
              <w:t>@language</w:t>
            </w:r>
          </w:p>
        </w:tc>
        <w:tc>
          <w:tcPr>
            <w:tcW w:w="567" w:type="dxa"/>
          </w:tcPr>
          <w:p w14:paraId="64CC55C2" w14:textId="77777777" w:rsidR="00D25CB3" w:rsidRPr="009079F8" w:rsidRDefault="00D25CB3" w:rsidP="00D25CB3">
            <w:pPr>
              <w:pStyle w:val="pqiTabBody"/>
            </w:pPr>
            <w:r>
              <w:t>D</w:t>
            </w:r>
          </w:p>
        </w:tc>
        <w:tc>
          <w:tcPr>
            <w:tcW w:w="2123" w:type="dxa"/>
            <w:gridSpan w:val="2"/>
          </w:tcPr>
          <w:p w14:paraId="0E02EED0" w14:textId="77777777" w:rsidR="00D25CB3" w:rsidRPr="009079F8" w:rsidRDefault="00D25CB3" w:rsidP="00D25CB3">
            <w:pPr>
              <w:pStyle w:val="pqiTabBody"/>
            </w:pPr>
            <w:r w:rsidRPr="009079F8">
              <w:t>„R”, jeżeli stosuje się pole tekstowe</w:t>
            </w:r>
            <w:r>
              <w:t xml:space="preserve"> 17.1d</w:t>
            </w:r>
            <w:r w:rsidRPr="009079F8">
              <w:t>.</w:t>
            </w:r>
          </w:p>
        </w:tc>
        <w:tc>
          <w:tcPr>
            <w:tcW w:w="4529" w:type="dxa"/>
            <w:gridSpan w:val="2"/>
          </w:tcPr>
          <w:p w14:paraId="2190544B" w14:textId="77777777" w:rsidR="00D25CB3" w:rsidRDefault="00D25CB3" w:rsidP="00D25CB3">
            <w:pPr>
              <w:pStyle w:val="pqiTabBody"/>
            </w:pPr>
            <w:r>
              <w:t>Atrybut.</w:t>
            </w:r>
          </w:p>
          <w:p w14:paraId="38FE7399" w14:textId="7328E1F2" w:rsidR="00D25CB3" w:rsidRPr="009079F8" w:rsidRDefault="00D25CB3" w:rsidP="00D25CB3">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858" w:type="dxa"/>
            <w:gridSpan w:val="2"/>
          </w:tcPr>
          <w:p w14:paraId="14A590D2" w14:textId="77777777" w:rsidR="00D25CB3" w:rsidRPr="009079F8" w:rsidRDefault="00D25CB3" w:rsidP="00D25CB3">
            <w:pPr>
              <w:pStyle w:val="pqiTabBody"/>
            </w:pPr>
            <w:r w:rsidRPr="009079F8">
              <w:t>a2</w:t>
            </w:r>
          </w:p>
        </w:tc>
      </w:tr>
      <w:tr w:rsidR="00D25CB3" w:rsidRPr="009079F8" w14:paraId="0D4365FF" w14:textId="77777777" w:rsidTr="00C90B31">
        <w:trPr>
          <w:gridAfter w:val="1"/>
          <w:wAfter w:w="38" w:type="dxa"/>
        </w:trPr>
        <w:tc>
          <w:tcPr>
            <w:tcW w:w="969" w:type="dxa"/>
            <w:gridSpan w:val="4"/>
          </w:tcPr>
          <w:p w14:paraId="6D58582B" w14:textId="77777777" w:rsidR="00D25CB3" w:rsidRPr="009079F8" w:rsidRDefault="00D25CB3" w:rsidP="00D25CB3">
            <w:pPr>
              <w:pStyle w:val="pqiTabBody"/>
              <w:rPr>
                <w:i/>
              </w:rPr>
            </w:pPr>
            <w:r w:rsidRPr="009079F8">
              <w:rPr>
                <w:b/>
              </w:rPr>
              <w:t>17.2</w:t>
            </w:r>
          </w:p>
        </w:tc>
        <w:tc>
          <w:tcPr>
            <w:tcW w:w="4710" w:type="dxa"/>
          </w:tcPr>
          <w:p w14:paraId="713B6A32" w14:textId="77777777" w:rsidR="00D25CB3" w:rsidRDefault="00D25CB3" w:rsidP="00D25CB3">
            <w:pPr>
              <w:pStyle w:val="pqiTabBody"/>
              <w:rPr>
                <w:b/>
              </w:rPr>
            </w:pPr>
            <w:r>
              <w:rPr>
                <w:b/>
              </w:rPr>
              <w:t>WYRÓB</w:t>
            </w:r>
            <w:r w:rsidRPr="009079F8">
              <w:rPr>
                <w:b/>
              </w:rPr>
              <w:t xml:space="preserve"> WINIARSKI</w:t>
            </w:r>
          </w:p>
          <w:p w14:paraId="0F65F4AE" w14:textId="674D7D6B" w:rsidR="00D25CB3" w:rsidRPr="006E1FD6" w:rsidRDefault="00D25CB3" w:rsidP="00D25CB3">
            <w:pPr>
              <w:pStyle w:val="pqiTabBody"/>
              <w:rPr>
                <w:rFonts w:ascii="Courier New" w:hAnsi="Courier New"/>
                <w:color w:val="0000FF"/>
                <w:rPrChange w:id="2521" w:author="Jurkowska Monika" w:date="2022-11-14T21:27:00Z">
                  <w:rPr>
                    <w:b/>
                  </w:rPr>
                </w:rPrChange>
              </w:rPr>
            </w:pPr>
            <w:r>
              <w:rPr>
                <w:rFonts w:ascii="Courier New" w:hAnsi="Courier New" w:cs="Courier New"/>
                <w:noProof/>
                <w:color w:val="0000FF"/>
              </w:rPr>
              <w:t>WineProduct</w:t>
            </w:r>
          </w:p>
        </w:tc>
        <w:tc>
          <w:tcPr>
            <w:tcW w:w="567" w:type="dxa"/>
          </w:tcPr>
          <w:p w14:paraId="55687C12" w14:textId="77777777" w:rsidR="00D25CB3" w:rsidRPr="00C55E14" w:rsidRDefault="00D25CB3" w:rsidP="00D25CB3">
            <w:pPr>
              <w:pStyle w:val="pqiTabBody"/>
              <w:rPr>
                <w:b/>
              </w:rPr>
            </w:pPr>
            <w:r w:rsidRPr="00C55E14">
              <w:rPr>
                <w:b/>
              </w:rPr>
              <w:t>D</w:t>
            </w:r>
          </w:p>
        </w:tc>
        <w:tc>
          <w:tcPr>
            <w:tcW w:w="2123" w:type="dxa"/>
            <w:gridSpan w:val="2"/>
          </w:tcPr>
          <w:p w14:paraId="246C959C" w14:textId="04061BE4" w:rsidR="00D25CB3" w:rsidRPr="00C55E14" w:rsidRDefault="00D25CB3" w:rsidP="00D25CB3">
            <w:pPr>
              <w:pStyle w:val="pqiTabBody"/>
              <w:rPr>
                <w:b/>
              </w:rPr>
            </w:pPr>
            <w:r w:rsidRPr="00C55E14">
              <w:rPr>
                <w:b/>
              </w:rPr>
              <w:t xml:space="preserve">„R” w przypadku wyrobów winiarskich wymienionych w części XII załącznika I do rozporządzenia (WE) nr </w:t>
            </w:r>
            <w:del w:id="2522" w:author="Jurkowska Monika" w:date="2022-11-14T21:27:00Z">
              <w:r w:rsidR="00C11AAF" w:rsidRPr="00C55E14">
                <w:rPr>
                  <w:b/>
                </w:rPr>
                <w:delText>1234/2007</w:delText>
              </w:r>
            </w:del>
            <w:ins w:id="2523" w:author="Jurkowska Monika" w:date="2022-11-14T21:27:00Z">
              <w:r>
                <w:t>1308/2013</w:t>
              </w:r>
            </w:ins>
            <w:r w:rsidRPr="00C55E14">
              <w:rPr>
                <w:rStyle w:val="Odwoanieprzypisudolnego"/>
                <w:b/>
              </w:rPr>
              <w:footnoteReference w:id="15"/>
            </w:r>
            <w:r w:rsidRPr="00C55E14">
              <w:rPr>
                <w:b/>
              </w:rPr>
              <w:t>.</w:t>
            </w:r>
          </w:p>
        </w:tc>
        <w:tc>
          <w:tcPr>
            <w:tcW w:w="4529" w:type="dxa"/>
            <w:gridSpan w:val="2"/>
          </w:tcPr>
          <w:p w14:paraId="74B437B1" w14:textId="77777777" w:rsidR="00D25CB3" w:rsidRPr="00C55E14" w:rsidRDefault="00D25CB3" w:rsidP="00D25CB3">
            <w:pPr>
              <w:pStyle w:val="pqiTabBody"/>
              <w:rPr>
                <w:b/>
              </w:rPr>
            </w:pPr>
          </w:p>
        </w:tc>
        <w:tc>
          <w:tcPr>
            <w:tcW w:w="858" w:type="dxa"/>
            <w:gridSpan w:val="2"/>
          </w:tcPr>
          <w:p w14:paraId="40C98014" w14:textId="77777777" w:rsidR="00D25CB3" w:rsidRPr="009079F8" w:rsidRDefault="00D25CB3" w:rsidP="00D25CB3">
            <w:pPr>
              <w:pStyle w:val="pqiTabBody"/>
              <w:rPr>
                <w:b/>
              </w:rPr>
            </w:pPr>
          </w:p>
        </w:tc>
      </w:tr>
      <w:tr w:rsidR="00D25CB3" w:rsidRPr="009079F8" w14:paraId="631400C8" w14:textId="77777777" w:rsidTr="005E51E6">
        <w:trPr>
          <w:gridAfter w:val="1"/>
          <w:wAfter w:w="38" w:type="dxa"/>
        </w:trPr>
        <w:tc>
          <w:tcPr>
            <w:tcW w:w="423" w:type="dxa"/>
          </w:tcPr>
          <w:p w14:paraId="6DAC9C3C" w14:textId="77777777" w:rsidR="00D25CB3" w:rsidRPr="009079F8" w:rsidRDefault="00D25CB3" w:rsidP="00D25CB3">
            <w:pPr>
              <w:pStyle w:val="pqiTabBody"/>
              <w:rPr>
                <w:b/>
              </w:rPr>
            </w:pPr>
          </w:p>
        </w:tc>
        <w:tc>
          <w:tcPr>
            <w:tcW w:w="546" w:type="dxa"/>
            <w:gridSpan w:val="3"/>
          </w:tcPr>
          <w:p w14:paraId="11F29745" w14:textId="77777777" w:rsidR="00D25CB3" w:rsidRPr="009079F8" w:rsidRDefault="00D25CB3" w:rsidP="00D25CB3">
            <w:pPr>
              <w:pStyle w:val="pqiTabBody"/>
              <w:rPr>
                <w:i/>
              </w:rPr>
            </w:pPr>
            <w:r w:rsidRPr="009079F8">
              <w:rPr>
                <w:i/>
              </w:rPr>
              <w:t>a</w:t>
            </w:r>
          </w:p>
        </w:tc>
        <w:tc>
          <w:tcPr>
            <w:tcW w:w="4710" w:type="dxa"/>
          </w:tcPr>
          <w:p w14:paraId="22A1F415" w14:textId="77777777" w:rsidR="00D25CB3" w:rsidRDefault="00D25CB3" w:rsidP="00D25CB3">
            <w:pPr>
              <w:pStyle w:val="pqiTabBody"/>
            </w:pPr>
            <w:r w:rsidRPr="009079F8">
              <w:t xml:space="preserve">Kategoria </w:t>
            </w:r>
            <w:r>
              <w:t>wyrobu</w:t>
            </w:r>
            <w:r w:rsidRPr="009079F8">
              <w:t xml:space="preserve"> winiarskiego</w:t>
            </w:r>
          </w:p>
          <w:p w14:paraId="3A1D7E14" w14:textId="5394484E" w:rsidR="00D25CB3" w:rsidRPr="006E1FD6" w:rsidRDefault="00D25CB3" w:rsidP="00D25CB3">
            <w:pPr>
              <w:pStyle w:val="pqiTabBody"/>
              <w:rPr>
                <w:rFonts w:ascii="Courier New" w:hAnsi="Courier New"/>
                <w:color w:val="0000FF"/>
                <w:rPrChange w:id="2524" w:author="Jurkowska Monika" w:date="2022-11-14T21:27:00Z">
                  <w:rPr/>
                </w:rPrChange>
              </w:rPr>
            </w:pPr>
            <w:r>
              <w:rPr>
                <w:rFonts w:ascii="Courier New" w:hAnsi="Courier New" w:cs="Courier New"/>
                <w:noProof/>
                <w:color w:val="0000FF"/>
              </w:rPr>
              <w:t>WineProductCategory</w:t>
            </w:r>
          </w:p>
        </w:tc>
        <w:tc>
          <w:tcPr>
            <w:tcW w:w="567" w:type="dxa"/>
          </w:tcPr>
          <w:p w14:paraId="187AA4CD" w14:textId="77777777" w:rsidR="00D25CB3" w:rsidRPr="009079F8" w:rsidRDefault="00D25CB3" w:rsidP="00D25CB3">
            <w:pPr>
              <w:pStyle w:val="pqiTabBody"/>
            </w:pPr>
            <w:r w:rsidRPr="009079F8">
              <w:t>R</w:t>
            </w:r>
          </w:p>
        </w:tc>
        <w:tc>
          <w:tcPr>
            <w:tcW w:w="2123" w:type="dxa"/>
            <w:gridSpan w:val="2"/>
          </w:tcPr>
          <w:p w14:paraId="341116A7" w14:textId="77777777" w:rsidR="00D25CB3" w:rsidRPr="009079F8" w:rsidRDefault="00D25CB3" w:rsidP="00D25CB3">
            <w:pPr>
              <w:pStyle w:val="pqiTabBody"/>
            </w:pPr>
          </w:p>
        </w:tc>
        <w:tc>
          <w:tcPr>
            <w:tcW w:w="4529" w:type="dxa"/>
            <w:gridSpan w:val="2"/>
          </w:tcPr>
          <w:p w14:paraId="7D1091D2" w14:textId="77777777" w:rsidR="00D25CB3" w:rsidRDefault="00D25CB3" w:rsidP="00D25CB3">
            <w:pPr>
              <w:rPr>
                <w:ins w:id="2525" w:author="Jurkowska Monika" w:date="2022-11-14T21:27:00Z"/>
                <w:lang w:eastAsia="en-GB"/>
              </w:rPr>
            </w:pPr>
            <w:r>
              <w:rPr>
                <w:lang w:eastAsia="en-GB"/>
              </w:rPr>
              <w:t>Wartość z enumeracji „</w:t>
            </w:r>
            <w:r>
              <w:rPr>
                <w:lang w:eastAsia="en-GB"/>
              </w:rPr>
              <w:fldChar w:fldCharType="begin"/>
            </w:r>
            <w:r>
              <w:rPr>
                <w:lang w:eastAsia="en-GB"/>
              </w:rPr>
              <w:instrText xml:space="preserve"> REF _Ref267948298 \h </w:instrText>
            </w:r>
            <w:r>
              <w:rPr>
                <w:lang w:eastAsia="en-GB"/>
              </w:rPr>
            </w:r>
            <w:r>
              <w:rPr>
                <w:lang w:eastAsia="en-GB"/>
              </w:rPr>
              <w:fldChar w:fldCharType="separate"/>
            </w:r>
            <w:r>
              <w:t>Kategorie wyrobu winiarskiego (</w:t>
            </w:r>
            <w:proofErr w:type="spellStart"/>
            <w:r>
              <w:t>Categories</w:t>
            </w:r>
            <w:proofErr w:type="spellEnd"/>
            <w:r>
              <w:t xml:space="preserve"> of Wine Product)</w:t>
            </w:r>
            <w:r>
              <w:rPr>
                <w:lang w:eastAsia="en-GB"/>
              </w:rPr>
              <w:fldChar w:fldCharType="end"/>
            </w:r>
            <w:r>
              <w:rPr>
                <w:lang w:eastAsia="en-GB"/>
              </w:rPr>
              <w:t>”.</w:t>
            </w:r>
          </w:p>
          <w:p w14:paraId="0E9ED7C4" w14:textId="7743FBE6" w:rsidR="00D25CB3" w:rsidRPr="009079F8" w:rsidRDefault="00D25CB3" w:rsidP="00D25CB3">
            <w:pPr>
              <w:rPr>
                <w:lang w:eastAsia="en-GB"/>
              </w:rPr>
            </w:pPr>
            <w:ins w:id="2526" w:author="Jurkowska Monika" w:date="2022-11-14T21:27:00Z">
              <w:r>
                <w:t xml:space="preserve">W przypadku wyrobów winiarskich wymienionych w części XII załącznika I do rozporządzenia (UE) 1308/2013 należy podać następujące wartości: 1 = Wino bez chronionej </w:t>
              </w:r>
              <w:r>
                <w:lastRenderedPageBreak/>
                <w:t>nazwy pochodzenia lub chronionego oznaczenia geograficznego, 2 = Wino odmianowe bez chronionej nazwy pochodzenia lub chronionego oznaczenia geograficznego, 3 = Wino z chronioną nazwą pochodzenia lub chronionym oznaczeniem geograficznym, 4 = Wino importowane, 5 = Inne.</w:t>
              </w:r>
            </w:ins>
          </w:p>
        </w:tc>
        <w:tc>
          <w:tcPr>
            <w:tcW w:w="858" w:type="dxa"/>
            <w:gridSpan w:val="2"/>
          </w:tcPr>
          <w:p w14:paraId="7EC83E89" w14:textId="77777777" w:rsidR="00D25CB3" w:rsidRPr="009079F8" w:rsidRDefault="00D25CB3" w:rsidP="00D25CB3">
            <w:pPr>
              <w:pStyle w:val="pqiTabBody"/>
            </w:pPr>
            <w:r w:rsidRPr="009079F8">
              <w:lastRenderedPageBreak/>
              <w:t>n1</w:t>
            </w:r>
          </w:p>
        </w:tc>
      </w:tr>
      <w:tr w:rsidR="00D25CB3" w:rsidRPr="009079F8" w14:paraId="6DEB3140" w14:textId="77777777" w:rsidTr="005E51E6">
        <w:trPr>
          <w:gridAfter w:val="1"/>
          <w:wAfter w:w="38" w:type="dxa"/>
        </w:trPr>
        <w:tc>
          <w:tcPr>
            <w:tcW w:w="423" w:type="dxa"/>
          </w:tcPr>
          <w:p w14:paraId="116EF1F8" w14:textId="77777777" w:rsidR="00D25CB3" w:rsidRPr="009079F8" w:rsidRDefault="00D25CB3" w:rsidP="00D25CB3">
            <w:pPr>
              <w:pStyle w:val="pqiTabBody"/>
              <w:rPr>
                <w:b/>
              </w:rPr>
            </w:pPr>
          </w:p>
        </w:tc>
        <w:tc>
          <w:tcPr>
            <w:tcW w:w="534" w:type="dxa"/>
            <w:gridSpan w:val="2"/>
          </w:tcPr>
          <w:p w14:paraId="68456D7D" w14:textId="77777777" w:rsidR="00D25CB3" w:rsidRPr="009079F8" w:rsidRDefault="00D25CB3" w:rsidP="00D25CB3">
            <w:pPr>
              <w:pStyle w:val="pqiTabBody"/>
              <w:rPr>
                <w:i/>
              </w:rPr>
            </w:pPr>
            <w:r w:rsidRPr="009079F8">
              <w:rPr>
                <w:i/>
              </w:rPr>
              <w:t>b</w:t>
            </w:r>
          </w:p>
        </w:tc>
        <w:tc>
          <w:tcPr>
            <w:tcW w:w="4722" w:type="dxa"/>
            <w:gridSpan w:val="2"/>
          </w:tcPr>
          <w:p w14:paraId="4A864FAB" w14:textId="77777777" w:rsidR="00D25CB3" w:rsidRDefault="00D25CB3" w:rsidP="00D25CB3">
            <w:pPr>
              <w:pStyle w:val="pqiTabBody"/>
            </w:pPr>
            <w:r w:rsidRPr="009079F8">
              <w:t>Kod strefy uprawy winorośli</w:t>
            </w:r>
          </w:p>
          <w:p w14:paraId="1DAB253F" w14:textId="67CEFCDD" w:rsidR="00D25CB3" w:rsidRPr="006E1FD6" w:rsidRDefault="00D25CB3" w:rsidP="00D25CB3">
            <w:pPr>
              <w:pStyle w:val="pqiTabBody"/>
              <w:rPr>
                <w:rFonts w:ascii="Courier New" w:hAnsi="Courier New"/>
                <w:color w:val="0000FF"/>
                <w:rPrChange w:id="2527" w:author="Jurkowska Monika" w:date="2022-11-14T21:27:00Z">
                  <w:rPr/>
                </w:rPrChange>
              </w:rPr>
            </w:pPr>
            <w:r>
              <w:rPr>
                <w:rFonts w:ascii="Courier New" w:hAnsi="Courier New" w:cs="Courier New"/>
                <w:noProof/>
                <w:color w:val="0000FF"/>
              </w:rPr>
              <w:t>WineGrowingZoneCode</w:t>
            </w:r>
          </w:p>
        </w:tc>
        <w:tc>
          <w:tcPr>
            <w:tcW w:w="567" w:type="dxa"/>
          </w:tcPr>
          <w:p w14:paraId="49C0985C" w14:textId="77777777" w:rsidR="00D25CB3" w:rsidRPr="009079F8" w:rsidRDefault="00D25CB3" w:rsidP="00D25CB3">
            <w:pPr>
              <w:pStyle w:val="pqiTabBody"/>
            </w:pPr>
            <w:r w:rsidRPr="009079F8">
              <w:t>D</w:t>
            </w:r>
          </w:p>
        </w:tc>
        <w:tc>
          <w:tcPr>
            <w:tcW w:w="2085" w:type="dxa"/>
          </w:tcPr>
          <w:p w14:paraId="7CA1DD48" w14:textId="77777777" w:rsidR="00D25CB3" w:rsidRPr="009079F8" w:rsidRDefault="00D25CB3" w:rsidP="00D25CB3">
            <w:pPr>
              <w:pStyle w:val="pqiTabBody"/>
            </w:pPr>
            <w:r w:rsidRPr="009079F8">
              <w:t xml:space="preserve">„R” w przypadku </w:t>
            </w:r>
            <w:r>
              <w:t>wyrob</w:t>
            </w:r>
            <w:r w:rsidRPr="009079F8">
              <w:t xml:space="preserve">ów winiarskich luzem (objętość nominalna większa niż </w:t>
            </w:r>
            <w:smartTag w:uri="urn:schemas-microsoft-com:office:smarttags" w:element="metricconverter">
              <w:smartTagPr>
                <w:attr w:name="ProductID" w:val="60 litr￳w"/>
              </w:smartTagPr>
              <w:r w:rsidRPr="009079F8">
                <w:t>60 litrów</w:t>
              </w:r>
            </w:smartTag>
            <w:r w:rsidRPr="009079F8">
              <w:t xml:space="preserve">). </w:t>
            </w:r>
          </w:p>
        </w:tc>
        <w:tc>
          <w:tcPr>
            <w:tcW w:w="4582" w:type="dxa"/>
            <w:gridSpan w:val="4"/>
          </w:tcPr>
          <w:p w14:paraId="1D5A3956" w14:textId="77777777" w:rsidR="00D25CB3" w:rsidRDefault="00D25CB3" w:rsidP="00D25CB3">
            <w:pPr>
              <w:pStyle w:val="pqiTabBody"/>
              <w:rPr>
                <w:ins w:id="2528" w:author="Jurkowska Monika" w:date="2022-11-14T21:27:00Z"/>
                <w:lang w:eastAsia="en-GB"/>
              </w:rPr>
            </w:pPr>
            <w:r>
              <w:rPr>
                <w:lang w:eastAsia="en-GB"/>
              </w:rPr>
              <w:t>Wartość ze słownika „</w:t>
            </w:r>
            <w:r>
              <w:t>Kody stref upraw winorośli (Wine-</w:t>
            </w:r>
            <w:proofErr w:type="spellStart"/>
            <w:r>
              <w:t>growing</w:t>
            </w:r>
            <w:proofErr w:type="spellEnd"/>
            <w:r>
              <w:t xml:space="preserve"> </w:t>
            </w:r>
            <w:proofErr w:type="spellStart"/>
            <w:r>
              <w:t>zones</w:t>
            </w:r>
            <w:proofErr w:type="spellEnd"/>
            <w:r>
              <w:t>)</w:t>
            </w:r>
            <w:r>
              <w:rPr>
                <w:lang w:eastAsia="en-GB"/>
              </w:rPr>
              <w:t>”.</w:t>
            </w:r>
          </w:p>
          <w:p w14:paraId="68B30785" w14:textId="00A857B2" w:rsidR="00D25CB3" w:rsidRPr="009079F8" w:rsidRDefault="00D25CB3" w:rsidP="00D25CB3">
            <w:pPr>
              <w:pStyle w:val="pqiTabBody"/>
              <w:rPr>
                <w:lang w:eastAsia="en-GB"/>
              </w:rPr>
            </w:pPr>
            <w:ins w:id="2529" w:author="Jurkowska Monika" w:date="2022-11-14T21:27:00Z">
              <w:r>
                <w:t>Należy określić obszar uprawy winorośli, z którego pochodzi przewożony produkt, zgodnie z dodatkiem 1 do załącznika VII do rozporządzenia (UE) 1308/2013.</w:t>
              </w:r>
            </w:ins>
          </w:p>
        </w:tc>
        <w:tc>
          <w:tcPr>
            <w:tcW w:w="843" w:type="dxa"/>
          </w:tcPr>
          <w:p w14:paraId="3734569A" w14:textId="77777777" w:rsidR="00D25CB3" w:rsidRPr="009079F8" w:rsidRDefault="00D25CB3" w:rsidP="00D25CB3">
            <w:pPr>
              <w:pStyle w:val="pqiTabBody"/>
            </w:pPr>
            <w:r>
              <w:t>n</w:t>
            </w:r>
            <w:r w:rsidRPr="009079F8">
              <w:t>..</w:t>
            </w:r>
            <w:r>
              <w:t>2</w:t>
            </w:r>
          </w:p>
        </w:tc>
      </w:tr>
      <w:tr w:rsidR="00D25CB3" w:rsidRPr="009079F8" w14:paraId="7526C99A" w14:textId="77777777" w:rsidTr="005E51E6">
        <w:trPr>
          <w:gridAfter w:val="1"/>
          <w:wAfter w:w="38" w:type="dxa"/>
        </w:trPr>
        <w:tc>
          <w:tcPr>
            <w:tcW w:w="423" w:type="dxa"/>
          </w:tcPr>
          <w:p w14:paraId="72CD663F" w14:textId="77777777" w:rsidR="00D25CB3" w:rsidRPr="009079F8" w:rsidRDefault="00D25CB3" w:rsidP="00D25CB3">
            <w:pPr>
              <w:pStyle w:val="pqiTabBody"/>
              <w:rPr>
                <w:b/>
              </w:rPr>
            </w:pPr>
          </w:p>
        </w:tc>
        <w:tc>
          <w:tcPr>
            <w:tcW w:w="534" w:type="dxa"/>
            <w:gridSpan w:val="2"/>
          </w:tcPr>
          <w:p w14:paraId="4CD884C8" w14:textId="77777777" w:rsidR="00D25CB3" w:rsidRPr="009079F8" w:rsidRDefault="00D25CB3" w:rsidP="00D25CB3">
            <w:pPr>
              <w:pStyle w:val="pqiTabBody"/>
              <w:rPr>
                <w:i/>
              </w:rPr>
            </w:pPr>
            <w:r w:rsidRPr="009079F8">
              <w:rPr>
                <w:i/>
              </w:rPr>
              <w:t>c</w:t>
            </w:r>
          </w:p>
        </w:tc>
        <w:tc>
          <w:tcPr>
            <w:tcW w:w="4722" w:type="dxa"/>
            <w:gridSpan w:val="2"/>
          </w:tcPr>
          <w:p w14:paraId="296ADD46" w14:textId="77777777" w:rsidR="00D25CB3" w:rsidRDefault="00D25CB3" w:rsidP="00D25CB3">
            <w:pPr>
              <w:pStyle w:val="pqiTabBody"/>
            </w:pPr>
            <w:r w:rsidRPr="009079F8">
              <w:t>Kraj trzeci pochodzenia</w:t>
            </w:r>
          </w:p>
          <w:p w14:paraId="03B7A07F" w14:textId="2529FA05" w:rsidR="00D25CB3" w:rsidRPr="006E1FD6" w:rsidRDefault="00D25CB3" w:rsidP="00D25CB3">
            <w:pPr>
              <w:pStyle w:val="pqiTabBody"/>
              <w:rPr>
                <w:rFonts w:ascii="Courier New" w:hAnsi="Courier New"/>
                <w:color w:val="0000FF"/>
                <w:rPrChange w:id="2530" w:author="Jurkowska Monika" w:date="2022-11-14T21:27:00Z">
                  <w:rPr/>
                </w:rPrChange>
              </w:rPr>
            </w:pPr>
            <w:r>
              <w:rPr>
                <w:rFonts w:ascii="Courier New" w:hAnsi="Courier New" w:cs="Courier New"/>
                <w:noProof/>
                <w:color w:val="0000FF"/>
              </w:rPr>
              <w:t>ThirdCountryOfOrigin</w:t>
            </w:r>
          </w:p>
        </w:tc>
        <w:tc>
          <w:tcPr>
            <w:tcW w:w="567" w:type="dxa"/>
          </w:tcPr>
          <w:p w14:paraId="3694E85A" w14:textId="77777777" w:rsidR="00D25CB3" w:rsidRPr="009079F8" w:rsidRDefault="00D25CB3" w:rsidP="00D25CB3">
            <w:pPr>
              <w:pStyle w:val="pqiTabBody"/>
            </w:pPr>
            <w:r w:rsidRPr="009079F8">
              <w:t>C</w:t>
            </w:r>
          </w:p>
        </w:tc>
        <w:tc>
          <w:tcPr>
            <w:tcW w:w="2085" w:type="dxa"/>
          </w:tcPr>
          <w:p w14:paraId="09A291BA" w14:textId="77777777" w:rsidR="00D25CB3" w:rsidRPr="009079F8" w:rsidRDefault="00D25CB3" w:rsidP="00D25CB3">
            <w:pPr>
              <w:pStyle w:val="pqiTabBody"/>
            </w:pPr>
            <w:r w:rsidRPr="009079F8">
              <w:t xml:space="preserve">„R”, jeżeli kategoria </w:t>
            </w:r>
            <w:r>
              <w:t>wyrob</w:t>
            </w:r>
            <w:r w:rsidRPr="009079F8">
              <w:t>u winiarskiego w polu 17.2</w:t>
            </w:r>
            <w:r w:rsidRPr="009079F8">
              <w:rPr>
                <w:i/>
              </w:rPr>
              <w:t>a</w:t>
            </w:r>
            <w:r w:rsidRPr="009079F8">
              <w:t xml:space="preserve"> ma wartość „4” (wino </w:t>
            </w:r>
            <w:r>
              <w:t>importowane</w:t>
            </w:r>
            <w:r w:rsidRPr="009079F8">
              <w:t xml:space="preserve">). </w:t>
            </w:r>
          </w:p>
        </w:tc>
        <w:tc>
          <w:tcPr>
            <w:tcW w:w="4582" w:type="dxa"/>
            <w:gridSpan w:val="4"/>
          </w:tcPr>
          <w:p w14:paraId="3CBD358E" w14:textId="1AC75AFB" w:rsidR="00D25CB3" w:rsidRPr="009079F8" w:rsidRDefault="00D25CB3" w:rsidP="00D25CB3">
            <w:pPr>
              <w:pStyle w:val="pqiTabBody"/>
              <w:rPr>
                <w:lang w:eastAsia="en-GB"/>
              </w:rPr>
            </w:pPr>
            <w:bookmarkStart w:id="2531" w:name="OLE_LINK5"/>
            <w:bookmarkStart w:id="2532" w:name="OLE_LINK6"/>
            <w:r>
              <w:rPr>
                <w:lang w:eastAsia="en-GB"/>
              </w:rPr>
              <w:t>Wartość ze słownika „</w:t>
            </w:r>
            <w:r>
              <w:t xml:space="preserve">Kody krajów (Country </w:t>
            </w:r>
            <w:proofErr w:type="spellStart"/>
            <w:r>
              <w:t>codes</w:t>
            </w:r>
            <w:proofErr w:type="spellEnd"/>
            <w:r>
              <w:t>)</w:t>
            </w:r>
            <w:r>
              <w:rPr>
                <w:lang w:eastAsia="en-GB"/>
              </w:rPr>
              <w:t>” z wyłączeniem wartości ze słownika „</w:t>
            </w:r>
            <w:r>
              <w:t>Państwa członkowskie (</w:t>
            </w:r>
            <w:proofErr w:type="spellStart"/>
            <w:r>
              <w:t>Member</w:t>
            </w:r>
            <w:proofErr w:type="spellEnd"/>
            <w:r>
              <w:t xml:space="preserve"> </w:t>
            </w:r>
            <w:proofErr w:type="spellStart"/>
            <w:r>
              <w:t>states</w:t>
            </w:r>
            <w:proofErr w:type="spellEnd"/>
            <w:r>
              <w:t>)</w:t>
            </w:r>
            <w:r>
              <w:rPr>
                <w:lang w:eastAsia="en-GB"/>
              </w:rPr>
              <w:t>” oraz wartości „GR”.</w:t>
            </w:r>
            <w:bookmarkEnd w:id="2531"/>
            <w:bookmarkEnd w:id="2532"/>
          </w:p>
        </w:tc>
        <w:tc>
          <w:tcPr>
            <w:tcW w:w="843" w:type="dxa"/>
          </w:tcPr>
          <w:p w14:paraId="41BC7023" w14:textId="77777777" w:rsidR="00D25CB3" w:rsidRPr="009079F8" w:rsidRDefault="00D25CB3" w:rsidP="00D25CB3">
            <w:pPr>
              <w:pStyle w:val="pqiTabBody"/>
            </w:pPr>
            <w:r w:rsidRPr="009079F8">
              <w:t>a2</w:t>
            </w:r>
          </w:p>
        </w:tc>
      </w:tr>
      <w:tr w:rsidR="00D25CB3" w:rsidRPr="009079F8" w14:paraId="00D680D3" w14:textId="77777777" w:rsidTr="005E51E6">
        <w:trPr>
          <w:gridAfter w:val="1"/>
          <w:wAfter w:w="38" w:type="dxa"/>
        </w:trPr>
        <w:tc>
          <w:tcPr>
            <w:tcW w:w="423" w:type="dxa"/>
          </w:tcPr>
          <w:p w14:paraId="6C10FF72" w14:textId="77777777" w:rsidR="00D25CB3" w:rsidRPr="009079F8" w:rsidRDefault="00D25CB3" w:rsidP="00D25CB3">
            <w:pPr>
              <w:pStyle w:val="pqiTabBody"/>
              <w:rPr>
                <w:b/>
              </w:rPr>
            </w:pPr>
          </w:p>
        </w:tc>
        <w:tc>
          <w:tcPr>
            <w:tcW w:w="534" w:type="dxa"/>
            <w:gridSpan w:val="2"/>
          </w:tcPr>
          <w:p w14:paraId="6324A4D5" w14:textId="77777777" w:rsidR="00D25CB3" w:rsidRPr="009079F8" w:rsidRDefault="00D25CB3" w:rsidP="00D25CB3">
            <w:pPr>
              <w:pStyle w:val="pqiTabBody"/>
              <w:rPr>
                <w:i/>
              </w:rPr>
            </w:pPr>
            <w:r w:rsidRPr="009079F8">
              <w:rPr>
                <w:i/>
              </w:rPr>
              <w:t>d</w:t>
            </w:r>
          </w:p>
        </w:tc>
        <w:tc>
          <w:tcPr>
            <w:tcW w:w="4722" w:type="dxa"/>
            <w:gridSpan w:val="2"/>
          </w:tcPr>
          <w:p w14:paraId="0FD4794A" w14:textId="77777777" w:rsidR="00D25CB3" w:rsidRDefault="00D25CB3" w:rsidP="00D25CB3">
            <w:pPr>
              <w:pStyle w:val="pqiTabBody"/>
            </w:pPr>
            <w:r w:rsidRPr="009079F8">
              <w:t>Inne informacje</w:t>
            </w:r>
          </w:p>
          <w:p w14:paraId="653DD3AA" w14:textId="235434BA" w:rsidR="00D25CB3" w:rsidRPr="006E1FD6" w:rsidRDefault="00D25CB3" w:rsidP="00D25CB3">
            <w:pPr>
              <w:pStyle w:val="pqiTabBody"/>
              <w:rPr>
                <w:rFonts w:ascii="Courier New" w:hAnsi="Courier New"/>
                <w:color w:val="0000FF"/>
                <w:rPrChange w:id="2533" w:author="Jurkowska Monika" w:date="2022-11-14T21:27:00Z">
                  <w:rPr/>
                </w:rPrChange>
              </w:rPr>
            </w:pPr>
            <w:r>
              <w:rPr>
                <w:rFonts w:ascii="Courier New" w:hAnsi="Courier New" w:cs="Courier New"/>
                <w:noProof/>
                <w:color w:val="0000FF"/>
              </w:rPr>
              <w:t>OtherInformation</w:t>
            </w:r>
          </w:p>
        </w:tc>
        <w:tc>
          <w:tcPr>
            <w:tcW w:w="567" w:type="dxa"/>
          </w:tcPr>
          <w:p w14:paraId="0FEDFB0D" w14:textId="77777777" w:rsidR="00D25CB3" w:rsidRPr="009079F8" w:rsidRDefault="00D25CB3" w:rsidP="00D25CB3">
            <w:pPr>
              <w:pStyle w:val="pqiTabBody"/>
            </w:pPr>
            <w:r w:rsidRPr="009079F8">
              <w:t>O</w:t>
            </w:r>
          </w:p>
        </w:tc>
        <w:tc>
          <w:tcPr>
            <w:tcW w:w="2085" w:type="dxa"/>
          </w:tcPr>
          <w:p w14:paraId="37C4D07B" w14:textId="77777777" w:rsidR="00D25CB3" w:rsidRPr="009079F8" w:rsidRDefault="00D25CB3" w:rsidP="00D25CB3">
            <w:pPr>
              <w:pStyle w:val="pqiTabBody"/>
            </w:pPr>
          </w:p>
        </w:tc>
        <w:tc>
          <w:tcPr>
            <w:tcW w:w="4582" w:type="dxa"/>
            <w:gridSpan w:val="4"/>
          </w:tcPr>
          <w:p w14:paraId="147EBF5A" w14:textId="77777777" w:rsidR="00D25CB3" w:rsidRPr="009079F8" w:rsidRDefault="00D25CB3" w:rsidP="00D25CB3">
            <w:pPr>
              <w:pStyle w:val="pqiTabBody"/>
            </w:pPr>
          </w:p>
        </w:tc>
        <w:tc>
          <w:tcPr>
            <w:tcW w:w="843" w:type="dxa"/>
          </w:tcPr>
          <w:p w14:paraId="5D7F89CE" w14:textId="77777777" w:rsidR="00D25CB3" w:rsidRPr="009079F8" w:rsidRDefault="00D25CB3" w:rsidP="00D25CB3">
            <w:pPr>
              <w:pStyle w:val="pqiTabBody"/>
            </w:pPr>
            <w:r w:rsidRPr="009079F8">
              <w:t>an..350</w:t>
            </w:r>
          </w:p>
        </w:tc>
      </w:tr>
      <w:tr w:rsidR="00D25CB3" w:rsidRPr="009079F8" w14:paraId="136A1E07" w14:textId="77777777" w:rsidTr="00C90B31">
        <w:trPr>
          <w:gridAfter w:val="1"/>
          <w:wAfter w:w="38" w:type="dxa"/>
        </w:trPr>
        <w:tc>
          <w:tcPr>
            <w:tcW w:w="969" w:type="dxa"/>
            <w:gridSpan w:val="4"/>
          </w:tcPr>
          <w:p w14:paraId="4018E217" w14:textId="77777777" w:rsidR="00D25CB3" w:rsidRPr="009079F8" w:rsidRDefault="00D25CB3" w:rsidP="00D25CB3">
            <w:pPr>
              <w:pStyle w:val="pqiTabBody"/>
              <w:rPr>
                <w:i/>
              </w:rPr>
            </w:pPr>
          </w:p>
        </w:tc>
        <w:tc>
          <w:tcPr>
            <w:tcW w:w="4710" w:type="dxa"/>
          </w:tcPr>
          <w:p w14:paraId="15A6521E" w14:textId="77777777" w:rsidR="00D25CB3" w:rsidRDefault="00D25CB3" w:rsidP="00D25CB3">
            <w:pPr>
              <w:pStyle w:val="pqiTabBody"/>
            </w:pPr>
            <w:r>
              <w:t>JĘZYK ELEMENTU</w:t>
            </w:r>
            <w:r w:rsidRPr="009079F8">
              <w:t xml:space="preserve"> </w:t>
            </w:r>
          </w:p>
          <w:p w14:paraId="28A90BF6" w14:textId="32BFD1CA" w:rsidR="00D25CB3" w:rsidRPr="006E1FD6" w:rsidRDefault="00D25CB3" w:rsidP="00D25CB3">
            <w:pPr>
              <w:pStyle w:val="pqiTabBody"/>
              <w:rPr>
                <w:rFonts w:ascii="Courier New" w:hAnsi="Courier New"/>
                <w:color w:val="0000FF"/>
                <w:rPrChange w:id="2534" w:author="Jurkowska Monika" w:date="2022-11-14T21:27:00Z">
                  <w:rPr/>
                </w:rPrChange>
              </w:rPr>
            </w:pPr>
            <w:r>
              <w:rPr>
                <w:rFonts w:ascii="Courier New" w:hAnsi="Courier New" w:cs="Courier New"/>
                <w:noProof/>
                <w:color w:val="0000FF"/>
              </w:rPr>
              <w:t>@language</w:t>
            </w:r>
          </w:p>
        </w:tc>
        <w:tc>
          <w:tcPr>
            <w:tcW w:w="567" w:type="dxa"/>
          </w:tcPr>
          <w:p w14:paraId="783CA5A5" w14:textId="77777777" w:rsidR="00D25CB3" w:rsidRPr="009079F8" w:rsidRDefault="00D25CB3" w:rsidP="00D25CB3">
            <w:pPr>
              <w:pStyle w:val="pqiTabBody"/>
            </w:pPr>
            <w:r>
              <w:t>D</w:t>
            </w:r>
          </w:p>
        </w:tc>
        <w:tc>
          <w:tcPr>
            <w:tcW w:w="2085" w:type="dxa"/>
          </w:tcPr>
          <w:p w14:paraId="49AB9D82" w14:textId="77777777" w:rsidR="00D25CB3" w:rsidRPr="009079F8" w:rsidRDefault="00D25CB3" w:rsidP="00D25CB3">
            <w:pPr>
              <w:pStyle w:val="pqiTabBody"/>
            </w:pPr>
            <w:r w:rsidRPr="009079F8">
              <w:t>„R”, jeżeli stosuje się pole tekstowe</w:t>
            </w:r>
            <w:r>
              <w:t xml:space="preserve"> 17.2d</w:t>
            </w:r>
            <w:r w:rsidRPr="009079F8">
              <w:t>.</w:t>
            </w:r>
          </w:p>
        </w:tc>
        <w:tc>
          <w:tcPr>
            <w:tcW w:w="4582" w:type="dxa"/>
            <w:gridSpan w:val="4"/>
          </w:tcPr>
          <w:p w14:paraId="57C653B9" w14:textId="77777777" w:rsidR="00D25CB3" w:rsidRDefault="00D25CB3" w:rsidP="00D25CB3">
            <w:pPr>
              <w:pStyle w:val="pqiTabBody"/>
            </w:pPr>
            <w:r>
              <w:t>Atrybut.</w:t>
            </w:r>
          </w:p>
          <w:p w14:paraId="6E86D5B1" w14:textId="52C58B35" w:rsidR="00D25CB3" w:rsidRPr="009079F8" w:rsidRDefault="00D25CB3" w:rsidP="00D25CB3">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843" w:type="dxa"/>
          </w:tcPr>
          <w:p w14:paraId="45C0E04F" w14:textId="77777777" w:rsidR="00D25CB3" w:rsidRPr="009079F8" w:rsidRDefault="00D25CB3" w:rsidP="00D25CB3">
            <w:pPr>
              <w:pStyle w:val="pqiTabBody"/>
            </w:pPr>
            <w:r w:rsidRPr="009079F8">
              <w:t>a2</w:t>
            </w:r>
          </w:p>
        </w:tc>
      </w:tr>
      <w:tr w:rsidR="00D25CB3" w:rsidRPr="009079F8" w14:paraId="3C4B7F07" w14:textId="77777777" w:rsidTr="00C90B31">
        <w:trPr>
          <w:gridAfter w:val="1"/>
          <w:wAfter w:w="38" w:type="dxa"/>
        </w:trPr>
        <w:tc>
          <w:tcPr>
            <w:tcW w:w="969" w:type="dxa"/>
            <w:gridSpan w:val="4"/>
          </w:tcPr>
          <w:p w14:paraId="690EB886" w14:textId="77777777" w:rsidR="00D25CB3" w:rsidRPr="009079F8" w:rsidRDefault="00D25CB3" w:rsidP="00D25CB3">
            <w:pPr>
              <w:pStyle w:val="pqiTabBody"/>
              <w:rPr>
                <w:i/>
              </w:rPr>
            </w:pPr>
            <w:r w:rsidRPr="009079F8">
              <w:rPr>
                <w:b/>
              </w:rPr>
              <w:lastRenderedPageBreak/>
              <w:t>17.2.1</w:t>
            </w:r>
          </w:p>
        </w:tc>
        <w:tc>
          <w:tcPr>
            <w:tcW w:w="4710" w:type="dxa"/>
          </w:tcPr>
          <w:p w14:paraId="74C9DF8B" w14:textId="77777777" w:rsidR="00D25CB3" w:rsidRDefault="00D25CB3" w:rsidP="00D25CB3">
            <w:pPr>
              <w:pStyle w:val="pqiTabBody"/>
              <w:rPr>
                <w:b/>
              </w:rPr>
            </w:pPr>
            <w:r>
              <w:rPr>
                <w:b/>
              </w:rPr>
              <w:t>Kod CZYNNOŚCI ZWIĄZANYCH Z </w:t>
            </w:r>
            <w:r w:rsidRPr="009079F8">
              <w:rPr>
                <w:b/>
              </w:rPr>
              <w:t>WINEM</w:t>
            </w:r>
          </w:p>
          <w:p w14:paraId="7F91C2CA" w14:textId="451F39EE" w:rsidR="00D25CB3" w:rsidRPr="006E1FD6" w:rsidRDefault="00D25CB3" w:rsidP="00D25CB3">
            <w:pPr>
              <w:pStyle w:val="pqiTabBody"/>
              <w:rPr>
                <w:rFonts w:ascii="Courier New" w:hAnsi="Courier New"/>
                <w:color w:val="0000FF"/>
                <w:rPrChange w:id="2535" w:author="Jurkowska Monika" w:date="2022-11-14T21:27:00Z">
                  <w:rPr>
                    <w:b/>
                  </w:rPr>
                </w:rPrChange>
              </w:rPr>
            </w:pPr>
            <w:r>
              <w:rPr>
                <w:rFonts w:ascii="Courier New" w:hAnsi="Courier New" w:cs="Courier New"/>
                <w:noProof/>
                <w:color w:val="0000FF"/>
              </w:rPr>
              <w:t>WineOperation</w:t>
            </w:r>
          </w:p>
        </w:tc>
        <w:tc>
          <w:tcPr>
            <w:tcW w:w="567" w:type="dxa"/>
          </w:tcPr>
          <w:p w14:paraId="15EAC3C9" w14:textId="77777777" w:rsidR="00D25CB3" w:rsidRPr="009079F8" w:rsidRDefault="00D25CB3" w:rsidP="00D25CB3">
            <w:pPr>
              <w:pStyle w:val="pqiTabBody"/>
            </w:pPr>
            <w:r w:rsidRPr="009079F8">
              <w:t>D</w:t>
            </w:r>
          </w:p>
        </w:tc>
        <w:tc>
          <w:tcPr>
            <w:tcW w:w="2085" w:type="dxa"/>
          </w:tcPr>
          <w:p w14:paraId="6A65A7FF" w14:textId="77777777" w:rsidR="00D25CB3" w:rsidRPr="009079F8" w:rsidRDefault="00D25CB3" w:rsidP="00D25CB3">
            <w:pPr>
              <w:pStyle w:val="pqiTabBody"/>
            </w:pPr>
            <w:r w:rsidRPr="009079F8">
              <w:t xml:space="preserve">„R” w przypadku </w:t>
            </w:r>
            <w:r>
              <w:t>wyrob</w:t>
            </w:r>
            <w:r w:rsidRPr="009079F8">
              <w:t xml:space="preserve">ów winiarskich luzem (objętość nominalna większa niż </w:t>
            </w:r>
            <w:smartTag w:uri="urn:schemas-microsoft-com:office:smarttags" w:element="metricconverter">
              <w:smartTagPr>
                <w:attr w:name="ProductID" w:val="60 litr￳w"/>
              </w:smartTagPr>
              <w:r w:rsidRPr="009079F8">
                <w:t>60 litrów</w:t>
              </w:r>
            </w:smartTag>
            <w:r w:rsidRPr="009079F8">
              <w:t>).</w:t>
            </w:r>
          </w:p>
        </w:tc>
        <w:tc>
          <w:tcPr>
            <w:tcW w:w="4582" w:type="dxa"/>
            <w:gridSpan w:val="4"/>
          </w:tcPr>
          <w:p w14:paraId="58EAC165" w14:textId="77777777" w:rsidR="00D25CB3" w:rsidRPr="009079F8" w:rsidRDefault="00D25CB3" w:rsidP="00D25CB3">
            <w:pPr>
              <w:pStyle w:val="pqiTabBody"/>
            </w:pPr>
          </w:p>
        </w:tc>
        <w:tc>
          <w:tcPr>
            <w:tcW w:w="843" w:type="dxa"/>
          </w:tcPr>
          <w:p w14:paraId="410A1EC7" w14:textId="77777777" w:rsidR="00D25CB3" w:rsidRPr="009079F8" w:rsidRDefault="00D25CB3" w:rsidP="00D25CB3">
            <w:pPr>
              <w:pStyle w:val="pqiTabBody"/>
              <w:rPr>
                <w:b/>
              </w:rPr>
            </w:pPr>
            <w:r w:rsidRPr="009079F8">
              <w:rPr>
                <w:b/>
              </w:rPr>
              <w:t>99x</w:t>
            </w:r>
          </w:p>
        </w:tc>
      </w:tr>
      <w:tr w:rsidR="00D25CB3" w:rsidRPr="009079F8" w14:paraId="38CE320C" w14:textId="77777777" w:rsidTr="005E51E6">
        <w:trPr>
          <w:gridAfter w:val="1"/>
          <w:wAfter w:w="38" w:type="dxa"/>
        </w:trPr>
        <w:tc>
          <w:tcPr>
            <w:tcW w:w="423" w:type="dxa"/>
          </w:tcPr>
          <w:p w14:paraId="3754F501" w14:textId="77777777" w:rsidR="00D25CB3" w:rsidRPr="009079F8" w:rsidRDefault="00D25CB3" w:rsidP="00D25CB3">
            <w:pPr>
              <w:pStyle w:val="pqiTabBody"/>
              <w:rPr>
                <w:b/>
              </w:rPr>
            </w:pPr>
          </w:p>
        </w:tc>
        <w:tc>
          <w:tcPr>
            <w:tcW w:w="534" w:type="dxa"/>
            <w:gridSpan w:val="2"/>
          </w:tcPr>
          <w:p w14:paraId="5147E973" w14:textId="77777777" w:rsidR="00D25CB3" w:rsidRPr="009079F8" w:rsidRDefault="00D25CB3" w:rsidP="00D25CB3">
            <w:pPr>
              <w:pStyle w:val="pqiTabBody"/>
              <w:rPr>
                <w:i/>
              </w:rPr>
            </w:pPr>
            <w:r w:rsidRPr="009079F8">
              <w:rPr>
                <w:i/>
              </w:rPr>
              <w:t>a</w:t>
            </w:r>
          </w:p>
        </w:tc>
        <w:tc>
          <w:tcPr>
            <w:tcW w:w="4722" w:type="dxa"/>
            <w:gridSpan w:val="2"/>
          </w:tcPr>
          <w:p w14:paraId="4ED3C28F" w14:textId="77777777" w:rsidR="00D25CB3" w:rsidRDefault="00D25CB3" w:rsidP="00D25CB3">
            <w:pPr>
              <w:pStyle w:val="pqiTabBody"/>
            </w:pPr>
            <w:r w:rsidRPr="009079F8">
              <w:t xml:space="preserve">Kod czynności </w:t>
            </w:r>
            <w:r>
              <w:t>związanych z</w:t>
            </w:r>
            <w:r w:rsidRPr="009079F8">
              <w:t xml:space="preserve"> win</w:t>
            </w:r>
            <w:r>
              <w:t>em</w:t>
            </w:r>
            <w:r w:rsidRPr="009079F8">
              <w:t xml:space="preserve"> </w:t>
            </w:r>
          </w:p>
          <w:p w14:paraId="2CDBC35D" w14:textId="0A813E49" w:rsidR="00D25CB3" w:rsidRPr="006E1FD6" w:rsidRDefault="00D25CB3" w:rsidP="00D25CB3">
            <w:pPr>
              <w:pStyle w:val="pqiTabBody"/>
              <w:rPr>
                <w:rFonts w:ascii="Courier New" w:hAnsi="Courier New"/>
                <w:color w:val="0000FF"/>
                <w:rPrChange w:id="2536" w:author="Jurkowska Monika" w:date="2022-11-14T21:27:00Z">
                  <w:rPr/>
                </w:rPrChange>
              </w:rPr>
            </w:pPr>
            <w:r>
              <w:rPr>
                <w:rFonts w:ascii="Courier New" w:hAnsi="Courier New" w:cs="Courier New"/>
                <w:noProof/>
                <w:color w:val="0000FF"/>
              </w:rPr>
              <w:t>WineOperationCode</w:t>
            </w:r>
          </w:p>
        </w:tc>
        <w:tc>
          <w:tcPr>
            <w:tcW w:w="567" w:type="dxa"/>
          </w:tcPr>
          <w:p w14:paraId="05E29158" w14:textId="77777777" w:rsidR="00D25CB3" w:rsidRPr="009079F8" w:rsidRDefault="00D25CB3" w:rsidP="00D25CB3">
            <w:pPr>
              <w:pStyle w:val="pqiTabBody"/>
            </w:pPr>
            <w:r w:rsidRPr="009079F8">
              <w:t>R</w:t>
            </w:r>
          </w:p>
        </w:tc>
        <w:tc>
          <w:tcPr>
            <w:tcW w:w="2085" w:type="dxa"/>
          </w:tcPr>
          <w:p w14:paraId="5FEE862D" w14:textId="77777777" w:rsidR="00D25CB3" w:rsidRPr="009079F8" w:rsidRDefault="00D25CB3" w:rsidP="00D25CB3">
            <w:pPr>
              <w:pStyle w:val="pqiTabBody"/>
            </w:pPr>
          </w:p>
        </w:tc>
        <w:tc>
          <w:tcPr>
            <w:tcW w:w="4582" w:type="dxa"/>
            <w:gridSpan w:val="4"/>
          </w:tcPr>
          <w:p w14:paraId="5C9E68CD" w14:textId="7968ADD3" w:rsidR="00D25CB3" w:rsidRPr="009079F8" w:rsidRDefault="00D25CB3" w:rsidP="00D25CB3">
            <w:pPr>
              <w:pStyle w:val="pqiTabBody"/>
              <w:rPr>
                <w:lang w:eastAsia="en-GB"/>
              </w:rPr>
            </w:pPr>
            <w:r w:rsidRPr="009079F8">
              <w:t xml:space="preserve">Należy podać co najmniej jeden kod czynności </w:t>
            </w:r>
            <w:r>
              <w:t>związanych z</w:t>
            </w:r>
            <w:r w:rsidRPr="009079F8">
              <w:t xml:space="preserve"> win</w:t>
            </w:r>
            <w:r>
              <w:t>em</w:t>
            </w:r>
            <w:del w:id="2537" w:author="Jurkowska Monika" w:date="2022-11-14T21:27:00Z">
              <w:r w:rsidR="00C11AAF">
                <w:delText>.</w:delText>
              </w:r>
            </w:del>
            <w:ins w:id="2538" w:author="Jurkowska Monika" w:date="2022-11-14T21:27:00Z">
              <w:r w:rsidR="00BA23B2">
                <w:t xml:space="preserve"> zgodnie z wykazem zawartym w części B pkt 2.1 lit. e) </w:t>
              </w:r>
              <w:proofErr w:type="spellStart"/>
              <w:r w:rsidR="00BA23B2">
                <w:t>ppkt</w:t>
              </w:r>
              <w:proofErr w:type="spellEnd"/>
              <w:r w:rsidR="00BA23B2">
                <w:t xml:space="preserve"> (ii) załącznika V do rozporządzenia delegowanego (UE) 2018/273.</w:t>
              </w:r>
              <w:r>
                <w:t>.</w:t>
              </w:r>
            </w:ins>
            <w:r>
              <w:t xml:space="preserve"> </w:t>
            </w:r>
            <w:r>
              <w:rPr>
                <w:lang w:eastAsia="en-GB"/>
              </w:rPr>
              <w:t>Wartość ze słownika „</w:t>
            </w:r>
            <w:r w:rsidRPr="00397444">
              <w:t>Kody czynności związanych z winem</w:t>
            </w:r>
            <w:r>
              <w:t xml:space="preserve"> (</w:t>
            </w:r>
            <w:r w:rsidRPr="00397444">
              <w:t xml:space="preserve">Wine </w:t>
            </w:r>
            <w:proofErr w:type="spellStart"/>
            <w:r w:rsidRPr="00397444">
              <w:t>operation</w:t>
            </w:r>
            <w:proofErr w:type="spellEnd"/>
            <w:r w:rsidRPr="00397444">
              <w:t xml:space="preserve"> </w:t>
            </w:r>
            <w:proofErr w:type="spellStart"/>
            <w:r w:rsidRPr="00397444">
              <w:t>codes</w:t>
            </w:r>
            <w:proofErr w:type="spellEnd"/>
            <w:r>
              <w:t>)</w:t>
            </w:r>
            <w:r>
              <w:rPr>
                <w:lang w:eastAsia="en-GB"/>
              </w:rPr>
              <w:t>”.</w:t>
            </w:r>
          </w:p>
        </w:tc>
        <w:tc>
          <w:tcPr>
            <w:tcW w:w="843" w:type="dxa"/>
          </w:tcPr>
          <w:p w14:paraId="4427755C" w14:textId="77777777" w:rsidR="00D25CB3" w:rsidRPr="009079F8" w:rsidRDefault="00D25CB3" w:rsidP="00D25CB3">
            <w:pPr>
              <w:pStyle w:val="pqiTabBody"/>
            </w:pPr>
            <w:r w:rsidRPr="009079F8">
              <w:t>n..2</w:t>
            </w:r>
          </w:p>
        </w:tc>
      </w:tr>
      <w:tr w:rsidR="00D25CB3" w:rsidRPr="009079F8" w14:paraId="5158455C" w14:textId="77777777" w:rsidTr="00C90B31">
        <w:trPr>
          <w:gridAfter w:val="1"/>
          <w:wAfter w:w="38" w:type="dxa"/>
        </w:trPr>
        <w:tc>
          <w:tcPr>
            <w:tcW w:w="969" w:type="dxa"/>
            <w:gridSpan w:val="4"/>
          </w:tcPr>
          <w:p w14:paraId="5962D837" w14:textId="77777777" w:rsidR="00D25CB3" w:rsidRPr="009079F8" w:rsidRDefault="00D25CB3" w:rsidP="00D25CB3">
            <w:pPr>
              <w:pStyle w:val="pqiTabBody"/>
              <w:rPr>
                <w:i/>
              </w:rPr>
            </w:pPr>
            <w:r w:rsidRPr="009079F8">
              <w:rPr>
                <w:b/>
              </w:rPr>
              <w:t>18</w:t>
            </w:r>
          </w:p>
        </w:tc>
        <w:tc>
          <w:tcPr>
            <w:tcW w:w="4710" w:type="dxa"/>
          </w:tcPr>
          <w:p w14:paraId="400D985D" w14:textId="77777777" w:rsidR="00D25CB3" w:rsidRDefault="00D25CB3" w:rsidP="00D25CB3">
            <w:pPr>
              <w:pStyle w:val="pqiTabBody"/>
              <w:rPr>
                <w:b/>
              </w:rPr>
            </w:pPr>
            <w:r w:rsidRPr="009079F8">
              <w:rPr>
                <w:b/>
              </w:rPr>
              <w:t>DOKUMENT – zaświadczenie</w:t>
            </w:r>
          </w:p>
          <w:p w14:paraId="649AEE37" w14:textId="4974E743" w:rsidR="00D25CB3" w:rsidRPr="009153AB" w:rsidRDefault="00D25CB3" w:rsidP="00D25CB3">
            <w:pPr>
              <w:pStyle w:val="pqiTabBody"/>
              <w:rPr>
                <w:rFonts w:ascii="Courier New" w:hAnsi="Courier New"/>
                <w:color w:val="0000FF"/>
                <w:rPrChange w:id="2539" w:author="Jurkowska Monika" w:date="2022-11-14T21:27:00Z">
                  <w:rPr>
                    <w:b/>
                  </w:rPr>
                </w:rPrChange>
              </w:rPr>
            </w:pPr>
            <w:r>
              <w:rPr>
                <w:rFonts w:ascii="Courier New" w:hAnsi="Courier New" w:cs="Courier New"/>
                <w:noProof/>
                <w:color w:val="0000FF"/>
              </w:rPr>
              <w:t>DocumentCertificate</w:t>
            </w:r>
          </w:p>
        </w:tc>
        <w:tc>
          <w:tcPr>
            <w:tcW w:w="567" w:type="dxa"/>
          </w:tcPr>
          <w:p w14:paraId="26B1AA4B" w14:textId="77777777" w:rsidR="00D25CB3" w:rsidRPr="009079F8" w:rsidRDefault="00D25CB3" w:rsidP="00D25CB3">
            <w:pPr>
              <w:pStyle w:val="pqiTabBody"/>
            </w:pPr>
            <w:r w:rsidRPr="009079F8">
              <w:t>O</w:t>
            </w:r>
          </w:p>
        </w:tc>
        <w:tc>
          <w:tcPr>
            <w:tcW w:w="2085" w:type="dxa"/>
          </w:tcPr>
          <w:p w14:paraId="08DED1D2" w14:textId="77777777" w:rsidR="00D25CB3" w:rsidRPr="009079F8" w:rsidRDefault="00D25CB3" w:rsidP="00D25CB3">
            <w:pPr>
              <w:pStyle w:val="pqiTabBody"/>
            </w:pPr>
          </w:p>
        </w:tc>
        <w:tc>
          <w:tcPr>
            <w:tcW w:w="4582" w:type="dxa"/>
            <w:gridSpan w:val="4"/>
          </w:tcPr>
          <w:p w14:paraId="67241F35" w14:textId="77777777" w:rsidR="00D25CB3" w:rsidRPr="009079F8" w:rsidRDefault="00D25CB3" w:rsidP="00D25CB3">
            <w:pPr>
              <w:pStyle w:val="pqiTabBody"/>
            </w:pPr>
          </w:p>
        </w:tc>
        <w:tc>
          <w:tcPr>
            <w:tcW w:w="843" w:type="dxa"/>
          </w:tcPr>
          <w:p w14:paraId="6FCE1DC0" w14:textId="77777777" w:rsidR="00D25CB3" w:rsidRPr="009079F8" w:rsidRDefault="00D25CB3" w:rsidP="00D25CB3">
            <w:pPr>
              <w:pStyle w:val="pqiTabBody"/>
              <w:rPr>
                <w:b/>
              </w:rPr>
            </w:pPr>
            <w:r w:rsidRPr="009079F8">
              <w:rPr>
                <w:b/>
              </w:rPr>
              <w:t>9x</w:t>
            </w:r>
          </w:p>
        </w:tc>
      </w:tr>
      <w:tr w:rsidR="00D25CB3" w:rsidRPr="009079F8" w14:paraId="03A6653A" w14:textId="77777777" w:rsidTr="005E51E6">
        <w:trPr>
          <w:gridAfter w:val="1"/>
          <w:wAfter w:w="38" w:type="dxa"/>
        </w:trPr>
        <w:tc>
          <w:tcPr>
            <w:tcW w:w="423" w:type="dxa"/>
          </w:tcPr>
          <w:p w14:paraId="5C32716E" w14:textId="77777777" w:rsidR="00D25CB3" w:rsidRPr="009079F8" w:rsidRDefault="00D25CB3" w:rsidP="00D25CB3">
            <w:pPr>
              <w:pStyle w:val="pqiTabBody"/>
              <w:rPr>
                <w:b/>
              </w:rPr>
            </w:pPr>
          </w:p>
        </w:tc>
        <w:tc>
          <w:tcPr>
            <w:tcW w:w="534" w:type="dxa"/>
            <w:gridSpan w:val="2"/>
          </w:tcPr>
          <w:p w14:paraId="16366161" w14:textId="547F7097" w:rsidR="00D25CB3" w:rsidRDefault="00D25CB3" w:rsidP="00D25CB3">
            <w:pPr>
              <w:pStyle w:val="pqiTabBody"/>
              <w:rPr>
                <w:i/>
              </w:rPr>
            </w:pPr>
            <w:r>
              <w:rPr>
                <w:i/>
              </w:rPr>
              <w:t>a</w:t>
            </w:r>
          </w:p>
        </w:tc>
        <w:tc>
          <w:tcPr>
            <w:tcW w:w="4722" w:type="dxa"/>
            <w:gridSpan w:val="2"/>
          </w:tcPr>
          <w:p w14:paraId="73E786C2" w14:textId="77777777" w:rsidR="00D25CB3" w:rsidRDefault="00D25CB3" w:rsidP="00D25CB3">
            <w:pPr>
              <w:pStyle w:val="pqiTabBody"/>
            </w:pPr>
            <w:r w:rsidRPr="009079F8">
              <w:t>Krótki opis dokumentu</w:t>
            </w:r>
          </w:p>
          <w:p w14:paraId="3F42869A" w14:textId="212926DA" w:rsidR="00D25CB3" w:rsidRPr="00C41910" w:rsidRDefault="00D25CB3" w:rsidP="00D25CB3">
            <w:pPr>
              <w:pStyle w:val="pqiTabBody"/>
              <w:rPr>
                <w:rFonts w:ascii="Courier New" w:hAnsi="Courier New"/>
                <w:color w:val="0000FF"/>
                <w:rPrChange w:id="2540" w:author="Jurkowska Monika" w:date="2022-11-14T21:27:00Z">
                  <w:rPr/>
                </w:rPrChange>
              </w:rPr>
            </w:pPr>
            <w:r>
              <w:rPr>
                <w:rFonts w:ascii="Courier New" w:hAnsi="Courier New" w:cs="Courier New"/>
                <w:noProof/>
                <w:color w:val="0000FF"/>
              </w:rPr>
              <w:t>DocumentDescription</w:t>
            </w:r>
          </w:p>
        </w:tc>
        <w:tc>
          <w:tcPr>
            <w:tcW w:w="567" w:type="dxa"/>
          </w:tcPr>
          <w:p w14:paraId="76329CE8" w14:textId="6ED729FF" w:rsidR="00D25CB3" w:rsidRDefault="00D25CB3" w:rsidP="00D25CB3">
            <w:pPr>
              <w:pStyle w:val="pqiTabBody"/>
            </w:pPr>
            <w:r>
              <w:t>D</w:t>
            </w:r>
          </w:p>
        </w:tc>
        <w:tc>
          <w:tcPr>
            <w:tcW w:w="2085" w:type="dxa"/>
          </w:tcPr>
          <w:p w14:paraId="0EBA5DC1" w14:textId="1CE1B23A" w:rsidR="00D25CB3" w:rsidRPr="009079F8" w:rsidRDefault="00D25CB3" w:rsidP="00D25CB3">
            <w:pPr>
              <w:pStyle w:val="pqiTabBody"/>
            </w:pPr>
            <w:r>
              <w:t>Co najmniej jedno z pól 18a i 18b musi być wypełnione.</w:t>
            </w:r>
          </w:p>
        </w:tc>
        <w:tc>
          <w:tcPr>
            <w:tcW w:w="4582" w:type="dxa"/>
            <w:gridSpan w:val="4"/>
          </w:tcPr>
          <w:p w14:paraId="1EAB7721" w14:textId="41E2712F" w:rsidR="00D25CB3" w:rsidRPr="00E04D80" w:rsidRDefault="00D25CB3" w:rsidP="00D25CB3">
            <w:pPr>
              <w:pStyle w:val="pqiTabBody"/>
            </w:pPr>
            <w:r w:rsidRPr="009079F8">
              <w:t xml:space="preserve">Należy podać opis wszelkich zaświadczeń, które odnoszą się do przewożonych wyrobów, np. zaświadczeń dotyczących </w:t>
            </w:r>
            <w:r>
              <w:t xml:space="preserve">miejsca </w:t>
            </w:r>
            <w:r w:rsidRPr="009079F8">
              <w:t>pocho</w:t>
            </w:r>
            <w:r>
              <w:t xml:space="preserve">dzenia, </w:t>
            </w:r>
            <w:r>
              <w:br/>
              <w:t>o których mowa w polu 17</w:t>
            </w:r>
            <w:r w:rsidRPr="009079F8">
              <w:t>l.</w:t>
            </w:r>
          </w:p>
        </w:tc>
        <w:tc>
          <w:tcPr>
            <w:tcW w:w="843" w:type="dxa"/>
          </w:tcPr>
          <w:p w14:paraId="3305E170" w14:textId="271CF6EF" w:rsidR="00D25CB3" w:rsidRDefault="00D25CB3" w:rsidP="00D25CB3">
            <w:pPr>
              <w:pStyle w:val="pqiTabBody"/>
            </w:pPr>
            <w:r w:rsidRPr="009079F8">
              <w:t>an..350</w:t>
            </w:r>
            <w:r w:rsidRPr="009079F8">
              <w:tab/>
            </w:r>
          </w:p>
        </w:tc>
      </w:tr>
      <w:tr w:rsidR="00D25CB3" w:rsidRPr="009079F8" w14:paraId="4DFB32FF" w14:textId="77777777" w:rsidTr="00780453">
        <w:trPr>
          <w:gridAfter w:val="1"/>
          <w:wAfter w:w="38" w:type="dxa"/>
        </w:trPr>
        <w:tc>
          <w:tcPr>
            <w:tcW w:w="957" w:type="dxa"/>
            <w:gridSpan w:val="3"/>
          </w:tcPr>
          <w:p w14:paraId="68853F95" w14:textId="3919156C" w:rsidR="00D25CB3" w:rsidRDefault="00D25CB3" w:rsidP="00D25CB3">
            <w:pPr>
              <w:pStyle w:val="pqiTabBody"/>
              <w:jc w:val="center"/>
              <w:rPr>
                <w:i/>
              </w:rPr>
            </w:pPr>
            <w:r>
              <w:rPr>
                <w:i/>
              </w:rPr>
              <w:t>b</w:t>
            </w:r>
          </w:p>
        </w:tc>
        <w:tc>
          <w:tcPr>
            <w:tcW w:w="4722" w:type="dxa"/>
            <w:gridSpan w:val="2"/>
          </w:tcPr>
          <w:p w14:paraId="561B7860" w14:textId="6C5653A2" w:rsidR="00D25CB3" w:rsidRDefault="00D25CB3" w:rsidP="00D25CB3">
            <w:pPr>
              <w:pStyle w:val="pqiTabBody"/>
            </w:pPr>
            <w:r>
              <w:t>Kod języka</w:t>
            </w:r>
          </w:p>
          <w:p w14:paraId="5AE51A42" w14:textId="7EB588D4" w:rsidR="00D25CB3" w:rsidRPr="00C41910" w:rsidRDefault="00D25CB3" w:rsidP="00D25CB3">
            <w:pPr>
              <w:pStyle w:val="pqiTabBody"/>
              <w:rPr>
                <w:rFonts w:ascii="Courier New" w:hAnsi="Courier New"/>
                <w:color w:val="0000FF"/>
                <w:rPrChange w:id="2541" w:author="Jurkowska Monika" w:date="2022-11-14T21:27:00Z">
                  <w:rPr/>
                </w:rPrChange>
              </w:rPr>
            </w:pPr>
            <w:r>
              <w:rPr>
                <w:rFonts w:ascii="Courier New" w:hAnsi="Courier New" w:cs="Courier New"/>
                <w:noProof/>
                <w:color w:val="0000FF"/>
              </w:rPr>
              <w:t>@language</w:t>
            </w:r>
          </w:p>
        </w:tc>
        <w:tc>
          <w:tcPr>
            <w:tcW w:w="567" w:type="dxa"/>
          </w:tcPr>
          <w:p w14:paraId="222D3BBB" w14:textId="200F4FF2" w:rsidR="00D25CB3" w:rsidRPr="009079F8" w:rsidRDefault="00D25CB3" w:rsidP="00D25CB3">
            <w:pPr>
              <w:pStyle w:val="pqiTabBody"/>
            </w:pPr>
            <w:r>
              <w:t>C</w:t>
            </w:r>
          </w:p>
        </w:tc>
        <w:tc>
          <w:tcPr>
            <w:tcW w:w="2085" w:type="dxa"/>
          </w:tcPr>
          <w:p w14:paraId="3C594209" w14:textId="68B701A7" w:rsidR="00D25CB3" w:rsidRDefault="00D25CB3" w:rsidP="00D25CB3">
            <w:pPr>
              <w:pStyle w:val="pqiTabBody"/>
              <w:rPr>
                <w:lang w:eastAsia="en-GB"/>
              </w:rPr>
            </w:pPr>
            <w:r w:rsidRPr="009079F8">
              <w:t>„R”, jeżeli stosuje się pole tekstowe</w:t>
            </w:r>
            <w:r>
              <w:t xml:space="preserve"> 18a</w:t>
            </w:r>
            <w:r w:rsidRPr="009079F8">
              <w:t>.</w:t>
            </w:r>
          </w:p>
        </w:tc>
        <w:tc>
          <w:tcPr>
            <w:tcW w:w="4582" w:type="dxa"/>
            <w:gridSpan w:val="4"/>
          </w:tcPr>
          <w:p w14:paraId="4FC74620" w14:textId="77777777" w:rsidR="00D25CB3" w:rsidRDefault="00D25CB3" w:rsidP="00D25CB3">
            <w:pPr>
              <w:pStyle w:val="pqiTabBody"/>
            </w:pPr>
            <w:r>
              <w:t>Atrybut.</w:t>
            </w:r>
          </w:p>
          <w:p w14:paraId="47472996" w14:textId="09B47650" w:rsidR="00D25CB3" w:rsidRPr="009079F8" w:rsidRDefault="00D25CB3" w:rsidP="00D25CB3">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843" w:type="dxa"/>
          </w:tcPr>
          <w:p w14:paraId="101342ED" w14:textId="094C6360" w:rsidR="00D25CB3" w:rsidRPr="009079F8" w:rsidRDefault="00D25CB3" w:rsidP="00D25CB3">
            <w:pPr>
              <w:pStyle w:val="pqiTabBody"/>
            </w:pPr>
            <w:r w:rsidRPr="009079F8">
              <w:t>a2</w:t>
            </w:r>
          </w:p>
        </w:tc>
      </w:tr>
      <w:tr w:rsidR="00D25CB3" w:rsidRPr="009079F8" w14:paraId="7E258C52" w14:textId="77777777" w:rsidTr="005E51E6">
        <w:trPr>
          <w:gridAfter w:val="1"/>
          <w:wAfter w:w="38" w:type="dxa"/>
        </w:trPr>
        <w:tc>
          <w:tcPr>
            <w:tcW w:w="423" w:type="dxa"/>
          </w:tcPr>
          <w:p w14:paraId="0D8A6346" w14:textId="77777777" w:rsidR="00D25CB3" w:rsidRPr="009079F8" w:rsidRDefault="00D25CB3" w:rsidP="00D25CB3">
            <w:pPr>
              <w:pStyle w:val="pqiTabBody"/>
              <w:rPr>
                <w:b/>
              </w:rPr>
            </w:pPr>
          </w:p>
        </w:tc>
        <w:tc>
          <w:tcPr>
            <w:tcW w:w="534" w:type="dxa"/>
            <w:gridSpan w:val="2"/>
          </w:tcPr>
          <w:p w14:paraId="110F3698" w14:textId="59258F91" w:rsidR="00D25CB3" w:rsidRDefault="00D25CB3" w:rsidP="00D25CB3">
            <w:pPr>
              <w:pStyle w:val="pqiTabBody"/>
              <w:rPr>
                <w:i/>
              </w:rPr>
            </w:pPr>
            <w:r>
              <w:rPr>
                <w:i/>
              </w:rPr>
              <w:t>c</w:t>
            </w:r>
          </w:p>
        </w:tc>
        <w:tc>
          <w:tcPr>
            <w:tcW w:w="4722" w:type="dxa"/>
            <w:gridSpan w:val="2"/>
          </w:tcPr>
          <w:p w14:paraId="06BCA039" w14:textId="22857C92" w:rsidR="00D25CB3" w:rsidRPr="00FC465E" w:rsidRDefault="00D25CB3" w:rsidP="00D25CB3">
            <w:pPr>
              <w:pStyle w:val="pqiTabBody"/>
            </w:pPr>
            <w:r>
              <w:t>Numer dokumentu</w:t>
            </w:r>
          </w:p>
          <w:p w14:paraId="0FAE279C" w14:textId="19896EE4" w:rsidR="00D25CB3" w:rsidRPr="00C41910" w:rsidRDefault="00D25CB3" w:rsidP="00D25CB3">
            <w:pPr>
              <w:pStyle w:val="pqiTabBody"/>
              <w:rPr>
                <w:rFonts w:ascii="Courier New" w:hAnsi="Courier New"/>
                <w:color w:val="0000FF"/>
                <w:rPrChange w:id="2542" w:author="Jurkowska Monika" w:date="2022-11-14T21:27:00Z">
                  <w:rPr/>
                </w:rPrChange>
              </w:rPr>
            </w:pPr>
            <w:r w:rsidRPr="00B02212">
              <w:rPr>
                <w:rFonts w:ascii="Courier New" w:hAnsi="Courier New" w:cs="Courier New"/>
                <w:noProof/>
                <w:color w:val="0000FF"/>
              </w:rPr>
              <w:t>ReferenceOfDocument</w:t>
            </w:r>
          </w:p>
        </w:tc>
        <w:tc>
          <w:tcPr>
            <w:tcW w:w="567" w:type="dxa"/>
          </w:tcPr>
          <w:p w14:paraId="27323C9A" w14:textId="4165CF59" w:rsidR="00D25CB3" w:rsidRDefault="00D25CB3" w:rsidP="00D25CB3">
            <w:pPr>
              <w:pStyle w:val="pqiTabBody"/>
            </w:pPr>
            <w:r>
              <w:t>D</w:t>
            </w:r>
          </w:p>
        </w:tc>
        <w:tc>
          <w:tcPr>
            <w:tcW w:w="2085" w:type="dxa"/>
          </w:tcPr>
          <w:p w14:paraId="4D4BAAE0" w14:textId="180B5EF5" w:rsidR="00D25CB3" w:rsidRPr="009079F8" w:rsidRDefault="00D25CB3" w:rsidP="00D25CB3">
            <w:pPr>
              <w:pStyle w:val="pqiTabBody"/>
            </w:pPr>
            <w:r>
              <w:t>„R”, chyba że stosuje się pole 18a.</w:t>
            </w:r>
          </w:p>
        </w:tc>
        <w:tc>
          <w:tcPr>
            <w:tcW w:w="4582" w:type="dxa"/>
            <w:gridSpan w:val="4"/>
          </w:tcPr>
          <w:p w14:paraId="6AE71F6D" w14:textId="7FA377A0" w:rsidR="00D25CB3" w:rsidRPr="00E04D80" w:rsidRDefault="00D25CB3" w:rsidP="00D25CB3">
            <w:pPr>
              <w:pStyle w:val="pqiTabBody"/>
            </w:pPr>
            <w:ins w:id="2543" w:author="Jurkowska Monika" w:date="2022-11-14T21:27:00Z">
              <w:r>
                <w:t>Należy podać identyfikator wszelkich zaświadczeń, które odnoszą się do przewożonych wyrobów.</w:t>
              </w:r>
            </w:ins>
          </w:p>
        </w:tc>
        <w:tc>
          <w:tcPr>
            <w:tcW w:w="843" w:type="dxa"/>
          </w:tcPr>
          <w:p w14:paraId="3FAD8073" w14:textId="743B1F24" w:rsidR="00D25CB3" w:rsidRDefault="00D25CB3" w:rsidP="00D25CB3">
            <w:pPr>
              <w:pStyle w:val="pqiTabBody"/>
            </w:pPr>
            <w:ins w:id="2544" w:author="Jurkowska Monika" w:date="2022-11-14T21:27:00Z">
              <w:r>
                <w:t>An..350</w:t>
              </w:r>
            </w:ins>
          </w:p>
        </w:tc>
      </w:tr>
      <w:tr w:rsidR="00D25CB3" w:rsidRPr="009079F8" w14:paraId="59238340" w14:textId="77777777" w:rsidTr="00780453">
        <w:trPr>
          <w:gridAfter w:val="1"/>
          <w:wAfter w:w="38" w:type="dxa"/>
        </w:trPr>
        <w:tc>
          <w:tcPr>
            <w:tcW w:w="957" w:type="dxa"/>
            <w:gridSpan w:val="3"/>
          </w:tcPr>
          <w:p w14:paraId="1A28DD71" w14:textId="11E8CB20" w:rsidR="00D25CB3" w:rsidRDefault="00D25CB3" w:rsidP="00D25CB3">
            <w:pPr>
              <w:pStyle w:val="pqiTabBody"/>
              <w:jc w:val="center"/>
              <w:rPr>
                <w:i/>
              </w:rPr>
            </w:pPr>
            <w:r>
              <w:rPr>
                <w:i/>
              </w:rPr>
              <w:lastRenderedPageBreak/>
              <w:t>d</w:t>
            </w:r>
          </w:p>
        </w:tc>
        <w:tc>
          <w:tcPr>
            <w:tcW w:w="4722" w:type="dxa"/>
            <w:gridSpan w:val="2"/>
          </w:tcPr>
          <w:p w14:paraId="22DDC513" w14:textId="77777777" w:rsidR="00D25CB3" w:rsidRDefault="00D25CB3" w:rsidP="00D25CB3">
            <w:pPr>
              <w:pStyle w:val="pqiTabBody"/>
            </w:pPr>
            <w:r>
              <w:t>Kod języka</w:t>
            </w:r>
          </w:p>
          <w:p w14:paraId="2CC3EB3A" w14:textId="04812DE7" w:rsidR="00D25CB3" w:rsidRPr="00C41910" w:rsidRDefault="00D25CB3" w:rsidP="00D25CB3">
            <w:pPr>
              <w:pStyle w:val="pqiTabBody"/>
              <w:rPr>
                <w:rFonts w:ascii="Courier New" w:hAnsi="Courier New"/>
                <w:color w:val="0000FF"/>
                <w:rPrChange w:id="2545" w:author="Jurkowska Monika" w:date="2022-11-14T21:27:00Z">
                  <w:rPr/>
                </w:rPrChange>
              </w:rPr>
            </w:pPr>
            <w:r>
              <w:rPr>
                <w:rFonts w:ascii="Courier New" w:hAnsi="Courier New" w:cs="Courier New"/>
                <w:noProof/>
                <w:color w:val="0000FF"/>
              </w:rPr>
              <w:t>@language</w:t>
            </w:r>
          </w:p>
        </w:tc>
        <w:tc>
          <w:tcPr>
            <w:tcW w:w="567" w:type="dxa"/>
          </w:tcPr>
          <w:p w14:paraId="7323EC3B" w14:textId="6129A17E" w:rsidR="00D25CB3" w:rsidRDefault="00D25CB3" w:rsidP="00D25CB3">
            <w:pPr>
              <w:pStyle w:val="pqiTabBody"/>
            </w:pPr>
            <w:r>
              <w:t>C</w:t>
            </w:r>
          </w:p>
        </w:tc>
        <w:tc>
          <w:tcPr>
            <w:tcW w:w="2085" w:type="dxa"/>
          </w:tcPr>
          <w:p w14:paraId="442A7D4F" w14:textId="64BDBA5D" w:rsidR="00D25CB3" w:rsidRPr="009079F8" w:rsidRDefault="00D25CB3" w:rsidP="00D25CB3">
            <w:pPr>
              <w:pStyle w:val="pqiTabBody"/>
            </w:pPr>
            <w:r w:rsidRPr="009079F8">
              <w:t>„R”, jeżeli stosuje się pole tekstowe</w:t>
            </w:r>
            <w:r>
              <w:t xml:space="preserve"> 18c</w:t>
            </w:r>
            <w:r w:rsidRPr="009079F8">
              <w:t>.</w:t>
            </w:r>
          </w:p>
        </w:tc>
        <w:tc>
          <w:tcPr>
            <w:tcW w:w="4582" w:type="dxa"/>
            <w:gridSpan w:val="4"/>
          </w:tcPr>
          <w:p w14:paraId="71339405" w14:textId="77777777" w:rsidR="00D25CB3" w:rsidRDefault="00D25CB3" w:rsidP="00D25CB3">
            <w:pPr>
              <w:pStyle w:val="pqiTabBody"/>
            </w:pPr>
            <w:r>
              <w:t>Atrybut.</w:t>
            </w:r>
          </w:p>
          <w:p w14:paraId="2D160C81" w14:textId="62C27AB7" w:rsidR="00D25CB3" w:rsidRPr="00E04D80" w:rsidRDefault="00D25CB3" w:rsidP="00D25CB3">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843" w:type="dxa"/>
          </w:tcPr>
          <w:p w14:paraId="41EA6B4F" w14:textId="59EAB996" w:rsidR="00D25CB3" w:rsidRDefault="00D25CB3" w:rsidP="00D25CB3">
            <w:pPr>
              <w:pStyle w:val="pqiTabBody"/>
            </w:pPr>
            <w:r w:rsidRPr="009079F8">
              <w:t>a2</w:t>
            </w:r>
          </w:p>
        </w:tc>
      </w:tr>
      <w:tr w:rsidR="00D25CB3" w:rsidRPr="009079F8" w14:paraId="25BFF76E" w14:textId="77777777" w:rsidTr="005E51E6">
        <w:trPr>
          <w:gridAfter w:val="1"/>
          <w:wAfter w:w="38" w:type="dxa"/>
        </w:trPr>
        <w:tc>
          <w:tcPr>
            <w:tcW w:w="423" w:type="dxa"/>
          </w:tcPr>
          <w:p w14:paraId="4269C8F1" w14:textId="77777777" w:rsidR="00D25CB3" w:rsidRPr="009079F8" w:rsidRDefault="00D25CB3" w:rsidP="00D25CB3">
            <w:pPr>
              <w:pStyle w:val="pqiTabBody"/>
              <w:rPr>
                <w:b/>
              </w:rPr>
            </w:pPr>
          </w:p>
        </w:tc>
        <w:tc>
          <w:tcPr>
            <w:tcW w:w="534" w:type="dxa"/>
            <w:gridSpan w:val="2"/>
          </w:tcPr>
          <w:p w14:paraId="6F4E9C51" w14:textId="58F719C0" w:rsidR="00D25CB3" w:rsidRPr="009079F8" w:rsidRDefault="00D25CB3" w:rsidP="00D25CB3">
            <w:pPr>
              <w:pStyle w:val="pqiTabBody"/>
              <w:rPr>
                <w:i/>
              </w:rPr>
            </w:pPr>
            <w:r>
              <w:rPr>
                <w:i/>
              </w:rPr>
              <w:t>e</w:t>
            </w:r>
          </w:p>
        </w:tc>
        <w:tc>
          <w:tcPr>
            <w:tcW w:w="4722" w:type="dxa"/>
            <w:gridSpan w:val="2"/>
          </w:tcPr>
          <w:p w14:paraId="0ADC8A56" w14:textId="1AA3C048" w:rsidR="00D25CB3" w:rsidRPr="00B02212" w:rsidRDefault="00D25CB3" w:rsidP="00D25CB3">
            <w:pPr>
              <w:pStyle w:val="pqiTabBody"/>
            </w:pPr>
            <w:r>
              <w:t>Rodzaj</w:t>
            </w:r>
            <w:r w:rsidRPr="00B02212">
              <w:t xml:space="preserve"> dokumentu</w:t>
            </w:r>
          </w:p>
          <w:p w14:paraId="7C9190F2" w14:textId="2E78B2F2" w:rsidR="00D25CB3" w:rsidRPr="00C41910" w:rsidRDefault="00D25CB3" w:rsidP="00D25CB3">
            <w:pPr>
              <w:pStyle w:val="pqiTabBody"/>
              <w:rPr>
                <w:rFonts w:ascii="Courier New" w:hAnsi="Courier New"/>
                <w:color w:val="0000FF"/>
                <w:rPrChange w:id="2546" w:author="Jurkowska Monika" w:date="2022-11-14T21:27:00Z">
                  <w:rPr/>
                </w:rPrChange>
              </w:rPr>
            </w:pPr>
            <w:r w:rsidRPr="00B02212">
              <w:rPr>
                <w:rFonts w:ascii="Courier New" w:hAnsi="Courier New" w:cs="Courier New"/>
                <w:noProof/>
                <w:color w:val="0000FF"/>
              </w:rPr>
              <w:t>DocumentType</w:t>
            </w:r>
          </w:p>
        </w:tc>
        <w:tc>
          <w:tcPr>
            <w:tcW w:w="567" w:type="dxa"/>
          </w:tcPr>
          <w:p w14:paraId="7772801C" w14:textId="09567696" w:rsidR="00D25CB3" w:rsidRPr="009079F8" w:rsidRDefault="00D25CB3" w:rsidP="00D25CB3">
            <w:pPr>
              <w:pStyle w:val="pqiTabBody"/>
            </w:pPr>
            <w:r>
              <w:t>O</w:t>
            </w:r>
          </w:p>
        </w:tc>
        <w:tc>
          <w:tcPr>
            <w:tcW w:w="2085" w:type="dxa"/>
          </w:tcPr>
          <w:p w14:paraId="7EA99719" w14:textId="6BA320F7" w:rsidR="00D25CB3" w:rsidRPr="009079F8" w:rsidRDefault="00D25CB3" w:rsidP="00D25CB3">
            <w:pPr>
              <w:pStyle w:val="pqiTabBody"/>
            </w:pPr>
          </w:p>
        </w:tc>
        <w:tc>
          <w:tcPr>
            <w:tcW w:w="4582" w:type="dxa"/>
            <w:gridSpan w:val="4"/>
          </w:tcPr>
          <w:p w14:paraId="040FBAAE" w14:textId="77777777" w:rsidR="00D25CB3" w:rsidRPr="00E04D80" w:rsidRDefault="00D25CB3" w:rsidP="00D25CB3">
            <w:pPr>
              <w:pStyle w:val="pqiTabBody"/>
            </w:pPr>
            <w:r w:rsidRPr="00E04D80">
              <w:t>Atrybut.</w:t>
            </w:r>
          </w:p>
          <w:p w14:paraId="4B168DB2" w14:textId="2A9C9B28" w:rsidR="00D25CB3" w:rsidRPr="009079F8" w:rsidRDefault="00D25CB3" w:rsidP="00D25CB3">
            <w:pPr>
              <w:pStyle w:val="pqiTabBody"/>
            </w:pPr>
            <w:r w:rsidRPr="00E04D80">
              <w:t>Wartość ze słownika „Typ dokumentu – zaświadczenia”</w:t>
            </w:r>
          </w:p>
        </w:tc>
        <w:tc>
          <w:tcPr>
            <w:tcW w:w="843" w:type="dxa"/>
          </w:tcPr>
          <w:p w14:paraId="3B46C9FE" w14:textId="54F91982" w:rsidR="00D25CB3" w:rsidRPr="009079F8" w:rsidRDefault="00D25CB3" w:rsidP="00D25CB3">
            <w:pPr>
              <w:pStyle w:val="pqiTabBody"/>
            </w:pPr>
            <w:r>
              <w:t>An4</w:t>
            </w:r>
          </w:p>
        </w:tc>
      </w:tr>
      <w:tr w:rsidR="00D25CB3" w:rsidRPr="009079F8" w14:paraId="3DA51574" w14:textId="77777777" w:rsidTr="005E51E6">
        <w:trPr>
          <w:gridAfter w:val="1"/>
          <w:wAfter w:w="38" w:type="dxa"/>
        </w:trPr>
        <w:tc>
          <w:tcPr>
            <w:tcW w:w="423" w:type="dxa"/>
          </w:tcPr>
          <w:p w14:paraId="1D990010" w14:textId="77777777" w:rsidR="00D25CB3" w:rsidRPr="009079F8" w:rsidRDefault="00D25CB3" w:rsidP="00D25CB3">
            <w:pPr>
              <w:pStyle w:val="pqiTabBody"/>
              <w:rPr>
                <w:i/>
              </w:rPr>
            </w:pPr>
          </w:p>
        </w:tc>
        <w:tc>
          <w:tcPr>
            <w:tcW w:w="546" w:type="dxa"/>
            <w:gridSpan w:val="3"/>
          </w:tcPr>
          <w:p w14:paraId="11A432FE" w14:textId="1714425B" w:rsidR="00D25CB3" w:rsidRPr="009079F8" w:rsidRDefault="00D25CB3" w:rsidP="00D25CB3">
            <w:pPr>
              <w:pStyle w:val="pqiTabBody"/>
              <w:rPr>
                <w:i/>
              </w:rPr>
            </w:pPr>
            <w:r>
              <w:rPr>
                <w:i/>
              </w:rPr>
              <w:t>f</w:t>
            </w:r>
          </w:p>
        </w:tc>
        <w:tc>
          <w:tcPr>
            <w:tcW w:w="4710" w:type="dxa"/>
          </w:tcPr>
          <w:p w14:paraId="365A30D0" w14:textId="77777777" w:rsidR="00D25CB3" w:rsidRPr="00B02212" w:rsidRDefault="00D25CB3" w:rsidP="00D25CB3">
            <w:pPr>
              <w:pStyle w:val="pqiTabBody"/>
            </w:pPr>
            <w:r>
              <w:t>Nazwa dokumentu</w:t>
            </w:r>
          </w:p>
          <w:p w14:paraId="6344F132" w14:textId="01772F98" w:rsidR="00D25CB3" w:rsidRPr="00C41910" w:rsidRDefault="00D25CB3" w:rsidP="00D25CB3">
            <w:pPr>
              <w:pStyle w:val="pqiTabBody"/>
              <w:rPr>
                <w:rFonts w:ascii="Courier New" w:hAnsi="Courier New"/>
                <w:color w:val="0000FF"/>
                <w:rPrChange w:id="2547" w:author="Jurkowska Monika" w:date="2022-11-14T21:27:00Z">
                  <w:rPr/>
                </w:rPrChange>
              </w:rPr>
            </w:pPr>
            <w:r w:rsidRPr="00B02212">
              <w:rPr>
                <w:rFonts w:ascii="Courier New" w:hAnsi="Courier New" w:cs="Courier New"/>
                <w:noProof/>
                <w:color w:val="0000FF"/>
              </w:rPr>
              <w:t>DocumentReference</w:t>
            </w:r>
          </w:p>
        </w:tc>
        <w:tc>
          <w:tcPr>
            <w:tcW w:w="567" w:type="dxa"/>
          </w:tcPr>
          <w:p w14:paraId="66E5EA79" w14:textId="737BCE33" w:rsidR="00D25CB3" w:rsidRDefault="00D25CB3" w:rsidP="00D25CB3">
            <w:pPr>
              <w:pStyle w:val="pqiTabBody"/>
            </w:pPr>
            <w:r>
              <w:t>D</w:t>
            </w:r>
          </w:p>
        </w:tc>
        <w:tc>
          <w:tcPr>
            <w:tcW w:w="2085" w:type="dxa"/>
          </w:tcPr>
          <w:p w14:paraId="1D60FF99" w14:textId="63B3A935" w:rsidR="00D25CB3" w:rsidRPr="009079F8" w:rsidRDefault="00D25CB3" w:rsidP="00D25CB3">
            <w:pPr>
              <w:pStyle w:val="pqiTabBody"/>
            </w:pPr>
            <w:r>
              <w:t>„R” jeżeli pole Rodzaj dokumentu jest wypełnione</w:t>
            </w:r>
          </w:p>
        </w:tc>
        <w:tc>
          <w:tcPr>
            <w:tcW w:w="4582" w:type="dxa"/>
            <w:gridSpan w:val="4"/>
          </w:tcPr>
          <w:p w14:paraId="2D3A49AE" w14:textId="77777777" w:rsidR="00D25CB3" w:rsidRDefault="00D25CB3" w:rsidP="00D25CB3">
            <w:pPr>
              <w:pStyle w:val="pqiTabBody"/>
            </w:pPr>
          </w:p>
        </w:tc>
        <w:tc>
          <w:tcPr>
            <w:tcW w:w="843" w:type="dxa"/>
          </w:tcPr>
          <w:p w14:paraId="30295B6C" w14:textId="4B24D944" w:rsidR="00D25CB3" w:rsidRPr="009079F8" w:rsidRDefault="00D25CB3" w:rsidP="00D25CB3">
            <w:pPr>
              <w:pStyle w:val="pqiTabBody"/>
            </w:pPr>
            <w:r>
              <w:t>A35</w:t>
            </w:r>
          </w:p>
        </w:tc>
      </w:tr>
    </w:tbl>
    <w:p w14:paraId="4F01561F" w14:textId="478D0F10" w:rsidR="00676CE7" w:rsidRDefault="00676CE7">
      <w:pPr>
        <w:spacing w:before="0" w:after="0"/>
        <w:rPr>
          <w:b/>
          <w:i/>
          <w:sz w:val="28"/>
          <w:szCs w:val="20"/>
        </w:rPr>
      </w:pPr>
    </w:p>
    <w:p w14:paraId="3A2BDD2F" w14:textId="263D0538" w:rsidR="00C11AAF" w:rsidRDefault="00C11AAF" w:rsidP="005421FE">
      <w:pPr>
        <w:pStyle w:val="pqiChpHeadNum2"/>
      </w:pPr>
      <w:r>
        <w:rPr>
          <w:lang w:eastAsia="en-GB"/>
        </w:rPr>
        <w:br w:type="page"/>
      </w:r>
      <w:bookmarkStart w:id="2548" w:name="_Toc379453964"/>
      <w:bookmarkStart w:id="2549" w:name="_Toc117635701"/>
      <w:bookmarkStart w:id="2550" w:name="_Toc71025864"/>
      <w:r>
        <w:lastRenderedPageBreak/>
        <w:t xml:space="preserve">PL817 – </w:t>
      </w:r>
      <w:r w:rsidRPr="00EA2822">
        <w:t>Powiadomienie o przybyciu wyrobów</w:t>
      </w:r>
      <w:bookmarkEnd w:id="2548"/>
      <w:bookmarkEnd w:id="2549"/>
      <w:bookmarkEnd w:id="2550"/>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32"/>
        <w:gridCol w:w="369"/>
        <w:gridCol w:w="4777"/>
        <w:gridCol w:w="406"/>
        <w:gridCol w:w="2254"/>
        <w:gridCol w:w="4256"/>
        <w:gridCol w:w="1050"/>
      </w:tblGrid>
      <w:tr w:rsidR="00C11AAF" w:rsidRPr="009079F8" w14:paraId="51A22C42" w14:textId="77777777" w:rsidTr="00F23355">
        <w:trPr>
          <w:cantSplit/>
          <w:tblHeader/>
        </w:trPr>
        <w:tc>
          <w:tcPr>
            <w:tcW w:w="439" w:type="dxa"/>
            <w:shd w:val="clear" w:color="auto" w:fill="F3F3F3"/>
            <w:vAlign w:val="center"/>
          </w:tcPr>
          <w:p w14:paraId="3FD11988" w14:textId="77777777" w:rsidR="00C11AAF" w:rsidRPr="009079F8" w:rsidRDefault="00C11AAF" w:rsidP="00F23355">
            <w:pPr>
              <w:pStyle w:val="pqiTabBody"/>
            </w:pPr>
            <w:r>
              <w:br w:type="page"/>
            </w:r>
            <w:r>
              <w:br w:type="page"/>
            </w:r>
            <w:r w:rsidRPr="009079F8">
              <w:t>A</w:t>
            </w:r>
          </w:p>
        </w:tc>
        <w:tc>
          <w:tcPr>
            <w:tcW w:w="371" w:type="dxa"/>
            <w:shd w:val="clear" w:color="auto" w:fill="F3F3F3"/>
            <w:vAlign w:val="center"/>
          </w:tcPr>
          <w:p w14:paraId="53CD5EDB" w14:textId="77777777" w:rsidR="00C11AAF" w:rsidRPr="009079F8" w:rsidRDefault="00C11AAF" w:rsidP="00F23355">
            <w:pPr>
              <w:pStyle w:val="pqiTabBody"/>
            </w:pPr>
            <w:r w:rsidRPr="009079F8">
              <w:t>B</w:t>
            </w:r>
          </w:p>
        </w:tc>
        <w:tc>
          <w:tcPr>
            <w:tcW w:w="4705" w:type="dxa"/>
            <w:shd w:val="clear" w:color="auto" w:fill="F3F3F3"/>
            <w:vAlign w:val="center"/>
          </w:tcPr>
          <w:p w14:paraId="08BCD958" w14:textId="77777777" w:rsidR="00C11AAF" w:rsidRPr="009079F8" w:rsidRDefault="00C11AAF" w:rsidP="00F23355">
            <w:pPr>
              <w:pStyle w:val="pqiTabBody"/>
            </w:pPr>
            <w:r w:rsidRPr="009079F8">
              <w:t>C</w:t>
            </w:r>
          </w:p>
        </w:tc>
        <w:tc>
          <w:tcPr>
            <w:tcW w:w="409" w:type="dxa"/>
            <w:shd w:val="clear" w:color="auto" w:fill="F3F3F3"/>
            <w:vAlign w:val="center"/>
          </w:tcPr>
          <w:p w14:paraId="4FEABA04" w14:textId="77777777" w:rsidR="00C11AAF" w:rsidRPr="009079F8" w:rsidRDefault="00C11AAF" w:rsidP="00F23355">
            <w:pPr>
              <w:pStyle w:val="pqiTabBody"/>
            </w:pPr>
            <w:r w:rsidRPr="009079F8">
              <w:t>D</w:t>
            </w:r>
          </w:p>
        </w:tc>
        <w:tc>
          <w:tcPr>
            <w:tcW w:w="2316" w:type="dxa"/>
            <w:shd w:val="clear" w:color="auto" w:fill="F3F3F3"/>
            <w:vAlign w:val="center"/>
          </w:tcPr>
          <w:p w14:paraId="7AEF1C5E" w14:textId="77777777" w:rsidR="00C11AAF" w:rsidRPr="009079F8" w:rsidRDefault="00C11AAF" w:rsidP="00F23355">
            <w:pPr>
              <w:pStyle w:val="pqiTabBody"/>
            </w:pPr>
            <w:r w:rsidRPr="009079F8">
              <w:t>E</w:t>
            </w:r>
          </w:p>
        </w:tc>
        <w:tc>
          <w:tcPr>
            <w:tcW w:w="4476" w:type="dxa"/>
            <w:shd w:val="clear" w:color="auto" w:fill="F3F3F3"/>
            <w:vAlign w:val="center"/>
          </w:tcPr>
          <w:p w14:paraId="42203816" w14:textId="77777777" w:rsidR="00C11AAF" w:rsidRPr="009079F8" w:rsidRDefault="00C11AAF" w:rsidP="00F23355">
            <w:pPr>
              <w:pStyle w:val="pqiTabBody"/>
            </w:pPr>
            <w:r w:rsidRPr="009079F8">
              <w:t>F</w:t>
            </w:r>
          </w:p>
        </w:tc>
        <w:tc>
          <w:tcPr>
            <w:tcW w:w="1050" w:type="dxa"/>
            <w:shd w:val="clear" w:color="auto" w:fill="F3F3F3"/>
            <w:vAlign w:val="center"/>
          </w:tcPr>
          <w:p w14:paraId="69147A3C" w14:textId="77777777" w:rsidR="00C11AAF" w:rsidRPr="009079F8" w:rsidRDefault="00C11AAF" w:rsidP="00F23355">
            <w:pPr>
              <w:pStyle w:val="pqiTabBody"/>
            </w:pPr>
            <w:r w:rsidRPr="009079F8">
              <w:t>G</w:t>
            </w:r>
          </w:p>
        </w:tc>
      </w:tr>
      <w:tr w:rsidR="00C11AAF" w:rsidRPr="002854B5" w14:paraId="7A220F06" w14:textId="77777777" w:rsidTr="00F23355">
        <w:trPr>
          <w:cantSplit/>
        </w:trPr>
        <w:tc>
          <w:tcPr>
            <w:tcW w:w="13766" w:type="dxa"/>
            <w:gridSpan w:val="7"/>
          </w:tcPr>
          <w:p w14:paraId="5588BF5C" w14:textId="77777777" w:rsidR="00C11AAF" w:rsidRPr="002854B5" w:rsidRDefault="00C11AAF" w:rsidP="00F23355">
            <w:pPr>
              <w:pStyle w:val="pqiTabHead"/>
            </w:pPr>
            <w:r>
              <w:t>PL817</w:t>
            </w:r>
            <w:r w:rsidRPr="002854B5">
              <w:t xml:space="preserve"> – </w:t>
            </w:r>
            <w:r>
              <w:t>PL_DEL</w:t>
            </w:r>
            <w:r w:rsidRPr="00536B91">
              <w:t>_NOT</w:t>
            </w:r>
            <w:r>
              <w:t xml:space="preserve"> –</w:t>
            </w:r>
            <w:r w:rsidRPr="002854B5">
              <w:t xml:space="preserve"> </w:t>
            </w:r>
            <w:r w:rsidRPr="00EA2822">
              <w:t>Powiadomienie o przybyciu wyrobów</w:t>
            </w:r>
            <w:r w:rsidRPr="002854B5">
              <w:t>.</w:t>
            </w:r>
          </w:p>
        </w:tc>
      </w:tr>
      <w:tr w:rsidR="00C11AAF" w:rsidRPr="009079F8" w14:paraId="5A8E030F" w14:textId="77777777" w:rsidTr="00F23355">
        <w:trPr>
          <w:cantSplit/>
        </w:trPr>
        <w:tc>
          <w:tcPr>
            <w:tcW w:w="810" w:type="dxa"/>
            <w:gridSpan w:val="2"/>
          </w:tcPr>
          <w:p w14:paraId="07A75AE2" w14:textId="77777777" w:rsidR="00C11AAF" w:rsidRPr="002854B5" w:rsidRDefault="00C11AAF" w:rsidP="00F23355">
            <w:pPr>
              <w:pStyle w:val="pqiTabBody"/>
              <w:rPr>
                <w:b/>
                <w:i/>
              </w:rPr>
            </w:pPr>
            <w:r w:rsidRPr="002854B5">
              <w:rPr>
                <w:b/>
              </w:rPr>
              <w:t>1</w:t>
            </w:r>
          </w:p>
        </w:tc>
        <w:tc>
          <w:tcPr>
            <w:tcW w:w="4705" w:type="dxa"/>
          </w:tcPr>
          <w:p w14:paraId="3A5653C3" w14:textId="77777777" w:rsidR="00C11AAF" w:rsidRDefault="00C11AAF" w:rsidP="00F23355">
            <w:pPr>
              <w:pStyle w:val="pqiTabBody"/>
              <w:rPr>
                <w:b/>
              </w:rPr>
            </w:pPr>
            <w:r>
              <w:rPr>
                <w:b/>
              </w:rPr>
              <w:t>&lt;NAGŁÓWEK&gt;</w:t>
            </w:r>
          </w:p>
          <w:p w14:paraId="1CD83A81"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PL817</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409" w:type="dxa"/>
          </w:tcPr>
          <w:p w14:paraId="2E493876" w14:textId="77777777" w:rsidR="00C11AAF" w:rsidRPr="00536B91" w:rsidRDefault="00C11AAF" w:rsidP="00F23355">
            <w:pPr>
              <w:pStyle w:val="pqiTabBody"/>
              <w:rPr>
                <w:b/>
              </w:rPr>
            </w:pPr>
            <w:r w:rsidRPr="00536B91">
              <w:rPr>
                <w:b/>
              </w:rPr>
              <w:t>R</w:t>
            </w:r>
          </w:p>
        </w:tc>
        <w:tc>
          <w:tcPr>
            <w:tcW w:w="2316" w:type="dxa"/>
          </w:tcPr>
          <w:p w14:paraId="4A07D94A" w14:textId="77777777" w:rsidR="00C11AAF" w:rsidRPr="00536B91" w:rsidRDefault="00C11AAF" w:rsidP="00F23355">
            <w:pPr>
              <w:pStyle w:val="pqiTabBody"/>
              <w:rPr>
                <w:b/>
              </w:rPr>
            </w:pPr>
          </w:p>
        </w:tc>
        <w:tc>
          <w:tcPr>
            <w:tcW w:w="4476" w:type="dxa"/>
          </w:tcPr>
          <w:p w14:paraId="2A27BE3B" w14:textId="77777777" w:rsidR="00C11AAF" w:rsidRPr="00536B91" w:rsidRDefault="00C11AAF" w:rsidP="00F23355">
            <w:pPr>
              <w:pStyle w:val="pqiTabBody"/>
              <w:rPr>
                <w:b/>
              </w:rPr>
            </w:pPr>
          </w:p>
        </w:tc>
        <w:tc>
          <w:tcPr>
            <w:tcW w:w="1050" w:type="dxa"/>
          </w:tcPr>
          <w:p w14:paraId="51B9A8D0" w14:textId="77777777" w:rsidR="00C11AAF" w:rsidRPr="00536B91" w:rsidRDefault="00C11AAF" w:rsidP="00F23355">
            <w:pPr>
              <w:pStyle w:val="pqiTabBody"/>
              <w:rPr>
                <w:b/>
              </w:rPr>
            </w:pPr>
            <w:r w:rsidRPr="00536B91">
              <w:rPr>
                <w:b/>
              </w:rPr>
              <w:t>1x</w:t>
            </w:r>
          </w:p>
        </w:tc>
      </w:tr>
      <w:tr w:rsidR="00C11AAF" w:rsidRPr="009079F8" w14:paraId="2E2DBAA2" w14:textId="77777777" w:rsidTr="00F23355">
        <w:trPr>
          <w:cantSplit/>
        </w:trPr>
        <w:tc>
          <w:tcPr>
            <w:tcW w:w="13766" w:type="dxa"/>
            <w:gridSpan w:val="7"/>
          </w:tcPr>
          <w:p w14:paraId="15184BF1" w14:textId="77777777" w:rsidR="00C11AAF" w:rsidRDefault="00C11AAF" w:rsidP="00F23355">
            <w:pPr>
              <w:pStyle w:val="pqiTabBody"/>
            </w:pPr>
            <w:r>
              <w:t>Wszystkie główne elementy poczynając od poniższego zawarte są w elemencie:</w:t>
            </w:r>
          </w:p>
          <w:p w14:paraId="602608D5" w14:textId="77777777" w:rsidR="00C11AAF" w:rsidRPr="00EA2822"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olor w:val="0000FF"/>
              </w:rPr>
              <w:t>PL81</w:t>
            </w:r>
            <w:r>
              <w:rPr>
                <w:rFonts w:ascii="Courier New" w:hAnsi="Courier New" w:cs="Courier New"/>
                <w:noProof/>
                <w:color w:val="0000FF"/>
              </w:rPr>
              <w:t>7</w:t>
            </w:r>
            <w:r w:rsidRPr="00621E71">
              <w:rPr>
                <w:rFonts w:ascii="Courier New" w:hAnsi="Courier New"/>
                <w:color w:val="0000FF"/>
              </w:rPr>
              <w:t>/Body/</w:t>
            </w:r>
            <w:proofErr w:type="spellStart"/>
            <w:r w:rsidRPr="00EA2822">
              <w:rPr>
                <w:rFonts w:ascii="Courier New" w:hAnsi="Courier New"/>
                <w:color w:val="0000FF"/>
              </w:rPr>
              <w:t>DeliveryNotificationForExciseMovement</w:t>
            </w:r>
            <w:proofErr w:type="spellEnd"/>
          </w:p>
        </w:tc>
      </w:tr>
      <w:tr w:rsidR="00C11AAF" w:rsidRPr="009079F8" w14:paraId="0C58A288" w14:textId="77777777" w:rsidTr="00F23355">
        <w:trPr>
          <w:cantSplit/>
        </w:trPr>
        <w:tc>
          <w:tcPr>
            <w:tcW w:w="810" w:type="dxa"/>
            <w:gridSpan w:val="2"/>
          </w:tcPr>
          <w:p w14:paraId="2B5D97DE" w14:textId="77777777" w:rsidR="00C11AAF" w:rsidRPr="002854B5" w:rsidRDefault="00C11AAF" w:rsidP="00F23355">
            <w:pPr>
              <w:pStyle w:val="pqiTabBody"/>
              <w:rPr>
                <w:b/>
                <w:i/>
              </w:rPr>
            </w:pPr>
            <w:r>
              <w:rPr>
                <w:b/>
                <w:i/>
              </w:rPr>
              <w:t>2</w:t>
            </w:r>
          </w:p>
        </w:tc>
        <w:tc>
          <w:tcPr>
            <w:tcW w:w="4705" w:type="dxa"/>
          </w:tcPr>
          <w:p w14:paraId="4097F046" w14:textId="3FE17A1A" w:rsidR="00C11AAF" w:rsidRPr="00704528" w:rsidRDefault="00C11AAF" w:rsidP="00F23355">
            <w:pPr>
              <w:pStyle w:val="pqiTabBody"/>
              <w:rPr>
                <w:b/>
              </w:rPr>
            </w:pPr>
            <w:r w:rsidRPr="00704528">
              <w:rPr>
                <w:b/>
              </w:rPr>
              <w:t xml:space="preserve">PRZEMIESZCZENIE WYROBÓW AKCYZOWYCH </w:t>
            </w:r>
            <w:del w:id="2551" w:author="Jurkowska Monika" w:date="2022-11-14T21:27:00Z">
              <w:r w:rsidRPr="00704528">
                <w:rPr>
                  <w:b/>
                </w:rPr>
                <w:delText>- Dokument e-AD</w:delText>
              </w:r>
            </w:del>
          </w:p>
          <w:p w14:paraId="1FE971FE" w14:textId="48161A6D" w:rsidR="0008345F" w:rsidRPr="00536B91" w:rsidRDefault="00C11AAF" w:rsidP="00F23355">
            <w:pPr>
              <w:pStyle w:val="pqiTabBody"/>
              <w:rPr>
                <w:rFonts w:ascii="Courier New" w:hAnsi="Courier New"/>
                <w:color w:val="0000FF"/>
              </w:rPr>
            </w:pPr>
            <w:del w:id="2552" w:author="Jurkowska Monika" w:date="2022-11-14T21:27:00Z">
              <w:r w:rsidRPr="00536B91">
                <w:rPr>
                  <w:rFonts w:ascii="Courier New" w:hAnsi="Courier New"/>
                  <w:color w:val="0000FF"/>
                </w:rPr>
                <w:delText>ExciseMovementEad</w:delText>
              </w:r>
            </w:del>
            <w:proofErr w:type="spellStart"/>
            <w:ins w:id="2553" w:author="Jurkowska Monika" w:date="2022-11-14T21:27:00Z">
              <w:r w:rsidRPr="00536B91">
                <w:rPr>
                  <w:rFonts w:ascii="Courier New" w:hAnsi="Courier New"/>
                  <w:color w:val="0000FF"/>
                </w:rPr>
                <w:t>ExciseMovementEad</w:t>
              </w:r>
              <w:r w:rsidR="005421FE">
                <w:rPr>
                  <w:rFonts w:ascii="Courier New" w:hAnsi="Courier New"/>
                  <w:color w:val="0000FF"/>
                </w:rPr>
                <w:t>Esad</w:t>
              </w:r>
            </w:ins>
            <w:proofErr w:type="spellEnd"/>
          </w:p>
        </w:tc>
        <w:tc>
          <w:tcPr>
            <w:tcW w:w="409" w:type="dxa"/>
          </w:tcPr>
          <w:p w14:paraId="59C6D877" w14:textId="77777777" w:rsidR="00C11AAF" w:rsidRPr="00536B91" w:rsidRDefault="00C11AAF" w:rsidP="00F23355">
            <w:pPr>
              <w:pStyle w:val="pqiTabBody"/>
              <w:rPr>
                <w:b/>
              </w:rPr>
            </w:pPr>
            <w:r w:rsidRPr="00536B91">
              <w:rPr>
                <w:b/>
              </w:rPr>
              <w:t>R</w:t>
            </w:r>
          </w:p>
        </w:tc>
        <w:tc>
          <w:tcPr>
            <w:tcW w:w="2316" w:type="dxa"/>
          </w:tcPr>
          <w:p w14:paraId="3C6B3A1A" w14:textId="77777777" w:rsidR="00C11AAF" w:rsidRPr="00536B91" w:rsidRDefault="00C11AAF" w:rsidP="00F23355">
            <w:pPr>
              <w:pStyle w:val="pqiTabBody"/>
              <w:rPr>
                <w:b/>
              </w:rPr>
            </w:pPr>
          </w:p>
        </w:tc>
        <w:tc>
          <w:tcPr>
            <w:tcW w:w="4476" w:type="dxa"/>
          </w:tcPr>
          <w:p w14:paraId="78A0CE5C" w14:textId="77777777" w:rsidR="00C11AAF" w:rsidRPr="00536B91" w:rsidRDefault="00C11AAF" w:rsidP="00F23355">
            <w:pPr>
              <w:pStyle w:val="pqiTabBody"/>
              <w:rPr>
                <w:b/>
              </w:rPr>
            </w:pPr>
          </w:p>
        </w:tc>
        <w:tc>
          <w:tcPr>
            <w:tcW w:w="1050" w:type="dxa"/>
          </w:tcPr>
          <w:p w14:paraId="4C19943C" w14:textId="77777777" w:rsidR="00C11AAF" w:rsidRPr="00536B91" w:rsidRDefault="00C11AAF" w:rsidP="00F23355">
            <w:pPr>
              <w:pStyle w:val="pqiTabBody"/>
              <w:rPr>
                <w:b/>
              </w:rPr>
            </w:pPr>
            <w:r w:rsidRPr="00536B91">
              <w:rPr>
                <w:b/>
              </w:rPr>
              <w:t>1x</w:t>
            </w:r>
          </w:p>
        </w:tc>
      </w:tr>
      <w:tr w:rsidR="00C11AAF" w:rsidRPr="009079F8" w14:paraId="6A099700" w14:textId="77777777" w:rsidTr="00F23355">
        <w:trPr>
          <w:cantSplit/>
        </w:trPr>
        <w:tc>
          <w:tcPr>
            <w:tcW w:w="439" w:type="dxa"/>
          </w:tcPr>
          <w:p w14:paraId="3F6001FD" w14:textId="77777777" w:rsidR="00C11AAF" w:rsidRPr="009079F8" w:rsidRDefault="00C11AAF" w:rsidP="00F23355">
            <w:pPr>
              <w:pStyle w:val="pqiTabBody"/>
            </w:pPr>
          </w:p>
        </w:tc>
        <w:tc>
          <w:tcPr>
            <w:tcW w:w="371" w:type="dxa"/>
          </w:tcPr>
          <w:p w14:paraId="613924CB" w14:textId="77777777" w:rsidR="00C11AAF" w:rsidRPr="009079F8" w:rsidRDefault="00C11AAF" w:rsidP="00F23355">
            <w:pPr>
              <w:pStyle w:val="pqiTabBody"/>
              <w:rPr>
                <w:i/>
              </w:rPr>
            </w:pPr>
            <w:r>
              <w:rPr>
                <w:i/>
              </w:rPr>
              <w:t>a</w:t>
            </w:r>
          </w:p>
        </w:tc>
        <w:tc>
          <w:tcPr>
            <w:tcW w:w="4705" w:type="dxa"/>
          </w:tcPr>
          <w:p w14:paraId="68457070" w14:textId="77777777" w:rsidR="00C11AAF" w:rsidRDefault="00C11AAF" w:rsidP="00F23355">
            <w:pPr>
              <w:pStyle w:val="pqiTabBody"/>
            </w:pPr>
            <w:r>
              <w:t>Numer ARC</w:t>
            </w:r>
          </w:p>
          <w:p w14:paraId="4AF759B8" w14:textId="503BA2FF" w:rsidR="0008345F" w:rsidRPr="009670DF" w:rsidRDefault="00C11AAF" w:rsidP="00F23355">
            <w:pPr>
              <w:pStyle w:val="pqiTabBody"/>
              <w:rPr>
                <w:rFonts w:ascii="Courier New" w:hAnsi="Courier New" w:cs="Courier New"/>
                <w:noProof/>
                <w:color w:val="0000FF"/>
              </w:rPr>
            </w:pPr>
            <w:r w:rsidRPr="009670DF">
              <w:rPr>
                <w:rFonts w:ascii="Courier New" w:hAnsi="Courier New" w:cs="Courier New"/>
                <w:noProof/>
                <w:color w:val="0000FF"/>
              </w:rPr>
              <w:t>AdministrativeReferenceCode</w:t>
            </w:r>
          </w:p>
        </w:tc>
        <w:tc>
          <w:tcPr>
            <w:tcW w:w="409" w:type="dxa"/>
          </w:tcPr>
          <w:p w14:paraId="0E39CA4E" w14:textId="77777777" w:rsidR="00C11AAF" w:rsidRPr="009079F8" w:rsidRDefault="00C11AAF" w:rsidP="00F23355">
            <w:pPr>
              <w:pStyle w:val="pqiTabBody"/>
            </w:pPr>
            <w:r>
              <w:t>R</w:t>
            </w:r>
          </w:p>
        </w:tc>
        <w:tc>
          <w:tcPr>
            <w:tcW w:w="2316" w:type="dxa"/>
          </w:tcPr>
          <w:p w14:paraId="5A12B95F" w14:textId="77777777" w:rsidR="00C11AAF" w:rsidRPr="00C05E2F" w:rsidRDefault="00C11AAF" w:rsidP="00F23355">
            <w:pPr>
              <w:rPr>
                <w:szCs w:val="20"/>
              </w:rPr>
            </w:pPr>
          </w:p>
        </w:tc>
        <w:tc>
          <w:tcPr>
            <w:tcW w:w="4476" w:type="dxa"/>
          </w:tcPr>
          <w:p w14:paraId="1B5E63B4" w14:textId="5836A24E" w:rsidR="00C11AAF" w:rsidRPr="009079F8" w:rsidRDefault="00C11AAF" w:rsidP="00930DFC">
            <w:pPr>
              <w:pStyle w:val="pqiTabBody"/>
            </w:pPr>
          </w:p>
        </w:tc>
        <w:tc>
          <w:tcPr>
            <w:tcW w:w="1050" w:type="dxa"/>
          </w:tcPr>
          <w:p w14:paraId="0F23C357" w14:textId="77777777" w:rsidR="00C11AAF" w:rsidRPr="009079F8" w:rsidRDefault="00C11AAF" w:rsidP="00F23355">
            <w:pPr>
              <w:pStyle w:val="pqiTabBody"/>
            </w:pPr>
            <w:r>
              <w:t>an21</w:t>
            </w:r>
          </w:p>
        </w:tc>
      </w:tr>
      <w:tr w:rsidR="00C11AAF" w:rsidRPr="009079F8" w14:paraId="421CF035" w14:textId="77777777" w:rsidTr="00F23355">
        <w:trPr>
          <w:cantSplit/>
        </w:trPr>
        <w:tc>
          <w:tcPr>
            <w:tcW w:w="439" w:type="dxa"/>
          </w:tcPr>
          <w:p w14:paraId="0CF2D643" w14:textId="77777777" w:rsidR="00C11AAF" w:rsidRPr="009079F8" w:rsidRDefault="00C11AAF" w:rsidP="00F23355">
            <w:pPr>
              <w:pStyle w:val="pqiTabBody"/>
            </w:pPr>
          </w:p>
        </w:tc>
        <w:tc>
          <w:tcPr>
            <w:tcW w:w="371" w:type="dxa"/>
          </w:tcPr>
          <w:p w14:paraId="5B127419" w14:textId="77777777" w:rsidR="00C11AAF" w:rsidRDefault="00C11AAF" w:rsidP="00F23355">
            <w:pPr>
              <w:pStyle w:val="pqiTabBody"/>
              <w:rPr>
                <w:i/>
              </w:rPr>
            </w:pPr>
            <w:r>
              <w:rPr>
                <w:i/>
              </w:rPr>
              <w:t>b</w:t>
            </w:r>
          </w:p>
        </w:tc>
        <w:tc>
          <w:tcPr>
            <w:tcW w:w="4705" w:type="dxa"/>
          </w:tcPr>
          <w:p w14:paraId="6DFCBFEA" w14:textId="77777777" w:rsidR="00C11AAF" w:rsidRDefault="00C11AAF" w:rsidP="00F23355">
            <w:pPr>
              <w:pStyle w:val="pqiTabBody"/>
            </w:pPr>
            <w:r>
              <w:t>Numer porządkowy</w:t>
            </w:r>
          </w:p>
          <w:p w14:paraId="145B763C" w14:textId="77777777" w:rsidR="00C11AAF" w:rsidRPr="009079F8" w:rsidRDefault="00C11AAF" w:rsidP="00F23355">
            <w:pPr>
              <w:pStyle w:val="pqiTabBody"/>
            </w:pPr>
            <w:r>
              <w:rPr>
                <w:rFonts w:ascii="Courier New" w:hAnsi="Courier New" w:cs="Courier New"/>
                <w:noProof/>
                <w:color w:val="0000FF"/>
              </w:rPr>
              <w:t>SequenceNumber</w:t>
            </w:r>
          </w:p>
        </w:tc>
        <w:tc>
          <w:tcPr>
            <w:tcW w:w="409" w:type="dxa"/>
          </w:tcPr>
          <w:p w14:paraId="13D3A9F3" w14:textId="77777777" w:rsidR="00C11AAF" w:rsidRPr="009079F8" w:rsidRDefault="00C11AAF" w:rsidP="00F23355">
            <w:pPr>
              <w:pStyle w:val="pqiTabBody"/>
            </w:pPr>
            <w:r w:rsidRPr="009079F8">
              <w:t>R</w:t>
            </w:r>
          </w:p>
        </w:tc>
        <w:tc>
          <w:tcPr>
            <w:tcW w:w="2316" w:type="dxa"/>
          </w:tcPr>
          <w:p w14:paraId="3A2B9410" w14:textId="77777777" w:rsidR="00C11AAF" w:rsidRPr="009079F8" w:rsidRDefault="00C11AAF" w:rsidP="00F23355">
            <w:pPr>
              <w:pStyle w:val="pqiTabBody"/>
            </w:pPr>
          </w:p>
        </w:tc>
        <w:tc>
          <w:tcPr>
            <w:tcW w:w="4476" w:type="dxa"/>
          </w:tcPr>
          <w:p w14:paraId="4ABABCA3" w14:textId="3BBDEA86" w:rsidR="00C11AAF" w:rsidRDefault="00C11AAF" w:rsidP="00F23355">
            <w:pPr>
              <w:pStyle w:val="pqiTabBody"/>
              <w:rPr>
                <w:ins w:id="2554" w:author="Jurkowska Monika" w:date="2022-11-14T21:27:00Z"/>
              </w:rPr>
            </w:pPr>
            <w:r w:rsidRPr="009079F8">
              <w:rPr>
                <w:lang w:eastAsia="en-GB"/>
              </w:rPr>
              <w:t>Należy podać numer porządkowy dokumentu e-</w:t>
            </w:r>
            <w:r w:rsidR="00D43408">
              <w:rPr>
                <w:lang w:eastAsia="en-GB"/>
              </w:rPr>
              <w:t>AD</w:t>
            </w:r>
            <w:r w:rsidRPr="009079F8">
              <w:rPr>
                <w:lang w:eastAsia="en-GB"/>
              </w:rPr>
              <w:t>.</w:t>
            </w:r>
            <w:r w:rsidR="00E30F09">
              <w:rPr>
                <w:lang w:eastAsia="en-GB"/>
              </w:rPr>
              <w:t xml:space="preserve"> </w:t>
            </w:r>
            <w:r w:rsidR="00E30F09">
              <w:t>Wartość musi być większa od zera.</w:t>
            </w:r>
          </w:p>
          <w:p w14:paraId="34DBF9E9" w14:textId="0DFEA3C4" w:rsidR="004B6402" w:rsidRPr="009079F8" w:rsidRDefault="004B6402" w:rsidP="00F23355">
            <w:pPr>
              <w:pStyle w:val="pqiTabBody"/>
            </w:pPr>
          </w:p>
        </w:tc>
        <w:tc>
          <w:tcPr>
            <w:tcW w:w="1050" w:type="dxa"/>
          </w:tcPr>
          <w:p w14:paraId="760F4026" w14:textId="77777777" w:rsidR="00C11AAF" w:rsidRPr="009079F8" w:rsidRDefault="00C11AAF" w:rsidP="00F23355">
            <w:pPr>
              <w:pStyle w:val="pqiTabBody"/>
            </w:pPr>
            <w:r w:rsidRPr="009079F8">
              <w:t>n</w:t>
            </w:r>
            <w:r>
              <w:t>..2</w:t>
            </w:r>
          </w:p>
        </w:tc>
      </w:tr>
      <w:tr w:rsidR="00C11AAF" w:rsidRPr="009079F8" w14:paraId="68E7AF6A" w14:textId="77777777" w:rsidTr="00F23355">
        <w:trPr>
          <w:cantSplit/>
        </w:trPr>
        <w:tc>
          <w:tcPr>
            <w:tcW w:w="810" w:type="dxa"/>
            <w:gridSpan w:val="2"/>
          </w:tcPr>
          <w:p w14:paraId="6B380B93" w14:textId="77777777" w:rsidR="00C11AAF" w:rsidRPr="002854B5" w:rsidRDefault="00C11AAF" w:rsidP="00F23355">
            <w:pPr>
              <w:pStyle w:val="pqiTabBody"/>
              <w:rPr>
                <w:b/>
                <w:i/>
              </w:rPr>
            </w:pPr>
            <w:r>
              <w:rPr>
                <w:b/>
              </w:rPr>
              <w:t>3</w:t>
            </w:r>
          </w:p>
        </w:tc>
        <w:tc>
          <w:tcPr>
            <w:tcW w:w="4705" w:type="dxa"/>
          </w:tcPr>
          <w:p w14:paraId="6020FCF0" w14:textId="77777777" w:rsidR="00C11AAF" w:rsidRPr="000F7B4C" w:rsidRDefault="00C11AAF" w:rsidP="00F23355">
            <w:pPr>
              <w:pStyle w:val="pqiTabBody"/>
              <w:rPr>
                <w:b/>
              </w:rPr>
            </w:pPr>
            <w:r>
              <w:rPr>
                <w:b/>
              </w:rPr>
              <w:t>Przybycie wyrobów</w:t>
            </w:r>
          </w:p>
          <w:p w14:paraId="6C946AD0" w14:textId="77777777" w:rsidR="00C11AAF" w:rsidRPr="00834AA2" w:rsidRDefault="00C11AAF" w:rsidP="00F23355">
            <w:pPr>
              <w:pStyle w:val="pqiTabBody"/>
              <w:rPr>
                <w:rFonts w:ascii="Courier New" w:hAnsi="Courier New"/>
                <w:color w:val="0000FF"/>
              </w:rPr>
            </w:pPr>
            <w:proofErr w:type="spellStart"/>
            <w:r w:rsidRPr="00834AA2">
              <w:rPr>
                <w:rFonts w:ascii="Courier New" w:hAnsi="Courier New"/>
                <w:color w:val="0000FF"/>
              </w:rPr>
              <w:t>DeliveryNotification</w:t>
            </w:r>
            <w:proofErr w:type="spellEnd"/>
          </w:p>
        </w:tc>
        <w:tc>
          <w:tcPr>
            <w:tcW w:w="409" w:type="dxa"/>
          </w:tcPr>
          <w:p w14:paraId="14D28F6C" w14:textId="77777777" w:rsidR="00C11AAF" w:rsidRPr="00536B91" w:rsidRDefault="00C11AAF" w:rsidP="00F23355">
            <w:pPr>
              <w:pStyle w:val="pqiTabBody"/>
              <w:rPr>
                <w:b/>
              </w:rPr>
            </w:pPr>
            <w:r w:rsidRPr="00536B91">
              <w:rPr>
                <w:b/>
              </w:rPr>
              <w:t>R</w:t>
            </w:r>
          </w:p>
        </w:tc>
        <w:tc>
          <w:tcPr>
            <w:tcW w:w="2316" w:type="dxa"/>
          </w:tcPr>
          <w:p w14:paraId="6CD4DE66" w14:textId="77777777" w:rsidR="00C11AAF" w:rsidRPr="00536B91" w:rsidRDefault="00C11AAF" w:rsidP="00F23355">
            <w:pPr>
              <w:pStyle w:val="pqiTabBody"/>
              <w:rPr>
                <w:b/>
              </w:rPr>
            </w:pPr>
          </w:p>
        </w:tc>
        <w:tc>
          <w:tcPr>
            <w:tcW w:w="4476" w:type="dxa"/>
          </w:tcPr>
          <w:p w14:paraId="3D64E9CA" w14:textId="77777777" w:rsidR="00C11AAF" w:rsidRPr="00536B91" w:rsidRDefault="00C11AAF" w:rsidP="00F23355">
            <w:pPr>
              <w:pStyle w:val="pqiTabBody"/>
              <w:rPr>
                <w:b/>
              </w:rPr>
            </w:pPr>
          </w:p>
        </w:tc>
        <w:tc>
          <w:tcPr>
            <w:tcW w:w="1050" w:type="dxa"/>
          </w:tcPr>
          <w:p w14:paraId="6369B23D" w14:textId="77777777" w:rsidR="00C11AAF" w:rsidRPr="00536B91" w:rsidRDefault="00C11AAF" w:rsidP="00F23355">
            <w:pPr>
              <w:pStyle w:val="pqiTabBody"/>
              <w:rPr>
                <w:b/>
              </w:rPr>
            </w:pPr>
            <w:r w:rsidRPr="00536B91">
              <w:rPr>
                <w:b/>
              </w:rPr>
              <w:t>1x</w:t>
            </w:r>
          </w:p>
        </w:tc>
      </w:tr>
      <w:tr w:rsidR="00C11AAF" w:rsidRPr="009079F8" w14:paraId="08FB6FE5" w14:textId="77777777" w:rsidTr="00F23355">
        <w:trPr>
          <w:cantSplit/>
        </w:trPr>
        <w:tc>
          <w:tcPr>
            <w:tcW w:w="439" w:type="dxa"/>
          </w:tcPr>
          <w:p w14:paraId="1B416CDF" w14:textId="77777777" w:rsidR="00C11AAF" w:rsidRPr="009079F8" w:rsidRDefault="00C11AAF" w:rsidP="00F23355">
            <w:pPr>
              <w:pStyle w:val="pqiTabBody"/>
            </w:pPr>
          </w:p>
        </w:tc>
        <w:tc>
          <w:tcPr>
            <w:tcW w:w="371" w:type="dxa"/>
          </w:tcPr>
          <w:p w14:paraId="37FA680D" w14:textId="77777777" w:rsidR="00C11AAF" w:rsidRPr="009079F8" w:rsidRDefault="00C11AAF" w:rsidP="00F23355">
            <w:pPr>
              <w:pStyle w:val="pqiTabBody"/>
              <w:rPr>
                <w:i/>
              </w:rPr>
            </w:pPr>
            <w:r>
              <w:rPr>
                <w:i/>
              </w:rPr>
              <w:t>a</w:t>
            </w:r>
          </w:p>
        </w:tc>
        <w:tc>
          <w:tcPr>
            <w:tcW w:w="4705" w:type="dxa"/>
          </w:tcPr>
          <w:p w14:paraId="1C7687AD" w14:textId="77777777" w:rsidR="00C11AAF" w:rsidRDefault="00C11AAF" w:rsidP="00F23355">
            <w:pPr>
              <w:pStyle w:val="pqiTabBody"/>
            </w:pPr>
            <w:r>
              <w:t>Data i czas przybycia</w:t>
            </w:r>
          </w:p>
          <w:p w14:paraId="0A3FC03B" w14:textId="77777777" w:rsidR="00C11AAF" w:rsidRPr="00834AA2" w:rsidRDefault="00C11AAF" w:rsidP="00F23355">
            <w:pPr>
              <w:pStyle w:val="pqiTabBody"/>
              <w:rPr>
                <w:rFonts w:ascii="Courier New" w:hAnsi="Courier New" w:cs="Courier New"/>
                <w:noProof/>
                <w:color w:val="0000FF"/>
              </w:rPr>
            </w:pPr>
            <w:r w:rsidRPr="00834AA2">
              <w:rPr>
                <w:rFonts w:ascii="Courier New" w:hAnsi="Courier New" w:cs="Courier New"/>
                <w:noProof/>
                <w:color w:val="0000FF"/>
              </w:rPr>
              <w:t>DateAndTimeOfDelivery</w:t>
            </w:r>
          </w:p>
        </w:tc>
        <w:tc>
          <w:tcPr>
            <w:tcW w:w="409" w:type="dxa"/>
          </w:tcPr>
          <w:p w14:paraId="4ABE5CBE" w14:textId="77777777" w:rsidR="00C11AAF" w:rsidRPr="009079F8" w:rsidRDefault="00C11AAF" w:rsidP="00F23355">
            <w:pPr>
              <w:pStyle w:val="pqiTabBody"/>
            </w:pPr>
            <w:r>
              <w:t>R</w:t>
            </w:r>
          </w:p>
        </w:tc>
        <w:tc>
          <w:tcPr>
            <w:tcW w:w="2316" w:type="dxa"/>
          </w:tcPr>
          <w:p w14:paraId="03F8BF8A" w14:textId="77777777" w:rsidR="00C11AAF" w:rsidRPr="009079F8" w:rsidRDefault="00C11AAF" w:rsidP="00F23355">
            <w:pPr>
              <w:pStyle w:val="pqiTabBody"/>
            </w:pPr>
          </w:p>
        </w:tc>
        <w:tc>
          <w:tcPr>
            <w:tcW w:w="4476" w:type="dxa"/>
          </w:tcPr>
          <w:p w14:paraId="78D8D4CA" w14:textId="77777777" w:rsidR="00C11AAF" w:rsidRPr="009079F8" w:rsidRDefault="00C11AAF" w:rsidP="00F23355">
            <w:pPr>
              <w:pStyle w:val="pqiTabBody"/>
            </w:pPr>
          </w:p>
        </w:tc>
        <w:tc>
          <w:tcPr>
            <w:tcW w:w="1050" w:type="dxa"/>
          </w:tcPr>
          <w:p w14:paraId="31684A69" w14:textId="77777777" w:rsidR="00C11AAF" w:rsidRPr="009079F8" w:rsidRDefault="00C11AAF" w:rsidP="00F23355">
            <w:pPr>
              <w:pStyle w:val="pqiTabBody"/>
            </w:pPr>
            <w:proofErr w:type="spellStart"/>
            <w:r w:rsidRPr="009079F8">
              <w:t>dateTime</w:t>
            </w:r>
            <w:proofErr w:type="spellEnd"/>
          </w:p>
        </w:tc>
      </w:tr>
      <w:tr w:rsidR="00C11AAF" w:rsidRPr="009079F8" w14:paraId="06D7E7CA" w14:textId="77777777" w:rsidTr="00F23355">
        <w:trPr>
          <w:cantSplit/>
        </w:trPr>
        <w:tc>
          <w:tcPr>
            <w:tcW w:w="439" w:type="dxa"/>
          </w:tcPr>
          <w:p w14:paraId="31005E30" w14:textId="77777777" w:rsidR="00C11AAF" w:rsidRPr="009079F8" w:rsidRDefault="00C11AAF" w:rsidP="00F23355">
            <w:pPr>
              <w:pStyle w:val="pqiTabBody"/>
            </w:pPr>
          </w:p>
        </w:tc>
        <w:tc>
          <w:tcPr>
            <w:tcW w:w="371" w:type="dxa"/>
          </w:tcPr>
          <w:p w14:paraId="762A218A" w14:textId="77777777" w:rsidR="00C11AAF" w:rsidRDefault="00C11AAF" w:rsidP="00F23355">
            <w:pPr>
              <w:pStyle w:val="pqiTabBody"/>
              <w:rPr>
                <w:i/>
              </w:rPr>
            </w:pPr>
            <w:r>
              <w:rPr>
                <w:i/>
              </w:rPr>
              <w:t>b</w:t>
            </w:r>
          </w:p>
        </w:tc>
        <w:tc>
          <w:tcPr>
            <w:tcW w:w="4705" w:type="dxa"/>
          </w:tcPr>
          <w:p w14:paraId="49559D9F" w14:textId="77777777" w:rsidR="00C11AAF" w:rsidRDefault="00C11AAF" w:rsidP="00F23355">
            <w:pPr>
              <w:pStyle w:val="pqiTabBody"/>
            </w:pPr>
            <w:r w:rsidRPr="00176A67">
              <w:t>Znacznik naruszonych zabezpieczeń</w:t>
            </w:r>
          </w:p>
          <w:p w14:paraId="748CCB94" w14:textId="77777777" w:rsidR="00C11AAF" w:rsidRDefault="00C11AAF" w:rsidP="00F23355">
            <w:pPr>
              <w:pStyle w:val="pqiTabBody"/>
              <w:rPr>
                <w:lang w:val="en-US"/>
              </w:rPr>
            </w:pPr>
            <w:r w:rsidRPr="00F93E2D">
              <w:rPr>
                <w:rFonts w:ascii="Courier New" w:hAnsi="Courier New" w:cs="Courier New"/>
                <w:noProof/>
                <w:color w:val="0000FF"/>
              </w:rPr>
              <w:t>SealCompromised</w:t>
            </w:r>
          </w:p>
        </w:tc>
        <w:tc>
          <w:tcPr>
            <w:tcW w:w="409" w:type="dxa"/>
          </w:tcPr>
          <w:p w14:paraId="586ADF68" w14:textId="77777777" w:rsidR="00C11AAF" w:rsidRDefault="00C11AAF" w:rsidP="00F23355">
            <w:pPr>
              <w:pStyle w:val="pqiTabBody"/>
            </w:pPr>
            <w:r>
              <w:t>R</w:t>
            </w:r>
          </w:p>
        </w:tc>
        <w:tc>
          <w:tcPr>
            <w:tcW w:w="2316" w:type="dxa"/>
          </w:tcPr>
          <w:p w14:paraId="17096F54" w14:textId="77777777" w:rsidR="00C11AAF" w:rsidRPr="009079F8" w:rsidRDefault="00C11AAF" w:rsidP="00F23355">
            <w:pPr>
              <w:pStyle w:val="pqiTabBody"/>
            </w:pPr>
          </w:p>
        </w:tc>
        <w:tc>
          <w:tcPr>
            <w:tcW w:w="4476" w:type="dxa"/>
          </w:tcPr>
          <w:p w14:paraId="6000951F" w14:textId="77777777" w:rsidR="00C11AAF" w:rsidRPr="009079F8" w:rsidRDefault="00C11AAF" w:rsidP="00F23355">
            <w:pPr>
              <w:pStyle w:val="pqiTabBody"/>
            </w:pPr>
            <w:r>
              <w:t>Wartość z enumeracji „</w:t>
            </w:r>
            <w:r>
              <w:fldChar w:fldCharType="begin"/>
            </w:r>
            <w:r>
              <w:instrText xml:space="preserve"> REF _Ref267830819 \h </w:instrText>
            </w:r>
            <w:r>
              <w:fldChar w:fldCharType="separate"/>
            </w:r>
            <w:r w:rsidR="002B6F91">
              <w:t>Wartości logiczne (</w:t>
            </w:r>
            <w:proofErr w:type="spellStart"/>
            <w:r w:rsidR="002B6F91">
              <w:t>F</w:t>
            </w:r>
            <w:r w:rsidR="002B6F91" w:rsidRPr="001B5EE4">
              <w:t>lag</w:t>
            </w:r>
            <w:r w:rsidR="002B6F91">
              <w:t>s</w:t>
            </w:r>
            <w:proofErr w:type="spellEnd"/>
            <w:r w:rsidR="002B6F91">
              <w:t>)</w:t>
            </w:r>
            <w:r>
              <w:fldChar w:fldCharType="end"/>
            </w:r>
            <w:r>
              <w:t>”.</w:t>
            </w:r>
          </w:p>
        </w:tc>
        <w:tc>
          <w:tcPr>
            <w:tcW w:w="1050" w:type="dxa"/>
          </w:tcPr>
          <w:p w14:paraId="1165BB87" w14:textId="77777777" w:rsidR="00C11AAF" w:rsidRDefault="00C11AAF" w:rsidP="00F23355">
            <w:pPr>
              <w:pStyle w:val="pqiTabBody"/>
            </w:pPr>
            <w:r>
              <w:t>n1</w:t>
            </w:r>
          </w:p>
        </w:tc>
      </w:tr>
      <w:tr w:rsidR="00C11AAF" w:rsidRPr="009079F8" w14:paraId="6F8A26A7" w14:textId="77777777" w:rsidTr="00F23355">
        <w:trPr>
          <w:cantSplit/>
        </w:trPr>
        <w:tc>
          <w:tcPr>
            <w:tcW w:w="439" w:type="dxa"/>
          </w:tcPr>
          <w:p w14:paraId="23E3D746" w14:textId="77777777" w:rsidR="00C11AAF" w:rsidRPr="009079F8" w:rsidRDefault="00C11AAF" w:rsidP="00F23355">
            <w:pPr>
              <w:pStyle w:val="pqiTabBody"/>
            </w:pPr>
          </w:p>
        </w:tc>
        <w:tc>
          <w:tcPr>
            <w:tcW w:w="371" w:type="dxa"/>
          </w:tcPr>
          <w:p w14:paraId="76C65651" w14:textId="77777777" w:rsidR="00C11AAF" w:rsidRPr="009079F8" w:rsidRDefault="00C11AAF" w:rsidP="00F23355">
            <w:pPr>
              <w:pStyle w:val="pqiTabBody"/>
              <w:rPr>
                <w:i/>
              </w:rPr>
            </w:pPr>
            <w:r>
              <w:rPr>
                <w:i/>
              </w:rPr>
              <w:t>c</w:t>
            </w:r>
          </w:p>
        </w:tc>
        <w:tc>
          <w:tcPr>
            <w:tcW w:w="4705" w:type="dxa"/>
          </w:tcPr>
          <w:p w14:paraId="31EA62FA" w14:textId="77777777" w:rsidR="00C11AAF" w:rsidRPr="00536B91" w:rsidRDefault="00C11AAF" w:rsidP="00F23355">
            <w:pPr>
              <w:pStyle w:val="pqiTabBody"/>
              <w:rPr>
                <w:lang w:val="en-US"/>
              </w:rPr>
            </w:pPr>
            <w:proofErr w:type="spellStart"/>
            <w:r>
              <w:rPr>
                <w:lang w:val="en-US"/>
              </w:rPr>
              <w:t>Informacje</w:t>
            </w:r>
            <w:proofErr w:type="spellEnd"/>
            <w:r>
              <w:rPr>
                <w:lang w:val="en-US"/>
              </w:rPr>
              <w:t xml:space="preserve"> </w:t>
            </w:r>
            <w:proofErr w:type="spellStart"/>
            <w:r>
              <w:rPr>
                <w:lang w:val="en-US"/>
              </w:rPr>
              <w:t>dodatkowe</w:t>
            </w:r>
            <w:proofErr w:type="spellEnd"/>
          </w:p>
          <w:p w14:paraId="07E3ECE9" w14:textId="77777777" w:rsidR="00C11AAF" w:rsidRPr="00834AA2" w:rsidRDefault="00C11AAF" w:rsidP="00F23355">
            <w:pPr>
              <w:pStyle w:val="pqiTabBody"/>
              <w:rPr>
                <w:rFonts w:ascii="Courier New" w:hAnsi="Courier New" w:cs="Courier New"/>
                <w:noProof/>
                <w:color w:val="0000FF"/>
                <w:lang w:val="en-US"/>
              </w:rPr>
            </w:pPr>
            <w:r w:rsidRPr="00834AA2">
              <w:rPr>
                <w:rFonts w:ascii="Courier New" w:hAnsi="Courier New" w:cs="Courier New"/>
                <w:noProof/>
                <w:color w:val="0000FF"/>
                <w:lang w:val="en-US"/>
              </w:rPr>
              <w:t>DeliveryInformation</w:t>
            </w:r>
          </w:p>
        </w:tc>
        <w:tc>
          <w:tcPr>
            <w:tcW w:w="409" w:type="dxa"/>
          </w:tcPr>
          <w:p w14:paraId="4E046330" w14:textId="77777777" w:rsidR="00C11AAF" w:rsidRPr="009079F8" w:rsidRDefault="00C11AAF" w:rsidP="00F23355">
            <w:pPr>
              <w:pStyle w:val="pqiTabBody"/>
            </w:pPr>
            <w:r>
              <w:t>O</w:t>
            </w:r>
          </w:p>
        </w:tc>
        <w:tc>
          <w:tcPr>
            <w:tcW w:w="2316" w:type="dxa"/>
          </w:tcPr>
          <w:p w14:paraId="195DF94A" w14:textId="77777777" w:rsidR="00C11AAF" w:rsidRPr="009079F8" w:rsidRDefault="00C11AAF" w:rsidP="00F23355">
            <w:pPr>
              <w:pStyle w:val="pqiTabBody"/>
            </w:pPr>
          </w:p>
        </w:tc>
        <w:tc>
          <w:tcPr>
            <w:tcW w:w="4476" w:type="dxa"/>
          </w:tcPr>
          <w:p w14:paraId="45313EFC" w14:textId="342D8248" w:rsidR="00C11AAF" w:rsidRPr="009079F8" w:rsidRDefault="004B6402" w:rsidP="00F23355">
            <w:pPr>
              <w:pStyle w:val="pqiTabBody"/>
            </w:pPr>
            <w:ins w:id="2555" w:author="Jurkowska Monika" w:date="2022-11-14T21:27:00Z">
              <w:r>
                <w:t>Należy podać dodatkowe informacje dotyczące odbioru wyrobów akcyzowych.</w:t>
              </w:r>
            </w:ins>
          </w:p>
        </w:tc>
        <w:tc>
          <w:tcPr>
            <w:tcW w:w="1050" w:type="dxa"/>
          </w:tcPr>
          <w:p w14:paraId="0D4A1EBE" w14:textId="77777777" w:rsidR="00C11AAF" w:rsidRPr="009079F8" w:rsidRDefault="00C11AAF" w:rsidP="00F23355">
            <w:pPr>
              <w:pStyle w:val="pqiTabBody"/>
            </w:pPr>
            <w:r>
              <w:t>an..350</w:t>
            </w:r>
          </w:p>
        </w:tc>
      </w:tr>
      <w:tr w:rsidR="00C11AAF" w:rsidRPr="009079F8" w14:paraId="16AE9EB3" w14:textId="77777777" w:rsidTr="00F23355">
        <w:trPr>
          <w:cantSplit/>
        </w:trPr>
        <w:tc>
          <w:tcPr>
            <w:tcW w:w="810" w:type="dxa"/>
            <w:gridSpan w:val="2"/>
          </w:tcPr>
          <w:p w14:paraId="21F9C763" w14:textId="77777777" w:rsidR="00C11AAF" w:rsidRPr="002854B5" w:rsidRDefault="00C11AAF" w:rsidP="00F23355">
            <w:pPr>
              <w:pStyle w:val="pqiTabBody"/>
              <w:rPr>
                <w:b/>
                <w:i/>
              </w:rPr>
            </w:pPr>
            <w:r>
              <w:rPr>
                <w:b/>
              </w:rPr>
              <w:t>4</w:t>
            </w:r>
          </w:p>
        </w:tc>
        <w:tc>
          <w:tcPr>
            <w:tcW w:w="4705" w:type="dxa"/>
          </w:tcPr>
          <w:p w14:paraId="0662D80A" w14:textId="77777777" w:rsidR="00C11AAF" w:rsidRDefault="00C11AAF" w:rsidP="00F23355">
            <w:pPr>
              <w:keepNext/>
              <w:rPr>
                <w:b/>
                <w:szCs w:val="20"/>
              </w:rPr>
            </w:pPr>
            <w:r w:rsidRPr="009079F8">
              <w:rPr>
                <w:b/>
                <w:szCs w:val="20"/>
              </w:rPr>
              <w:t xml:space="preserve">PODMIOT </w:t>
            </w:r>
            <w:r>
              <w:rPr>
                <w:b/>
                <w:szCs w:val="20"/>
              </w:rPr>
              <w:t>O</w:t>
            </w:r>
            <w:r w:rsidRPr="009079F8">
              <w:rPr>
                <w:b/>
                <w:szCs w:val="20"/>
              </w:rPr>
              <w:t>dbier</w:t>
            </w:r>
            <w:r>
              <w:rPr>
                <w:b/>
                <w:szCs w:val="20"/>
              </w:rPr>
              <w:t>ający</w:t>
            </w:r>
          </w:p>
          <w:p w14:paraId="1906BE85" w14:textId="77777777" w:rsidR="00C11AAF" w:rsidRPr="00834AA2" w:rsidRDefault="00C11AAF" w:rsidP="00F23355">
            <w:pPr>
              <w:pStyle w:val="pqiTabBody"/>
              <w:rPr>
                <w:rFonts w:ascii="Courier New" w:hAnsi="Courier New"/>
                <w:color w:val="0000FF"/>
              </w:rPr>
            </w:pPr>
            <w:r>
              <w:rPr>
                <w:rFonts w:ascii="Courier New" w:hAnsi="Courier New" w:cs="Courier New"/>
                <w:noProof/>
                <w:color w:val="0000FF"/>
              </w:rPr>
              <w:t>ConsigneeTrader</w:t>
            </w:r>
          </w:p>
        </w:tc>
        <w:tc>
          <w:tcPr>
            <w:tcW w:w="409" w:type="dxa"/>
          </w:tcPr>
          <w:p w14:paraId="32C7A159" w14:textId="77777777" w:rsidR="00C11AAF" w:rsidRPr="003053F8" w:rsidRDefault="00C11AAF" w:rsidP="00F23355">
            <w:pPr>
              <w:pStyle w:val="pqiTabBody"/>
              <w:rPr>
                <w:b/>
              </w:rPr>
            </w:pPr>
            <w:r w:rsidRPr="003053F8">
              <w:rPr>
                <w:b/>
              </w:rPr>
              <w:t>R</w:t>
            </w:r>
          </w:p>
        </w:tc>
        <w:tc>
          <w:tcPr>
            <w:tcW w:w="2316" w:type="dxa"/>
          </w:tcPr>
          <w:p w14:paraId="2F85B38B" w14:textId="77777777" w:rsidR="00C11AAF" w:rsidRPr="00536B91" w:rsidRDefault="00C11AAF" w:rsidP="00F23355">
            <w:pPr>
              <w:pStyle w:val="pqiTabBody"/>
              <w:rPr>
                <w:b/>
              </w:rPr>
            </w:pPr>
          </w:p>
        </w:tc>
        <w:tc>
          <w:tcPr>
            <w:tcW w:w="4476" w:type="dxa"/>
          </w:tcPr>
          <w:p w14:paraId="374597AA" w14:textId="77777777" w:rsidR="00C11AAF" w:rsidRPr="00536B91" w:rsidRDefault="00C11AAF" w:rsidP="00F23355">
            <w:pPr>
              <w:pStyle w:val="pqiTabBody"/>
              <w:rPr>
                <w:b/>
              </w:rPr>
            </w:pPr>
          </w:p>
        </w:tc>
        <w:tc>
          <w:tcPr>
            <w:tcW w:w="1050" w:type="dxa"/>
          </w:tcPr>
          <w:p w14:paraId="03D82922" w14:textId="77777777" w:rsidR="00C11AAF" w:rsidRPr="00536B91" w:rsidRDefault="00C11AAF" w:rsidP="00F23355">
            <w:pPr>
              <w:pStyle w:val="pqiTabBody"/>
              <w:rPr>
                <w:b/>
              </w:rPr>
            </w:pPr>
            <w:r w:rsidRPr="0072755A">
              <w:rPr>
                <w:b/>
              </w:rPr>
              <w:t>1x</w:t>
            </w:r>
          </w:p>
        </w:tc>
      </w:tr>
      <w:tr w:rsidR="00C11AAF" w:rsidRPr="009079F8" w14:paraId="1189C6F5" w14:textId="77777777" w:rsidTr="00F23355">
        <w:trPr>
          <w:cantSplit/>
        </w:trPr>
        <w:tc>
          <w:tcPr>
            <w:tcW w:w="439" w:type="dxa"/>
          </w:tcPr>
          <w:p w14:paraId="440AE5FC" w14:textId="77777777" w:rsidR="00C11AAF" w:rsidRPr="009079F8" w:rsidRDefault="00C11AAF" w:rsidP="00F23355">
            <w:pPr>
              <w:pStyle w:val="pqiTabBody"/>
            </w:pPr>
          </w:p>
        </w:tc>
        <w:tc>
          <w:tcPr>
            <w:tcW w:w="371" w:type="dxa"/>
          </w:tcPr>
          <w:p w14:paraId="7125CDC9" w14:textId="77777777" w:rsidR="00C11AAF" w:rsidRPr="009079F8" w:rsidRDefault="00C11AAF" w:rsidP="00F23355">
            <w:pPr>
              <w:pStyle w:val="pqiTabBody"/>
              <w:rPr>
                <w:i/>
              </w:rPr>
            </w:pPr>
            <w:r>
              <w:rPr>
                <w:i/>
              </w:rPr>
              <w:t>a</w:t>
            </w:r>
          </w:p>
        </w:tc>
        <w:tc>
          <w:tcPr>
            <w:tcW w:w="4705" w:type="dxa"/>
          </w:tcPr>
          <w:p w14:paraId="52547EAC" w14:textId="77777777" w:rsidR="00C11AAF" w:rsidRDefault="00C11AAF" w:rsidP="00F23355">
            <w:r w:rsidRPr="009079F8">
              <w:t>Identyfikacja podmiotu</w:t>
            </w:r>
          </w:p>
          <w:p w14:paraId="0E8C60A2" w14:textId="77777777" w:rsidR="00C11AAF" w:rsidRPr="00834AA2" w:rsidRDefault="00C11AAF" w:rsidP="00F23355">
            <w:pPr>
              <w:pStyle w:val="pqiTabBody"/>
              <w:rPr>
                <w:rFonts w:ascii="Courier New" w:hAnsi="Courier New" w:cs="Courier New"/>
                <w:noProof/>
                <w:color w:val="0000FF"/>
              </w:rPr>
            </w:pPr>
            <w:r>
              <w:rPr>
                <w:rFonts w:ascii="Courier New" w:hAnsi="Courier New" w:cs="Courier New"/>
                <w:noProof/>
                <w:color w:val="0000FF"/>
              </w:rPr>
              <w:t>Traderid</w:t>
            </w:r>
          </w:p>
        </w:tc>
        <w:tc>
          <w:tcPr>
            <w:tcW w:w="409" w:type="dxa"/>
          </w:tcPr>
          <w:p w14:paraId="3A63D9A7" w14:textId="77777777" w:rsidR="00C11AAF" w:rsidRPr="009079F8" w:rsidRDefault="00C11AAF" w:rsidP="00F23355">
            <w:pPr>
              <w:pStyle w:val="pqiTabBody"/>
            </w:pPr>
            <w:r>
              <w:t>R</w:t>
            </w:r>
          </w:p>
        </w:tc>
        <w:tc>
          <w:tcPr>
            <w:tcW w:w="2316" w:type="dxa"/>
          </w:tcPr>
          <w:p w14:paraId="23A1BB5A" w14:textId="77777777" w:rsidR="00C11AAF" w:rsidRPr="009079F8" w:rsidRDefault="00C11AAF" w:rsidP="00F23355">
            <w:pPr>
              <w:pStyle w:val="pqiTabBody"/>
            </w:pPr>
          </w:p>
        </w:tc>
        <w:tc>
          <w:tcPr>
            <w:tcW w:w="4476" w:type="dxa"/>
          </w:tcPr>
          <w:p w14:paraId="0E9D43D0" w14:textId="39A5D2C4" w:rsidR="00826E82" w:rsidRPr="009079F8" w:rsidRDefault="00C11AAF" w:rsidP="00724718">
            <w:pPr>
              <w:pStyle w:val="pqiTabBody"/>
            </w:pPr>
            <w:r>
              <w:t>N</w:t>
            </w:r>
            <w:r w:rsidRPr="009079F8">
              <w:t xml:space="preserve">ależy podać ważny numer </w:t>
            </w:r>
            <w:r>
              <w:t>akcyzowy</w:t>
            </w:r>
            <w:r w:rsidRPr="009079F8">
              <w:t xml:space="preserve"> </w:t>
            </w:r>
            <w:r>
              <w:t xml:space="preserve">uprawnionego prowadzącego </w:t>
            </w:r>
            <w:r w:rsidRPr="009079F8">
              <w:t>skład podatkow</w:t>
            </w:r>
            <w:r>
              <w:t>y,</w:t>
            </w:r>
            <w:r w:rsidRPr="009079F8">
              <w:t xml:space="preserve"> zarejestrowanego odbiorcy</w:t>
            </w:r>
            <w:r>
              <w:t xml:space="preserve"> lub tymczasowo zarejestrowanego odbiorcy.</w:t>
            </w:r>
          </w:p>
        </w:tc>
        <w:tc>
          <w:tcPr>
            <w:tcW w:w="1050" w:type="dxa"/>
          </w:tcPr>
          <w:p w14:paraId="423F4D6B" w14:textId="353A956E" w:rsidR="00826E82" w:rsidRPr="009079F8" w:rsidRDefault="00C11AAF" w:rsidP="00F23355">
            <w:pPr>
              <w:pStyle w:val="pqiTabBody"/>
            </w:pPr>
            <w:r w:rsidRPr="009079F8">
              <w:t>an..1</w:t>
            </w:r>
            <w:r>
              <w:t>3</w:t>
            </w:r>
          </w:p>
        </w:tc>
      </w:tr>
      <w:tr w:rsidR="00C11AAF" w:rsidRPr="009079F8" w14:paraId="18A21B98" w14:textId="77777777" w:rsidTr="00F23355">
        <w:trPr>
          <w:cantSplit/>
        </w:trPr>
        <w:tc>
          <w:tcPr>
            <w:tcW w:w="439" w:type="dxa"/>
          </w:tcPr>
          <w:p w14:paraId="6DA26A9C" w14:textId="77777777" w:rsidR="00C11AAF" w:rsidRPr="009079F8" w:rsidRDefault="00C11AAF" w:rsidP="00F23355">
            <w:pPr>
              <w:pStyle w:val="pqiTabBody"/>
            </w:pPr>
          </w:p>
        </w:tc>
        <w:tc>
          <w:tcPr>
            <w:tcW w:w="371" w:type="dxa"/>
          </w:tcPr>
          <w:p w14:paraId="0AE0D910" w14:textId="77777777" w:rsidR="00C11AAF" w:rsidRPr="009079F8" w:rsidRDefault="00C11AAF" w:rsidP="00F23355">
            <w:pPr>
              <w:pStyle w:val="pqiTabBody"/>
              <w:rPr>
                <w:i/>
              </w:rPr>
            </w:pPr>
            <w:r>
              <w:rPr>
                <w:i/>
              </w:rPr>
              <w:t>b</w:t>
            </w:r>
          </w:p>
        </w:tc>
        <w:tc>
          <w:tcPr>
            <w:tcW w:w="4705" w:type="dxa"/>
          </w:tcPr>
          <w:p w14:paraId="6EF3EDFC" w14:textId="77777777" w:rsidR="00C11AAF" w:rsidRDefault="00C11AAF" w:rsidP="00F23355">
            <w:r w:rsidRPr="009079F8">
              <w:t>Nazwa podmiotu</w:t>
            </w:r>
          </w:p>
          <w:p w14:paraId="1EFDDF13" w14:textId="77777777" w:rsidR="00C11AAF" w:rsidRPr="00834AA2" w:rsidRDefault="00C11AAF" w:rsidP="00F23355">
            <w:pPr>
              <w:pStyle w:val="pqiTabBody"/>
              <w:rPr>
                <w:rFonts w:ascii="Courier New" w:hAnsi="Courier New" w:cs="Courier New"/>
                <w:noProof/>
                <w:color w:val="0000FF"/>
                <w:lang w:val="en-US"/>
              </w:rPr>
            </w:pPr>
            <w:r>
              <w:rPr>
                <w:rFonts w:ascii="Courier New" w:hAnsi="Courier New" w:cs="Courier New"/>
                <w:noProof/>
                <w:color w:val="0000FF"/>
              </w:rPr>
              <w:t>TraderName</w:t>
            </w:r>
          </w:p>
        </w:tc>
        <w:tc>
          <w:tcPr>
            <w:tcW w:w="409" w:type="dxa"/>
          </w:tcPr>
          <w:p w14:paraId="0C639F91" w14:textId="77777777" w:rsidR="00C11AAF" w:rsidRPr="009079F8" w:rsidRDefault="00C11AAF" w:rsidP="00F23355">
            <w:pPr>
              <w:pStyle w:val="pqiTabBody"/>
            </w:pPr>
            <w:r w:rsidRPr="009079F8">
              <w:t>R</w:t>
            </w:r>
          </w:p>
        </w:tc>
        <w:tc>
          <w:tcPr>
            <w:tcW w:w="2316" w:type="dxa"/>
          </w:tcPr>
          <w:p w14:paraId="64ED31F9" w14:textId="77777777" w:rsidR="00C11AAF" w:rsidRPr="009079F8" w:rsidRDefault="00C11AAF" w:rsidP="00F23355">
            <w:pPr>
              <w:pStyle w:val="pqiTabBody"/>
            </w:pPr>
          </w:p>
        </w:tc>
        <w:tc>
          <w:tcPr>
            <w:tcW w:w="4476" w:type="dxa"/>
          </w:tcPr>
          <w:p w14:paraId="7AA3156A" w14:textId="77777777" w:rsidR="00C11AAF" w:rsidRPr="009079F8" w:rsidRDefault="00C11AAF" w:rsidP="00F23355">
            <w:pPr>
              <w:pStyle w:val="pqiTabBody"/>
            </w:pPr>
          </w:p>
        </w:tc>
        <w:tc>
          <w:tcPr>
            <w:tcW w:w="1050" w:type="dxa"/>
          </w:tcPr>
          <w:p w14:paraId="5D797C4A" w14:textId="77777777" w:rsidR="00C11AAF" w:rsidRPr="009079F8" w:rsidRDefault="00C11AAF" w:rsidP="00F23355">
            <w:pPr>
              <w:pStyle w:val="pqiTabBody"/>
            </w:pPr>
            <w:r w:rsidRPr="009079F8">
              <w:t>an..182</w:t>
            </w:r>
          </w:p>
        </w:tc>
      </w:tr>
      <w:tr w:rsidR="00C11AAF" w:rsidRPr="009079F8" w14:paraId="30B4A6E1" w14:textId="77777777" w:rsidTr="00F23355">
        <w:trPr>
          <w:cantSplit/>
        </w:trPr>
        <w:tc>
          <w:tcPr>
            <w:tcW w:w="439" w:type="dxa"/>
          </w:tcPr>
          <w:p w14:paraId="1E096199" w14:textId="77777777" w:rsidR="00C11AAF" w:rsidRPr="009079F8" w:rsidRDefault="00C11AAF" w:rsidP="00F23355">
            <w:pPr>
              <w:pStyle w:val="pqiTabBody"/>
            </w:pPr>
          </w:p>
        </w:tc>
        <w:tc>
          <w:tcPr>
            <w:tcW w:w="371" w:type="dxa"/>
          </w:tcPr>
          <w:p w14:paraId="68F1FA14" w14:textId="77777777" w:rsidR="00C11AAF" w:rsidRDefault="00C11AAF" w:rsidP="00F23355">
            <w:pPr>
              <w:pStyle w:val="pqiTabBody"/>
              <w:rPr>
                <w:i/>
              </w:rPr>
            </w:pPr>
            <w:r>
              <w:rPr>
                <w:i/>
              </w:rPr>
              <w:t>c</w:t>
            </w:r>
          </w:p>
        </w:tc>
        <w:tc>
          <w:tcPr>
            <w:tcW w:w="4705" w:type="dxa"/>
          </w:tcPr>
          <w:p w14:paraId="2613C6C1" w14:textId="77777777" w:rsidR="00C11AAF" w:rsidRDefault="00C11AAF" w:rsidP="00F23355">
            <w:r w:rsidRPr="009079F8">
              <w:t>Ulica</w:t>
            </w:r>
          </w:p>
          <w:p w14:paraId="5FBCACC2" w14:textId="77777777" w:rsidR="00C11AAF" w:rsidRPr="009079F8" w:rsidRDefault="00C11AAF" w:rsidP="00F23355">
            <w:r>
              <w:rPr>
                <w:rFonts w:ascii="Courier New" w:hAnsi="Courier New" w:cs="Courier New"/>
                <w:noProof/>
                <w:color w:val="0000FF"/>
                <w:szCs w:val="20"/>
              </w:rPr>
              <w:t>StreetName</w:t>
            </w:r>
          </w:p>
        </w:tc>
        <w:tc>
          <w:tcPr>
            <w:tcW w:w="409" w:type="dxa"/>
          </w:tcPr>
          <w:p w14:paraId="643C75BA" w14:textId="77777777" w:rsidR="00C11AAF" w:rsidRPr="009079F8" w:rsidRDefault="00C11AAF" w:rsidP="00F23355">
            <w:pPr>
              <w:pStyle w:val="pqiTabBody"/>
            </w:pPr>
            <w:r w:rsidRPr="009079F8">
              <w:t>R</w:t>
            </w:r>
          </w:p>
        </w:tc>
        <w:tc>
          <w:tcPr>
            <w:tcW w:w="2316" w:type="dxa"/>
          </w:tcPr>
          <w:p w14:paraId="7E7D45F2" w14:textId="77777777" w:rsidR="00C11AAF" w:rsidRPr="009079F8" w:rsidRDefault="00C11AAF" w:rsidP="00F23355">
            <w:pPr>
              <w:pStyle w:val="pqiTabBody"/>
            </w:pPr>
          </w:p>
        </w:tc>
        <w:tc>
          <w:tcPr>
            <w:tcW w:w="4476" w:type="dxa"/>
          </w:tcPr>
          <w:p w14:paraId="26F14BE7" w14:textId="77777777" w:rsidR="00C11AAF" w:rsidRPr="008816FC" w:rsidRDefault="00C11AAF" w:rsidP="00F23355">
            <w:pPr>
              <w:pStyle w:val="pqiTabBody"/>
            </w:pPr>
          </w:p>
        </w:tc>
        <w:tc>
          <w:tcPr>
            <w:tcW w:w="1050" w:type="dxa"/>
          </w:tcPr>
          <w:p w14:paraId="11F9A17B" w14:textId="77777777" w:rsidR="00C11AAF" w:rsidRPr="009079F8" w:rsidRDefault="00C11AAF" w:rsidP="00F23355">
            <w:pPr>
              <w:pStyle w:val="pqiTabBody"/>
            </w:pPr>
            <w:r w:rsidRPr="009079F8">
              <w:t>an..65</w:t>
            </w:r>
          </w:p>
        </w:tc>
      </w:tr>
      <w:tr w:rsidR="00C11AAF" w:rsidRPr="009079F8" w14:paraId="78C2A8CF" w14:textId="77777777" w:rsidTr="00F23355">
        <w:trPr>
          <w:cantSplit/>
        </w:trPr>
        <w:tc>
          <w:tcPr>
            <w:tcW w:w="439" w:type="dxa"/>
          </w:tcPr>
          <w:p w14:paraId="1D72CC40" w14:textId="77777777" w:rsidR="00C11AAF" w:rsidRPr="009079F8" w:rsidRDefault="00C11AAF" w:rsidP="00F23355">
            <w:pPr>
              <w:pStyle w:val="pqiTabBody"/>
            </w:pPr>
          </w:p>
        </w:tc>
        <w:tc>
          <w:tcPr>
            <w:tcW w:w="371" w:type="dxa"/>
          </w:tcPr>
          <w:p w14:paraId="581263CD" w14:textId="77777777" w:rsidR="00C11AAF" w:rsidRDefault="00C11AAF" w:rsidP="00F23355">
            <w:pPr>
              <w:pStyle w:val="pqiTabBody"/>
              <w:rPr>
                <w:i/>
              </w:rPr>
            </w:pPr>
            <w:r w:rsidRPr="009079F8">
              <w:rPr>
                <w:i/>
              </w:rPr>
              <w:t>d</w:t>
            </w:r>
          </w:p>
        </w:tc>
        <w:tc>
          <w:tcPr>
            <w:tcW w:w="4705" w:type="dxa"/>
          </w:tcPr>
          <w:p w14:paraId="548BA449" w14:textId="77777777" w:rsidR="00C11AAF" w:rsidRDefault="00C11AAF" w:rsidP="00F23355">
            <w:r w:rsidRPr="009079F8">
              <w:t>Numer domu</w:t>
            </w:r>
          </w:p>
          <w:p w14:paraId="0C2A652E" w14:textId="77777777" w:rsidR="00C11AAF" w:rsidRPr="009079F8" w:rsidRDefault="00C11AAF" w:rsidP="00F23355">
            <w:r>
              <w:rPr>
                <w:rFonts w:ascii="Courier New" w:hAnsi="Courier New" w:cs="Courier New"/>
                <w:noProof/>
                <w:color w:val="0000FF"/>
                <w:szCs w:val="20"/>
              </w:rPr>
              <w:t>StreetNumber</w:t>
            </w:r>
          </w:p>
        </w:tc>
        <w:tc>
          <w:tcPr>
            <w:tcW w:w="409" w:type="dxa"/>
          </w:tcPr>
          <w:p w14:paraId="51785553" w14:textId="77777777" w:rsidR="00C11AAF" w:rsidRPr="009079F8" w:rsidRDefault="00C11AAF" w:rsidP="00F23355">
            <w:pPr>
              <w:pStyle w:val="pqiTabBody"/>
            </w:pPr>
            <w:r w:rsidRPr="009079F8">
              <w:t>O</w:t>
            </w:r>
          </w:p>
        </w:tc>
        <w:tc>
          <w:tcPr>
            <w:tcW w:w="2316" w:type="dxa"/>
          </w:tcPr>
          <w:p w14:paraId="106E3329" w14:textId="77777777" w:rsidR="00C11AAF" w:rsidRPr="009079F8" w:rsidRDefault="00C11AAF" w:rsidP="00F23355">
            <w:pPr>
              <w:pStyle w:val="pqiTabBody"/>
            </w:pPr>
          </w:p>
        </w:tc>
        <w:tc>
          <w:tcPr>
            <w:tcW w:w="4476" w:type="dxa"/>
          </w:tcPr>
          <w:p w14:paraId="6EAD75D9" w14:textId="77777777" w:rsidR="00C11AAF" w:rsidRPr="008816FC" w:rsidRDefault="00C11AAF" w:rsidP="00F23355">
            <w:pPr>
              <w:pStyle w:val="pqiTabBody"/>
            </w:pPr>
          </w:p>
        </w:tc>
        <w:tc>
          <w:tcPr>
            <w:tcW w:w="1050" w:type="dxa"/>
          </w:tcPr>
          <w:p w14:paraId="0F8EEA64" w14:textId="77777777" w:rsidR="00C11AAF" w:rsidRPr="009079F8" w:rsidRDefault="00C11AAF" w:rsidP="00F23355">
            <w:pPr>
              <w:pStyle w:val="pqiTabBody"/>
            </w:pPr>
            <w:r w:rsidRPr="009079F8">
              <w:t>an..11</w:t>
            </w:r>
          </w:p>
        </w:tc>
      </w:tr>
      <w:tr w:rsidR="00C11AAF" w:rsidRPr="009079F8" w14:paraId="68D3CE6D" w14:textId="77777777" w:rsidTr="00F23355">
        <w:trPr>
          <w:cantSplit/>
        </w:trPr>
        <w:tc>
          <w:tcPr>
            <w:tcW w:w="439" w:type="dxa"/>
          </w:tcPr>
          <w:p w14:paraId="5ED30D06" w14:textId="77777777" w:rsidR="00C11AAF" w:rsidRPr="009079F8" w:rsidRDefault="00C11AAF" w:rsidP="00F23355">
            <w:pPr>
              <w:pStyle w:val="pqiTabBody"/>
            </w:pPr>
          </w:p>
        </w:tc>
        <w:tc>
          <w:tcPr>
            <w:tcW w:w="371" w:type="dxa"/>
          </w:tcPr>
          <w:p w14:paraId="61A79AE2" w14:textId="77777777" w:rsidR="00C11AAF" w:rsidRDefault="00C11AAF" w:rsidP="00F23355">
            <w:pPr>
              <w:pStyle w:val="pqiTabBody"/>
              <w:rPr>
                <w:i/>
              </w:rPr>
            </w:pPr>
            <w:r w:rsidRPr="009079F8">
              <w:rPr>
                <w:i/>
              </w:rPr>
              <w:t>e</w:t>
            </w:r>
          </w:p>
        </w:tc>
        <w:tc>
          <w:tcPr>
            <w:tcW w:w="4705" w:type="dxa"/>
          </w:tcPr>
          <w:p w14:paraId="75EDCC08" w14:textId="77777777" w:rsidR="00C11AAF" w:rsidRDefault="00C11AAF" w:rsidP="00F23355">
            <w:r w:rsidRPr="009079F8">
              <w:t>Kod pocztowy</w:t>
            </w:r>
          </w:p>
          <w:p w14:paraId="3EB93961" w14:textId="77777777" w:rsidR="00C11AAF" w:rsidRPr="009079F8" w:rsidRDefault="00C11AAF" w:rsidP="00F23355">
            <w:r>
              <w:rPr>
                <w:rFonts w:ascii="Courier New" w:hAnsi="Courier New" w:cs="Courier New"/>
                <w:noProof/>
                <w:color w:val="0000FF"/>
                <w:szCs w:val="20"/>
              </w:rPr>
              <w:t>Postcode</w:t>
            </w:r>
          </w:p>
        </w:tc>
        <w:tc>
          <w:tcPr>
            <w:tcW w:w="409" w:type="dxa"/>
          </w:tcPr>
          <w:p w14:paraId="62DB1C6C" w14:textId="77777777" w:rsidR="00C11AAF" w:rsidRPr="009079F8" w:rsidRDefault="00C11AAF" w:rsidP="00F23355">
            <w:pPr>
              <w:pStyle w:val="pqiTabBody"/>
            </w:pPr>
            <w:r w:rsidRPr="009079F8">
              <w:t>R</w:t>
            </w:r>
          </w:p>
        </w:tc>
        <w:tc>
          <w:tcPr>
            <w:tcW w:w="2316" w:type="dxa"/>
          </w:tcPr>
          <w:p w14:paraId="0ADE4171" w14:textId="77777777" w:rsidR="00C11AAF" w:rsidRPr="009079F8" w:rsidRDefault="00C11AAF" w:rsidP="00F23355">
            <w:pPr>
              <w:pStyle w:val="pqiTabBody"/>
            </w:pPr>
          </w:p>
        </w:tc>
        <w:tc>
          <w:tcPr>
            <w:tcW w:w="4476" w:type="dxa"/>
          </w:tcPr>
          <w:p w14:paraId="0B81363D" w14:textId="77777777" w:rsidR="00C11AAF" w:rsidRPr="008816FC" w:rsidRDefault="00C11AAF" w:rsidP="00F23355">
            <w:pPr>
              <w:pStyle w:val="pqiTabBody"/>
            </w:pPr>
          </w:p>
        </w:tc>
        <w:tc>
          <w:tcPr>
            <w:tcW w:w="1050" w:type="dxa"/>
          </w:tcPr>
          <w:p w14:paraId="770A7FC0" w14:textId="77777777" w:rsidR="00C11AAF" w:rsidRPr="009079F8" w:rsidRDefault="00C11AAF" w:rsidP="00F23355">
            <w:pPr>
              <w:pStyle w:val="pqiTabBody"/>
            </w:pPr>
            <w:r w:rsidRPr="009079F8">
              <w:t>an..10</w:t>
            </w:r>
          </w:p>
        </w:tc>
      </w:tr>
      <w:tr w:rsidR="00C11AAF" w:rsidRPr="009079F8" w14:paraId="3FD01952" w14:textId="77777777" w:rsidTr="00F23355">
        <w:trPr>
          <w:cantSplit/>
        </w:trPr>
        <w:tc>
          <w:tcPr>
            <w:tcW w:w="439" w:type="dxa"/>
          </w:tcPr>
          <w:p w14:paraId="20A3182C" w14:textId="77777777" w:rsidR="00C11AAF" w:rsidRPr="009079F8" w:rsidRDefault="00C11AAF" w:rsidP="00F23355">
            <w:pPr>
              <w:pStyle w:val="pqiTabBody"/>
            </w:pPr>
          </w:p>
        </w:tc>
        <w:tc>
          <w:tcPr>
            <w:tcW w:w="371" w:type="dxa"/>
          </w:tcPr>
          <w:p w14:paraId="2BE30B08" w14:textId="77777777" w:rsidR="00C11AAF" w:rsidRDefault="00C11AAF" w:rsidP="00F23355">
            <w:pPr>
              <w:pStyle w:val="pqiTabBody"/>
              <w:rPr>
                <w:i/>
              </w:rPr>
            </w:pPr>
            <w:r w:rsidRPr="009079F8">
              <w:rPr>
                <w:i/>
              </w:rPr>
              <w:t>f</w:t>
            </w:r>
          </w:p>
        </w:tc>
        <w:tc>
          <w:tcPr>
            <w:tcW w:w="4705" w:type="dxa"/>
          </w:tcPr>
          <w:p w14:paraId="402AEA7A" w14:textId="77777777" w:rsidR="00C11AAF" w:rsidRDefault="00C11AAF" w:rsidP="00F23355">
            <w:r w:rsidRPr="009079F8">
              <w:t>Miejscowość</w:t>
            </w:r>
          </w:p>
          <w:p w14:paraId="4972297B" w14:textId="77777777" w:rsidR="00C11AAF" w:rsidRPr="00F93E2D" w:rsidRDefault="00C11AAF" w:rsidP="00F23355">
            <w:pPr>
              <w:pStyle w:val="pqiTabBody"/>
              <w:rPr>
                <w:rFonts w:ascii="Courier New" w:hAnsi="Courier New" w:cs="Courier New"/>
                <w:noProof/>
                <w:color w:val="0000FF"/>
              </w:rPr>
            </w:pPr>
            <w:r>
              <w:rPr>
                <w:rFonts w:ascii="Courier New" w:hAnsi="Courier New" w:cs="Courier New"/>
                <w:noProof/>
                <w:color w:val="0000FF"/>
              </w:rPr>
              <w:t>City</w:t>
            </w:r>
          </w:p>
        </w:tc>
        <w:tc>
          <w:tcPr>
            <w:tcW w:w="409" w:type="dxa"/>
          </w:tcPr>
          <w:p w14:paraId="3BAE2163" w14:textId="77777777" w:rsidR="00C11AAF" w:rsidRPr="009079F8" w:rsidRDefault="00C11AAF" w:rsidP="00F23355">
            <w:pPr>
              <w:pStyle w:val="pqiTabBody"/>
            </w:pPr>
            <w:r w:rsidRPr="009079F8">
              <w:t>R</w:t>
            </w:r>
          </w:p>
        </w:tc>
        <w:tc>
          <w:tcPr>
            <w:tcW w:w="2316" w:type="dxa"/>
          </w:tcPr>
          <w:p w14:paraId="2243944E" w14:textId="77777777" w:rsidR="00C11AAF" w:rsidRPr="009079F8" w:rsidRDefault="00C11AAF" w:rsidP="00F23355">
            <w:pPr>
              <w:pStyle w:val="pqiTabBody"/>
            </w:pPr>
          </w:p>
        </w:tc>
        <w:tc>
          <w:tcPr>
            <w:tcW w:w="4476" w:type="dxa"/>
          </w:tcPr>
          <w:p w14:paraId="159D36CD" w14:textId="77777777" w:rsidR="00C11AAF" w:rsidRPr="008816FC" w:rsidRDefault="00C11AAF" w:rsidP="00F23355">
            <w:pPr>
              <w:pStyle w:val="pqiTabBody"/>
            </w:pPr>
          </w:p>
        </w:tc>
        <w:tc>
          <w:tcPr>
            <w:tcW w:w="1050" w:type="dxa"/>
          </w:tcPr>
          <w:p w14:paraId="4B4C0E5E" w14:textId="77777777" w:rsidR="00C11AAF" w:rsidRPr="009079F8" w:rsidRDefault="00C11AAF" w:rsidP="00F23355">
            <w:pPr>
              <w:pStyle w:val="pqiTabBody"/>
            </w:pPr>
            <w:r w:rsidRPr="009079F8">
              <w:t>an..50</w:t>
            </w:r>
          </w:p>
        </w:tc>
      </w:tr>
      <w:tr w:rsidR="00C11AAF" w:rsidRPr="009079F8" w14:paraId="6CEEAA22" w14:textId="77777777" w:rsidTr="00F23355">
        <w:trPr>
          <w:cantSplit/>
        </w:trPr>
        <w:tc>
          <w:tcPr>
            <w:tcW w:w="810" w:type="dxa"/>
            <w:gridSpan w:val="2"/>
          </w:tcPr>
          <w:p w14:paraId="2D682B38" w14:textId="77777777" w:rsidR="00C11AAF" w:rsidRPr="002854B5" w:rsidRDefault="00C11AAF" w:rsidP="00F23355">
            <w:pPr>
              <w:pStyle w:val="pqiTabBody"/>
              <w:rPr>
                <w:b/>
                <w:i/>
              </w:rPr>
            </w:pPr>
            <w:r>
              <w:rPr>
                <w:b/>
              </w:rPr>
              <w:lastRenderedPageBreak/>
              <w:t>5</w:t>
            </w:r>
          </w:p>
        </w:tc>
        <w:tc>
          <w:tcPr>
            <w:tcW w:w="4705" w:type="dxa"/>
          </w:tcPr>
          <w:p w14:paraId="104EC150" w14:textId="77777777" w:rsidR="00C11AAF" w:rsidRDefault="00C11AAF" w:rsidP="00F23355">
            <w:pPr>
              <w:keepNext/>
              <w:rPr>
                <w:b/>
              </w:rPr>
            </w:pPr>
            <w:r w:rsidRPr="009079F8">
              <w:rPr>
                <w:b/>
              </w:rPr>
              <w:t xml:space="preserve">PODMIOT </w:t>
            </w:r>
            <w:r>
              <w:rPr>
                <w:b/>
              </w:rPr>
              <w:t>M</w:t>
            </w:r>
            <w:r w:rsidRPr="009079F8">
              <w:rPr>
                <w:b/>
              </w:rPr>
              <w:t xml:space="preserve">iejsce </w:t>
            </w:r>
            <w:r>
              <w:rPr>
                <w:b/>
              </w:rPr>
              <w:t>D</w:t>
            </w:r>
            <w:r w:rsidRPr="009079F8">
              <w:rPr>
                <w:b/>
              </w:rPr>
              <w:t>ostawy</w:t>
            </w:r>
          </w:p>
          <w:p w14:paraId="385AD5DB" w14:textId="77777777" w:rsidR="00C11AAF" w:rsidRPr="00834AA2" w:rsidRDefault="00C11AAF" w:rsidP="00F23355">
            <w:pPr>
              <w:pStyle w:val="pqiTabBody"/>
              <w:rPr>
                <w:rFonts w:ascii="Courier New" w:hAnsi="Courier New"/>
                <w:color w:val="0000FF"/>
              </w:rPr>
            </w:pPr>
            <w:r>
              <w:rPr>
                <w:rFonts w:ascii="Courier New" w:hAnsi="Courier New" w:cs="Courier New"/>
                <w:noProof/>
                <w:color w:val="0000FF"/>
              </w:rPr>
              <w:t>DeliveryPlaceTrader</w:t>
            </w:r>
          </w:p>
        </w:tc>
        <w:tc>
          <w:tcPr>
            <w:tcW w:w="409" w:type="dxa"/>
          </w:tcPr>
          <w:p w14:paraId="0FCB0A74" w14:textId="77777777" w:rsidR="00C11AAF" w:rsidRPr="003053F8" w:rsidRDefault="00C11AAF" w:rsidP="00F23355">
            <w:pPr>
              <w:pStyle w:val="pqiTabBody"/>
              <w:rPr>
                <w:b/>
              </w:rPr>
            </w:pPr>
            <w:r w:rsidRPr="003053F8">
              <w:rPr>
                <w:b/>
              </w:rPr>
              <w:t>D</w:t>
            </w:r>
          </w:p>
        </w:tc>
        <w:tc>
          <w:tcPr>
            <w:tcW w:w="2316" w:type="dxa"/>
          </w:tcPr>
          <w:p w14:paraId="29936D51" w14:textId="77777777" w:rsidR="00C11AAF" w:rsidRPr="0072755A" w:rsidRDefault="00C11AAF" w:rsidP="00F23355">
            <w:pPr>
              <w:pStyle w:val="pqiTabBody"/>
              <w:rPr>
                <w:b/>
              </w:rPr>
            </w:pPr>
            <w:r w:rsidRPr="0072755A">
              <w:rPr>
                <w:b/>
              </w:rPr>
              <w:t>- „R” dla kodu rodzaju miejsca przeznaczenia 1</w:t>
            </w:r>
            <w:r>
              <w:rPr>
                <w:b/>
              </w:rPr>
              <w:t>.</w:t>
            </w:r>
          </w:p>
          <w:p w14:paraId="7B5CBA16" w14:textId="3C560A00" w:rsidR="00C11AAF" w:rsidRPr="0072755A" w:rsidRDefault="00C11AAF" w:rsidP="00F23355">
            <w:pPr>
              <w:pStyle w:val="pqiTabBody"/>
              <w:rPr>
                <w:b/>
              </w:rPr>
            </w:pPr>
            <w:r w:rsidRPr="0072755A">
              <w:rPr>
                <w:b/>
              </w:rPr>
              <w:t>- „O” dla kodu rodzaju miejsca przeznaczenia 2</w:t>
            </w:r>
            <w:r w:rsidR="00724718">
              <w:rPr>
                <w:b/>
              </w:rPr>
              <w:t xml:space="preserve"> i </w:t>
            </w:r>
            <w:r w:rsidRPr="0072755A">
              <w:rPr>
                <w:b/>
              </w:rPr>
              <w:t>3</w:t>
            </w:r>
            <w:r>
              <w:rPr>
                <w:b/>
              </w:rPr>
              <w:t>.</w:t>
            </w:r>
          </w:p>
          <w:p w14:paraId="71260465" w14:textId="77777777" w:rsidR="00C11AAF" w:rsidRPr="00536B91" w:rsidRDefault="00C11AAF" w:rsidP="00F23355">
            <w:pPr>
              <w:pStyle w:val="pqiTabBody"/>
              <w:rPr>
                <w:b/>
              </w:rPr>
            </w:pPr>
            <w:r w:rsidRPr="006343ED">
              <w:rPr>
                <w:b/>
                <w:i/>
              </w:rPr>
              <w:t>(</w:t>
            </w:r>
            <w:r w:rsidRPr="006343ED">
              <w:rPr>
                <w:b/>
              </w:rPr>
              <w:t xml:space="preserve">Zobacz wartości enumeracji </w:t>
            </w:r>
            <w:r w:rsidRPr="006343ED">
              <w:rPr>
                <w:b/>
              </w:rPr>
              <w:fldChar w:fldCharType="begin"/>
            </w:r>
            <w:r w:rsidRPr="006343ED">
              <w:rPr>
                <w:b/>
              </w:rPr>
              <w:instrText xml:space="preserve"> REF _Ref267833580 \h  \* MERGEFORMAT </w:instrText>
            </w:r>
            <w:r w:rsidRPr="006343ED">
              <w:rPr>
                <w:b/>
              </w:rPr>
            </w:r>
            <w:r w:rsidRPr="006343ED">
              <w:rPr>
                <w:b/>
              </w:rPr>
              <w:fldChar w:fldCharType="separate"/>
            </w:r>
            <w:r w:rsidR="002B6F91" w:rsidRPr="002B6F91">
              <w:rPr>
                <w:b/>
              </w:rPr>
              <w:t>Kody rodzaju miejsca przeznaczenia (</w:t>
            </w:r>
            <w:proofErr w:type="spellStart"/>
            <w:r w:rsidR="002B6F91" w:rsidRPr="002B6F91">
              <w:rPr>
                <w:b/>
              </w:rPr>
              <w:t>Destination</w:t>
            </w:r>
            <w:proofErr w:type="spellEnd"/>
            <w:r w:rsidR="002B6F91" w:rsidRPr="002B6F91">
              <w:rPr>
                <w:b/>
              </w:rPr>
              <w:t xml:space="preserve"> </w:t>
            </w:r>
            <w:proofErr w:type="spellStart"/>
            <w:r w:rsidR="002B6F91" w:rsidRPr="002B6F91">
              <w:rPr>
                <w:b/>
              </w:rPr>
              <w:t>Type</w:t>
            </w:r>
            <w:proofErr w:type="spellEnd"/>
            <w:r w:rsidR="002B6F91" w:rsidRPr="002B6F91">
              <w:rPr>
                <w:b/>
              </w:rPr>
              <w:t xml:space="preserve"> </w:t>
            </w:r>
            <w:proofErr w:type="spellStart"/>
            <w:r w:rsidR="002B6F91" w:rsidRPr="002B6F91">
              <w:rPr>
                <w:b/>
              </w:rPr>
              <w:t>Codes</w:t>
            </w:r>
            <w:proofErr w:type="spellEnd"/>
            <w:r w:rsidR="002B6F91" w:rsidRPr="002B6F91">
              <w:rPr>
                <w:b/>
              </w:rPr>
              <w:t>)</w:t>
            </w:r>
            <w:r w:rsidRPr="006343ED">
              <w:rPr>
                <w:b/>
              </w:rPr>
              <w:fldChar w:fldCharType="end"/>
            </w:r>
            <w:r w:rsidRPr="0072755A">
              <w:rPr>
                <w:b/>
                <w:i/>
              </w:rPr>
              <w:t>)</w:t>
            </w:r>
            <w:r>
              <w:rPr>
                <w:b/>
                <w:i/>
              </w:rPr>
              <w:t>.</w:t>
            </w:r>
          </w:p>
        </w:tc>
        <w:tc>
          <w:tcPr>
            <w:tcW w:w="4476" w:type="dxa"/>
          </w:tcPr>
          <w:p w14:paraId="5A83783F" w14:textId="77777777" w:rsidR="00C11AAF" w:rsidRPr="00536B91" w:rsidRDefault="00C11AAF" w:rsidP="00F23355">
            <w:pPr>
              <w:pStyle w:val="pqiTabBody"/>
              <w:rPr>
                <w:b/>
              </w:rPr>
            </w:pPr>
            <w:r w:rsidRPr="0072755A">
              <w:rPr>
                <w:b/>
              </w:rPr>
              <w:t>Należy podać rzeczywiste miejsce dostawy wyrobów akcyzowych.</w:t>
            </w:r>
          </w:p>
        </w:tc>
        <w:tc>
          <w:tcPr>
            <w:tcW w:w="1050" w:type="dxa"/>
          </w:tcPr>
          <w:p w14:paraId="00A8F5E9" w14:textId="77777777" w:rsidR="00C11AAF" w:rsidRPr="00536B91" w:rsidRDefault="00C11AAF" w:rsidP="00F23355">
            <w:pPr>
              <w:pStyle w:val="pqiTabBody"/>
              <w:rPr>
                <w:b/>
              </w:rPr>
            </w:pPr>
            <w:r w:rsidRPr="0072755A">
              <w:rPr>
                <w:b/>
              </w:rPr>
              <w:t>1x</w:t>
            </w:r>
          </w:p>
        </w:tc>
      </w:tr>
      <w:tr w:rsidR="00C11AAF" w:rsidRPr="009079F8" w14:paraId="68FB0B8F" w14:textId="77777777" w:rsidTr="00F23355">
        <w:trPr>
          <w:cantSplit/>
        </w:trPr>
        <w:tc>
          <w:tcPr>
            <w:tcW w:w="439" w:type="dxa"/>
          </w:tcPr>
          <w:p w14:paraId="1B01C6ED" w14:textId="77777777" w:rsidR="00C11AAF" w:rsidRPr="009079F8" w:rsidRDefault="00C11AAF" w:rsidP="00F23355">
            <w:pPr>
              <w:pStyle w:val="pqiTabBody"/>
            </w:pPr>
          </w:p>
        </w:tc>
        <w:tc>
          <w:tcPr>
            <w:tcW w:w="371" w:type="dxa"/>
          </w:tcPr>
          <w:p w14:paraId="2E3938C2" w14:textId="77777777" w:rsidR="00C11AAF" w:rsidRPr="009079F8" w:rsidRDefault="00C11AAF" w:rsidP="00F23355">
            <w:pPr>
              <w:pStyle w:val="pqiTabBody"/>
              <w:rPr>
                <w:i/>
              </w:rPr>
            </w:pPr>
            <w:r>
              <w:rPr>
                <w:i/>
              </w:rPr>
              <w:t>a</w:t>
            </w:r>
          </w:p>
        </w:tc>
        <w:tc>
          <w:tcPr>
            <w:tcW w:w="4705" w:type="dxa"/>
          </w:tcPr>
          <w:p w14:paraId="644328F7" w14:textId="77777777" w:rsidR="00C11AAF" w:rsidRDefault="00C11AAF" w:rsidP="00F23355">
            <w:r w:rsidRPr="009079F8">
              <w:t>Identyfikacja podmiotu</w:t>
            </w:r>
          </w:p>
          <w:p w14:paraId="7F87784C" w14:textId="77777777" w:rsidR="00C11AAF" w:rsidRPr="00834AA2" w:rsidRDefault="00C11AAF" w:rsidP="00F23355">
            <w:pPr>
              <w:pStyle w:val="pqiTabBody"/>
              <w:rPr>
                <w:rFonts w:ascii="Courier New" w:hAnsi="Courier New" w:cs="Courier New"/>
                <w:noProof/>
                <w:color w:val="0000FF"/>
              </w:rPr>
            </w:pPr>
            <w:r>
              <w:rPr>
                <w:rFonts w:ascii="Courier New" w:hAnsi="Courier New" w:cs="Courier New"/>
                <w:noProof/>
                <w:color w:val="0000FF"/>
              </w:rPr>
              <w:t>Traderid</w:t>
            </w:r>
          </w:p>
        </w:tc>
        <w:tc>
          <w:tcPr>
            <w:tcW w:w="409" w:type="dxa"/>
          </w:tcPr>
          <w:p w14:paraId="0B1F0362" w14:textId="77777777" w:rsidR="00C11AAF" w:rsidRPr="009079F8" w:rsidRDefault="00C11AAF" w:rsidP="00F23355">
            <w:pPr>
              <w:pStyle w:val="pqiTabBody"/>
            </w:pPr>
            <w:r w:rsidRPr="009079F8">
              <w:t>C</w:t>
            </w:r>
          </w:p>
        </w:tc>
        <w:tc>
          <w:tcPr>
            <w:tcW w:w="2316" w:type="dxa"/>
          </w:tcPr>
          <w:p w14:paraId="2E0D8804" w14:textId="77777777" w:rsidR="00C11AAF" w:rsidRPr="009079F8" w:rsidRDefault="00C11AAF" w:rsidP="00F23355">
            <w:pPr>
              <w:pStyle w:val="pqiTabBody"/>
            </w:pPr>
            <w:r w:rsidRPr="009079F8">
              <w:t>- „R” dla kodu rodzaju miejsca przeznaczenia 1</w:t>
            </w:r>
          </w:p>
          <w:p w14:paraId="3FD17F2C" w14:textId="769218FB" w:rsidR="00C11AAF" w:rsidRPr="009079F8" w:rsidRDefault="00C11AAF" w:rsidP="00F23355">
            <w:pPr>
              <w:pStyle w:val="pqiTabBody"/>
            </w:pPr>
            <w:r w:rsidRPr="009079F8">
              <w:t>- „O” dla kodu rodzaju miejsca przeznaczenia 2</w:t>
            </w:r>
            <w:r w:rsidR="00724718">
              <w:t xml:space="preserve"> i </w:t>
            </w:r>
            <w:r w:rsidRPr="009079F8">
              <w:t>3.</w:t>
            </w:r>
          </w:p>
          <w:p w14:paraId="5C0E4B24" w14:textId="77777777" w:rsidR="00C11AAF" w:rsidRPr="009079F8" w:rsidRDefault="00C11AAF" w:rsidP="00F23355">
            <w:pPr>
              <w:pStyle w:val="pqiTabBody"/>
            </w:pPr>
            <w:r w:rsidRPr="006343ED">
              <w:t xml:space="preserve">(Zobacz wartości enumeracji </w:t>
            </w:r>
            <w:r w:rsidRPr="006343ED">
              <w:fldChar w:fldCharType="begin"/>
            </w:r>
            <w:r w:rsidRPr="006343ED">
              <w:instrText xml:space="preserve"> REF _Ref267833580 \h </w:instrText>
            </w:r>
            <w:r>
              <w:instrText xml:space="preserve"> \* MERGEFORMAT </w:instrText>
            </w:r>
            <w:r w:rsidRPr="006343ED">
              <w:fldChar w:fldCharType="separate"/>
            </w:r>
            <w:r w:rsidR="002B6F91">
              <w:t>Kody rodzaju miejsca przeznaczenia (</w:t>
            </w:r>
            <w:proofErr w:type="spellStart"/>
            <w:r w:rsidR="002B6F91">
              <w:t>D</w:t>
            </w:r>
            <w:r w:rsidR="002B6F91" w:rsidRPr="00F963E2">
              <w:t>estination</w:t>
            </w:r>
            <w:proofErr w:type="spellEnd"/>
            <w:r w:rsidR="002B6F91" w:rsidRPr="00F963E2">
              <w:t xml:space="preserve"> </w:t>
            </w:r>
            <w:proofErr w:type="spellStart"/>
            <w:r w:rsidR="002B6F91" w:rsidRPr="00F963E2">
              <w:t>Type</w:t>
            </w:r>
            <w:proofErr w:type="spellEnd"/>
            <w:r w:rsidR="002B6F91" w:rsidRPr="00F963E2">
              <w:t xml:space="preserve"> </w:t>
            </w:r>
            <w:proofErr w:type="spellStart"/>
            <w:r w:rsidR="002B6F91" w:rsidRPr="00F963E2">
              <w:t>Code</w:t>
            </w:r>
            <w:r w:rsidR="002B6F91">
              <w:t>s</w:t>
            </w:r>
            <w:proofErr w:type="spellEnd"/>
            <w:r w:rsidR="002B6F91">
              <w:t>)</w:t>
            </w:r>
            <w:r w:rsidRPr="006343ED">
              <w:fldChar w:fldCharType="end"/>
            </w:r>
            <w:r w:rsidRPr="009079F8">
              <w:rPr>
                <w:i/>
              </w:rPr>
              <w:t>)</w:t>
            </w:r>
            <w:r>
              <w:rPr>
                <w:i/>
              </w:rPr>
              <w:t>.</w:t>
            </w:r>
          </w:p>
        </w:tc>
        <w:tc>
          <w:tcPr>
            <w:tcW w:w="4476" w:type="dxa"/>
          </w:tcPr>
          <w:p w14:paraId="2B658BC8" w14:textId="77777777" w:rsidR="00C11AAF" w:rsidRPr="009079F8" w:rsidRDefault="00C11AAF" w:rsidP="00F23355">
            <w:pPr>
              <w:pStyle w:val="pqiTabBody"/>
            </w:pPr>
            <w:r w:rsidRPr="009079F8">
              <w:t>Dla kodu rodzaju miejsca przeznaczenia:</w:t>
            </w:r>
          </w:p>
          <w:p w14:paraId="5D75EB4F" w14:textId="77777777" w:rsidR="00C11AAF" w:rsidRPr="009079F8" w:rsidRDefault="00C11AAF" w:rsidP="00F23355">
            <w:pPr>
              <w:pStyle w:val="pqiTabBody"/>
            </w:pPr>
            <w:r>
              <w:t xml:space="preserve"> - </w:t>
            </w:r>
            <w:r w:rsidRPr="009079F8">
              <w:t xml:space="preserve">1: należy podać ważny numer </w:t>
            </w:r>
            <w:r>
              <w:t>akcyzowy</w:t>
            </w:r>
            <w:r w:rsidRPr="009079F8">
              <w:t xml:space="preserve"> składu podatkowego przeznaczenia</w:t>
            </w:r>
          </w:p>
          <w:p w14:paraId="10B26F29" w14:textId="7AECC751" w:rsidR="00826E82" w:rsidRPr="009079F8" w:rsidRDefault="00C11AAF" w:rsidP="00F23355">
            <w:pPr>
              <w:pStyle w:val="pqiTabBody"/>
            </w:pPr>
            <w:r>
              <w:t xml:space="preserve"> - </w:t>
            </w:r>
            <w:r w:rsidRPr="009079F8">
              <w:t>2</w:t>
            </w:r>
            <w:r w:rsidR="00826E82">
              <w:t xml:space="preserve"> i </w:t>
            </w:r>
            <w:r w:rsidRPr="009079F8">
              <w:t>3</w:t>
            </w:r>
            <w:r w:rsidR="00826E82">
              <w:t>: należy podać numer identyfikacyjny VAT lub inny numer identyfikacyjny.</w:t>
            </w:r>
          </w:p>
        </w:tc>
        <w:tc>
          <w:tcPr>
            <w:tcW w:w="1050" w:type="dxa"/>
          </w:tcPr>
          <w:p w14:paraId="285F3EDA" w14:textId="77777777" w:rsidR="00C11AAF" w:rsidRPr="009079F8" w:rsidRDefault="00C11AAF" w:rsidP="00F23355">
            <w:pPr>
              <w:pStyle w:val="pqiTabBody"/>
            </w:pPr>
            <w:r w:rsidRPr="009079F8">
              <w:t>an..16</w:t>
            </w:r>
          </w:p>
        </w:tc>
      </w:tr>
      <w:tr w:rsidR="00C11AAF" w:rsidRPr="009079F8" w14:paraId="07755E57" w14:textId="77777777" w:rsidTr="00F23355">
        <w:trPr>
          <w:cantSplit/>
        </w:trPr>
        <w:tc>
          <w:tcPr>
            <w:tcW w:w="439" w:type="dxa"/>
          </w:tcPr>
          <w:p w14:paraId="01F7490A" w14:textId="77777777" w:rsidR="00C11AAF" w:rsidRPr="009079F8" w:rsidRDefault="00C11AAF" w:rsidP="00F23355">
            <w:pPr>
              <w:pStyle w:val="pqiTabBody"/>
            </w:pPr>
          </w:p>
        </w:tc>
        <w:tc>
          <w:tcPr>
            <w:tcW w:w="371" w:type="dxa"/>
          </w:tcPr>
          <w:p w14:paraId="06B9C12E" w14:textId="77777777" w:rsidR="00C11AAF" w:rsidRPr="009079F8" w:rsidRDefault="00C11AAF" w:rsidP="00F23355">
            <w:pPr>
              <w:pStyle w:val="pqiTabBody"/>
              <w:rPr>
                <w:i/>
              </w:rPr>
            </w:pPr>
            <w:r>
              <w:rPr>
                <w:i/>
              </w:rPr>
              <w:t>b</w:t>
            </w:r>
          </w:p>
        </w:tc>
        <w:tc>
          <w:tcPr>
            <w:tcW w:w="4705" w:type="dxa"/>
          </w:tcPr>
          <w:p w14:paraId="1F34AC33" w14:textId="77777777" w:rsidR="00C11AAF" w:rsidRDefault="00C11AAF" w:rsidP="00F23355">
            <w:r w:rsidRPr="009079F8">
              <w:t>Nazwa podmiotu</w:t>
            </w:r>
          </w:p>
          <w:p w14:paraId="42BEEA9F" w14:textId="77777777" w:rsidR="00C11AAF" w:rsidRPr="00834AA2" w:rsidRDefault="00C11AAF" w:rsidP="00F23355">
            <w:pPr>
              <w:pStyle w:val="pqiTabBody"/>
              <w:rPr>
                <w:rFonts w:ascii="Courier New" w:hAnsi="Courier New" w:cs="Courier New"/>
                <w:noProof/>
                <w:color w:val="0000FF"/>
                <w:lang w:val="en-US"/>
              </w:rPr>
            </w:pPr>
            <w:r>
              <w:rPr>
                <w:rFonts w:ascii="Courier New" w:hAnsi="Courier New" w:cs="Courier New"/>
                <w:noProof/>
                <w:color w:val="0000FF"/>
              </w:rPr>
              <w:t>TraderName</w:t>
            </w:r>
          </w:p>
        </w:tc>
        <w:tc>
          <w:tcPr>
            <w:tcW w:w="409" w:type="dxa"/>
          </w:tcPr>
          <w:p w14:paraId="313BB901" w14:textId="77777777" w:rsidR="00C11AAF" w:rsidRPr="009079F8" w:rsidRDefault="00C11AAF" w:rsidP="00F23355">
            <w:pPr>
              <w:pStyle w:val="pqiTabBody"/>
            </w:pPr>
            <w:r w:rsidRPr="009079F8">
              <w:t>R</w:t>
            </w:r>
          </w:p>
        </w:tc>
        <w:tc>
          <w:tcPr>
            <w:tcW w:w="2316" w:type="dxa"/>
          </w:tcPr>
          <w:p w14:paraId="5B35386C" w14:textId="77777777" w:rsidR="00C11AAF" w:rsidRPr="009079F8" w:rsidRDefault="00C11AAF" w:rsidP="00F23355">
            <w:pPr>
              <w:pStyle w:val="pqiTabBody"/>
            </w:pPr>
          </w:p>
        </w:tc>
        <w:tc>
          <w:tcPr>
            <w:tcW w:w="4476" w:type="dxa"/>
          </w:tcPr>
          <w:p w14:paraId="23C27801" w14:textId="77777777" w:rsidR="00C11AAF" w:rsidRPr="009079F8" w:rsidRDefault="00C11AAF" w:rsidP="00F23355">
            <w:pPr>
              <w:pStyle w:val="pqiTabBody"/>
            </w:pPr>
          </w:p>
        </w:tc>
        <w:tc>
          <w:tcPr>
            <w:tcW w:w="1050" w:type="dxa"/>
          </w:tcPr>
          <w:p w14:paraId="76827FFF" w14:textId="77777777" w:rsidR="00C11AAF" w:rsidRPr="009079F8" w:rsidRDefault="00C11AAF" w:rsidP="00F23355">
            <w:pPr>
              <w:pStyle w:val="pqiTabBody"/>
            </w:pPr>
            <w:r w:rsidRPr="009079F8">
              <w:t>an..182</w:t>
            </w:r>
          </w:p>
        </w:tc>
      </w:tr>
      <w:tr w:rsidR="00C11AAF" w:rsidRPr="009079F8" w14:paraId="0FD411A0" w14:textId="77777777" w:rsidTr="00F23355">
        <w:trPr>
          <w:cantSplit/>
        </w:trPr>
        <w:tc>
          <w:tcPr>
            <w:tcW w:w="439" w:type="dxa"/>
          </w:tcPr>
          <w:p w14:paraId="3CB0D718" w14:textId="77777777" w:rsidR="00C11AAF" w:rsidRPr="009079F8" w:rsidRDefault="00C11AAF" w:rsidP="00F23355">
            <w:pPr>
              <w:pStyle w:val="pqiTabBody"/>
            </w:pPr>
          </w:p>
        </w:tc>
        <w:tc>
          <w:tcPr>
            <w:tcW w:w="371" w:type="dxa"/>
          </w:tcPr>
          <w:p w14:paraId="673882FE" w14:textId="77777777" w:rsidR="00C11AAF" w:rsidRDefault="00C11AAF" w:rsidP="00F23355">
            <w:pPr>
              <w:pStyle w:val="pqiTabBody"/>
              <w:rPr>
                <w:i/>
              </w:rPr>
            </w:pPr>
            <w:r>
              <w:rPr>
                <w:i/>
              </w:rPr>
              <w:t>c</w:t>
            </w:r>
          </w:p>
        </w:tc>
        <w:tc>
          <w:tcPr>
            <w:tcW w:w="4705" w:type="dxa"/>
          </w:tcPr>
          <w:p w14:paraId="7E062ADA" w14:textId="77777777" w:rsidR="00C11AAF" w:rsidRDefault="00C11AAF" w:rsidP="00F23355">
            <w:r w:rsidRPr="009079F8">
              <w:t>Ulica</w:t>
            </w:r>
          </w:p>
          <w:p w14:paraId="4DA6F291" w14:textId="77777777" w:rsidR="00C11AAF" w:rsidRPr="009079F8" w:rsidRDefault="00C11AAF" w:rsidP="00F23355">
            <w:r>
              <w:rPr>
                <w:rFonts w:ascii="Courier New" w:hAnsi="Courier New" w:cs="Courier New"/>
                <w:noProof/>
                <w:color w:val="0000FF"/>
                <w:szCs w:val="20"/>
              </w:rPr>
              <w:t>StreetName</w:t>
            </w:r>
          </w:p>
        </w:tc>
        <w:tc>
          <w:tcPr>
            <w:tcW w:w="409" w:type="dxa"/>
          </w:tcPr>
          <w:p w14:paraId="18B48ACE" w14:textId="77777777" w:rsidR="00C11AAF" w:rsidRPr="009079F8" w:rsidRDefault="00C11AAF" w:rsidP="00F23355">
            <w:pPr>
              <w:pStyle w:val="pqiTabBody"/>
            </w:pPr>
            <w:r>
              <w:t>C</w:t>
            </w:r>
          </w:p>
        </w:tc>
        <w:tc>
          <w:tcPr>
            <w:tcW w:w="2316" w:type="dxa"/>
            <w:vMerge w:val="restart"/>
          </w:tcPr>
          <w:p w14:paraId="613DCA6A" w14:textId="77777777" w:rsidR="00C11AAF" w:rsidRPr="009079F8" w:rsidRDefault="00C11AAF" w:rsidP="00F23355">
            <w:pPr>
              <w:pStyle w:val="pqiTabBody"/>
            </w:pPr>
            <w:r w:rsidRPr="009079F8">
              <w:t xml:space="preserve">W polu </w:t>
            </w:r>
            <w:r>
              <w:t>5</w:t>
            </w:r>
            <w:r w:rsidRPr="009079F8">
              <w:rPr>
                <w:i/>
              </w:rPr>
              <w:t>c</w:t>
            </w:r>
            <w:r w:rsidRPr="009079F8">
              <w:t xml:space="preserve">, </w:t>
            </w:r>
            <w:r>
              <w:t>5</w:t>
            </w:r>
            <w:r w:rsidRPr="009079F8">
              <w:rPr>
                <w:i/>
              </w:rPr>
              <w:t>e</w:t>
            </w:r>
            <w:r w:rsidRPr="009079F8">
              <w:t xml:space="preserve"> i </w:t>
            </w:r>
            <w:r>
              <w:t>5</w:t>
            </w:r>
            <w:r w:rsidRPr="009079F8">
              <w:rPr>
                <w:i/>
              </w:rPr>
              <w:t>f</w:t>
            </w:r>
            <w:r w:rsidRPr="009079F8">
              <w:t>:</w:t>
            </w:r>
          </w:p>
          <w:p w14:paraId="1A8B2C96" w14:textId="71B7FE4F" w:rsidR="00C11AAF" w:rsidRPr="009079F8" w:rsidRDefault="00C11AAF" w:rsidP="00F23355">
            <w:pPr>
              <w:pStyle w:val="pqiTabBody"/>
            </w:pPr>
            <w:r w:rsidRPr="009079F8">
              <w:t>- „R” dla kodu rodzaju miejsca przeznaczenia 2</w:t>
            </w:r>
            <w:r w:rsidR="00724718">
              <w:t xml:space="preserve"> i </w:t>
            </w:r>
            <w:r w:rsidRPr="009079F8">
              <w:t>3</w:t>
            </w:r>
            <w:r>
              <w:t xml:space="preserve"> i</w:t>
            </w:r>
          </w:p>
          <w:p w14:paraId="1F1CA0C8" w14:textId="77777777" w:rsidR="00C11AAF" w:rsidRPr="009079F8" w:rsidRDefault="00C11AAF" w:rsidP="00F23355">
            <w:pPr>
              <w:pStyle w:val="pqiTabBody"/>
            </w:pPr>
            <w:r w:rsidRPr="009079F8">
              <w:t>- „O” dla kodu rodzaju miejsca przeznaczenia 1.</w:t>
            </w:r>
          </w:p>
          <w:p w14:paraId="1C20ACFB" w14:textId="7B1A5411" w:rsidR="00C11AAF" w:rsidRPr="009079F8" w:rsidRDefault="00C11AAF" w:rsidP="00F23355">
            <w:pPr>
              <w:pStyle w:val="pqiTabBody"/>
            </w:pPr>
            <w:r>
              <w:t>(</w:t>
            </w:r>
            <w:r w:rsidRPr="006343ED">
              <w:t xml:space="preserve">Zobacz wartości enumeracji </w:t>
            </w:r>
            <w:r w:rsidRPr="006343ED">
              <w:fldChar w:fldCharType="begin"/>
            </w:r>
            <w:r w:rsidRPr="006343ED">
              <w:instrText xml:space="preserve"> REF _Ref267833580 \h </w:instrText>
            </w:r>
            <w:r>
              <w:instrText xml:space="preserve"> \* MERGEFORMAT </w:instrText>
            </w:r>
            <w:r w:rsidRPr="006343ED">
              <w:fldChar w:fldCharType="separate"/>
            </w:r>
            <w:r w:rsidR="002B6F91">
              <w:t>Kody rodzaju miejsca przeznaczenia (</w:t>
            </w:r>
            <w:proofErr w:type="spellStart"/>
            <w:r w:rsidR="002B6F91">
              <w:t>D</w:t>
            </w:r>
            <w:r w:rsidR="002B6F91" w:rsidRPr="00F963E2">
              <w:t>estination</w:t>
            </w:r>
            <w:proofErr w:type="spellEnd"/>
            <w:r w:rsidR="002B6F91" w:rsidRPr="00F963E2">
              <w:t xml:space="preserve"> </w:t>
            </w:r>
            <w:proofErr w:type="spellStart"/>
            <w:r w:rsidR="002B6F91" w:rsidRPr="00F963E2">
              <w:t>Type</w:t>
            </w:r>
            <w:proofErr w:type="spellEnd"/>
            <w:r w:rsidR="002B6F91" w:rsidRPr="00F963E2">
              <w:t xml:space="preserve"> </w:t>
            </w:r>
            <w:proofErr w:type="spellStart"/>
            <w:r w:rsidR="002B6F91" w:rsidRPr="00F963E2">
              <w:t>Code</w:t>
            </w:r>
            <w:r w:rsidR="002B6F91">
              <w:t>s</w:t>
            </w:r>
            <w:proofErr w:type="spellEnd"/>
            <w:r w:rsidR="002B6F91">
              <w:t>)</w:t>
            </w:r>
            <w:r w:rsidRPr="006343ED">
              <w:fldChar w:fldCharType="end"/>
            </w:r>
            <w:r w:rsidRPr="009079F8">
              <w:rPr>
                <w:i/>
              </w:rPr>
              <w:t>)</w:t>
            </w:r>
            <w:r>
              <w:rPr>
                <w:i/>
              </w:rPr>
              <w:t>.</w:t>
            </w:r>
          </w:p>
        </w:tc>
        <w:tc>
          <w:tcPr>
            <w:tcW w:w="4476" w:type="dxa"/>
          </w:tcPr>
          <w:p w14:paraId="2C98E1DE" w14:textId="77777777" w:rsidR="00C11AAF" w:rsidRPr="008816FC" w:rsidRDefault="00C11AAF" w:rsidP="00F23355">
            <w:pPr>
              <w:pStyle w:val="pqiTabBody"/>
            </w:pPr>
          </w:p>
        </w:tc>
        <w:tc>
          <w:tcPr>
            <w:tcW w:w="1050" w:type="dxa"/>
          </w:tcPr>
          <w:p w14:paraId="001DBC79" w14:textId="77777777" w:rsidR="00C11AAF" w:rsidRPr="009079F8" w:rsidRDefault="00C11AAF" w:rsidP="00F23355">
            <w:pPr>
              <w:pStyle w:val="pqiTabBody"/>
            </w:pPr>
            <w:r w:rsidRPr="009079F8">
              <w:t>an..65</w:t>
            </w:r>
          </w:p>
        </w:tc>
      </w:tr>
      <w:tr w:rsidR="00C11AAF" w:rsidRPr="009079F8" w14:paraId="06CBD4FB" w14:textId="77777777" w:rsidTr="00F23355">
        <w:trPr>
          <w:cantSplit/>
        </w:trPr>
        <w:tc>
          <w:tcPr>
            <w:tcW w:w="439" w:type="dxa"/>
          </w:tcPr>
          <w:p w14:paraId="55B4EC49" w14:textId="77777777" w:rsidR="00C11AAF" w:rsidRPr="009079F8" w:rsidRDefault="00C11AAF" w:rsidP="00F23355">
            <w:pPr>
              <w:pStyle w:val="pqiTabBody"/>
            </w:pPr>
          </w:p>
        </w:tc>
        <w:tc>
          <w:tcPr>
            <w:tcW w:w="371" w:type="dxa"/>
          </w:tcPr>
          <w:p w14:paraId="18D98777" w14:textId="77777777" w:rsidR="00C11AAF" w:rsidRDefault="00C11AAF" w:rsidP="00F23355">
            <w:pPr>
              <w:pStyle w:val="pqiTabBody"/>
              <w:rPr>
                <w:i/>
              </w:rPr>
            </w:pPr>
            <w:r w:rsidRPr="009079F8">
              <w:rPr>
                <w:i/>
              </w:rPr>
              <w:t>d</w:t>
            </w:r>
          </w:p>
        </w:tc>
        <w:tc>
          <w:tcPr>
            <w:tcW w:w="4705" w:type="dxa"/>
          </w:tcPr>
          <w:p w14:paraId="6C2EAF34" w14:textId="77777777" w:rsidR="00C11AAF" w:rsidRDefault="00C11AAF" w:rsidP="00F23355">
            <w:r w:rsidRPr="009079F8">
              <w:t>Numer domu</w:t>
            </w:r>
          </w:p>
          <w:p w14:paraId="560448F6" w14:textId="77777777" w:rsidR="00C11AAF" w:rsidRPr="009079F8" w:rsidRDefault="00C11AAF" w:rsidP="00F23355">
            <w:r>
              <w:rPr>
                <w:rFonts w:ascii="Courier New" w:hAnsi="Courier New" w:cs="Courier New"/>
                <w:noProof/>
                <w:color w:val="0000FF"/>
                <w:szCs w:val="20"/>
              </w:rPr>
              <w:t>StreetNumber</w:t>
            </w:r>
          </w:p>
        </w:tc>
        <w:tc>
          <w:tcPr>
            <w:tcW w:w="409" w:type="dxa"/>
          </w:tcPr>
          <w:p w14:paraId="7D6FF4EF" w14:textId="77777777" w:rsidR="00C11AAF" w:rsidRPr="009079F8" w:rsidRDefault="00C11AAF" w:rsidP="00F23355">
            <w:pPr>
              <w:pStyle w:val="pqiTabBody"/>
            </w:pPr>
            <w:r w:rsidRPr="009079F8">
              <w:t>O</w:t>
            </w:r>
          </w:p>
        </w:tc>
        <w:tc>
          <w:tcPr>
            <w:tcW w:w="2316" w:type="dxa"/>
            <w:vMerge/>
          </w:tcPr>
          <w:p w14:paraId="4B14606C" w14:textId="77777777" w:rsidR="00C11AAF" w:rsidRPr="009079F8" w:rsidRDefault="00C11AAF" w:rsidP="00F23355">
            <w:pPr>
              <w:pStyle w:val="pqiTabBody"/>
            </w:pPr>
          </w:p>
        </w:tc>
        <w:tc>
          <w:tcPr>
            <w:tcW w:w="4476" w:type="dxa"/>
          </w:tcPr>
          <w:p w14:paraId="67C3E2C7" w14:textId="77777777" w:rsidR="00C11AAF" w:rsidRPr="008816FC" w:rsidRDefault="00C11AAF" w:rsidP="00F23355">
            <w:pPr>
              <w:pStyle w:val="pqiTabBody"/>
            </w:pPr>
          </w:p>
        </w:tc>
        <w:tc>
          <w:tcPr>
            <w:tcW w:w="1050" w:type="dxa"/>
          </w:tcPr>
          <w:p w14:paraId="60DFDA70" w14:textId="77777777" w:rsidR="00C11AAF" w:rsidRPr="009079F8" w:rsidRDefault="00C11AAF" w:rsidP="00F23355">
            <w:pPr>
              <w:pStyle w:val="pqiTabBody"/>
            </w:pPr>
            <w:r w:rsidRPr="009079F8">
              <w:t>an..11</w:t>
            </w:r>
          </w:p>
        </w:tc>
      </w:tr>
      <w:tr w:rsidR="00C11AAF" w:rsidRPr="009079F8" w14:paraId="03D59357" w14:textId="77777777" w:rsidTr="00F23355">
        <w:trPr>
          <w:cantSplit/>
        </w:trPr>
        <w:tc>
          <w:tcPr>
            <w:tcW w:w="439" w:type="dxa"/>
          </w:tcPr>
          <w:p w14:paraId="54B64FF0" w14:textId="77777777" w:rsidR="00C11AAF" w:rsidRPr="009079F8" w:rsidRDefault="00C11AAF" w:rsidP="00F23355">
            <w:pPr>
              <w:pStyle w:val="pqiTabBody"/>
            </w:pPr>
          </w:p>
        </w:tc>
        <w:tc>
          <w:tcPr>
            <w:tcW w:w="371" w:type="dxa"/>
          </w:tcPr>
          <w:p w14:paraId="71259136" w14:textId="77777777" w:rsidR="00C11AAF" w:rsidRDefault="00C11AAF" w:rsidP="00F23355">
            <w:pPr>
              <w:pStyle w:val="pqiTabBody"/>
              <w:rPr>
                <w:i/>
              </w:rPr>
            </w:pPr>
            <w:r w:rsidRPr="009079F8">
              <w:rPr>
                <w:i/>
              </w:rPr>
              <w:t>e</w:t>
            </w:r>
          </w:p>
        </w:tc>
        <w:tc>
          <w:tcPr>
            <w:tcW w:w="4705" w:type="dxa"/>
          </w:tcPr>
          <w:p w14:paraId="4940BB74" w14:textId="77777777" w:rsidR="00C11AAF" w:rsidRDefault="00C11AAF" w:rsidP="00F23355">
            <w:r w:rsidRPr="009079F8">
              <w:t>Kod pocztowy</w:t>
            </w:r>
          </w:p>
          <w:p w14:paraId="53642E47" w14:textId="77777777" w:rsidR="00C11AAF" w:rsidRPr="009079F8" w:rsidRDefault="00C11AAF" w:rsidP="00F23355">
            <w:r>
              <w:rPr>
                <w:rFonts w:ascii="Courier New" w:hAnsi="Courier New" w:cs="Courier New"/>
                <w:noProof/>
                <w:color w:val="0000FF"/>
                <w:szCs w:val="20"/>
              </w:rPr>
              <w:t>Postcode</w:t>
            </w:r>
          </w:p>
        </w:tc>
        <w:tc>
          <w:tcPr>
            <w:tcW w:w="409" w:type="dxa"/>
          </w:tcPr>
          <w:p w14:paraId="45502B2A" w14:textId="77777777" w:rsidR="00C11AAF" w:rsidRPr="009079F8" w:rsidRDefault="00C11AAF" w:rsidP="00F23355">
            <w:pPr>
              <w:pStyle w:val="pqiTabBody"/>
            </w:pPr>
            <w:r>
              <w:t>C</w:t>
            </w:r>
          </w:p>
        </w:tc>
        <w:tc>
          <w:tcPr>
            <w:tcW w:w="2316" w:type="dxa"/>
            <w:vMerge/>
          </w:tcPr>
          <w:p w14:paraId="2F94CE23" w14:textId="77777777" w:rsidR="00C11AAF" w:rsidRPr="009079F8" w:rsidRDefault="00C11AAF" w:rsidP="00F23355">
            <w:pPr>
              <w:pStyle w:val="pqiTabBody"/>
            </w:pPr>
          </w:p>
        </w:tc>
        <w:tc>
          <w:tcPr>
            <w:tcW w:w="4476" w:type="dxa"/>
          </w:tcPr>
          <w:p w14:paraId="7AB4F36C" w14:textId="77777777" w:rsidR="00C11AAF" w:rsidRPr="008816FC" w:rsidRDefault="00C11AAF" w:rsidP="00F23355">
            <w:pPr>
              <w:pStyle w:val="pqiTabBody"/>
            </w:pPr>
          </w:p>
        </w:tc>
        <w:tc>
          <w:tcPr>
            <w:tcW w:w="1050" w:type="dxa"/>
          </w:tcPr>
          <w:p w14:paraId="0AEB66DB" w14:textId="77777777" w:rsidR="00C11AAF" w:rsidRPr="009079F8" w:rsidRDefault="00C11AAF" w:rsidP="00F23355">
            <w:pPr>
              <w:pStyle w:val="pqiTabBody"/>
            </w:pPr>
            <w:r w:rsidRPr="009079F8">
              <w:t>an..10</w:t>
            </w:r>
          </w:p>
        </w:tc>
      </w:tr>
      <w:tr w:rsidR="00C11AAF" w:rsidRPr="009079F8" w14:paraId="0BE78158" w14:textId="77777777" w:rsidTr="00F23355">
        <w:trPr>
          <w:cantSplit/>
        </w:trPr>
        <w:tc>
          <w:tcPr>
            <w:tcW w:w="439" w:type="dxa"/>
          </w:tcPr>
          <w:p w14:paraId="3382116D" w14:textId="77777777" w:rsidR="00C11AAF" w:rsidRPr="009079F8" w:rsidRDefault="00C11AAF" w:rsidP="00F23355">
            <w:pPr>
              <w:pStyle w:val="pqiTabBody"/>
            </w:pPr>
          </w:p>
        </w:tc>
        <w:tc>
          <w:tcPr>
            <w:tcW w:w="371" w:type="dxa"/>
          </w:tcPr>
          <w:p w14:paraId="1FE34B81" w14:textId="77777777" w:rsidR="00C11AAF" w:rsidRDefault="00C11AAF" w:rsidP="00F23355">
            <w:pPr>
              <w:pStyle w:val="pqiTabBody"/>
              <w:rPr>
                <w:i/>
              </w:rPr>
            </w:pPr>
            <w:r w:rsidRPr="009079F8">
              <w:rPr>
                <w:i/>
              </w:rPr>
              <w:t>f</w:t>
            </w:r>
          </w:p>
        </w:tc>
        <w:tc>
          <w:tcPr>
            <w:tcW w:w="4705" w:type="dxa"/>
          </w:tcPr>
          <w:p w14:paraId="6DD46396" w14:textId="77777777" w:rsidR="00C11AAF" w:rsidRDefault="00C11AAF" w:rsidP="00F23355">
            <w:r w:rsidRPr="009079F8">
              <w:t>Miejscowość</w:t>
            </w:r>
          </w:p>
          <w:p w14:paraId="07FD5586" w14:textId="77777777" w:rsidR="00C11AAF" w:rsidRPr="00F93E2D" w:rsidRDefault="00C11AAF" w:rsidP="00F23355">
            <w:pPr>
              <w:pStyle w:val="pqiTabBody"/>
              <w:rPr>
                <w:rFonts w:ascii="Courier New" w:hAnsi="Courier New" w:cs="Courier New"/>
                <w:noProof/>
                <w:color w:val="0000FF"/>
              </w:rPr>
            </w:pPr>
            <w:r>
              <w:rPr>
                <w:rFonts w:ascii="Courier New" w:hAnsi="Courier New" w:cs="Courier New"/>
                <w:noProof/>
                <w:color w:val="0000FF"/>
              </w:rPr>
              <w:t>City</w:t>
            </w:r>
          </w:p>
        </w:tc>
        <w:tc>
          <w:tcPr>
            <w:tcW w:w="409" w:type="dxa"/>
          </w:tcPr>
          <w:p w14:paraId="1CC6BC0A" w14:textId="77777777" w:rsidR="00C11AAF" w:rsidRPr="009079F8" w:rsidRDefault="00C11AAF" w:rsidP="00F23355">
            <w:pPr>
              <w:pStyle w:val="pqiTabBody"/>
            </w:pPr>
            <w:r>
              <w:t>C</w:t>
            </w:r>
          </w:p>
        </w:tc>
        <w:tc>
          <w:tcPr>
            <w:tcW w:w="2316" w:type="dxa"/>
            <w:vMerge/>
          </w:tcPr>
          <w:p w14:paraId="0F28949E" w14:textId="77777777" w:rsidR="00C11AAF" w:rsidRPr="009079F8" w:rsidRDefault="00C11AAF" w:rsidP="00F23355">
            <w:pPr>
              <w:pStyle w:val="pqiTabBody"/>
            </w:pPr>
          </w:p>
        </w:tc>
        <w:tc>
          <w:tcPr>
            <w:tcW w:w="4476" w:type="dxa"/>
          </w:tcPr>
          <w:p w14:paraId="22DA21BB" w14:textId="77777777" w:rsidR="00C11AAF" w:rsidRPr="008816FC" w:rsidRDefault="00C11AAF" w:rsidP="00F23355">
            <w:pPr>
              <w:pStyle w:val="pqiTabBody"/>
            </w:pPr>
          </w:p>
        </w:tc>
        <w:tc>
          <w:tcPr>
            <w:tcW w:w="1050" w:type="dxa"/>
          </w:tcPr>
          <w:p w14:paraId="254CBC7B" w14:textId="77777777" w:rsidR="00C11AAF" w:rsidRPr="009079F8" w:rsidRDefault="00C11AAF" w:rsidP="00F23355">
            <w:pPr>
              <w:pStyle w:val="pqiTabBody"/>
            </w:pPr>
            <w:r w:rsidRPr="009079F8">
              <w:t>an..50</w:t>
            </w:r>
          </w:p>
        </w:tc>
      </w:tr>
      <w:tr w:rsidR="00C11AAF" w:rsidRPr="009079F8" w14:paraId="4FB07074" w14:textId="77777777" w:rsidTr="00F23355">
        <w:trPr>
          <w:cantSplit/>
        </w:trPr>
        <w:tc>
          <w:tcPr>
            <w:tcW w:w="810" w:type="dxa"/>
            <w:gridSpan w:val="2"/>
          </w:tcPr>
          <w:p w14:paraId="4B59CB75" w14:textId="77777777" w:rsidR="00C11AAF" w:rsidRPr="002854B5" w:rsidRDefault="00C11AAF" w:rsidP="00F23355">
            <w:pPr>
              <w:pStyle w:val="pqiTabBody"/>
              <w:rPr>
                <w:b/>
                <w:i/>
              </w:rPr>
            </w:pPr>
            <w:r>
              <w:rPr>
                <w:b/>
              </w:rPr>
              <w:t>6</w:t>
            </w:r>
          </w:p>
        </w:tc>
        <w:tc>
          <w:tcPr>
            <w:tcW w:w="4705" w:type="dxa"/>
          </w:tcPr>
          <w:p w14:paraId="4EDF3413" w14:textId="77777777" w:rsidR="00C11AAF" w:rsidRDefault="00C11AAF" w:rsidP="00F23355">
            <w:pPr>
              <w:pStyle w:val="pqiTabBody"/>
              <w:rPr>
                <w:b/>
              </w:rPr>
            </w:pPr>
            <w:r w:rsidRPr="00EB4733">
              <w:rPr>
                <w:b/>
              </w:rPr>
              <w:t>URZĄD Miejsce dostawy – Urząd celny</w:t>
            </w:r>
          </w:p>
          <w:p w14:paraId="63DD9E4F" w14:textId="77777777" w:rsidR="00C11AAF" w:rsidRPr="00834AA2" w:rsidRDefault="00C11AAF" w:rsidP="00F23355">
            <w:pPr>
              <w:pStyle w:val="pqiTabBody"/>
              <w:rPr>
                <w:rFonts w:ascii="Courier New" w:hAnsi="Courier New"/>
                <w:color w:val="0000FF"/>
              </w:rPr>
            </w:pPr>
            <w:r>
              <w:rPr>
                <w:rFonts w:ascii="Courier New" w:hAnsi="Courier New" w:cs="Courier New"/>
                <w:noProof/>
                <w:color w:val="0000FF"/>
              </w:rPr>
              <w:t>DestinationOffice</w:t>
            </w:r>
          </w:p>
        </w:tc>
        <w:tc>
          <w:tcPr>
            <w:tcW w:w="409" w:type="dxa"/>
          </w:tcPr>
          <w:p w14:paraId="480F1BA2" w14:textId="77777777" w:rsidR="00C11AAF" w:rsidRPr="00A33BA5" w:rsidRDefault="00C11AAF" w:rsidP="00F23355">
            <w:pPr>
              <w:pStyle w:val="pqiTabBody"/>
              <w:rPr>
                <w:b/>
              </w:rPr>
            </w:pPr>
            <w:r>
              <w:rPr>
                <w:b/>
              </w:rPr>
              <w:t>R</w:t>
            </w:r>
          </w:p>
        </w:tc>
        <w:tc>
          <w:tcPr>
            <w:tcW w:w="2316" w:type="dxa"/>
          </w:tcPr>
          <w:p w14:paraId="06A3F504" w14:textId="77777777" w:rsidR="00C11AAF" w:rsidRPr="00A33BA5" w:rsidRDefault="00C11AAF" w:rsidP="00F23355">
            <w:pPr>
              <w:pStyle w:val="pqiTabBody"/>
              <w:rPr>
                <w:b/>
              </w:rPr>
            </w:pPr>
          </w:p>
        </w:tc>
        <w:tc>
          <w:tcPr>
            <w:tcW w:w="4476" w:type="dxa"/>
          </w:tcPr>
          <w:p w14:paraId="5AFB41CA" w14:textId="77777777" w:rsidR="00C11AAF" w:rsidRPr="00A33BA5" w:rsidRDefault="00C11AAF" w:rsidP="00F23355">
            <w:pPr>
              <w:pStyle w:val="pqiTabBody"/>
              <w:rPr>
                <w:b/>
              </w:rPr>
            </w:pPr>
          </w:p>
        </w:tc>
        <w:tc>
          <w:tcPr>
            <w:tcW w:w="1050" w:type="dxa"/>
          </w:tcPr>
          <w:p w14:paraId="7417CA15" w14:textId="77777777" w:rsidR="00C11AAF" w:rsidRPr="00A33BA5" w:rsidRDefault="00C11AAF" w:rsidP="00F23355">
            <w:pPr>
              <w:pStyle w:val="pqiTabBody"/>
              <w:rPr>
                <w:b/>
              </w:rPr>
            </w:pPr>
            <w:r w:rsidRPr="00A33BA5">
              <w:rPr>
                <w:b/>
              </w:rPr>
              <w:t>1x</w:t>
            </w:r>
          </w:p>
        </w:tc>
      </w:tr>
      <w:tr w:rsidR="00C11AAF" w:rsidRPr="009079F8" w14:paraId="1C141759" w14:textId="77777777" w:rsidTr="00F23355">
        <w:trPr>
          <w:cantSplit/>
        </w:trPr>
        <w:tc>
          <w:tcPr>
            <w:tcW w:w="439" w:type="dxa"/>
          </w:tcPr>
          <w:p w14:paraId="3ED6F07A" w14:textId="77777777" w:rsidR="00C11AAF" w:rsidRPr="009079F8" w:rsidRDefault="00C11AAF" w:rsidP="00F23355">
            <w:pPr>
              <w:pStyle w:val="pqiTabBody"/>
            </w:pPr>
          </w:p>
        </w:tc>
        <w:tc>
          <w:tcPr>
            <w:tcW w:w="371" w:type="dxa"/>
          </w:tcPr>
          <w:p w14:paraId="56D44618" w14:textId="77777777" w:rsidR="00C11AAF" w:rsidRPr="009079F8" w:rsidRDefault="00C11AAF" w:rsidP="00F23355">
            <w:pPr>
              <w:pStyle w:val="pqiTabBody"/>
              <w:rPr>
                <w:i/>
              </w:rPr>
            </w:pPr>
            <w:r>
              <w:rPr>
                <w:i/>
              </w:rPr>
              <w:t>a</w:t>
            </w:r>
          </w:p>
        </w:tc>
        <w:tc>
          <w:tcPr>
            <w:tcW w:w="4705" w:type="dxa"/>
          </w:tcPr>
          <w:p w14:paraId="2891F564" w14:textId="77777777" w:rsidR="00C11AAF" w:rsidRDefault="00C11AAF" w:rsidP="00F23355">
            <w:r w:rsidRPr="009079F8">
              <w:t>Numer referencyjny urzędu</w:t>
            </w:r>
          </w:p>
          <w:p w14:paraId="027FBBAC" w14:textId="77777777" w:rsidR="00C11AAF" w:rsidRPr="00834AA2" w:rsidRDefault="00C11AAF" w:rsidP="00F23355">
            <w:pPr>
              <w:pStyle w:val="pqiTabBody"/>
              <w:rPr>
                <w:rFonts w:ascii="Courier New" w:hAnsi="Courier New" w:cs="Courier New"/>
                <w:noProof/>
                <w:color w:val="0000FF"/>
              </w:rPr>
            </w:pPr>
            <w:r>
              <w:rPr>
                <w:rFonts w:ascii="Courier New" w:hAnsi="Courier New" w:cs="Courier New"/>
                <w:noProof/>
                <w:color w:val="0000FF"/>
              </w:rPr>
              <w:t>ReferenceNumber</w:t>
            </w:r>
          </w:p>
        </w:tc>
        <w:tc>
          <w:tcPr>
            <w:tcW w:w="409" w:type="dxa"/>
          </w:tcPr>
          <w:p w14:paraId="794F6DC1" w14:textId="77777777" w:rsidR="00C11AAF" w:rsidRPr="009079F8" w:rsidRDefault="00C11AAF" w:rsidP="00F23355">
            <w:pPr>
              <w:pStyle w:val="pqiTabBody"/>
            </w:pPr>
            <w:r w:rsidRPr="009079F8">
              <w:t>R</w:t>
            </w:r>
          </w:p>
        </w:tc>
        <w:tc>
          <w:tcPr>
            <w:tcW w:w="2316" w:type="dxa"/>
          </w:tcPr>
          <w:p w14:paraId="77326EC3" w14:textId="77777777" w:rsidR="00C11AAF" w:rsidRPr="009079F8" w:rsidRDefault="00C11AAF" w:rsidP="00F23355">
            <w:pPr>
              <w:pStyle w:val="pqiTabBody"/>
            </w:pPr>
          </w:p>
        </w:tc>
        <w:tc>
          <w:tcPr>
            <w:tcW w:w="4476" w:type="dxa"/>
          </w:tcPr>
          <w:p w14:paraId="64D0241A" w14:textId="3398C13D" w:rsidR="00826E82" w:rsidRPr="009079F8" w:rsidRDefault="00C11AAF" w:rsidP="00F23355">
            <w:pPr>
              <w:pStyle w:val="pqiTabBody"/>
            </w:pPr>
            <w:r w:rsidRPr="009079F8">
              <w:t>Należy podać kod urzędu właściwych organów w państwie członkowskim przeznaczenia odpowi</w:t>
            </w:r>
            <w:r>
              <w:t>edzialnego za kontrolę akcyzy w </w:t>
            </w:r>
            <w:r w:rsidRPr="009079F8">
              <w:t>miejscu przeznaczenia.</w:t>
            </w:r>
          </w:p>
        </w:tc>
        <w:tc>
          <w:tcPr>
            <w:tcW w:w="1050" w:type="dxa"/>
          </w:tcPr>
          <w:p w14:paraId="2005DDA0" w14:textId="77777777" w:rsidR="00C11AAF" w:rsidRPr="009079F8" w:rsidRDefault="00C11AAF" w:rsidP="00F23355">
            <w:pPr>
              <w:pStyle w:val="pqiTabBody"/>
            </w:pPr>
            <w:r w:rsidRPr="009079F8">
              <w:t>an8</w:t>
            </w:r>
          </w:p>
        </w:tc>
      </w:tr>
    </w:tbl>
    <w:p w14:paraId="49D06B1A" w14:textId="77777777" w:rsidR="00C11AAF" w:rsidRPr="00BD4340" w:rsidRDefault="00C11AAF" w:rsidP="00C11AAF">
      <w:pPr>
        <w:pStyle w:val="pqiChpHeadNum2"/>
      </w:pPr>
      <w:bookmarkStart w:id="2556" w:name="_Toc274813539"/>
      <w:bookmarkStart w:id="2557" w:name="_Toc275526025"/>
      <w:bookmarkStart w:id="2558" w:name="_Toc277868825"/>
      <w:bookmarkStart w:id="2559" w:name="_Toc278041494"/>
      <w:bookmarkStart w:id="2560" w:name="_Toc274813548"/>
      <w:bookmarkStart w:id="2561" w:name="_Toc275526034"/>
      <w:bookmarkStart w:id="2562" w:name="_Toc277868834"/>
      <w:bookmarkStart w:id="2563" w:name="_Toc278041503"/>
      <w:bookmarkStart w:id="2564" w:name="_Toc274813557"/>
      <w:bookmarkStart w:id="2565" w:name="_Toc275526043"/>
      <w:bookmarkStart w:id="2566" w:name="_Toc277868843"/>
      <w:bookmarkStart w:id="2567" w:name="_Toc278041512"/>
      <w:bookmarkEnd w:id="2556"/>
      <w:bookmarkEnd w:id="2557"/>
      <w:bookmarkEnd w:id="2558"/>
      <w:bookmarkEnd w:id="2559"/>
      <w:bookmarkEnd w:id="2560"/>
      <w:bookmarkEnd w:id="2561"/>
      <w:bookmarkEnd w:id="2562"/>
      <w:bookmarkEnd w:id="2563"/>
      <w:bookmarkEnd w:id="2564"/>
      <w:bookmarkEnd w:id="2565"/>
      <w:bookmarkEnd w:id="2566"/>
      <w:bookmarkEnd w:id="2567"/>
      <w:r>
        <w:br w:type="page"/>
      </w:r>
      <w:bookmarkStart w:id="2568" w:name="_Toc379453965"/>
      <w:bookmarkStart w:id="2569" w:name="_Toc117635702"/>
      <w:bookmarkStart w:id="2570" w:name="_Toc71025865"/>
      <w:r>
        <w:lastRenderedPageBreak/>
        <w:t>IE818 – Raport odbioru</w:t>
      </w:r>
      <w:bookmarkEnd w:id="2568"/>
      <w:bookmarkEnd w:id="2569"/>
      <w:bookmarkEnd w:id="2570"/>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50"/>
        <w:gridCol w:w="434"/>
        <w:gridCol w:w="4025"/>
        <w:gridCol w:w="9"/>
        <w:gridCol w:w="426"/>
        <w:gridCol w:w="9"/>
        <w:gridCol w:w="2866"/>
        <w:gridCol w:w="60"/>
        <w:gridCol w:w="2428"/>
        <w:gridCol w:w="1764"/>
        <w:gridCol w:w="33"/>
        <w:gridCol w:w="1040"/>
        <w:tblGridChange w:id="2571">
          <w:tblGrid>
            <w:gridCol w:w="450"/>
            <w:gridCol w:w="434"/>
            <w:gridCol w:w="4025"/>
            <w:gridCol w:w="9"/>
            <w:gridCol w:w="426"/>
            <w:gridCol w:w="9"/>
            <w:gridCol w:w="2866"/>
            <w:gridCol w:w="60"/>
            <w:gridCol w:w="2428"/>
            <w:gridCol w:w="1764"/>
            <w:gridCol w:w="33"/>
            <w:gridCol w:w="1040"/>
          </w:tblGrid>
        </w:tblGridChange>
      </w:tblGrid>
      <w:tr w:rsidR="00864F24" w:rsidRPr="009079F8" w14:paraId="4DE789D4" w14:textId="77777777" w:rsidTr="004D1442">
        <w:trPr>
          <w:cantSplit/>
          <w:tblHeader/>
        </w:trPr>
        <w:tc>
          <w:tcPr>
            <w:tcW w:w="450" w:type="dxa"/>
            <w:shd w:val="clear" w:color="auto" w:fill="F3F3F3"/>
          </w:tcPr>
          <w:p w14:paraId="5BA9A002" w14:textId="77777777" w:rsidR="00C11AAF" w:rsidRPr="009079F8" w:rsidRDefault="00C11AAF" w:rsidP="00F23355">
            <w:pPr>
              <w:jc w:val="center"/>
              <w:rPr>
                <w:b/>
              </w:rPr>
            </w:pPr>
            <w:r w:rsidRPr="009079F8">
              <w:rPr>
                <w:b/>
              </w:rPr>
              <w:t>A</w:t>
            </w:r>
          </w:p>
        </w:tc>
        <w:tc>
          <w:tcPr>
            <w:tcW w:w="434" w:type="dxa"/>
            <w:shd w:val="clear" w:color="auto" w:fill="F3F3F3"/>
          </w:tcPr>
          <w:p w14:paraId="156C4538" w14:textId="77777777" w:rsidR="00C11AAF" w:rsidRPr="009079F8" w:rsidRDefault="00C11AAF" w:rsidP="00F23355">
            <w:pPr>
              <w:jc w:val="center"/>
              <w:rPr>
                <w:b/>
              </w:rPr>
            </w:pPr>
            <w:r w:rsidRPr="009079F8">
              <w:rPr>
                <w:b/>
              </w:rPr>
              <w:t>B</w:t>
            </w:r>
          </w:p>
        </w:tc>
        <w:tc>
          <w:tcPr>
            <w:tcW w:w="4034" w:type="dxa"/>
            <w:gridSpan w:val="2"/>
            <w:shd w:val="clear" w:color="auto" w:fill="F3F3F3"/>
          </w:tcPr>
          <w:p w14:paraId="75A83CAC" w14:textId="77777777" w:rsidR="00C11AAF" w:rsidRPr="009079F8" w:rsidRDefault="00C11AAF" w:rsidP="00F23355">
            <w:pPr>
              <w:jc w:val="center"/>
              <w:rPr>
                <w:b/>
              </w:rPr>
            </w:pPr>
            <w:r w:rsidRPr="009079F8">
              <w:rPr>
                <w:b/>
              </w:rPr>
              <w:t>C</w:t>
            </w:r>
          </w:p>
        </w:tc>
        <w:tc>
          <w:tcPr>
            <w:tcW w:w="435" w:type="dxa"/>
            <w:gridSpan w:val="2"/>
            <w:shd w:val="clear" w:color="auto" w:fill="F3F3F3"/>
          </w:tcPr>
          <w:p w14:paraId="522C8FB0" w14:textId="77777777" w:rsidR="00C11AAF" w:rsidRPr="009079F8" w:rsidRDefault="00C11AAF" w:rsidP="00F23355">
            <w:pPr>
              <w:jc w:val="center"/>
              <w:rPr>
                <w:b/>
              </w:rPr>
            </w:pPr>
            <w:r w:rsidRPr="009079F8">
              <w:rPr>
                <w:b/>
              </w:rPr>
              <w:t>D</w:t>
            </w:r>
          </w:p>
        </w:tc>
        <w:tc>
          <w:tcPr>
            <w:tcW w:w="2866" w:type="dxa"/>
            <w:shd w:val="clear" w:color="auto" w:fill="F3F3F3"/>
          </w:tcPr>
          <w:p w14:paraId="129140DC" w14:textId="77777777" w:rsidR="00C11AAF" w:rsidRPr="009079F8" w:rsidRDefault="00C11AAF" w:rsidP="00F23355">
            <w:pPr>
              <w:jc w:val="center"/>
              <w:rPr>
                <w:b/>
              </w:rPr>
            </w:pPr>
            <w:r w:rsidRPr="009079F8">
              <w:rPr>
                <w:b/>
              </w:rPr>
              <w:t>E</w:t>
            </w:r>
          </w:p>
        </w:tc>
        <w:tc>
          <w:tcPr>
            <w:tcW w:w="2488" w:type="dxa"/>
            <w:gridSpan w:val="2"/>
            <w:shd w:val="clear" w:color="auto" w:fill="F3F3F3"/>
          </w:tcPr>
          <w:p w14:paraId="6971FD4E" w14:textId="77777777" w:rsidR="00C11AAF" w:rsidRPr="009079F8" w:rsidRDefault="00C11AAF" w:rsidP="00F23355">
            <w:pPr>
              <w:jc w:val="center"/>
              <w:rPr>
                <w:b/>
              </w:rPr>
            </w:pPr>
            <w:r w:rsidRPr="009079F8">
              <w:rPr>
                <w:b/>
              </w:rPr>
              <w:t>F</w:t>
            </w:r>
          </w:p>
        </w:tc>
        <w:tc>
          <w:tcPr>
            <w:tcW w:w="2837" w:type="dxa"/>
            <w:gridSpan w:val="3"/>
            <w:shd w:val="clear" w:color="auto" w:fill="F3F3F3"/>
          </w:tcPr>
          <w:p w14:paraId="550F7AD1" w14:textId="77777777" w:rsidR="00C11AAF" w:rsidRPr="009079F8" w:rsidRDefault="00C11AAF" w:rsidP="00F23355">
            <w:pPr>
              <w:jc w:val="center"/>
              <w:rPr>
                <w:b/>
              </w:rPr>
            </w:pPr>
            <w:r w:rsidRPr="009079F8">
              <w:rPr>
                <w:b/>
              </w:rPr>
              <w:t>G</w:t>
            </w:r>
          </w:p>
        </w:tc>
      </w:tr>
      <w:tr w:rsidR="00C11AAF" w:rsidRPr="002854B5" w14:paraId="6BF49829" w14:textId="77777777" w:rsidTr="00074832">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572"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c>
          <w:tcPr>
            <w:tcW w:w="13544" w:type="dxa"/>
            <w:gridSpan w:val="12"/>
            <w:tcPrChange w:id="2573" w:author="Jurkowska Monika" w:date="2022-11-14T21:27:00Z">
              <w:tcPr>
                <w:tcW w:w="13766" w:type="dxa"/>
                <w:gridSpan w:val="12"/>
              </w:tcPr>
            </w:tcPrChange>
          </w:tcPr>
          <w:p w14:paraId="469F650E" w14:textId="77777777" w:rsidR="00C11AAF" w:rsidRPr="002854B5" w:rsidRDefault="00C11AAF" w:rsidP="00F23355">
            <w:pPr>
              <w:pStyle w:val="pqiTabHead"/>
            </w:pPr>
            <w:r w:rsidRPr="002854B5">
              <w:t>IE</w:t>
            </w:r>
            <w:r>
              <w:t>818</w:t>
            </w:r>
            <w:r w:rsidRPr="002854B5">
              <w:t xml:space="preserve"> – </w:t>
            </w:r>
            <w:r>
              <w:t>C_DEL</w:t>
            </w:r>
            <w:r w:rsidRPr="004540C9">
              <w:t>_DAT</w:t>
            </w:r>
            <w:r>
              <w:t xml:space="preserve"> –</w:t>
            </w:r>
            <w:r w:rsidRPr="002854B5">
              <w:t xml:space="preserve"> </w:t>
            </w:r>
            <w:r>
              <w:t>Raport odbioru/eksportu</w:t>
            </w:r>
            <w:r w:rsidRPr="002854B5">
              <w:t>.</w:t>
            </w:r>
          </w:p>
        </w:tc>
      </w:tr>
      <w:tr w:rsidR="004D1442" w:rsidRPr="009079F8" w14:paraId="77B6A65E" w14:textId="77777777" w:rsidTr="004D1442">
        <w:tc>
          <w:tcPr>
            <w:tcW w:w="884" w:type="dxa"/>
            <w:gridSpan w:val="2"/>
          </w:tcPr>
          <w:p w14:paraId="217E4113" w14:textId="77777777" w:rsidR="00C11AAF" w:rsidRPr="002854B5" w:rsidRDefault="00C11AAF" w:rsidP="00F23355">
            <w:pPr>
              <w:pStyle w:val="pqiTabBody"/>
              <w:rPr>
                <w:b/>
                <w:i/>
              </w:rPr>
            </w:pPr>
          </w:p>
        </w:tc>
        <w:tc>
          <w:tcPr>
            <w:tcW w:w="4034" w:type="dxa"/>
            <w:gridSpan w:val="2"/>
          </w:tcPr>
          <w:p w14:paraId="03934A33" w14:textId="77777777" w:rsidR="00C11AAF" w:rsidRDefault="00C11AAF" w:rsidP="00F23355">
            <w:pPr>
              <w:pStyle w:val="pqiTabBody"/>
              <w:rPr>
                <w:b/>
              </w:rPr>
            </w:pPr>
            <w:r>
              <w:rPr>
                <w:b/>
              </w:rPr>
              <w:t>&lt;NAGŁÓWEK&gt;</w:t>
            </w:r>
          </w:p>
          <w:p w14:paraId="44924744"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sidRPr="000C1D93">
              <w:rPr>
                <w:rFonts w:ascii="Courier New" w:hAnsi="Courier New" w:cs="Courier New"/>
                <w:noProof/>
                <w:color w:val="0000FF"/>
              </w:rPr>
              <w:t>IE818</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435" w:type="dxa"/>
            <w:gridSpan w:val="2"/>
          </w:tcPr>
          <w:p w14:paraId="3AC4D325" w14:textId="77777777" w:rsidR="00C11AAF" w:rsidRPr="0072755A" w:rsidRDefault="00C11AAF" w:rsidP="00F23355">
            <w:pPr>
              <w:pStyle w:val="pqiTabBody"/>
              <w:jc w:val="center"/>
              <w:rPr>
                <w:b/>
              </w:rPr>
            </w:pPr>
            <w:r w:rsidRPr="0072755A">
              <w:rPr>
                <w:b/>
              </w:rPr>
              <w:t>R</w:t>
            </w:r>
          </w:p>
        </w:tc>
        <w:tc>
          <w:tcPr>
            <w:tcW w:w="2866" w:type="dxa"/>
          </w:tcPr>
          <w:p w14:paraId="2BE50B4F" w14:textId="77777777" w:rsidR="00C11AAF" w:rsidRPr="0072755A" w:rsidRDefault="00C11AAF" w:rsidP="00F23355">
            <w:pPr>
              <w:pStyle w:val="pqiTabBody"/>
              <w:rPr>
                <w:b/>
              </w:rPr>
            </w:pPr>
          </w:p>
        </w:tc>
        <w:tc>
          <w:tcPr>
            <w:tcW w:w="2488" w:type="dxa"/>
            <w:gridSpan w:val="2"/>
          </w:tcPr>
          <w:p w14:paraId="0CEF9983" w14:textId="77777777" w:rsidR="00C11AAF" w:rsidRPr="0072755A" w:rsidRDefault="00C11AAF" w:rsidP="00F23355">
            <w:pPr>
              <w:pStyle w:val="pqiTabBody"/>
              <w:rPr>
                <w:b/>
              </w:rPr>
            </w:pPr>
          </w:p>
        </w:tc>
        <w:tc>
          <w:tcPr>
            <w:tcW w:w="2837" w:type="dxa"/>
            <w:gridSpan w:val="3"/>
          </w:tcPr>
          <w:p w14:paraId="5EE0F8D3" w14:textId="77777777" w:rsidR="00C11AAF" w:rsidRPr="0072755A" w:rsidRDefault="00C11AAF" w:rsidP="00F23355">
            <w:pPr>
              <w:pStyle w:val="pqiTabBody"/>
              <w:rPr>
                <w:b/>
              </w:rPr>
            </w:pPr>
            <w:r w:rsidRPr="0072755A">
              <w:rPr>
                <w:b/>
              </w:rPr>
              <w:t>1x</w:t>
            </w:r>
          </w:p>
        </w:tc>
      </w:tr>
      <w:tr w:rsidR="00C11AAF" w:rsidRPr="009079F8" w14:paraId="108BB903" w14:textId="77777777" w:rsidTr="00074832">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Change w:id="2574" w:author="Jurkowska Monika" w:date="2022-11-14T21:27:00Z">
            <w:tblPrEx>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Ex>
          </w:tblPrExChange>
        </w:tblPrEx>
        <w:tc>
          <w:tcPr>
            <w:tcW w:w="13544" w:type="dxa"/>
            <w:gridSpan w:val="12"/>
            <w:tcPrChange w:id="2575" w:author="Jurkowska Monika" w:date="2022-11-14T21:27:00Z">
              <w:tcPr>
                <w:tcW w:w="13766" w:type="dxa"/>
                <w:gridSpan w:val="12"/>
              </w:tcPr>
            </w:tcPrChange>
          </w:tcPr>
          <w:p w14:paraId="35195DAF" w14:textId="77777777" w:rsidR="00C11AAF" w:rsidRDefault="00C11AAF" w:rsidP="00F23355">
            <w:pPr>
              <w:pStyle w:val="pqiTabBody"/>
            </w:pPr>
            <w:r>
              <w:t>Wszystkie elementy główne począwszy od poniższego zawarte są w elemencie:</w:t>
            </w:r>
          </w:p>
          <w:p w14:paraId="292BCE07" w14:textId="77777777" w:rsidR="00C11AAF" w:rsidRPr="000C1D93" w:rsidRDefault="00C11AAF" w:rsidP="00F23355">
            <w:pPr>
              <w:pStyle w:val="pqiTabBody"/>
              <w:rPr>
                <w:rFonts w:ascii="Courier New" w:hAnsi="Courier New" w:cs="Courier New"/>
                <w:noProof/>
                <w:color w:val="0000FF"/>
              </w:rPr>
            </w:pPr>
            <w:r w:rsidRPr="00621E71">
              <w:rPr>
                <w:rFonts w:ascii="Courier New" w:hAnsi="Courier New"/>
                <w:color w:val="0000FF"/>
              </w:rPr>
              <w:t>/</w:t>
            </w:r>
            <w:r w:rsidRPr="000C1D93">
              <w:rPr>
                <w:rFonts w:ascii="Courier New" w:hAnsi="Courier New" w:cs="Courier New"/>
                <w:noProof/>
                <w:color w:val="0000FF"/>
              </w:rPr>
              <w:t>IE818</w:t>
            </w:r>
            <w:r w:rsidRPr="00621E71">
              <w:rPr>
                <w:rFonts w:ascii="Courier New" w:hAnsi="Courier New"/>
                <w:color w:val="0000FF"/>
              </w:rPr>
              <w:t>/</w:t>
            </w:r>
            <w:r>
              <w:rPr>
                <w:rFonts w:ascii="Courier New" w:hAnsi="Courier New"/>
                <w:color w:val="0000FF"/>
              </w:rPr>
              <w:t>Body/</w:t>
            </w:r>
            <w:proofErr w:type="spellStart"/>
            <w:r w:rsidRPr="000C1D93">
              <w:rPr>
                <w:rFonts w:ascii="Courier New" w:hAnsi="Courier New" w:cs="Courier New"/>
                <w:noProof/>
                <w:color w:val="0000FF"/>
              </w:rPr>
              <w:t>AcceptedOrRejectedReportOfReceiptExport</w:t>
            </w:r>
            <w:proofErr w:type="spellEnd"/>
          </w:p>
        </w:tc>
      </w:tr>
      <w:tr w:rsidR="004D1442" w:rsidRPr="009079F8" w14:paraId="509C8927" w14:textId="77777777" w:rsidTr="004D1442">
        <w:trPr>
          <w:cantSplit/>
        </w:trPr>
        <w:tc>
          <w:tcPr>
            <w:tcW w:w="884" w:type="dxa"/>
            <w:gridSpan w:val="2"/>
          </w:tcPr>
          <w:p w14:paraId="5B457317" w14:textId="77777777" w:rsidR="00C11AAF" w:rsidRPr="009079F8" w:rsidRDefault="00C11AAF" w:rsidP="00F23355">
            <w:pPr>
              <w:keepNext/>
              <w:rPr>
                <w:i/>
              </w:rPr>
            </w:pPr>
            <w:r w:rsidRPr="009079F8">
              <w:rPr>
                <w:b/>
              </w:rPr>
              <w:t>1</w:t>
            </w:r>
          </w:p>
        </w:tc>
        <w:tc>
          <w:tcPr>
            <w:tcW w:w="4034" w:type="dxa"/>
            <w:gridSpan w:val="2"/>
          </w:tcPr>
          <w:p w14:paraId="125D32BE" w14:textId="77777777" w:rsidR="00C11AAF" w:rsidRDefault="00C11AAF" w:rsidP="00F23355">
            <w:pPr>
              <w:keepNext/>
              <w:rPr>
                <w:b/>
                <w:caps/>
              </w:rPr>
            </w:pPr>
            <w:r w:rsidRPr="009079F8">
              <w:rPr>
                <w:b/>
                <w:caps/>
              </w:rPr>
              <w:t>CECHA</w:t>
            </w:r>
          </w:p>
          <w:p w14:paraId="1C706064" w14:textId="77777777" w:rsidR="00C11AAF" w:rsidRPr="009079F8" w:rsidRDefault="00C11AAF" w:rsidP="00F23355">
            <w:pPr>
              <w:keepNext/>
              <w:rPr>
                <w:rFonts w:ascii="Times New Roman Bold" w:hAnsi="Times New Roman Bold"/>
                <w:b/>
                <w:caps/>
              </w:rPr>
            </w:pPr>
            <w:r>
              <w:rPr>
                <w:rFonts w:ascii="Courier New" w:hAnsi="Courier New" w:cs="Courier New"/>
                <w:noProof/>
                <w:color w:val="0000FF"/>
                <w:szCs w:val="20"/>
              </w:rPr>
              <w:t>Attributes</w:t>
            </w:r>
          </w:p>
        </w:tc>
        <w:tc>
          <w:tcPr>
            <w:tcW w:w="435" w:type="dxa"/>
            <w:gridSpan w:val="2"/>
          </w:tcPr>
          <w:p w14:paraId="1E2EAD1A" w14:textId="77777777" w:rsidR="00C11AAF" w:rsidRPr="0072755A" w:rsidRDefault="00C11AAF" w:rsidP="00F23355">
            <w:pPr>
              <w:keepNext/>
              <w:jc w:val="center"/>
              <w:rPr>
                <w:b/>
              </w:rPr>
            </w:pPr>
            <w:r w:rsidRPr="0072755A">
              <w:rPr>
                <w:b/>
              </w:rPr>
              <w:t>R</w:t>
            </w:r>
          </w:p>
        </w:tc>
        <w:tc>
          <w:tcPr>
            <w:tcW w:w="2866" w:type="dxa"/>
          </w:tcPr>
          <w:p w14:paraId="7FB390F0" w14:textId="77777777" w:rsidR="00C11AAF" w:rsidRPr="0072755A" w:rsidRDefault="00C11AAF" w:rsidP="00F23355">
            <w:pPr>
              <w:keepNext/>
              <w:rPr>
                <w:b/>
              </w:rPr>
            </w:pPr>
          </w:p>
        </w:tc>
        <w:tc>
          <w:tcPr>
            <w:tcW w:w="2488" w:type="dxa"/>
            <w:gridSpan w:val="2"/>
          </w:tcPr>
          <w:p w14:paraId="26CC46DE" w14:textId="77777777" w:rsidR="00C11AAF" w:rsidRPr="0072755A" w:rsidRDefault="00C11AAF" w:rsidP="00F23355">
            <w:pPr>
              <w:keepNext/>
              <w:rPr>
                <w:b/>
              </w:rPr>
            </w:pPr>
          </w:p>
        </w:tc>
        <w:tc>
          <w:tcPr>
            <w:tcW w:w="2837" w:type="dxa"/>
            <w:gridSpan w:val="3"/>
          </w:tcPr>
          <w:p w14:paraId="05C779E9" w14:textId="77777777" w:rsidR="00C11AAF" w:rsidRPr="0072755A" w:rsidRDefault="00C11AAF" w:rsidP="00F23355">
            <w:pPr>
              <w:keepNext/>
              <w:rPr>
                <w:b/>
              </w:rPr>
            </w:pPr>
            <w:r w:rsidRPr="0072755A">
              <w:rPr>
                <w:b/>
              </w:rPr>
              <w:t>1x</w:t>
            </w:r>
          </w:p>
        </w:tc>
      </w:tr>
      <w:tr w:rsidR="004D1442" w:rsidRPr="009079F8" w14:paraId="20833BC7" w14:textId="77777777" w:rsidTr="004D1442">
        <w:trPr>
          <w:cantSplit/>
        </w:trPr>
        <w:tc>
          <w:tcPr>
            <w:tcW w:w="450" w:type="dxa"/>
          </w:tcPr>
          <w:p w14:paraId="20468F23" w14:textId="77777777" w:rsidR="00C11AAF" w:rsidRPr="009079F8" w:rsidRDefault="00C11AAF" w:rsidP="00F23355">
            <w:pPr>
              <w:rPr>
                <w:b/>
              </w:rPr>
            </w:pPr>
          </w:p>
        </w:tc>
        <w:tc>
          <w:tcPr>
            <w:tcW w:w="434" w:type="dxa"/>
          </w:tcPr>
          <w:p w14:paraId="4DEDEFC1" w14:textId="77777777" w:rsidR="00C11AAF" w:rsidRPr="009079F8" w:rsidRDefault="00C11AAF" w:rsidP="00F23355">
            <w:pPr>
              <w:rPr>
                <w:i/>
              </w:rPr>
            </w:pPr>
            <w:r w:rsidRPr="009079F8">
              <w:rPr>
                <w:i/>
              </w:rPr>
              <w:t>a</w:t>
            </w:r>
          </w:p>
        </w:tc>
        <w:tc>
          <w:tcPr>
            <w:tcW w:w="4034" w:type="dxa"/>
            <w:gridSpan w:val="2"/>
          </w:tcPr>
          <w:p w14:paraId="3C13A83D" w14:textId="77777777" w:rsidR="00C11AAF" w:rsidRDefault="00C11AAF" w:rsidP="00F23355">
            <w:r w:rsidRPr="009079F8">
              <w:t xml:space="preserve">Data i czas </w:t>
            </w:r>
            <w:r>
              <w:t>zatwierdzenia</w:t>
            </w:r>
            <w:r w:rsidRPr="009079F8">
              <w:t xml:space="preserve"> raportu odbioru/wywozu</w:t>
            </w:r>
          </w:p>
          <w:p w14:paraId="5929FFEE" w14:textId="77777777" w:rsidR="00C11AAF" w:rsidRDefault="00C11AAF" w:rsidP="00F23355">
            <w:pPr>
              <w:rPr>
                <w:rFonts w:ascii="Courier New" w:hAnsi="Courier New" w:cs="Courier New"/>
                <w:noProof/>
                <w:color w:val="0000FF"/>
                <w:szCs w:val="20"/>
              </w:rPr>
            </w:pPr>
            <w:r>
              <w:rPr>
                <w:rFonts w:ascii="Courier New" w:hAnsi="Courier New" w:cs="Courier New"/>
                <w:noProof/>
                <w:color w:val="0000FF"/>
                <w:szCs w:val="20"/>
              </w:rPr>
              <w:t>DateAndTimeOfValidationOf</w:t>
            </w:r>
          </w:p>
          <w:p w14:paraId="3B4C2A26" w14:textId="77777777" w:rsidR="00C11AAF" w:rsidRPr="000C1D93" w:rsidRDefault="00C11AAF" w:rsidP="00F23355">
            <w:pPr>
              <w:rPr>
                <w:rFonts w:ascii="Courier New" w:hAnsi="Courier New" w:cs="Courier New"/>
                <w:noProof/>
                <w:color w:val="0000FF"/>
                <w:szCs w:val="20"/>
              </w:rPr>
            </w:pPr>
            <w:r w:rsidRPr="000C1D93">
              <w:rPr>
                <w:rFonts w:ascii="Courier New" w:hAnsi="Courier New" w:cs="Courier New"/>
                <w:noProof/>
                <w:color w:val="0000FF"/>
                <w:szCs w:val="20"/>
              </w:rPr>
              <w:t>ReportOfReceiptExport</w:t>
            </w:r>
          </w:p>
        </w:tc>
        <w:tc>
          <w:tcPr>
            <w:tcW w:w="435" w:type="dxa"/>
            <w:gridSpan w:val="2"/>
          </w:tcPr>
          <w:p w14:paraId="73F9C1BA" w14:textId="77777777" w:rsidR="00C11AAF" w:rsidRPr="009079F8" w:rsidRDefault="00C11AAF" w:rsidP="00F23355">
            <w:pPr>
              <w:jc w:val="center"/>
            </w:pPr>
            <w:r>
              <w:t>D</w:t>
            </w:r>
          </w:p>
        </w:tc>
        <w:tc>
          <w:tcPr>
            <w:tcW w:w="2866" w:type="dxa"/>
          </w:tcPr>
          <w:p w14:paraId="4F89F92D" w14:textId="77777777" w:rsidR="00C11AAF" w:rsidRPr="009079F8" w:rsidRDefault="00C11AAF" w:rsidP="00F23355">
            <w:pPr>
              <w:rPr>
                <w:lang w:eastAsia="en-GB"/>
              </w:rPr>
            </w:pPr>
            <w:r>
              <w:rPr>
                <w:lang w:eastAsia="en-GB"/>
              </w:rPr>
              <w:t>Podają</w:t>
            </w:r>
            <w:r w:rsidRPr="009079F8">
              <w:rPr>
                <w:lang w:eastAsia="en-GB"/>
              </w:rPr>
              <w:t xml:space="preserve"> właściwe organy państw</w:t>
            </w:r>
            <w:r>
              <w:rPr>
                <w:lang w:eastAsia="en-GB"/>
              </w:rPr>
              <w:t>a</w:t>
            </w:r>
            <w:r w:rsidRPr="009079F8">
              <w:rPr>
                <w:lang w:eastAsia="en-GB"/>
              </w:rPr>
              <w:t xml:space="preserve"> członkowski</w:t>
            </w:r>
            <w:r>
              <w:rPr>
                <w:lang w:eastAsia="en-GB"/>
              </w:rPr>
              <w:t>ego</w:t>
            </w:r>
            <w:r w:rsidRPr="009079F8">
              <w:rPr>
                <w:lang w:eastAsia="en-GB"/>
              </w:rPr>
              <w:t xml:space="preserve"> przeznaczenia</w:t>
            </w:r>
            <w:r>
              <w:rPr>
                <w:lang w:eastAsia="en-GB"/>
              </w:rPr>
              <w:t xml:space="preserve"> / wywozu</w:t>
            </w:r>
            <w:r w:rsidRPr="009079F8">
              <w:rPr>
                <w:lang w:eastAsia="en-GB"/>
              </w:rPr>
              <w:t xml:space="preserve"> po </w:t>
            </w:r>
            <w:r>
              <w:rPr>
                <w:lang w:eastAsia="en-GB"/>
              </w:rPr>
              <w:t>zatwierdzeniu</w:t>
            </w:r>
            <w:r w:rsidRPr="009079F8">
              <w:rPr>
                <w:lang w:eastAsia="en-GB"/>
              </w:rPr>
              <w:t xml:space="preserve"> raportu odbioru/raportu wywozu.</w:t>
            </w:r>
          </w:p>
        </w:tc>
        <w:tc>
          <w:tcPr>
            <w:tcW w:w="2488" w:type="dxa"/>
            <w:gridSpan w:val="2"/>
          </w:tcPr>
          <w:p w14:paraId="7B290FE1" w14:textId="7799B064" w:rsidR="00C11AAF" w:rsidRPr="009079F8" w:rsidRDefault="00C11AAF" w:rsidP="00F23355">
            <w:pPr>
              <w:rPr>
                <w:szCs w:val="20"/>
                <w:lang w:eastAsia="en-GB"/>
              </w:rPr>
            </w:pPr>
          </w:p>
        </w:tc>
        <w:tc>
          <w:tcPr>
            <w:tcW w:w="2837" w:type="dxa"/>
            <w:gridSpan w:val="3"/>
          </w:tcPr>
          <w:p w14:paraId="0910CAE7" w14:textId="77777777" w:rsidR="00C11AAF" w:rsidRDefault="00C11AAF" w:rsidP="00F23355">
            <w:pPr>
              <w:rPr>
                <w:ins w:id="2576" w:author="Jurkowska Monika" w:date="2022-11-14T21:27:00Z"/>
              </w:rPr>
            </w:pPr>
            <w:proofErr w:type="spellStart"/>
            <w:r w:rsidRPr="009079F8">
              <w:t>dateTime</w:t>
            </w:r>
            <w:proofErr w:type="spellEnd"/>
          </w:p>
          <w:p w14:paraId="71533773" w14:textId="2733B2F2" w:rsidR="006B7755" w:rsidRPr="009079F8" w:rsidRDefault="006B7755" w:rsidP="00F23355"/>
        </w:tc>
      </w:tr>
      <w:tr w:rsidR="004D1442" w:rsidRPr="009079F8" w14:paraId="7B804043" w14:textId="77777777" w:rsidTr="004D1442">
        <w:trPr>
          <w:cantSplit/>
        </w:trPr>
        <w:tc>
          <w:tcPr>
            <w:tcW w:w="884" w:type="dxa"/>
            <w:gridSpan w:val="2"/>
          </w:tcPr>
          <w:p w14:paraId="659904A7" w14:textId="77777777" w:rsidR="00C11AAF" w:rsidRPr="009079F8" w:rsidRDefault="00C11AAF" w:rsidP="00F23355">
            <w:pPr>
              <w:keepNext/>
              <w:rPr>
                <w:i/>
              </w:rPr>
            </w:pPr>
            <w:r>
              <w:rPr>
                <w:b/>
              </w:rPr>
              <w:t>2</w:t>
            </w:r>
          </w:p>
        </w:tc>
        <w:tc>
          <w:tcPr>
            <w:tcW w:w="4034" w:type="dxa"/>
            <w:gridSpan w:val="2"/>
          </w:tcPr>
          <w:p w14:paraId="4A491979" w14:textId="40FE6BA4" w:rsidR="005421FE" w:rsidRDefault="00C11AAF" w:rsidP="005421FE">
            <w:pPr>
              <w:keepNext/>
              <w:rPr>
                <w:b/>
              </w:rPr>
            </w:pPr>
            <w:r w:rsidRPr="009079F8">
              <w:rPr>
                <w:b/>
              </w:rPr>
              <w:t>PRZEMIESZCZENIE WYROBÓW AKCYZOWYCH</w:t>
            </w:r>
            <w:r>
              <w:rPr>
                <w:b/>
              </w:rPr>
              <w:t xml:space="preserve"> </w:t>
            </w:r>
            <w:del w:id="2577" w:author="Jurkowska Monika" w:date="2022-11-14T21:27:00Z">
              <w:r>
                <w:rPr>
                  <w:b/>
                </w:rPr>
                <w:delText>- D</w:delText>
              </w:r>
              <w:r w:rsidRPr="009079F8">
                <w:rPr>
                  <w:b/>
                </w:rPr>
                <w:delText>okument e-AD</w:delText>
              </w:r>
            </w:del>
          </w:p>
          <w:p w14:paraId="51ECDD5F" w14:textId="7B744F43" w:rsidR="00C11AAF" w:rsidRPr="000C1D93" w:rsidRDefault="00C11AAF" w:rsidP="005421FE">
            <w:pPr>
              <w:keepNext/>
              <w:rPr>
                <w:rFonts w:ascii="Courier New" w:hAnsi="Courier New" w:cs="Courier New"/>
                <w:noProof/>
                <w:color w:val="0000FF"/>
                <w:szCs w:val="20"/>
              </w:rPr>
            </w:pPr>
            <w:del w:id="2578" w:author="Jurkowska Monika" w:date="2022-11-14T21:27:00Z">
              <w:r w:rsidRPr="000C1D93">
                <w:rPr>
                  <w:rFonts w:ascii="Courier New" w:hAnsi="Courier New" w:cs="Courier New"/>
                  <w:noProof/>
                  <w:color w:val="0000FF"/>
                  <w:szCs w:val="20"/>
                </w:rPr>
                <w:delText>ExciseMovementEad</w:delText>
              </w:r>
            </w:del>
            <w:ins w:id="2579" w:author="Jurkowska Monika" w:date="2022-11-14T21:27:00Z">
              <w:r w:rsidR="005421FE">
                <w:rPr>
                  <w:rFonts w:ascii="Courier New" w:hAnsi="Courier New" w:cs="Courier New"/>
                  <w:noProof/>
                  <w:color w:val="0000FF"/>
                  <w:szCs w:val="20"/>
                </w:rPr>
                <w:t>Ex</w:t>
              </w:r>
              <w:r w:rsidRPr="000C1D93">
                <w:rPr>
                  <w:rFonts w:ascii="Courier New" w:hAnsi="Courier New" w:cs="Courier New"/>
                  <w:noProof/>
                  <w:color w:val="0000FF"/>
                  <w:szCs w:val="20"/>
                </w:rPr>
                <w:t>ciseMovement</w:t>
              </w:r>
            </w:ins>
          </w:p>
        </w:tc>
        <w:tc>
          <w:tcPr>
            <w:tcW w:w="435" w:type="dxa"/>
            <w:gridSpan w:val="2"/>
          </w:tcPr>
          <w:p w14:paraId="06F55670" w14:textId="77777777" w:rsidR="00C11AAF" w:rsidRPr="0072755A" w:rsidRDefault="00C11AAF" w:rsidP="00F23355">
            <w:pPr>
              <w:keepNext/>
              <w:jc w:val="center"/>
              <w:rPr>
                <w:b/>
              </w:rPr>
            </w:pPr>
            <w:r w:rsidRPr="0072755A">
              <w:rPr>
                <w:b/>
              </w:rPr>
              <w:t>R</w:t>
            </w:r>
          </w:p>
        </w:tc>
        <w:tc>
          <w:tcPr>
            <w:tcW w:w="2866" w:type="dxa"/>
          </w:tcPr>
          <w:p w14:paraId="0D01C0C3" w14:textId="77777777" w:rsidR="00C11AAF" w:rsidRPr="0072755A" w:rsidRDefault="00C11AAF" w:rsidP="00F23355">
            <w:pPr>
              <w:keepNext/>
              <w:rPr>
                <w:b/>
                <w:lang w:eastAsia="en-GB"/>
              </w:rPr>
            </w:pPr>
          </w:p>
        </w:tc>
        <w:tc>
          <w:tcPr>
            <w:tcW w:w="2488" w:type="dxa"/>
            <w:gridSpan w:val="2"/>
          </w:tcPr>
          <w:p w14:paraId="174CA38D" w14:textId="77777777" w:rsidR="00C11AAF" w:rsidRPr="0072755A" w:rsidRDefault="00C11AAF" w:rsidP="00F23355">
            <w:pPr>
              <w:keepNext/>
              <w:rPr>
                <w:b/>
              </w:rPr>
            </w:pPr>
          </w:p>
        </w:tc>
        <w:tc>
          <w:tcPr>
            <w:tcW w:w="2837" w:type="dxa"/>
            <w:gridSpan w:val="3"/>
          </w:tcPr>
          <w:p w14:paraId="722B203A" w14:textId="77777777" w:rsidR="00C11AAF" w:rsidRPr="0072755A" w:rsidRDefault="00C11AAF" w:rsidP="00F23355">
            <w:pPr>
              <w:keepNext/>
              <w:rPr>
                <w:b/>
              </w:rPr>
            </w:pPr>
            <w:r w:rsidRPr="0072755A">
              <w:rPr>
                <w:b/>
              </w:rPr>
              <w:t>1x</w:t>
            </w:r>
          </w:p>
        </w:tc>
      </w:tr>
      <w:tr w:rsidR="004D1442" w:rsidRPr="009079F8" w14:paraId="09A17D58" w14:textId="77777777" w:rsidTr="004D1442">
        <w:trPr>
          <w:cantSplit/>
        </w:trPr>
        <w:tc>
          <w:tcPr>
            <w:tcW w:w="450" w:type="dxa"/>
          </w:tcPr>
          <w:p w14:paraId="022E3976" w14:textId="77777777" w:rsidR="00C11AAF" w:rsidRPr="009079F8" w:rsidRDefault="00C11AAF" w:rsidP="00F23355">
            <w:pPr>
              <w:rPr>
                <w:b/>
              </w:rPr>
            </w:pPr>
          </w:p>
        </w:tc>
        <w:tc>
          <w:tcPr>
            <w:tcW w:w="434" w:type="dxa"/>
          </w:tcPr>
          <w:p w14:paraId="425F25BB" w14:textId="77777777" w:rsidR="00C11AAF" w:rsidRPr="009079F8" w:rsidRDefault="00C11AAF" w:rsidP="00F23355">
            <w:pPr>
              <w:rPr>
                <w:i/>
              </w:rPr>
            </w:pPr>
            <w:r w:rsidRPr="009079F8">
              <w:rPr>
                <w:i/>
              </w:rPr>
              <w:t>a</w:t>
            </w:r>
          </w:p>
        </w:tc>
        <w:tc>
          <w:tcPr>
            <w:tcW w:w="4034" w:type="dxa"/>
            <w:gridSpan w:val="2"/>
          </w:tcPr>
          <w:p w14:paraId="573743D0" w14:textId="77777777" w:rsidR="00C11AAF" w:rsidRDefault="00C11AAF" w:rsidP="00F23355">
            <w:r>
              <w:t xml:space="preserve">Numer </w:t>
            </w:r>
            <w:r w:rsidRPr="009079F8">
              <w:t>ARC</w:t>
            </w:r>
          </w:p>
          <w:p w14:paraId="7E315AF9" w14:textId="77777777" w:rsidR="00C11AAF" w:rsidRPr="000C1D93" w:rsidRDefault="00C11AAF" w:rsidP="00F23355">
            <w:pPr>
              <w:rPr>
                <w:rFonts w:ascii="Courier New" w:hAnsi="Courier New" w:cs="Courier New"/>
                <w:noProof/>
                <w:color w:val="0000FF"/>
                <w:szCs w:val="20"/>
              </w:rPr>
            </w:pPr>
            <w:r w:rsidRPr="000C1D93">
              <w:rPr>
                <w:rFonts w:ascii="Courier New" w:hAnsi="Courier New" w:cs="Courier New"/>
                <w:noProof/>
                <w:color w:val="0000FF"/>
                <w:szCs w:val="20"/>
              </w:rPr>
              <w:t>AdministrativeReferenceCode</w:t>
            </w:r>
          </w:p>
        </w:tc>
        <w:tc>
          <w:tcPr>
            <w:tcW w:w="435" w:type="dxa"/>
            <w:gridSpan w:val="2"/>
          </w:tcPr>
          <w:p w14:paraId="467C0F8C" w14:textId="77777777" w:rsidR="00C11AAF" w:rsidRPr="009079F8" w:rsidRDefault="00C11AAF" w:rsidP="00F23355">
            <w:pPr>
              <w:jc w:val="center"/>
            </w:pPr>
            <w:r w:rsidRPr="009079F8">
              <w:t>R</w:t>
            </w:r>
          </w:p>
        </w:tc>
        <w:tc>
          <w:tcPr>
            <w:tcW w:w="2866" w:type="dxa"/>
          </w:tcPr>
          <w:p w14:paraId="206D48E6" w14:textId="77777777" w:rsidR="00C11AAF" w:rsidRPr="009079F8" w:rsidRDefault="00C11AAF" w:rsidP="00F23355">
            <w:pPr>
              <w:rPr>
                <w:lang w:eastAsia="en-GB"/>
              </w:rPr>
            </w:pPr>
          </w:p>
        </w:tc>
        <w:tc>
          <w:tcPr>
            <w:tcW w:w="2488" w:type="dxa"/>
            <w:gridSpan w:val="2"/>
          </w:tcPr>
          <w:p w14:paraId="1B926DA2" w14:textId="308208F2" w:rsidR="006B7755" w:rsidRPr="009079F8" w:rsidRDefault="00C11AAF" w:rsidP="00F23355">
            <w:pPr>
              <w:rPr>
                <w:lang w:eastAsia="en-GB"/>
              </w:rPr>
            </w:pPr>
            <w:r w:rsidRPr="009079F8">
              <w:rPr>
                <w:lang w:eastAsia="en-GB"/>
              </w:rPr>
              <w:t>Należy podać ARC dokumentu e-</w:t>
            </w:r>
            <w:r w:rsidR="004D1442">
              <w:rPr>
                <w:lang w:eastAsia="en-GB"/>
              </w:rPr>
              <w:t>AD</w:t>
            </w:r>
            <w:r w:rsidRPr="009079F8">
              <w:rPr>
                <w:lang w:eastAsia="en-GB"/>
              </w:rPr>
              <w:t>.</w:t>
            </w:r>
          </w:p>
        </w:tc>
        <w:tc>
          <w:tcPr>
            <w:tcW w:w="2837" w:type="dxa"/>
            <w:gridSpan w:val="3"/>
          </w:tcPr>
          <w:p w14:paraId="5B849DAB" w14:textId="77777777" w:rsidR="00C11AAF" w:rsidRPr="009079F8" w:rsidRDefault="00C11AAF" w:rsidP="00F23355">
            <w:r w:rsidRPr="009079F8">
              <w:t>an21</w:t>
            </w:r>
          </w:p>
        </w:tc>
      </w:tr>
      <w:tr w:rsidR="004D1442" w:rsidRPr="009079F8" w14:paraId="68B6BF56" w14:textId="77777777" w:rsidTr="004D1442">
        <w:trPr>
          <w:cantSplit/>
        </w:trPr>
        <w:tc>
          <w:tcPr>
            <w:tcW w:w="450" w:type="dxa"/>
          </w:tcPr>
          <w:p w14:paraId="135252BE" w14:textId="77777777" w:rsidR="00C11AAF" w:rsidRPr="009079F8" w:rsidRDefault="00C11AAF" w:rsidP="00F23355">
            <w:pPr>
              <w:rPr>
                <w:b/>
              </w:rPr>
            </w:pPr>
          </w:p>
        </w:tc>
        <w:tc>
          <w:tcPr>
            <w:tcW w:w="434" w:type="dxa"/>
          </w:tcPr>
          <w:p w14:paraId="583CF839" w14:textId="77777777" w:rsidR="00C11AAF" w:rsidRPr="009079F8" w:rsidRDefault="00C11AAF" w:rsidP="00F23355">
            <w:pPr>
              <w:rPr>
                <w:i/>
              </w:rPr>
            </w:pPr>
            <w:r w:rsidRPr="009079F8">
              <w:rPr>
                <w:i/>
              </w:rPr>
              <w:t>b</w:t>
            </w:r>
          </w:p>
        </w:tc>
        <w:tc>
          <w:tcPr>
            <w:tcW w:w="4034" w:type="dxa"/>
            <w:gridSpan w:val="2"/>
          </w:tcPr>
          <w:p w14:paraId="360B7B33" w14:textId="77777777" w:rsidR="00C11AAF" w:rsidRDefault="00C11AAF" w:rsidP="00F23355">
            <w:r w:rsidRPr="009079F8">
              <w:t>Numer porządkowy</w:t>
            </w:r>
          </w:p>
          <w:p w14:paraId="71821ADB" w14:textId="77777777" w:rsidR="00C11AAF" w:rsidRPr="009079F8" w:rsidRDefault="00C11AAF" w:rsidP="00F23355">
            <w:r>
              <w:rPr>
                <w:rFonts w:ascii="Courier New" w:hAnsi="Courier New" w:cs="Courier New"/>
                <w:noProof/>
                <w:color w:val="0000FF"/>
                <w:szCs w:val="20"/>
              </w:rPr>
              <w:t>SequenceNumber</w:t>
            </w:r>
          </w:p>
        </w:tc>
        <w:tc>
          <w:tcPr>
            <w:tcW w:w="435" w:type="dxa"/>
            <w:gridSpan w:val="2"/>
          </w:tcPr>
          <w:p w14:paraId="274D40C4" w14:textId="77777777" w:rsidR="00C11AAF" w:rsidRPr="009079F8" w:rsidRDefault="00C11AAF" w:rsidP="00F23355">
            <w:pPr>
              <w:jc w:val="center"/>
            </w:pPr>
            <w:r w:rsidRPr="009079F8">
              <w:t>R</w:t>
            </w:r>
          </w:p>
        </w:tc>
        <w:tc>
          <w:tcPr>
            <w:tcW w:w="2866" w:type="dxa"/>
          </w:tcPr>
          <w:p w14:paraId="59BA66C2" w14:textId="77777777" w:rsidR="00C11AAF" w:rsidRPr="009079F8" w:rsidRDefault="00C11AAF" w:rsidP="00F23355"/>
        </w:tc>
        <w:tc>
          <w:tcPr>
            <w:tcW w:w="2488" w:type="dxa"/>
            <w:gridSpan w:val="2"/>
          </w:tcPr>
          <w:p w14:paraId="5F050C39" w14:textId="359C16D4" w:rsidR="006B7755" w:rsidRPr="009079F8" w:rsidRDefault="00C11AAF" w:rsidP="00F23355">
            <w:pPr>
              <w:rPr>
                <w:lang w:eastAsia="en-GB"/>
              </w:rPr>
            </w:pPr>
            <w:r w:rsidRPr="009079F8">
              <w:rPr>
                <w:lang w:eastAsia="en-GB"/>
              </w:rPr>
              <w:t>Należy podać numer porządkowy dokumentu e-</w:t>
            </w:r>
            <w:r w:rsidR="004D1442">
              <w:rPr>
                <w:lang w:eastAsia="en-GB"/>
              </w:rPr>
              <w:t>AD</w:t>
            </w:r>
            <w:r w:rsidRPr="009079F8">
              <w:rPr>
                <w:lang w:eastAsia="en-GB"/>
              </w:rPr>
              <w:t>.</w:t>
            </w:r>
            <w:r w:rsidR="00E30F09">
              <w:rPr>
                <w:lang w:eastAsia="en-GB"/>
              </w:rPr>
              <w:t xml:space="preserve"> </w:t>
            </w:r>
            <w:r w:rsidR="00E30F09">
              <w:t>Wartość musi być większa od zera.</w:t>
            </w:r>
          </w:p>
        </w:tc>
        <w:tc>
          <w:tcPr>
            <w:tcW w:w="2837" w:type="dxa"/>
            <w:gridSpan w:val="3"/>
          </w:tcPr>
          <w:p w14:paraId="5FB2C830" w14:textId="77777777" w:rsidR="00C11AAF" w:rsidRPr="009079F8" w:rsidRDefault="00C11AAF" w:rsidP="00F23355">
            <w:r w:rsidRPr="009079F8">
              <w:t>n..</w:t>
            </w:r>
            <w:r>
              <w:t>2</w:t>
            </w:r>
          </w:p>
        </w:tc>
      </w:tr>
      <w:tr w:rsidR="004D1442" w:rsidRPr="009079F8" w14:paraId="17B4E1CB" w14:textId="77777777" w:rsidTr="004D1442">
        <w:trPr>
          <w:cantSplit/>
        </w:trPr>
        <w:tc>
          <w:tcPr>
            <w:tcW w:w="884" w:type="dxa"/>
            <w:gridSpan w:val="2"/>
          </w:tcPr>
          <w:p w14:paraId="45D747A5" w14:textId="77777777" w:rsidR="00C11AAF" w:rsidRPr="009079F8" w:rsidRDefault="00C11AAF" w:rsidP="00F23355">
            <w:pPr>
              <w:keepNext/>
              <w:rPr>
                <w:i/>
              </w:rPr>
            </w:pPr>
            <w:r>
              <w:rPr>
                <w:b/>
              </w:rPr>
              <w:t>3</w:t>
            </w:r>
          </w:p>
        </w:tc>
        <w:tc>
          <w:tcPr>
            <w:tcW w:w="4034" w:type="dxa"/>
            <w:gridSpan w:val="2"/>
          </w:tcPr>
          <w:p w14:paraId="6EE45304" w14:textId="77777777" w:rsidR="00C11AAF" w:rsidRDefault="00C11AAF" w:rsidP="00F23355">
            <w:pPr>
              <w:keepNext/>
              <w:rPr>
                <w:b/>
                <w:szCs w:val="20"/>
              </w:rPr>
            </w:pPr>
            <w:r w:rsidRPr="009079F8">
              <w:rPr>
                <w:b/>
                <w:szCs w:val="20"/>
              </w:rPr>
              <w:t xml:space="preserve">PODMIOT </w:t>
            </w:r>
            <w:r>
              <w:rPr>
                <w:b/>
                <w:szCs w:val="20"/>
              </w:rPr>
              <w:t>O</w:t>
            </w:r>
            <w:r w:rsidRPr="009079F8">
              <w:rPr>
                <w:b/>
                <w:szCs w:val="20"/>
              </w:rPr>
              <w:t>dbier</w:t>
            </w:r>
            <w:r>
              <w:rPr>
                <w:b/>
                <w:szCs w:val="20"/>
              </w:rPr>
              <w:t>ający</w:t>
            </w:r>
          </w:p>
          <w:p w14:paraId="4851A4A2" w14:textId="77777777" w:rsidR="00C11AAF" w:rsidRPr="009079F8" w:rsidRDefault="00C11AAF" w:rsidP="00F23355">
            <w:pPr>
              <w:keepNext/>
            </w:pPr>
            <w:r>
              <w:rPr>
                <w:rFonts w:ascii="Courier New" w:hAnsi="Courier New" w:cs="Courier New"/>
                <w:noProof/>
                <w:color w:val="0000FF"/>
                <w:szCs w:val="20"/>
              </w:rPr>
              <w:t>ConsigneeTrader</w:t>
            </w:r>
          </w:p>
        </w:tc>
        <w:tc>
          <w:tcPr>
            <w:tcW w:w="435" w:type="dxa"/>
            <w:gridSpan w:val="2"/>
          </w:tcPr>
          <w:p w14:paraId="7F25AF24" w14:textId="77777777" w:rsidR="00C11AAF" w:rsidRPr="0072755A" w:rsidRDefault="00C11AAF" w:rsidP="00F23355">
            <w:pPr>
              <w:keepNext/>
              <w:jc w:val="center"/>
              <w:rPr>
                <w:b/>
              </w:rPr>
            </w:pPr>
            <w:r>
              <w:rPr>
                <w:b/>
                <w:sz w:val="22"/>
                <w:szCs w:val="22"/>
              </w:rPr>
              <w:t>D</w:t>
            </w:r>
          </w:p>
        </w:tc>
        <w:tc>
          <w:tcPr>
            <w:tcW w:w="2866" w:type="dxa"/>
          </w:tcPr>
          <w:p w14:paraId="63BD058A" w14:textId="77777777" w:rsidR="00C11AAF" w:rsidRDefault="00C11AAF" w:rsidP="00F23355">
            <w:pPr>
              <w:keepNext/>
              <w:rPr>
                <w:b/>
                <w:lang w:eastAsia="en-GB"/>
              </w:rPr>
            </w:pPr>
            <w:r w:rsidRPr="005540FC">
              <w:rPr>
                <w:b/>
              </w:rPr>
              <w:t>„R”</w:t>
            </w:r>
            <w:r w:rsidRPr="005540FC">
              <w:rPr>
                <w:b/>
                <w:lang w:eastAsia="en-GB"/>
              </w:rPr>
              <w:t xml:space="preserve"> jeżeli </w:t>
            </w:r>
            <w:r>
              <w:rPr>
                <w:b/>
                <w:lang w:eastAsia="en-GB"/>
              </w:rPr>
              <w:t>k</w:t>
            </w:r>
            <w:r w:rsidRPr="005540FC">
              <w:rPr>
                <w:b/>
                <w:lang w:eastAsia="en-GB"/>
              </w:rPr>
              <w:t xml:space="preserve">od rodzaju komunikatu </w:t>
            </w:r>
            <w:r>
              <w:rPr>
                <w:b/>
                <w:lang w:eastAsia="en-GB"/>
              </w:rPr>
              <w:t>w polu 12a komunikatu PL815 ma wartość „1”.</w:t>
            </w:r>
          </w:p>
          <w:p w14:paraId="658A7CEF" w14:textId="77777777" w:rsidR="00C11AAF" w:rsidRPr="005540FC" w:rsidRDefault="00C11AAF" w:rsidP="00F23355">
            <w:pPr>
              <w:keepNext/>
              <w:rPr>
                <w:b/>
                <w:lang w:eastAsia="en-GB"/>
              </w:rPr>
            </w:pPr>
            <w:r>
              <w:rPr>
                <w:b/>
                <w:lang w:eastAsia="en-GB"/>
              </w:rPr>
              <w:t>Nie stosuje się w przypadku k</w:t>
            </w:r>
            <w:r w:rsidRPr="005540FC">
              <w:rPr>
                <w:b/>
                <w:lang w:eastAsia="en-GB"/>
              </w:rPr>
              <w:t xml:space="preserve">od rodzaju komunikatu </w:t>
            </w:r>
            <w:r>
              <w:rPr>
                <w:b/>
                <w:lang w:eastAsia="en-GB"/>
              </w:rPr>
              <w:t>„2” w polu 12a komunikatu PL815.</w:t>
            </w:r>
          </w:p>
        </w:tc>
        <w:tc>
          <w:tcPr>
            <w:tcW w:w="2488" w:type="dxa"/>
            <w:gridSpan w:val="2"/>
          </w:tcPr>
          <w:p w14:paraId="0CE7DC0E" w14:textId="77777777" w:rsidR="00C11AAF" w:rsidRPr="0072755A" w:rsidRDefault="00C11AAF" w:rsidP="00F23355">
            <w:pPr>
              <w:keepNext/>
              <w:rPr>
                <w:b/>
              </w:rPr>
            </w:pPr>
          </w:p>
        </w:tc>
        <w:tc>
          <w:tcPr>
            <w:tcW w:w="2837" w:type="dxa"/>
            <w:gridSpan w:val="3"/>
          </w:tcPr>
          <w:p w14:paraId="35F1C8E6" w14:textId="77777777" w:rsidR="00C11AAF" w:rsidRPr="0072755A" w:rsidRDefault="00C11AAF" w:rsidP="00F23355">
            <w:pPr>
              <w:keepNext/>
              <w:rPr>
                <w:b/>
              </w:rPr>
            </w:pPr>
            <w:r w:rsidRPr="0072755A">
              <w:rPr>
                <w:b/>
              </w:rPr>
              <w:t>1x</w:t>
            </w:r>
          </w:p>
        </w:tc>
      </w:tr>
      <w:tr w:rsidR="004D1442" w:rsidRPr="009079F8" w14:paraId="597EC971" w14:textId="77777777" w:rsidTr="004D1442">
        <w:trPr>
          <w:cantSplit/>
        </w:trPr>
        <w:tc>
          <w:tcPr>
            <w:tcW w:w="884" w:type="dxa"/>
            <w:gridSpan w:val="2"/>
          </w:tcPr>
          <w:p w14:paraId="1146F21B" w14:textId="77777777" w:rsidR="00C11AAF" w:rsidRPr="009079F8" w:rsidRDefault="00C11AAF" w:rsidP="00F23355">
            <w:pPr>
              <w:rPr>
                <w:i/>
              </w:rPr>
            </w:pPr>
          </w:p>
        </w:tc>
        <w:tc>
          <w:tcPr>
            <w:tcW w:w="4034" w:type="dxa"/>
            <w:gridSpan w:val="2"/>
          </w:tcPr>
          <w:p w14:paraId="69C2A29D" w14:textId="77777777" w:rsidR="00C11AAF" w:rsidRDefault="00C11AAF" w:rsidP="00F23355">
            <w:pPr>
              <w:pStyle w:val="pqiTabBody"/>
            </w:pPr>
            <w:r>
              <w:t>JĘZYK ELEMENTU</w:t>
            </w:r>
            <w:r w:rsidRPr="009079F8">
              <w:t xml:space="preserve"> </w:t>
            </w:r>
          </w:p>
          <w:p w14:paraId="6AE552B3" w14:textId="77777777" w:rsidR="00C11AAF" w:rsidRPr="009079F8" w:rsidRDefault="00C11AAF" w:rsidP="00F23355">
            <w:r>
              <w:rPr>
                <w:rFonts w:ascii="Courier New" w:hAnsi="Courier New" w:cs="Courier New"/>
                <w:noProof/>
                <w:color w:val="0000FF"/>
              </w:rPr>
              <w:t>@language</w:t>
            </w:r>
          </w:p>
        </w:tc>
        <w:tc>
          <w:tcPr>
            <w:tcW w:w="435" w:type="dxa"/>
            <w:gridSpan w:val="2"/>
          </w:tcPr>
          <w:p w14:paraId="7AA28BEB" w14:textId="77777777" w:rsidR="00C11AAF" w:rsidRPr="009079F8" w:rsidRDefault="00C11AAF" w:rsidP="00F23355">
            <w:pPr>
              <w:jc w:val="center"/>
            </w:pPr>
            <w:r>
              <w:t>R</w:t>
            </w:r>
          </w:p>
        </w:tc>
        <w:tc>
          <w:tcPr>
            <w:tcW w:w="2866" w:type="dxa"/>
          </w:tcPr>
          <w:p w14:paraId="48DEAFFB" w14:textId="77777777" w:rsidR="00C11AAF" w:rsidRPr="009079F8" w:rsidRDefault="00C11AAF" w:rsidP="00F23355"/>
        </w:tc>
        <w:tc>
          <w:tcPr>
            <w:tcW w:w="2488" w:type="dxa"/>
            <w:gridSpan w:val="2"/>
          </w:tcPr>
          <w:p w14:paraId="22120288" w14:textId="77777777" w:rsidR="00C11AAF" w:rsidRDefault="00C11AAF" w:rsidP="00F23355">
            <w:pPr>
              <w:pStyle w:val="pqiTabBody"/>
            </w:pPr>
            <w:r>
              <w:t>Atrybut.</w:t>
            </w:r>
          </w:p>
          <w:p w14:paraId="27F7E6C9" w14:textId="5CDC9C01" w:rsidR="006B7755" w:rsidRPr="009079F8" w:rsidRDefault="00C11AAF" w:rsidP="00F23355">
            <w:r>
              <w:t>Wartość ze słownika „</w:t>
            </w:r>
            <w:r w:rsidRPr="008C6FA2">
              <w:t xml:space="preserve">Kody języka (Language </w:t>
            </w:r>
            <w:proofErr w:type="spellStart"/>
            <w:r w:rsidRPr="008C6FA2">
              <w:t>codes</w:t>
            </w:r>
            <w:proofErr w:type="spellEnd"/>
            <w:r w:rsidRPr="008C6FA2">
              <w:t>)</w:t>
            </w:r>
            <w:r>
              <w:t>”.</w:t>
            </w:r>
          </w:p>
        </w:tc>
        <w:tc>
          <w:tcPr>
            <w:tcW w:w="2837" w:type="dxa"/>
            <w:gridSpan w:val="3"/>
          </w:tcPr>
          <w:p w14:paraId="6C5D7C84" w14:textId="77777777" w:rsidR="00C11AAF" w:rsidRPr="009079F8" w:rsidRDefault="00C11AAF" w:rsidP="00F23355">
            <w:r w:rsidRPr="009079F8">
              <w:t>a2</w:t>
            </w:r>
          </w:p>
        </w:tc>
      </w:tr>
      <w:tr w:rsidR="004D1442" w:rsidRPr="009079F8" w14:paraId="36F35406" w14:textId="77777777" w:rsidTr="004D1442">
        <w:trPr>
          <w:cantSplit/>
        </w:trPr>
        <w:tc>
          <w:tcPr>
            <w:tcW w:w="450" w:type="dxa"/>
          </w:tcPr>
          <w:p w14:paraId="7002C6B2" w14:textId="77777777" w:rsidR="00C11AAF" w:rsidRPr="009079F8" w:rsidRDefault="00C11AAF" w:rsidP="00F23355">
            <w:pPr>
              <w:rPr>
                <w:b/>
              </w:rPr>
            </w:pPr>
          </w:p>
        </w:tc>
        <w:tc>
          <w:tcPr>
            <w:tcW w:w="434" w:type="dxa"/>
          </w:tcPr>
          <w:p w14:paraId="358D81EB" w14:textId="77777777" w:rsidR="00C11AAF" w:rsidRPr="009079F8" w:rsidRDefault="00C11AAF" w:rsidP="00F23355">
            <w:pPr>
              <w:rPr>
                <w:i/>
              </w:rPr>
            </w:pPr>
            <w:r w:rsidRPr="009079F8">
              <w:rPr>
                <w:i/>
              </w:rPr>
              <w:t>a</w:t>
            </w:r>
          </w:p>
        </w:tc>
        <w:tc>
          <w:tcPr>
            <w:tcW w:w="4025" w:type="dxa"/>
          </w:tcPr>
          <w:p w14:paraId="10BDD38A" w14:textId="77777777" w:rsidR="00C11AAF" w:rsidRDefault="00C11AAF" w:rsidP="00F23355">
            <w:r w:rsidRPr="009079F8">
              <w:t>Identyfikacja podmiotu</w:t>
            </w:r>
          </w:p>
          <w:p w14:paraId="5D690D54" w14:textId="77777777" w:rsidR="00C11AAF" w:rsidRPr="009079F8" w:rsidRDefault="00C11AAF" w:rsidP="00F23355">
            <w:r>
              <w:rPr>
                <w:rFonts w:ascii="Courier New" w:hAnsi="Courier New" w:cs="Courier New"/>
                <w:noProof/>
                <w:color w:val="0000FF"/>
                <w:szCs w:val="20"/>
              </w:rPr>
              <w:t>Traderid</w:t>
            </w:r>
          </w:p>
        </w:tc>
        <w:tc>
          <w:tcPr>
            <w:tcW w:w="435" w:type="dxa"/>
            <w:gridSpan w:val="2"/>
          </w:tcPr>
          <w:p w14:paraId="22313233" w14:textId="77777777" w:rsidR="00C11AAF" w:rsidRPr="009079F8" w:rsidRDefault="00C11AAF" w:rsidP="00F23355">
            <w:pPr>
              <w:jc w:val="center"/>
            </w:pPr>
            <w:r w:rsidRPr="009079F8">
              <w:rPr>
                <w:szCs w:val="20"/>
              </w:rPr>
              <w:t>C</w:t>
            </w:r>
          </w:p>
        </w:tc>
        <w:tc>
          <w:tcPr>
            <w:tcW w:w="2935" w:type="dxa"/>
            <w:gridSpan w:val="3"/>
          </w:tcPr>
          <w:p w14:paraId="545F8A78" w14:textId="2BC8194F" w:rsidR="00C11AAF" w:rsidRPr="002F4661" w:rsidRDefault="00C11AAF" w:rsidP="00F23355">
            <w:pPr>
              <w:pStyle w:val="pqiTabHead"/>
              <w:rPr>
                <w:b w:val="0"/>
              </w:rPr>
            </w:pPr>
            <w:r w:rsidRPr="002F4661">
              <w:rPr>
                <w:b w:val="0"/>
              </w:rPr>
              <w:t>- „R”, jeżeli kod rodzaju miejsca przeznaczenia w polu 1a komunikatu IE801</w:t>
            </w:r>
            <w:r w:rsidRPr="002F4661" w:rsidDel="00CD2092">
              <w:rPr>
                <w:b w:val="0"/>
              </w:rPr>
              <w:t xml:space="preserve"> </w:t>
            </w:r>
            <w:r w:rsidRPr="002F4661">
              <w:rPr>
                <w:b w:val="0"/>
              </w:rPr>
              <w:t>ma wartość „1”, „2”, „3”, „</w:t>
            </w:r>
            <w:r>
              <w:rPr>
                <w:b w:val="0"/>
              </w:rPr>
              <w:t>4</w:t>
            </w:r>
            <w:r w:rsidRPr="002F4661">
              <w:rPr>
                <w:b w:val="0"/>
              </w:rPr>
              <w:t>”</w:t>
            </w:r>
            <w:r w:rsidR="00074832">
              <w:rPr>
                <w:b w:val="0"/>
              </w:rPr>
              <w:t>.</w:t>
            </w:r>
          </w:p>
          <w:p w14:paraId="7BC5B712" w14:textId="77777777" w:rsidR="00C11AAF" w:rsidRPr="002F4661" w:rsidRDefault="00C11AAF" w:rsidP="00F23355">
            <w:pPr>
              <w:pStyle w:val="pqiTabHead"/>
              <w:rPr>
                <w:b w:val="0"/>
              </w:rPr>
            </w:pPr>
            <w:r w:rsidRPr="002F4661">
              <w:rPr>
                <w:b w:val="0"/>
              </w:rPr>
              <w:t>- „O” jeżeli kod rodzaju miejsca przeznaczenia w polu 1a komunikatu IE801 ma wartość „6”.</w:t>
            </w:r>
          </w:p>
          <w:p w14:paraId="6B0D3681" w14:textId="77777777" w:rsidR="00C11AAF" w:rsidRPr="005F5DCD" w:rsidRDefault="00C11AAF" w:rsidP="00F23355">
            <w:pPr>
              <w:pStyle w:val="pqiTabBody"/>
            </w:pPr>
            <w:r w:rsidRPr="002F4661">
              <w:t xml:space="preserve">- Nie stosuje się w przypadku kodu rodzaju miejsca przeznaczenia </w:t>
            </w:r>
            <w:r>
              <w:t>„5”</w:t>
            </w:r>
            <w:r w:rsidRPr="002F4661">
              <w:t xml:space="preserve"> w polu </w:t>
            </w:r>
            <w:r w:rsidRPr="005F5DCD">
              <w:t>1a komunikatu IE801.</w:t>
            </w:r>
          </w:p>
          <w:p w14:paraId="411DF4AF" w14:textId="77777777" w:rsidR="00C11AAF" w:rsidRPr="009079F8" w:rsidRDefault="00C11AAF" w:rsidP="00F23355">
            <w:pPr>
              <w:pStyle w:val="pqiTabBody"/>
              <w:rPr>
                <w:i/>
              </w:rPr>
            </w:pPr>
            <w:r w:rsidRPr="005F5DCD">
              <w:rPr>
                <w:i/>
              </w:rPr>
              <w:t>(</w:t>
            </w:r>
            <w:r w:rsidRPr="005F5DCD">
              <w:t xml:space="preserve">Zobacz wartości enumeracji </w:t>
            </w:r>
            <w:r w:rsidRPr="005F5DCD">
              <w:fldChar w:fldCharType="begin"/>
            </w:r>
            <w:r w:rsidRPr="005F5DCD">
              <w:instrText xml:space="preserve"> REF _Ref267833580 \h  \* MERGEFORMAT </w:instrText>
            </w:r>
            <w:r w:rsidRPr="005F5DCD">
              <w:fldChar w:fldCharType="separate"/>
            </w:r>
            <w:r w:rsidR="002B6F91">
              <w:t>Kody rodzaju miejsca przeznaczenia (</w:t>
            </w:r>
            <w:proofErr w:type="spellStart"/>
            <w:r w:rsidR="002B6F91">
              <w:t>D</w:t>
            </w:r>
            <w:r w:rsidR="002B6F91" w:rsidRPr="00F963E2">
              <w:t>estination</w:t>
            </w:r>
            <w:proofErr w:type="spellEnd"/>
            <w:r w:rsidR="002B6F91" w:rsidRPr="00F963E2">
              <w:t xml:space="preserve"> </w:t>
            </w:r>
            <w:proofErr w:type="spellStart"/>
            <w:r w:rsidR="002B6F91" w:rsidRPr="00F963E2">
              <w:t>Type</w:t>
            </w:r>
            <w:proofErr w:type="spellEnd"/>
            <w:r w:rsidR="002B6F91" w:rsidRPr="00F963E2">
              <w:t xml:space="preserve"> </w:t>
            </w:r>
            <w:proofErr w:type="spellStart"/>
            <w:r w:rsidR="002B6F91" w:rsidRPr="00F963E2">
              <w:t>Code</w:t>
            </w:r>
            <w:r w:rsidR="002B6F91">
              <w:t>s</w:t>
            </w:r>
            <w:proofErr w:type="spellEnd"/>
            <w:r w:rsidR="002B6F91">
              <w:t>)</w:t>
            </w:r>
            <w:r w:rsidRPr="005F5DCD">
              <w:fldChar w:fldCharType="end"/>
            </w:r>
            <w:r w:rsidRPr="005F5DCD">
              <w:rPr>
                <w:i/>
              </w:rPr>
              <w:t>).</w:t>
            </w:r>
          </w:p>
        </w:tc>
        <w:tc>
          <w:tcPr>
            <w:tcW w:w="4225" w:type="dxa"/>
            <w:gridSpan w:val="3"/>
          </w:tcPr>
          <w:p w14:paraId="3540A8F4" w14:textId="77777777" w:rsidR="00C11AAF" w:rsidRPr="009079F8" w:rsidRDefault="00C11AAF" w:rsidP="00F23355">
            <w:pPr>
              <w:pStyle w:val="pqiTabBody"/>
            </w:pPr>
            <w:r w:rsidRPr="009079F8">
              <w:t>Dla kodu rodzaju miejsca przeznaczenia:</w:t>
            </w:r>
          </w:p>
          <w:p w14:paraId="0C9E6825" w14:textId="0152C47C" w:rsidR="00C11AAF" w:rsidRDefault="00C11AAF" w:rsidP="00F23355">
            <w:pPr>
              <w:pStyle w:val="pqiTabBody"/>
            </w:pPr>
            <w:r>
              <w:t xml:space="preserve">- </w:t>
            </w:r>
            <w:r w:rsidRPr="009079F8">
              <w:t>1</w:t>
            </w:r>
            <w:r>
              <w:t>, 2, 3</w:t>
            </w:r>
            <w:r w:rsidR="00074832">
              <w:t xml:space="preserve"> i </w:t>
            </w:r>
            <w:r>
              <w:t>4</w:t>
            </w:r>
            <w:r w:rsidRPr="009079F8">
              <w:t xml:space="preserve">: </w:t>
            </w:r>
            <w:r>
              <w:t>jest to</w:t>
            </w:r>
            <w:r w:rsidRPr="009079F8">
              <w:t xml:space="preserve"> ważny numer </w:t>
            </w:r>
            <w:r>
              <w:t>akcyzowy</w:t>
            </w:r>
            <w:r w:rsidRPr="009079F8">
              <w:t xml:space="preserve"> </w:t>
            </w:r>
            <w:r>
              <w:t>podmiotu odbierającego,</w:t>
            </w:r>
          </w:p>
          <w:p w14:paraId="340DFC34" w14:textId="57DFC671" w:rsidR="006B7755" w:rsidRPr="009079F8" w:rsidRDefault="00C11AAF" w:rsidP="00F23355">
            <w:pPr>
              <w:pStyle w:val="pqiTabBody"/>
            </w:pPr>
            <w:r>
              <w:t>- 6</w:t>
            </w:r>
            <w:r w:rsidRPr="009079F8">
              <w:t xml:space="preserve">: </w:t>
            </w:r>
            <w:r>
              <w:t>jest to numer identyfikacyjny VAT podmiotu</w:t>
            </w:r>
            <w:r w:rsidRPr="009079F8">
              <w:t xml:space="preserve"> reprezentujące</w:t>
            </w:r>
            <w:r>
              <w:t>go</w:t>
            </w:r>
            <w:r w:rsidRPr="009079F8">
              <w:t xml:space="preserve"> wysyłającego w urzędzie wywozu</w:t>
            </w:r>
            <w:r>
              <w:t>.</w:t>
            </w:r>
          </w:p>
        </w:tc>
        <w:tc>
          <w:tcPr>
            <w:tcW w:w="1040" w:type="dxa"/>
          </w:tcPr>
          <w:p w14:paraId="1791298A" w14:textId="77777777" w:rsidR="00C11AAF" w:rsidRPr="009079F8" w:rsidRDefault="00C11AAF" w:rsidP="00F23355">
            <w:r w:rsidRPr="009079F8">
              <w:t>an..16</w:t>
            </w:r>
          </w:p>
        </w:tc>
      </w:tr>
      <w:tr w:rsidR="004D1442" w:rsidRPr="009079F8" w14:paraId="099EAADB" w14:textId="77777777" w:rsidTr="004D1442">
        <w:trPr>
          <w:cantSplit/>
        </w:trPr>
        <w:tc>
          <w:tcPr>
            <w:tcW w:w="450" w:type="dxa"/>
          </w:tcPr>
          <w:p w14:paraId="2FEB2932" w14:textId="77777777" w:rsidR="00C11AAF" w:rsidRPr="009079F8" w:rsidRDefault="00C11AAF" w:rsidP="00F23355">
            <w:pPr>
              <w:rPr>
                <w:b/>
              </w:rPr>
            </w:pPr>
          </w:p>
        </w:tc>
        <w:tc>
          <w:tcPr>
            <w:tcW w:w="434" w:type="dxa"/>
          </w:tcPr>
          <w:p w14:paraId="6B9833C9" w14:textId="77777777" w:rsidR="00C11AAF" w:rsidRPr="009079F8" w:rsidRDefault="00C16A26" w:rsidP="00C16A26">
            <w:pPr>
              <w:rPr>
                <w:i/>
              </w:rPr>
            </w:pPr>
            <w:r>
              <w:rPr>
                <w:i/>
              </w:rPr>
              <w:t>b</w:t>
            </w:r>
          </w:p>
        </w:tc>
        <w:tc>
          <w:tcPr>
            <w:tcW w:w="4034" w:type="dxa"/>
            <w:gridSpan w:val="2"/>
          </w:tcPr>
          <w:p w14:paraId="490790F1" w14:textId="77777777" w:rsidR="00C11AAF" w:rsidRDefault="00C11AAF" w:rsidP="00F23355">
            <w:r w:rsidRPr="009079F8">
              <w:t>Nazwa podmiotu</w:t>
            </w:r>
          </w:p>
          <w:p w14:paraId="42504F2F" w14:textId="77777777" w:rsidR="00C11AAF" w:rsidRPr="009079F8" w:rsidRDefault="00C11AAF" w:rsidP="00F23355">
            <w:r>
              <w:rPr>
                <w:rFonts w:ascii="Courier New" w:hAnsi="Courier New" w:cs="Courier New"/>
                <w:noProof/>
                <w:color w:val="0000FF"/>
                <w:szCs w:val="20"/>
              </w:rPr>
              <w:t>TraderName</w:t>
            </w:r>
          </w:p>
        </w:tc>
        <w:tc>
          <w:tcPr>
            <w:tcW w:w="435" w:type="dxa"/>
            <w:gridSpan w:val="2"/>
          </w:tcPr>
          <w:p w14:paraId="1DFA8B8D" w14:textId="77777777" w:rsidR="00C11AAF" w:rsidRPr="009079F8" w:rsidRDefault="00C11AAF" w:rsidP="00F23355">
            <w:pPr>
              <w:jc w:val="center"/>
            </w:pPr>
            <w:r w:rsidRPr="009079F8">
              <w:rPr>
                <w:szCs w:val="20"/>
              </w:rPr>
              <w:t>R</w:t>
            </w:r>
          </w:p>
        </w:tc>
        <w:tc>
          <w:tcPr>
            <w:tcW w:w="2866" w:type="dxa"/>
          </w:tcPr>
          <w:p w14:paraId="2FC87305" w14:textId="77777777" w:rsidR="00C11AAF" w:rsidRPr="009079F8" w:rsidRDefault="00C11AAF" w:rsidP="00F23355"/>
        </w:tc>
        <w:tc>
          <w:tcPr>
            <w:tcW w:w="2488" w:type="dxa"/>
            <w:gridSpan w:val="2"/>
          </w:tcPr>
          <w:p w14:paraId="37F155A4" w14:textId="77777777" w:rsidR="00C11AAF" w:rsidRPr="009079F8" w:rsidRDefault="00C11AAF" w:rsidP="00F23355"/>
        </w:tc>
        <w:tc>
          <w:tcPr>
            <w:tcW w:w="2837" w:type="dxa"/>
            <w:gridSpan w:val="3"/>
          </w:tcPr>
          <w:p w14:paraId="406F51B7" w14:textId="77777777" w:rsidR="00C11AAF" w:rsidRPr="009079F8" w:rsidRDefault="00C11AAF" w:rsidP="00F23355">
            <w:r w:rsidRPr="009079F8">
              <w:t>an..182</w:t>
            </w:r>
          </w:p>
        </w:tc>
      </w:tr>
      <w:tr w:rsidR="004D1442" w:rsidRPr="009079F8" w14:paraId="3B1551FE" w14:textId="77777777" w:rsidTr="004D1442">
        <w:trPr>
          <w:cantSplit/>
        </w:trPr>
        <w:tc>
          <w:tcPr>
            <w:tcW w:w="450" w:type="dxa"/>
          </w:tcPr>
          <w:p w14:paraId="270D5114" w14:textId="77777777" w:rsidR="00C11AAF" w:rsidRPr="009079F8" w:rsidRDefault="00C11AAF" w:rsidP="00F23355">
            <w:pPr>
              <w:rPr>
                <w:b/>
              </w:rPr>
            </w:pPr>
          </w:p>
        </w:tc>
        <w:tc>
          <w:tcPr>
            <w:tcW w:w="434" w:type="dxa"/>
          </w:tcPr>
          <w:p w14:paraId="44EC249D" w14:textId="77777777" w:rsidR="00C11AAF" w:rsidRPr="009079F8" w:rsidRDefault="00C16A26" w:rsidP="00C16A26">
            <w:pPr>
              <w:rPr>
                <w:i/>
              </w:rPr>
            </w:pPr>
            <w:r>
              <w:rPr>
                <w:i/>
              </w:rPr>
              <w:t>c</w:t>
            </w:r>
          </w:p>
        </w:tc>
        <w:tc>
          <w:tcPr>
            <w:tcW w:w="4034" w:type="dxa"/>
            <w:gridSpan w:val="2"/>
          </w:tcPr>
          <w:p w14:paraId="3245654A" w14:textId="77777777" w:rsidR="00C11AAF" w:rsidRDefault="00C11AAF" w:rsidP="00F23355">
            <w:r w:rsidRPr="009079F8">
              <w:t>Ulica</w:t>
            </w:r>
          </w:p>
          <w:p w14:paraId="2B4BA1F3" w14:textId="77777777" w:rsidR="00C11AAF" w:rsidRPr="009079F8" w:rsidRDefault="00C11AAF" w:rsidP="00F23355">
            <w:r>
              <w:rPr>
                <w:rFonts w:ascii="Courier New" w:hAnsi="Courier New" w:cs="Courier New"/>
                <w:noProof/>
                <w:color w:val="0000FF"/>
                <w:szCs w:val="20"/>
              </w:rPr>
              <w:t>StreetName</w:t>
            </w:r>
          </w:p>
        </w:tc>
        <w:tc>
          <w:tcPr>
            <w:tcW w:w="435" w:type="dxa"/>
            <w:gridSpan w:val="2"/>
          </w:tcPr>
          <w:p w14:paraId="0F90A77F" w14:textId="77777777" w:rsidR="00C11AAF" w:rsidRPr="009079F8" w:rsidRDefault="00C11AAF" w:rsidP="00F23355">
            <w:pPr>
              <w:jc w:val="center"/>
            </w:pPr>
            <w:r w:rsidRPr="009079F8">
              <w:rPr>
                <w:szCs w:val="20"/>
              </w:rPr>
              <w:t>R</w:t>
            </w:r>
          </w:p>
        </w:tc>
        <w:tc>
          <w:tcPr>
            <w:tcW w:w="2866" w:type="dxa"/>
          </w:tcPr>
          <w:p w14:paraId="3B7659CD" w14:textId="77777777" w:rsidR="00C11AAF" w:rsidRPr="009079F8" w:rsidRDefault="00C11AAF" w:rsidP="00F23355"/>
        </w:tc>
        <w:tc>
          <w:tcPr>
            <w:tcW w:w="2488" w:type="dxa"/>
            <w:gridSpan w:val="2"/>
          </w:tcPr>
          <w:p w14:paraId="465FDCD2" w14:textId="77777777" w:rsidR="00C11AAF" w:rsidRPr="009079F8" w:rsidRDefault="00C11AAF" w:rsidP="00F23355"/>
        </w:tc>
        <w:tc>
          <w:tcPr>
            <w:tcW w:w="2837" w:type="dxa"/>
            <w:gridSpan w:val="3"/>
          </w:tcPr>
          <w:p w14:paraId="66A74BD7" w14:textId="77777777" w:rsidR="00C11AAF" w:rsidRPr="009079F8" w:rsidRDefault="00C11AAF" w:rsidP="00F23355">
            <w:r w:rsidRPr="009079F8">
              <w:t>an..65</w:t>
            </w:r>
          </w:p>
        </w:tc>
      </w:tr>
      <w:tr w:rsidR="004D1442" w:rsidRPr="009079F8" w14:paraId="3781B97F" w14:textId="77777777" w:rsidTr="004D1442">
        <w:trPr>
          <w:cantSplit/>
        </w:trPr>
        <w:tc>
          <w:tcPr>
            <w:tcW w:w="450" w:type="dxa"/>
          </w:tcPr>
          <w:p w14:paraId="3BF763C7" w14:textId="77777777" w:rsidR="00C11AAF" w:rsidRPr="009079F8" w:rsidRDefault="00C11AAF" w:rsidP="00F23355">
            <w:pPr>
              <w:rPr>
                <w:b/>
              </w:rPr>
            </w:pPr>
          </w:p>
        </w:tc>
        <w:tc>
          <w:tcPr>
            <w:tcW w:w="434" w:type="dxa"/>
          </w:tcPr>
          <w:p w14:paraId="1CBB8F5A" w14:textId="77777777" w:rsidR="00C11AAF" w:rsidRPr="009079F8" w:rsidRDefault="00C16A26" w:rsidP="00C16A26">
            <w:pPr>
              <w:rPr>
                <w:i/>
              </w:rPr>
            </w:pPr>
            <w:r>
              <w:rPr>
                <w:i/>
              </w:rPr>
              <w:t>d</w:t>
            </w:r>
          </w:p>
        </w:tc>
        <w:tc>
          <w:tcPr>
            <w:tcW w:w="4034" w:type="dxa"/>
            <w:gridSpan w:val="2"/>
          </w:tcPr>
          <w:p w14:paraId="6277432A" w14:textId="77777777" w:rsidR="00C11AAF" w:rsidRDefault="00C11AAF" w:rsidP="00F23355">
            <w:r w:rsidRPr="009079F8">
              <w:t>Numer domu</w:t>
            </w:r>
          </w:p>
          <w:p w14:paraId="14588970" w14:textId="77777777" w:rsidR="00C11AAF" w:rsidRPr="009079F8" w:rsidRDefault="00C11AAF" w:rsidP="00F23355">
            <w:r>
              <w:rPr>
                <w:rFonts w:ascii="Courier New" w:hAnsi="Courier New" w:cs="Courier New"/>
                <w:noProof/>
                <w:color w:val="0000FF"/>
                <w:szCs w:val="20"/>
              </w:rPr>
              <w:t>StreetNumber</w:t>
            </w:r>
          </w:p>
        </w:tc>
        <w:tc>
          <w:tcPr>
            <w:tcW w:w="435" w:type="dxa"/>
            <w:gridSpan w:val="2"/>
          </w:tcPr>
          <w:p w14:paraId="239D45BC" w14:textId="77777777" w:rsidR="00C11AAF" w:rsidRPr="009079F8" w:rsidRDefault="00C11AAF" w:rsidP="00F23355">
            <w:pPr>
              <w:jc w:val="center"/>
            </w:pPr>
            <w:r w:rsidRPr="009079F8">
              <w:rPr>
                <w:szCs w:val="20"/>
              </w:rPr>
              <w:t>O</w:t>
            </w:r>
          </w:p>
        </w:tc>
        <w:tc>
          <w:tcPr>
            <w:tcW w:w="2866" w:type="dxa"/>
          </w:tcPr>
          <w:p w14:paraId="6389120A" w14:textId="77777777" w:rsidR="00C11AAF" w:rsidRPr="009079F8" w:rsidRDefault="00C11AAF" w:rsidP="00F23355"/>
        </w:tc>
        <w:tc>
          <w:tcPr>
            <w:tcW w:w="2488" w:type="dxa"/>
            <w:gridSpan w:val="2"/>
          </w:tcPr>
          <w:p w14:paraId="1C85F42F" w14:textId="77777777" w:rsidR="00C11AAF" w:rsidRPr="009079F8" w:rsidRDefault="00C11AAF" w:rsidP="00F23355"/>
        </w:tc>
        <w:tc>
          <w:tcPr>
            <w:tcW w:w="2837" w:type="dxa"/>
            <w:gridSpan w:val="3"/>
          </w:tcPr>
          <w:p w14:paraId="59F56DCA" w14:textId="77777777" w:rsidR="00C11AAF" w:rsidRPr="009079F8" w:rsidRDefault="00C11AAF" w:rsidP="00F23355">
            <w:r w:rsidRPr="009079F8">
              <w:t>an..11</w:t>
            </w:r>
          </w:p>
        </w:tc>
      </w:tr>
      <w:tr w:rsidR="004D1442" w:rsidRPr="009079F8" w14:paraId="79152CE2" w14:textId="77777777" w:rsidTr="004D1442">
        <w:trPr>
          <w:cantSplit/>
        </w:trPr>
        <w:tc>
          <w:tcPr>
            <w:tcW w:w="450" w:type="dxa"/>
          </w:tcPr>
          <w:p w14:paraId="06B6122F" w14:textId="77777777" w:rsidR="00C11AAF" w:rsidRPr="009079F8" w:rsidRDefault="00C11AAF" w:rsidP="00F23355">
            <w:pPr>
              <w:rPr>
                <w:b/>
              </w:rPr>
            </w:pPr>
          </w:p>
        </w:tc>
        <w:tc>
          <w:tcPr>
            <w:tcW w:w="434" w:type="dxa"/>
          </w:tcPr>
          <w:p w14:paraId="11E44EC6" w14:textId="77777777" w:rsidR="00C11AAF" w:rsidRPr="009079F8" w:rsidRDefault="00C16A26" w:rsidP="00C16A26">
            <w:pPr>
              <w:rPr>
                <w:i/>
              </w:rPr>
            </w:pPr>
            <w:r>
              <w:rPr>
                <w:i/>
              </w:rPr>
              <w:t>e</w:t>
            </w:r>
          </w:p>
        </w:tc>
        <w:tc>
          <w:tcPr>
            <w:tcW w:w="4034" w:type="dxa"/>
            <w:gridSpan w:val="2"/>
          </w:tcPr>
          <w:p w14:paraId="7EAEB028" w14:textId="77777777" w:rsidR="00C11AAF" w:rsidRDefault="00C11AAF" w:rsidP="00F23355">
            <w:r w:rsidRPr="009079F8">
              <w:t>Kod pocztowy</w:t>
            </w:r>
          </w:p>
          <w:p w14:paraId="0EA8F182" w14:textId="77777777" w:rsidR="00C11AAF" w:rsidRPr="009079F8" w:rsidRDefault="00C11AAF" w:rsidP="00F23355">
            <w:r>
              <w:rPr>
                <w:rFonts w:ascii="Courier New" w:hAnsi="Courier New" w:cs="Courier New"/>
                <w:noProof/>
                <w:color w:val="0000FF"/>
                <w:szCs w:val="20"/>
              </w:rPr>
              <w:t>Postcode</w:t>
            </w:r>
          </w:p>
        </w:tc>
        <w:tc>
          <w:tcPr>
            <w:tcW w:w="435" w:type="dxa"/>
            <w:gridSpan w:val="2"/>
          </w:tcPr>
          <w:p w14:paraId="0245CF30" w14:textId="77777777" w:rsidR="00C11AAF" w:rsidRPr="009079F8" w:rsidRDefault="00C11AAF" w:rsidP="00F23355">
            <w:pPr>
              <w:jc w:val="center"/>
            </w:pPr>
            <w:r w:rsidRPr="009079F8">
              <w:rPr>
                <w:szCs w:val="20"/>
              </w:rPr>
              <w:t>R</w:t>
            </w:r>
          </w:p>
        </w:tc>
        <w:tc>
          <w:tcPr>
            <w:tcW w:w="2866" w:type="dxa"/>
          </w:tcPr>
          <w:p w14:paraId="4B2A1870" w14:textId="77777777" w:rsidR="00C11AAF" w:rsidRPr="009079F8" w:rsidRDefault="00C11AAF" w:rsidP="00F23355"/>
        </w:tc>
        <w:tc>
          <w:tcPr>
            <w:tcW w:w="2488" w:type="dxa"/>
            <w:gridSpan w:val="2"/>
          </w:tcPr>
          <w:p w14:paraId="28F85CC7" w14:textId="77777777" w:rsidR="00C11AAF" w:rsidRPr="009079F8" w:rsidRDefault="00C11AAF" w:rsidP="00F23355"/>
        </w:tc>
        <w:tc>
          <w:tcPr>
            <w:tcW w:w="2837" w:type="dxa"/>
            <w:gridSpan w:val="3"/>
          </w:tcPr>
          <w:p w14:paraId="5B0C11D6" w14:textId="77777777" w:rsidR="00C11AAF" w:rsidRPr="009079F8" w:rsidRDefault="00C11AAF" w:rsidP="00F23355">
            <w:r w:rsidRPr="009079F8">
              <w:t>an..10</w:t>
            </w:r>
          </w:p>
        </w:tc>
      </w:tr>
      <w:tr w:rsidR="004D1442" w:rsidRPr="009079F8" w14:paraId="468BA66E" w14:textId="77777777" w:rsidTr="004D1442">
        <w:trPr>
          <w:cantSplit/>
        </w:trPr>
        <w:tc>
          <w:tcPr>
            <w:tcW w:w="450" w:type="dxa"/>
          </w:tcPr>
          <w:p w14:paraId="3C67DAC1" w14:textId="77777777" w:rsidR="00C11AAF" w:rsidRPr="009079F8" w:rsidRDefault="00C11AAF" w:rsidP="00F23355">
            <w:pPr>
              <w:rPr>
                <w:b/>
              </w:rPr>
            </w:pPr>
          </w:p>
        </w:tc>
        <w:tc>
          <w:tcPr>
            <w:tcW w:w="434" w:type="dxa"/>
          </w:tcPr>
          <w:p w14:paraId="773FF34E" w14:textId="77777777" w:rsidR="00C11AAF" w:rsidRPr="009079F8" w:rsidRDefault="00C16A26" w:rsidP="00C16A26">
            <w:pPr>
              <w:rPr>
                <w:i/>
              </w:rPr>
            </w:pPr>
            <w:r>
              <w:rPr>
                <w:i/>
              </w:rPr>
              <w:t>f</w:t>
            </w:r>
          </w:p>
        </w:tc>
        <w:tc>
          <w:tcPr>
            <w:tcW w:w="4034" w:type="dxa"/>
            <w:gridSpan w:val="2"/>
          </w:tcPr>
          <w:p w14:paraId="6B65E554" w14:textId="77777777" w:rsidR="00C11AAF" w:rsidRDefault="00C11AAF" w:rsidP="00F23355">
            <w:r w:rsidRPr="009079F8">
              <w:t>Miejscowość</w:t>
            </w:r>
          </w:p>
          <w:p w14:paraId="3F1BBA3B" w14:textId="77777777" w:rsidR="00C11AAF" w:rsidRPr="009079F8" w:rsidRDefault="00C11AAF" w:rsidP="00F23355">
            <w:r>
              <w:rPr>
                <w:rFonts w:ascii="Courier New" w:hAnsi="Courier New" w:cs="Courier New"/>
                <w:noProof/>
                <w:color w:val="0000FF"/>
                <w:szCs w:val="20"/>
              </w:rPr>
              <w:t>City</w:t>
            </w:r>
          </w:p>
        </w:tc>
        <w:tc>
          <w:tcPr>
            <w:tcW w:w="435" w:type="dxa"/>
            <w:gridSpan w:val="2"/>
          </w:tcPr>
          <w:p w14:paraId="25C446DF" w14:textId="77777777" w:rsidR="00C11AAF" w:rsidRPr="009079F8" w:rsidRDefault="00C11AAF" w:rsidP="00F23355">
            <w:pPr>
              <w:jc w:val="center"/>
            </w:pPr>
            <w:r w:rsidRPr="009079F8">
              <w:rPr>
                <w:szCs w:val="20"/>
              </w:rPr>
              <w:t>R</w:t>
            </w:r>
          </w:p>
        </w:tc>
        <w:tc>
          <w:tcPr>
            <w:tcW w:w="2866" w:type="dxa"/>
          </w:tcPr>
          <w:p w14:paraId="75DF9FE4" w14:textId="77777777" w:rsidR="00C11AAF" w:rsidRPr="009079F8" w:rsidRDefault="00C11AAF" w:rsidP="00F23355"/>
        </w:tc>
        <w:tc>
          <w:tcPr>
            <w:tcW w:w="2488" w:type="dxa"/>
            <w:gridSpan w:val="2"/>
          </w:tcPr>
          <w:p w14:paraId="1F05E797" w14:textId="77777777" w:rsidR="00C11AAF" w:rsidRPr="009079F8" w:rsidRDefault="00C11AAF" w:rsidP="00F23355"/>
        </w:tc>
        <w:tc>
          <w:tcPr>
            <w:tcW w:w="2837" w:type="dxa"/>
            <w:gridSpan w:val="3"/>
          </w:tcPr>
          <w:p w14:paraId="409245C6" w14:textId="77777777" w:rsidR="00C11AAF" w:rsidRPr="009079F8" w:rsidRDefault="00C11AAF" w:rsidP="00F23355">
            <w:r w:rsidRPr="009079F8">
              <w:t>an..50</w:t>
            </w:r>
          </w:p>
        </w:tc>
      </w:tr>
      <w:tr w:rsidR="004D1442" w:rsidRPr="00447A40" w14:paraId="3A2C597A" w14:textId="77777777" w:rsidTr="004D1442">
        <w:trPr>
          <w:cantSplit/>
        </w:trPr>
        <w:tc>
          <w:tcPr>
            <w:tcW w:w="450" w:type="dxa"/>
            <w:tcBorders>
              <w:top w:val="single" w:sz="2" w:space="0" w:color="auto"/>
              <w:left w:val="single" w:sz="2" w:space="0" w:color="auto"/>
              <w:bottom w:val="single" w:sz="2" w:space="0" w:color="auto"/>
              <w:right w:val="single" w:sz="2" w:space="0" w:color="auto"/>
            </w:tcBorders>
          </w:tcPr>
          <w:p w14:paraId="767C9A35" w14:textId="77777777" w:rsidR="00C16A26" w:rsidRPr="009079F8" w:rsidRDefault="00C16A26" w:rsidP="00B824BD">
            <w:pPr>
              <w:rPr>
                <w:b/>
              </w:rPr>
            </w:pPr>
          </w:p>
        </w:tc>
        <w:tc>
          <w:tcPr>
            <w:tcW w:w="434" w:type="dxa"/>
            <w:tcBorders>
              <w:top w:val="single" w:sz="2" w:space="0" w:color="auto"/>
              <w:left w:val="single" w:sz="2" w:space="0" w:color="auto"/>
              <w:bottom w:val="single" w:sz="2" w:space="0" w:color="auto"/>
              <w:right w:val="single" w:sz="2" w:space="0" w:color="auto"/>
            </w:tcBorders>
          </w:tcPr>
          <w:p w14:paraId="2534D1B3" w14:textId="77777777" w:rsidR="00C16A26" w:rsidRPr="009079F8" w:rsidRDefault="00C16A26" w:rsidP="00B824BD">
            <w:pPr>
              <w:rPr>
                <w:i/>
              </w:rPr>
            </w:pPr>
            <w:r>
              <w:rPr>
                <w:i/>
              </w:rPr>
              <w:t>g</w:t>
            </w:r>
          </w:p>
        </w:tc>
        <w:tc>
          <w:tcPr>
            <w:tcW w:w="4034" w:type="dxa"/>
            <w:gridSpan w:val="2"/>
            <w:tcBorders>
              <w:top w:val="single" w:sz="2" w:space="0" w:color="auto"/>
              <w:left w:val="single" w:sz="2" w:space="0" w:color="auto"/>
              <w:bottom w:val="single" w:sz="2" w:space="0" w:color="auto"/>
              <w:right w:val="single" w:sz="2" w:space="0" w:color="auto"/>
            </w:tcBorders>
          </w:tcPr>
          <w:p w14:paraId="765D8FF9" w14:textId="77777777" w:rsidR="00C16A26" w:rsidRDefault="00C16A26" w:rsidP="00B824BD">
            <w:r>
              <w:t>Identyfikacja podmiotu – numer EORI</w:t>
            </w:r>
          </w:p>
          <w:p w14:paraId="7E693C63" w14:textId="77777777" w:rsidR="00C16A26" w:rsidRPr="009079F8" w:rsidRDefault="00C16A26" w:rsidP="00B824BD">
            <w:r w:rsidRPr="00A14E32">
              <w:rPr>
                <w:rFonts w:ascii="Courier New" w:hAnsi="Courier New" w:cs="Courier New"/>
                <w:noProof/>
                <w:color w:val="0000FF"/>
                <w:szCs w:val="20"/>
              </w:rPr>
              <w:t>EoriNumber</w:t>
            </w:r>
          </w:p>
        </w:tc>
        <w:tc>
          <w:tcPr>
            <w:tcW w:w="435" w:type="dxa"/>
            <w:gridSpan w:val="2"/>
            <w:tcBorders>
              <w:top w:val="single" w:sz="2" w:space="0" w:color="auto"/>
              <w:left w:val="single" w:sz="2" w:space="0" w:color="auto"/>
              <w:bottom w:val="single" w:sz="2" w:space="0" w:color="auto"/>
              <w:right w:val="single" w:sz="2" w:space="0" w:color="auto"/>
            </w:tcBorders>
          </w:tcPr>
          <w:p w14:paraId="263EA8C3" w14:textId="77777777" w:rsidR="00C16A26" w:rsidRPr="00A14E32" w:rsidRDefault="00C16A26" w:rsidP="00B824BD">
            <w:pPr>
              <w:jc w:val="center"/>
              <w:rPr>
                <w:szCs w:val="20"/>
              </w:rPr>
            </w:pPr>
            <w:r w:rsidRPr="00A14E32">
              <w:rPr>
                <w:szCs w:val="20"/>
              </w:rPr>
              <w:t>C</w:t>
            </w:r>
          </w:p>
        </w:tc>
        <w:tc>
          <w:tcPr>
            <w:tcW w:w="2866" w:type="dxa"/>
            <w:tcBorders>
              <w:top w:val="single" w:sz="2" w:space="0" w:color="auto"/>
              <w:left w:val="single" w:sz="2" w:space="0" w:color="auto"/>
              <w:bottom w:val="single" w:sz="2" w:space="0" w:color="auto"/>
              <w:right w:val="single" w:sz="2" w:space="0" w:color="auto"/>
            </w:tcBorders>
          </w:tcPr>
          <w:p w14:paraId="4CDD11FD" w14:textId="77777777" w:rsidR="00C16A26" w:rsidRPr="00A14E32" w:rsidRDefault="00C16A26" w:rsidP="00B824BD">
            <w:pPr>
              <w:pStyle w:val="pqiTabHead"/>
              <w:rPr>
                <w:b w:val="0"/>
              </w:rPr>
            </w:pPr>
            <w:r w:rsidRPr="00A14E32">
              <w:rPr>
                <w:b w:val="0"/>
              </w:rPr>
              <w:t>„O” jeśli kod rodzaju miejsca przeznaczenia: 6, w przeciwnym razie nie stosuje się</w:t>
            </w:r>
          </w:p>
        </w:tc>
        <w:tc>
          <w:tcPr>
            <w:tcW w:w="2488" w:type="dxa"/>
            <w:gridSpan w:val="2"/>
            <w:tcBorders>
              <w:top w:val="single" w:sz="2" w:space="0" w:color="auto"/>
              <w:left w:val="single" w:sz="2" w:space="0" w:color="auto"/>
              <w:bottom w:val="single" w:sz="2" w:space="0" w:color="auto"/>
              <w:right w:val="single" w:sz="2" w:space="0" w:color="auto"/>
            </w:tcBorders>
          </w:tcPr>
          <w:p w14:paraId="5807E5E2" w14:textId="2C5886BD" w:rsidR="00C16A26" w:rsidRPr="009079F8" w:rsidRDefault="00C16A26" w:rsidP="00B824BD">
            <w:pPr>
              <w:pStyle w:val="pqiTabBody"/>
            </w:pPr>
          </w:p>
        </w:tc>
        <w:tc>
          <w:tcPr>
            <w:tcW w:w="2837" w:type="dxa"/>
            <w:gridSpan w:val="3"/>
            <w:tcBorders>
              <w:top w:val="single" w:sz="2" w:space="0" w:color="auto"/>
              <w:left w:val="single" w:sz="2" w:space="0" w:color="auto"/>
              <w:bottom w:val="single" w:sz="2" w:space="0" w:color="auto"/>
              <w:right w:val="single" w:sz="2" w:space="0" w:color="auto"/>
            </w:tcBorders>
          </w:tcPr>
          <w:p w14:paraId="420AFA2D" w14:textId="77777777" w:rsidR="00C16A26" w:rsidRPr="00A14E32" w:rsidRDefault="00C16A26" w:rsidP="00B824BD">
            <w:r w:rsidRPr="00A14E32">
              <w:t>an..17</w:t>
            </w:r>
          </w:p>
        </w:tc>
      </w:tr>
      <w:tr w:rsidR="004D1442" w:rsidRPr="009079F8" w14:paraId="7D860668" w14:textId="77777777" w:rsidTr="004D1442">
        <w:trPr>
          <w:cantSplit/>
        </w:trPr>
        <w:tc>
          <w:tcPr>
            <w:tcW w:w="884" w:type="dxa"/>
            <w:gridSpan w:val="2"/>
          </w:tcPr>
          <w:p w14:paraId="527181F3" w14:textId="77777777" w:rsidR="00C11AAF" w:rsidRPr="009079F8" w:rsidRDefault="00C11AAF" w:rsidP="00F23355">
            <w:pPr>
              <w:keepNext/>
              <w:rPr>
                <w:i/>
              </w:rPr>
            </w:pPr>
            <w:r w:rsidRPr="009079F8">
              <w:rPr>
                <w:b/>
              </w:rPr>
              <w:lastRenderedPageBreak/>
              <w:t>4</w:t>
            </w:r>
          </w:p>
        </w:tc>
        <w:tc>
          <w:tcPr>
            <w:tcW w:w="4025" w:type="dxa"/>
          </w:tcPr>
          <w:p w14:paraId="67931EF1" w14:textId="77777777" w:rsidR="00C11AAF" w:rsidRDefault="00C11AAF" w:rsidP="00F23355">
            <w:pPr>
              <w:keepNext/>
              <w:rPr>
                <w:b/>
              </w:rPr>
            </w:pPr>
            <w:r w:rsidRPr="009079F8">
              <w:rPr>
                <w:b/>
              </w:rPr>
              <w:t xml:space="preserve">PODMIOT </w:t>
            </w:r>
            <w:r>
              <w:rPr>
                <w:b/>
              </w:rPr>
              <w:t>M</w:t>
            </w:r>
            <w:r w:rsidRPr="009079F8">
              <w:rPr>
                <w:b/>
              </w:rPr>
              <w:t xml:space="preserve">iejsce </w:t>
            </w:r>
            <w:r>
              <w:rPr>
                <w:b/>
              </w:rPr>
              <w:t>D</w:t>
            </w:r>
            <w:r w:rsidRPr="009079F8">
              <w:rPr>
                <w:b/>
              </w:rPr>
              <w:t xml:space="preserve">ostawy </w:t>
            </w:r>
          </w:p>
          <w:p w14:paraId="1216F153" w14:textId="77777777" w:rsidR="00C11AAF" w:rsidRPr="009079F8" w:rsidRDefault="00C11AAF" w:rsidP="00F23355">
            <w:pPr>
              <w:keepNext/>
              <w:rPr>
                <w:b/>
              </w:rPr>
            </w:pPr>
            <w:r>
              <w:rPr>
                <w:rFonts w:ascii="Courier New" w:hAnsi="Courier New" w:cs="Courier New"/>
                <w:noProof/>
                <w:color w:val="0000FF"/>
                <w:szCs w:val="20"/>
              </w:rPr>
              <w:t>DeliveryPlaceTrader</w:t>
            </w:r>
          </w:p>
        </w:tc>
        <w:tc>
          <w:tcPr>
            <w:tcW w:w="435" w:type="dxa"/>
            <w:gridSpan w:val="2"/>
          </w:tcPr>
          <w:p w14:paraId="1534B49A" w14:textId="77777777" w:rsidR="00C11AAF" w:rsidRPr="0014405B" w:rsidRDefault="00C11AAF" w:rsidP="00F23355">
            <w:pPr>
              <w:keepNext/>
              <w:jc w:val="center"/>
              <w:rPr>
                <w:b/>
                <w:szCs w:val="20"/>
              </w:rPr>
            </w:pPr>
            <w:r w:rsidRPr="0014405B">
              <w:rPr>
                <w:b/>
                <w:szCs w:val="20"/>
              </w:rPr>
              <w:t>D</w:t>
            </w:r>
          </w:p>
        </w:tc>
        <w:tc>
          <w:tcPr>
            <w:tcW w:w="2935" w:type="dxa"/>
            <w:gridSpan w:val="3"/>
          </w:tcPr>
          <w:p w14:paraId="3009D0C0" w14:textId="77777777" w:rsidR="00C11AAF" w:rsidRPr="005F5DCD" w:rsidRDefault="00C11AAF" w:rsidP="00F23355">
            <w:pPr>
              <w:pStyle w:val="pqiTabBody"/>
              <w:rPr>
                <w:b/>
              </w:rPr>
            </w:pPr>
            <w:del w:id="2580" w:author="Jurkowska Monika" w:date="2022-11-14T21:27:00Z">
              <w:r w:rsidRPr="005F5DCD">
                <w:rPr>
                  <w:b/>
                </w:rPr>
                <w:delText xml:space="preserve">- </w:delText>
              </w:r>
            </w:del>
            <w:r w:rsidRPr="005F5DCD">
              <w:rPr>
                <w:b/>
              </w:rPr>
              <w:t>„R” jeżeli kod rodzaju miejsca przeznaczenia w polu 1a komunikatu IE801 ma wartość „1” i „4”.</w:t>
            </w:r>
          </w:p>
          <w:p w14:paraId="4B65D971" w14:textId="2E6DD84F" w:rsidR="00C11AAF" w:rsidRDefault="00C11AAF" w:rsidP="00F23355">
            <w:pPr>
              <w:pStyle w:val="pqiTabBody"/>
              <w:rPr>
                <w:b/>
              </w:rPr>
            </w:pPr>
            <w:r w:rsidRPr="005F5DCD">
              <w:rPr>
                <w:b/>
              </w:rPr>
              <w:t>- „</w:t>
            </w:r>
            <w:r w:rsidR="00E377F2">
              <w:rPr>
                <w:b/>
              </w:rPr>
              <w:t>O</w:t>
            </w:r>
            <w:r w:rsidRPr="005F5DCD">
              <w:rPr>
                <w:b/>
              </w:rPr>
              <w:t>” jeżeli kod rodzaju miejsca przeznaczenia w polu 1a komunikatu IE801</w:t>
            </w:r>
            <w:r w:rsidRPr="005F5DCD" w:rsidDel="00CD2092">
              <w:rPr>
                <w:b/>
              </w:rPr>
              <w:t xml:space="preserve"> </w:t>
            </w:r>
            <w:r w:rsidRPr="005F5DCD">
              <w:rPr>
                <w:b/>
              </w:rPr>
              <w:t>ma wartość „2”, „3” i „5”.</w:t>
            </w:r>
          </w:p>
          <w:p w14:paraId="22013B4F" w14:textId="47100E77" w:rsidR="00C11AAF" w:rsidRPr="005F5DCD" w:rsidRDefault="00C11AAF" w:rsidP="00F23355">
            <w:pPr>
              <w:pStyle w:val="pqiTabBody"/>
              <w:rPr>
                <w:b/>
              </w:rPr>
            </w:pPr>
            <w:r>
              <w:rPr>
                <w:b/>
              </w:rPr>
              <w:t xml:space="preserve">- Nie stosuje się </w:t>
            </w:r>
            <w:r w:rsidRPr="005F5DCD">
              <w:rPr>
                <w:b/>
              </w:rPr>
              <w:t xml:space="preserve">jeżeli kod rodzaju miejsca przeznaczenia w polu 1a komunikatu IE801 ma wartość </w:t>
            </w:r>
            <w:r>
              <w:rPr>
                <w:b/>
              </w:rPr>
              <w:t>„6</w:t>
            </w:r>
            <w:r w:rsidRPr="005F5DCD">
              <w:rPr>
                <w:b/>
              </w:rPr>
              <w:t>”.</w:t>
            </w:r>
          </w:p>
          <w:p w14:paraId="7F55DFB1" w14:textId="77777777" w:rsidR="00C11AAF" w:rsidRPr="0072755A" w:rsidRDefault="00C11AAF" w:rsidP="00F23355">
            <w:pPr>
              <w:pStyle w:val="pqiTabBody"/>
              <w:rPr>
                <w:b/>
                <w:i/>
              </w:rPr>
            </w:pPr>
            <w:r w:rsidRPr="005F5DCD">
              <w:rPr>
                <w:b/>
                <w:i/>
              </w:rPr>
              <w:t>(</w:t>
            </w:r>
            <w:r w:rsidRPr="005F5DCD">
              <w:rPr>
                <w:b/>
              </w:rPr>
              <w:t xml:space="preserve">Zobacz wartości enumeracji </w:t>
            </w:r>
            <w:r w:rsidRPr="005F5DCD">
              <w:rPr>
                <w:b/>
              </w:rPr>
              <w:fldChar w:fldCharType="begin"/>
            </w:r>
            <w:r w:rsidRPr="005F5DCD">
              <w:rPr>
                <w:b/>
              </w:rPr>
              <w:instrText xml:space="preserve"> REF _Ref267833580 \h  \* MERGEFORMAT </w:instrText>
            </w:r>
            <w:r w:rsidRPr="005F5DCD">
              <w:rPr>
                <w:b/>
              </w:rPr>
            </w:r>
            <w:r w:rsidRPr="005F5DCD">
              <w:rPr>
                <w:b/>
              </w:rPr>
              <w:fldChar w:fldCharType="separate"/>
            </w:r>
            <w:r w:rsidR="002B6F91" w:rsidRPr="002B6F91">
              <w:rPr>
                <w:b/>
              </w:rPr>
              <w:t>Kody rodzaju miejsca przeznaczenia (</w:t>
            </w:r>
            <w:proofErr w:type="spellStart"/>
            <w:r w:rsidR="002B6F91" w:rsidRPr="002B6F91">
              <w:rPr>
                <w:b/>
              </w:rPr>
              <w:t>Destination</w:t>
            </w:r>
            <w:proofErr w:type="spellEnd"/>
            <w:r w:rsidR="002B6F91" w:rsidRPr="002B6F91">
              <w:rPr>
                <w:b/>
              </w:rPr>
              <w:t xml:space="preserve"> </w:t>
            </w:r>
            <w:proofErr w:type="spellStart"/>
            <w:r w:rsidR="002B6F91" w:rsidRPr="002B6F91">
              <w:rPr>
                <w:b/>
              </w:rPr>
              <w:t>Type</w:t>
            </w:r>
            <w:proofErr w:type="spellEnd"/>
            <w:r w:rsidR="002B6F91" w:rsidRPr="002B6F91">
              <w:rPr>
                <w:b/>
              </w:rPr>
              <w:t xml:space="preserve"> </w:t>
            </w:r>
            <w:proofErr w:type="spellStart"/>
            <w:r w:rsidR="002B6F91" w:rsidRPr="002B6F91">
              <w:rPr>
                <w:b/>
              </w:rPr>
              <w:t>Codes</w:t>
            </w:r>
            <w:proofErr w:type="spellEnd"/>
            <w:r w:rsidR="002B6F91" w:rsidRPr="002B6F91">
              <w:rPr>
                <w:b/>
              </w:rPr>
              <w:t>)</w:t>
            </w:r>
            <w:r w:rsidRPr="005F5DCD">
              <w:rPr>
                <w:b/>
              </w:rPr>
              <w:fldChar w:fldCharType="end"/>
            </w:r>
            <w:r w:rsidRPr="005F5DCD">
              <w:rPr>
                <w:b/>
                <w:i/>
              </w:rPr>
              <w:t>).</w:t>
            </w:r>
          </w:p>
        </w:tc>
        <w:tc>
          <w:tcPr>
            <w:tcW w:w="4225" w:type="dxa"/>
            <w:gridSpan w:val="3"/>
          </w:tcPr>
          <w:p w14:paraId="1C739019" w14:textId="77777777" w:rsidR="00C11AAF" w:rsidRPr="0072755A" w:rsidRDefault="00C11AAF" w:rsidP="00F23355">
            <w:pPr>
              <w:keepNext/>
              <w:rPr>
                <w:b/>
              </w:rPr>
            </w:pPr>
            <w:r w:rsidRPr="0072755A">
              <w:rPr>
                <w:b/>
              </w:rPr>
              <w:t>Należy podać rzeczywiste miejsce dostawy wyrobów akcyzowych.</w:t>
            </w:r>
          </w:p>
        </w:tc>
        <w:tc>
          <w:tcPr>
            <w:tcW w:w="1040" w:type="dxa"/>
          </w:tcPr>
          <w:p w14:paraId="186BE03B" w14:textId="77777777" w:rsidR="00C11AAF" w:rsidRPr="0072755A" w:rsidRDefault="00C11AAF" w:rsidP="00F23355">
            <w:pPr>
              <w:keepNext/>
              <w:rPr>
                <w:b/>
              </w:rPr>
            </w:pPr>
            <w:r w:rsidRPr="0072755A">
              <w:rPr>
                <w:b/>
              </w:rPr>
              <w:t>1x</w:t>
            </w:r>
          </w:p>
        </w:tc>
      </w:tr>
      <w:tr w:rsidR="004D1442" w:rsidRPr="009079F8" w14:paraId="4ADD4E74" w14:textId="77777777" w:rsidTr="004D1442">
        <w:trPr>
          <w:cantSplit/>
        </w:trPr>
        <w:tc>
          <w:tcPr>
            <w:tcW w:w="884" w:type="dxa"/>
            <w:gridSpan w:val="2"/>
          </w:tcPr>
          <w:p w14:paraId="19B0AEDB" w14:textId="77777777" w:rsidR="00C11AAF" w:rsidRPr="009079F8" w:rsidRDefault="00C11AAF" w:rsidP="00F23355">
            <w:pPr>
              <w:rPr>
                <w:i/>
              </w:rPr>
            </w:pPr>
          </w:p>
        </w:tc>
        <w:tc>
          <w:tcPr>
            <w:tcW w:w="4034" w:type="dxa"/>
            <w:gridSpan w:val="2"/>
          </w:tcPr>
          <w:p w14:paraId="2A30D0C4" w14:textId="77777777" w:rsidR="00C11AAF" w:rsidRDefault="00C11AAF" w:rsidP="00F23355">
            <w:pPr>
              <w:pStyle w:val="pqiTabBody"/>
            </w:pPr>
            <w:r>
              <w:t>JĘZYK ELEMENTU</w:t>
            </w:r>
            <w:r w:rsidRPr="009079F8">
              <w:t xml:space="preserve"> </w:t>
            </w:r>
          </w:p>
          <w:p w14:paraId="2DC5B470" w14:textId="77777777" w:rsidR="00C11AAF" w:rsidRPr="009079F8" w:rsidRDefault="00C11AAF" w:rsidP="00F23355">
            <w:r>
              <w:rPr>
                <w:rFonts w:ascii="Courier New" w:hAnsi="Courier New" w:cs="Courier New"/>
                <w:noProof/>
                <w:color w:val="0000FF"/>
              </w:rPr>
              <w:t>@language</w:t>
            </w:r>
          </w:p>
        </w:tc>
        <w:tc>
          <w:tcPr>
            <w:tcW w:w="435" w:type="dxa"/>
            <w:gridSpan w:val="2"/>
          </w:tcPr>
          <w:p w14:paraId="14A8003C" w14:textId="77777777" w:rsidR="00C11AAF" w:rsidRPr="009079F8" w:rsidRDefault="00C11AAF" w:rsidP="00F23355">
            <w:pPr>
              <w:jc w:val="center"/>
            </w:pPr>
            <w:r>
              <w:t>D</w:t>
            </w:r>
          </w:p>
        </w:tc>
        <w:tc>
          <w:tcPr>
            <w:tcW w:w="2866" w:type="dxa"/>
          </w:tcPr>
          <w:p w14:paraId="0C1DC595" w14:textId="77777777" w:rsidR="00C11AAF" w:rsidRDefault="00C11AAF" w:rsidP="00F23355">
            <w:pPr>
              <w:pStyle w:val="pqiTabBody"/>
            </w:pPr>
            <w:r w:rsidRPr="009079F8">
              <w:t xml:space="preserve">„R”, jeżeli stosuje się </w:t>
            </w:r>
            <w:r>
              <w:t>co najmniej jedno z</w:t>
            </w:r>
            <w:r w:rsidRPr="009079F8">
              <w:t xml:space="preserve"> p</w:t>
            </w:r>
            <w:r>
              <w:t>ó</w:t>
            </w:r>
            <w:r w:rsidRPr="009079F8">
              <w:t>l tekstow</w:t>
            </w:r>
            <w:r>
              <w:t xml:space="preserve">ych: 4b, 4c, 4d, 4e lub </w:t>
            </w:r>
            <w:smartTag w:uri="urn:schemas-microsoft-com:office:smarttags" w:element="metricconverter">
              <w:smartTagPr>
                <w:attr w:name="ProductID" w:val="4f"/>
              </w:smartTagPr>
              <w:r>
                <w:t>4f</w:t>
              </w:r>
            </w:smartTag>
            <w:r w:rsidRPr="009079F8">
              <w:t>.</w:t>
            </w:r>
          </w:p>
          <w:p w14:paraId="6D31990D" w14:textId="77777777" w:rsidR="00C11AAF" w:rsidRPr="009079F8" w:rsidRDefault="00C11AAF" w:rsidP="00F23355">
            <w:pPr>
              <w:pStyle w:val="pqiTabBody"/>
            </w:pPr>
            <w:r>
              <w:t>W pozostałych przypadkach nie stosuje się.</w:t>
            </w:r>
          </w:p>
        </w:tc>
        <w:tc>
          <w:tcPr>
            <w:tcW w:w="4252" w:type="dxa"/>
            <w:gridSpan w:val="3"/>
          </w:tcPr>
          <w:p w14:paraId="22C98335" w14:textId="77777777" w:rsidR="00C11AAF" w:rsidRDefault="00C11AAF" w:rsidP="00F23355">
            <w:pPr>
              <w:pStyle w:val="pqiTabBody"/>
            </w:pPr>
            <w:r>
              <w:t>Atrybut.</w:t>
            </w:r>
          </w:p>
          <w:p w14:paraId="27BB48EB" w14:textId="5547E406" w:rsidR="006B7755" w:rsidRPr="009079F8" w:rsidRDefault="00C11AAF" w:rsidP="00F23355">
            <w:r>
              <w:t>Wartość ze słownika „</w:t>
            </w:r>
            <w:r w:rsidRPr="008C6FA2">
              <w:t xml:space="preserve">Kody języka (Language </w:t>
            </w:r>
            <w:proofErr w:type="spellStart"/>
            <w:r w:rsidRPr="008C6FA2">
              <w:t>codes</w:t>
            </w:r>
            <w:proofErr w:type="spellEnd"/>
            <w:r w:rsidRPr="008C6FA2">
              <w:t>)</w:t>
            </w:r>
            <w:r>
              <w:t>”.</w:t>
            </w:r>
          </w:p>
        </w:tc>
        <w:tc>
          <w:tcPr>
            <w:tcW w:w="1073" w:type="dxa"/>
            <w:gridSpan w:val="2"/>
          </w:tcPr>
          <w:p w14:paraId="56E92FD8" w14:textId="77777777" w:rsidR="00C11AAF" w:rsidRPr="009079F8" w:rsidRDefault="00C11AAF" w:rsidP="00F23355">
            <w:r w:rsidRPr="009079F8">
              <w:t>a2</w:t>
            </w:r>
          </w:p>
        </w:tc>
      </w:tr>
      <w:tr w:rsidR="004D1442" w:rsidRPr="009079F8" w14:paraId="7F021188" w14:textId="77777777" w:rsidTr="004D1442">
        <w:trPr>
          <w:cantSplit/>
        </w:trPr>
        <w:tc>
          <w:tcPr>
            <w:tcW w:w="450" w:type="dxa"/>
          </w:tcPr>
          <w:p w14:paraId="2717A1F1" w14:textId="77777777" w:rsidR="00C11AAF" w:rsidRPr="009079F8" w:rsidRDefault="00C11AAF" w:rsidP="00F23355">
            <w:pPr>
              <w:rPr>
                <w:b/>
              </w:rPr>
            </w:pPr>
          </w:p>
        </w:tc>
        <w:tc>
          <w:tcPr>
            <w:tcW w:w="434" w:type="dxa"/>
          </w:tcPr>
          <w:p w14:paraId="50AC604F" w14:textId="77777777" w:rsidR="00C11AAF" w:rsidRPr="009079F8" w:rsidRDefault="00C11AAF" w:rsidP="00F23355">
            <w:pPr>
              <w:rPr>
                <w:i/>
              </w:rPr>
            </w:pPr>
            <w:r w:rsidRPr="009079F8">
              <w:rPr>
                <w:i/>
              </w:rPr>
              <w:t>a</w:t>
            </w:r>
          </w:p>
        </w:tc>
        <w:tc>
          <w:tcPr>
            <w:tcW w:w="4034" w:type="dxa"/>
            <w:gridSpan w:val="2"/>
          </w:tcPr>
          <w:p w14:paraId="7FF794A8" w14:textId="77777777" w:rsidR="00C11AAF" w:rsidRDefault="00C11AAF" w:rsidP="00F23355">
            <w:r w:rsidRPr="009079F8">
              <w:t>Identyfikacja podmiotu</w:t>
            </w:r>
          </w:p>
          <w:p w14:paraId="580EE8B1" w14:textId="77777777" w:rsidR="00C11AAF" w:rsidRPr="009079F8" w:rsidRDefault="00C11AAF" w:rsidP="00F23355">
            <w:r>
              <w:rPr>
                <w:rFonts w:ascii="Courier New" w:hAnsi="Courier New" w:cs="Courier New"/>
                <w:noProof/>
                <w:color w:val="0000FF"/>
                <w:szCs w:val="20"/>
              </w:rPr>
              <w:t>Traderid</w:t>
            </w:r>
          </w:p>
        </w:tc>
        <w:tc>
          <w:tcPr>
            <w:tcW w:w="435" w:type="dxa"/>
            <w:gridSpan w:val="2"/>
          </w:tcPr>
          <w:p w14:paraId="4F01AB49" w14:textId="77777777" w:rsidR="00C11AAF" w:rsidRPr="009079F8" w:rsidRDefault="00C11AAF" w:rsidP="00F23355">
            <w:pPr>
              <w:jc w:val="center"/>
            </w:pPr>
            <w:r w:rsidRPr="009079F8">
              <w:t>C</w:t>
            </w:r>
          </w:p>
        </w:tc>
        <w:tc>
          <w:tcPr>
            <w:tcW w:w="2866" w:type="dxa"/>
          </w:tcPr>
          <w:p w14:paraId="0E14F952" w14:textId="19C962AD" w:rsidR="00C11AAF" w:rsidRPr="00A72A8E" w:rsidRDefault="00C11AAF" w:rsidP="00F23355">
            <w:pPr>
              <w:pStyle w:val="pqiTabBody"/>
            </w:pPr>
            <w:r w:rsidRPr="00A72A8E">
              <w:t>- „R” jeżeli kod rodzaju miejsca przeznaczenia w polu 1a komunikatu IE801</w:t>
            </w:r>
            <w:r w:rsidRPr="00A72A8E" w:rsidDel="00CD2092">
              <w:t xml:space="preserve"> </w:t>
            </w:r>
            <w:r w:rsidRPr="00A72A8E">
              <w:t>ma wartość „1".</w:t>
            </w:r>
          </w:p>
          <w:p w14:paraId="55AD848C" w14:textId="6513A9CC" w:rsidR="00C11AAF" w:rsidRPr="00A72A8E" w:rsidRDefault="00C11AAF" w:rsidP="00F23355">
            <w:pPr>
              <w:pStyle w:val="pqiTabBody"/>
            </w:pPr>
            <w:r w:rsidRPr="00A72A8E">
              <w:t>- „O” jeżeli kod rodzaju miejsca przeznaczenia w polu 1a komunikatu IE801 ma wartość „2”, „3” i „5”.</w:t>
            </w:r>
          </w:p>
          <w:p w14:paraId="2EEAE253" w14:textId="77777777" w:rsidR="00C11AAF" w:rsidRPr="00A72A8E" w:rsidRDefault="00C11AAF" w:rsidP="00F23355">
            <w:pPr>
              <w:pStyle w:val="pqiTabBody"/>
              <w:rPr>
                <w:del w:id="2581" w:author="Jurkowska Monika" w:date="2022-11-14T21:27:00Z"/>
              </w:rPr>
            </w:pPr>
            <w:del w:id="2582" w:author="Jurkowska Monika" w:date="2022-11-14T21:27:00Z">
              <w:r w:rsidRPr="00A72A8E">
                <w:delText xml:space="preserve">- </w:delText>
              </w:r>
            </w:del>
            <w:r w:rsidRPr="00A72A8E">
              <w:t>Nie stosuje się jeżeli kod rodzaju miejsca przeznaczenia w polu 1a komunikatu IE801 ma wartość „4”.</w:t>
            </w:r>
          </w:p>
          <w:p w14:paraId="58386596" w14:textId="77777777" w:rsidR="00C11AAF" w:rsidRPr="009079F8" w:rsidRDefault="00C11AAF" w:rsidP="00F23355">
            <w:pPr>
              <w:pStyle w:val="pqiTabBody"/>
              <w:rPr>
                <w:i/>
              </w:rPr>
            </w:pPr>
            <w:r w:rsidRPr="006343ED">
              <w:t xml:space="preserve">(Zobacz wartości enumeracji </w:t>
            </w:r>
            <w:r w:rsidRPr="006343ED">
              <w:fldChar w:fldCharType="begin"/>
            </w:r>
            <w:r w:rsidRPr="006343ED">
              <w:instrText xml:space="preserve"> REF _Ref267833580 \h </w:instrText>
            </w:r>
            <w:r>
              <w:instrText xml:space="preserve"> \* MERGEFORMAT </w:instrText>
            </w:r>
            <w:r w:rsidRPr="006343ED">
              <w:fldChar w:fldCharType="separate"/>
            </w:r>
            <w:r w:rsidR="002B6F91">
              <w:t>Kody rodzaju miejsca przeznaczenia (</w:t>
            </w:r>
            <w:proofErr w:type="spellStart"/>
            <w:r w:rsidR="002B6F91">
              <w:t>D</w:t>
            </w:r>
            <w:r w:rsidR="002B6F91" w:rsidRPr="00F963E2">
              <w:t>estination</w:t>
            </w:r>
            <w:proofErr w:type="spellEnd"/>
            <w:r w:rsidR="002B6F91" w:rsidRPr="00F963E2">
              <w:t xml:space="preserve"> </w:t>
            </w:r>
            <w:proofErr w:type="spellStart"/>
            <w:r w:rsidR="002B6F91" w:rsidRPr="00F963E2">
              <w:t>Type</w:t>
            </w:r>
            <w:proofErr w:type="spellEnd"/>
            <w:r w:rsidR="002B6F91" w:rsidRPr="00F963E2">
              <w:t xml:space="preserve"> </w:t>
            </w:r>
            <w:proofErr w:type="spellStart"/>
            <w:r w:rsidR="002B6F91" w:rsidRPr="00F963E2">
              <w:t>Code</w:t>
            </w:r>
            <w:r w:rsidR="002B6F91">
              <w:t>s</w:t>
            </w:r>
            <w:proofErr w:type="spellEnd"/>
            <w:r w:rsidR="002B6F91">
              <w:t>)</w:t>
            </w:r>
            <w:r w:rsidRPr="006343ED">
              <w:fldChar w:fldCharType="end"/>
            </w:r>
            <w:r w:rsidRPr="009079F8">
              <w:rPr>
                <w:i/>
              </w:rPr>
              <w:t>)</w:t>
            </w:r>
            <w:r>
              <w:rPr>
                <w:i/>
              </w:rPr>
              <w:t>.</w:t>
            </w:r>
          </w:p>
        </w:tc>
        <w:tc>
          <w:tcPr>
            <w:tcW w:w="2488" w:type="dxa"/>
            <w:gridSpan w:val="2"/>
          </w:tcPr>
          <w:p w14:paraId="069E087B" w14:textId="77777777" w:rsidR="00C11AAF" w:rsidRPr="009079F8" w:rsidRDefault="00C11AAF" w:rsidP="00F23355">
            <w:pPr>
              <w:pStyle w:val="pqiTabBody"/>
            </w:pPr>
            <w:r w:rsidRPr="009079F8">
              <w:t>Dla kodu rodzaju miejsca przeznaczenia:</w:t>
            </w:r>
          </w:p>
          <w:p w14:paraId="03F95B27" w14:textId="77777777" w:rsidR="00C11AAF" w:rsidRPr="009079F8" w:rsidRDefault="00C11AAF" w:rsidP="00F23355">
            <w:pPr>
              <w:pStyle w:val="pqiTabBody"/>
            </w:pPr>
            <w:r>
              <w:t xml:space="preserve"> - </w:t>
            </w:r>
            <w:r w:rsidRPr="009079F8">
              <w:t xml:space="preserve">1: należy podać ważny numer </w:t>
            </w:r>
            <w:r>
              <w:t>akcyzowy</w:t>
            </w:r>
            <w:r w:rsidRPr="009079F8">
              <w:t xml:space="preserve"> składu podatkowego przeznaczenia</w:t>
            </w:r>
          </w:p>
          <w:p w14:paraId="43C2CDFA" w14:textId="37FF5F36" w:rsidR="00C11AAF" w:rsidRDefault="00C11AAF" w:rsidP="00F23355">
            <w:pPr>
              <w:pStyle w:val="pqiTabBody"/>
              <w:rPr>
                <w:ins w:id="2583" w:author="Jurkowska Monika" w:date="2022-11-14T21:27:00Z"/>
              </w:rPr>
            </w:pPr>
            <w:r>
              <w:t xml:space="preserve"> - </w:t>
            </w:r>
            <w:r w:rsidRPr="009079F8">
              <w:t>2, 3</w:t>
            </w:r>
            <w:r w:rsidR="00E377F2">
              <w:t xml:space="preserve"> i </w:t>
            </w:r>
            <w:r w:rsidRPr="009079F8">
              <w:t>5: należy podać numer identyfikacyjny VAT lub inny numer identyfikacyjny.</w:t>
            </w:r>
          </w:p>
          <w:p w14:paraId="6CCEDD04" w14:textId="229EEEDC" w:rsidR="006B7755" w:rsidRPr="009079F8" w:rsidRDefault="006B7755" w:rsidP="00F23355">
            <w:pPr>
              <w:pStyle w:val="pqiTabBody"/>
            </w:pPr>
          </w:p>
        </w:tc>
        <w:tc>
          <w:tcPr>
            <w:tcW w:w="2837" w:type="dxa"/>
            <w:gridSpan w:val="3"/>
          </w:tcPr>
          <w:p w14:paraId="5701E6DA" w14:textId="77777777" w:rsidR="00C11AAF" w:rsidRPr="009079F8" w:rsidRDefault="00C11AAF" w:rsidP="00F23355">
            <w:r w:rsidRPr="009079F8">
              <w:t>an..16</w:t>
            </w:r>
          </w:p>
        </w:tc>
      </w:tr>
      <w:tr w:rsidR="004D1442" w:rsidRPr="009079F8" w14:paraId="39AAED42" w14:textId="77777777" w:rsidTr="004D1442">
        <w:trPr>
          <w:cantSplit/>
        </w:trPr>
        <w:tc>
          <w:tcPr>
            <w:tcW w:w="450" w:type="dxa"/>
          </w:tcPr>
          <w:p w14:paraId="0D679488" w14:textId="77777777" w:rsidR="00C11AAF" w:rsidRPr="009079F8" w:rsidRDefault="00C11AAF" w:rsidP="00F23355">
            <w:pPr>
              <w:rPr>
                <w:b/>
              </w:rPr>
            </w:pPr>
          </w:p>
        </w:tc>
        <w:tc>
          <w:tcPr>
            <w:tcW w:w="434" w:type="dxa"/>
          </w:tcPr>
          <w:p w14:paraId="59B9DE47" w14:textId="77777777" w:rsidR="00C11AAF" w:rsidRPr="009079F8" w:rsidRDefault="00C11AAF" w:rsidP="00F23355">
            <w:pPr>
              <w:rPr>
                <w:i/>
              </w:rPr>
            </w:pPr>
            <w:r w:rsidRPr="009079F8">
              <w:rPr>
                <w:i/>
              </w:rPr>
              <w:t>b</w:t>
            </w:r>
          </w:p>
        </w:tc>
        <w:tc>
          <w:tcPr>
            <w:tcW w:w="4034" w:type="dxa"/>
            <w:gridSpan w:val="2"/>
          </w:tcPr>
          <w:p w14:paraId="4A911E76" w14:textId="77777777" w:rsidR="00C11AAF" w:rsidRDefault="00C11AAF" w:rsidP="00F23355">
            <w:r w:rsidRPr="009079F8">
              <w:t>Nazwa podmiotu</w:t>
            </w:r>
          </w:p>
          <w:p w14:paraId="3C4A7873" w14:textId="77777777" w:rsidR="00C11AAF" w:rsidRPr="009079F8" w:rsidRDefault="00C11AAF" w:rsidP="00F23355">
            <w:r>
              <w:rPr>
                <w:rFonts w:ascii="Courier New" w:hAnsi="Courier New" w:cs="Courier New"/>
                <w:noProof/>
                <w:color w:val="0000FF"/>
                <w:szCs w:val="20"/>
              </w:rPr>
              <w:t>TraderName</w:t>
            </w:r>
          </w:p>
        </w:tc>
        <w:tc>
          <w:tcPr>
            <w:tcW w:w="435" w:type="dxa"/>
            <w:gridSpan w:val="2"/>
          </w:tcPr>
          <w:p w14:paraId="0FFB969E" w14:textId="77777777" w:rsidR="00C11AAF" w:rsidRPr="009079F8" w:rsidRDefault="00C11AAF" w:rsidP="00F23355">
            <w:pPr>
              <w:jc w:val="center"/>
            </w:pPr>
            <w:r w:rsidRPr="009079F8">
              <w:rPr>
                <w:szCs w:val="20"/>
              </w:rPr>
              <w:t>C</w:t>
            </w:r>
          </w:p>
        </w:tc>
        <w:tc>
          <w:tcPr>
            <w:tcW w:w="2866" w:type="dxa"/>
          </w:tcPr>
          <w:p w14:paraId="76C6DD85" w14:textId="0191325E" w:rsidR="00C11AAF" w:rsidRPr="009079F8" w:rsidRDefault="00C11AAF" w:rsidP="00F23355">
            <w:pPr>
              <w:pStyle w:val="pqiTabBody"/>
            </w:pPr>
            <w:r w:rsidRPr="009079F8">
              <w:t>- „R” dla kodu rodzaju miejsca przeznaczenia 1, 2, 3</w:t>
            </w:r>
            <w:r w:rsidR="00074832">
              <w:t xml:space="preserve"> i </w:t>
            </w:r>
            <w:r w:rsidRPr="009079F8">
              <w:t>5</w:t>
            </w:r>
          </w:p>
          <w:p w14:paraId="462D3831" w14:textId="77777777" w:rsidR="00C11AAF" w:rsidRPr="009079F8" w:rsidRDefault="00C11AAF" w:rsidP="00F23355">
            <w:pPr>
              <w:pStyle w:val="pqiTabBody"/>
            </w:pPr>
            <w:r w:rsidRPr="009079F8">
              <w:t>- „O” dla kodu rodzaju miejsca przeznaczenia 4.</w:t>
            </w:r>
          </w:p>
          <w:p w14:paraId="5270E170" w14:textId="3A45F69F" w:rsidR="00C11AAF" w:rsidRPr="009079F8" w:rsidRDefault="00C11AAF" w:rsidP="00F23355">
            <w:pPr>
              <w:pStyle w:val="pqiTabBody"/>
            </w:pPr>
            <w:r>
              <w:t>(</w:t>
            </w:r>
            <w:r w:rsidRPr="006343ED">
              <w:t xml:space="preserve">Zobacz wartości enumeracji </w:t>
            </w:r>
            <w:r w:rsidRPr="006343ED">
              <w:fldChar w:fldCharType="begin"/>
            </w:r>
            <w:r w:rsidRPr="006343ED">
              <w:instrText xml:space="preserve"> REF _Ref267833580 \h </w:instrText>
            </w:r>
            <w:r>
              <w:instrText xml:space="preserve"> \* MERGEFORMAT </w:instrText>
            </w:r>
            <w:r w:rsidRPr="006343ED">
              <w:fldChar w:fldCharType="separate"/>
            </w:r>
            <w:r w:rsidR="002B6F91">
              <w:t>Kody rodzaju miejsca przeznaczenia (</w:t>
            </w:r>
            <w:proofErr w:type="spellStart"/>
            <w:r w:rsidR="002B6F91">
              <w:t>D</w:t>
            </w:r>
            <w:r w:rsidR="002B6F91" w:rsidRPr="00F963E2">
              <w:t>estination</w:t>
            </w:r>
            <w:proofErr w:type="spellEnd"/>
            <w:r w:rsidR="002B6F91" w:rsidRPr="00F963E2">
              <w:t xml:space="preserve"> </w:t>
            </w:r>
            <w:proofErr w:type="spellStart"/>
            <w:r w:rsidR="002B6F91" w:rsidRPr="00F963E2">
              <w:t>Type</w:t>
            </w:r>
            <w:proofErr w:type="spellEnd"/>
            <w:r w:rsidR="002B6F91" w:rsidRPr="00F963E2">
              <w:t xml:space="preserve"> </w:t>
            </w:r>
            <w:proofErr w:type="spellStart"/>
            <w:r w:rsidR="002B6F91" w:rsidRPr="00F963E2">
              <w:t>Code</w:t>
            </w:r>
            <w:r w:rsidR="002B6F91">
              <w:t>s</w:t>
            </w:r>
            <w:proofErr w:type="spellEnd"/>
            <w:r w:rsidR="002B6F91">
              <w:t>)</w:t>
            </w:r>
            <w:r w:rsidRPr="006343ED">
              <w:fldChar w:fldCharType="end"/>
            </w:r>
            <w:r w:rsidRPr="009079F8">
              <w:rPr>
                <w:i/>
              </w:rPr>
              <w:t>)</w:t>
            </w:r>
            <w:r>
              <w:rPr>
                <w:i/>
              </w:rPr>
              <w:t>.</w:t>
            </w:r>
          </w:p>
        </w:tc>
        <w:tc>
          <w:tcPr>
            <w:tcW w:w="2488" w:type="dxa"/>
            <w:gridSpan w:val="2"/>
          </w:tcPr>
          <w:p w14:paraId="4F855868" w14:textId="77777777" w:rsidR="00C11AAF" w:rsidRPr="009079F8" w:rsidRDefault="00C11AAF" w:rsidP="00F23355"/>
        </w:tc>
        <w:tc>
          <w:tcPr>
            <w:tcW w:w="2837" w:type="dxa"/>
            <w:gridSpan w:val="3"/>
          </w:tcPr>
          <w:p w14:paraId="499D7C00" w14:textId="77777777" w:rsidR="00C11AAF" w:rsidRPr="009079F8" w:rsidRDefault="00C11AAF" w:rsidP="00F23355">
            <w:r w:rsidRPr="009079F8">
              <w:t>an..182</w:t>
            </w:r>
          </w:p>
        </w:tc>
      </w:tr>
      <w:tr w:rsidR="004D1442" w:rsidRPr="009079F8" w14:paraId="403C2E7D" w14:textId="77777777" w:rsidTr="004D1442">
        <w:trPr>
          <w:cantSplit/>
        </w:trPr>
        <w:tc>
          <w:tcPr>
            <w:tcW w:w="450" w:type="dxa"/>
          </w:tcPr>
          <w:p w14:paraId="6D5CCDF9" w14:textId="77777777" w:rsidR="00C11AAF" w:rsidRPr="009079F8" w:rsidRDefault="00C11AAF" w:rsidP="00F23355">
            <w:pPr>
              <w:rPr>
                <w:b/>
              </w:rPr>
            </w:pPr>
          </w:p>
        </w:tc>
        <w:tc>
          <w:tcPr>
            <w:tcW w:w="434" w:type="dxa"/>
          </w:tcPr>
          <w:p w14:paraId="1C56B0DC" w14:textId="77777777" w:rsidR="00C11AAF" w:rsidRPr="009079F8" w:rsidRDefault="00C11AAF" w:rsidP="00F23355">
            <w:pPr>
              <w:rPr>
                <w:i/>
              </w:rPr>
            </w:pPr>
            <w:r w:rsidRPr="009079F8">
              <w:rPr>
                <w:i/>
              </w:rPr>
              <w:t>c</w:t>
            </w:r>
          </w:p>
        </w:tc>
        <w:tc>
          <w:tcPr>
            <w:tcW w:w="4034" w:type="dxa"/>
            <w:gridSpan w:val="2"/>
          </w:tcPr>
          <w:p w14:paraId="44CBB4E0" w14:textId="77777777" w:rsidR="00C11AAF" w:rsidRDefault="00C11AAF" w:rsidP="00F23355">
            <w:r w:rsidRPr="009079F8">
              <w:t>Ulica</w:t>
            </w:r>
          </w:p>
          <w:p w14:paraId="55E6BDC1" w14:textId="77777777" w:rsidR="00C11AAF" w:rsidRPr="009079F8" w:rsidRDefault="00C11AAF" w:rsidP="00F23355">
            <w:r>
              <w:rPr>
                <w:rFonts w:ascii="Courier New" w:hAnsi="Courier New" w:cs="Courier New"/>
                <w:noProof/>
                <w:color w:val="0000FF"/>
                <w:szCs w:val="20"/>
              </w:rPr>
              <w:t>StreetName</w:t>
            </w:r>
          </w:p>
        </w:tc>
        <w:tc>
          <w:tcPr>
            <w:tcW w:w="435" w:type="dxa"/>
            <w:gridSpan w:val="2"/>
          </w:tcPr>
          <w:p w14:paraId="100A80CA" w14:textId="77777777" w:rsidR="00C11AAF" w:rsidRPr="009079F8" w:rsidRDefault="00C11AAF" w:rsidP="00F23355">
            <w:pPr>
              <w:jc w:val="center"/>
            </w:pPr>
            <w:r w:rsidRPr="009079F8">
              <w:t>C</w:t>
            </w:r>
          </w:p>
        </w:tc>
        <w:tc>
          <w:tcPr>
            <w:tcW w:w="2866" w:type="dxa"/>
            <w:vMerge w:val="restart"/>
          </w:tcPr>
          <w:p w14:paraId="7DFB7988" w14:textId="77777777" w:rsidR="00C11AAF" w:rsidRPr="009079F8" w:rsidRDefault="00C11AAF" w:rsidP="00F23355">
            <w:pPr>
              <w:pStyle w:val="pqiTabBody"/>
            </w:pPr>
            <w:r w:rsidRPr="009079F8">
              <w:t>W polu 4</w:t>
            </w:r>
            <w:r w:rsidRPr="009079F8">
              <w:rPr>
                <w:i/>
              </w:rPr>
              <w:t>c</w:t>
            </w:r>
            <w:r w:rsidRPr="009079F8">
              <w:t>, 4</w:t>
            </w:r>
            <w:r w:rsidRPr="009079F8">
              <w:rPr>
                <w:i/>
              </w:rPr>
              <w:t>e</w:t>
            </w:r>
            <w:r w:rsidRPr="009079F8">
              <w:t xml:space="preserve"> i 4</w:t>
            </w:r>
            <w:r w:rsidRPr="009079F8">
              <w:rPr>
                <w:i/>
              </w:rPr>
              <w:t>f</w:t>
            </w:r>
            <w:r w:rsidRPr="009079F8">
              <w:t>:</w:t>
            </w:r>
          </w:p>
          <w:p w14:paraId="3372406E" w14:textId="3C24D47C" w:rsidR="00C11AAF" w:rsidRPr="009079F8" w:rsidRDefault="00C11AAF" w:rsidP="00F23355">
            <w:pPr>
              <w:pStyle w:val="pqiTabBody"/>
            </w:pPr>
            <w:r w:rsidRPr="009079F8">
              <w:t>- „R” dla kodu rodzaju miejsca przeznaczenia 2, 3, 4</w:t>
            </w:r>
            <w:r w:rsidR="00074832">
              <w:t xml:space="preserve"> i </w:t>
            </w:r>
            <w:r w:rsidRPr="009079F8">
              <w:t>5</w:t>
            </w:r>
          </w:p>
          <w:p w14:paraId="411E96B3" w14:textId="77777777" w:rsidR="00C11AAF" w:rsidRPr="009079F8" w:rsidRDefault="00C11AAF" w:rsidP="00F23355">
            <w:pPr>
              <w:pStyle w:val="pqiTabBody"/>
            </w:pPr>
            <w:r w:rsidRPr="009079F8">
              <w:t>- „O” dla kodu rodzaju miejsca przeznaczenia 1.</w:t>
            </w:r>
          </w:p>
          <w:p w14:paraId="4D882998" w14:textId="77777777" w:rsidR="00C11AAF" w:rsidRPr="009079F8" w:rsidRDefault="00C11AAF" w:rsidP="00F23355">
            <w:pPr>
              <w:pStyle w:val="pqiTabBody"/>
            </w:pPr>
            <w:r>
              <w:t>(</w:t>
            </w:r>
            <w:r w:rsidRPr="006343ED">
              <w:t xml:space="preserve">Zobacz wartości enumeracji </w:t>
            </w:r>
            <w:r w:rsidRPr="006343ED">
              <w:fldChar w:fldCharType="begin"/>
            </w:r>
            <w:r w:rsidRPr="006343ED">
              <w:instrText xml:space="preserve"> REF _Ref267833580 \h </w:instrText>
            </w:r>
            <w:r>
              <w:instrText xml:space="preserve"> \* MERGEFORMAT </w:instrText>
            </w:r>
            <w:r w:rsidRPr="006343ED">
              <w:fldChar w:fldCharType="separate"/>
            </w:r>
            <w:r w:rsidR="002B6F91">
              <w:t>Kody rodzaju miejsca przeznaczenia (</w:t>
            </w:r>
            <w:proofErr w:type="spellStart"/>
            <w:r w:rsidR="002B6F91">
              <w:t>D</w:t>
            </w:r>
            <w:r w:rsidR="002B6F91" w:rsidRPr="00F963E2">
              <w:t>estination</w:t>
            </w:r>
            <w:proofErr w:type="spellEnd"/>
            <w:r w:rsidR="002B6F91" w:rsidRPr="00F963E2">
              <w:t xml:space="preserve"> </w:t>
            </w:r>
            <w:proofErr w:type="spellStart"/>
            <w:r w:rsidR="002B6F91" w:rsidRPr="00F963E2">
              <w:t>Type</w:t>
            </w:r>
            <w:proofErr w:type="spellEnd"/>
            <w:r w:rsidR="002B6F91" w:rsidRPr="00F963E2">
              <w:t xml:space="preserve"> </w:t>
            </w:r>
            <w:proofErr w:type="spellStart"/>
            <w:r w:rsidR="002B6F91" w:rsidRPr="00F963E2">
              <w:t>Code</w:t>
            </w:r>
            <w:r w:rsidR="002B6F91">
              <w:t>s</w:t>
            </w:r>
            <w:proofErr w:type="spellEnd"/>
            <w:r w:rsidR="002B6F91">
              <w:t>)</w:t>
            </w:r>
            <w:r w:rsidRPr="006343ED">
              <w:fldChar w:fldCharType="end"/>
            </w:r>
            <w:r w:rsidRPr="009079F8">
              <w:rPr>
                <w:i/>
              </w:rPr>
              <w:t>)</w:t>
            </w:r>
            <w:r>
              <w:rPr>
                <w:i/>
              </w:rPr>
              <w:t>.</w:t>
            </w:r>
          </w:p>
        </w:tc>
        <w:tc>
          <w:tcPr>
            <w:tcW w:w="2488" w:type="dxa"/>
            <w:gridSpan w:val="2"/>
          </w:tcPr>
          <w:p w14:paraId="7BB07A84" w14:textId="77777777" w:rsidR="00C11AAF" w:rsidRPr="009079F8" w:rsidRDefault="00C11AAF" w:rsidP="00F23355"/>
        </w:tc>
        <w:tc>
          <w:tcPr>
            <w:tcW w:w="2837" w:type="dxa"/>
            <w:gridSpan w:val="3"/>
          </w:tcPr>
          <w:p w14:paraId="3C59130A" w14:textId="77777777" w:rsidR="00C11AAF" w:rsidRPr="009079F8" w:rsidRDefault="00C11AAF" w:rsidP="00F23355">
            <w:r w:rsidRPr="009079F8">
              <w:t>an..65</w:t>
            </w:r>
          </w:p>
        </w:tc>
      </w:tr>
      <w:tr w:rsidR="004D1442" w:rsidRPr="009079F8" w14:paraId="44B4F5BC" w14:textId="77777777" w:rsidTr="004D1442">
        <w:trPr>
          <w:cantSplit/>
        </w:trPr>
        <w:tc>
          <w:tcPr>
            <w:tcW w:w="450" w:type="dxa"/>
          </w:tcPr>
          <w:p w14:paraId="5FD052AA" w14:textId="77777777" w:rsidR="00C11AAF" w:rsidRPr="009079F8" w:rsidRDefault="00C11AAF" w:rsidP="00F23355">
            <w:pPr>
              <w:rPr>
                <w:b/>
              </w:rPr>
            </w:pPr>
          </w:p>
        </w:tc>
        <w:tc>
          <w:tcPr>
            <w:tcW w:w="434" w:type="dxa"/>
          </w:tcPr>
          <w:p w14:paraId="56003B1E" w14:textId="77777777" w:rsidR="00C11AAF" w:rsidRPr="009079F8" w:rsidRDefault="00C11AAF" w:rsidP="00F23355">
            <w:pPr>
              <w:rPr>
                <w:i/>
              </w:rPr>
            </w:pPr>
            <w:r w:rsidRPr="009079F8">
              <w:rPr>
                <w:i/>
              </w:rPr>
              <w:t>d</w:t>
            </w:r>
          </w:p>
        </w:tc>
        <w:tc>
          <w:tcPr>
            <w:tcW w:w="4034" w:type="dxa"/>
            <w:gridSpan w:val="2"/>
          </w:tcPr>
          <w:p w14:paraId="61E8D54C" w14:textId="77777777" w:rsidR="00C11AAF" w:rsidRDefault="00C11AAF" w:rsidP="00F23355">
            <w:r w:rsidRPr="009079F8">
              <w:t>Numer domu</w:t>
            </w:r>
          </w:p>
          <w:p w14:paraId="3C4BB7ED" w14:textId="77777777" w:rsidR="00C11AAF" w:rsidRPr="009079F8" w:rsidRDefault="00C11AAF" w:rsidP="00F23355">
            <w:r>
              <w:rPr>
                <w:rFonts w:ascii="Courier New" w:hAnsi="Courier New" w:cs="Courier New"/>
                <w:noProof/>
                <w:color w:val="0000FF"/>
                <w:szCs w:val="20"/>
              </w:rPr>
              <w:t>StreetNumber</w:t>
            </w:r>
          </w:p>
        </w:tc>
        <w:tc>
          <w:tcPr>
            <w:tcW w:w="435" w:type="dxa"/>
            <w:gridSpan w:val="2"/>
          </w:tcPr>
          <w:p w14:paraId="3FDBC77B" w14:textId="77777777" w:rsidR="00C11AAF" w:rsidRPr="009079F8" w:rsidRDefault="00C11AAF" w:rsidP="00F23355">
            <w:pPr>
              <w:jc w:val="center"/>
            </w:pPr>
            <w:r w:rsidRPr="009079F8">
              <w:rPr>
                <w:szCs w:val="20"/>
              </w:rPr>
              <w:t>O</w:t>
            </w:r>
          </w:p>
        </w:tc>
        <w:tc>
          <w:tcPr>
            <w:tcW w:w="2866" w:type="dxa"/>
            <w:vMerge/>
          </w:tcPr>
          <w:p w14:paraId="6D807EFD" w14:textId="77777777" w:rsidR="00C11AAF" w:rsidRPr="009079F8" w:rsidRDefault="00C11AAF" w:rsidP="00F23355">
            <w:pPr>
              <w:pStyle w:val="pqiTabBody"/>
            </w:pPr>
          </w:p>
        </w:tc>
        <w:tc>
          <w:tcPr>
            <w:tcW w:w="2488" w:type="dxa"/>
            <w:gridSpan w:val="2"/>
          </w:tcPr>
          <w:p w14:paraId="7594B0C9" w14:textId="77777777" w:rsidR="00C11AAF" w:rsidRPr="009079F8" w:rsidRDefault="00C11AAF" w:rsidP="00F23355"/>
        </w:tc>
        <w:tc>
          <w:tcPr>
            <w:tcW w:w="2837" w:type="dxa"/>
            <w:gridSpan w:val="3"/>
          </w:tcPr>
          <w:p w14:paraId="644EF90B" w14:textId="77777777" w:rsidR="00C11AAF" w:rsidRPr="009079F8" w:rsidRDefault="00C11AAF" w:rsidP="00F23355">
            <w:r w:rsidRPr="009079F8">
              <w:t>an..11</w:t>
            </w:r>
          </w:p>
        </w:tc>
      </w:tr>
      <w:tr w:rsidR="004D1442" w:rsidRPr="009079F8" w14:paraId="1282E0FF" w14:textId="77777777" w:rsidTr="004D1442">
        <w:trPr>
          <w:cantSplit/>
        </w:trPr>
        <w:tc>
          <w:tcPr>
            <w:tcW w:w="450" w:type="dxa"/>
          </w:tcPr>
          <w:p w14:paraId="6D4405DC" w14:textId="77777777" w:rsidR="00C11AAF" w:rsidRPr="009079F8" w:rsidRDefault="00C11AAF" w:rsidP="00F23355">
            <w:pPr>
              <w:rPr>
                <w:b/>
              </w:rPr>
            </w:pPr>
          </w:p>
        </w:tc>
        <w:tc>
          <w:tcPr>
            <w:tcW w:w="434" w:type="dxa"/>
          </w:tcPr>
          <w:p w14:paraId="65A1BD95" w14:textId="77777777" w:rsidR="00C11AAF" w:rsidRPr="009079F8" w:rsidRDefault="00C11AAF" w:rsidP="00F23355">
            <w:pPr>
              <w:rPr>
                <w:i/>
              </w:rPr>
            </w:pPr>
            <w:r w:rsidRPr="009079F8">
              <w:rPr>
                <w:i/>
              </w:rPr>
              <w:t>e</w:t>
            </w:r>
          </w:p>
        </w:tc>
        <w:tc>
          <w:tcPr>
            <w:tcW w:w="4034" w:type="dxa"/>
            <w:gridSpan w:val="2"/>
          </w:tcPr>
          <w:p w14:paraId="08F2F64B" w14:textId="77777777" w:rsidR="00C11AAF" w:rsidRDefault="00C11AAF" w:rsidP="00F23355">
            <w:r w:rsidRPr="009079F8">
              <w:t>Kod pocztowy</w:t>
            </w:r>
          </w:p>
          <w:p w14:paraId="6BDF43B4" w14:textId="77777777" w:rsidR="00C11AAF" w:rsidRPr="009079F8" w:rsidRDefault="00C11AAF" w:rsidP="00F23355">
            <w:r>
              <w:rPr>
                <w:rFonts w:ascii="Courier New" w:hAnsi="Courier New" w:cs="Courier New"/>
                <w:noProof/>
                <w:color w:val="0000FF"/>
                <w:szCs w:val="20"/>
              </w:rPr>
              <w:t>Postcode</w:t>
            </w:r>
          </w:p>
        </w:tc>
        <w:tc>
          <w:tcPr>
            <w:tcW w:w="435" w:type="dxa"/>
            <w:gridSpan w:val="2"/>
          </w:tcPr>
          <w:p w14:paraId="6F3553E3" w14:textId="77777777" w:rsidR="00C11AAF" w:rsidRPr="009079F8" w:rsidRDefault="00C11AAF" w:rsidP="00F23355">
            <w:pPr>
              <w:jc w:val="center"/>
            </w:pPr>
            <w:r w:rsidRPr="009079F8">
              <w:rPr>
                <w:szCs w:val="20"/>
              </w:rPr>
              <w:t>C</w:t>
            </w:r>
          </w:p>
        </w:tc>
        <w:tc>
          <w:tcPr>
            <w:tcW w:w="2866" w:type="dxa"/>
            <w:vMerge/>
          </w:tcPr>
          <w:p w14:paraId="6BE02346" w14:textId="77777777" w:rsidR="00C11AAF" w:rsidRPr="009079F8" w:rsidRDefault="00C11AAF" w:rsidP="00F23355">
            <w:pPr>
              <w:pStyle w:val="pqiTabBody"/>
            </w:pPr>
          </w:p>
        </w:tc>
        <w:tc>
          <w:tcPr>
            <w:tcW w:w="2488" w:type="dxa"/>
            <w:gridSpan w:val="2"/>
          </w:tcPr>
          <w:p w14:paraId="10B61F5B" w14:textId="77777777" w:rsidR="00C11AAF" w:rsidRPr="009079F8" w:rsidRDefault="00C11AAF" w:rsidP="00F23355"/>
        </w:tc>
        <w:tc>
          <w:tcPr>
            <w:tcW w:w="2837" w:type="dxa"/>
            <w:gridSpan w:val="3"/>
          </w:tcPr>
          <w:p w14:paraId="35DDA154" w14:textId="77777777" w:rsidR="00C11AAF" w:rsidRPr="009079F8" w:rsidRDefault="00C11AAF" w:rsidP="00F23355">
            <w:r w:rsidRPr="009079F8">
              <w:t>an..10</w:t>
            </w:r>
          </w:p>
        </w:tc>
      </w:tr>
      <w:tr w:rsidR="004D1442" w:rsidRPr="009079F8" w14:paraId="527877AA" w14:textId="77777777" w:rsidTr="004D1442">
        <w:trPr>
          <w:cantSplit/>
        </w:trPr>
        <w:tc>
          <w:tcPr>
            <w:tcW w:w="450" w:type="dxa"/>
          </w:tcPr>
          <w:p w14:paraId="41FE4312" w14:textId="77777777" w:rsidR="00C11AAF" w:rsidRPr="009079F8" w:rsidRDefault="00C11AAF" w:rsidP="00F23355">
            <w:pPr>
              <w:rPr>
                <w:b/>
              </w:rPr>
            </w:pPr>
          </w:p>
        </w:tc>
        <w:tc>
          <w:tcPr>
            <w:tcW w:w="434" w:type="dxa"/>
          </w:tcPr>
          <w:p w14:paraId="525FD85D" w14:textId="77777777" w:rsidR="00C11AAF" w:rsidRPr="009079F8" w:rsidRDefault="00C11AAF" w:rsidP="00F23355">
            <w:pPr>
              <w:rPr>
                <w:i/>
              </w:rPr>
            </w:pPr>
            <w:r w:rsidRPr="009079F8">
              <w:rPr>
                <w:i/>
              </w:rPr>
              <w:t>f</w:t>
            </w:r>
          </w:p>
        </w:tc>
        <w:tc>
          <w:tcPr>
            <w:tcW w:w="4034" w:type="dxa"/>
            <w:gridSpan w:val="2"/>
          </w:tcPr>
          <w:p w14:paraId="41FC44EC" w14:textId="77777777" w:rsidR="00C11AAF" w:rsidRDefault="00C11AAF" w:rsidP="00F23355">
            <w:r w:rsidRPr="009079F8">
              <w:t>Miejscowość</w:t>
            </w:r>
          </w:p>
          <w:p w14:paraId="05ECE31C" w14:textId="77777777" w:rsidR="00C11AAF" w:rsidRPr="009079F8" w:rsidRDefault="00C11AAF" w:rsidP="00F23355">
            <w:r>
              <w:rPr>
                <w:rFonts w:ascii="Courier New" w:hAnsi="Courier New" w:cs="Courier New"/>
                <w:noProof/>
                <w:color w:val="0000FF"/>
                <w:szCs w:val="20"/>
              </w:rPr>
              <w:t>City</w:t>
            </w:r>
          </w:p>
        </w:tc>
        <w:tc>
          <w:tcPr>
            <w:tcW w:w="435" w:type="dxa"/>
            <w:gridSpan w:val="2"/>
          </w:tcPr>
          <w:p w14:paraId="6BD166B0" w14:textId="77777777" w:rsidR="00C11AAF" w:rsidRPr="009079F8" w:rsidRDefault="00C11AAF" w:rsidP="00F23355">
            <w:pPr>
              <w:jc w:val="center"/>
            </w:pPr>
            <w:r w:rsidRPr="009079F8">
              <w:t>C</w:t>
            </w:r>
          </w:p>
        </w:tc>
        <w:tc>
          <w:tcPr>
            <w:tcW w:w="2866" w:type="dxa"/>
            <w:vMerge/>
          </w:tcPr>
          <w:p w14:paraId="5B5D4CA5" w14:textId="77777777" w:rsidR="00C11AAF" w:rsidRPr="009079F8" w:rsidRDefault="00C11AAF" w:rsidP="00F23355">
            <w:pPr>
              <w:pStyle w:val="pqiTabBody"/>
            </w:pPr>
          </w:p>
        </w:tc>
        <w:tc>
          <w:tcPr>
            <w:tcW w:w="2488" w:type="dxa"/>
            <w:gridSpan w:val="2"/>
          </w:tcPr>
          <w:p w14:paraId="25524690" w14:textId="77777777" w:rsidR="00C11AAF" w:rsidRPr="009079F8" w:rsidRDefault="00C11AAF" w:rsidP="00F23355"/>
        </w:tc>
        <w:tc>
          <w:tcPr>
            <w:tcW w:w="2837" w:type="dxa"/>
            <w:gridSpan w:val="3"/>
          </w:tcPr>
          <w:p w14:paraId="6069B603" w14:textId="77777777" w:rsidR="00C11AAF" w:rsidRPr="009079F8" w:rsidRDefault="00C11AAF" w:rsidP="00F23355">
            <w:r w:rsidRPr="009079F8">
              <w:t>an..50</w:t>
            </w:r>
          </w:p>
        </w:tc>
      </w:tr>
      <w:tr w:rsidR="004D1442" w:rsidRPr="009079F8" w14:paraId="73623E9D" w14:textId="77777777" w:rsidTr="004D1442">
        <w:trPr>
          <w:cantSplit/>
        </w:trPr>
        <w:tc>
          <w:tcPr>
            <w:tcW w:w="884" w:type="dxa"/>
            <w:gridSpan w:val="2"/>
          </w:tcPr>
          <w:p w14:paraId="7293A825" w14:textId="77777777" w:rsidR="00C11AAF" w:rsidRPr="009079F8" w:rsidRDefault="00C11AAF" w:rsidP="00F23355">
            <w:pPr>
              <w:keepNext/>
              <w:rPr>
                <w:i/>
              </w:rPr>
            </w:pPr>
            <w:r w:rsidRPr="009079F8">
              <w:rPr>
                <w:b/>
              </w:rPr>
              <w:lastRenderedPageBreak/>
              <w:t>5</w:t>
            </w:r>
          </w:p>
        </w:tc>
        <w:tc>
          <w:tcPr>
            <w:tcW w:w="4034" w:type="dxa"/>
            <w:gridSpan w:val="2"/>
          </w:tcPr>
          <w:p w14:paraId="25A68928" w14:textId="77777777" w:rsidR="00C11AAF" w:rsidRDefault="00C11AAF" w:rsidP="00F23355">
            <w:pPr>
              <w:keepNext/>
              <w:rPr>
                <w:b/>
                <w:szCs w:val="20"/>
              </w:rPr>
            </w:pPr>
            <w:r w:rsidRPr="009079F8">
              <w:rPr>
                <w:b/>
              </w:rPr>
              <w:t xml:space="preserve">URZĄD – właściwy </w:t>
            </w:r>
            <w:r>
              <w:rPr>
                <w:b/>
              </w:rPr>
              <w:t>urząd</w:t>
            </w:r>
            <w:r w:rsidRPr="009079F8">
              <w:rPr>
                <w:b/>
              </w:rPr>
              <w:t xml:space="preserve"> w miejscu </w:t>
            </w:r>
            <w:r>
              <w:rPr>
                <w:b/>
              </w:rPr>
              <w:t>dostawy</w:t>
            </w:r>
          </w:p>
          <w:p w14:paraId="00E884CC" w14:textId="77777777" w:rsidR="00C11AAF" w:rsidRPr="009079F8" w:rsidRDefault="00C11AAF" w:rsidP="00F23355">
            <w:pPr>
              <w:keepNext/>
              <w:rPr>
                <w:b/>
                <w:szCs w:val="20"/>
              </w:rPr>
            </w:pPr>
            <w:r>
              <w:rPr>
                <w:rFonts w:ascii="Courier New" w:hAnsi="Courier New" w:cs="Courier New"/>
                <w:noProof/>
                <w:color w:val="0000FF"/>
                <w:szCs w:val="20"/>
              </w:rPr>
              <w:t>DestinationOffice</w:t>
            </w:r>
          </w:p>
        </w:tc>
        <w:tc>
          <w:tcPr>
            <w:tcW w:w="435" w:type="dxa"/>
            <w:gridSpan w:val="2"/>
          </w:tcPr>
          <w:p w14:paraId="733B419A" w14:textId="77777777" w:rsidR="00C11AAF" w:rsidRPr="00A33BA5" w:rsidRDefault="00C11AAF" w:rsidP="00F23355">
            <w:pPr>
              <w:keepNext/>
              <w:jc w:val="center"/>
              <w:rPr>
                <w:b/>
              </w:rPr>
            </w:pPr>
            <w:r>
              <w:rPr>
                <w:b/>
                <w:szCs w:val="20"/>
              </w:rPr>
              <w:t>D</w:t>
            </w:r>
          </w:p>
        </w:tc>
        <w:tc>
          <w:tcPr>
            <w:tcW w:w="2866" w:type="dxa"/>
          </w:tcPr>
          <w:p w14:paraId="43509354" w14:textId="3D2A415D" w:rsidR="00C11AAF" w:rsidRDefault="00C11AAF" w:rsidP="00F23355">
            <w:pPr>
              <w:pStyle w:val="pqiTabBody"/>
              <w:rPr>
                <w:b/>
              </w:rPr>
            </w:pPr>
            <w:r>
              <w:rPr>
                <w:b/>
              </w:rPr>
              <w:t xml:space="preserve">- </w:t>
            </w:r>
            <w:r w:rsidRPr="00A33BA5">
              <w:rPr>
                <w:b/>
              </w:rPr>
              <w:t>„R” dla kodu rodzaju miejsca przeznaczenia 1, 2, 3, 4</w:t>
            </w:r>
            <w:r w:rsidR="00E377F2">
              <w:rPr>
                <w:b/>
              </w:rPr>
              <w:t xml:space="preserve"> i </w:t>
            </w:r>
            <w:r w:rsidRPr="00A33BA5">
              <w:rPr>
                <w:b/>
              </w:rPr>
              <w:t>5.</w:t>
            </w:r>
          </w:p>
          <w:p w14:paraId="6B2D459F" w14:textId="77777777" w:rsidR="00C11AAF" w:rsidRPr="005F5DCD" w:rsidRDefault="00C11AAF" w:rsidP="00F23355">
            <w:pPr>
              <w:pStyle w:val="pqiTabBody"/>
              <w:rPr>
                <w:b/>
              </w:rPr>
            </w:pPr>
            <w:r>
              <w:rPr>
                <w:b/>
              </w:rPr>
              <w:t xml:space="preserve">- Nie stosuje się </w:t>
            </w:r>
            <w:r w:rsidRPr="005F5DCD">
              <w:rPr>
                <w:b/>
              </w:rPr>
              <w:t xml:space="preserve">jeżeli kod rodzaju miejsca przeznaczenia w polu 1a komunikatu IE801 ma wartość </w:t>
            </w:r>
            <w:r>
              <w:rPr>
                <w:b/>
              </w:rPr>
              <w:t>„6”.</w:t>
            </w:r>
          </w:p>
          <w:p w14:paraId="3C979D2E" w14:textId="77777777" w:rsidR="00C11AAF" w:rsidRPr="00A33BA5" w:rsidRDefault="00C11AAF" w:rsidP="00F23355">
            <w:pPr>
              <w:pStyle w:val="pqiTabBody"/>
              <w:rPr>
                <w:b/>
              </w:rPr>
            </w:pPr>
            <w:r w:rsidRPr="00A33BA5">
              <w:rPr>
                <w:b/>
              </w:rPr>
              <w:t xml:space="preserve">(Zobacz wartości enumeracji </w:t>
            </w:r>
            <w:r w:rsidRPr="00A33BA5">
              <w:rPr>
                <w:b/>
              </w:rPr>
              <w:fldChar w:fldCharType="begin"/>
            </w:r>
            <w:r w:rsidRPr="00A33BA5">
              <w:rPr>
                <w:b/>
              </w:rPr>
              <w:instrText xml:space="preserve"> REF _Ref267833580 \h  \* MERGEFORMAT </w:instrText>
            </w:r>
            <w:r w:rsidRPr="00A33BA5">
              <w:rPr>
                <w:b/>
              </w:rPr>
            </w:r>
            <w:r w:rsidRPr="00A33BA5">
              <w:rPr>
                <w:b/>
              </w:rPr>
              <w:fldChar w:fldCharType="separate"/>
            </w:r>
            <w:r w:rsidR="002B6F91" w:rsidRPr="002B6F91">
              <w:rPr>
                <w:b/>
              </w:rPr>
              <w:t>Kody rodzaju miejsca przeznaczenia (</w:t>
            </w:r>
            <w:proofErr w:type="spellStart"/>
            <w:r w:rsidR="002B6F91" w:rsidRPr="002B6F91">
              <w:rPr>
                <w:b/>
              </w:rPr>
              <w:t>Destination</w:t>
            </w:r>
            <w:proofErr w:type="spellEnd"/>
            <w:r w:rsidR="002B6F91" w:rsidRPr="002B6F91">
              <w:rPr>
                <w:b/>
              </w:rPr>
              <w:t xml:space="preserve"> </w:t>
            </w:r>
            <w:proofErr w:type="spellStart"/>
            <w:r w:rsidR="002B6F91" w:rsidRPr="002B6F91">
              <w:rPr>
                <w:b/>
              </w:rPr>
              <w:t>Type</w:t>
            </w:r>
            <w:proofErr w:type="spellEnd"/>
            <w:r w:rsidR="002B6F91" w:rsidRPr="002B6F91">
              <w:rPr>
                <w:b/>
              </w:rPr>
              <w:t xml:space="preserve"> </w:t>
            </w:r>
            <w:proofErr w:type="spellStart"/>
            <w:r w:rsidR="002B6F91" w:rsidRPr="002B6F91">
              <w:rPr>
                <w:b/>
              </w:rPr>
              <w:t>Codes</w:t>
            </w:r>
            <w:proofErr w:type="spellEnd"/>
            <w:r w:rsidR="002B6F91" w:rsidRPr="002B6F91">
              <w:rPr>
                <w:b/>
              </w:rPr>
              <w:t>)</w:t>
            </w:r>
            <w:r w:rsidRPr="00A33BA5">
              <w:rPr>
                <w:b/>
              </w:rPr>
              <w:fldChar w:fldCharType="end"/>
            </w:r>
            <w:r w:rsidRPr="00A33BA5">
              <w:rPr>
                <w:b/>
                <w:i/>
              </w:rPr>
              <w:t>).</w:t>
            </w:r>
          </w:p>
        </w:tc>
        <w:tc>
          <w:tcPr>
            <w:tcW w:w="2488" w:type="dxa"/>
            <w:gridSpan w:val="2"/>
          </w:tcPr>
          <w:p w14:paraId="1F75CDB2" w14:textId="77777777" w:rsidR="00C11AAF" w:rsidRPr="00A33BA5" w:rsidRDefault="00C11AAF" w:rsidP="00F23355">
            <w:pPr>
              <w:keepNext/>
              <w:rPr>
                <w:b/>
              </w:rPr>
            </w:pPr>
          </w:p>
        </w:tc>
        <w:tc>
          <w:tcPr>
            <w:tcW w:w="2837" w:type="dxa"/>
            <w:gridSpan w:val="3"/>
          </w:tcPr>
          <w:p w14:paraId="0560F34B" w14:textId="77777777" w:rsidR="00C11AAF" w:rsidRPr="00A33BA5" w:rsidRDefault="00C11AAF" w:rsidP="00F23355">
            <w:pPr>
              <w:keepNext/>
              <w:rPr>
                <w:b/>
              </w:rPr>
            </w:pPr>
            <w:r w:rsidRPr="00A33BA5">
              <w:rPr>
                <w:b/>
              </w:rPr>
              <w:t>1x</w:t>
            </w:r>
          </w:p>
        </w:tc>
      </w:tr>
      <w:tr w:rsidR="004D1442" w:rsidRPr="009079F8" w14:paraId="2FF93798" w14:textId="77777777" w:rsidTr="004D1442">
        <w:trPr>
          <w:cantSplit/>
        </w:trPr>
        <w:tc>
          <w:tcPr>
            <w:tcW w:w="450" w:type="dxa"/>
          </w:tcPr>
          <w:p w14:paraId="1B08F9FC" w14:textId="77777777" w:rsidR="00C11AAF" w:rsidRPr="009079F8" w:rsidRDefault="00C11AAF" w:rsidP="00F23355">
            <w:pPr>
              <w:rPr>
                <w:b/>
              </w:rPr>
            </w:pPr>
          </w:p>
        </w:tc>
        <w:tc>
          <w:tcPr>
            <w:tcW w:w="434" w:type="dxa"/>
          </w:tcPr>
          <w:p w14:paraId="426AF038" w14:textId="77777777" w:rsidR="00C11AAF" w:rsidRPr="009079F8" w:rsidRDefault="00C11AAF" w:rsidP="00F23355">
            <w:pPr>
              <w:rPr>
                <w:i/>
              </w:rPr>
            </w:pPr>
            <w:r w:rsidRPr="009079F8">
              <w:rPr>
                <w:i/>
              </w:rPr>
              <w:t>a</w:t>
            </w:r>
          </w:p>
        </w:tc>
        <w:tc>
          <w:tcPr>
            <w:tcW w:w="4034" w:type="dxa"/>
            <w:gridSpan w:val="2"/>
          </w:tcPr>
          <w:p w14:paraId="1B8E6C9D" w14:textId="77777777" w:rsidR="00C11AAF" w:rsidRDefault="00C11AAF" w:rsidP="00F23355">
            <w:r w:rsidRPr="009079F8">
              <w:t>Numer referencyjny urzędu</w:t>
            </w:r>
          </w:p>
          <w:p w14:paraId="41E97576" w14:textId="77777777" w:rsidR="00C11AAF" w:rsidRPr="009079F8" w:rsidRDefault="00C11AAF" w:rsidP="00F23355">
            <w:r>
              <w:rPr>
                <w:rFonts w:ascii="Courier New" w:hAnsi="Courier New" w:cs="Courier New"/>
                <w:noProof/>
                <w:color w:val="0000FF"/>
                <w:szCs w:val="20"/>
              </w:rPr>
              <w:t>ReferenceNumber</w:t>
            </w:r>
          </w:p>
        </w:tc>
        <w:tc>
          <w:tcPr>
            <w:tcW w:w="435" w:type="dxa"/>
            <w:gridSpan w:val="2"/>
          </w:tcPr>
          <w:p w14:paraId="344C1313" w14:textId="77777777" w:rsidR="00C11AAF" w:rsidRPr="009079F8" w:rsidRDefault="00C11AAF" w:rsidP="00F23355">
            <w:pPr>
              <w:jc w:val="center"/>
            </w:pPr>
            <w:r w:rsidRPr="009079F8">
              <w:rPr>
                <w:szCs w:val="20"/>
              </w:rPr>
              <w:t>R</w:t>
            </w:r>
          </w:p>
        </w:tc>
        <w:tc>
          <w:tcPr>
            <w:tcW w:w="2866" w:type="dxa"/>
          </w:tcPr>
          <w:p w14:paraId="65848642" w14:textId="77777777" w:rsidR="00C11AAF" w:rsidRPr="009079F8" w:rsidRDefault="00C11AAF" w:rsidP="00F23355"/>
        </w:tc>
        <w:tc>
          <w:tcPr>
            <w:tcW w:w="2488" w:type="dxa"/>
            <w:gridSpan w:val="2"/>
          </w:tcPr>
          <w:p w14:paraId="281F8152" w14:textId="164F0F18" w:rsidR="00C11AAF" w:rsidRPr="009079F8" w:rsidRDefault="00C11AAF" w:rsidP="00F23355">
            <w:pPr>
              <w:pStyle w:val="pqiTabBody"/>
            </w:pPr>
            <w:r w:rsidRPr="009079F8">
              <w:t>Należy podać kod urzędu właściwych organów w państwie członkowskim przeznaczenia odpowi</w:t>
            </w:r>
            <w:r>
              <w:t>edzialnego za kontrolę akcyzy w </w:t>
            </w:r>
            <w:r w:rsidRPr="009079F8">
              <w:t>miejscu przeznaczenia.</w:t>
            </w:r>
          </w:p>
        </w:tc>
        <w:tc>
          <w:tcPr>
            <w:tcW w:w="2837" w:type="dxa"/>
            <w:gridSpan w:val="3"/>
          </w:tcPr>
          <w:p w14:paraId="5BB0FD7B" w14:textId="77777777" w:rsidR="00C11AAF" w:rsidRPr="009079F8" w:rsidRDefault="00C11AAF" w:rsidP="00F23355">
            <w:r w:rsidRPr="009079F8">
              <w:t>an8</w:t>
            </w:r>
          </w:p>
        </w:tc>
      </w:tr>
      <w:tr w:rsidR="004D1442" w:rsidRPr="009079F8" w14:paraId="092786B2" w14:textId="77777777" w:rsidTr="004D1442">
        <w:trPr>
          <w:cantSplit/>
        </w:trPr>
        <w:tc>
          <w:tcPr>
            <w:tcW w:w="884" w:type="dxa"/>
            <w:gridSpan w:val="2"/>
          </w:tcPr>
          <w:p w14:paraId="06D688E1" w14:textId="77777777" w:rsidR="00C11AAF" w:rsidRPr="009079F8" w:rsidRDefault="00C11AAF" w:rsidP="00F23355">
            <w:pPr>
              <w:keepNext/>
              <w:rPr>
                <w:i/>
              </w:rPr>
            </w:pPr>
            <w:r w:rsidRPr="009079F8">
              <w:rPr>
                <w:b/>
              </w:rPr>
              <w:lastRenderedPageBreak/>
              <w:t>6</w:t>
            </w:r>
          </w:p>
        </w:tc>
        <w:tc>
          <w:tcPr>
            <w:tcW w:w="4034" w:type="dxa"/>
            <w:gridSpan w:val="2"/>
          </w:tcPr>
          <w:p w14:paraId="6F4DDE3A" w14:textId="77777777" w:rsidR="00C11AAF" w:rsidRDefault="00C11AAF" w:rsidP="00F23355">
            <w:pPr>
              <w:rPr>
                <w:b/>
                <w:szCs w:val="20"/>
              </w:rPr>
            </w:pPr>
            <w:r w:rsidRPr="009079F8">
              <w:rPr>
                <w:b/>
                <w:szCs w:val="20"/>
              </w:rPr>
              <w:t>RAPORT odbioru/wywozu</w:t>
            </w:r>
          </w:p>
          <w:p w14:paraId="195343A5" w14:textId="77777777" w:rsidR="00C11AAF" w:rsidRPr="005E1126" w:rsidRDefault="00C11AAF" w:rsidP="00F23355">
            <w:pPr>
              <w:keepNext/>
              <w:rPr>
                <w:rFonts w:ascii="Courier New" w:hAnsi="Courier New" w:cs="Courier New"/>
                <w:noProof/>
                <w:color w:val="0000FF"/>
                <w:szCs w:val="20"/>
              </w:rPr>
            </w:pPr>
            <w:r w:rsidRPr="005E1126">
              <w:rPr>
                <w:rFonts w:ascii="Courier New" w:hAnsi="Courier New" w:cs="Courier New"/>
                <w:noProof/>
                <w:color w:val="0000FF"/>
                <w:szCs w:val="20"/>
              </w:rPr>
              <w:t>ReportOfReceiptExport</w:t>
            </w:r>
            <w:r w:rsidRPr="005E1126" w:rsidDel="005E1126">
              <w:rPr>
                <w:rFonts w:ascii="Courier New" w:hAnsi="Courier New" w:cs="Courier New"/>
                <w:noProof/>
                <w:color w:val="0000FF"/>
                <w:szCs w:val="20"/>
              </w:rPr>
              <w:t xml:space="preserve"> </w:t>
            </w:r>
          </w:p>
        </w:tc>
        <w:tc>
          <w:tcPr>
            <w:tcW w:w="435" w:type="dxa"/>
            <w:gridSpan w:val="2"/>
          </w:tcPr>
          <w:p w14:paraId="2A56CC10" w14:textId="77777777" w:rsidR="00C11AAF" w:rsidRPr="00A33BA5" w:rsidRDefault="00C11AAF" w:rsidP="00F23355">
            <w:pPr>
              <w:keepNext/>
              <w:jc w:val="center"/>
              <w:rPr>
                <w:b/>
              </w:rPr>
            </w:pPr>
            <w:r w:rsidRPr="00A33BA5">
              <w:rPr>
                <w:b/>
              </w:rPr>
              <w:t>R</w:t>
            </w:r>
          </w:p>
        </w:tc>
        <w:tc>
          <w:tcPr>
            <w:tcW w:w="2866" w:type="dxa"/>
          </w:tcPr>
          <w:p w14:paraId="5EDF415A" w14:textId="77777777" w:rsidR="00C11AAF" w:rsidRPr="00A33BA5" w:rsidRDefault="00C11AAF" w:rsidP="00F23355">
            <w:pPr>
              <w:keepNext/>
              <w:rPr>
                <w:b/>
              </w:rPr>
            </w:pPr>
          </w:p>
        </w:tc>
        <w:tc>
          <w:tcPr>
            <w:tcW w:w="2488" w:type="dxa"/>
            <w:gridSpan w:val="2"/>
          </w:tcPr>
          <w:p w14:paraId="35DAF4BC" w14:textId="77777777" w:rsidR="00C11AAF" w:rsidRPr="00A33BA5" w:rsidRDefault="00C11AAF" w:rsidP="00F23355">
            <w:pPr>
              <w:pStyle w:val="pqiTabBody"/>
              <w:rPr>
                <w:b/>
              </w:rPr>
            </w:pPr>
          </w:p>
        </w:tc>
        <w:tc>
          <w:tcPr>
            <w:tcW w:w="2837" w:type="dxa"/>
            <w:gridSpan w:val="3"/>
          </w:tcPr>
          <w:p w14:paraId="2BEB9E60" w14:textId="77777777" w:rsidR="00C11AAF" w:rsidRPr="00A33BA5" w:rsidRDefault="00C11AAF" w:rsidP="00F23355">
            <w:pPr>
              <w:keepNext/>
              <w:rPr>
                <w:b/>
              </w:rPr>
            </w:pPr>
            <w:r w:rsidRPr="00A33BA5">
              <w:rPr>
                <w:b/>
              </w:rPr>
              <w:t>1x</w:t>
            </w:r>
          </w:p>
        </w:tc>
      </w:tr>
      <w:tr w:rsidR="004D1442" w:rsidRPr="009079F8" w14:paraId="1215B63B" w14:textId="77777777" w:rsidTr="004D1442">
        <w:trPr>
          <w:cantSplit/>
        </w:trPr>
        <w:tc>
          <w:tcPr>
            <w:tcW w:w="450" w:type="dxa"/>
          </w:tcPr>
          <w:p w14:paraId="4C670885" w14:textId="77777777" w:rsidR="00C11AAF" w:rsidRPr="009079F8" w:rsidRDefault="00C11AAF" w:rsidP="00F23355">
            <w:pPr>
              <w:rPr>
                <w:b/>
              </w:rPr>
            </w:pPr>
          </w:p>
        </w:tc>
        <w:tc>
          <w:tcPr>
            <w:tcW w:w="434" w:type="dxa"/>
          </w:tcPr>
          <w:p w14:paraId="27BEB674" w14:textId="77777777" w:rsidR="00C11AAF" w:rsidRPr="009079F8" w:rsidRDefault="00C11AAF" w:rsidP="00F23355">
            <w:pPr>
              <w:rPr>
                <w:i/>
              </w:rPr>
            </w:pPr>
            <w:r w:rsidRPr="009079F8">
              <w:rPr>
                <w:i/>
              </w:rPr>
              <w:t>a</w:t>
            </w:r>
          </w:p>
        </w:tc>
        <w:tc>
          <w:tcPr>
            <w:tcW w:w="4034" w:type="dxa"/>
            <w:gridSpan w:val="2"/>
          </w:tcPr>
          <w:p w14:paraId="5A6A3557" w14:textId="77777777" w:rsidR="00C11AAF" w:rsidRDefault="00C11AAF" w:rsidP="00F23355">
            <w:r w:rsidRPr="009079F8">
              <w:t>Data przybycia wyrobów akcyzowych</w:t>
            </w:r>
          </w:p>
          <w:p w14:paraId="378D2319" w14:textId="77777777" w:rsidR="00C11AAF" w:rsidRPr="009079F8" w:rsidRDefault="00C11AAF" w:rsidP="00F23355">
            <w:r>
              <w:rPr>
                <w:rFonts w:ascii="Courier New" w:hAnsi="Courier New" w:cs="Courier New"/>
                <w:noProof/>
                <w:color w:val="0000FF"/>
                <w:szCs w:val="20"/>
              </w:rPr>
              <w:t>DateOfArrivalOfExciseProducts</w:t>
            </w:r>
          </w:p>
        </w:tc>
        <w:tc>
          <w:tcPr>
            <w:tcW w:w="435" w:type="dxa"/>
            <w:gridSpan w:val="2"/>
          </w:tcPr>
          <w:p w14:paraId="3C883D6A" w14:textId="77777777" w:rsidR="00C11AAF" w:rsidRPr="009079F8" w:rsidRDefault="00C11AAF" w:rsidP="00F23355">
            <w:pPr>
              <w:jc w:val="center"/>
            </w:pPr>
            <w:r>
              <w:t>R</w:t>
            </w:r>
          </w:p>
        </w:tc>
        <w:tc>
          <w:tcPr>
            <w:tcW w:w="2866" w:type="dxa"/>
          </w:tcPr>
          <w:p w14:paraId="51A8E259" w14:textId="77777777" w:rsidR="00C11AAF" w:rsidRPr="009079F8" w:rsidRDefault="00C11AAF" w:rsidP="00F23355"/>
        </w:tc>
        <w:tc>
          <w:tcPr>
            <w:tcW w:w="2488" w:type="dxa"/>
            <w:gridSpan w:val="2"/>
          </w:tcPr>
          <w:p w14:paraId="57005E2D" w14:textId="14322CC7" w:rsidR="006A41D7" w:rsidRPr="009079F8" w:rsidRDefault="006A41D7" w:rsidP="00F23355">
            <w:pPr>
              <w:pStyle w:val="pqiTabBody"/>
            </w:pPr>
            <w:r>
              <w:t xml:space="preserve">Data zakończenia przemieszczenia zgodnie </w:t>
            </w:r>
            <w:r w:rsidR="0076267F">
              <w:br/>
            </w:r>
            <w:r>
              <w:t xml:space="preserve">z art. </w:t>
            </w:r>
            <w:r w:rsidR="00C11AAF" w:rsidRPr="009079F8">
              <w:t>20</w:t>
            </w:r>
            <w:r>
              <w:t xml:space="preserve"> ust. 2 dyrektywy </w:t>
            </w:r>
            <w:del w:id="2584" w:author="Jurkowska Monika" w:date="2022-11-14T21:27:00Z">
              <w:r w:rsidR="00C11AAF" w:rsidRPr="009079F8">
                <w:delText>2008/118/WE</w:delText>
              </w:r>
            </w:del>
            <w:ins w:id="2585" w:author="Jurkowska Monika" w:date="2022-11-14T21:27:00Z">
              <w:r>
                <w:t>2020/262</w:t>
              </w:r>
            </w:ins>
            <w:r>
              <w:t>.</w:t>
            </w:r>
          </w:p>
        </w:tc>
        <w:tc>
          <w:tcPr>
            <w:tcW w:w="2837" w:type="dxa"/>
            <w:gridSpan w:val="3"/>
          </w:tcPr>
          <w:p w14:paraId="4429C920" w14:textId="77777777" w:rsidR="00C11AAF" w:rsidRPr="009079F8" w:rsidRDefault="00C11AAF" w:rsidP="00F23355">
            <w:r>
              <w:t>d</w:t>
            </w:r>
            <w:r w:rsidRPr="009079F8">
              <w:t>ata</w:t>
            </w:r>
          </w:p>
        </w:tc>
      </w:tr>
      <w:tr w:rsidR="004D1442" w:rsidRPr="009079F8" w14:paraId="4F7DA919" w14:textId="77777777" w:rsidTr="004D1442">
        <w:trPr>
          <w:cantSplit/>
        </w:trPr>
        <w:tc>
          <w:tcPr>
            <w:tcW w:w="450" w:type="dxa"/>
          </w:tcPr>
          <w:p w14:paraId="65FCB499" w14:textId="77777777" w:rsidR="00C11AAF" w:rsidRPr="009079F8" w:rsidRDefault="00C11AAF" w:rsidP="00F23355">
            <w:pPr>
              <w:rPr>
                <w:b/>
              </w:rPr>
            </w:pPr>
          </w:p>
        </w:tc>
        <w:tc>
          <w:tcPr>
            <w:tcW w:w="434" w:type="dxa"/>
          </w:tcPr>
          <w:p w14:paraId="2AA93025" w14:textId="77777777" w:rsidR="00C11AAF" w:rsidRPr="009079F8" w:rsidRDefault="00C11AAF" w:rsidP="00F23355">
            <w:pPr>
              <w:rPr>
                <w:i/>
              </w:rPr>
            </w:pPr>
            <w:r w:rsidRPr="009079F8">
              <w:rPr>
                <w:i/>
              </w:rPr>
              <w:t>b</w:t>
            </w:r>
          </w:p>
        </w:tc>
        <w:tc>
          <w:tcPr>
            <w:tcW w:w="4034" w:type="dxa"/>
            <w:gridSpan w:val="2"/>
          </w:tcPr>
          <w:p w14:paraId="37A8B7C2" w14:textId="77777777" w:rsidR="00C11AAF" w:rsidRDefault="00C11AAF" w:rsidP="00F23355">
            <w:r>
              <w:t>Ogólne wyniki</w:t>
            </w:r>
            <w:r w:rsidRPr="009079F8">
              <w:t xml:space="preserve"> odbioru</w:t>
            </w:r>
          </w:p>
          <w:p w14:paraId="5E9E6FC8" w14:textId="77777777" w:rsidR="00C11AAF" w:rsidRPr="009079F8" w:rsidRDefault="00C11AAF" w:rsidP="00F23355">
            <w:r>
              <w:rPr>
                <w:rFonts w:ascii="Courier New" w:hAnsi="Courier New" w:cs="Courier New"/>
                <w:noProof/>
                <w:color w:val="0000FF"/>
                <w:szCs w:val="20"/>
              </w:rPr>
              <w:t>GlobalConclusionOfReceipt</w:t>
            </w:r>
          </w:p>
        </w:tc>
        <w:tc>
          <w:tcPr>
            <w:tcW w:w="435" w:type="dxa"/>
            <w:gridSpan w:val="2"/>
          </w:tcPr>
          <w:p w14:paraId="7F33317B" w14:textId="77777777" w:rsidR="00C11AAF" w:rsidRPr="009079F8" w:rsidRDefault="00C11AAF" w:rsidP="00F23355">
            <w:pPr>
              <w:jc w:val="center"/>
            </w:pPr>
            <w:r w:rsidRPr="009079F8">
              <w:t>R</w:t>
            </w:r>
          </w:p>
        </w:tc>
        <w:tc>
          <w:tcPr>
            <w:tcW w:w="2866" w:type="dxa"/>
          </w:tcPr>
          <w:p w14:paraId="69FE361D" w14:textId="77777777" w:rsidR="00C11AAF" w:rsidRPr="009079F8" w:rsidRDefault="00C11AAF" w:rsidP="00F23355"/>
        </w:tc>
        <w:tc>
          <w:tcPr>
            <w:tcW w:w="2488" w:type="dxa"/>
            <w:gridSpan w:val="2"/>
          </w:tcPr>
          <w:p w14:paraId="586EEF3E" w14:textId="77777777" w:rsidR="00C11AAF" w:rsidRDefault="00C11AAF" w:rsidP="00F23355">
            <w:pPr>
              <w:pStyle w:val="pqiTabBody"/>
            </w:pPr>
            <w:r>
              <w:t>Wartość z enumeracji „</w:t>
            </w:r>
            <w:r>
              <w:fldChar w:fldCharType="begin"/>
            </w:r>
            <w:r>
              <w:instrText xml:space="preserve"> REF _Ref267833819 \h </w:instrText>
            </w:r>
            <w:r>
              <w:fldChar w:fldCharType="separate"/>
            </w:r>
            <w:r w:rsidR="002B6F91" w:rsidRPr="002B6F91">
              <w:t xml:space="preserve">Ogólne wyniki odbioru (Global </w:t>
            </w:r>
            <w:proofErr w:type="spellStart"/>
            <w:r w:rsidR="002B6F91" w:rsidRPr="002B6F91">
              <w:t>Conclusion</w:t>
            </w:r>
            <w:proofErr w:type="spellEnd"/>
            <w:r w:rsidR="002B6F91" w:rsidRPr="002B6F91">
              <w:t xml:space="preserve"> of </w:t>
            </w:r>
            <w:proofErr w:type="spellStart"/>
            <w:r w:rsidR="002B6F91" w:rsidRPr="002B6F91">
              <w:t>Receipt</w:t>
            </w:r>
            <w:proofErr w:type="spellEnd"/>
            <w:r w:rsidR="002B6F91" w:rsidRPr="002B6F91">
              <w:t>)</w:t>
            </w:r>
            <w:r>
              <w:fldChar w:fldCharType="end"/>
            </w:r>
            <w:r>
              <w:t>”.</w:t>
            </w:r>
          </w:p>
          <w:p w14:paraId="32DD0F44" w14:textId="77777777" w:rsidR="00C11AAF" w:rsidRDefault="00C11AAF" w:rsidP="00F23355">
            <w:pPr>
              <w:pStyle w:val="pqiTabBody"/>
            </w:pPr>
            <w:r>
              <w:t xml:space="preserve">W przypadku gdy zostanie podana wartość „4: </w:t>
            </w:r>
            <w:r w:rsidRPr="00691AD1">
              <w:t>Odmowa przyjęcia części przesyłki</w:t>
            </w:r>
            <w:r>
              <w:t>” to co najmniej jeden z elementów 7 raportu odbioru w polu 7e powinien zawierać wartość większą od zera.</w:t>
            </w:r>
          </w:p>
          <w:p w14:paraId="659F7333" w14:textId="69EEDA55" w:rsidR="006A41D7" w:rsidRPr="009079F8" w:rsidRDefault="00C11AAF" w:rsidP="00F23355">
            <w:pPr>
              <w:pStyle w:val="pqiTabBody"/>
            </w:pPr>
            <w:r>
              <w:t>Podmiot może wprowadzać wartości 1,  2, 3, 4. Wartości 21, 22, 23 mogą być otrzymane dla przemieszczeń eksportowych.</w:t>
            </w:r>
          </w:p>
        </w:tc>
        <w:tc>
          <w:tcPr>
            <w:tcW w:w="2837" w:type="dxa"/>
            <w:gridSpan w:val="3"/>
          </w:tcPr>
          <w:p w14:paraId="31136104" w14:textId="77777777" w:rsidR="00C11AAF" w:rsidRPr="009079F8" w:rsidRDefault="00C11AAF" w:rsidP="00F23355">
            <w:r w:rsidRPr="009079F8">
              <w:t>n..2</w:t>
            </w:r>
          </w:p>
        </w:tc>
      </w:tr>
      <w:tr w:rsidR="004D1442" w:rsidRPr="009079F8" w14:paraId="197CAD8D" w14:textId="77777777" w:rsidTr="004D1442">
        <w:trPr>
          <w:cantSplit/>
        </w:trPr>
        <w:tc>
          <w:tcPr>
            <w:tcW w:w="450" w:type="dxa"/>
          </w:tcPr>
          <w:p w14:paraId="22CD0B56" w14:textId="77777777" w:rsidR="00C11AAF" w:rsidRPr="009079F8" w:rsidRDefault="00C11AAF" w:rsidP="00F23355">
            <w:pPr>
              <w:rPr>
                <w:b/>
              </w:rPr>
            </w:pPr>
          </w:p>
        </w:tc>
        <w:tc>
          <w:tcPr>
            <w:tcW w:w="434" w:type="dxa"/>
          </w:tcPr>
          <w:p w14:paraId="2F38A142" w14:textId="77777777" w:rsidR="00C11AAF" w:rsidRPr="009079F8" w:rsidRDefault="00C11AAF" w:rsidP="00F23355">
            <w:pPr>
              <w:rPr>
                <w:i/>
              </w:rPr>
            </w:pPr>
            <w:r w:rsidRPr="009079F8">
              <w:rPr>
                <w:i/>
              </w:rPr>
              <w:t>c</w:t>
            </w:r>
          </w:p>
        </w:tc>
        <w:tc>
          <w:tcPr>
            <w:tcW w:w="4034" w:type="dxa"/>
            <w:gridSpan w:val="2"/>
          </w:tcPr>
          <w:p w14:paraId="2A8F319A" w14:textId="77777777" w:rsidR="00C11AAF" w:rsidRDefault="00C11AAF" w:rsidP="00F23355">
            <w:r w:rsidRPr="009079F8">
              <w:t>Dodatkowe informacje</w:t>
            </w:r>
          </w:p>
          <w:p w14:paraId="526EA581" w14:textId="77777777" w:rsidR="00C11AAF" w:rsidRPr="009079F8" w:rsidRDefault="00C11AAF" w:rsidP="00F23355">
            <w:r>
              <w:rPr>
                <w:rFonts w:ascii="Courier New" w:hAnsi="Courier New" w:cs="Courier New"/>
                <w:noProof/>
                <w:color w:val="0000FF"/>
                <w:szCs w:val="20"/>
              </w:rPr>
              <w:t>ComplementaryInformation</w:t>
            </w:r>
          </w:p>
        </w:tc>
        <w:tc>
          <w:tcPr>
            <w:tcW w:w="435" w:type="dxa"/>
            <w:gridSpan w:val="2"/>
          </w:tcPr>
          <w:p w14:paraId="79D0276B" w14:textId="77777777" w:rsidR="00C11AAF" w:rsidRPr="009079F8" w:rsidRDefault="00C11AAF" w:rsidP="00F23355">
            <w:pPr>
              <w:jc w:val="center"/>
            </w:pPr>
            <w:r w:rsidRPr="009079F8">
              <w:t>O</w:t>
            </w:r>
          </w:p>
        </w:tc>
        <w:tc>
          <w:tcPr>
            <w:tcW w:w="2866" w:type="dxa"/>
          </w:tcPr>
          <w:p w14:paraId="418520BE" w14:textId="77777777" w:rsidR="00C11AAF" w:rsidRPr="009079F8" w:rsidRDefault="00C11AAF" w:rsidP="00F23355"/>
        </w:tc>
        <w:tc>
          <w:tcPr>
            <w:tcW w:w="2488" w:type="dxa"/>
            <w:gridSpan w:val="2"/>
          </w:tcPr>
          <w:p w14:paraId="4E22CB0F" w14:textId="713229DC" w:rsidR="00C11AAF" w:rsidRDefault="00C11AAF" w:rsidP="00F23355">
            <w:pPr>
              <w:pStyle w:val="pqiTabBody"/>
              <w:rPr>
                <w:ins w:id="2586" w:author="Jurkowska Monika" w:date="2022-11-14T21:27:00Z"/>
              </w:rPr>
            </w:pPr>
            <w:r w:rsidRPr="009079F8">
              <w:t>Należy podać dodatkowe informacje dotyczące odbioru wyrobów akcyzowych.</w:t>
            </w:r>
            <w:ins w:id="2587" w:author="Jurkowska Monika" w:date="2022-11-14T21:27:00Z">
              <w:r w:rsidR="006A41D7">
                <w:t xml:space="preserve"> </w:t>
              </w:r>
            </w:ins>
          </w:p>
          <w:p w14:paraId="2B45F004" w14:textId="3A363F2F" w:rsidR="006A41D7" w:rsidRPr="009079F8" w:rsidRDefault="006A41D7" w:rsidP="00F23355">
            <w:pPr>
              <w:pStyle w:val="pqiTabBody"/>
            </w:pPr>
          </w:p>
        </w:tc>
        <w:tc>
          <w:tcPr>
            <w:tcW w:w="2837" w:type="dxa"/>
            <w:gridSpan w:val="3"/>
          </w:tcPr>
          <w:p w14:paraId="35159EDF" w14:textId="77777777" w:rsidR="00C11AAF" w:rsidRPr="009079F8" w:rsidRDefault="00C11AAF" w:rsidP="00F23355">
            <w:r w:rsidRPr="009079F8">
              <w:t>an..350</w:t>
            </w:r>
          </w:p>
        </w:tc>
      </w:tr>
      <w:tr w:rsidR="004D1442" w:rsidRPr="009079F8" w14:paraId="3535F23D" w14:textId="77777777" w:rsidTr="004D1442">
        <w:trPr>
          <w:cantSplit/>
        </w:trPr>
        <w:tc>
          <w:tcPr>
            <w:tcW w:w="884" w:type="dxa"/>
            <w:gridSpan w:val="2"/>
          </w:tcPr>
          <w:p w14:paraId="5F1ABA36" w14:textId="77777777" w:rsidR="00C11AAF" w:rsidRPr="009079F8" w:rsidRDefault="00C11AAF" w:rsidP="00F23355">
            <w:pPr>
              <w:rPr>
                <w:i/>
              </w:rPr>
            </w:pPr>
          </w:p>
        </w:tc>
        <w:tc>
          <w:tcPr>
            <w:tcW w:w="4034" w:type="dxa"/>
            <w:gridSpan w:val="2"/>
          </w:tcPr>
          <w:p w14:paraId="1F66881B" w14:textId="77777777" w:rsidR="00C11AAF" w:rsidRDefault="00C11AAF" w:rsidP="00F23355">
            <w:pPr>
              <w:pStyle w:val="pqiTabBody"/>
            </w:pPr>
            <w:r>
              <w:t>JĘZYK ELEMENTU</w:t>
            </w:r>
            <w:r w:rsidRPr="009079F8">
              <w:t xml:space="preserve"> </w:t>
            </w:r>
          </w:p>
          <w:p w14:paraId="3B802928" w14:textId="77777777" w:rsidR="00C11AAF" w:rsidRPr="009079F8" w:rsidRDefault="00C11AAF" w:rsidP="00F23355">
            <w:r>
              <w:rPr>
                <w:rFonts w:ascii="Courier New" w:hAnsi="Courier New" w:cs="Courier New"/>
                <w:noProof/>
                <w:color w:val="0000FF"/>
              </w:rPr>
              <w:t>@language</w:t>
            </w:r>
          </w:p>
        </w:tc>
        <w:tc>
          <w:tcPr>
            <w:tcW w:w="435" w:type="dxa"/>
            <w:gridSpan w:val="2"/>
          </w:tcPr>
          <w:p w14:paraId="3EB7C9F5" w14:textId="77777777" w:rsidR="00C11AAF" w:rsidRPr="009079F8" w:rsidRDefault="00C11AAF" w:rsidP="00F23355">
            <w:pPr>
              <w:jc w:val="center"/>
            </w:pPr>
            <w:r>
              <w:t>D</w:t>
            </w:r>
          </w:p>
        </w:tc>
        <w:tc>
          <w:tcPr>
            <w:tcW w:w="2866" w:type="dxa"/>
          </w:tcPr>
          <w:p w14:paraId="2BCBA175" w14:textId="77777777" w:rsidR="00C11AAF" w:rsidRPr="009079F8" w:rsidRDefault="00C11AAF" w:rsidP="00F23355">
            <w:pPr>
              <w:pStyle w:val="pqiTabBody"/>
            </w:pPr>
            <w:r w:rsidRPr="009079F8">
              <w:t>„R”, jeżeli stosuje się pole tekstowe</w:t>
            </w:r>
            <w:r>
              <w:t xml:space="preserve"> 6c</w:t>
            </w:r>
            <w:r w:rsidRPr="009079F8">
              <w:t>.</w:t>
            </w:r>
          </w:p>
        </w:tc>
        <w:tc>
          <w:tcPr>
            <w:tcW w:w="2488" w:type="dxa"/>
            <w:gridSpan w:val="2"/>
          </w:tcPr>
          <w:p w14:paraId="3DFDDD18" w14:textId="77777777" w:rsidR="00C11AAF" w:rsidRDefault="00C11AAF" w:rsidP="00F23355">
            <w:pPr>
              <w:pStyle w:val="pqiTabBody"/>
            </w:pPr>
            <w:r>
              <w:t>Atrybut.</w:t>
            </w:r>
          </w:p>
          <w:p w14:paraId="4F17C885" w14:textId="40715E75" w:rsidR="006A41D7" w:rsidRPr="009079F8" w:rsidRDefault="00C11AAF" w:rsidP="00F23355">
            <w:r>
              <w:t>Wartość ze słownika „</w:t>
            </w:r>
            <w:r w:rsidRPr="008C6FA2">
              <w:t xml:space="preserve">Kody języka (Language </w:t>
            </w:r>
            <w:proofErr w:type="spellStart"/>
            <w:r w:rsidRPr="008C6FA2">
              <w:t>codes</w:t>
            </w:r>
            <w:proofErr w:type="spellEnd"/>
            <w:r w:rsidRPr="008C6FA2">
              <w:t>)</w:t>
            </w:r>
            <w:r>
              <w:t>”.</w:t>
            </w:r>
          </w:p>
        </w:tc>
        <w:tc>
          <w:tcPr>
            <w:tcW w:w="2837" w:type="dxa"/>
            <w:gridSpan w:val="3"/>
          </w:tcPr>
          <w:p w14:paraId="5E74783F" w14:textId="77777777" w:rsidR="00C11AAF" w:rsidRPr="009079F8" w:rsidRDefault="00C11AAF" w:rsidP="00F23355">
            <w:r w:rsidRPr="009079F8">
              <w:t>a2</w:t>
            </w:r>
          </w:p>
        </w:tc>
      </w:tr>
      <w:tr w:rsidR="004D1442" w:rsidRPr="009079F8" w14:paraId="5A44CFE8" w14:textId="77777777" w:rsidTr="004D1442">
        <w:trPr>
          <w:cantSplit/>
        </w:trPr>
        <w:tc>
          <w:tcPr>
            <w:tcW w:w="884" w:type="dxa"/>
            <w:gridSpan w:val="2"/>
          </w:tcPr>
          <w:p w14:paraId="719AD078" w14:textId="77777777" w:rsidR="00C11AAF" w:rsidRPr="009079F8" w:rsidRDefault="00C11AAF" w:rsidP="00F23355">
            <w:pPr>
              <w:keepNext/>
              <w:rPr>
                <w:i/>
              </w:rPr>
            </w:pPr>
            <w:r w:rsidRPr="009079F8">
              <w:rPr>
                <w:b/>
              </w:rPr>
              <w:lastRenderedPageBreak/>
              <w:t>7</w:t>
            </w:r>
          </w:p>
        </w:tc>
        <w:tc>
          <w:tcPr>
            <w:tcW w:w="4034" w:type="dxa"/>
            <w:gridSpan w:val="2"/>
          </w:tcPr>
          <w:p w14:paraId="5B3C8247" w14:textId="77777777" w:rsidR="00C11AAF" w:rsidRDefault="00C11AAF" w:rsidP="00F23355">
            <w:pPr>
              <w:rPr>
                <w:b/>
                <w:szCs w:val="20"/>
              </w:rPr>
            </w:pPr>
            <w:r>
              <w:rPr>
                <w:b/>
                <w:szCs w:val="20"/>
              </w:rPr>
              <w:t>RAPORT</w:t>
            </w:r>
            <w:r w:rsidRPr="009079F8">
              <w:rPr>
                <w:b/>
                <w:szCs w:val="20"/>
              </w:rPr>
              <w:t xml:space="preserve"> </w:t>
            </w:r>
            <w:r>
              <w:rPr>
                <w:b/>
                <w:szCs w:val="20"/>
              </w:rPr>
              <w:t>O</w:t>
            </w:r>
            <w:r w:rsidRPr="009079F8">
              <w:rPr>
                <w:b/>
                <w:szCs w:val="20"/>
              </w:rPr>
              <w:t>dbioru/</w:t>
            </w:r>
            <w:r>
              <w:rPr>
                <w:b/>
                <w:szCs w:val="20"/>
              </w:rPr>
              <w:t>W</w:t>
            </w:r>
            <w:r w:rsidRPr="009079F8">
              <w:rPr>
                <w:b/>
                <w:szCs w:val="20"/>
              </w:rPr>
              <w:t>ywozu</w:t>
            </w:r>
            <w:r>
              <w:rPr>
                <w:b/>
                <w:szCs w:val="20"/>
              </w:rPr>
              <w:t xml:space="preserve"> – Wyroby</w:t>
            </w:r>
          </w:p>
          <w:p w14:paraId="3B5ED335" w14:textId="77777777" w:rsidR="00C11AAF" w:rsidRPr="005E1126" w:rsidRDefault="00C11AAF" w:rsidP="00F23355">
            <w:pPr>
              <w:keepNext/>
              <w:rPr>
                <w:rFonts w:ascii="Courier New" w:hAnsi="Courier New" w:cs="Courier New"/>
                <w:noProof/>
                <w:color w:val="0000FF"/>
                <w:szCs w:val="20"/>
              </w:rPr>
            </w:pPr>
            <w:r w:rsidRPr="005E1126">
              <w:rPr>
                <w:rFonts w:ascii="Courier New" w:hAnsi="Courier New" w:cs="Courier New"/>
                <w:noProof/>
                <w:color w:val="0000FF"/>
                <w:szCs w:val="20"/>
              </w:rPr>
              <w:t>BodyReportOfReceiptExport</w:t>
            </w:r>
            <w:r w:rsidRPr="005E1126" w:rsidDel="005E1126">
              <w:rPr>
                <w:rFonts w:ascii="Courier New" w:hAnsi="Courier New" w:cs="Courier New"/>
                <w:noProof/>
                <w:color w:val="0000FF"/>
                <w:szCs w:val="20"/>
              </w:rPr>
              <w:t xml:space="preserve"> </w:t>
            </w:r>
          </w:p>
        </w:tc>
        <w:tc>
          <w:tcPr>
            <w:tcW w:w="435" w:type="dxa"/>
            <w:gridSpan w:val="2"/>
          </w:tcPr>
          <w:p w14:paraId="3FD963EF" w14:textId="77777777" w:rsidR="00C11AAF" w:rsidRPr="00A33BA5" w:rsidRDefault="00C11AAF" w:rsidP="00F23355">
            <w:pPr>
              <w:keepNext/>
              <w:jc w:val="center"/>
              <w:rPr>
                <w:b/>
              </w:rPr>
            </w:pPr>
            <w:r w:rsidRPr="00A33BA5">
              <w:rPr>
                <w:b/>
              </w:rPr>
              <w:t>C</w:t>
            </w:r>
          </w:p>
        </w:tc>
        <w:tc>
          <w:tcPr>
            <w:tcW w:w="2866" w:type="dxa"/>
          </w:tcPr>
          <w:p w14:paraId="11DB8CD6" w14:textId="77777777" w:rsidR="00C11AAF" w:rsidRDefault="00C11AAF" w:rsidP="00F23355">
            <w:pPr>
              <w:pStyle w:val="pqiTabBody"/>
              <w:rPr>
                <w:b/>
              </w:rPr>
            </w:pPr>
            <w:r>
              <w:rPr>
                <w:b/>
              </w:rPr>
              <w:t>„R”- J</w:t>
            </w:r>
            <w:r w:rsidRPr="00A33BA5">
              <w:rPr>
                <w:b/>
              </w:rPr>
              <w:t>eżeli wartość ogólnych wyników odbioru jest inna niż 1 i 21 (zob. pole 6</w:t>
            </w:r>
            <w:r w:rsidRPr="00A33BA5">
              <w:rPr>
                <w:b/>
                <w:i/>
              </w:rPr>
              <w:t>b</w:t>
            </w:r>
            <w:r w:rsidRPr="00A33BA5">
              <w:rPr>
                <w:b/>
              </w:rPr>
              <w:t>)</w:t>
            </w:r>
            <w:r>
              <w:rPr>
                <w:b/>
              </w:rPr>
              <w:t xml:space="preserve"> to musi występować co najmniej jeden element</w:t>
            </w:r>
            <w:r w:rsidRPr="00A33BA5">
              <w:rPr>
                <w:b/>
              </w:rPr>
              <w:t>.</w:t>
            </w:r>
          </w:p>
          <w:p w14:paraId="2EB6AC62" w14:textId="77777777" w:rsidR="00C11AAF" w:rsidRPr="00A33BA5" w:rsidRDefault="00C11AAF" w:rsidP="00F23355">
            <w:pPr>
              <w:pStyle w:val="pqiTabBody"/>
              <w:rPr>
                <w:b/>
              </w:rPr>
            </w:pPr>
            <w:r>
              <w:rPr>
                <w:b/>
              </w:rPr>
              <w:t>- W pozostałych przypadkach nie stosuje się.</w:t>
            </w:r>
          </w:p>
        </w:tc>
        <w:tc>
          <w:tcPr>
            <w:tcW w:w="2488" w:type="dxa"/>
            <w:gridSpan w:val="2"/>
          </w:tcPr>
          <w:p w14:paraId="30FFFFBF" w14:textId="77777777" w:rsidR="00C11AAF" w:rsidRPr="00A33BA5" w:rsidRDefault="00C11AAF" w:rsidP="00F23355">
            <w:pPr>
              <w:pStyle w:val="pqiTabBody"/>
              <w:rPr>
                <w:b/>
              </w:rPr>
            </w:pPr>
          </w:p>
        </w:tc>
        <w:tc>
          <w:tcPr>
            <w:tcW w:w="2837" w:type="dxa"/>
            <w:gridSpan w:val="3"/>
          </w:tcPr>
          <w:p w14:paraId="68031B8D" w14:textId="77777777" w:rsidR="00C11AAF" w:rsidRPr="00A33BA5" w:rsidRDefault="00C11AAF" w:rsidP="00F23355">
            <w:pPr>
              <w:keepNext/>
              <w:rPr>
                <w:b/>
              </w:rPr>
            </w:pPr>
            <w:r w:rsidRPr="00A33BA5">
              <w:rPr>
                <w:b/>
              </w:rPr>
              <w:t>999x</w:t>
            </w:r>
          </w:p>
        </w:tc>
      </w:tr>
      <w:tr w:rsidR="004D1442" w:rsidRPr="009079F8" w14:paraId="5156CBA5" w14:textId="77777777" w:rsidTr="004D1442">
        <w:trPr>
          <w:cantSplit/>
        </w:trPr>
        <w:tc>
          <w:tcPr>
            <w:tcW w:w="450" w:type="dxa"/>
          </w:tcPr>
          <w:p w14:paraId="1CE8CF66" w14:textId="77777777" w:rsidR="00C11AAF" w:rsidRPr="009079F8" w:rsidRDefault="00C11AAF" w:rsidP="00F23355">
            <w:pPr>
              <w:rPr>
                <w:b/>
              </w:rPr>
            </w:pPr>
          </w:p>
        </w:tc>
        <w:tc>
          <w:tcPr>
            <w:tcW w:w="434" w:type="dxa"/>
          </w:tcPr>
          <w:p w14:paraId="2A6946E9" w14:textId="77777777" w:rsidR="00C11AAF" w:rsidRPr="009079F8" w:rsidRDefault="00C11AAF" w:rsidP="00F23355">
            <w:pPr>
              <w:rPr>
                <w:i/>
              </w:rPr>
            </w:pPr>
            <w:r w:rsidRPr="009079F8">
              <w:rPr>
                <w:i/>
              </w:rPr>
              <w:t>a</w:t>
            </w:r>
          </w:p>
        </w:tc>
        <w:tc>
          <w:tcPr>
            <w:tcW w:w="4034" w:type="dxa"/>
            <w:gridSpan w:val="2"/>
          </w:tcPr>
          <w:p w14:paraId="23D21DBB" w14:textId="77777777" w:rsidR="00C11AAF" w:rsidRDefault="00C11AAF" w:rsidP="00F23355">
            <w:pPr>
              <w:rPr>
                <w:szCs w:val="20"/>
              </w:rPr>
            </w:pPr>
            <w:r w:rsidRPr="004B72DF">
              <w:rPr>
                <w:szCs w:val="20"/>
              </w:rPr>
              <w:t>Numer identyfikacyjny pozycji towarowej</w:t>
            </w:r>
          </w:p>
          <w:p w14:paraId="4ECB548B" w14:textId="77777777" w:rsidR="00C11AAF" w:rsidRPr="009079F8" w:rsidRDefault="00C11AAF" w:rsidP="00F23355">
            <w:r>
              <w:rPr>
                <w:rFonts w:ascii="Courier New" w:hAnsi="Courier New" w:cs="Courier New"/>
                <w:noProof/>
                <w:color w:val="0000FF"/>
                <w:szCs w:val="20"/>
              </w:rPr>
              <w:t>BodyRecordUniqueReference</w:t>
            </w:r>
          </w:p>
        </w:tc>
        <w:tc>
          <w:tcPr>
            <w:tcW w:w="435" w:type="dxa"/>
            <w:gridSpan w:val="2"/>
          </w:tcPr>
          <w:p w14:paraId="69772884" w14:textId="77777777" w:rsidR="00C11AAF" w:rsidRPr="009079F8" w:rsidRDefault="00C11AAF" w:rsidP="00F23355">
            <w:pPr>
              <w:jc w:val="center"/>
            </w:pPr>
            <w:r w:rsidRPr="009079F8">
              <w:t>R</w:t>
            </w:r>
          </w:p>
        </w:tc>
        <w:tc>
          <w:tcPr>
            <w:tcW w:w="2866" w:type="dxa"/>
          </w:tcPr>
          <w:p w14:paraId="1B5A4FDC" w14:textId="77777777" w:rsidR="00C11AAF" w:rsidRPr="009079F8" w:rsidRDefault="00396591" w:rsidP="00F23355">
            <w:pPr>
              <w:pStyle w:val="pqiTabBody"/>
            </w:pPr>
            <w:r>
              <w:t>Wartość musi być większa od zera.</w:t>
            </w:r>
          </w:p>
        </w:tc>
        <w:tc>
          <w:tcPr>
            <w:tcW w:w="2488" w:type="dxa"/>
            <w:gridSpan w:val="2"/>
          </w:tcPr>
          <w:p w14:paraId="72B660B8" w14:textId="0FB3CE56" w:rsidR="00C11AAF" w:rsidRPr="009079F8" w:rsidRDefault="00C11AAF" w:rsidP="00F23355">
            <w:pPr>
              <w:pStyle w:val="pqiTabBody"/>
            </w:pPr>
            <w:r w:rsidRPr="009079F8">
              <w:t xml:space="preserve">Należy podać </w:t>
            </w:r>
            <w:r>
              <w:t>niepowtarzalny</w:t>
            </w:r>
            <w:r w:rsidRPr="009079F8">
              <w:t xml:space="preserve"> numer </w:t>
            </w:r>
            <w:r>
              <w:t>identyfikacyjny pozycji towarowej w </w:t>
            </w:r>
            <w:r w:rsidRPr="009079F8">
              <w:t>powiązanym dokumencie e-</w:t>
            </w:r>
            <w:r w:rsidR="00BB569E">
              <w:t>AD</w:t>
            </w:r>
            <w:r w:rsidRPr="009079F8">
              <w:t xml:space="preserve"> (pole 17a </w:t>
            </w:r>
            <w:r>
              <w:t>w dokumencie e-</w:t>
            </w:r>
            <w:r w:rsidR="00BB569E">
              <w:t>AD</w:t>
            </w:r>
            <w:r w:rsidRPr="009079F8">
              <w:t>) odnoszącym się do wyrobu akcyzowego, do którego ma zastosowanie jeden z kodów innych niż 1 i 21.</w:t>
            </w:r>
            <w:ins w:id="2588" w:author="Jurkowska Monika" w:date="2022-11-14T21:27:00Z">
              <w:r w:rsidR="006A41D7">
                <w:t xml:space="preserve"> Wartość tego elementu danych musi być większa niż zero.</w:t>
              </w:r>
            </w:ins>
          </w:p>
        </w:tc>
        <w:tc>
          <w:tcPr>
            <w:tcW w:w="2837" w:type="dxa"/>
            <w:gridSpan w:val="3"/>
          </w:tcPr>
          <w:p w14:paraId="59A95CB7" w14:textId="77777777" w:rsidR="00C11AAF" w:rsidRPr="009079F8" w:rsidRDefault="00C11AAF" w:rsidP="00F23355">
            <w:r w:rsidRPr="009079F8">
              <w:t>n..3</w:t>
            </w:r>
          </w:p>
        </w:tc>
      </w:tr>
      <w:tr w:rsidR="004D1442" w:rsidRPr="009079F8" w14:paraId="2C0F3340" w14:textId="77777777" w:rsidTr="004D1442">
        <w:trPr>
          <w:cantSplit/>
        </w:trPr>
        <w:tc>
          <w:tcPr>
            <w:tcW w:w="450" w:type="dxa"/>
          </w:tcPr>
          <w:p w14:paraId="09CF59C1" w14:textId="77777777" w:rsidR="00C11AAF" w:rsidRPr="009079F8" w:rsidRDefault="00C11AAF" w:rsidP="00F23355">
            <w:pPr>
              <w:rPr>
                <w:b/>
              </w:rPr>
            </w:pPr>
          </w:p>
        </w:tc>
        <w:tc>
          <w:tcPr>
            <w:tcW w:w="434" w:type="dxa"/>
          </w:tcPr>
          <w:p w14:paraId="72B2E84C" w14:textId="77777777" w:rsidR="00C11AAF" w:rsidRPr="009079F8" w:rsidRDefault="00C11AAF" w:rsidP="00F23355">
            <w:pPr>
              <w:rPr>
                <w:i/>
              </w:rPr>
            </w:pPr>
            <w:r w:rsidRPr="009079F8">
              <w:rPr>
                <w:i/>
              </w:rPr>
              <w:t>b</w:t>
            </w:r>
          </w:p>
        </w:tc>
        <w:tc>
          <w:tcPr>
            <w:tcW w:w="4034" w:type="dxa"/>
            <w:gridSpan w:val="2"/>
          </w:tcPr>
          <w:p w14:paraId="5486ABBC" w14:textId="77777777" w:rsidR="00C11AAF" w:rsidRDefault="00C11AAF" w:rsidP="00F23355">
            <w:r>
              <w:t>Niedobór lub nadwyżka</w:t>
            </w:r>
          </w:p>
          <w:p w14:paraId="4D773C83" w14:textId="77777777" w:rsidR="00C11AAF" w:rsidRPr="009079F8" w:rsidRDefault="00C11AAF" w:rsidP="00F23355">
            <w:r>
              <w:rPr>
                <w:rFonts w:ascii="Courier New" w:hAnsi="Courier New" w:cs="Courier New"/>
                <w:noProof/>
                <w:color w:val="0000FF"/>
                <w:szCs w:val="20"/>
              </w:rPr>
              <w:t>IndicatorOfShortageOrExcess</w:t>
            </w:r>
          </w:p>
        </w:tc>
        <w:tc>
          <w:tcPr>
            <w:tcW w:w="435" w:type="dxa"/>
            <w:gridSpan w:val="2"/>
          </w:tcPr>
          <w:p w14:paraId="72595909" w14:textId="77777777" w:rsidR="00C11AAF" w:rsidRPr="009079F8" w:rsidRDefault="00C11AAF" w:rsidP="00F23355">
            <w:pPr>
              <w:jc w:val="center"/>
            </w:pPr>
            <w:r>
              <w:t>D</w:t>
            </w:r>
          </w:p>
        </w:tc>
        <w:tc>
          <w:tcPr>
            <w:tcW w:w="2866" w:type="dxa"/>
          </w:tcPr>
          <w:p w14:paraId="68B99A3D" w14:textId="77777777" w:rsidR="00C11AAF" w:rsidRDefault="00C11AAF" w:rsidP="00F23355">
            <w:pPr>
              <w:pStyle w:val="pqiTabBody"/>
            </w:pPr>
            <w:r>
              <w:t>- „R” jeżeli wykryto niedobór lub nadwyżkę</w:t>
            </w:r>
          </w:p>
          <w:p w14:paraId="335F0C9F" w14:textId="77777777" w:rsidR="00C11AAF" w:rsidRDefault="00C11AAF" w:rsidP="00F23355">
            <w:pPr>
              <w:pStyle w:val="pqiTabBody"/>
            </w:pPr>
            <w:r>
              <w:t>- „O” gdy pole 7e jest puste.</w:t>
            </w:r>
          </w:p>
          <w:p w14:paraId="60741045" w14:textId="77777777" w:rsidR="00C11AAF" w:rsidRPr="009079F8" w:rsidRDefault="00C11AAF" w:rsidP="00F23355">
            <w:pPr>
              <w:pStyle w:val="pqiTabBody"/>
            </w:pPr>
          </w:p>
        </w:tc>
        <w:tc>
          <w:tcPr>
            <w:tcW w:w="2488" w:type="dxa"/>
            <w:gridSpan w:val="2"/>
          </w:tcPr>
          <w:p w14:paraId="5FA0FF1B" w14:textId="77777777" w:rsidR="00C11AAF" w:rsidRPr="009079F8" w:rsidRDefault="00C11AAF" w:rsidP="00F23355">
            <w:pPr>
              <w:pStyle w:val="pqiTabBody"/>
            </w:pPr>
            <w:r>
              <w:t xml:space="preserve">Wykryty niedobór lub nadwyżka w danej pozycji towarowej. </w:t>
            </w:r>
            <w:r w:rsidRPr="009079F8">
              <w:t>Możliwe wartości są następujące:</w:t>
            </w:r>
          </w:p>
          <w:p w14:paraId="3E67990F" w14:textId="77777777" w:rsidR="00C11AAF" w:rsidRPr="009079F8" w:rsidRDefault="00C11AAF" w:rsidP="00F23355">
            <w:pPr>
              <w:pStyle w:val="pqiTabBody"/>
            </w:pPr>
            <w:r>
              <w:t>S</w:t>
            </w:r>
            <w:r w:rsidRPr="009079F8">
              <w:t xml:space="preserve"> = Niedobór</w:t>
            </w:r>
          </w:p>
          <w:p w14:paraId="27679DA8" w14:textId="77777777" w:rsidR="00C11AAF" w:rsidRPr="009079F8" w:rsidRDefault="00C11AAF" w:rsidP="00F23355">
            <w:pPr>
              <w:pStyle w:val="pqiTabBody"/>
            </w:pPr>
            <w:r>
              <w:t>E</w:t>
            </w:r>
            <w:r w:rsidRPr="009079F8">
              <w:t xml:space="preserve"> = Nadwyżka.</w:t>
            </w:r>
          </w:p>
        </w:tc>
        <w:tc>
          <w:tcPr>
            <w:tcW w:w="2837" w:type="dxa"/>
            <w:gridSpan w:val="3"/>
          </w:tcPr>
          <w:p w14:paraId="4D17FB44" w14:textId="77777777" w:rsidR="00C11AAF" w:rsidRPr="009079F8" w:rsidRDefault="00C11AAF" w:rsidP="00F23355">
            <w:r w:rsidRPr="009079F8">
              <w:t>a1</w:t>
            </w:r>
          </w:p>
        </w:tc>
      </w:tr>
      <w:tr w:rsidR="004D1442" w:rsidRPr="009079F8" w14:paraId="5C344462" w14:textId="77777777" w:rsidTr="004D1442">
        <w:trPr>
          <w:cantSplit/>
        </w:trPr>
        <w:tc>
          <w:tcPr>
            <w:tcW w:w="450" w:type="dxa"/>
          </w:tcPr>
          <w:p w14:paraId="5E2DE608" w14:textId="77777777" w:rsidR="00C11AAF" w:rsidRPr="009079F8" w:rsidRDefault="00C11AAF" w:rsidP="00F23355">
            <w:pPr>
              <w:rPr>
                <w:b/>
              </w:rPr>
            </w:pPr>
          </w:p>
        </w:tc>
        <w:tc>
          <w:tcPr>
            <w:tcW w:w="434" w:type="dxa"/>
          </w:tcPr>
          <w:p w14:paraId="21DE9B32" w14:textId="77777777" w:rsidR="00C11AAF" w:rsidRPr="009079F8" w:rsidRDefault="00C11AAF" w:rsidP="00F23355">
            <w:pPr>
              <w:rPr>
                <w:i/>
              </w:rPr>
            </w:pPr>
            <w:r w:rsidRPr="009079F8">
              <w:rPr>
                <w:i/>
              </w:rPr>
              <w:t>c</w:t>
            </w:r>
          </w:p>
        </w:tc>
        <w:tc>
          <w:tcPr>
            <w:tcW w:w="4034" w:type="dxa"/>
            <w:gridSpan w:val="2"/>
          </w:tcPr>
          <w:p w14:paraId="73F4A248" w14:textId="77777777" w:rsidR="00C11AAF" w:rsidRDefault="00C11AAF" w:rsidP="00F23355">
            <w:r>
              <w:t>Stwierdzony</w:t>
            </w:r>
            <w:r w:rsidRPr="009079F8">
              <w:t xml:space="preserve"> niedobór lub nadwyżka</w:t>
            </w:r>
          </w:p>
          <w:p w14:paraId="0B028B30" w14:textId="77777777" w:rsidR="00C11AAF" w:rsidRPr="009079F8" w:rsidRDefault="00C11AAF" w:rsidP="00F23355">
            <w:r>
              <w:rPr>
                <w:rFonts w:ascii="Courier New" w:hAnsi="Courier New" w:cs="Courier New"/>
                <w:noProof/>
                <w:color w:val="0000FF"/>
                <w:szCs w:val="20"/>
              </w:rPr>
              <w:t>ObservedShortageOrExcess</w:t>
            </w:r>
          </w:p>
        </w:tc>
        <w:tc>
          <w:tcPr>
            <w:tcW w:w="435" w:type="dxa"/>
            <w:gridSpan w:val="2"/>
          </w:tcPr>
          <w:p w14:paraId="7BA25A9E" w14:textId="77777777" w:rsidR="00C11AAF" w:rsidRPr="009079F8" w:rsidRDefault="00C11AAF" w:rsidP="00F23355">
            <w:pPr>
              <w:jc w:val="center"/>
            </w:pPr>
            <w:r>
              <w:t>D</w:t>
            </w:r>
          </w:p>
        </w:tc>
        <w:tc>
          <w:tcPr>
            <w:tcW w:w="2866" w:type="dxa"/>
          </w:tcPr>
          <w:p w14:paraId="1E7B69B8" w14:textId="77777777" w:rsidR="00C11AAF" w:rsidRDefault="00C11AAF" w:rsidP="00F23355">
            <w:pPr>
              <w:pStyle w:val="pqiTabBody"/>
            </w:pPr>
            <w:r>
              <w:t xml:space="preserve">- </w:t>
            </w:r>
            <w:r w:rsidRPr="009079F8">
              <w:t>„R”, jeżeli podano wskaźnik w polu 7</w:t>
            </w:r>
            <w:r w:rsidRPr="009079F8">
              <w:rPr>
                <w:i/>
              </w:rPr>
              <w:t>b</w:t>
            </w:r>
            <w:r w:rsidRPr="009079F8">
              <w:t>.</w:t>
            </w:r>
          </w:p>
          <w:p w14:paraId="7F93774E" w14:textId="77777777" w:rsidR="00C11AAF" w:rsidRPr="009079F8" w:rsidRDefault="00C11AAF" w:rsidP="00F23355">
            <w:pPr>
              <w:pStyle w:val="pqiTabBody"/>
            </w:pPr>
            <w:r w:rsidRPr="000F00A4">
              <w:t xml:space="preserve">- </w:t>
            </w:r>
            <w:r>
              <w:t>W przeciwnym razie</w:t>
            </w:r>
            <w:r w:rsidRPr="000F00A4">
              <w:t xml:space="preserve"> nie stosuje się</w:t>
            </w:r>
            <w:r>
              <w:t>.</w:t>
            </w:r>
          </w:p>
        </w:tc>
        <w:tc>
          <w:tcPr>
            <w:tcW w:w="2488" w:type="dxa"/>
            <w:gridSpan w:val="2"/>
          </w:tcPr>
          <w:p w14:paraId="5754E5C5" w14:textId="7A5CECD0" w:rsidR="00C11AAF" w:rsidRPr="009079F8" w:rsidRDefault="00C11AAF" w:rsidP="00F23355">
            <w:pPr>
              <w:pStyle w:val="pqiTabBody"/>
            </w:pPr>
            <w:r w:rsidRPr="009079F8">
              <w:t>Należy podać ilość (wyrażoną w jednostkach miary związanych z kodem wyrobu – zob.</w:t>
            </w:r>
            <w:r>
              <w:t xml:space="preserve"> słownik „Wyroby akcyzowe (</w:t>
            </w:r>
            <w:proofErr w:type="spellStart"/>
            <w:r>
              <w:t>Excise</w:t>
            </w:r>
            <w:proofErr w:type="spellEnd"/>
            <w:r>
              <w:t xml:space="preserve"> products)”</w:t>
            </w:r>
            <w:r w:rsidRPr="009079F8">
              <w:t>):</w:t>
            </w:r>
          </w:p>
        </w:tc>
        <w:tc>
          <w:tcPr>
            <w:tcW w:w="2837" w:type="dxa"/>
            <w:gridSpan w:val="3"/>
          </w:tcPr>
          <w:p w14:paraId="6EFF88E9" w14:textId="77777777" w:rsidR="00C11AAF" w:rsidRPr="009079F8" w:rsidRDefault="00C11AAF" w:rsidP="00F23355">
            <w:r w:rsidRPr="009079F8">
              <w:t>n..15,3</w:t>
            </w:r>
          </w:p>
        </w:tc>
      </w:tr>
      <w:tr w:rsidR="004D1442" w:rsidRPr="009079F8" w14:paraId="6FF62458" w14:textId="77777777" w:rsidTr="004D1442">
        <w:trPr>
          <w:cantSplit/>
        </w:trPr>
        <w:tc>
          <w:tcPr>
            <w:tcW w:w="450" w:type="dxa"/>
          </w:tcPr>
          <w:p w14:paraId="5C30599D" w14:textId="77777777" w:rsidR="00C11AAF" w:rsidRPr="009079F8" w:rsidRDefault="00C11AAF" w:rsidP="00F23355">
            <w:pPr>
              <w:rPr>
                <w:b/>
              </w:rPr>
            </w:pPr>
          </w:p>
        </w:tc>
        <w:tc>
          <w:tcPr>
            <w:tcW w:w="434" w:type="dxa"/>
          </w:tcPr>
          <w:p w14:paraId="45EAB919" w14:textId="77777777" w:rsidR="00C11AAF" w:rsidRPr="009079F8" w:rsidRDefault="00C11AAF" w:rsidP="00F23355">
            <w:pPr>
              <w:rPr>
                <w:i/>
              </w:rPr>
            </w:pPr>
            <w:r w:rsidRPr="009079F8">
              <w:rPr>
                <w:i/>
              </w:rPr>
              <w:t>d</w:t>
            </w:r>
          </w:p>
        </w:tc>
        <w:tc>
          <w:tcPr>
            <w:tcW w:w="4034" w:type="dxa"/>
            <w:gridSpan w:val="2"/>
          </w:tcPr>
          <w:p w14:paraId="58CBBE7C" w14:textId="77777777" w:rsidR="00C11AAF" w:rsidRDefault="00C11AAF" w:rsidP="00F23355">
            <w:r w:rsidRPr="009079F8">
              <w:t>Kod wyrobu akcyzowego</w:t>
            </w:r>
          </w:p>
          <w:p w14:paraId="1B57830D" w14:textId="77777777" w:rsidR="00C11AAF" w:rsidRPr="009079F8" w:rsidRDefault="00C11AAF" w:rsidP="00F23355">
            <w:r>
              <w:rPr>
                <w:rFonts w:ascii="Courier New" w:hAnsi="Courier New" w:cs="Courier New"/>
                <w:noProof/>
                <w:color w:val="0000FF"/>
                <w:szCs w:val="20"/>
              </w:rPr>
              <w:t>ExciseProductCode</w:t>
            </w:r>
          </w:p>
        </w:tc>
        <w:tc>
          <w:tcPr>
            <w:tcW w:w="435" w:type="dxa"/>
            <w:gridSpan w:val="2"/>
          </w:tcPr>
          <w:p w14:paraId="074B41B3" w14:textId="77777777" w:rsidR="00C11AAF" w:rsidRPr="009079F8" w:rsidRDefault="00C11AAF" w:rsidP="00F23355">
            <w:pPr>
              <w:jc w:val="center"/>
            </w:pPr>
            <w:r w:rsidRPr="009079F8">
              <w:t>R</w:t>
            </w:r>
          </w:p>
        </w:tc>
        <w:tc>
          <w:tcPr>
            <w:tcW w:w="2866" w:type="dxa"/>
          </w:tcPr>
          <w:p w14:paraId="6D241770" w14:textId="77777777" w:rsidR="00C11AAF" w:rsidRPr="009079F8" w:rsidRDefault="00C11AAF" w:rsidP="00F23355">
            <w:pPr>
              <w:pStyle w:val="pqiTabBody"/>
            </w:pPr>
          </w:p>
        </w:tc>
        <w:tc>
          <w:tcPr>
            <w:tcW w:w="2488" w:type="dxa"/>
            <w:gridSpan w:val="2"/>
          </w:tcPr>
          <w:p w14:paraId="1CA4125C" w14:textId="30D0AAFA" w:rsidR="00504F93" w:rsidRPr="009079F8" w:rsidRDefault="00C11AAF" w:rsidP="00F23355">
            <w:pPr>
              <w:pStyle w:val="pqiTabBody"/>
            </w:pPr>
            <w:r w:rsidRPr="009079F8">
              <w:t>Należy podać właści</w:t>
            </w:r>
            <w:r>
              <w:t>wy kod wyrobu akcyzowego, zob. słowniki „Wyroby akcyzowe (</w:t>
            </w:r>
            <w:proofErr w:type="spellStart"/>
            <w:r>
              <w:t>Excise</w:t>
            </w:r>
            <w:proofErr w:type="spellEnd"/>
            <w:r>
              <w:t xml:space="preserve"> </w:t>
            </w:r>
            <w:proofErr w:type="spellStart"/>
            <w:r>
              <w:t>products</w:t>
            </w:r>
            <w:del w:id="2589" w:author="Jurkowska Monika" w:date="2022-11-14T21:27:00Z">
              <w:r>
                <w:delText xml:space="preserve">)” </w:delText>
              </w:r>
            </w:del>
            <w:r>
              <w:t>i</w:t>
            </w:r>
            <w:proofErr w:type="spellEnd"/>
            <w:r>
              <w:t xml:space="preserve"> </w:t>
            </w:r>
            <w:r>
              <w:rPr>
                <w:lang w:eastAsia="en-GB"/>
              </w:rPr>
              <w:t>„Polskie w</w:t>
            </w:r>
            <w:r>
              <w:t>yroby akcyzowe (</w:t>
            </w:r>
            <w:proofErr w:type="spellStart"/>
            <w:r>
              <w:t>Polish</w:t>
            </w:r>
            <w:proofErr w:type="spellEnd"/>
            <w:r>
              <w:t xml:space="preserve"> </w:t>
            </w:r>
            <w:proofErr w:type="spellStart"/>
            <w:r>
              <w:t>excise</w:t>
            </w:r>
            <w:proofErr w:type="spellEnd"/>
            <w:r>
              <w:t xml:space="preserve"> products)</w:t>
            </w:r>
            <w:r>
              <w:rPr>
                <w:lang w:eastAsia="en-GB"/>
              </w:rPr>
              <w:t>”</w:t>
            </w:r>
            <w:r>
              <w:t>.</w:t>
            </w:r>
            <w:r w:rsidR="009C02B2">
              <w:t xml:space="preserve"> Wartość musi być większa od zera.</w:t>
            </w:r>
          </w:p>
        </w:tc>
        <w:tc>
          <w:tcPr>
            <w:tcW w:w="2837" w:type="dxa"/>
            <w:gridSpan w:val="3"/>
          </w:tcPr>
          <w:p w14:paraId="5D6111D6" w14:textId="77777777" w:rsidR="00C11AAF" w:rsidRPr="009079F8" w:rsidRDefault="00C11AAF" w:rsidP="00F23355">
            <w:r w:rsidRPr="009079F8">
              <w:t>an4</w:t>
            </w:r>
          </w:p>
        </w:tc>
      </w:tr>
      <w:tr w:rsidR="004D1442" w:rsidRPr="009079F8" w14:paraId="203E2AA9" w14:textId="77777777" w:rsidTr="004D1442">
        <w:trPr>
          <w:cantSplit/>
        </w:trPr>
        <w:tc>
          <w:tcPr>
            <w:tcW w:w="450" w:type="dxa"/>
          </w:tcPr>
          <w:p w14:paraId="50DD297F" w14:textId="77777777" w:rsidR="00C11AAF" w:rsidRPr="009079F8" w:rsidRDefault="00C11AAF" w:rsidP="00F23355">
            <w:pPr>
              <w:rPr>
                <w:b/>
              </w:rPr>
            </w:pPr>
          </w:p>
        </w:tc>
        <w:tc>
          <w:tcPr>
            <w:tcW w:w="434" w:type="dxa"/>
          </w:tcPr>
          <w:p w14:paraId="4F8DCBC5" w14:textId="77777777" w:rsidR="00C11AAF" w:rsidRPr="009079F8" w:rsidRDefault="00C11AAF" w:rsidP="00F23355">
            <w:pPr>
              <w:rPr>
                <w:i/>
              </w:rPr>
            </w:pPr>
            <w:r w:rsidRPr="009079F8">
              <w:rPr>
                <w:i/>
              </w:rPr>
              <w:t>e</w:t>
            </w:r>
          </w:p>
        </w:tc>
        <w:tc>
          <w:tcPr>
            <w:tcW w:w="4034" w:type="dxa"/>
            <w:gridSpan w:val="2"/>
          </w:tcPr>
          <w:p w14:paraId="0DCF2E38" w14:textId="77777777" w:rsidR="00C11AAF" w:rsidRDefault="00C11AAF" w:rsidP="00F23355">
            <w:r w:rsidRPr="009079F8">
              <w:t xml:space="preserve">Ilość </w:t>
            </w:r>
            <w:r>
              <w:t>nieprzyjęta</w:t>
            </w:r>
          </w:p>
          <w:p w14:paraId="602CD22A" w14:textId="77777777" w:rsidR="00C11AAF" w:rsidRPr="009079F8" w:rsidRDefault="00C11AAF" w:rsidP="00F23355">
            <w:r>
              <w:rPr>
                <w:rFonts w:ascii="Courier New" w:hAnsi="Courier New" w:cs="Courier New"/>
                <w:noProof/>
                <w:color w:val="0000FF"/>
                <w:szCs w:val="20"/>
              </w:rPr>
              <w:t>RefusedQuantity</w:t>
            </w:r>
          </w:p>
        </w:tc>
        <w:tc>
          <w:tcPr>
            <w:tcW w:w="435" w:type="dxa"/>
            <w:gridSpan w:val="2"/>
          </w:tcPr>
          <w:p w14:paraId="32877B76" w14:textId="77777777" w:rsidR="00C11AAF" w:rsidRPr="009079F8" w:rsidRDefault="00C11AAF" w:rsidP="00F23355">
            <w:pPr>
              <w:jc w:val="center"/>
            </w:pPr>
            <w:r>
              <w:t>D</w:t>
            </w:r>
          </w:p>
        </w:tc>
        <w:tc>
          <w:tcPr>
            <w:tcW w:w="2866" w:type="dxa"/>
          </w:tcPr>
          <w:p w14:paraId="12982E6B" w14:textId="77777777" w:rsidR="00C11AAF" w:rsidRDefault="00C11AAF" w:rsidP="00F23355">
            <w:pPr>
              <w:pStyle w:val="pqiTabBody"/>
            </w:pPr>
            <w:r>
              <w:t xml:space="preserve">- </w:t>
            </w:r>
            <w:r w:rsidRPr="009079F8">
              <w:t>„</w:t>
            </w:r>
            <w:r>
              <w:t>R</w:t>
            </w:r>
            <w:r w:rsidRPr="009079F8">
              <w:t xml:space="preserve">”, jeżeli kod ogólnych </w:t>
            </w:r>
            <w:r>
              <w:t>wyników</w:t>
            </w:r>
            <w:r w:rsidRPr="009079F8">
              <w:t xml:space="preserve"> odbioru ma wartość 4 (zob. pole 6</w:t>
            </w:r>
            <w:r w:rsidRPr="009079F8">
              <w:rPr>
                <w:i/>
              </w:rPr>
              <w:t>b</w:t>
            </w:r>
            <w:r w:rsidRPr="009079F8">
              <w:t>)</w:t>
            </w:r>
            <w:r>
              <w:t xml:space="preserve"> i pole 7b jest puste</w:t>
            </w:r>
            <w:r w:rsidRPr="009079F8">
              <w:t>.</w:t>
            </w:r>
          </w:p>
          <w:p w14:paraId="73397C76" w14:textId="77777777" w:rsidR="00C11AAF" w:rsidRPr="000F00A4" w:rsidRDefault="00C11AAF" w:rsidP="00F23355">
            <w:pPr>
              <w:pStyle w:val="pqiTabBody"/>
            </w:pPr>
            <w:r w:rsidRPr="000F00A4">
              <w:t>- W pozostałych przypadkach nie stosuje się.</w:t>
            </w:r>
          </w:p>
        </w:tc>
        <w:tc>
          <w:tcPr>
            <w:tcW w:w="2488" w:type="dxa"/>
            <w:gridSpan w:val="2"/>
          </w:tcPr>
          <w:p w14:paraId="7F68A08B" w14:textId="24505679" w:rsidR="00C11AAF" w:rsidRPr="009079F8" w:rsidRDefault="00C11AAF" w:rsidP="00F23355">
            <w:pPr>
              <w:pStyle w:val="pqiTabBody"/>
            </w:pPr>
            <w:r w:rsidRPr="009079F8">
              <w:t>Należy podać ilość</w:t>
            </w:r>
            <w:r>
              <w:t xml:space="preserve"> nieprzyjętych</w:t>
            </w:r>
            <w:r w:rsidRPr="009079F8">
              <w:t xml:space="preserve"> wyrobów akcyzowych dla każdego wpisu w dokumencie, któr</w:t>
            </w:r>
            <w:r>
              <w:t>ego</w:t>
            </w:r>
            <w:r w:rsidRPr="009079F8">
              <w:t xml:space="preserve"> </w:t>
            </w:r>
            <w:r>
              <w:t xml:space="preserve">to </w:t>
            </w:r>
            <w:r w:rsidRPr="009079F8">
              <w:t xml:space="preserve">dotyczy (wyrażoną w jednostkach miary związanych z kodem wyrobu – zob. </w:t>
            </w:r>
            <w:r>
              <w:t>słownik „Wyroby akcyzowe (</w:t>
            </w:r>
            <w:proofErr w:type="spellStart"/>
            <w:r>
              <w:t>Excise</w:t>
            </w:r>
            <w:proofErr w:type="spellEnd"/>
            <w:r>
              <w:t xml:space="preserve"> products)”</w:t>
            </w:r>
            <w:r w:rsidRPr="009079F8">
              <w:t>):</w:t>
            </w:r>
            <w:r w:rsidR="002D3282">
              <w:t xml:space="preserve"> Wartość musi być większa od zera.</w:t>
            </w:r>
          </w:p>
        </w:tc>
        <w:tc>
          <w:tcPr>
            <w:tcW w:w="2837" w:type="dxa"/>
            <w:gridSpan w:val="3"/>
          </w:tcPr>
          <w:p w14:paraId="6BE3E111" w14:textId="77777777" w:rsidR="00C11AAF" w:rsidRPr="009079F8" w:rsidRDefault="00C11AAF" w:rsidP="00F23355">
            <w:r w:rsidRPr="009079F8">
              <w:t>n..15,3</w:t>
            </w:r>
          </w:p>
        </w:tc>
      </w:tr>
      <w:tr w:rsidR="004D1442" w:rsidRPr="009079F8" w14:paraId="4B21663E" w14:textId="77777777" w:rsidTr="004D1442">
        <w:trPr>
          <w:cantSplit/>
        </w:trPr>
        <w:tc>
          <w:tcPr>
            <w:tcW w:w="884" w:type="dxa"/>
            <w:gridSpan w:val="2"/>
          </w:tcPr>
          <w:p w14:paraId="0BF75503" w14:textId="77777777" w:rsidR="00C11AAF" w:rsidRPr="009079F8" w:rsidRDefault="00C11AAF" w:rsidP="00F23355">
            <w:pPr>
              <w:keepNext/>
              <w:rPr>
                <w:i/>
              </w:rPr>
            </w:pPr>
            <w:r w:rsidRPr="009079F8">
              <w:rPr>
                <w:b/>
              </w:rPr>
              <w:lastRenderedPageBreak/>
              <w:t>7.1</w:t>
            </w:r>
          </w:p>
        </w:tc>
        <w:tc>
          <w:tcPr>
            <w:tcW w:w="4034" w:type="dxa"/>
            <w:gridSpan w:val="2"/>
          </w:tcPr>
          <w:p w14:paraId="2A850FBC" w14:textId="77777777" w:rsidR="00C11AAF" w:rsidRDefault="00C11AAF" w:rsidP="00F23355">
            <w:pPr>
              <w:keepNext/>
              <w:rPr>
                <w:b/>
              </w:rPr>
            </w:pPr>
            <w:r>
              <w:rPr>
                <w:b/>
              </w:rPr>
              <w:t>RODZAJ ZASTRZEŻEŃ</w:t>
            </w:r>
          </w:p>
          <w:p w14:paraId="4DB96940" w14:textId="77777777" w:rsidR="00C11AAF" w:rsidRPr="009079F8" w:rsidRDefault="00C11AAF" w:rsidP="00F23355">
            <w:pPr>
              <w:keepNext/>
              <w:rPr>
                <w:b/>
              </w:rPr>
            </w:pPr>
            <w:r>
              <w:rPr>
                <w:rFonts w:ascii="Courier New" w:hAnsi="Courier New" w:cs="Courier New"/>
                <w:noProof/>
                <w:color w:val="0000FF"/>
                <w:szCs w:val="20"/>
              </w:rPr>
              <w:t>UnsatisfactoryReason</w:t>
            </w:r>
          </w:p>
        </w:tc>
        <w:tc>
          <w:tcPr>
            <w:tcW w:w="435" w:type="dxa"/>
            <w:gridSpan w:val="2"/>
          </w:tcPr>
          <w:p w14:paraId="5D07A0CD" w14:textId="77777777" w:rsidR="00C11AAF" w:rsidRPr="00A33BA5" w:rsidRDefault="00C11AAF" w:rsidP="00F23355">
            <w:pPr>
              <w:keepNext/>
              <w:jc w:val="center"/>
              <w:rPr>
                <w:b/>
              </w:rPr>
            </w:pPr>
            <w:r>
              <w:rPr>
                <w:b/>
              </w:rPr>
              <w:t>D</w:t>
            </w:r>
          </w:p>
        </w:tc>
        <w:tc>
          <w:tcPr>
            <w:tcW w:w="2866" w:type="dxa"/>
          </w:tcPr>
          <w:p w14:paraId="08B0CF8A" w14:textId="77777777" w:rsidR="00C11AAF" w:rsidRPr="00A33BA5" w:rsidRDefault="00C11AAF" w:rsidP="00F23355">
            <w:pPr>
              <w:pStyle w:val="pqiTabBody"/>
              <w:rPr>
                <w:b/>
              </w:rPr>
            </w:pPr>
            <w:r>
              <w:rPr>
                <w:b/>
              </w:rPr>
              <w:t>„R”- J</w:t>
            </w:r>
            <w:r w:rsidRPr="00A33BA5">
              <w:rPr>
                <w:b/>
              </w:rPr>
              <w:t>eżeli wartość ogólnych wyników odbioru jest inna niż 1 i 21 (zob. pole 6</w:t>
            </w:r>
            <w:r w:rsidRPr="00A33BA5">
              <w:rPr>
                <w:b/>
                <w:i/>
              </w:rPr>
              <w:t>b</w:t>
            </w:r>
            <w:r w:rsidRPr="00A33BA5">
              <w:rPr>
                <w:b/>
              </w:rPr>
              <w:t>)</w:t>
            </w:r>
            <w:r>
              <w:rPr>
                <w:b/>
              </w:rPr>
              <w:t xml:space="preserve"> to musi występować co najmniej jeden element</w:t>
            </w:r>
            <w:r w:rsidRPr="00A33BA5">
              <w:rPr>
                <w:b/>
              </w:rPr>
              <w:t>.</w:t>
            </w:r>
            <w:r>
              <w:rPr>
                <w:b/>
              </w:rPr>
              <w:t xml:space="preserve">  </w:t>
            </w:r>
            <w:r w:rsidR="0076267F">
              <w:rPr>
                <w:b/>
              </w:rPr>
              <w:br/>
            </w:r>
            <w:r>
              <w:rPr>
                <w:b/>
              </w:rPr>
              <w:t>W pozostałych przypadkach nie stosuje się.</w:t>
            </w:r>
          </w:p>
        </w:tc>
        <w:tc>
          <w:tcPr>
            <w:tcW w:w="2488" w:type="dxa"/>
            <w:gridSpan w:val="2"/>
          </w:tcPr>
          <w:p w14:paraId="0216864D" w14:textId="77777777" w:rsidR="00C11AAF" w:rsidRPr="00A33BA5" w:rsidRDefault="00C11AAF" w:rsidP="00F23355">
            <w:pPr>
              <w:pStyle w:val="pqiTabBody"/>
              <w:rPr>
                <w:b/>
              </w:rPr>
            </w:pPr>
          </w:p>
        </w:tc>
        <w:tc>
          <w:tcPr>
            <w:tcW w:w="2837" w:type="dxa"/>
            <w:gridSpan w:val="3"/>
          </w:tcPr>
          <w:p w14:paraId="352AEF0C" w14:textId="77777777" w:rsidR="00C11AAF" w:rsidRPr="00A33BA5" w:rsidRDefault="00C11AAF" w:rsidP="00F23355">
            <w:pPr>
              <w:keepNext/>
              <w:rPr>
                <w:b/>
              </w:rPr>
            </w:pPr>
            <w:r w:rsidRPr="00A33BA5">
              <w:rPr>
                <w:b/>
              </w:rPr>
              <w:t>9X</w:t>
            </w:r>
          </w:p>
        </w:tc>
      </w:tr>
      <w:tr w:rsidR="004D1442" w:rsidRPr="009079F8" w14:paraId="17B22977" w14:textId="77777777" w:rsidTr="004D1442">
        <w:trPr>
          <w:cantSplit/>
        </w:trPr>
        <w:tc>
          <w:tcPr>
            <w:tcW w:w="450" w:type="dxa"/>
          </w:tcPr>
          <w:p w14:paraId="5B5C42EC" w14:textId="77777777" w:rsidR="00C11AAF" w:rsidRPr="009079F8" w:rsidRDefault="00C11AAF" w:rsidP="00F23355">
            <w:pPr>
              <w:rPr>
                <w:b/>
              </w:rPr>
            </w:pPr>
          </w:p>
        </w:tc>
        <w:tc>
          <w:tcPr>
            <w:tcW w:w="434" w:type="dxa"/>
          </w:tcPr>
          <w:p w14:paraId="7D802EDF" w14:textId="77777777" w:rsidR="00C11AAF" w:rsidRPr="009079F8" w:rsidRDefault="00C11AAF" w:rsidP="00F23355">
            <w:pPr>
              <w:rPr>
                <w:i/>
              </w:rPr>
            </w:pPr>
            <w:r w:rsidRPr="009079F8">
              <w:rPr>
                <w:i/>
              </w:rPr>
              <w:t>a</w:t>
            </w:r>
          </w:p>
        </w:tc>
        <w:tc>
          <w:tcPr>
            <w:tcW w:w="4034" w:type="dxa"/>
            <w:gridSpan w:val="2"/>
          </w:tcPr>
          <w:p w14:paraId="39932ABB" w14:textId="77777777" w:rsidR="00C11AAF" w:rsidRDefault="00C11AAF" w:rsidP="00F23355">
            <w:r>
              <w:t>Rodzaj zastrzeżeń</w:t>
            </w:r>
            <w:r w:rsidRPr="009079F8">
              <w:t xml:space="preserve"> </w:t>
            </w:r>
          </w:p>
          <w:p w14:paraId="5DDB1C60" w14:textId="77777777" w:rsidR="00C11AAF" w:rsidRPr="009079F8" w:rsidRDefault="00C11AAF" w:rsidP="00F23355">
            <w:r>
              <w:rPr>
                <w:rFonts w:ascii="Courier New" w:hAnsi="Courier New" w:cs="Courier New"/>
                <w:noProof/>
                <w:color w:val="0000FF"/>
                <w:szCs w:val="20"/>
              </w:rPr>
              <w:t>UnsatisfactoryReasonCode</w:t>
            </w:r>
          </w:p>
        </w:tc>
        <w:tc>
          <w:tcPr>
            <w:tcW w:w="435" w:type="dxa"/>
            <w:gridSpan w:val="2"/>
          </w:tcPr>
          <w:p w14:paraId="39DC83EA" w14:textId="77777777" w:rsidR="00C11AAF" w:rsidRPr="009079F8" w:rsidRDefault="00C11AAF" w:rsidP="00F23355">
            <w:pPr>
              <w:jc w:val="center"/>
            </w:pPr>
            <w:r w:rsidRPr="009079F8">
              <w:t>R</w:t>
            </w:r>
          </w:p>
        </w:tc>
        <w:tc>
          <w:tcPr>
            <w:tcW w:w="2866" w:type="dxa"/>
          </w:tcPr>
          <w:p w14:paraId="5BBD7735" w14:textId="77777777" w:rsidR="00C11AAF" w:rsidRPr="009079F8" w:rsidRDefault="00C11AAF" w:rsidP="00F23355">
            <w:pPr>
              <w:pStyle w:val="pqiTabBody"/>
            </w:pPr>
          </w:p>
        </w:tc>
        <w:tc>
          <w:tcPr>
            <w:tcW w:w="2488" w:type="dxa"/>
            <w:gridSpan w:val="2"/>
          </w:tcPr>
          <w:p w14:paraId="0E9305DF" w14:textId="77777777" w:rsidR="00C11AAF" w:rsidRDefault="00C11AAF" w:rsidP="00F23355">
            <w:pPr>
              <w:pStyle w:val="pqiTabBody"/>
            </w:pPr>
            <w:r>
              <w:t>Atrybut.</w:t>
            </w:r>
          </w:p>
          <w:p w14:paraId="3954F8C8" w14:textId="4F260FDC" w:rsidR="00F92D80" w:rsidRPr="009079F8" w:rsidRDefault="00C11AAF" w:rsidP="00F23355">
            <w:pPr>
              <w:pStyle w:val="pqiTabBody"/>
            </w:pPr>
            <w:r>
              <w:t>Wartość ze słownika „</w:t>
            </w:r>
            <w:proofErr w:type="spellStart"/>
            <w:r w:rsidRPr="00823541">
              <w:rPr>
                <w:lang w:val="en-US"/>
              </w:rPr>
              <w:t>Rodzaje</w:t>
            </w:r>
            <w:proofErr w:type="spellEnd"/>
            <w:r w:rsidRPr="00823541">
              <w:rPr>
                <w:lang w:val="en-US"/>
              </w:rPr>
              <w:t xml:space="preserve"> </w:t>
            </w:r>
            <w:proofErr w:type="spellStart"/>
            <w:r w:rsidRPr="00823541">
              <w:rPr>
                <w:lang w:val="en-US"/>
              </w:rPr>
              <w:t>zastrzeżeń</w:t>
            </w:r>
            <w:proofErr w:type="spellEnd"/>
            <w:r w:rsidRPr="00823541">
              <w:rPr>
                <w:lang w:val="en-US"/>
              </w:rPr>
              <w:t xml:space="preserve"> (Reasons for unsatisfactory receipt or control report)</w:t>
            </w:r>
            <w:r>
              <w:t>”.</w:t>
            </w:r>
          </w:p>
        </w:tc>
        <w:tc>
          <w:tcPr>
            <w:tcW w:w="2837" w:type="dxa"/>
            <w:gridSpan w:val="3"/>
          </w:tcPr>
          <w:p w14:paraId="0BD8D00D" w14:textId="77777777" w:rsidR="00C11AAF" w:rsidRPr="009079F8" w:rsidRDefault="00C11AAF" w:rsidP="00F23355">
            <w:r w:rsidRPr="009079F8">
              <w:t>n1</w:t>
            </w:r>
          </w:p>
        </w:tc>
      </w:tr>
      <w:tr w:rsidR="004D1442" w:rsidRPr="009079F8" w14:paraId="595CD3B6" w14:textId="77777777" w:rsidTr="004D1442">
        <w:trPr>
          <w:cantSplit/>
        </w:trPr>
        <w:tc>
          <w:tcPr>
            <w:tcW w:w="450" w:type="dxa"/>
          </w:tcPr>
          <w:p w14:paraId="28ED6A30" w14:textId="77777777" w:rsidR="00C11AAF" w:rsidRPr="009079F8" w:rsidRDefault="00C11AAF" w:rsidP="00F23355">
            <w:pPr>
              <w:rPr>
                <w:b/>
              </w:rPr>
            </w:pPr>
          </w:p>
        </w:tc>
        <w:tc>
          <w:tcPr>
            <w:tcW w:w="434" w:type="dxa"/>
          </w:tcPr>
          <w:p w14:paraId="370F7081" w14:textId="77777777" w:rsidR="00C11AAF" w:rsidRPr="009079F8" w:rsidRDefault="00C11AAF" w:rsidP="00F23355">
            <w:pPr>
              <w:rPr>
                <w:i/>
              </w:rPr>
            </w:pPr>
            <w:r w:rsidRPr="009079F8">
              <w:rPr>
                <w:i/>
              </w:rPr>
              <w:t>b</w:t>
            </w:r>
          </w:p>
        </w:tc>
        <w:tc>
          <w:tcPr>
            <w:tcW w:w="4034" w:type="dxa"/>
            <w:gridSpan w:val="2"/>
          </w:tcPr>
          <w:p w14:paraId="665BE020" w14:textId="77777777" w:rsidR="00C11AAF" w:rsidRDefault="00C11AAF" w:rsidP="00F23355">
            <w:pPr>
              <w:rPr>
                <w:szCs w:val="20"/>
              </w:rPr>
            </w:pPr>
            <w:r w:rsidRPr="009079F8">
              <w:rPr>
                <w:szCs w:val="20"/>
              </w:rPr>
              <w:t>Dodatkowe informacje</w:t>
            </w:r>
          </w:p>
          <w:p w14:paraId="6DB20E9A" w14:textId="77777777" w:rsidR="00C11AAF" w:rsidRPr="009079F8" w:rsidRDefault="00C11AAF" w:rsidP="00F23355">
            <w:r>
              <w:rPr>
                <w:rFonts w:ascii="Courier New" w:hAnsi="Courier New" w:cs="Courier New"/>
                <w:noProof/>
                <w:color w:val="0000FF"/>
                <w:szCs w:val="20"/>
              </w:rPr>
              <w:t>ComplementaryInformation</w:t>
            </w:r>
          </w:p>
        </w:tc>
        <w:tc>
          <w:tcPr>
            <w:tcW w:w="435" w:type="dxa"/>
            <w:gridSpan w:val="2"/>
          </w:tcPr>
          <w:p w14:paraId="62E7281F" w14:textId="77777777" w:rsidR="00C11AAF" w:rsidRPr="009079F8" w:rsidRDefault="00C11AAF" w:rsidP="00F23355">
            <w:pPr>
              <w:jc w:val="center"/>
            </w:pPr>
            <w:r>
              <w:t>D</w:t>
            </w:r>
          </w:p>
        </w:tc>
        <w:tc>
          <w:tcPr>
            <w:tcW w:w="2866" w:type="dxa"/>
          </w:tcPr>
          <w:p w14:paraId="58FB28F8" w14:textId="77777777" w:rsidR="00C11AAF" w:rsidRDefault="00C11AAF" w:rsidP="00F23355">
            <w:pPr>
              <w:pStyle w:val="pqiTabBody"/>
            </w:pPr>
            <w:r>
              <w:t>„R” gdy w polu 7.1a wybrano wartość „0 – Inne”.</w:t>
            </w:r>
          </w:p>
          <w:p w14:paraId="365F87AA" w14:textId="77777777" w:rsidR="00C11AAF" w:rsidRPr="009079F8" w:rsidRDefault="00C11AAF" w:rsidP="00F23355">
            <w:pPr>
              <w:pStyle w:val="pqiTabBody"/>
            </w:pPr>
            <w:r>
              <w:t>”O” jeżeli kod powodu niezadowolenia ma wartość 1, 2, 3, 4, 5 lub 7.</w:t>
            </w:r>
          </w:p>
        </w:tc>
        <w:tc>
          <w:tcPr>
            <w:tcW w:w="2488" w:type="dxa"/>
            <w:gridSpan w:val="2"/>
          </w:tcPr>
          <w:p w14:paraId="09E448DF" w14:textId="186D3177" w:rsidR="00F92D80" w:rsidRPr="009079F8" w:rsidRDefault="00C11AAF" w:rsidP="00F23355">
            <w:pPr>
              <w:pStyle w:val="pqiTabBody"/>
            </w:pPr>
            <w:r w:rsidRPr="009079F8">
              <w:t>Należy podać dodatkowe informacje dotyczące odbioru wyrobów akcyzowych.</w:t>
            </w:r>
          </w:p>
        </w:tc>
        <w:tc>
          <w:tcPr>
            <w:tcW w:w="2837" w:type="dxa"/>
            <w:gridSpan w:val="3"/>
          </w:tcPr>
          <w:p w14:paraId="15CC4AC3" w14:textId="77777777" w:rsidR="00C11AAF" w:rsidRPr="009079F8" w:rsidRDefault="00C11AAF" w:rsidP="00F23355">
            <w:r w:rsidRPr="009079F8">
              <w:t>an..350</w:t>
            </w:r>
          </w:p>
        </w:tc>
      </w:tr>
      <w:tr w:rsidR="004D1442" w:rsidRPr="009079F8" w14:paraId="23FBAC75" w14:textId="77777777" w:rsidTr="004D1442">
        <w:trPr>
          <w:cantSplit/>
        </w:trPr>
        <w:tc>
          <w:tcPr>
            <w:tcW w:w="884" w:type="dxa"/>
            <w:gridSpan w:val="2"/>
          </w:tcPr>
          <w:p w14:paraId="5932C1C9" w14:textId="77777777" w:rsidR="00C11AAF" w:rsidRPr="009079F8" w:rsidRDefault="00C11AAF" w:rsidP="00F23355">
            <w:pPr>
              <w:rPr>
                <w:i/>
              </w:rPr>
            </w:pPr>
          </w:p>
        </w:tc>
        <w:tc>
          <w:tcPr>
            <w:tcW w:w="4034" w:type="dxa"/>
            <w:gridSpan w:val="2"/>
          </w:tcPr>
          <w:p w14:paraId="0B411F9A" w14:textId="77777777" w:rsidR="00C11AAF" w:rsidRDefault="00C11AAF" w:rsidP="00F23355">
            <w:pPr>
              <w:pStyle w:val="pqiTabBody"/>
            </w:pPr>
            <w:r>
              <w:t>JĘZYK ELEMENTU</w:t>
            </w:r>
            <w:r w:rsidRPr="009079F8">
              <w:t xml:space="preserve"> </w:t>
            </w:r>
          </w:p>
          <w:p w14:paraId="5C6619C8" w14:textId="77777777" w:rsidR="00C11AAF" w:rsidRPr="009079F8" w:rsidRDefault="00C11AAF" w:rsidP="00F23355">
            <w:r>
              <w:rPr>
                <w:rFonts w:ascii="Courier New" w:hAnsi="Courier New" w:cs="Courier New"/>
                <w:noProof/>
                <w:color w:val="0000FF"/>
              </w:rPr>
              <w:t>@language</w:t>
            </w:r>
          </w:p>
        </w:tc>
        <w:tc>
          <w:tcPr>
            <w:tcW w:w="435" w:type="dxa"/>
            <w:gridSpan w:val="2"/>
          </w:tcPr>
          <w:p w14:paraId="53F7E865" w14:textId="77777777" w:rsidR="00C11AAF" w:rsidRPr="009079F8" w:rsidRDefault="00C11AAF" w:rsidP="00F23355">
            <w:pPr>
              <w:jc w:val="center"/>
            </w:pPr>
            <w:r>
              <w:t>D</w:t>
            </w:r>
          </w:p>
        </w:tc>
        <w:tc>
          <w:tcPr>
            <w:tcW w:w="2866" w:type="dxa"/>
          </w:tcPr>
          <w:p w14:paraId="689B4341" w14:textId="77777777" w:rsidR="00C11AAF" w:rsidRPr="009079F8" w:rsidRDefault="00C11AAF" w:rsidP="00F23355">
            <w:pPr>
              <w:pStyle w:val="pqiTabBody"/>
            </w:pPr>
            <w:r w:rsidRPr="009079F8">
              <w:t>„R”, jeżeli stosuje się pole tekstowe</w:t>
            </w:r>
            <w:r>
              <w:t xml:space="preserve"> 7.1b</w:t>
            </w:r>
            <w:r w:rsidRPr="009079F8">
              <w:t>.</w:t>
            </w:r>
          </w:p>
        </w:tc>
        <w:tc>
          <w:tcPr>
            <w:tcW w:w="2488" w:type="dxa"/>
            <w:gridSpan w:val="2"/>
          </w:tcPr>
          <w:p w14:paraId="27700947" w14:textId="77777777" w:rsidR="00C11AAF" w:rsidRDefault="00C11AAF" w:rsidP="00F23355">
            <w:pPr>
              <w:pStyle w:val="pqiTabBody"/>
            </w:pPr>
            <w:r>
              <w:t>Atrybut.</w:t>
            </w:r>
          </w:p>
          <w:p w14:paraId="1020BB84" w14:textId="5BB6001E" w:rsidR="00F92D80"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2837" w:type="dxa"/>
            <w:gridSpan w:val="3"/>
          </w:tcPr>
          <w:p w14:paraId="52C67ECF" w14:textId="77777777" w:rsidR="00C11AAF" w:rsidRPr="009079F8" w:rsidRDefault="00C11AAF" w:rsidP="00F23355">
            <w:r w:rsidRPr="009079F8">
              <w:t>a2</w:t>
            </w:r>
          </w:p>
        </w:tc>
      </w:tr>
    </w:tbl>
    <w:p w14:paraId="58F276E6" w14:textId="42F9F896" w:rsidR="00736D86" w:rsidRPr="00736D86" w:rsidRDefault="00C11AAF" w:rsidP="00DE310C">
      <w:pPr>
        <w:pStyle w:val="pqiChpHeadNum2"/>
      </w:pPr>
      <w:r>
        <w:br w:type="page"/>
      </w:r>
      <w:bookmarkStart w:id="2590" w:name="_Toc71025866"/>
      <w:bookmarkStart w:id="2591" w:name="_Toc379453966"/>
      <w:r w:rsidR="00082DC2">
        <w:lastRenderedPageBreak/>
        <w:t>PL818 – Raport odbioru z zabezpieczeniem na magazynowanie</w:t>
      </w:r>
      <w:bookmarkEnd w:id="2590"/>
    </w:p>
    <w:p w14:paraId="0AC2757A" w14:textId="77777777" w:rsidR="00736D86" w:rsidRPr="00736D86" w:rsidRDefault="00736D86" w:rsidP="00736D86">
      <w:pPr>
        <w:pStyle w:val="pqiText"/>
      </w:pPr>
      <w:r w:rsidRPr="00736D86">
        <w:t xml:space="preserve">Komunikat </w:t>
      </w:r>
      <w:r>
        <w:t>wysyłany przez Podmiot. W odpowiedzi na ten komunikat, Podmiot otrzyma komunikat IE818.</w:t>
      </w:r>
    </w:p>
    <w:tbl>
      <w:tblPr>
        <w:tblW w:w="137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61"/>
        <w:gridCol w:w="439"/>
        <w:gridCol w:w="3914"/>
        <w:gridCol w:w="382"/>
        <w:gridCol w:w="3479"/>
        <w:gridCol w:w="12"/>
        <w:gridCol w:w="4130"/>
        <w:gridCol w:w="1050"/>
      </w:tblGrid>
      <w:tr w:rsidR="00082DC2" w:rsidRPr="009079F8" w14:paraId="4E8B2137" w14:textId="77777777" w:rsidTr="00FF417F">
        <w:trPr>
          <w:cantSplit/>
          <w:tblHeader/>
        </w:trPr>
        <w:tc>
          <w:tcPr>
            <w:tcW w:w="361" w:type="dxa"/>
            <w:shd w:val="clear" w:color="auto" w:fill="F3F3F3"/>
          </w:tcPr>
          <w:p w14:paraId="61217AC5" w14:textId="77777777" w:rsidR="00082DC2" w:rsidRPr="009079F8" w:rsidRDefault="00082DC2" w:rsidP="008451D0">
            <w:pPr>
              <w:jc w:val="center"/>
              <w:rPr>
                <w:b/>
              </w:rPr>
            </w:pPr>
            <w:r w:rsidRPr="009079F8">
              <w:rPr>
                <w:b/>
              </w:rPr>
              <w:t>A</w:t>
            </w:r>
          </w:p>
        </w:tc>
        <w:tc>
          <w:tcPr>
            <w:tcW w:w="439" w:type="dxa"/>
            <w:shd w:val="clear" w:color="auto" w:fill="F3F3F3"/>
          </w:tcPr>
          <w:p w14:paraId="5C6FD346" w14:textId="77777777" w:rsidR="00082DC2" w:rsidRPr="009079F8" w:rsidRDefault="00082DC2" w:rsidP="008451D0">
            <w:pPr>
              <w:jc w:val="center"/>
              <w:rPr>
                <w:b/>
              </w:rPr>
            </w:pPr>
            <w:r w:rsidRPr="009079F8">
              <w:rPr>
                <w:b/>
              </w:rPr>
              <w:t>B</w:t>
            </w:r>
          </w:p>
        </w:tc>
        <w:tc>
          <w:tcPr>
            <w:tcW w:w="3914" w:type="dxa"/>
            <w:shd w:val="clear" w:color="auto" w:fill="F3F3F3"/>
          </w:tcPr>
          <w:p w14:paraId="4908F9FF" w14:textId="77777777" w:rsidR="00082DC2" w:rsidRPr="009079F8" w:rsidRDefault="00082DC2" w:rsidP="008451D0">
            <w:pPr>
              <w:jc w:val="center"/>
              <w:rPr>
                <w:b/>
              </w:rPr>
            </w:pPr>
            <w:r w:rsidRPr="009079F8">
              <w:rPr>
                <w:b/>
              </w:rPr>
              <w:t>C</w:t>
            </w:r>
          </w:p>
        </w:tc>
        <w:tc>
          <w:tcPr>
            <w:tcW w:w="382" w:type="dxa"/>
            <w:shd w:val="clear" w:color="auto" w:fill="F3F3F3"/>
          </w:tcPr>
          <w:p w14:paraId="786B961B" w14:textId="77777777" w:rsidR="00082DC2" w:rsidRPr="009079F8" w:rsidRDefault="00082DC2" w:rsidP="008451D0">
            <w:pPr>
              <w:jc w:val="center"/>
              <w:rPr>
                <w:b/>
              </w:rPr>
            </w:pPr>
            <w:r w:rsidRPr="009079F8">
              <w:rPr>
                <w:b/>
              </w:rPr>
              <w:t>D</w:t>
            </w:r>
          </w:p>
        </w:tc>
        <w:tc>
          <w:tcPr>
            <w:tcW w:w="3491" w:type="dxa"/>
            <w:gridSpan w:val="2"/>
            <w:shd w:val="clear" w:color="auto" w:fill="F3F3F3"/>
          </w:tcPr>
          <w:p w14:paraId="526A8E48" w14:textId="77777777" w:rsidR="00082DC2" w:rsidRPr="009079F8" w:rsidRDefault="00082DC2" w:rsidP="008451D0">
            <w:pPr>
              <w:jc w:val="center"/>
              <w:rPr>
                <w:b/>
              </w:rPr>
            </w:pPr>
            <w:r w:rsidRPr="009079F8">
              <w:rPr>
                <w:b/>
              </w:rPr>
              <w:t>E</w:t>
            </w:r>
          </w:p>
        </w:tc>
        <w:tc>
          <w:tcPr>
            <w:tcW w:w="4130" w:type="dxa"/>
            <w:shd w:val="clear" w:color="auto" w:fill="F3F3F3"/>
          </w:tcPr>
          <w:p w14:paraId="5CE13F63" w14:textId="77777777" w:rsidR="00082DC2" w:rsidRPr="009079F8" w:rsidRDefault="00082DC2" w:rsidP="008451D0">
            <w:pPr>
              <w:jc w:val="center"/>
              <w:rPr>
                <w:b/>
              </w:rPr>
            </w:pPr>
            <w:r w:rsidRPr="009079F8">
              <w:rPr>
                <w:b/>
              </w:rPr>
              <w:t>F</w:t>
            </w:r>
          </w:p>
        </w:tc>
        <w:tc>
          <w:tcPr>
            <w:tcW w:w="1050" w:type="dxa"/>
            <w:shd w:val="clear" w:color="auto" w:fill="F3F3F3"/>
          </w:tcPr>
          <w:p w14:paraId="4849B3FF" w14:textId="77777777" w:rsidR="00082DC2" w:rsidRPr="009079F8" w:rsidRDefault="00082DC2" w:rsidP="008451D0">
            <w:pPr>
              <w:jc w:val="center"/>
              <w:rPr>
                <w:b/>
              </w:rPr>
            </w:pPr>
            <w:r w:rsidRPr="009079F8">
              <w:rPr>
                <w:b/>
              </w:rPr>
              <w:t>G</w:t>
            </w:r>
          </w:p>
        </w:tc>
      </w:tr>
      <w:tr w:rsidR="00082DC2" w:rsidRPr="002854B5" w14:paraId="1726D374" w14:textId="77777777" w:rsidTr="00FF417F">
        <w:tc>
          <w:tcPr>
            <w:tcW w:w="13767" w:type="dxa"/>
            <w:gridSpan w:val="8"/>
          </w:tcPr>
          <w:p w14:paraId="4A86242E" w14:textId="77777777" w:rsidR="00082DC2" w:rsidRPr="002854B5" w:rsidRDefault="00287EF1" w:rsidP="008451D0">
            <w:pPr>
              <w:pStyle w:val="pqiTabHead"/>
            </w:pPr>
            <w:r>
              <w:t>PL</w:t>
            </w:r>
            <w:r w:rsidR="00082DC2">
              <w:t>818</w:t>
            </w:r>
            <w:r w:rsidR="00082DC2" w:rsidRPr="002854B5">
              <w:t xml:space="preserve"> – </w:t>
            </w:r>
            <w:r w:rsidR="00082DC2">
              <w:t>C_DEL</w:t>
            </w:r>
            <w:r w:rsidR="00082DC2" w:rsidRPr="004540C9">
              <w:t>_DAT</w:t>
            </w:r>
            <w:r w:rsidR="00082DC2">
              <w:t xml:space="preserve"> –</w:t>
            </w:r>
            <w:r w:rsidR="00082DC2" w:rsidRPr="002854B5">
              <w:t xml:space="preserve"> </w:t>
            </w:r>
            <w:r w:rsidR="00082DC2">
              <w:t>Raport odbioru/eksportu</w:t>
            </w:r>
            <w:r w:rsidR="00A70EC7">
              <w:t xml:space="preserve"> z zabezpieczeniem na magazynowanie</w:t>
            </w:r>
          </w:p>
        </w:tc>
      </w:tr>
      <w:tr w:rsidR="00082DC2" w:rsidRPr="009079F8" w14:paraId="2CC83CF4" w14:textId="77777777" w:rsidTr="00FF417F">
        <w:tc>
          <w:tcPr>
            <w:tcW w:w="800" w:type="dxa"/>
            <w:gridSpan w:val="2"/>
          </w:tcPr>
          <w:p w14:paraId="478ABB58" w14:textId="77777777" w:rsidR="00082DC2" w:rsidRPr="002854B5" w:rsidRDefault="00082DC2" w:rsidP="008451D0">
            <w:pPr>
              <w:pStyle w:val="pqiTabBody"/>
              <w:rPr>
                <w:b/>
                <w:i/>
              </w:rPr>
            </w:pPr>
          </w:p>
        </w:tc>
        <w:tc>
          <w:tcPr>
            <w:tcW w:w="3914" w:type="dxa"/>
          </w:tcPr>
          <w:p w14:paraId="3041ED45" w14:textId="77777777" w:rsidR="00082DC2" w:rsidRDefault="00082DC2" w:rsidP="008451D0">
            <w:pPr>
              <w:pStyle w:val="pqiTabBody"/>
              <w:rPr>
                <w:b/>
              </w:rPr>
            </w:pPr>
            <w:r>
              <w:rPr>
                <w:b/>
              </w:rPr>
              <w:t>&lt;NAGŁÓWEK&gt;</w:t>
            </w:r>
          </w:p>
          <w:p w14:paraId="6C3842C9" w14:textId="77777777" w:rsidR="00082DC2" w:rsidRPr="00621E71" w:rsidRDefault="00082DC2" w:rsidP="008451D0">
            <w:pPr>
              <w:pStyle w:val="pqiTabBody"/>
              <w:rPr>
                <w:rFonts w:ascii="Courier New" w:hAnsi="Courier New"/>
                <w:color w:val="0000FF"/>
              </w:rPr>
            </w:pPr>
            <w:r w:rsidRPr="00621E71">
              <w:rPr>
                <w:rFonts w:ascii="Courier New" w:hAnsi="Courier New"/>
                <w:color w:val="0000FF"/>
              </w:rPr>
              <w:t>/</w:t>
            </w:r>
            <w:r w:rsidR="00A70EC7">
              <w:rPr>
                <w:rFonts w:ascii="Courier New" w:hAnsi="Courier New" w:cs="Courier New"/>
                <w:noProof/>
                <w:color w:val="0000FF"/>
              </w:rPr>
              <w:t>PL</w:t>
            </w:r>
            <w:r w:rsidRPr="000C1D93">
              <w:rPr>
                <w:rFonts w:ascii="Courier New" w:hAnsi="Courier New" w:cs="Courier New"/>
                <w:noProof/>
                <w:color w:val="0000FF"/>
              </w:rPr>
              <w:t>818</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382" w:type="dxa"/>
          </w:tcPr>
          <w:p w14:paraId="4567073D" w14:textId="77777777" w:rsidR="00082DC2" w:rsidRPr="0072755A" w:rsidRDefault="00082DC2" w:rsidP="008451D0">
            <w:pPr>
              <w:pStyle w:val="pqiTabBody"/>
              <w:jc w:val="center"/>
              <w:rPr>
                <w:b/>
              </w:rPr>
            </w:pPr>
            <w:r w:rsidRPr="0072755A">
              <w:rPr>
                <w:b/>
              </w:rPr>
              <w:t>R</w:t>
            </w:r>
          </w:p>
        </w:tc>
        <w:tc>
          <w:tcPr>
            <w:tcW w:w="3491" w:type="dxa"/>
            <w:gridSpan w:val="2"/>
          </w:tcPr>
          <w:p w14:paraId="1C8D907F" w14:textId="77777777" w:rsidR="00082DC2" w:rsidRPr="0072755A" w:rsidRDefault="00082DC2" w:rsidP="008451D0">
            <w:pPr>
              <w:pStyle w:val="pqiTabBody"/>
              <w:rPr>
                <w:b/>
              </w:rPr>
            </w:pPr>
          </w:p>
        </w:tc>
        <w:tc>
          <w:tcPr>
            <w:tcW w:w="4130" w:type="dxa"/>
          </w:tcPr>
          <w:p w14:paraId="7DED09BC" w14:textId="77777777" w:rsidR="00082DC2" w:rsidRPr="0072755A" w:rsidRDefault="00082DC2" w:rsidP="008451D0">
            <w:pPr>
              <w:pStyle w:val="pqiTabBody"/>
              <w:rPr>
                <w:b/>
              </w:rPr>
            </w:pPr>
          </w:p>
        </w:tc>
        <w:tc>
          <w:tcPr>
            <w:tcW w:w="1050" w:type="dxa"/>
          </w:tcPr>
          <w:p w14:paraId="099B7AF2" w14:textId="77777777" w:rsidR="00082DC2" w:rsidRPr="0072755A" w:rsidRDefault="00082DC2" w:rsidP="008451D0">
            <w:pPr>
              <w:pStyle w:val="pqiTabBody"/>
              <w:rPr>
                <w:b/>
              </w:rPr>
            </w:pPr>
            <w:r w:rsidRPr="0072755A">
              <w:rPr>
                <w:b/>
              </w:rPr>
              <w:t>1x</w:t>
            </w:r>
          </w:p>
        </w:tc>
      </w:tr>
      <w:tr w:rsidR="00082DC2" w:rsidRPr="009079F8" w14:paraId="395CC8E5" w14:textId="77777777" w:rsidTr="00FF417F">
        <w:tc>
          <w:tcPr>
            <w:tcW w:w="13767" w:type="dxa"/>
            <w:gridSpan w:val="8"/>
          </w:tcPr>
          <w:p w14:paraId="18D72879" w14:textId="77777777" w:rsidR="00082DC2" w:rsidRDefault="00082DC2" w:rsidP="008451D0">
            <w:pPr>
              <w:pStyle w:val="pqiTabBody"/>
            </w:pPr>
            <w:r>
              <w:t>Wszystkie elementy główne począwszy od poniższego zawarte są w elemencie:</w:t>
            </w:r>
          </w:p>
          <w:p w14:paraId="1138568B" w14:textId="77777777" w:rsidR="00082DC2" w:rsidRPr="000C1D93" w:rsidRDefault="00082DC2" w:rsidP="008451D0">
            <w:pPr>
              <w:pStyle w:val="pqiTabBody"/>
              <w:rPr>
                <w:rFonts w:ascii="Courier New" w:hAnsi="Courier New" w:cs="Courier New"/>
                <w:noProof/>
                <w:color w:val="0000FF"/>
              </w:rPr>
            </w:pPr>
            <w:r w:rsidRPr="00621E71">
              <w:rPr>
                <w:rFonts w:ascii="Courier New" w:hAnsi="Courier New"/>
                <w:color w:val="0000FF"/>
              </w:rPr>
              <w:t>/</w:t>
            </w:r>
            <w:r w:rsidR="00A70EC7">
              <w:rPr>
                <w:rFonts w:ascii="Courier New" w:hAnsi="Courier New" w:cs="Courier New"/>
                <w:noProof/>
                <w:color w:val="0000FF"/>
              </w:rPr>
              <w:t>PL</w:t>
            </w:r>
            <w:r w:rsidRPr="000C1D93">
              <w:rPr>
                <w:rFonts w:ascii="Courier New" w:hAnsi="Courier New" w:cs="Courier New"/>
                <w:noProof/>
                <w:color w:val="0000FF"/>
              </w:rPr>
              <w:t>818</w:t>
            </w:r>
            <w:r w:rsidRPr="00621E71">
              <w:rPr>
                <w:rFonts w:ascii="Courier New" w:hAnsi="Courier New"/>
                <w:color w:val="0000FF"/>
              </w:rPr>
              <w:t>/</w:t>
            </w:r>
            <w:r>
              <w:rPr>
                <w:rFonts w:ascii="Courier New" w:hAnsi="Courier New"/>
                <w:color w:val="0000FF"/>
              </w:rPr>
              <w:t>Body/</w:t>
            </w:r>
            <w:proofErr w:type="spellStart"/>
            <w:r w:rsidRPr="000C1D93">
              <w:rPr>
                <w:rFonts w:ascii="Courier New" w:hAnsi="Courier New" w:cs="Courier New"/>
                <w:noProof/>
                <w:color w:val="0000FF"/>
              </w:rPr>
              <w:t>AcceptedOrRejectedReportOfReceiptExport</w:t>
            </w:r>
            <w:r w:rsidR="00A70EC7">
              <w:rPr>
                <w:rFonts w:ascii="Courier New" w:hAnsi="Courier New" w:cs="Courier New"/>
                <w:noProof/>
                <w:color w:val="0000FF"/>
              </w:rPr>
              <w:t>WithGuarantee</w:t>
            </w:r>
            <w:proofErr w:type="spellEnd"/>
          </w:p>
        </w:tc>
      </w:tr>
      <w:tr w:rsidR="00082DC2" w:rsidRPr="009079F8" w14:paraId="79256022" w14:textId="77777777" w:rsidTr="00FF417F">
        <w:trPr>
          <w:cantSplit/>
        </w:trPr>
        <w:tc>
          <w:tcPr>
            <w:tcW w:w="800" w:type="dxa"/>
            <w:gridSpan w:val="2"/>
          </w:tcPr>
          <w:p w14:paraId="3793CE16" w14:textId="77777777" w:rsidR="00082DC2" w:rsidRPr="009079F8" w:rsidRDefault="00082DC2" w:rsidP="008451D0">
            <w:pPr>
              <w:keepNext/>
              <w:rPr>
                <w:i/>
              </w:rPr>
            </w:pPr>
            <w:r w:rsidRPr="009079F8">
              <w:rPr>
                <w:b/>
              </w:rPr>
              <w:t>1</w:t>
            </w:r>
          </w:p>
        </w:tc>
        <w:tc>
          <w:tcPr>
            <w:tcW w:w="3914" w:type="dxa"/>
          </w:tcPr>
          <w:p w14:paraId="3C55F41D" w14:textId="77777777" w:rsidR="00082DC2" w:rsidRDefault="00082DC2" w:rsidP="008451D0">
            <w:pPr>
              <w:keepNext/>
              <w:rPr>
                <w:b/>
                <w:caps/>
              </w:rPr>
            </w:pPr>
            <w:r w:rsidRPr="009079F8">
              <w:rPr>
                <w:b/>
                <w:caps/>
              </w:rPr>
              <w:t>CECHA</w:t>
            </w:r>
          </w:p>
          <w:p w14:paraId="4882D95F" w14:textId="77777777" w:rsidR="00082DC2" w:rsidRPr="009079F8" w:rsidRDefault="00082DC2" w:rsidP="008451D0">
            <w:pPr>
              <w:keepNext/>
              <w:rPr>
                <w:rFonts w:ascii="Times New Roman Bold" w:hAnsi="Times New Roman Bold"/>
                <w:b/>
                <w:caps/>
              </w:rPr>
            </w:pPr>
            <w:r>
              <w:rPr>
                <w:rFonts w:ascii="Courier New" w:hAnsi="Courier New" w:cs="Courier New"/>
                <w:noProof/>
                <w:color w:val="0000FF"/>
                <w:szCs w:val="20"/>
              </w:rPr>
              <w:t>Attributes</w:t>
            </w:r>
          </w:p>
        </w:tc>
        <w:tc>
          <w:tcPr>
            <w:tcW w:w="382" w:type="dxa"/>
          </w:tcPr>
          <w:p w14:paraId="5ED9ED5F" w14:textId="77777777" w:rsidR="00082DC2" w:rsidRPr="0072755A" w:rsidRDefault="00082DC2" w:rsidP="008451D0">
            <w:pPr>
              <w:keepNext/>
              <w:jc w:val="center"/>
              <w:rPr>
                <w:b/>
              </w:rPr>
            </w:pPr>
            <w:r w:rsidRPr="0072755A">
              <w:rPr>
                <w:b/>
              </w:rPr>
              <w:t>R</w:t>
            </w:r>
          </w:p>
        </w:tc>
        <w:tc>
          <w:tcPr>
            <w:tcW w:w="3491" w:type="dxa"/>
            <w:gridSpan w:val="2"/>
          </w:tcPr>
          <w:p w14:paraId="697449E0" w14:textId="77777777" w:rsidR="00082DC2" w:rsidRPr="0072755A" w:rsidRDefault="00082DC2" w:rsidP="008451D0">
            <w:pPr>
              <w:keepNext/>
              <w:rPr>
                <w:b/>
              </w:rPr>
            </w:pPr>
          </w:p>
        </w:tc>
        <w:tc>
          <w:tcPr>
            <w:tcW w:w="4130" w:type="dxa"/>
          </w:tcPr>
          <w:p w14:paraId="2D42F396" w14:textId="77777777" w:rsidR="00082DC2" w:rsidRPr="0072755A" w:rsidRDefault="00082DC2" w:rsidP="008451D0">
            <w:pPr>
              <w:keepNext/>
              <w:rPr>
                <w:b/>
              </w:rPr>
            </w:pPr>
          </w:p>
        </w:tc>
        <w:tc>
          <w:tcPr>
            <w:tcW w:w="1050" w:type="dxa"/>
          </w:tcPr>
          <w:p w14:paraId="7C8799D4" w14:textId="77777777" w:rsidR="00082DC2" w:rsidRPr="0072755A" w:rsidRDefault="00082DC2" w:rsidP="008451D0">
            <w:pPr>
              <w:keepNext/>
              <w:rPr>
                <w:b/>
              </w:rPr>
            </w:pPr>
            <w:r w:rsidRPr="0072755A">
              <w:rPr>
                <w:b/>
              </w:rPr>
              <w:t>1x</w:t>
            </w:r>
          </w:p>
        </w:tc>
      </w:tr>
      <w:tr w:rsidR="00082DC2" w:rsidRPr="009079F8" w14:paraId="09EEEA80" w14:textId="77777777" w:rsidTr="00FF417F">
        <w:trPr>
          <w:cantSplit/>
        </w:trPr>
        <w:tc>
          <w:tcPr>
            <w:tcW w:w="361" w:type="dxa"/>
          </w:tcPr>
          <w:p w14:paraId="29E5FDF3" w14:textId="77777777" w:rsidR="00082DC2" w:rsidRPr="009079F8" w:rsidRDefault="00082DC2" w:rsidP="008451D0">
            <w:pPr>
              <w:rPr>
                <w:b/>
              </w:rPr>
            </w:pPr>
          </w:p>
        </w:tc>
        <w:tc>
          <w:tcPr>
            <w:tcW w:w="439" w:type="dxa"/>
          </w:tcPr>
          <w:p w14:paraId="774C2805" w14:textId="77777777" w:rsidR="00082DC2" w:rsidRPr="009079F8" w:rsidRDefault="00082DC2" w:rsidP="008451D0">
            <w:pPr>
              <w:rPr>
                <w:i/>
              </w:rPr>
            </w:pPr>
            <w:r w:rsidRPr="009079F8">
              <w:rPr>
                <w:i/>
              </w:rPr>
              <w:t>a</w:t>
            </w:r>
          </w:p>
        </w:tc>
        <w:tc>
          <w:tcPr>
            <w:tcW w:w="3914" w:type="dxa"/>
          </w:tcPr>
          <w:p w14:paraId="3FA8325D" w14:textId="77777777" w:rsidR="00082DC2" w:rsidRDefault="00082DC2" w:rsidP="008451D0">
            <w:r w:rsidRPr="009079F8">
              <w:t xml:space="preserve">Data i czas </w:t>
            </w:r>
            <w:r>
              <w:t>zatwierdzenia</w:t>
            </w:r>
            <w:r w:rsidRPr="009079F8">
              <w:t xml:space="preserve"> raportu odbioru/wywozu</w:t>
            </w:r>
          </w:p>
          <w:p w14:paraId="32A0FF04" w14:textId="77777777" w:rsidR="00082DC2" w:rsidRDefault="00082DC2" w:rsidP="008451D0">
            <w:pPr>
              <w:rPr>
                <w:rFonts w:ascii="Courier New" w:hAnsi="Courier New" w:cs="Courier New"/>
                <w:noProof/>
                <w:color w:val="0000FF"/>
                <w:szCs w:val="20"/>
              </w:rPr>
            </w:pPr>
            <w:r>
              <w:rPr>
                <w:rFonts w:ascii="Courier New" w:hAnsi="Courier New" w:cs="Courier New"/>
                <w:noProof/>
                <w:color w:val="0000FF"/>
                <w:szCs w:val="20"/>
              </w:rPr>
              <w:t>DateAndTimeOfValidationOf</w:t>
            </w:r>
          </w:p>
          <w:p w14:paraId="6563FF23" w14:textId="77777777" w:rsidR="00082DC2" w:rsidRPr="000C1D93" w:rsidRDefault="00082DC2" w:rsidP="008451D0">
            <w:pPr>
              <w:rPr>
                <w:rFonts w:ascii="Courier New" w:hAnsi="Courier New" w:cs="Courier New"/>
                <w:noProof/>
                <w:color w:val="0000FF"/>
                <w:szCs w:val="20"/>
              </w:rPr>
            </w:pPr>
            <w:r w:rsidRPr="000C1D93">
              <w:rPr>
                <w:rFonts w:ascii="Courier New" w:hAnsi="Courier New" w:cs="Courier New"/>
                <w:noProof/>
                <w:color w:val="0000FF"/>
                <w:szCs w:val="20"/>
              </w:rPr>
              <w:t>ReportOfReceiptExport</w:t>
            </w:r>
          </w:p>
        </w:tc>
        <w:tc>
          <w:tcPr>
            <w:tcW w:w="382" w:type="dxa"/>
          </w:tcPr>
          <w:p w14:paraId="483FD4E1" w14:textId="77777777" w:rsidR="00082DC2" w:rsidRPr="009079F8" w:rsidRDefault="00082DC2" w:rsidP="008451D0">
            <w:pPr>
              <w:jc w:val="center"/>
            </w:pPr>
            <w:r>
              <w:t>D</w:t>
            </w:r>
          </w:p>
        </w:tc>
        <w:tc>
          <w:tcPr>
            <w:tcW w:w="3491" w:type="dxa"/>
            <w:gridSpan w:val="2"/>
          </w:tcPr>
          <w:p w14:paraId="53D69C8B" w14:textId="77777777" w:rsidR="00082DC2" w:rsidRPr="009079F8" w:rsidRDefault="00082DC2" w:rsidP="008451D0">
            <w:pPr>
              <w:rPr>
                <w:lang w:eastAsia="en-GB"/>
              </w:rPr>
            </w:pPr>
            <w:r>
              <w:rPr>
                <w:lang w:eastAsia="en-GB"/>
              </w:rPr>
              <w:t>Podają</w:t>
            </w:r>
            <w:r w:rsidRPr="009079F8">
              <w:rPr>
                <w:lang w:eastAsia="en-GB"/>
              </w:rPr>
              <w:t xml:space="preserve"> właściwe organy państw</w:t>
            </w:r>
            <w:r>
              <w:rPr>
                <w:lang w:eastAsia="en-GB"/>
              </w:rPr>
              <w:t>a</w:t>
            </w:r>
            <w:r w:rsidRPr="009079F8">
              <w:rPr>
                <w:lang w:eastAsia="en-GB"/>
              </w:rPr>
              <w:t xml:space="preserve"> członkowski</w:t>
            </w:r>
            <w:r>
              <w:rPr>
                <w:lang w:eastAsia="en-GB"/>
              </w:rPr>
              <w:t>ego</w:t>
            </w:r>
            <w:r w:rsidRPr="009079F8">
              <w:rPr>
                <w:lang w:eastAsia="en-GB"/>
              </w:rPr>
              <w:t xml:space="preserve"> przeznaczenia</w:t>
            </w:r>
            <w:r>
              <w:rPr>
                <w:lang w:eastAsia="en-GB"/>
              </w:rPr>
              <w:t xml:space="preserve"> / wywozu</w:t>
            </w:r>
            <w:r w:rsidRPr="009079F8">
              <w:rPr>
                <w:lang w:eastAsia="en-GB"/>
              </w:rPr>
              <w:t xml:space="preserve"> po </w:t>
            </w:r>
            <w:r>
              <w:rPr>
                <w:lang w:eastAsia="en-GB"/>
              </w:rPr>
              <w:t>zatwierdzeniu</w:t>
            </w:r>
            <w:r w:rsidRPr="009079F8">
              <w:rPr>
                <w:lang w:eastAsia="en-GB"/>
              </w:rPr>
              <w:t xml:space="preserve"> raportu odbioru/raportu wywozu.</w:t>
            </w:r>
          </w:p>
        </w:tc>
        <w:tc>
          <w:tcPr>
            <w:tcW w:w="4130" w:type="dxa"/>
          </w:tcPr>
          <w:p w14:paraId="6B407468" w14:textId="77777777" w:rsidR="00082DC2" w:rsidRPr="009079F8" w:rsidRDefault="00082DC2" w:rsidP="008451D0">
            <w:pPr>
              <w:rPr>
                <w:szCs w:val="20"/>
                <w:lang w:eastAsia="en-GB"/>
              </w:rPr>
            </w:pPr>
          </w:p>
        </w:tc>
        <w:tc>
          <w:tcPr>
            <w:tcW w:w="1050" w:type="dxa"/>
          </w:tcPr>
          <w:p w14:paraId="22BEB9E9" w14:textId="77777777" w:rsidR="00082DC2" w:rsidRPr="009079F8" w:rsidRDefault="00082DC2" w:rsidP="008451D0">
            <w:proofErr w:type="spellStart"/>
            <w:r w:rsidRPr="009079F8">
              <w:t>dateTime</w:t>
            </w:r>
            <w:proofErr w:type="spellEnd"/>
          </w:p>
        </w:tc>
      </w:tr>
      <w:tr w:rsidR="00082DC2" w:rsidRPr="009079F8" w14:paraId="075EC3D9" w14:textId="77777777" w:rsidTr="00FF417F">
        <w:trPr>
          <w:cantSplit/>
        </w:trPr>
        <w:tc>
          <w:tcPr>
            <w:tcW w:w="800" w:type="dxa"/>
            <w:gridSpan w:val="2"/>
          </w:tcPr>
          <w:p w14:paraId="2DA6F596" w14:textId="77777777" w:rsidR="00082DC2" w:rsidRPr="009079F8" w:rsidRDefault="00082DC2" w:rsidP="008451D0">
            <w:pPr>
              <w:keepNext/>
              <w:rPr>
                <w:i/>
              </w:rPr>
            </w:pPr>
            <w:r>
              <w:rPr>
                <w:b/>
              </w:rPr>
              <w:t>2</w:t>
            </w:r>
          </w:p>
        </w:tc>
        <w:tc>
          <w:tcPr>
            <w:tcW w:w="3914" w:type="dxa"/>
          </w:tcPr>
          <w:p w14:paraId="79284119" w14:textId="4E399064" w:rsidR="00082DC2" w:rsidRDefault="00082DC2" w:rsidP="008451D0">
            <w:pPr>
              <w:keepNext/>
              <w:rPr>
                <w:b/>
              </w:rPr>
            </w:pPr>
            <w:r w:rsidRPr="009079F8">
              <w:rPr>
                <w:b/>
              </w:rPr>
              <w:t>PRZEMIESZCZENIE WYROBÓW AKCYZOWYCH</w:t>
            </w:r>
          </w:p>
          <w:p w14:paraId="18565279" w14:textId="2C654D43" w:rsidR="00082DC2" w:rsidRPr="000C1D93" w:rsidRDefault="00082DC2" w:rsidP="008451D0">
            <w:pPr>
              <w:keepNext/>
              <w:rPr>
                <w:rFonts w:ascii="Courier New" w:hAnsi="Courier New" w:cs="Courier New"/>
                <w:noProof/>
                <w:color w:val="0000FF"/>
                <w:szCs w:val="20"/>
              </w:rPr>
            </w:pPr>
            <w:r w:rsidRPr="000C1D93">
              <w:rPr>
                <w:rFonts w:ascii="Courier New" w:hAnsi="Courier New" w:cs="Courier New"/>
                <w:noProof/>
                <w:color w:val="0000FF"/>
                <w:szCs w:val="20"/>
              </w:rPr>
              <w:t>ExciseMovementEad</w:t>
            </w:r>
            <w:r w:rsidR="003A0CD1">
              <w:rPr>
                <w:rFonts w:ascii="Courier New" w:hAnsi="Courier New" w:cs="Courier New"/>
                <w:noProof/>
                <w:color w:val="0000FF"/>
                <w:szCs w:val="20"/>
              </w:rPr>
              <w:t>Esad</w:t>
            </w:r>
          </w:p>
        </w:tc>
        <w:tc>
          <w:tcPr>
            <w:tcW w:w="382" w:type="dxa"/>
          </w:tcPr>
          <w:p w14:paraId="42A69F22" w14:textId="77777777" w:rsidR="00082DC2" w:rsidRPr="0072755A" w:rsidRDefault="00082DC2" w:rsidP="008451D0">
            <w:pPr>
              <w:keepNext/>
              <w:jc w:val="center"/>
              <w:rPr>
                <w:b/>
              </w:rPr>
            </w:pPr>
            <w:r w:rsidRPr="0072755A">
              <w:rPr>
                <w:b/>
              </w:rPr>
              <w:t>R</w:t>
            </w:r>
          </w:p>
        </w:tc>
        <w:tc>
          <w:tcPr>
            <w:tcW w:w="3491" w:type="dxa"/>
            <w:gridSpan w:val="2"/>
          </w:tcPr>
          <w:p w14:paraId="0D33B784" w14:textId="77777777" w:rsidR="00082DC2" w:rsidRPr="0072755A" w:rsidRDefault="00082DC2" w:rsidP="008451D0">
            <w:pPr>
              <w:keepNext/>
              <w:rPr>
                <w:b/>
                <w:lang w:eastAsia="en-GB"/>
              </w:rPr>
            </w:pPr>
          </w:p>
        </w:tc>
        <w:tc>
          <w:tcPr>
            <w:tcW w:w="4130" w:type="dxa"/>
          </w:tcPr>
          <w:p w14:paraId="14140677" w14:textId="77777777" w:rsidR="00082DC2" w:rsidRPr="0072755A" w:rsidRDefault="00082DC2" w:rsidP="008451D0">
            <w:pPr>
              <w:keepNext/>
              <w:rPr>
                <w:b/>
              </w:rPr>
            </w:pPr>
          </w:p>
        </w:tc>
        <w:tc>
          <w:tcPr>
            <w:tcW w:w="1050" w:type="dxa"/>
          </w:tcPr>
          <w:p w14:paraId="5F48CFF5" w14:textId="77777777" w:rsidR="00082DC2" w:rsidRPr="0072755A" w:rsidRDefault="00082DC2" w:rsidP="008451D0">
            <w:pPr>
              <w:keepNext/>
              <w:rPr>
                <w:b/>
              </w:rPr>
            </w:pPr>
            <w:r w:rsidRPr="0072755A">
              <w:rPr>
                <w:b/>
              </w:rPr>
              <w:t>1x</w:t>
            </w:r>
          </w:p>
        </w:tc>
      </w:tr>
      <w:tr w:rsidR="00082DC2" w:rsidRPr="009079F8" w14:paraId="768CD58C" w14:textId="77777777" w:rsidTr="00FF417F">
        <w:trPr>
          <w:cantSplit/>
        </w:trPr>
        <w:tc>
          <w:tcPr>
            <w:tcW w:w="361" w:type="dxa"/>
          </w:tcPr>
          <w:p w14:paraId="598C0724" w14:textId="77777777" w:rsidR="00082DC2" w:rsidRPr="009079F8" w:rsidRDefault="00082DC2" w:rsidP="008451D0">
            <w:pPr>
              <w:rPr>
                <w:b/>
              </w:rPr>
            </w:pPr>
          </w:p>
        </w:tc>
        <w:tc>
          <w:tcPr>
            <w:tcW w:w="439" w:type="dxa"/>
          </w:tcPr>
          <w:p w14:paraId="6BFAC977" w14:textId="77777777" w:rsidR="00082DC2" w:rsidRPr="009079F8" w:rsidRDefault="00082DC2" w:rsidP="008451D0">
            <w:pPr>
              <w:rPr>
                <w:i/>
              </w:rPr>
            </w:pPr>
            <w:r w:rsidRPr="009079F8">
              <w:rPr>
                <w:i/>
              </w:rPr>
              <w:t>a</w:t>
            </w:r>
          </w:p>
        </w:tc>
        <w:tc>
          <w:tcPr>
            <w:tcW w:w="3914" w:type="dxa"/>
          </w:tcPr>
          <w:p w14:paraId="0F0FCED2" w14:textId="77777777" w:rsidR="00082DC2" w:rsidRDefault="00082DC2" w:rsidP="008451D0">
            <w:r>
              <w:t xml:space="preserve">Numer </w:t>
            </w:r>
            <w:r w:rsidRPr="009079F8">
              <w:t>ARC</w:t>
            </w:r>
          </w:p>
          <w:p w14:paraId="6C7E1A0A" w14:textId="77777777" w:rsidR="00082DC2" w:rsidRPr="000C1D93" w:rsidRDefault="00082DC2" w:rsidP="008451D0">
            <w:pPr>
              <w:rPr>
                <w:rFonts w:ascii="Courier New" w:hAnsi="Courier New" w:cs="Courier New"/>
                <w:noProof/>
                <w:color w:val="0000FF"/>
                <w:szCs w:val="20"/>
              </w:rPr>
            </w:pPr>
            <w:r w:rsidRPr="000C1D93">
              <w:rPr>
                <w:rFonts w:ascii="Courier New" w:hAnsi="Courier New" w:cs="Courier New"/>
                <w:noProof/>
                <w:color w:val="0000FF"/>
                <w:szCs w:val="20"/>
              </w:rPr>
              <w:t>AdministrativeReferenceCode</w:t>
            </w:r>
          </w:p>
        </w:tc>
        <w:tc>
          <w:tcPr>
            <w:tcW w:w="382" w:type="dxa"/>
          </w:tcPr>
          <w:p w14:paraId="3CB9E3F9" w14:textId="77777777" w:rsidR="00082DC2" w:rsidRPr="009079F8" w:rsidRDefault="00082DC2" w:rsidP="008451D0">
            <w:pPr>
              <w:jc w:val="center"/>
            </w:pPr>
            <w:r w:rsidRPr="009079F8">
              <w:t>R</w:t>
            </w:r>
          </w:p>
        </w:tc>
        <w:tc>
          <w:tcPr>
            <w:tcW w:w="3491" w:type="dxa"/>
            <w:gridSpan w:val="2"/>
          </w:tcPr>
          <w:p w14:paraId="426BA87D" w14:textId="77777777" w:rsidR="00082DC2" w:rsidRPr="009079F8" w:rsidRDefault="00082DC2" w:rsidP="008451D0">
            <w:pPr>
              <w:rPr>
                <w:lang w:eastAsia="en-GB"/>
              </w:rPr>
            </w:pPr>
          </w:p>
        </w:tc>
        <w:tc>
          <w:tcPr>
            <w:tcW w:w="4130" w:type="dxa"/>
          </w:tcPr>
          <w:p w14:paraId="372BA5DE" w14:textId="77777777" w:rsidR="00082DC2" w:rsidRPr="009079F8" w:rsidRDefault="00082DC2" w:rsidP="008451D0">
            <w:pPr>
              <w:rPr>
                <w:lang w:eastAsia="en-GB"/>
              </w:rPr>
            </w:pPr>
            <w:r w:rsidRPr="009079F8">
              <w:rPr>
                <w:lang w:eastAsia="en-GB"/>
              </w:rPr>
              <w:t>Należy podać ARC dokumentu e-AD.</w:t>
            </w:r>
          </w:p>
        </w:tc>
        <w:tc>
          <w:tcPr>
            <w:tcW w:w="1050" w:type="dxa"/>
          </w:tcPr>
          <w:p w14:paraId="2087030D" w14:textId="77777777" w:rsidR="00082DC2" w:rsidRPr="009079F8" w:rsidRDefault="00082DC2" w:rsidP="008451D0">
            <w:r w:rsidRPr="009079F8">
              <w:t>an21</w:t>
            </w:r>
          </w:p>
        </w:tc>
      </w:tr>
      <w:tr w:rsidR="00082DC2" w:rsidRPr="009079F8" w14:paraId="53CB31B6" w14:textId="77777777" w:rsidTr="00FF417F">
        <w:trPr>
          <w:cantSplit/>
        </w:trPr>
        <w:tc>
          <w:tcPr>
            <w:tcW w:w="361" w:type="dxa"/>
          </w:tcPr>
          <w:p w14:paraId="13E9552C" w14:textId="77777777" w:rsidR="00082DC2" w:rsidRPr="009079F8" w:rsidRDefault="00082DC2" w:rsidP="008451D0">
            <w:pPr>
              <w:rPr>
                <w:b/>
              </w:rPr>
            </w:pPr>
          </w:p>
        </w:tc>
        <w:tc>
          <w:tcPr>
            <w:tcW w:w="439" w:type="dxa"/>
          </w:tcPr>
          <w:p w14:paraId="79752F74" w14:textId="77777777" w:rsidR="00082DC2" w:rsidRPr="009079F8" w:rsidRDefault="00082DC2" w:rsidP="008451D0">
            <w:pPr>
              <w:rPr>
                <w:i/>
              </w:rPr>
            </w:pPr>
            <w:r w:rsidRPr="009079F8">
              <w:rPr>
                <w:i/>
              </w:rPr>
              <w:t>b</w:t>
            </w:r>
          </w:p>
        </w:tc>
        <w:tc>
          <w:tcPr>
            <w:tcW w:w="3914" w:type="dxa"/>
          </w:tcPr>
          <w:p w14:paraId="1FAA775E" w14:textId="77777777" w:rsidR="00082DC2" w:rsidRDefault="00082DC2" w:rsidP="008451D0">
            <w:r w:rsidRPr="009079F8">
              <w:t>Numer porządkowy</w:t>
            </w:r>
          </w:p>
          <w:p w14:paraId="69B21F4C" w14:textId="77777777" w:rsidR="00082DC2" w:rsidRPr="009079F8" w:rsidRDefault="00082DC2" w:rsidP="008451D0">
            <w:r>
              <w:rPr>
                <w:rFonts w:ascii="Courier New" w:hAnsi="Courier New" w:cs="Courier New"/>
                <w:noProof/>
                <w:color w:val="0000FF"/>
                <w:szCs w:val="20"/>
              </w:rPr>
              <w:t>SequenceNumber</w:t>
            </w:r>
          </w:p>
        </w:tc>
        <w:tc>
          <w:tcPr>
            <w:tcW w:w="382" w:type="dxa"/>
          </w:tcPr>
          <w:p w14:paraId="716791C1" w14:textId="77777777" w:rsidR="00082DC2" w:rsidRPr="009079F8" w:rsidRDefault="00082DC2" w:rsidP="008451D0">
            <w:pPr>
              <w:jc w:val="center"/>
            </w:pPr>
            <w:r w:rsidRPr="009079F8">
              <w:t>R</w:t>
            </w:r>
          </w:p>
        </w:tc>
        <w:tc>
          <w:tcPr>
            <w:tcW w:w="3491" w:type="dxa"/>
            <w:gridSpan w:val="2"/>
          </w:tcPr>
          <w:p w14:paraId="2D4F8F94" w14:textId="77777777" w:rsidR="00082DC2" w:rsidRPr="009079F8" w:rsidRDefault="00082DC2" w:rsidP="008451D0"/>
        </w:tc>
        <w:tc>
          <w:tcPr>
            <w:tcW w:w="4130" w:type="dxa"/>
          </w:tcPr>
          <w:p w14:paraId="6043DAFC" w14:textId="77777777" w:rsidR="00082DC2" w:rsidRPr="009079F8" w:rsidRDefault="00082DC2" w:rsidP="008451D0">
            <w:pPr>
              <w:rPr>
                <w:lang w:eastAsia="en-GB"/>
              </w:rPr>
            </w:pPr>
            <w:r w:rsidRPr="009079F8">
              <w:rPr>
                <w:lang w:eastAsia="en-GB"/>
              </w:rPr>
              <w:t>Należy podać numer porządkowy dokumentu e-AD.</w:t>
            </w:r>
            <w:r w:rsidR="00E30F09">
              <w:rPr>
                <w:lang w:eastAsia="en-GB"/>
              </w:rPr>
              <w:t xml:space="preserve"> </w:t>
            </w:r>
            <w:r w:rsidR="00E30F09">
              <w:t>Wartość musi być większa od zera.</w:t>
            </w:r>
          </w:p>
        </w:tc>
        <w:tc>
          <w:tcPr>
            <w:tcW w:w="1050" w:type="dxa"/>
          </w:tcPr>
          <w:p w14:paraId="2634D48F" w14:textId="77777777" w:rsidR="00082DC2" w:rsidRPr="009079F8" w:rsidRDefault="00082DC2" w:rsidP="008451D0">
            <w:r w:rsidRPr="009079F8">
              <w:t>n..</w:t>
            </w:r>
            <w:r>
              <w:t>2</w:t>
            </w:r>
          </w:p>
        </w:tc>
      </w:tr>
      <w:tr w:rsidR="00082DC2" w:rsidRPr="009079F8" w14:paraId="21C650DE" w14:textId="77777777" w:rsidTr="00FF417F">
        <w:trPr>
          <w:cantSplit/>
        </w:trPr>
        <w:tc>
          <w:tcPr>
            <w:tcW w:w="800" w:type="dxa"/>
            <w:gridSpan w:val="2"/>
          </w:tcPr>
          <w:p w14:paraId="353F0310" w14:textId="77777777" w:rsidR="00082DC2" w:rsidRPr="009079F8" w:rsidRDefault="00082DC2" w:rsidP="008451D0">
            <w:pPr>
              <w:keepNext/>
              <w:rPr>
                <w:i/>
              </w:rPr>
            </w:pPr>
            <w:r>
              <w:rPr>
                <w:b/>
              </w:rPr>
              <w:t>3</w:t>
            </w:r>
          </w:p>
        </w:tc>
        <w:tc>
          <w:tcPr>
            <w:tcW w:w="3914" w:type="dxa"/>
          </w:tcPr>
          <w:p w14:paraId="4D653E86" w14:textId="77777777" w:rsidR="00082DC2" w:rsidRDefault="00082DC2" w:rsidP="008451D0">
            <w:pPr>
              <w:keepNext/>
              <w:rPr>
                <w:b/>
                <w:szCs w:val="20"/>
              </w:rPr>
            </w:pPr>
            <w:r w:rsidRPr="009079F8">
              <w:rPr>
                <w:b/>
                <w:szCs w:val="20"/>
              </w:rPr>
              <w:t xml:space="preserve">PODMIOT </w:t>
            </w:r>
            <w:r>
              <w:rPr>
                <w:b/>
                <w:szCs w:val="20"/>
              </w:rPr>
              <w:t>O</w:t>
            </w:r>
            <w:r w:rsidRPr="009079F8">
              <w:rPr>
                <w:b/>
                <w:szCs w:val="20"/>
              </w:rPr>
              <w:t>dbier</w:t>
            </w:r>
            <w:r>
              <w:rPr>
                <w:b/>
                <w:szCs w:val="20"/>
              </w:rPr>
              <w:t>ający</w:t>
            </w:r>
          </w:p>
          <w:p w14:paraId="401C7FFC" w14:textId="77777777" w:rsidR="00082DC2" w:rsidRPr="009079F8" w:rsidRDefault="00082DC2" w:rsidP="008451D0">
            <w:pPr>
              <w:keepNext/>
            </w:pPr>
            <w:r>
              <w:rPr>
                <w:rFonts w:ascii="Courier New" w:hAnsi="Courier New" w:cs="Courier New"/>
                <w:noProof/>
                <w:color w:val="0000FF"/>
                <w:szCs w:val="20"/>
              </w:rPr>
              <w:t>ConsigneeTrader</w:t>
            </w:r>
          </w:p>
        </w:tc>
        <w:tc>
          <w:tcPr>
            <w:tcW w:w="382" w:type="dxa"/>
          </w:tcPr>
          <w:p w14:paraId="2066B034" w14:textId="77777777" w:rsidR="00082DC2" w:rsidRPr="0072755A" w:rsidRDefault="00082DC2" w:rsidP="008451D0">
            <w:pPr>
              <w:keepNext/>
              <w:jc w:val="center"/>
              <w:rPr>
                <w:b/>
              </w:rPr>
            </w:pPr>
            <w:r>
              <w:rPr>
                <w:b/>
                <w:sz w:val="22"/>
                <w:szCs w:val="22"/>
              </w:rPr>
              <w:t>D</w:t>
            </w:r>
          </w:p>
        </w:tc>
        <w:tc>
          <w:tcPr>
            <w:tcW w:w="3491" w:type="dxa"/>
            <w:gridSpan w:val="2"/>
          </w:tcPr>
          <w:p w14:paraId="1E828393" w14:textId="77777777" w:rsidR="00082DC2" w:rsidRDefault="00082DC2" w:rsidP="008451D0">
            <w:pPr>
              <w:keepNext/>
              <w:rPr>
                <w:b/>
                <w:lang w:eastAsia="en-GB"/>
              </w:rPr>
            </w:pPr>
            <w:r w:rsidRPr="005540FC">
              <w:rPr>
                <w:b/>
              </w:rPr>
              <w:t>„R”</w:t>
            </w:r>
            <w:r w:rsidRPr="005540FC">
              <w:rPr>
                <w:b/>
                <w:lang w:eastAsia="en-GB"/>
              </w:rPr>
              <w:t xml:space="preserve"> jeżeli </w:t>
            </w:r>
            <w:r>
              <w:rPr>
                <w:b/>
                <w:lang w:eastAsia="en-GB"/>
              </w:rPr>
              <w:t>k</w:t>
            </w:r>
            <w:r w:rsidRPr="005540FC">
              <w:rPr>
                <w:b/>
                <w:lang w:eastAsia="en-GB"/>
              </w:rPr>
              <w:t xml:space="preserve">od rodzaju komunikatu </w:t>
            </w:r>
            <w:r>
              <w:rPr>
                <w:b/>
                <w:lang w:eastAsia="en-GB"/>
              </w:rPr>
              <w:t>w polu 12a komunikatu PL815 ma wartość „1”.</w:t>
            </w:r>
          </w:p>
          <w:p w14:paraId="0FFE5939" w14:textId="77777777" w:rsidR="00082DC2" w:rsidRPr="005540FC" w:rsidRDefault="00082DC2" w:rsidP="008451D0">
            <w:pPr>
              <w:keepNext/>
              <w:rPr>
                <w:b/>
                <w:lang w:eastAsia="en-GB"/>
              </w:rPr>
            </w:pPr>
            <w:r>
              <w:rPr>
                <w:b/>
                <w:lang w:eastAsia="en-GB"/>
              </w:rPr>
              <w:t>Nie stosuje się w przypadku k</w:t>
            </w:r>
            <w:r w:rsidRPr="005540FC">
              <w:rPr>
                <w:b/>
                <w:lang w:eastAsia="en-GB"/>
              </w:rPr>
              <w:t xml:space="preserve">od rodzaju komunikatu </w:t>
            </w:r>
            <w:r>
              <w:rPr>
                <w:b/>
                <w:lang w:eastAsia="en-GB"/>
              </w:rPr>
              <w:t>„2” w polu 12a komunikatu PL815.</w:t>
            </w:r>
          </w:p>
        </w:tc>
        <w:tc>
          <w:tcPr>
            <w:tcW w:w="4130" w:type="dxa"/>
          </w:tcPr>
          <w:p w14:paraId="2BB1A9BD" w14:textId="77777777" w:rsidR="00082DC2" w:rsidRPr="0072755A" w:rsidRDefault="00082DC2" w:rsidP="008451D0">
            <w:pPr>
              <w:keepNext/>
              <w:rPr>
                <w:b/>
              </w:rPr>
            </w:pPr>
          </w:p>
        </w:tc>
        <w:tc>
          <w:tcPr>
            <w:tcW w:w="1050" w:type="dxa"/>
          </w:tcPr>
          <w:p w14:paraId="59C97CD1" w14:textId="77777777" w:rsidR="00082DC2" w:rsidRPr="0072755A" w:rsidRDefault="00082DC2" w:rsidP="008451D0">
            <w:pPr>
              <w:keepNext/>
              <w:rPr>
                <w:b/>
              </w:rPr>
            </w:pPr>
            <w:r w:rsidRPr="0072755A">
              <w:rPr>
                <w:b/>
              </w:rPr>
              <w:t>1x</w:t>
            </w:r>
          </w:p>
        </w:tc>
      </w:tr>
      <w:tr w:rsidR="00082DC2" w:rsidRPr="009079F8" w14:paraId="6E76C58C" w14:textId="77777777" w:rsidTr="00FF417F">
        <w:trPr>
          <w:cantSplit/>
        </w:trPr>
        <w:tc>
          <w:tcPr>
            <w:tcW w:w="800" w:type="dxa"/>
            <w:gridSpan w:val="2"/>
          </w:tcPr>
          <w:p w14:paraId="5019208D" w14:textId="77777777" w:rsidR="00082DC2" w:rsidRPr="009079F8" w:rsidRDefault="00082DC2" w:rsidP="008451D0">
            <w:pPr>
              <w:rPr>
                <w:i/>
              </w:rPr>
            </w:pPr>
          </w:p>
        </w:tc>
        <w:tc>
          <w:tcPr>
            <w:tcW w:w="3914" w:type="dxa"/>
          </w:tcPr>
          <w:p w14:paraId="6F029B22" w14:textId="77777777" w:rsidR="00082DC2" w:rsidRDefault="00082DC2" w:rsidP="008451D0">
            <w:pPr>
              <w:pStyle w:val="pqiTabBody"/>
            </w:pPr>
            <w:r>
              <w:t>JĘZYK ELEMENTU</w:t>
            </w:r>
            <w:r w:rsidRPr="009079F8">
              <w:t xml:space="preserve"> </w:t>
            </w:r>
          </w:p>
          <w:p w14:paraId="5206665B" w14:textId="77777777" w:rsidR="00082DC2" w:rsidRPr="009079F8" w:rsidRDefault="00082DC2" w:rsidP="008451D0">
            <w:r>
              <w:rPr>
                <w:rFonts w:ascii="Courier New" w:hAnsi="Courier New" w:cs="Courier New"/>
                <w:noProof/>
                <w:color w:val="0000FF"/>
              </w:rPr>
              <w:t>@language</w:t>
            </w:r>
          </w:p>
        </w:tc>
        <w:tc>
          <w:tcPr>
            <w:tcW w:w="382" w:type="dxa"/>
          </w:tcPr>
          <w:p w14:paraId="5A918667" w14:textId="77777777" w:rsidR="00082DC2" w:rsidRPr="009079F8" w:rsidRDefault="00082DC2" w:rsidP="008451D0">
            <w:pPr>
              <w:jc w:val="center"/>
            </w:pPr>
            <w:r>
              <w:t>R</w:t>
            </w:r>
          </w:p>
        </w:tc>
        <w:tc>
          <w:tcPr>
            <w:tcW w:w="3491" w:type="dxa"/>
            <w:gridSpan w:val="2"/>
          </w:tcPr>
          <w:p w14:paraId="1BDDF2FD" w14:textId="77777777" w:rsidR="00082DC2" w:rsidRPr="009079F8" w:rsidRDefault="00082DC2" w:rsidP="008451D0"/>
        </w:tc>
        <w:tc>
          <w:tcPr>
            <w:tcW w:w="4130" w:type="dxa"/>
          </w:tcPr>
          <w:p w14:paraId="2CBF9805" w14:textId="77777777" w:rsidR="00082DC2" w:rsidRDefault="00082DC2" w:rsidP="008451D0">
            <w:pPr>
              <w:pStyle w:val="pqiTabBody"/>
            </w:pPr>
            <w:r>
              <w:t>Atrybut.</w:t>
            </w:r>
          </w:p>
          <w:p w14:paraId="4D37D5ED" w14:textId="77777777" w:rsidR="00082DC2" w:rsidRPr="009079F8" w:rsidRDefault="00082DC2" w:rsidP="008451D0">
            <w:r>
              <w:t>Wartość ze słownika „</w:t>
            </w:r>
            <w:r w:rsidRPr="008C6FA2">
              <w:t xml:space="preserve">Kody języka (Language </w:t>
            </w:r>
            <w:proofErr w:type="spellStart"/>
            <w:r w:rsidRPr="008C6FA2">
              <w:t>codes</w:t>
            </w:r>
            <w:proofErr w:type="spellEnd"/>
            <w:r w:rsidRPr="008C6FA2">
              <w:t>)</w:t>
            </w:r>
            <w:r>
              <w:t>”.</w:t>
            </w:r>
          </w:p>
        </w:tc>
        <w:tc>
          <w:tcPr>
            <w:tcW w:w="1050" w:type="dxa"/>
          </w:tcPr>
          <w:p w14:paraId="7216C454" w14:textId="77777777" w:rsidR="00082DC2" w:rsidRPr="009079F8" w:rsidRDefault="00082DC2" w:rsidP="008451D0">
            <w:r w:rsidRPr="009079F8">
              <w:t>a2</w:t>
            </w:r>
          </w:p>
        </w:tc>
      </w:tr>
      <w:tr w:rsidR="00082DC2" w:rsidRPr="009079F8" w14:paraId="455885D8" w14:textId="77777777" w:rsidTr="00FF417F">
        <w:trPr>
          <w:cantSplit/>
        </w:trPr>
        <w:tc>
          <w:tcPr>
            <w:tcW w:w="361" w:type="dxa"/>
          </w:tcPr>
          <w:p w14:paraId="5D856F96" w14:textId="77777777" w:rsidR="00082DC2" w:rsidRPr="009079F8" w:rsidRDefault="00082DC2" w:rsidP="008451D0">
            <w:pPr>
              <w:rPr>
                <w:b/>
              </w:rPr>
            </w:pPr>
          </w:p>
        </w:tc>
        <w:tc>
          <w:tcPr>
            <w:tcW w:w="439" w:type="dxa"/>
          </w:tcPr>
          <w:p w14:paraId="6316C4B4" w14:textId="77777777" w:rsidR="00082DC2" w:rsidRPr="009079F8" w:rsidRDefault="00082DC2" w:rsidP="008451D0">
            <w:pPr>
              <w:rPr>
                <w:i/>
              </w:rPr>
            </w:pPr>
            <w:r w:rsidRPr="009079F8">
              <w:rPr>
                <w:i/>
              </w:rPr>
              <w:t>a</w:t>
            </w:r>
          </w:p>
        </w:tc>
        <w:tc>
          <w:tcPr>
            <w:tcW w:w="3914" w:type="dxa"/>
          </w:tcPr>
          <w:p w14:paraId="7B8506DA" w14:textId="77777777" w:rsidR="00082DC2" w:rsidRDefault="00082DC2" w:rsidP="008451D0">
            <w:r w:rsidRPr="009079F8">
              <w:t>Identyfikacja podmiotu</w:t>
            </w:r>
          </w:p>
          <w:p w14:paraId="3964D4C1" w14:textId="77777777" w:rsidR="00082DC2" w:rsidRPr="009079F8" w:rsidRDefault="00082DC2" w:rsidP="008451D0">
            <w:r>
              <w:rPr>
                <w:rFonts w:ascii="Courier New" w:hAnsi="Courier New" w:cs="Courier New"/>
                <w:noProof/>
                <w:color w:val="0000FF"/>
                <w:szCs w:val="20"/>
              </w:rPr>
              <w:t>Traderid</w:t>
            </w:r>
          </w:p>
        </w:tc>
        <w:tc>
          <w:tcPr>
            <w:tcW w:w="382" w:type="dxa"/>
          </w:tcPr>
          <w:p w14:paraId="6C42B7D1" w14:textId="77777777" w:rsidR="00082DC2" w:rsidRPr="009079F8" w:rsidRDefault="00082DC2" w:rsidP="008451D0">
            <w:pPr>
              <w:jc w:val="center"/>
            </w:pPr>
            <w:r w:rsidRPr="009079F8">
              <w:rPr>
                <w:szCs w:val="20"/>
              </w:rPr>
              <w:t>C</w:t>
            </w:r>
          </w:p>
        </w:tc>
        <w:tc>
          <w:tcPr>
            <w:tcW w:w="3491" w:type="dxa"/>
            <w:gridSpan w:val="2"/>
          </w:tcPr>
          <w:p w14:paraId="5692C69C" w14:textId="77777777" w:rsidR="00082DC2" w:rsidRPr="002F4661" w:rsidRDefault="00082DC2" w:rsidP="008451D0">
            <w:pPr>
              <w:pStyle w:val="pqiTabHead"/>
              <w:rPr>
                <w:b w:val="0"/>
              </w:rPr>
            </w:pPr>
            <w:r w:rsidRPr="002F4661">
              <w:rPr>
                <w:b w:val="0"/>
              </w:rPr>
              <w:t>- „R”, jeżeli kod rodzaju miejsca przeznaczenia w polu 1a komunikatu IE801 ma wartość „1”, „2”, „3”, „</w:t>
            </w:r>
            <w:r>
              <w:rPr>
                <w:b w:val="0"/>
              </w:rPr>
              <w:t>4”</w:t>
            </w:r>
            <w:r w:rsidRPr="002F4661">
              <w:rPr>
                <w:b w:val="0"/>
              </w:rPr>
              <w:t>.</w:t>
            </w:r>
          </w:p>
          <w:p w14:paraId="57DA27E9" w14:textId="77777777" w:rsidR="00082DC2" w:rsidRPr="002F4661" w:rsidRDefault="00082DC2" w:rsidP="008451D0">
            <w:pPr>
              <w:pStyle w:val="pqiTabHead"/>
              <w:rPr>
                <w:b w:val="0"/>
              </w:rPr>
            </w:pPr>
            <w:r w:rsidRPr="002F4661">
              <w:rPr>
                <w:b w:val="0"/>
              </w:rPr>
              <w:t>- „O” jeżeli kod rodzaju miejsca przeznaczenia w polu 1a komunikatu IE801 ma wartość „6”.</w:t>
            </w:r>
          </w:p>
          <w:p w14:paraId="6739FC4B" w14:textId="77777777" w:rsidR="00082DC2" w:rsidRPr="005F5DCD" w:rsidRDefault="00082DC2" w:rsidP="008451D0">
            <w:pPr>
              <w:pStyle w:val="pqiTabBody"/>
            </w:pPr>
            <w:r w:rsidRPr="002F4661">
              <w:t xml:space="preserve">- Nie stosuje się w przypadku kodu rodzaju miejsca przeznaczenia </w:t>
            </w:r>
            <w:r>
              <w:t>„5”</w:t>
            </w:r>
            <w:r w:rsidRPr="002F4661">
              <w:t xml:space="preserve"> w polu </w:t>
            </w:r>
            <w:r w:rsidRPr="005F5DCD">
              <w:t>1a komunikatu IE801.</w:t>
            </w:r>
          </w:p>
          <w:p w14:paraId="3690C39B" w14:textId="77777777" w:rsidR="00082DC2" w:rsidRPr="009079F8" w:rsidRDefault="00082DC2" w:rsidP="008451D0">
            <w:pPr>
              <w:pStyle w:val="pqiTabBody"/>
              <w:rPr>
                <w:i/>
              </w:rPr>
            </w:pPr>
            <w:r w:rsidRPr="005F5DCD">
              <w:rPr>
                <w:i/>
              </w:rPr>
              <w:t>(</w:t>
            </w:r>
            <w:r w:rsidRPr="005F5DCD">
              <w:t xml:space="preserve">Zobacz wartości enumeracji </w:t>
            </w:r>
            <w:r w:rsidRPr="005F5DCD">
              <w:fldChar w:fldCharType="begin"/>
            </w:r>
            <w:r w:rsidRPr="005F5DCD">
              <w:instrText xml:space="preserve"> REF _Ref267833580 \h  \* MERGEFORMAT </w:instrText>
            </w:r>
            <w:r w:rsidRPr="005F5DCD">
              <w:fldChar w:fldCharType="separate"/>
            </w:r>
            <w:r w:rsidR="002B6F91">
              <w:t>Kody rodzaju miejsca przeznaczenia (</w:t>
            </w:r>
            <w:proofErr w:type="spellStart"/>
            <w:r w:rsidR="002B6F91">
              <w:t>D</w:t>
            </w:r>
            <w:r w:rsidR="002B6F91" w:rsidRPr="00F963E2">
              <w:t>estination</w:t>
            </w:r>
            <w:proofErr w:type="spellEnd"/>
            <w:r w:rsidR="002B6F91" w:rsidRPr="00F963E2">
              <w:t xml:space="preserve"> </w:t>
            </w:r>
            <w:proofErr w:type="spellStart"/>
            <w:r w:rsidR="002B6F91" w:rsidRPr="00F963E2">
              <w:t>Type</w:t>
            </w:r>
            <w:proofErr w:type="spellEnd"/>
            <w:r w:rsidR="002B6F91" w:rsidRPr="00F963E2">
              <w:t xml:space="preserve"> </w:t>
            </w:r>
            <w:proofErr w:type="spellStart"/>
            <w:r w:rsidR="002B6F91" w:rsidRPr="00F963E2">
              <w:t>Code</w:t>
            </w:r>
            <w:r w:rsidR="002B6F91">
              <w:t>s</w:t>
            </w:r>
            <w:proofErr w:type="spellEnd"/>
            <w:r w:rsidR="002B6F91">
              <w:t>)</w:t>
            </w:r>
            <w:r w:rsidRPr="005F5DCD">
              <w:fldChar w:fldCharType="end"/>
            </w:r>
            <w:r w:rsidRPr="005F5DCD">
              <w:rPr>
                <w:i/>
              </w:rPr>
              <w:t>).</w:t>
            </w:r>
          </w:p>
        </w:tc>
        <w:tc>
          <w:tcPr>
            <w:tcW w:w="4130" w:type="dxa"/>
          </w:tcPr>
          <w:p w14:paraId="6AACDC89" w14:textId="77777777" w:rsidR="00082DC2" w:rsidRPr="009079F8" w:rsidRDefault="00082DC2" w:rsidP="008451D0">
            <w:pPr>
              <w:pStyle w:val="pqiTabBody"/>
            </w:pPr>
            <w:r w:rsidRPr="009079F8">
              <w:t>Dla kodu rodzaju miejsca przeznaczenia:</w:t>
            </w:r>
          </w:p>
          <w:p w14:paraId="04955BB3" w14:textId="77777777" w:rsidR="00082DC2" w:rsidRDefault="00082DC2" w:rsidP="008451D0">
            <w:pPr>
              <w:pStyle w:val="pqiTabBody"/>
            </w:pPr>
            <w:r>
              <w:t xml:space="preserve">- </w:t>
            </w:r>
            <w:r w:rsidRPr="009079F8">
              <w:t>1</w:t>
            </w:r>
            <w:r>
              <w:t>, 2, 3 i 4</w:t>
            </w:r>
            <w:r w:rsidRPr="009079F8">
              <w:t xml:space="preserve">: </w:t>
            </w:r>
            <w:r>
              <w:t>jest to</w:t>
            </w:r>
            <w:r w:rsidRPr="009079F8">
              <w:t xml:space="preserve"> ważny numer </w:t>
            </w:r>
            <w:r>
              <w:t>akcyzowy</w:t>
            </w:r>
            <w:r w:rsidRPr="009079F8">
              <w:t xml:space="preserve"> </w:t>
            </w:r>
            <w:r>
              <w:t>podmiotu odbierającego,</w:t>
            </w:r>
          </w:p>
          <w:p w14:paraId="70EB9307" w14:textId="77777777" w:rsidR="00082DC2" w:rsidRPr="009079F8" w:rsidRDefault="00082DC2" w:rsidP="008451D0">
            <w:pPr>
              <w:pStyle w:val="pqiTabBody"/>
            </w:pPr>
            <w:r>
              <w:t>- 6</w:t>
            </w:r>
            <w:r w:rsidRPr="009079F8">
              <w:t xml:space="preserve">: </w:t>
            </w:r>
            <w:r>
              <w:t>jest to numer identyfikacyjny VAT podmiotu</w:t>
            </w:r>
            <w:r w:rsidRPr="009079F8">
              <w:t xml:space="preserve"> reprezentujące</w:t>
            </w:r>
            <w:r>
              <w:t>go</w:t>
            </w:r>
            <w:r w:rsidRPr="009079F8">
              <w:t xml:space="preserve"> wysyłającego </w:t>
            </w:r>
            <w:r w:rsidR="0076267F">
              <w:br/>
            </w:r>
            <w:r w:rsidRPr="009079F8">
              <w:t>w urzędzie wywozu</w:t>
            </w:r>
            <w:r>
              <w:t>.</w:t>
            </w:r>
          </w:p>
        </w:tc>
        <w:tc>
          <w:tcPr>
            <w:tcW w:w="1050" w:type="dxa"/>
          </w:tcPr>
          <w:p w14:paraId="18746BCE" w14:textId="77777777" w:rsidR="00082DC2" w:rsidRPr="009079F8" w:rsidRDefault="00082DC2" w:rsidP="008451D0">
            <w:r w:rsidRPr="009079F8">
              <w:t>an..16</w:t>
            </w:r>
          </w:p>
        </w:tc>
      </w:tr>
      <w:tr w:rsidR="00082DC2" w:rsidRPr="009079F8" w14:paraId="219C71E5" w14:textId="77777777" w:rsidTr="00FF417F">
        <w:trPr>
          <w:cantSplit/>
        </w:trPr>
        <w:tc>
          <w:tcPr>
            <w:tcW w:w="361" w:type="dxa"/>
          </w:tcPr>
          <w:p w14:paraId="7013784C" w14:textId="77777777" w:rsidR="00082DC2" w:rsidRPr="009079F8" w:rsidRDefault="00082DC2" w:rsidP="008451D0">
            <w:pPr>
              <w:rPr>
                <w:b/>
              </w:rPr>
            </w:pPr>
          </w:p>
        </w:tc>
        <w:tc>
          <w:tcPr>
            <w:tcW w:w="439" w:type="dxa"/>
          </w:tcPr>
          <w:p w14:paraId="35FAEABB" w14:textId="77777777" w:rsidR="00082DC2" w:rsidRPr="009079F8" w:rsidRDefault="00C16A26" w:rsidP="00C16A26">
            <w:pPr>
              <w:rPr>
                <w:i/>
              </w:rPr>
            </w:pPr>
            <w:r>
              <w:rPr>
                <w:i/>
              </w:rPr>
              <w:t>b</w:t>
            </w:r>
          </w:p>
        </w:tc>
        <w:tc>
          <w:tcPr>
            <w:tcW w:w="3914" w:type="dxa"/>
          </w:tcPr>
          <w:p w14:paraId="760BC9CB" w14:textId="77777777" w:rsidR="00082DC2" w:rsidRDefault="00082DC2" w:rsidP="008451D0">
            <w:r w:rsidRPr="009079F8">
              <w:t>Nazwa podmiotu</w:t>
            </w:r>
          </w:p>
          <w:p w14:paraId="3D4963FC" w14:textId="77777777" w:rsidR="00082DC2" w:rsidRPr="009079F8" w:rsidRDefault="00082DC2" w:rsidP="008451D0">
            <w:r>
              <w:rPr>
                <w:rFonts w:ascii="Courier New" w:hAnsi="Courier New" w:cs="Courier New"/>
                <w:noProof/>
                <w:color w:val="0000FF"/>
                <w:szCs w:val="20"/>
              </w:rPr>
              <w:t>TraderName</w:t>
            </w:r>
          </w:p>
        </w:tc>
        <w:tc>
          <w:tcPr>
            <w:tcW w:w="382" w:type="dxa"/>
          </w:tcPr>
          <w:p w14:paraId="438DA279" w14:textId="77777777" w:rsidR="00082DC2" w:rsidRPr="009079F8" w:rsidRDefault="00082DC2" w:rsidP="008451D0">
            <w:pPr>
              <w:jc w:val="center"/>
            </w:pPr>
            <w:r w:rsidRPr="009079F8">
              <w:rPr>
                <w:szCs w:val="20"/>
              </w:rPr>
              <w:t>R</w:t>
            </w:r>
          </w:p>
        </w:tc>
        <w:tc>
          <w:tcPr>
            <w:tcW w:w="3491" w:type="dxa"/>
            <w:gridSpan w:val="2"/>
          </w:tcPr>
          <w:p w14:paraId="2B9ED353" w14:textId="77777777" w:rsidR="00082DC2" w:rsidRPr="009079F8" w:rsidRDefault="00082DC2" w:rsidP="008451D0"/>
        </w:tc>
        <w:tc>
          <w:tcPr>
            <w:tcW w:w="4130" w:type="dxa"/>
          </w:tcPr>
          <w:p w14:paraId="071DE90E" w14:textId="77777777" w:rsidR="00082DC2" w:rsidRPr="009079F8" w:rsidRDefault="00082DC2" w:rsidP="008451D0"/>
        </w:tc>
        <w:tc>
          <w:tcPr>
            <w:tcW w:w="1050" w:type="dxa"/>
          </w:tcPr>
          <w:p w14:paraId="21825FA8" w14:textId="77777777" w:rsidR="00082DC2" w:rsidRPr="009079F8" w:rsidRDefault="00082DC2" w:rsidP="008451D0">
            <w:r w:rsidRPr="009079F8">
              <w:t>an..182</w:t>
            </w:r>
          </w:p>
        </w:tc>
      </w:tr>
      <w:tr w:rsidR="00082DC2" w:rsidRPr="009079F8" w14:paraId="317F766F" w14:textId="77777777" w:rsidTr="00FF417F">
        <w:trPr>
          <w:cantSplit/>
        </w:trPr>
        <w:tc>
          <w:tcPr>
            <w:tcW w:w="361" w:type="dxa"/>
          </w:tcPr>
          <w:p w14:paraId="09CA2B12" w14:textId="77777777" w:rsidR="00082DC2" w:rsidRPr="009079F8" w:rsidRDefault="00082DC2" w:rsidP="008451D0">
            <w:pPr>
              <w:rPr>
                <w:b/>
              </w:rPr>
            </w:pPr>
          </w:p>
        </w:tc>
        <w:tc>
          <w:tcPr>
            <w:tcW w:w="439" w:type="dxa"/>
          </w:tcPr>
          <w:p w14:paraId="2BE312F4" w14:textId="77777777" w:rsidR="00082DC2" w:rsidRPr="009079F8" w:rsidRDefault="00C16A26" w:rsidP="00C16A26">
            <w:pPr>
              <w:rPr>
                <w:i/>
              </w:rPr>
            </w:pPr>
            <w:r>
              <w:rPr>
                <w:i/>
              </w:rPr>
              <w:t>c</w:t>
            </w:r>
          </w:p>
        </w:tc>
        <w:tc>
          <w:tcPr>
            <w:tcW w:w="3914" w:type="dxa"/>
          </w:tcPr>
          <w:p w14:paraId="415AE412" w14:textId="77777777" w:rsidR="00082DC2" w:rsidRDefault="00082DC2" w:rsidP="008451D0">
            <w:r w:rsidRPr="009079F8">
              <w:t>Ulica</w:t>
            </w:r>
          </w:p>
          <w:p w14:paraId="56EC60AD" w14:textId="77777777" w:rsidR="00082DC2" w:rsidRPr="009079F8" w:rsidRDefault="00082DC2" w:rsidP="008451D0">
            <w:r>
              <w:rPr>
                <w:rFonts w:ascii="Courier New" w:hAnsi="Courier New" w:cs="Courier New"/>
                <w:noProof/>
                <w:color w:val="0000FF"/>
                <w:szCs w:val="20"/>
              </w:rPr>
              <w:t>StreetName</w:t>
            </w:r>
          </w:p>
        </w:tc>
        <w:tc>
          <w:tcPr>
            <w:tcW w:w="382" w:type="dxa"/>
          </w:tcPr>
          <w:p w14:paraId="4545BA65" w14:textId="77777777" w:rsidR="00082DC2" w:rsidRPr="009079F8" w:rsidRDefault="00082DC2" w:rsidP="008451D0">
            <w:pPr>
              <w:jc w:val="center"/>
            </w:pPr>
            <w:r w:rsidRPr="009079F8">
              <w:rPr>
                <w:szCs w:val="20"/>
              </w:rPr>
              <w:t>R</w:t>
            </w:r>
          </w:p>
        </w:tc>
        <w:tc>
          <w:tcPr>
            <w:tcW w:w="3491" w:type="dxa"/>
            <w:gridSpan w:val="2"/>
          </w:tcPr>
          <w:p w14:paraId="1F0C7D99" w14:textId="77777777" w:rsidR="00082DC2" w:rsidRPr="009079F8" w:rsidRDefault="00082DC2" w:rsidP="008451D0"/>
        </w:tc>
        <w:tc>
          <w:tcPr>
            <w:tcW w:w="4130" w:type="dxa"/>
          </w:tcPr>
          <w:p w14:paraId="3D3B264E" w14:textId="77777777" w:rsidR="00082DC2" w:rsidRPr="009079F8" w:rsidRDefault="00082DC2" w:rsidP="008451D0"/>
        </w:tc>
        <w:tc>
          <w:tcPr>
            <w:tcW w:w="1050" w:type="dxa"/>
          </w:tcPr>
          <w:p w14:paraId="2139625E" w14:textId="77777777" w:rsidR="00082DC2" w:rsidRPr="009079F8" w:rsidRDefault="00082DC2" w:rsidP="008451D0">
            <w:r w:rsidRPr="009079F8">
              <w:t>an..65</w:t>
            </w:r>
          </w:p>
        </w:tc>
      </w:tr>
      <w:tr w:rsidR="00082DC2" w:rsidRPr="009079F8" w14:paraId="177CB169" w14:textId="77777777" w:rsidTr="00FF417F">
        <w:trPr>
          <w:cantSplit/>
        </w:trPr>
        <w:tc>
          <w:tcPr>
            <w:tcW w:w="361" w:type="dxa"/>
          </w:tcPr>
          <w:p w14:paraId="01EF4257" w14:textId="77777777" w:rsidR="00082DC2" w:rsidRPr="009079F8" w:rsidRDefault="00082DC2" w:rsidP="008451D0">
            <w:pPr>
              <w:rPr>
                <w:b/>
              </w:rPr>
            </w:pPr>
          </w:p>
        </w:tc>
        <w:tc>
          <w:tcPr>
            <w:tcW w:w="439" w:type="dxa"/>
          </w:tcPr>
          <w:p w14:paraId="52D0B80E" w14:textId="77777777" w:rsidR="00082DC2" w:rsidRPr="009079F8" w:rsidRDefault="00C16A26" w:rsidP="00C16A26">
            <w:pPr>
              <w:rPr>
                <w:i/>
              </w:rPr>
            </w:pPr>
            <w:r>
              <w:rPr>
                <w:i/>
              </w:rPr>
              <w:t>d</w:t>
            </w:r>
          </w:p>
        </w:tc>
        <w:tc>
          <w:tcPr>
            <w:tcW w:w="3914" w:type="dxa"/>
          </w:tcPr>
          <w:p w14:paraId="2C31D0A0" w14:textId="77777777" w:rsidR="00082DC2" w:rsidRDefault="00082DC2" w:rsidP="008451D0">
            <w:r w:rsidRPr="009079F8">
              <w:t>Numer domu</w:t>
            </w:r>
          </w:p>
          <w:p w14:paraId="0E1D44F2" w14:textId="77777777" w:rsidR="00082DC2" w:rsidRPr="009079F8" w:rsidRDefault="00082DC2" w:rsidP="008451D0">
            <w:r>
              <w:rPr>
                <w:rFonts w:ascii="Courier New" w:hAnsi="Courier New" w:cs="Courier New"/>
                <w:noProof/>
                <w:color w:val="0000FF"/>
                <w:szCs w:val="20"/>
              </w:rPr>
              <w:t>StreetNumber</w:t>
            </w:r>
          </w:p>
        </w:tc>
        <w:tc>
          <w:tcPr>
            <w:tcW w:w="382" w:type="dxa"/>
          </w:tcPr>
          <w:p w14:paraId="13EAC1F2" w14:textId="77777777" w:rsidR="00082DC2" w:rsidRPr="009079F8" w:rsidRDefault="00082DC2" w:rsidP="008451D0">
            <w:pPr>
              <w:jc w:val="center"/>
            </w:pPr>
            <w:r w:rsidRPr="009079F8">
              <w:rPr>
                <w:szCs w:val="20"/>
              </w:rPr>
              <w:t>O</w:t>
            </w:r>
          </w:p>
        </w:tc>
        <w:tc>
          <w:tcPr>
            <w:tcW w:w="3491" w:type="dxa"/>
            <w:gridSpan w:val="2"/>
          </w:tcPr>
          <w:p w14:paraId="301F2613" w14:textId="77777777" w:rsidR="00082DC2" w:rsidRPr="009079F8" w:rsidRDefault="00082DC2" w:rsidP="008451D0"/>
        </w:tc>
        <w:tc>
          <w:tcPr>
            <w:tcW w:w="4130" w:type="dxa"/>
          </w:tcPr>
          <w:p w14:paraId="3604737B" w14:textId="77777777" w:rsidR="00082DC2" w:rsidRPr="009079F8" w:rsidRDefault="00082DC2" w:rsidP="008451D0"/>
        </w:tc>
        <w:tc>
          <w:tcPr>
            <w:tcW w:w="1050" w:type="dxa"/>
          </w:tcPr>
          <w:p w14:paraId="63CF0196" w14:textId="77777777" w:rsidR="00082DC2" w:rsidRPr="009079F8" w:rsidRDefault="00082DC2" w:rsidP="008451D0">
            <w:r w:rsidRPr="009079F8">
              <w:t>an..11</w:t>
            </w:r>
          </w:p>
        </w:tc>
      </w:tr>
      <w:tr w:rsidR="00082DC2" w:rsidRPr="009079F8" w14:paraId="5E8E2FA7" w14:textId="77777777" w:rsidTr="00FF417F">
        <w:trPr>
          <w:cantSplit/>
        </w:trPr>
        <w:tc>
          <w:tcPr>
            <w:tcW w:w="361" w:type="dxa"/>
          </w:tcPr>
          <w:p w14:paraId="25AEBB6C" w14:textId="77777777" w:rsidR="00082DC2" w:rsidRPr="009079F8" w:rsidRDefault="00082DC2" w:rsidP="008451D0">
            <w:pPr>
              <w:rPr>
                <w:b/>
              </w:rPr>
            </w:pPr>
          </w:p>
        </w:tc>
        <w:tc>
          <w:tcPr>
            <w:tcW w:w="439" w:type="dxa"/>
          </w:tcPr>
          <w:p w14:paraId="3B58F381" w14:textId="77777777" w:rsidR="00082DC2" w:rsidRPr="009079F8" w:rsidRDefault="00C16A26" w:rsidP="00C16A26">
            <w:pPr>
              <w:rPr>
                <w:i/>
              </w:rPr>
            </w:pPr>
            <w:r>
              <w:rPr>
                <w:i/>
              </w:rPr>
              <w:t>e</w:t>
            </w:r>
          </w:p>
        </w:tc>
        <w:tc>
          <w:tcPr>
            <w:tcW w:w="3914" w:type="dxa"/>
          </w:tcPr>
          <w:p w14:paraId="5E826A76" w14:textId="77777777" w:rsidR="00082DC2" w:rsidRDefault="00082DC2" w:rsidP="008451D0">
            <w:r w:rsidRPr="009079F8">
              <w:t>Kod pocztowy</w:t>
            </w:r>
          </w:p>
          <w:p w14:paraId="4C3B1F76" w14:textId="77777777" w:rsidR="00082DC2" w:rsidRPr="009079F8" w:rsidRDefault="00082DC2" w:rsidP="008451D0">
            <w:r>
              <w:rPr>
                <w:rFonts w:ascii="Courier New" w:hAnsi="Courier New" w:cs="Courier New"/>
                <w:noProof/>
                <w:color w:val="0000FF"/>
                <w:szCs w:val="20"/>
              </w:rPr>
              <w:t>Postcode</w:t>
            </w:r>
          </w:p>
        </w:tc>
        <w:tc>
          <w:tcPr>
            <w:tcW w:w="382" w:type="dxa"/>
          </w:tcPr>
          <w:p w14:paraId="1332CF9B" w14:textId="77777777" w:rsidR="00082DC2" w:rsidRPr="009079F8" w:rsidRDefault="00082DC2" w:rsidP="008451D0">
            <w:pPr>
              <w:jc w:val="center"/>
            </w:pPr>
            <w:r w:rsidRPr="009079F8">
              <w:rPr>
                <w:szCs w:val="20"/>
              </w:rPr>
              <w:t>R</w:t>
            </w:r>
          </w:p>
        </w:tc>
        <w:tc>
          <w:tcPr>
            <w:tcW w:w="3491" w:type="dxa"/>
            <w:gridSpan w:val="2"/>
          </w:tcPr>
          <w:p w14:paraId="1F5329B4" w14:textId="77777777" w:rsidR="00082DC2" w:rsidRPr="009079F8" w:rsidRDefault="00082DC2" w:rsidP="008451D0"/>
        </w:tc>
        <w:tc>
          <w:tcPr>
            <w:tcW w:w="4130" w:type="dxa"/>
          </w:tcPr>
          <w:p w14:paraId="5473A14D" w14:textId="77777777" w:rsidR="00082DC2" w:rsidRPr="009079F8" w:rsidRDefault="00082DC2" w:rsidP="008451D0"/>
        </w:tc>
        <w:tc>
          <w:tcPr>
            <w:tcW w:w="1050" w:type="dxa"/>
          </w:tcPr>
          <w:p w14:paraId="72FFE8AD" w14:textId="77777777" w:rsidR="00082DC2" w:rsidRPr="009079F8" w:rsidRDefault="00082DC2" w:rsidP="008451D0">
            <w:r w:rsidRPr="009079F8">
              <w:t>an..10</w:t>
            </w:r>
          </w:p>
        </w:tc>
      </w:tr>
      <w:tr w:rsidR="00082DC2" w:rsidRPr="009079F8" w14:paraId="41E85798" w14:textId="77777777" w:rsidTr="00FF417F">
        <w:trPr>
          <w:cantSplit/>
        </w:trPr>
        <w:tc>
          <w:tcPr>
            <w:tcW w:w="361" w:type="dxa"/>
          </w:tcPr>
          <w:p w14:paraId="0FC70EC9" w14:textId="77777777" w:rsidR="00082DC2" w:rsidRPr="009079F8" w:rsidRDefault="00082DC2" w:rsidP="008451D0">
            <w:pPr>
              <w:rPr>
                <w:b/>
              </w:rPr>
            </w:pPr>
          </w:p>
        </w:tc>
        <w:tc>
          <w:tcPr>
            <w:tcW w:w="439" w:type="dxa"/>
          </w:tcPr>
          <w:p w14:paraId="628EE4D2" w14:textId="77777777" w:rsidR="00082DC2" w:rsidRPr="009079F8" w:rsidRDefault="00C16A26" w:rsidP="00C16A26">
            <w:pPr>
              <w:rPr>
                <w:i/>
              </w:rPr>
            </w:pPr>
            <w:r>
              <w:rPr>
                <w:i/>
              </w:rPr>
              <w:t>f</w:t>
            </w:r>
          </w:p>
        </w:tc>
        <w:tc>
          <w:tcPr>
            <w:tcW w:w="3914" w:type="dxa"/>
          </w:tcPr>
          <w:p w14:paraId="1EED4826" w14:textId="77777777" w:rsidR="00082DC2" w:rsidRDefault="00082DC2" w:rsidP="008451D0">
            <w:r w:rsidRPr="009079F8">
              <w:t>Miejscowość</w:t>
            </w:r>
          </w:p>
          <w:p w14:paraId="0FF596F3" w14:textId="77777777" w:rsidR="00082DC2" w:rsidRPr="009079F8" w:rsidRDefault="00082DC2" w:rsidP="008451D0">
            <w:r>
              <w:rPr>
                <w:rFonts w:ascii="Courier New" w:hAnsi="Courier New" w:cs="Courier New"/>
                <w:noProof/>
                <w:color w:val="0000FF"/>
                <w:szCs w:val="20"/>
              </w:rPr>
              <w:t>City</w:t>
            </w:r>
          </w:p>
        </w:tc>
        <w:tc>
          <w:tcPr>
            <w:tcW w:w="382" w:type="dxa"/>
          </w:tcPr>
          <w:p w14:paraId="5BACA425" w14:textId="77777777" w:rsidR="00082DC2" w:rsidRPr="009079F8" w:rsidRDefault="00082DC2" w:rsidP="008451D0">
            <w:pPr>
              <w:jc w:val="center"/>
            </w:pPr>
            <w:r w:rsidRPr="009079F8">
              <w:rPr>
                <w:szCs w:val="20"/>
              </w:rPr>
              <w:t>R</w:t>
            </w:r>
          </w:p>
        </w:tc>
        <w:tc>
          <w:tcPr>
            <w:tcW w:w="3491" w:type="dxa"/>
            <w:gridSpan w:val="2"/>
          </w:tcPr>
          <w:p w14:paraId="0921FE4E" w14:textId="77777777" w:rsidR="00082DC2" w:rsidRPr="009079F8" w:rsidRDefault="00082DC2" w:rsidP="008451D0"/>
        </w:tc>
        <w:tc>
          <w:tcPr>
            <w:tcW w:w="4130" w:type="dxa"/>
          </w:tcPr>
          <w:p w14:paraId="7825A829" w14:textId="77777777" w:rsidR="00082DC2" w:rsidRPr="009079F8" w:rsidRDefault="00082DC2" w:rsidP="008451D0"/>
        </w:tc>
        <w:tc>
          <w:tcPr>
            <w:tcW w:w="1050" w:type="dxa"/>
          </w:tcPr>
          <w:p w14:paraId="57B12514" w14:textId="77777777" w:rsidR="00082DC2" w:rsidRPr="009079F8" w:rsidRDefault="00082DC2" w:rsidP="008451D0">
            <w:r w:rsidRPr="009079F8">
              <w:t>an..50</w:t>
            </w:r>
          </w:p>
        </w:tc>
      </w:tr>
      <w:tr w:rsidR="00C16A26" w:rsidRPr="00447A40" w14:paraId="457F516F" w14:textId="77777777" w:rsidTr="00FF417F">
        <w:trPr>
          <w:cantSplit/>
        </w:trPr>
        <w:tc>
          <w:tcPr>
            <w:tcW w:w="361" w:type="dxa"/>
            <w:tcBorders>
              <w:top w:val="single" w:sz="2" w:space="0" w:color="auto"/>
              <w:left w:val="single" w:sz="2" w:space="0" w:color="auto"/>
              <w:bottom w:val="single" w:sz="2" w:space="0" w:color="auto"/>
              <w:right w:val="single" w:sz="2" w:space="0" w:color="auto"/>
            </w:tcBorders>
          </w:tcPr>
          <w:p w14:paraId="09752835" w14:textId="77777777" w:rsidR="00C16A26" w:rsidRPr="009079F8" w:rsidRDefault="00C16A26" w:rsidP="00B824BD">
            <w:pPr>
              <w:rPr>
                <w:b/>
              </w:rPr>
            </w:pPr>
          </w:p>
        </w:tc>
        <w:tc>
          <w:tcPr>
            <w:tcW w:w="439" w:type="dxa"/>
            <w:tcBorders>
              <w:top w:val="single" w:sz="2" w:space="0" w:color="auto"/>
              <w:left w:val="single" w:sz="2" w:space="0" w:color="auto"/>
              <w:bottom w:val="single" w:sz="2" w:space="0" w:color="auto"/>
              <w:right w:val="single" w:sz="2" w:space="0" w:color="auto"/>
            </w:tcBorders>
          </w:tcPr>
          <w:p w14:paraId="6E941F64" w14:textId="77777777" w:rsidR="00C16A26" w:rsidRPr="009079F8" w:rsidRDefault="00C16A26" w:rsidP="00B824BD">
            <w:pPr>
              <w:rPr>
                <w:i/>
              </w:rPr>
            </w:pPr>
            <w:r>
              <w:rPr>
                <w:i/>
              </w:rPr>
              <w:t>g</w:t>
            </w:r>
          </w:p>
        </w:tc>
        <w:tc>
          <w:tcPr>
            <w:tcW w:w="3914" w:type="dxa"/>
            <w:tcBorders>
              <w:top w:val="single" w:sz="2" w:space="0" w:color="auto"/>
              <w:left w:val="single" w:sz="2" w:space="0" w:color="auto"/>
              <w:bottom w:val="single" w:sz="2" w:space="0" w:color="auto"/>
              <w:right w:val="single" w:sz="2" w:space="0" w:color="auto"/>
            </w:tcBorders>
          </w:tcPr>
          <w:p w14:paraId="43852AA0" w14:textId="77777777" w:rsidR="00C16A26" w:rsidRDefault="00C16A26" w:rsidP="00B824BD">
            <w:r>
              <w:t>Identyfikacja podmiotu – numer EORI</w:t>
            </w:r>
          </w:p>
          <w:p w14:paraId="66C11A28" w14:textId="77777777" w:rsidR="00C16A26" w:rsidRPr="009079F8" w:rsidRDefault="00C16A26" w:rsidP="00B824BD">
            <w:r w:rsidRPr="00D97AC4">
              <w:rPr>
                <w:rFonts w:ascii="Courier New" w:hAnsi="Courier New" w:cs="Courier New"/>
                <w:noProof/>
                <w:color w:val="0000FF"/>
                <w:szCs w:val="20"/>
              </w:rPr>
              <w:t>EoriNumber</w:t>
            </w:r>
          </w:p>
        </w:tc>
        <w:tc>
          <w:tcPr>
            <w:tcW w:w="382" w:type="dxa"/>
            <w:tcBorders>
              <w:top w:val="single" w:sz="2" w:space="0" w:color="auto"/>
              <w:left w:val="single" w:sz="2" w:space="0" w:color="auto"/>
              <w:bottom w:val="single" w:sz="2" w:space="0" w:color="auto"/>
              <w:right w:val="single" w:sz="2" w:space="0" w:color="auto"/>
            </w:tcBorders>
          </w:tcPr>
          <w:p w14:paraId="19156F2A" w14:textId="77777777" w:rsidR="00C16A26" w:rsidRPr="00A14E32" w:rsidRDefault="00C16A26" w:rsidP="00B824BD">
            <w:pPr>
              <w:jc w:val="center"/>
              <w:rPr>
                <w:szCs w:val="20"/>
              </w:rPr>
            </w:pPr>
            <w:r w:rsidRPr="00A14E32">
              <w:rPr>
                <w:szCs w:val="20"/>
              </w:rPr>
              <w:t>C</w:t>
            </w:r>
          </w:p>
        </w:tc>
        <w:tc>
          <w:tcPr>
            <w:tcW w:w="3491" w:type="dxa"/>
            <w:gridSpan w:val="2"/>
            <w:tcBorders>
              <w:top w:val="single" w:sz="2" w:space="0" w:color="auto"/>
              <w:left w:val="single" w:sz="2" w:space="0" w:color="auto"/>
              <w:bottom w:val="single" w:sz="2" w:space="0" w:color="auto"/>
              <w:right w:val="single" w:sz="2" w:space="0" w:color="auto"/>
            </w:tcBorders>
          </w:tcPr>
          <w:p w14:paraId="665650AF" w14:textId="77777777" w:rsidR="00C16A26" w:rsidRPr="00A14E32" w:rsidRDefault="00C16A26" w:rsidP="00B824BD">
            <w:pPr>
              <w:pStyle w:val="pqiTabHead"/>
              <w:rPr>
                <w:b w:val="0"/>
              </w:rPr>
            </w:pPr>
            <w:r w:rsidRPr="00A14E32">
              <w:rPr>
                <w:b w:val="0"/>
              </w:rPr>
              <w:t>„O” jeśli kod rodzaju miejsca przeznaczenia: 6, w przeciwnym razie nie stosuje się</w:t>
            </w:r>
          </w:p>
        </w:tc>
        <w:tc>
          <w:tcPr>
            <w:tcW w:w="4130" w:type="dxa"/>
            <w:tcBorders>
              <w:top w:val="single" w:sz="2" w:space="0" w:color="auto"/>
              <w:left w:val="single" w:sz="2" w:space="0" w:color="auto"/>
              <w:bottom w:val="single" w:sz="2" w:space="0" w:color="auto"/>
              <w:right w:val="single" w:sz="2" w:space="0" w:color="auto"/>
            </w:tcBorders>
          </w:tcPr>
          <w:p w14:paraId="18622CC8" w14:textId="77777777" w:rsidR="00C16A26" w:rsidRPr="009079F8" w:rsidRDefault="00C16A26" w:rsidP="00B824BD">
            <w:pPr>
              <w:pStyle w:val="pqiTabBody"/>
            </w:pPr>
          </w:p>
        </w:tc>
        <w:tc>
          <w:tcPr>
            <w:tcW w:w="1050" w:type="dxa"/>
            <w:tcBorders>
              <w:top w:val="single" w:sz="2" w:space="0" w:color="auto"/>
              <w:left w:val="single" w:sz="2" w:space="0" w:color="auto"/>
              <w:bottom w:val="single" w:sz="2" w:space="0" w:color="auto"/>
              <w:right w:val="single" w:sz="2" w:space="0" w:color="auto"/>
            </w:tcBorders>
          </w:tcPr>
          <w:p w14:paraId="095CBB05" w14:textId="77777777" w:rsidR="00C16A26" w:rsidRPr="00A14E32" w:rsidRDefault="00C16A26" w:rsidP="00B824BD">
            <w:r w:rsidRPr="00A14E32">
              <w:t>an..17</w:t>
            </w:r>
          </w:p>
        </w:tc>
      </w:tr>
      <w:tr w:rsidR="00082DC2" w:rsidRPr="009079F8" w14:paraId="247710AE" w14:textId="77777777" w:rsidTr="00FF417F">
        <w:trPr>
          <w:cantSplit/>
        </w:trPr>
        <w:tc>
          <w:tcPr>
            <w:tcW w:w="800" w:type="dxa"/>
            <w:gridSpan w:val="2"/>
          </w:tcPr>
          <w:p w14:paraId="4063E604" w14:textId="77777777" w:rsidR="00082DC2" w:rsidRPr="009079F8" w:rsidRDefault="00082DC2" w:rsidP="008451D0">
            <w:pPr>
              <w:keepNext/>
              <w:rPr>
                <w:i/>
              </w:rPr>
            </w:pPr>
            <w:r w:rsidRPr="009079F8">
              <w:rPr>
                <w:b/>
              </w:rPr>
              <w:lastRenderedPageBreak/>
              <w:t>4</w:t>
            </w:r>
          </w:p>
        </w:tc>
        <w:tc>
          <w:tcPr>
            <w:tcW w:w="3914" w:type="dxa"/>
          </w:tcPr>
          <w:p w14:paraId="537C075C" w14:textId="77777777" w:rsidR="00082DC2" w:rsidRDefault="00082DC2" w:rsidP="008451D0">
            <w:pPr>
              <w:keepNext/>
              <w:rPr>
                <w:b/>
              </w:rPr>
            </w:pPr>
            <w:r w:rsidRPr="009079F8">
              <w:rPr>
                <w:b/>
              </w:rPr>
              <w:t xml:space="preserve">PODMIOT </w:t>
            </w:r>
            <w:r>
              <w:rPr>
                <w:b/>
              </w:rPr>
              <w:t>M</w:t>
            </w:r>
            <w:r w:rsidRPr="009079F8">
              <w:rPr>
                <w:b/>
              </w:rPr>
              <w:t xml:space="preserve">iejsce </w:t>
            </w:r>
            <w:r>
              <w:rPr>
                <w:b/>
              </w:rPr>
              <w:t>D</w:t>
            </w:r>
            <w:r w:rsidRPr="009079F8">
              <w:rPr>
                <w:b/>
              </w:rPr>
              <w:t xml:space="preserve">ostawy </w:t>
            </w:r>
          </w:p>
          <w:p w14:paraId="58334171" w14:textId="77777777" w:rsidR="00082DC2" w:rsidRPr="009079F8" w:rsidRDefault="00082DC2" w:rsidP="008451D0">
            <w:pPr>
              <w:keepNext/>
              <w:rPr>
                <w:b/>
              </w:rPr>
            </w:pPr>
            <w:r>
              <w:rPr>
                <w:rFonts w:ascii="Courier New" w:hAnsi="Courier New" w:cs="Courier New"/>
                <w:noProof/>
                <w:color w:val="0000FF"/>
                <w:szCs w:val="20"/>
              </w:rPr>
              <w:t>DeliveryPlaceTrader</w:t>
            </w:r>
          </w:p>
        </w:tc>
        <w:tc>
          <w:tcPr>
            <w:tcW w:w="382" w:type="dxa"/>
          </w:tcPr>
          <w:p w14:paraId="416270E8" w14:textId="77777777" w:rsidR="00082DC2" w:rsidRPr="0014405B" w:rsidRDefault="00082DC2" w:rsidP="008451D0">
            <w:pPr>
              <w:keepNext/>
              <w:jc w:val="center"/>
              <w:rPr>
                <w:b/>
                <w:szCs w:val="20"/>
              </w:rPr>
            </w:pPr>
            <w:r w:rsidRPr="0014405B">
              <w:rPr>
                <w:b/>
                <w:szCs w:val="20"/>
              </w:rPr>
              <w:t>D</w:t>
            </w:r>
          </w:p>
        </w:tc>
        <w:tc>
          <w:tcPr>
            <w:tcW w:w="3491" w:type="dxa"/>
            <w:gridSpan w:val="2"/>
          </w:tcPr>
          <w:p w14:paraId="78923A7C" w14:textId="77777777" w:rsidR="00082DC2" w:rsidRPr="005F5DCD" w:rsidRDefault="00082DC2" w:rsidP="008451D0">
            <w:pPr>
              <w:pStyle w:val="pqiTabBody"/>
              <w:rPr>
                <w:b/>
              </w:rPr>
            </w:pPr>
            <w:r w:rsidRPr="005F5DCD">
              <w:rPr>
                <w:b/>
              </w:rPr>
              <w:t>- „R” jeżeli kod rodzaju miejsca przeznaczenia w polu 1a komunikatu IE801 ma wartość „1” i „4”.</w:t>
            </w:r>
          </w:p>
          <w:p w14:paraId="1CDAAED2" w14:textId="77777777" w:rsidR="00082DC2" w:rsidRDefault="00082DC2" w:rsidP="008451D0">
            <w:pPr>
              <w:pStyle w:val="pqiTabBody"/>
              <w:rPr>
                <w:b/>
              </w:rPr>
            </w:pPr>
            <w:r w:rsidRPr="005F5DCD">
              <w:rPr>
                <w:b/>
              </w:rPr>
              <w:t>- „O” jeżeli kod rodzaju miejsca przeznaczenia w polu 1a komunikatu IE801 ma wartość „2”, „3” i „5”.</w:t>
            </w:r>
          </w:p>
          <w:p w14:paraId="0C7166DD" w14:textId="77777777" w:rsidR="00082DC2" w:rsidRPr="005F5DCD" w:rsidRDefault="00082DC2" w:rsidP="008451D0">
            <w:pPr>
              <w:pStyle w:val="pqiTabBody"/>
              <w:rPr>
                <w:b/>
              </w:rPr>
            </w:pPr>
            <w:r>
              <w:rPr>
                <w:b/>
              </w:rPr>
              <w:t xml:space="preserve">- Nie stosuje się </w:t>
            </w:r>
            <w:r w:rsidRPr="005F5DCD">
              <w:rPr>
                <w:b/>
              </w:rPr>
              <w:t xml:space="preserve">jeżeli kod rodzaju miejsca przeznaczenia w polu 1a komunikatu IE801 ma wartość </w:t>
            </w:r>
            <w:r>
              <w:rPr>
                <w:b/>
              </w:rPr>
              <w:t>„6</w:t>
            </w:r>
            <w:r w:rsidRPr="005F5DCD">
              <w:rPr>
                <w:b/>
              </w:rPr>
              <w:t>”</w:t>
            </w:r>
            <w:r>
              <w:rPr>
                <w:b/>
              </w:rPr>
              <w:t>.</w:t>
            </w:r>
          </w:p>
          <w:p w14:paraId="7583E514" w14:textId="77777777" w:rsidR="00082DC2" w:rsidRPr="0072755A" w:rsidRDefault="00082DC2" w:rsidP="008451D0">
            <w:pPr>
              <w:pStyle w:val="pqiTabBody"/>
              <w:rPr>
                <w:b/>
                <w:i/>
              </w:rPr>
            </w:pPr>
            <w:r w:rsidRPr="005F5DCD">
              <w:rPr>
                <w:b/>
                <w:i/>
              </w:rPr>
              <w:t>(</w:t>
            </w:r>
            <w:r w:rsidRPr="005F5DCD">
              <w:rPr>
                <w:b/>
              </w:rPr>
              <w:t xml:space="preserve">Zobacz wartości enumeracji </w:t>
            </w:r>
            <w:r w:rsidRPr="005F5DCD">
              <w:rPr>
                <w:b/>
              </w:rPr>
              <w:fldChar w:fldCharType="begin"/>
            </w:r>
            <w:r w:rsidRPr="005F5DCD">
              <w:rPr>
                <w:b/>
              </w:rPr>
              <w:instrText xml:space="preserve"> REF _Ref267833580 \h  \* MERGEFORMAT </w:instrText>
            </w:r>
            <w:r w:rsidRPr="005F5DCD">
              <w:rPr>
                <w:b/>
              </w:rPr>
            </w:r>
            <w:r w:rsidRPr="005F5DCD">
              <w:rPr>
                <w:b/>
              </w:rPr>
              <w:fldChar w:fldCharType="separate"/>
            </w:r>
            <w:r w:rsidR="002B6F91" w:rsidRPr="002B6F91">
              <w:rPr>
                <w:b/>
              </w:rPr>
              <w:t>Kody rodzaju miejsca przeznaczenia (</w:t>
            </w:r>
            <w:proofErr w:type="spellStart"/>
            <w:r w:rsidR="002B6F91" w:rsidRPr="002B6F91">
              <w:rPr>
                <w:b/>
              </w:rPr>
              <w:t>Destination</w:t>
            </w:r>
            <w:proofErr w:type="spellEnd"/>
            <w:r w:rsidR="002B6F91" w:rsidRPr="002B6F91">
              <w:rPr>
                <w:b/>
              </w:rPr>
              <w:t xml:space="preserve"> </w:t>
            </w:r>
            <w:proofErr w:type="spellStart"/>
            <w:r w:rsidR="002B6F91" w:rsidRPr="002B6F91">
              <w:rPr>
                <w:b/>
              </w:rPr>
              <w:t>Type</w:t>
            </w:r>
            <w:proofErr w:type="spellEnd"/>
            <w:r w:rsidR="002B6F91" w:rsidRPr="002B6F91">
              <w:rPr>
                <w:b/>
              </w:rPr>
              <w:t xml:space="preserve"> </w:t>
            </w:r>
            <w:proofErr w:type="spellStart"/>
            <w:r w:rsidR="002B6F91" w:rsidRPr="002B6F91">
              <w:rPr>
                <w:b/>
              </w:rPr>
              <w:t>Codes</w:t>
            </w:r>
            <w:proofErr w:type="spellEnd"/>
            <w:r w:rsidR="002B6F91" w:rsidRPr="002B6F91">
              <w:rPr>
                <w:b/>
              </w:rPr>
              <w:t>)</w:t>
            </w:r>
            <w:r w:rsidRPr="005F5DCD">
              <w:rPr>
                <w:b/>
              </w:rPr>
              <w:fldChar w:fldCharType="end"/>
            </w:r>
            <w:r w:rsidRPr="005F5DCD">
              <w:rPr>
                <w:b/>
                <w:i/>
              </w:rPr>
              <w:t>).</w:t>
            </w:r>
          </w:p>
        </w:tc>
        <w:tc>
          <w:tcPr>
            <w:tcW w:w="4130" w:type="dxa"/>
          </w:tcPr>
          <w:p w14:paraId="5FF82454" w14:textId="77777777" w:rsidR="00082DC2" w:rsidRPr="0072755A" w:rsidRDefault="00082DC2" w:rsidP="008451D0">
            <w:pPr>
              <w:keepNext/>
              <w:rPr>
                <w:b/>
              </w:rPr>
            </w:pPr>
            <w:r w:rsidRPr="0072755A">
              <w:rPr>
                <w:b/>
              </w:rPr>
              <w:t>Należy podać rzeczywiste miejsce dostawy wyrobów akcyzowych.</w:t>
            </w:r>
          </w:p>
        </w:tc>
        <w:tc>
          <w:tcPr>
            <w:tcW w:w="1050" w:type="dxa"/>
          </w:tcPr>
          <w:p w14:paraId="4D96924A" w14:textId="77777777" w:rsidR="00082DC2" w:rsidRPr="0072755A" w:rsidRDefault="00082DC2" w:rsidP="008451D0">
            <w:pPr>
              <w:keepNext/>
              <w:rPr>
                <w:b/>
              </w:rPr>
            </w:pPr>
            <w:r w:rsidRPr="0072755A">
              <w:rPr>
                <w:b/>
              </w:rPr>
              <w:t>1x</w:t>
            </w:r>
          </w:p>
        </w:tc>
      </w:tr>
      <w:tr w:rsidR="00082DC2" w:rsidRPr="009079F8" w14:paraId="2A53E447" w14:textId="77777777" w:rsidTr="00FF417F">
        <w:trPr>
          <w:cantSplit/>
        </w:trPr>
        <w:tc>
          <w:tcPr>
            <w:tcW w:w="800" w:type="dxa"/>
            <w:gridSpan w:val="2"/>
          </w:tcPr>
          <w:p w14:paraId="06C796FD" w14:textId="77777777" w:rsidR="00082DC2" w:rsidRPr="009079F8" w:rsidRDefault="00082DC2" w:rsidP="008451D0">
            <w:pPr>
              <w:rPr>
                <w:i/>
              </w:rPr>
            </w:pPr>
          </w:p>
        </w:tc>
        <w:tc>
          <w:tcPr>
            <w:tcW w:w="3914" w:type="dxa"/>
          </w:tcPr>
          <w:p w14:paraId="31F82F18" w14:textId="77777777" w:rsidR="00082DC2" w:rsidRDefault="00082DC2" w:rsidP="008451D0">
            <w:pPr>
              <w:pStyle w:val="pqiTabBody"/>
            </w:pPr>
            <w:r>
              <w:t>JĘZYK ELEMENTU</w:t>
            </w:r>
            <w:r w:rsidRPr="009079F8">
              <w:t xml:space="preserve"> </w:t>
            </w:r>
          </w:p>
          <w:p w14:paraId="193374A0" w14:textId="77777777" w:rsidR="00082DC2" w:rsidRPr="009079F8" w:rsidRDefault="00082DC2" w:rsidP="008451D0">
            <w:r>
              <w:rPr>
                <w:rFonts w:ascii="Courier New" w:hAnsi="Courier New" w:cs="Courier New"/>
                <w:noProof/>
                <w:color w:val="0000FF"/>
              </w:rPr>
              <w:t>@language</w:t>
            </w:r>
          </w:p>
        </w:tc>
        <w:tc>
          <w:tcPr>
            <w:tcW w:w="382" w:type="dxa"/>
          </w:tcPr>
          <w:p w14:paraId="660DEDD9" w14:textId="77777777" w:rsidR="00082DC2" w:rsidRPr="009079F8" w:rsidRDefault="00082DC2" w:rsidP="008451D0">
            <w:pPr>
              <w:jc w:val="center"/>
            </w:pPr>
            <w:r>
              <w:t>D</w:t>
            </w:r>
          </w:p>
        </w:tc>
        <w:tc>
          <w:tcPr>
            <w:tcW w:w="3491" w:type="dxa"/>
            <w:gridSpan w:val="2"/>
          </w:tcPr>
          <w:p w14:paraId="3F6A81DD" w14:textId="77777777" w:rsidR="00082DC2" w:rsidRDefault="00082DC2" w:rsidP="008451D0">
            <w:pPr>
              <w:pStyle w:val="pqiTabBody"/>
            </w:pPr>
            <w:r w:rsidRPr="009079F8">
              <w:t xml:space="preserve">„R”, jeżeli stosuje się </w:t>
            </w:r>
            <w:r>
              <w:t>co najmniej jedno z</w:t>
            </w:r>
            <w:r w:rsidRPr="009079F8">
              <w:t xml:space="preserve"> p</w:t>
            </w:r>
            <w:r>
              <w:t>ó</w:t>
            </w:r>
            <w:r w:rsidRPr="009079F8">
              <w:t>l tekstow</w:t>
            </w:r>
            <w:r>
              <w:t xml:space="preserve">ych: 4b, 4c, 4d, 4e lub </w:t>
            </w:r>
            <w:smartTag w:uri="urn:schemas-microsoft-com:office:smarttags" w:element="metricconverter">
              <w:smartTagPr>
                <w:attr w:name="ProductID" w:val="4f"/>
              </w:smartTagPr>
              <w:r>
                <w:t>4f</w:t>
              </w:r>
            </w:smartTag>
            <w:r w:rsidRPr="009079F8">
              <w:t>.</w:t>
            </w:r>
          </w:p>
          <w:p w14:paraId="7404C191" w14:textId="77777777" w:rsidR="00082DC2" w:rsidRPr="009079F8" w:rsidRDefault="00082DC2" w:rsidP="008451D0">
            <w:pPr>
              <w:pStyle w:val="pqiTabBody"/>
            </w:pPr>
            <w:r>
              <w:t>W pozostałych przypadkach nie stosuje się.</w:t>
            </w:r>
          </w:p>
        </w:tc>
        <w:tc>
          <w:tcPr>
            <w:tcW w:w="4130" w:type="dxa"/>
          </w:tcPr>
          <w:p w14:paraId="7582C00C" w14:textId="77777777" w:rsidR="00082DC2" w:rsidRDefault="00082DC2" w:rsidP="008451D0">
            <w:pPr>
              <w:pStyle w:val="pqiTabBody"/>
            </w:pPr>
            <w:r>
              <w:t>Atrybut.</w:t>
            </w:r>
          </w:p>
          <w:p w14:paraId="340E8D9D" w14:textId="77777777" w:rsidR="00082DC2" w:rsidRPr="009079F8" w:rsidRDefault="00082DC2" w:rsidP="008451D0">
            <w:r>
              <w:t>Wartość ze słownika „</w:t>
            </w:r>
            <w:r w:rsidRPr="008C6FA2">
              <w:t xml:space="preserve">Kody języka (Language </w:t>
            </w:r>
            <w:proofErr w:type="spellStart"/>
            <w:r w:rsidRPr="008C6FA2">
              <w:t>codes</w:t>
            </w:r>
            <w:proofErr w:type="spellEnd"/>
            <w:r w:rsidRPr="008C6FA2">
              <w:t>)</w:t>
            </w:r>
            <w:r>
              <w:t>”.</w:t>
            </w:r>
          </w:p>
        </w:tc>
        <w:tc>
          <w:tcPr>
            <w:tcW w:w="1050" w:type="dxa"/>
          </w:tcPr>
          <w:p w14:paraId="2D5B8040" w14:textId="77777777" w:rsidR="00082DC2" w:rsidRPr="009079F8" w:rsidRDefault="00082DC2" w:rsidP="008451D0">
            <w:r w:rsidRPr="009079F8">
              <w:t>a2</w:t>
            </w:r>
          </w:p>
        </w:tc>
      </w:tr>
      <w:tr w:rsidR="00082DC2" w:rsidRPr="009079F8" w14:paraId="36463992" w14:textId="77777777" w:rsidTr="00FF417F">
        <w:trPr>
          <w:cantSplit/>
        </w:trPr>
        <w:tc>
          <w:tcPr>
            <w:tcW w:w="361" w:type="dxa"/>
          </w:tcPr>
          <w:p w14:paraId="6F694724" w14:textId="77777777" w:rsidR="00082DC2" w:rsidRPr="009079F8" w:rsidRDefault="00082DC2" w:rsidP="008451D0">
            <w:pPr>
              <w:rPr>
                <w:b/>
              </w:rPr>
            </w:pPr>
          </w:p>
        </w:tc>
        <w:tc>
          <w:tcPr>
            <w:tcW w:w="439" w:type="dxa"/>
          </w:tcPr>
          <w:p w14:paraId="34DB17A1" w14:textId="77777777" w:rsidR="00082DC2" w:rsidRPr="009079F8" w:rsidRDefault="00082DC2" w:rsidP="008451D0">
            <w:pPr>
              <w:rPr>
                <w:i/>
              </w:rPr>
            </w:pPr>
            <w:r w:rsidRPr="009079F8">
              <w:rPr>
                <w:i/>
              </w:rPr>
              <w:t>a</w:t>
            </w:r>
          </w:p>
        </w:tc>
        <w:tc>
          <w:tcPr>
            <w:tcW w:w="3914" w:type="dxa"/>
          </w:tcPr>
          <w:p w14:paraId="54265686" w14:textId="77777777" w:rsidR="00082DC2" w:rsidRDefault="00082DC2" w:rsidP="008451D0">
            <w:r w:rsidRPr="009079F8">
              <w:t>Identyfikacja podmiotu</w:t>
            </w:r>
          </w:p>
          <w:p w14:paraId="5DD2471E" w14:textId="77777777" w:rsidR="00082DC2" w:rsidRPr="009079F8" w:rsidRDefault="00082DC2" w:rsidP="008451D0">
            <w:r>
              <w:rPr>
                <w:rFonts w:ascii="Courier New" w:hAnsi="Courier New" w:cs="Courier New"/>
                <w:noProof/>
                <w:color w:val="0000FF"/>
                <w:szCs w:val="20"/>
              </w:rPr>
              <w:t>Traderid</w:t>
            </w:r>
          </w:p>
        </w:tc>
        <w:tc>
          <w:tcPr>
            <w:tcW w:w="382" w:type="dxa"/>
          </w:tcPr>
          <w:p w14:paraId="66FF2E13" w14:textId="77777777" w:rsidR="00082DC2" w:rsidRPr="009079F8" w:rsidRDefault="00082DC2" w:rsidP="008451D0">
            <w:pPr>
              <w:jc w:val="center"/>
            </w:pPr>
            <w:r w:rsidRPr="009079F8">
              <w:t>C</w:t>
            </w:r>
          </w:p>
        </w:tc>
        <w:tc>
          <w:tcPr>
            <w:tcW w:w="3491" w:type="dxa"/>
            <w:gridSpan w:val="2"/>
          </w:tcPr>
          <w:p w14:paraId="6697897C" w14:textId="77777777" w:rsidR="00082DC2" w:rsidRPr="00A72A8E" w:rsidRDefault="00082DC2" w:rsidP="008451D0">
            <w:pPr>
              <w:pStyle w:val="pqiTabBody"/>
            </w:pPr>
            <w:r w:rsidRPr="00A72A8E">
              <w:t>- „R” jeżeli kod rodzaju miejsca przeznaczenia w polu 1a komunikatu IE801 ma wartość „1".</w:t>
            </w:r>
          </w:p>
          <w:p w14:paraId="5E823A2E" w14:textId="77777777" w:rsidR="00082DC2" w:rsidRPr="00A72A8E" w:rsidRDefault="00082DC2" w:rsidP="008451D0">
            <w:pPr>
              <w:pStyle w:val="pqiTabBody"/>
            </w:pPr>
            <w:r w:rsidRPr="00A72A8E">
              <w:t>- „O” jeżeli kod rodzaju miejsca przeznaczenia w polu 1a komunikatu IE801 ma wartość „2”, „3” i „5”.</w:t>
            </w:r>
          </w:p>
          <w:p w14:paraId="44FED246" w14:textId="77777777" w:rsidR="00082DC2" w:rsidRPr="00A72A8E" w:rsidRDefault="00082DC2" w:rsidP="008451D0">
            <w:pPr>
              <w:pStyle w:val="pqiTabBody"/>
            </w:pPr>
            <w:r w:rsidRPr="00A72A8E">
              <w:t>- Nie stosuje się jeżeli kod rodzaju miejsca przeznaczenia w polu 1a komunikatu IE801 ma wartość „4”.</w:t>
            </w:r>
          </w:p>
          <w:p w14:paraId="7ED59FEB" w14:textId="77777777" w:rsidR="00082DC2" w:rsidRPr="009079F8" w:rsidRDefault="00082DC2" w:rsidP="008451D0">
            <w:pPr>
              <w:pStyle w:val="pqiTabBody"/>
              <w:rPr>
                <w:i/>
              </w:rPr>
            </w:pPr>
            <w:r w:rsidRPr="006343ED">
              <w:t xml:space="preserve">(Zobacz wartości enumeracji </w:t>
            </w:r>
            <w:r w:rsidRPr="006343ED">
              <w:fldChar w:fldCharType="begin"/>
            </w:r>
            <w:r w:rsidRPr="006343ED">
              <w:instrText xml:space="preserve"> REF _Ref267833580 \h </w:instrText>
            </w:r>
            <w:r>
              <w:instrText xml:space="preserve"> \* MERGEFORMAT </w:instrText>
            </w:r>
            <w:r w:rsidRPr="006343ED">
              <w:fldChar w:fldCharType="separate"/>
            </w:r>
            <w:r w:rsidR="002B6F91">
              <w:t>Kody rodzaju miejsca przeznaczenia (</w:t>
            </w:r>
            <w:proofErr w:type="spellStart"/>
            <w:r w:rsidR="002B6F91">
              <w:t>D</w:t>
            </w:r>
            <w:r w:rsidR="002B6F91" w:rsidRPr="00F963E2">
              <w:t>estination</w:t>
            </w:r>
            <w:proofErr w:type="spellEnd"/>
            <w:r w:rsidR="002B6F91" w:rsidRPr="00F963E2">
              <w:t xml:space="preserve"> </w:t>
            </w:r>
            <w:proofErr w:type="spellStart"/>
            <w:r w:rsidR="002B6F91" w:rsidRPr="00F963E2">
              <w:t>Type</w:t>
            </w:r>
            <w:proofErr w:type="spellEnd"/>
            <w:r w:rsidR="002B6F91" w:rsidRPr="00F963E2">
              <w:t xml:space="preserve"> </w:t>
            </w:r>
            <w:proofErr w:type="spellStart"/>
            <w:r w:rsidR="002B6F91" w:rsidRPr="00F963E2">
              <w:t>Code</w:t>
            </w:r>
            <w:r w:rsidR="002B6F91">
              <w:t>s</w:t>
            </w:r>
            <w:proofErr w:type="spellEnd"/>
            <w:r w:rsidR="002B6F91">
              <w:t>)</w:t>
            </w:r>
            <w:r w:rsidRPr="006343ED">
              <w:fldChar w:fldCharType="end"/>
            </w:r>
            <w:r w:rsidRPr="009079F8">
              <w:rPr>
                <w:i/>
              </w:rPr>
              <w:t>)</w:t>
            </w:r>
            <w:r>
              <w:rPr>
                <w:i/>
              </w:rPr>
              <w:t>.</w:t>
            </w:r>
          </w:p>
        </w:tc>
        <w:tc>
          <w:tcPr>
            <w:tcW w:w="4130" w:type="dxa"/>
          </w:tcPr>
          <w:p w14:paraId="6464E810" w14:textId="77777777" w:rsidR="00082DC2" w:rsidRPr="009079F8" w:rsidRDefault="00082DC2" w:rsidP="008451D0">
            <w:pPr>
              <w:pStyle w:val="pqiTabBody"/>
            </w:pPr>
            <w:r w:rsidRPr="009079F8">
              <w:t>Dla kodu rodzaju miejsca przeznaczenia:</w:t>
            </w:r>
          </w:p>
          <w:p w14:paraId="0E27AB05" w14:textId="77777777" w:rsidR="00082DC2" w:rsidRPr="009079F8" w:rsidRDefault="00082DC2" w:rsidP="008451D0">
            <w:pPr>
              <w:pStyle w:val="pqiTabBody"/>
            </w:pPr>
            <w:r>
              <w:t xml:space="preserve"> - </w:t>
            </w:r>
            <w:r w:rsidRPr="009079F8">
              <w:t xml:space="preserve">1: należy podać ważny numer </w:t>
            </w:r>
            <w:r>
              <w:t>akcyzowy</w:t>
            </w:r>
            <w:r w:rsidRPr="009079F8">
              <w:t xml:space="preserve"> składu podatkowego przeznaczenia</w:t>
            </w:r>
          </w:p>
          <w:p w14:paraId="22D8A64D" w14:textId="77777777" w:rsidR="00082DC2" w:rsidRPr="009079F8" w:rsidRDefault="00082DC2" w:rsidP="008451D0">
            <w:pPr>
              <w:pStyle w:val="pqiTabBody"/>
            </w:pPr>
            <w:r>
              <w:t xml:space="preserve"> - </w:t>
            </w:r>
            <w:r w:rsidRPr="009079F8">
              <w:t>2, 3 i 5: należy podać numer identyfikacyjny VAT lub inny numer identyfikacyjny.</w:t>
            </w:r>
          </w:p>
        </w:tc>
        <w:tc>
          <w:tcPr>
            <w:tcW w:w="1050" w:type="dxa"/>
          </w:tcPr>
          <w:p w14:paraId="6C709663" w14:textId="77777777" w:rsidR="00082DC2" w:rsidRPr="009079F8" w:rsidRDefault="00082DC2" w:rsidP="008451D0">
            <w:r w:rsidRPr="009079F8">
              <w:t>an..16</w:t>
            </w:r>
          </w:p>
        </w:tc>
      </w:tr>
      <w:tr w:rsidR="00082DC2" w:rsidRPr="009079F8" w14:paraId="1BD4F9E1" w14:textId="77777777" w:rsidTr="00FF417F">
        <w:trPr>
          <w:cantSplit/>
        </w:trPr>
        <w:tc>
          <w:tcPr>
            <w:tcW w:w="361" w:type="dxa"/>
          </w:tcPr>
          <w:p w14:paraId="3F1B5534" w14:textId="77777777" w:rsidR="00082DC2" w:rsidRPr="009079F8" w:rsidRDefault="00082DC2" w:rsidP="008451D0">
            <w:pPr>
              <w:rPr>
                <w:b/>
              </w:rPr>
            </w:pPr>
          </w:p>
        </w:tc>
        <w:tc>
          <w:tcPr>
            <w:tcW w:w="439" w:type="dxa"/>
          </w:tcPr>
          <w:p w14:paraId="16A08A74" w14:textId="77777777" w:rsidR="00082DC2" w:rsidRPr="009079F8" w:rsidRDefault="00082DC2" w:rsidP="008451D0">
            <w:pPr>
              <w:rPr>
                <w:i/>
              </w:rPr>
            </w:pPr>
            <w:r w:rsidRPr="009079F8">
              <w:rPr>
                <w:i/>
              </w:rPr>
              <w:t>b</w:t>
            </w:r>
          </w:p>
        </w:tc>
        <w:tc>
          <w:tcPr>
            <w:tcW w:w="3914" w:type="dxa"/>
          </w:tcPr>
          <w:p w14:paraId="27EC4076" w14:textId="77777777" w:rsidR="00082DC2" w:rsidRDefault="00082DC2" w:rsidP="008451D0">
            <w:r w:rsidRPr="009079F8">
              <w:t>Nazwa podmiotu</w:t>
            </w:r>
          </w:p>
          <w:p w14:paraId="2D71AAD0" w14:textId="77777777" w:rsidR="00082DC2" w:rsidRPr="009079F8" w:rsidRDefault="00082DC2" w:rsidP="008451D0">
            <w:r>
              <w:rPr>
                <w:rFonts w:ascii="Courier New" w:hAnsi="Courier New" w:cs="Courier New"/>
                <w:noProof/>
                <w:color w:val="0000FF"/>
                <w:szCs w:val="20"/>
              </w:rPr>
              <w:t>TraderName</w:t>
            </w:r>
          </w:p>
        </w:tc>
        <w:tc>
          <w:tcPr>
            <w:tcW w:w="382" w:type="dxa"/>
          </w:tcPr>
          <w:p w14:paraId="7CB2AD06" w14:textId="77777777" w:rsidR="00082DC2" w:rsidRPr="009079F8" w:rsidRDefault="00082DC2" w:rsidP="008451D0">
            <w:pPr>
              <w:jc w:val="center"/>
            </w:pPr>
            <w:r w:rsidRPr="009079F8">
              <w:rPr>
                <w:szCs w:val="20"/>
              </w:rPr>
              <w:t>C</w:t>
            </w:r>
          </w:p>
        </w:tc>
        <w:tc>
          <w:tcPr>
            <w:tcW w:w="3491" w:type="dxa"/>
            <w:gridSpan w:val="2"/>
          </w:tcPr>
          <w:p w14:paraId="6DA4B99C" w14:textId="77777777" w:rsidR="00082DC2" w:rsidRPr="009079F8" w:rsidRDefault="00082DC2" w:rsidP="008451D0">
            <w:pPr>
              <w:pStyle w:val="pqiTabBody"/>
            </w:pPr>
            <w:r w:rsidRPr="009079F8">
              <w:t>- „R” dla kodu rodzaju miejsca przeznaczenia 1, 2, 3 i 5</w:t>
            </w:r>
          </w:p>
          <w:p w14:paraId="63718E61" w14:textId="77777777" w:rsidR="00082DC2" w:rsidRPr="009079F8" w:rsidRDefault="00082DC2" w:rsidP="008451D0">
            <w:pPr>
              <w:pStyle w:val="pqiTabBody"/>
            </w:pPr>
            <w:r w:rsidRPr="009079F8">
              <w:t>- „O” dla kodu rodzaju miejsca przeznaczenia 4.</w:t>
            </w:r>
          </w:p>
          <w:p w14:paraId="1670110F" w14:textId="77777777" w:rsidR="00082DC2" w:rsidRPr="009079F8" w:rsidRDefault="00082DC2" w:rsidP="008451D0">
            <w:pPr>
              <w:pStyle w:val="pqiTabBody"/>
            </w:pPr>
            <w:r>
              <w:t>(</w:t>
            </w:r>
            <w:r w:rsidRPr="006343ED">
              <w:t xml:space="preserve">Zobacz wartości enumeracji </w:t>
            </w:r>
            <w:r w:rsidRPr="006343ED">
              <w:fldChar w:fldCharType="begin"/>
            </w:r>
            <w:r w:rsidRPr="006343ED">
              <w:instrText xml:space="preserve"> REF _Ref267833580 \h </w:instrText>
            </w:r>
            <w:r>
              <w:instrText xml:space="preserve"> \* MERGEFORMAT </w:instrText>
            </w:r>
            <w:r w:rsidRPr="006343ED">
              <w:fldChar w:fldCharType="separate"/>
            </w:r>
            <w:r w:rsidR="002B6F91">
              <w:t>Kody rodzaju miejsca przeznaczenia (</w:t>
            </w:r>
            <w:proofErr w:type="spellStart"/>
            <w:r w:rsidR="002B6F91">
              <w:t>D</w:t>
            </w:r>
            <w:r w:rsidR="002B6F91" w:rsidRPr="00F963E2">
              <w:t>estination</w:t>
            </w:r>
            <w:proofErr w:type="spellEnd"/>
            <w:r w:rsidR="002B6F91" w:rsidRPr="00F963E2">
              <w:t xml:space="preserve"> </w:t>
            </w:r>
            <w:proofErr w:type="spellStart"/>
            <w:r w:rsidR="002B6F91" w:rsidRPr="00F963E2">
              <w:t>Type</w:t>
            </w:r>
            <w:proofErr w:type="spellEnd"/>
            <w:r w:rsidR="002B6F91" w:rsidRPr="00F963E2">
              <w:t xml:space="preserve"> </w:t>
            </w:r>
            <w:proofErr w:type="spellStart"/>
            <w:r w:rsidR="002B6F91" w:rsidRPr="00F963E2">
              <w:t>Code</w:t>
            </w:r>
            <w:r w:rsidR="002B6F91">
              <w:t>s</w:t>
            </w:r>
            <w:proofErr w:type="spellEnd"/>
            <w:r w:rsidR="002B6F91">
              <w:t>)</w:t>
            </w:r>
            <w:r w:rsidRPr="006343ED">
              <w:fldChar w:fldCharType="end"/>
            </w:r>
            <w:r w:rsidRPr="009079F8">
              <w:rPr>
                <w:i/>
              </w:rPr>
              <w:t>)</w:t>
            </w:r>
            <w:r>
              <w:rPr>
                <w:i/>
              </w:rPr>
              <w:t>.</w:t>
            </w:r>
          </w:p>
        </w:tc>
        <w:tc>
          <w:tcPr>
            <w:tcW w:w="4130" w:type="dxa"/>
          </w:tcPr>
          <w:p w14:paraId="644B1C8D" w14:textId="77777777" w:rsidR="00082DC2" w:rsidRPr="009079F8" w:rsidRDefault="00082DC2" w:rsidP="008451D0"/>
        </w:tc>
        <w:tc>
          <w:tcPr>
            <w:tcW w:w="1050" w:type="dxa"/>
          </w:tcPr>
          <w:p w14:paraId="30933E97" w14:textId="77777777" w:rsidR="00082DC2" w:rsidRPr="009079F8" w:rsidRDefault="00082DC2" w:rsidP="008451D0">
            <w:r w:rsidRPr="009079F8">
              <w:t>an..182</w:t>
            </w:r>
          </w:p>
        </w:tc>
      </w:tr>
      <w:tr w:rsidR="00082DC2" w:rsidRPr="009079F8" w14:paraId="024F53FF" w14:textId="77777777" w:rsidTr="00FF417F">
        <w:trPr>
          <w:cantSplit/>
        </w:trPr>
        <w:tc>
          <w:tcPr>
            <w:tcW w:w="361" w:type="dxa"/>
          </w:tcPr>
          <w:p w14:paraId="5482EA1B" w14:textId="77777777" w:rsidR="00082DC2" w:rsidRPr="009079F8" w:rsidRDefault="00082DC2" w:rsidP="008451D0">
            <w:pPr>
              <w:rPr>
                <w:b/>
              </w:rPr>
            </w:pPr>
          </w:p>
        </w:tc>
        <w:tc>
          <w:tcPr>
            <w:tcW w:w="439" w:type="dxa"/>
          </w:tcPr>
          <w:p w14:paraId="3D5BDE95" w14:textId="77777777" w:rsidR="00082DC2" w:rsidRPr="009079F8" w:rsidRDefault="00082DC2" w:rsidP="008451D0">
            <w:pPr>
              <w:rPr>
                <w:i/>
              </w:rPr>
            </w:pPr>
            <w:r w:rsidRPr="009079F8">
              <w:rPr>
                <w:i/>
              </w:rPr>
              <w:t>c</w:t>
            </w:r>
          </w:p>
        </w:tc>
        <w:tc>
          <w:tcPr>
            <w:tcW w:w="3914" w:type="dxa"/>
          </w:tcPr>
          <w:p w14:paraId="0876CCA1" w14:textId="77777777" w:rsidR="00082DC2" w:rsidRDefault="00082DC2" w:rsidP="008451D0">
            <w:r w:rsidRPr="009079F8">
              <w:t>Ulica</w:t>
            </w:r>
          </w:p>
          <w:p w14:paraId="5094EF70" w14:textId="77777777" w:rsidR="00082DC2" w:rsidRPr="009079F8" w:rsidRDefault="00082DC2" w:rsidP="008451D0">
            <w:r>
              <w:rPr>
                <w:rFonts w:ascii="Courier New" w:hAnsi="Courier New" w:cs="Courier New"/>
                <w:noProof/>
                <w:color w:val="0000FF"/>
                <w:szCs w:val="20"/>
              </w:rPr>
              <w:t>StreetName</w:t>
            </w:r>
          </w:p>
        </w:tc>
        <w:tc>
          <w:tcPr>
            <w:tcW w:w="382" w:type="dxa"/>
          </w:tcPr>
          <w:p w14:paraId="7CB2894E" w14:textId="77777777" w:rsidR="00082DC2" w:rsidRPr="009079F8" w:rsidRDefault="00082DC2" w:rsidP="008451D0">
            <w:pPr>
              <w:jc w:val="center"/>
            </w:pPr>
            <w:r w:rsidRPr="009079F8">
              <w:t>C</w:t>
            </w:r>
          </w:p>
        </w:tc>
        <w:tc>
          <w:tcPr>
            <w:tcW w:w="3491" w:type="dxa"/>
            <w:gridSpan w:val="2"/>
            <w:vMerge w:val="restart"/>
          </w:tcPr>
          <w:p w14:paraId="684A6B92" w14:textId="77777777" w:rsidR="00082DC2" w:rsidRPr="009079F8" w:rsidRDefault="00082DC2" w:rsidP="008451D0">
            <w:pPr>
              <w:pStyle w:val="pqiTabBody"/>
            </w:pPr>
            <w:r w:rsidRPr="009079F8">
              <w:t>W polu 4</w:t>
            </w:r>
            <w:r w:rsidRPr="009079F8">
              <w:rPr>
                <w:i/>
              </w:rPr>
              <w:t>c</w:t>
            </w:r>
            <w:r w:rsidRPr="009079F8">
              <w:t>, 4</w:t>
            </w:r>
            <w:r w:rsidRPr="009079F8">
              <w:rPr>
                <w:i/>
              </w:rPr>
              <w:t>e</w:t>
            </w:r>
            <w:r w:rsidRPr="009079F8">
              <w:t xml:space="preserve"> i 4</w:t>
            </w:r>
            <w:r w:rsidRPr="009079F8">
              <w:rPr>
                <w:i/>
              </w:rPr>
              <w:t>f</w:t>
            </w:r>
            <w:r w:rsidRPr="009079F8">
              <w:t>:</w:t>
            </w:r>
          </w:p>
          <w:p w14:paraId="0A0DB229" w14:textId="77777777" w:rsidR="00082DC2" w:rsidRPr="009079F8" w:rsidRDefault="00082DC2" w:rsidP="008451D0">
            <w:pPr>
              <w:pStyle w:val="pqiTabBody"/>
            </w:pPr>
            <w:r w:rsidRPr="009079F8">
              <w:lastRenderedPageBreak/>
              <w:t>- „R” dla kodu rodzaju miejsca przeznaczenia 2, 3, 4 i 5</w:t>
            </w:r>
          </w:p>
          <w:p w14:paraId="4A787482" w14:textId="77777777" w:rsidR="00082DC2" w:rsidRPr="009079F8" w:rsidRDefault="00082DC2" w:rsidP="008451D0">
            <w:pPr>
              <w:pStyle w:val="pqiTabBody"/>
            </w:pPr>
            <w:r w:rsidRPr="009079F8">
              <w:t>- „O” dla kodu rodzaju miejsca przeznaczenia 1.</w:t>
            </w:r>
          </w:p>
          <w:p w14:paraId="0A1A801D" w14:textId="77777777" w:rsidR="00082DC2" w:rsidRPr="009079F8" w:rsidRDefault="00082DC2" w:rsidP="008451D0">
            <w:pPr>
              <w:pStyle w:val="pqiTabBody"/>
            </w:pPr>
            <w:r>
              <w:t>(</w:t>
            </w:r>
            <w:r w:rsidRPr="006343ED">
              <w:t xml:space="preserve">Zobacz wartości enumeracji </w:t>
            </w:r>
            <w:r w:rsidRPr="006343ED">
              <w:fldChar w:fldCharType="begin"/>
            </w:r>
            <w:r w:rsidRPr="006343ED">
              <w:instrText xml:space="preserve"> REF _Ref267833580 \h </w:instrText>
            </w:r>
            <w:r>
              <w:instrText xml:space="preserve"> \* MERGEFORMAT </w:instrText>
            </w:r>
            <w:r w:rsidRPr="006343ED">
              <w:fldChar w:fldCharType="separate"/>
            </w:r>
            <w:r w:rsidR="002B6F91">
              <w:t>Kody rodzaju miejsca przeznaczenia (</w:t>
            </w:r>
            <w:proofErr w:type="spellStart"/>
            <w:r w:rsidR="002B6F91">
              <w:t>D</w:t>
            </w:r>
            <w:r w:rsidR="002B6F91" w:rsidRPr="00F963E2">
              <w:t>estination</w:t>
            </w:r>
            <w:proofErr w:type="spellEnd"/>
            <w:r w:rsidR="002B6F91" w:rsidRPr="00F963E2">
              <w:t xml:space="preserve"> </w:t>
            </w:r>
            <w:proofErr w:type="spellStart"/>
            <w:r w:rsidR="002B6F91" w:rsidRPr="00F963E2">
              <w:t>Type</w:t>
            </w:r>
            <w:proofErr w:type="spellEnd"/>
            <w:r w:rsidR="002B6F91" w:rsidRPr="00F963E2">
              <w:t xml:space="preserve"> </w:t>
            </w:r>
            <w:proofErr w:type="spellStart"/>
            <w:r w:rsidR="002B6F91" w:rsidRPr="00F963E2">
              <w:t>Code</w:t>
            </w:r>
            <w:r w:rsidR="002B6F91">
              <w:t>s</w:t>
            </w:r>
            <w:proofErr w:type="spellEnd"/>
            <w:r w:rsidR="002B6F91">
              <w:t>)</w:t>
            </w:r>
            <w:r w:rsidRPr="006343ED">
              <w:fldChar w:fldCharType="end"/>
            </w:r>
            <w:r w:rsidRPr="009079F8">
              <w:rPr>
                <w:i/>
              </w:rPr>
              <w:t>)</w:t>
            </w:r>
            <w:r>
              <w:rPr>
                <w:i/>
              </w:rPr>
              <w:t>.</w:t>
            </w:r>
          </w:p>
        </w:tc>
        <w:tc>
          <w:tcPr>
            <w:tcW w:w="4130" w:type="dxa"/>
          </w:tcPr>
          <w:p w14:paraId="35B186B1" w14:textId="77777777" w:rsidR="00082DC2" w:rsidRPr="009079F8" w:rsidRDefault="00082DC2" w:rsidP="008451D0"/>
        </w:tc>
        <w:tc>
          <w:tcPr>
            <w:tcW w:w="1050" w:type="dxa"/>
          </w:tcPr>
          <w:p w14:paraId="768909F1" w14:textId="77777777" w:rsidR="00082DC2" w:rsidRPr="009079F8" w:rsidRDefault="00082DC2" w:rsidP="008451D0">
            <w:r w:rsidRPr="009079F8">
              <w:t>an..65</w:t>
            </w:r>
          </w:p>
        </w:tc>
      </w:tr>
      <w:tr w:rsidR="00082DC2" w:rsidRPr="009079F8" w14:paraId="6F797EB7" w14:textId="77777777" w:rsidTr="00FF417F">
        <w:trPr>
          <w:cantSplit/>
        </w:trPr>
        <w:tc>
          <w:tcPr>
            <w:tcW w:w="361" w:type="dxa"/>
          </w:tcPr>
          <w:p w14:paraId="3856116A" w14:textId="77777777" w:rsidR="00082DC2" w:rsidRPr="009079F8" w:rsidRDefault="00082DC2" w:rsidP="008451D0">
            <w:pPr>
              <w:rPr>
                <w:b/>
              </w:rPr>
            </w:pPr>
          </w:p>
        </w:tc>
        <w:tc>
          <w:tcPr>
            <w:tcW w:w="439" w:type="dxa"/>
          </w:tcPr>
          <w:p w14:paraId="58E6D6B1" w14:textId="77777777" w:rsidR="00082DC2" w:rsidRPr="009079F8" w:rsidRDefault="00082DC2" w:rsidP="008451D0">
            <w:pPr>
              <w:rPr>
                <w:i/>
              </w:rPr>
            </w:pPr>
            <w:r w:rsidRPr="009079F8">
              <w:rPr>
                <w:i/>
              </w:rPr>
              <w:t>d</w:t>
            </w:r>
          </w:p>
        </w:tc>
        <w:tc>
          <w:tcPr>
            <w:tcW w:w="3914" w:type="dxa"/>
          </w:tcPr>
          <w:p w14:paraId="2AC72436" w14:textId="77777777" w:rsidR="00082DC2" w:rsidRDefault="00082DC2" w:rsidP="008451D0">
            <w:r w:rsidRPr="009079F8">
              <w:t>Numer domu</w:t>
            </w:r>
          </w:p>
          <w:p w14:paraId="34C4F247" w14:textId="77777777" w:rsidR="00082DC2" w:rsidRPr="009079F8" w:rsidRDefault="00082DC2" w:rsidP="008451D0">
            <w:r>
              <w:rPr>
                <w:rFonts w:ascii="Courier New" w:hAnsi="Courier New" w:cs="Courier New"/>
                <w:noProof/>
                <w:color w:val="0000FF"/>
                <w:szCs w:val="20"/>
              </w:rPr>
              <w:t>StreetNumber</w:t>
            </w:r>
          </w:p>
        </w:tc>
        <w:tc>
          <w:tcPr>
            <w:tcW w:w="382" w:type="dxa"/>
          </w:tcPr>
          <w:p w14:paraId="028F4C4A" w14:textId="77777777" w:rsidR="00082DC2" w:rsidRPr="009079F8" w:rsidRDefault="00082DC2" w:rsidP="008451D0">
            <w:pPr>
              <w:jc w:val="center"/>
            </w:pPr>
            <w:r w:rsidRPr="009079F8">
              <w:rPr>
                <w:szCs w:val="20"/>
              </w:rPr>
              <w:t>O</w:t>
            </w:r>
          </w:p>
        </w:tc>
        <w:tc>
          <w:tcPr>
            <w:tcW w:w="3491" w:type="dxa"/>
            <w:gridSpan w:val="2"/>
            <w:vMerge/>
          </w:tcPr>
          <w:p w14:paraId="4E6E52BA" w14:textId="77777777" w:rsidR="00082DC2" w:rsidRPr="009079F8" w:rsidRDefault="00082DC2" w:rsidP="008451D0">
            <w:pPr>
              <w:pStyle w:val="pqiTabBody"/>
            </w:pPr>
          </w:p>
        </w:tc>
        <w:tc>
          <w:tcPr>
            <w:tcW w:w="4130" w:type="dxa"/>
          </w:tcPr>
          <w:p w14:paraId="79688AFA" w14:textId="77777777" w:rsidR="00082DC2" w:rsidRPr="009079F8" w:rsidRDefault="00082DC2" w:rsidP="008451D0"/>
        </w:tc>
        <w:tc>
          <w:tcPr>
            <w:tcW w:w="1050" w:type="dxa"/>
          </w:tcPr>
          <w:p w14:paraId="3AA88EC2" w14:textId="77777777" w:rsidR="00082DC2" w:rsidRPr="009079F8" w:rsidRDefault="00082DC2" w:rsidP="008451D0">
            <w:r w:rsidRPr="009079F8">
              <w:t>an..11</w:t>
            </w:r>
          </w:p>
        </w:tc>
      </w:tr>
      <w:tr w:rsidR="00082DC2" w:rsidRPr="009079F8" w14:paraId="7DF72841" w14:textId="77777777" w:rsidTr="00FF417F">
        <w:trPr>
          <w:cantSplit/>
        </w:trPr>
        <w:tc>
          <w:tcPr>
            <w:tcW w:w="361" w:type="dxa"/>
          </w:tcPr>
          <w:p w14:paraId="22FF354F" w14:textId="77777777" w:rsidR="00082DC2" w:rsidRPr="009079F8" w:rsidRDefault="00082DC2" w:rsidP="008451D0">
            <w:pPr>
              <w:rPr>
                <w:b/>
              </w:rPr>
            </w:pPr>
          </w:p>
        </w:tc>
        <w:tc>
          <w:tcPr>
            <w:tcW w:w="439" w:type="dxa"/>
          </w:tcPr>
          <w:p w14:paraId="33ACD0DF" w14:textId="77777777" w:rsidR="00082DC2" w:rsidRPr="009079F8" w:rsidRDefault="00082DC2" w:rsidP="008451D0">
            <w:pPr>
              <w:rPr>
                <w:i/>
              </w:rPr>
            </w:pPr>
            <w:r w:rsidRPr="009079F8">
              <w:rPr>
                <w:i/>
              </w:rPr>
              <w:t>e</w:t>
            </w:r>
          </w:p>
        </w:tc>
        <w:tc>
          <w:tcPr>
            <w:tcW w:w="3914" w:type="dxa"/>
          </w:tcPr>
          <w:p w14:paraId="07D5C532" w14:textId="77777777" w:rsidR="00082DC2" w:rsidRDefault="00082DC2" w:rsidP="008451D0">
            <w:r w:rsidRPr="009079F8">
              <w:t>Kod pocztowy</w:t>
            </w:r>
          </w:p>
          <w:p w14:paraId="2EFABBE6" w14:textId="77777777" w:rsidR="00082DC2" w:rsidRPr="009079F8" w:rsidRDefault="00082DC2" w:rsidP="008451D0">
            <w:r>
              <w:rPr>
                <w:rFonts w:ascii="Courier New" w:hAnsi="Courier New" w:cs="Courier New"/>
                <w:noProof/>
                <w:color w:val="0000FF"/>
                <w:szCs w:val="20"/>
              </w:rPr>
              <w:t>Postcode</w:t>
            </w:r>
          </w:p>
        </w:tc>
        <w:tc>
          <w:tcPr>
            <w:tcW w:w="382" w:type="dxa"/>
          </w:tcPr>
          <w:p w14:paraId="64072AE3" w14:textId="77777777" w:rsidR="00082DC2" w:rsidRPr="009079F8" w:rsidRDefault="00082DC2" w:rsidP="008451D0">
            <w:pPr>
              <w:jc w:val="center"/>
            </w:pPr>
            <w:r w:rsidRPr="009079F8">
              <w:rPr>
                <w:szCs w:val="20"/>
              </w:rPr>
              <w:t>C</w:t>
            </w:r>
          </w:p>
        </w:tc>
        <w:tc>
          <w:tcPr>
            <w:tcW w:w="3491" w:type="dxa"/>
            <w:gridSpan w:val="2"/>
            <w:vMerge/>
          </w:tcPr>
          <w:p w14:paraId="0205397C" w14:textId="77777777" w:rsidR="00082DC2" w:rsidRPr="009079F8" w:rsidRDefault="00082DC2" w:rsidP="008451D0">
            <w:pPr>
              <w:pStyle w:val="pqiTabBody"/>
            </w:pPr>
          </w:p>
        </w:tc>
        <w:tc>
          <w:tcPr>
            <w:tcW w:w="4130" w:type="dxa"/>
          </w:tcPr>
          <w:p w14:paraId="1D7AF68F" w14:textId="77777777" w:rsidR="00082DC2" w:rsidRPr="009079F8" w:rsidRDefault="00082DC2" w:rsidP="008451D0"/>
        </w:tc>
        <w:tc>
          <w:tcPr>
            <w:tcW w:w="1050" w:type="dxa"/>
          </w:tcPr>
          <w:p w14:paraId="11517B62" w14:textId="77777777" w:rsidR="00082DC2" w:rsidRPr="009079F8" w:rsidRDefault="00082DC2" w:rsidP="008451D0">
            <w:r w:rsidRPr="009079F8">
              <w:t>an..10</w:t>
            </w:r>
          </w:p>
        </w:tc>
      </w:tr>
      <w:tr w:rsidR="00082DC2" w:rsidRPr="009079F8" w14:paraId="3F3EA687" w14:textId="77777777" w:rsidTr="00FF417F">
        <w:trPr>
          <w:cantSplit/>
        </w:trPr>
        <w:tc>
          <w:tcPr>
            <w:tcW w:w="361" w:type="dxa"/>
          </w:tcPr>
          <w:p w14:paraId="0DD034A9" w14:textId="77777777" w:rsidR="00082DC2" w:rsidRPr="009079F8" w:rsidRDefault="00082DC2" w:rsidP="008451D0">
            <w:pPr>
              <w:rPr>
                <w:b/>
              </w:rPr>
            </w:pPr>
          </w:p>
        </w:tc>
        <w:tc>
          <w:tcPr>
            <w:tcW w:w="439" w:type="dxa"/>
          </w:tcPr>
          <w:p w14:paraId="0780F25E" w14:textId="77777777" w:rsidR="00082DC2" w:rsidRPr="009079F8" w:rsidRDefault="00082DC2" w:rsidP="008451D0">
            <w:pPr>
              <w:rPr>
                <w:i/>
              </w:rPr>
            </w:pPr>
            <w:r w:rsidRPr="009079F8">
              <w:rPr>
                <w:i/>
              </w:rPr>
              <w:t>f</w:t>
            </w:r>
          </w:p>
        </w:tc>
        <w:tc>
          <w:tcPr>
            <w:tcW w:w="3914" w:type="dxa"/>
          </w:tcPr>
          <w:p w14:paraId="78DEB1BF" w14:textId="77777777" w:rsidR="00082DC2" w:rsidRDefault="00082DC2" w:rsidP="008451D0">
            <w:r w:rsidRPr="009079F8">
              <w:t>Miejscowość</w:t>
            </w:r>
          </w:p>
          <w:p w14:paraId="1255F608" w14:textId="77777777" w:rsidR="00082DC2" w:rsidRPr="009079F8" w:rsidRDefault="00082DC2" w:rsidP="008451D0">
            <w:r>
              <w:rPr>
                <w:rFonts w:ascii="Courier New" w:hAnsi="Courier New" w:cs="Courier New"/>
                <w:noProof/>
                <w:color w:val="0000FF"/>
                <w:szCs w:val="20"/>
              </w:rPr>
              <w:t>City</w:t>
            </w:r>
          </w:p>
        </w:tc>
        <w:tc>
          <w:tcPr>
            <w:tcW w:w="382" w:type="dxa"/>
          </w:tcPr>
          <w:p w14:paraId="06CC5E50" w14:textId="77777777" w:rsidR="00082DC2" w:rsidRPr="009079F8" w:rsidRDefault="00082DC2" w:rsidP="008451D0">
            <w:pPr>
              <w:jc w:val="center"/>
            </w:pPr>
            <w:r w:rsidRPr="009079F8">
              <w:t>C</w:t>
            </w:r>
          </w:p>
        </w:tc>
        <w:tc>
          <w:tcPr>
            <w:tcW w:w="3491" w:type="dxa"/>
            <w:gridSpan w:val="2"/>
            <w:vMerge/>
          </w:tcPr>
          <w:p w14:paraId="694AC886" w14:textId="77777777" w:rsidR="00082DC2" w:rsidRPr="009079F8" w:rsidRDefault="00082DC2" w:rsidP="008451D0">
            <w:pPr>
              <w:pStyle w:val="pqiTabBody"/>
            </w:pPr>
          </w:p>
        </w:tc>
        <w:tc>
          <w:tcPr>
            <w:tcW w:w="4130" w:type="dxa"/>
          </w:tcPr>
          <w:p w14:paraId="74FBB5FC" w14:textId="77777777" w:rsidR="00082DC2" w:rsidRPr="009079F8" w:rsidRDefault="00082DC2" w:rsidP="008451D0"/>
        </w:tc>
        <w:tc>
          <w:tcPr>
            <w:tcW w:w="1050" w:type="dxa"/>
          </w:tcPr>
          <w:p w14:paraId="778187AB" w14:textId="77777777" w:rsidR="00082DC2" w:rsidRPr="009079F8" w:rsidRDefault="00082DC2" w:rsidP="008451D0">
            <w:r w:rsidRPr="009079F8">
              <w:t>an..50</w:t>
            </w:r>
          </w:p>
        </w:tc>
      </w:tr>
      <w:tr w:rsidR="00082DC2" w:rsidRPr="009079F8" w14:paraId="1D8B4EDB" w14:textId="77777777" w:rsidTr="00FF417F">
        <w:trPr>
          <w:cantSplit/>
        </w:trPr>
        <w:tc>
          <w:tcPr>
            <w:tcW w:w="800" w:type="dxa"/>
            <w:gridSpan w:val="2"/>
          </w:tcPr>
          <w:p w14:paraId="6187692D" w14:textId="77777777" w:rsidR="00082DC2" w:rsidRPr="009079F8" w:rsidRDefault="00082DC2" w:rsidP="008451D0">
            <w:pPr>
              <w:keepNext/>
              <w:rPr>
                <w:i/>
              </w:rPr>
            </w:pPr>
            <w:r w:rsidRPr="009079F8">
              <w:rPr>
                <w:b/>
              </w:rPr>
              <w:t>5</w:t>
            </w:r>
          </w:p>
        </w:tc>
        <w:tc>
          <w:tcPr>
            <w:tcW w:w="3914" w:type="dxa"/>
          </w:tcPr>
          <w:p w14:paraId="22DABEEA" w14:textId="77777777" w:rsidR="00082DC2" w:rsidRDefault="00082DC2" w:rsidP="008451D0">
            <w:pPr>
              <w:keepNext/>
              <w:rPr>
                <w:b/>
                <w:szCs w:val="20"/>
              </w:rPr>
            </w:pPr>
            <w:r w:rsidRPr="009079F8">
              <w:rPr>
                <w:b/>
              </w:rPr>
              <w:t xml:space="preserve">URZĄD – właściwy </w:t>
            </w:r>
            <w:r>
              <w:rPr>
                <w:b/>
              </w:rPr>
              <w:t>urząd</w:t>
            </w:r>
            <w:r w:rsidRPr="009079F8">
              <w:rPr>
                <w:b/>
              </w:rPr>
              <w:t xml:space="preserve"> w miejscu </w:t>
            </w:r>
            <w:r>
              <w:rPr>
                <w:b/>
              </w:rPr>
              <w:t>dostawy</w:t>
            </w:r>
          </w:p>
          <w:p w14:paraId="3CDAC923" w14:textId="77777777" w:rsidR="00082DC2" w:rsidRPr="009079F8" w:rsidRDefault="00082DC2" w:rsidP="008451D0">
            <w:pPr>
              <w:keepNext/>
              <w:rPr>
                <w:b/>
                <w:szCs w:val="20"/>
              </w:rPr>
            </w:pPr>
            <w:r>
              <w:rPr>
                <w:rFonts w:ascii="Courier New" w:hAnsi="Courier New" w:cs="Courier New"/>
                <w:noProof/>
                <w:color w:val="0000FF"/>
                <w:szCs w:val="20"/>
              </w:rPr>
              <w:t>DestinationOffice</w:t>
            </w:r>
          </w:p>
        </w:tc>
        <w:tc>
          <w:tcPr>
            <w:tcW w:w="382" w:type="dxa"/>
          </w:tcPr>
          <w:p w14:paraId="30630B0C" w14:textId="77777777" w:rsidR="00082DC2" w:rsidRPr="00A33BA5" w:rsidRDefault="00082DC2" w:rsidP="00E63049">
            <w:pPr>
              <w:keepNext/>
              <w:jc w:val="center"/>
              <w:rPr>
                <w:b/>
              </w:rPr>
            </w:pPr>
            <w:r>
              <w:rPr>
                <w:b/>
                <w:szCs w:val="20"/>
              </w:rPr>
              <w:t>D</w:t>
            </w:r>
          </w:p>
        </w:tc>
        <w:tc>
          <w:tcPr>
            <w:tcW w:w="3491" w:type="dxa"/>
            <w:gridSpan w:val="2"/>
          </w:tcPr>
          <w:p w14:paraId="62ABA233" w14:textId="77777777" w:rsidR="00082DC2" w:rsidRDefault="00082DC2" w:rsidP="008451D0">
            <w:pPr>
              <w:pStyle w:val="pqiTabBody"/>
              <w:rPr>
                <w:b/>
              </w:rPr>
            </w:pPr>
            <w:r>
              <w:rPr>
                <w:b/>
              </w:rPr>
              <w:t xml:space="preserve">- </w:t>
            </w:r>
            <w:r w:rsidRPr="00A33BA5">
              <w:rPr>
                <w:b/>
              </w:rPr>
              <w:t>„R” dla kodu rodzaju miejsca przeznaczenia 1, 2, 3, 4</w:t>
            </w:r>
            <w:r>
              <w:rPr>
                <w:b/>
              </w:rPr>
              <w:t xml:space="preserve"> i</w:t>
            </w:r>
            <w:r w:rsidRPr="00A33BA5">
              <w:rPr>
                <w:b/>
              </w:rPr>
              <w:t xml:space="preserve"> 5.</w:t>
            </w:r>
          </w:p>
          <w:p w14:paraId="6D7A6C5F" w14:textId="77777777" w:rsidR="00082DC2" w:rsidRPr="005F5DCD" w:rsidRDefault="00082DC2" w:rsidP="008451D0">
            <w:pPr>
              <w:pStyle w:val="pqiTabBody"/>
              <w:rPr>
                <w:b/>
              </w:rPr>
            </w:pPr>
            <w:r>
              <w:rPr>
                <w:b/>
              </w:rPr>
              <w:t xml:space="preserve">- Nie stosuje się </w:t>
            </w:r>
            <w:r w:rsidRPr="005F5DCD">
              <w:rPr>
                <w:b/>
              </w:rPr>
              <w:t xml:space="preserve">jeżeli kod rodzaju miejsca przeznaczenia w polu 1a komunikatu IE801 ma wartość </w:t>
            </w:r>
            <w:r>
              <w:rPr>
                <w:b/>
              </w:rPr>
              <w:t>„6”.</w:t>
            </w:r>
          </w:p>
          <w:p w14:paraId="0C9C5D4B" w14:textId="77777777" w:rsidR="00082DC2" w:rsidRPr="00A33BA5" w:rsidRDefault="00082DC2" w:rsidP="008451D0">
            <w:pPr>
              <w:pStyle w:val="pqiTabBody"/>
              <w:rPr>
                <w:b/>
              </w:rPr>
            </w:pPr>
            <w:r w:rsidRPr="00A33BA5">
              <w:rPr>
                <w:b/>
              </w:rPr>
              <w:t xml:space="preserve">(Zobacz wartości enumeracji </w:t>
            </w:r>
            <w:r w:rsidRPr="00A33BA5">
              <w:rPr>
                <w:b/>
              </w:rPr>
              <w:fldChar w:fldCharType="begin"/>
            </w:r>
            <w:r w:rsidRPr="00A33BA5">
              <w:rPr>
                <w:b/>
              </w:rPr>
              <w:instrText xml:space="preserve"> REF _Ref267833580 \h  \* MERGEFORMAT </w:instrText>
            </w:r>
            <w:r w:rsidRPr="00A33BA5">
              <w:rPr>
                <w:b/>
              </w:rPr>
            </w:r>
            <w:r w:rsidRPr="00A33BA5">
              <w:rPr>
                <w:b/>
              </w:rPr>
              <w:fldChar w:fldCharType="separate"/>
            </w:r>
            <w:r w:rsidR="002B6F91" w:rsidRPr="002B6F91">
              <w:rPr>
                <w:b/>
              </w:rPr>
              <w:t>Kody rodzaju miejsca przeznaczenia (</w:t>
            </w:r>
            <w:proofErr w:type="spellStart"/>
            <w:r w:rsidR="002B6F91" w:rsidRPr="002B6F91">
              <w:rPr>
                <w:b/>
              </w:rPr>
              <w:t>Destination</w:t>
            </w:r>
            <w:proofErr w:type="spellEnd"/>
            <w:r w:rsidR="002B6F91" w:rsidRPr="002B6F91">
              <w:rPr>
                <w:b/>
              </w:rPr>
              <w:t xml:space="preserve"> </w:t>
            </w:r>
            <w:proofErr w:type="spellStart"/>
            <w:r w:rsidR="002B6F91" w:rsidRPr="002B6F91">
              <w:rPr>
                <w:b/>
              </w:rPr>
              <w:t>Type</w:t>
            </w:r>
            <w:proofErr w:type="spellEnd"/>
            <w:r w:rsidR="002B6F91" w:rsidRPr="002B6F91">
              <w:rPr>
                <w:b/>
              </w:rPr>
              <w:t xml:space="preserve"> </w:t>
            </w:r>
            <w:proofErr w:type="spellStart"/>
            <w:r w:rsidR="002B6F91" w:rsidRPr="002B6F91">
              <w:rPr>
                <w:b/>
              </w:rPr>
              <w:t>Codes</w:t>
            </w:r>
            <w:proofErr w:type="spellEnd"/>
            <w:r w:rsidR="002B6F91" w:rsidRPr="002B6F91">
              <w:rPr>
                <w:b/>
              </w:rPr>
              <w:t>)</w:t>
            </w:r>
            <w:r w:rsidRPr="00A33BA5">
              <w:rPr>
                <w:b/>
              </w:rPr>
              <w:fldChar w:fldCharType="end"/>
            </w:r>
            <w:r w:rsidRPr="00A33BA5">
              <w:rPr>
                <w:b/>
                <w:i/>
              </w:rPr>
              <w:t>).</w:t>
            </w:r>
          </w:p>
        </w:tc>
        <w:tc>
          <w:tcPr>
            <w:tcW w:w="4130" w:type="dxa"/>
          </w:tcPr>
          <w:p w14:paraId="65B3C58F" w14:textId="77777777" w:rsidR="00082DC2" w:rsidRPr="00A33BA5" w:rsidRDefault="00082DC2" w:rsidP="008451D0">
            <w:pPr>
              <w:keepNext/>
              <w:rPr>
                <w:b/>
              </w:rPr>
            </w:pPr>
          </w:p>
        </w:tc>
        <w:tc>
          <w:tcPr>
            <w:tcW w:w="1050" w:type="dxa"/>
          </w:tcPr>
          <w:p w14:paraId="3CAEEB72" w14:textId="77777777" w:rsidR="00082DC2" w:rsidRPr="00A33BA5" w:rsidRDefault="00082DC2" w:rsidP="008451D0">
            <w:pPr>
              <w:keepNext/>
              <w:rPr>
                <w:b/>
              </w:rPr>
            </w:pPr>
            <w:r w:rsidRPr="00A33BA5">
              <w:rPr>
                <w:b/>
              </w:rPr>
              <w:t>1x</w:t>
            </w:r>
          </w:p>
        </w:tc>
      </w:tr>
      <w:tr w:rsidR="00082DC2" w:rsidRPr="009079F8" w14:paraId="3BA5A345" w14:textId="77777777" w:rsidTr="00FF417F">
        <w:trPr>
          <w:cantSplit/>
        </w:trPr>
        <w:tc>
          <w:tcPr>
            <w:tcW w:w="361" w:type="dxa"/>
          </w:tcPr>
          <w:p w14:paraId="045CE441" w14:textId="77777777" w:rsidR="00082DC2" w:rsidRPr="009079F8" w:rsidRDefault="00082DC2" w:rsidP="008451D0">
            <w:pPr>
              <w:rPr>
                <w:b/>
              </w:rPr>
            </w:pPr>
          </w:p>
        </w:tc>
        <w:tc>
          <w:tcPr>
            <w:tcW w:w="439" w:type="dxa"/>
          </w:tcPr>
          <w:p w14:paraId="7AAD4A08" w14:textId="77777777" w:rsidR="00082DC2" w:rsidRPr="009079F8" w:rsidRDefault="00082DC2" w:rsidP="00E63049">
            <w:pPr>
              <w:jc w:val="center"/>
              <w:rPr>
                <w:i/>
              </w:rPr>
            </w:pPr>
            <w:r w:rsidRPr="009079F8">
              <w:rPr>
                <w:i/>
              </w:rPr>
              <w:t>a</w:t>
            </w:r>
          </w:p>
        </w:tc>
        <w:tc>
          <w:tcPr>
            <w:tcW w:w="3914" w:type="dxa"/>
          </w:tcPr>
          <w:p w14:paraId="64FE0C7D" w14:textId="77777777" w:rsidR="00082DC2" w:rsidRDefault="00082DC2" w:rsidP="008451D0">
            <w:r w:rsidRPr="009079F8">
              <w:t>Numer referencyjny urzędu</w:t>
            </w:r>
          </w:p>
          <w:p w14:paraId="013213B8" w14:textId="77777777" w:rsidR="00082DC2" w:rsidRPr="009079F8" w:rsidRDefault="00082DC2" w:rsidP="008451D0">
            <w:r>
              <w:rPr>
                <w:rFonts w:ascii="Courier New" w:hAnsi="Courier New" w:cs="Courier New"/>
                <w:noProof/>
                <w:color w:val="0000FF"/>
                <w:szCs w:val="20"/>
              </w:rPr>
              <w:t>ReferenceNumber</w:t>
            </w:r>
          </w:p>
        </w:tc>
        <w:tc>
          <w:tcPr>
            <w:tcW w:w="382" w:type="dxa"/>
          </w:tcPr>
          <w:p w14:paraId="792B3A6E" w14:textId="77777777" w:rsidR="00082DC2" w:rsidRPr="009079F8" w:rsidRDefault="00082DC2" w:rsidP="00E63049">
            <w:pPr>
              <w:jc w:val="center"/>
            </w:pPr>
            <w:r w:rsidRPr="009079F8">
              <w:rPr>
                <w:szCs w:val="20"/>
              </w:rPr>
              <w:t>R</w:t>
            </w:r>
          </w:p>
        </w:tc>
        <w:tc>
          <w:tcPr>
            <w:tcW w:w="3491" w:type="dxa"/>
            <w:gridSpan w:val="2"/>
          </w:tcPr>
          <w:p w14:paraId="0A6D7DD5" w14:textId="77777777" w:rsidR="00082DC2" w:rsidRPr="009079F8" w:rsidRDefault="00082DC2" w:rsidP="008451D0"/>
        </w:tc>
        <w:tc>
          <w:tcPr>
            <w:tcW w:w="4130" w:type="dxa"/>
          </w:tcPr>
          <w:p w14:paraId="25811ABD" w14:textId="77777777" w:rsidR="00082DC2" w:rsidRPr="009079F8" w:rsidRDefault="00082DC2" w:rsidP="008451D0">
            <w:pPr>
              <w:pStyle w:val="pqiTabBody"/>
            </w:pPr>
            <w:r w:rsidRPr="009079F8">
              <w:t>Należy podać kod urzędu właściwych organów w państwie członkowskim przeznaczenia odpowi</w:t>
            </w:r>
            <w:r>
              <w:t>edzialnego za kontrolę akcyzy w </w:t>
            </w:r>
            <w:r w:rsidRPr="009079F8">
              <w:t>miejscu przeznaczenia.</w:t>
            </w:r>
          </w:p>
        </w:tc>
        <w:tc>
          <w:tcPr>
            <w:tcW w:w="1050" w:type="dxa"/>
          </w:tcPr>
          <w:p w14:paraId="64EB8DA3" w14:textId="77777777" w:rsidR="00082DC2" w:rsidRPr="009079F8" w:rsidRDefault="00082DC2" w:rsidP="008451D0">
            <w:r w:rsidRPr="009079F8">
              <w:t>an8</w:t>
            </w:r>
          </w:p>
        </w:tc>
      </w:tr>
      <w:tr w:rsidR="00E63049" w:rsidRPr="009079F8" w14:paraId="109992F5" w14:textId="77777777" w:rsidTr="00FF417F">
        <w:tc>
          <w:tcPr>
            <w:tcW w:w="800" w:type="dxa"/>
            <w:gridSpan w:val="2"/>
          </w:tcPr>
          <w:p w14:paraId="5C756DF9" w14:textId="77777777" w:rsidR="00E63049" w:rsidRPr="009079F8" w:rsidRDefault="00D93A38" w:rsidP="008451D0">
            <w:pPr>
              <w:pStyle w:val="pqiTabHead"/>
              <w:rPr>
                <w:i/>
              </w:rPr>
            </w:pPr>
            <w:r>
              <w:lastRenderedPageBreak/>
              <w:t>6</w:t>
            </w:r>
          </w:p>
        </w:tc>
        <w:tc>
          <w:tcPr>
            <w:tcW w:w="3914" w:type="dxa"/>
          </w:tcPr>
          <w:p w14:paraId="2008D67B" w14:textId="77777777" w:rsidR="00E63049" w:rsidRDefault="00E63049" w:rsidP="008451D0">
            <w:pPr>
              <w:pStyle w:val="pqiTabHead"/>
            </w:pPr>
            <w:r w:rsidRPr="009079F8">
              <w:t xml:space="preserve">GWARANCJA DOTYCZĄCA </w:t>
            </w:r>
            <w:r w:rsidR="00FF417F">
              <w:t>MAGAZYNOWANIA</w:t>
            </w:r>
          </w:p>
          <w:p w14:paraId="0E18EB2D" w14:textId="77777777" w:rsidR="00E63049" w:rsidRPr="009079F8" w:rsidRDefault="00E63049" w:rsidP="008451D0">
            <w:pPr>
              <w:pStyle w:val="pqiTabHead"/>
            </w:pPr>
            <w:r>
              <w:rPr>
                <w:rFonts w:ascii="Courier New" w:hAnsi="Courier New" w:cs="Courier New"/>
                <w:noProof/>
                <w:color w:val="0000FF"/>
              </w:rPr>
              <w:t>MovementGuarantee</w:t>
            </w:r>
          </w:p>
        </w:tc>
        <w:tc>
          <w:tcPr>
            <w:tcW w:w="382" w:type="dxa"/>
          </w:tcPr>
          <w:p w14:paraId="6D02E38E" w14:textId="77777777" w:rsidR="00E63049" w:rsidRPr="009079F8" w:rsidRDefault="00E63049" w:rsidP="00E63049">
            <w:pPr>
              <w:pStyle w:val="pqiTabHead"/>
              <w:jc w:val="center"/>
            </w:pPr>
            <w:r w:rsidRPr="00BF64A9">
              <w:rPr>
                <w:b w:val="0"/>
              </w:rPr>
              <w:t>C</w:t>
            </w:r>
          </w:p>
        </w:tc>
        <w:tc>
          <w:tcPr>
            <w:tcW w:w="3491" w:type="dxa"/>
            <w:gridSpan w:val="2"/>
          </w:tcPr>
          <w:p w14:paraId="22E09FFF" w14:textId="77777777" w:rsidR="00E63049" w:rsidRDefault="00E63049" w:rsidP="008451D0">
            <w:pPr>
              <w:pStyle w:val="pqiTabHead"/>
              <w:rPr>
                <w:b w:val="0"/>
              </w:rPr>
            </w:pPr>
            <w:r w:rsidRPr="00BF64A9">
              <w:rPr>
                <w:b w:val="0"/>
              </w:rPr>
              <w:t>„</w:t>
            </w:r>
            <w:r>
              <w:rPr>
                <w:b w:val="0"/>
              </w:rPr>
              <w:t>O</w:t>
            </w:r>
            <w:r w:rsidRPr="00BF64A9">
              <w:rPr>
                <w:b w:val="0"/>
              </w:rPr>
              <w:t>”, jeżeli</w:t>
            </w:r>
            <w:r w:rsidR="00FF5B63">
              <w:rPr>
                <w:b w:val="0"/>
              </w:rPr>
              <w:t xml:space="preserve"> wszystkie wyroby </w:t>
            </w:r>
            <w:r w:rsidR="0076267F">
              <w:rPr>
                <w:b w:val="0"/>
              </w:rPr>
              <w:br/>
            </w:r>
            <w:r w:rsidR="00FF5B63">
              <w:rPr>
                <w:b w:val="0"/>
              </w:rPr>
              <w:t>w przemieszczeniu są objęte zerową stawką podatku akcyzowego</w:t>
            </w:r>
            <w:r>
              <w:rPr>
                <w:b w:val="0"/>
              </w:rPr>
              <w:t xml:space="preserve">. </w:t>
            </w:r>
          </w:p>
          <w:p w14:paraId="1E66B236" w14:textId="77777777" w:rsidR="00E63049" w:rsidRPr="009079F8" w:rsidRDefault="00E63049" w:rsidP="008451D0">
            <w:pPr>
              <w:pStyle w:val="pqiTabHead"/>
            </w:pPr>
            <w:r>
              <w:rPr>
                <w:b w:val="0"/>
              </w:rPr>
              <w:t>„R” w przeciwnym wypadku.</w:t>
            </w:r>
          </w:p>
        </w:tc>
        <w:tc>
          <w:tcPr>
            <w:tcW w:w="4130" w:type="dxa"/>
          </w:tcPr>
          <w:p w14:paraId="64CF7A69" w14:textId="77777777" w:rsidR="00E63049" w:rsidRPr="009079F8" w:rsidRDefault="00E63049" w:rsidP="008451D0">
            <w:pPr>
              <w:pStyle w:val="pqiTabHead"/>
            </w:pPr>
          </w:p>
        </w:tc>
        <w:tc>
          <w:tcPr>
            <w:tcW w:w="1050" w:type="dxa"/>
          </w:tcPr>
          <w:p w14:paraId="06980236" w14:textId="77777777" w:rsidR="00E63049" w:rsidRPr="009079F8" w:rsidRDefault="00E63049" w:rsidP="008451D0">
            <w:pPr>
              <w:pStyle w:val="pqiTabHead"/>
            </w:pPr>
          </w:p>
        </w:tc>
      </w:tr>
      <w:tr w:rsidR="00E63049" w:rsidRPr="009079F8" w14:paraId="3222D5A8" w14:textId="77777777" w:rsidTr="00FF417F">
        <w:tc>
          <w:tcPr>
            <w:tcW w:w="361" w:type="dxa"/>
          </w:tcPr>
          <w:p w14:paraId="6EA78376" w14:textId="77777777" w:rsidR="00E63049" w:rsidRPr="009079F8" w:rsidRDefault="00E63049" w:rsidP="008451D0">
            <w:pPr>
              <w:pStyle w:val="pqiTabBody"/>
              <w:rPr>
                <w:b/>
              </w:rPr>
            </w:pPr>
          </w:p>
        </w:tc>
        <w:tc>
          <w:tcPr>
            <w:tcW w:w="439" w:type="dxa"/>
          </w:tcPr>
          <w:p w14:paraId="2B6B4A7E" w14:textId="77777777" w:rsidR="00E63049" w:rsidRPr="009079F8" w:rsidRDefault="00C511D7" w:rsidP="00E63049">
            <w:pPr>
              <w:pStyle w:val="pqiTabBody"/>
              <w:jc w:val="center"/>
              <w:rPr>
                <w:i/>
              </w:rPr>
            </w:pPr>
            <w:r>
              <w:rPr>
                <w:i/>
              </w:rPr>
              <w:t>a</w:t>
            </w:r>
          </w:p>
        </w:tc>
        <w:tc>
          <w:tcPr>
            <w:tcW w:w="3914" w:type="dxa"/>
          </w:tcPr>
          <w:p w14:paraId="4E158ABB" w14:textId="77777777" w:rsidR="00E63049" w:rsidRDefault="00E63049" w:rsidP="008451D0">
            <w:pPr>
              <w:pStyle w:val="pqiTabBody"/>
            </w:pPr>
            <w:r>
              <w:t>Numer GRN zabezpieczenia</w:t>
            </w:r>
          </w:p>
          <w:p w14:paraId="2B78024C" w14:textId="77777777" w:rsidR="00E63049" w:rsidRPr="007E17B3" w:rsidRDefault="00E63049" w:rsidP="008451D0">
            <w:pPr>
              <w:pStyle w:val="pqiTabBody"/>
              <w:rPr>
                <w:rFonts w:ascii="Courier New" w:hAnsi="Courier New" w:cs="Courier New"/>
                <w:noProof/>
                <w:color w:val="0000FF"/>
              </w:rPr>
            </w:pPr>
            <w:r w:rsidRPr="007E17B3">
              <w:rPr>
                <w:rFonts w:ascii="Courier New" w:hAnsi="Courier New" w:cs="Courier New"/>
                <w:noProof/>
                <w:color w:val="0000FF"/>
              </w:rPr>
              <w:t>GuaranteeReferenceNumber</w:t>
            </w:r>
          </w:p>
        </w:tc>
        <w:tc>
          <w:tcPr>
            <w:tcW w:w="382" w:type="dxa"/>
          </w:tcPr>
          <w:p w14:paraId="35FCF9B2" w14:textId="77777777" w:rsidR="00E63049" w:rsidRPr="009079F8" w:rsidRDefault="00E63049" w:rsidP="00E63049">
            <w:pPr>
              <w:pStyle w:val="pqiTabBody"/>
              <w:jc w:val="center"/>
            </w:pPr>
            <w:r>
              <w:t>R</w:t>
            </w:r>
          </w:p>
        </w:tc>
        <w:tc>
          <w:tcPr>
            <w:tcW w:w="3491" w:type="dxa"/>
            <w:gridSpan w:val="2"/>
          </w:tcPr>
          <w:p w14:paraId="45040492" w14:textId="77777777" w:rsidR="00E63049" w:rsidRPr="009079F8" w:rsidRDefault="00E63049" w:rsidP="008451D0">
            <w:pPr>
              <w:pStyle w:val="pqiTabBody"/>
            </w:pPr>
          </w:p>
        </w:tc>
        <w:tc>
          <w:tcPr>
            <w:tcW w:w="4130" w:type="dxa"/>
          </w:tcPr>
          <w:p w14:paraId="463025E3" w14:textId="77777777" w:rsidR="00E63049" w:rsidRDefault="00E63049" w:rsidP="00F31A60">
            <w:pPr>
              <w:pStyle w:val="pqiTabBody"/>
            </w:pPr>
          </w:p>
        </w:tc>
        <w:tc>
          <w:tcPr>
            <w:tcW w:w="1050" w:type="dxa"/>
          </w:tcPr>
          <w:p w14:paraId="402A4EEE" w14:textId="77777777" w:rsidR="00E63049" w:rsidRPr="009079F8" w:rsidRDefault="00E63049" w:rsidP="008451D0">
            <w:pPr>
              <w:pStyle w:val="pqiTabBody"/>
            </w:pPr>
            <w:r>
              <w:t>an17</w:t>
            </w:r>
          </w:p>
        </w:tc>
      </w:tr>
      <w:tr w:rsidR="00E63049" w:rsidRPr="009079F8" w14:paraId="66A8DEF3" w14:textId="77777777" w:rsidTr="00FF417F">
        <w:tc>
          <w:tcPr>
            <w:tcW w:w="361" w:type="dxa"/>
          </w:tcPr>
          <w:p w14:paraId="7D6B55A9" w14:textId="77777777" w:rsidR="00E63049" w:rsidRPr="009079F8" w:rsidRDefault="00E63049" w:rsidP="008451D0">
            <w:pPr>
              <w:pStyle w:val="pqiTabBody"/>
              <w:rPr>
                <w:b/>
              </w:rPr>
            </w:pPr>
          </w:p>
        </w:tc>
        <w:tc>
          <w:tcPr>
            <w:tcW w:w="439" w:type="dxa"/>
          </w:tcPr>
          <w:p w14:paraId="19C2271D" w14:textId="77777777" w:rsidR="00E63049" w:rsidRPr="009079F8" w:rsidRDefault="00C511D7" w:rsidP="00E63049">
            <w:pPr>
              <w:pStyle w:val="pqiTabBody"/>
              <w:jc w:val="center"/>
              <w:rPr>
                <w:i/>
              </w:rPr>
            </w:pPr>
            <w:r>
              <w:rPr>
                <w:i/>
              </w:rPr>
              <w:t>b</w:t>
            </w:r>
          </w:p>
        </w:tc>
        <w:tc>
          <w:tcPr>
            <w:tcW w:w="3914" w:type="dxa"/>
          </w:tcPr>
          <w:p w14:paraId="48633A9B" w14:textId="77777777" w:rsidR="00E63049" w:rsidRDefault="00E63049" w:rsidP="008451D0">
            <w:pPr>
              <w:pStyle w:val="pqiTabBody"/>
            </w:pPr>
            <w:r>
              <w:t>Kod dostępu do zabezpieczenia</w:t>
            </w:r>
          </w:p>
          <w:p w14:paraId="21CC398E" w14:textId="77777777" w:rsidR="00E63049" w:rsidRPr="007E17B3" w:rsidRDefault="00E63049" w:rsidP="008451D0">
            <w:pPr>
              <w:pStyle w:val="pqiTabBody"/>
              <w:rPr>
                <w:rFonts w:ascii="Courier New" w:hAnsi="Courier New" w:cs="Courier New"/>
                <w:noProof/>
                <w:color w:val="0000FF"/>
              </w:rPr>
            </w:pPr>
            <w:r w:rsidRPr="007E17B3">
              <w:rPr>
                <w:rFonts w:ascii="Courier New" w:hAnsi="Courier New" w:cs="Courier New"/>
                <w:noProof/>
                <w:color w:val="0000FF"/>
              </w:rPr>
              <w:t>GuaranteeReferenceNumber</w:t>
            </w:r>
            <w:r>
              <w:rPr>
                <w:rFonts w:ascii="Courier New" w:hAnsi="Courier New" w:cs="Courier New"/>
                <w:noProof/>
                <w:color w:val="0000FF"/>
              </w:rPr>
              <w:br/>
            </w:r>
            <w:r w:rsidRPr="007E17B3">
              <w:rPr>
                <w:rFonts w:ascii="Courier New" w:hAnsi="Courier New" w:cs="Courier New"/>
                <w:noProof/>
                <w:color w:val="0000FF"/>
              </w:rPr>
              <w:t>AccessCode</w:t>
            </w:r>
          </w:p>
        </w:tc>
        <w:tc>
          <w:tcPr>
            <w:tcW w:w="382" w:type="dxa"/>
          </w:tcPr>
          <w:p w14:paraId="32C8CFFB" w14:textId="77777777" w:rsidR="00E63049" w:rsidRPr="009079F8" w:rsidRDefault="00E63049" w:rsidP="00E63049">
            <w:pPr>
              <w:pStyle w:val="pqiTabBody"/>
              <w:jc w:val="center"/>
            </w:pPr>
            <w:r>
              <w:t>R</w:t>
            </w:r>
          </w:p>
        </w:tc>
        <w:tc>
          <w:tcPr>
            <w:tcW w:w="3491" w:type="dxa"/>
            <w:gridSpan w:val="2"/>
          </w:tcPr>
          <w:p w14:paraId="5CDFB064" w14:textId="77777777" w:rsidR="00E63049" w:rsidRPr="009079F8" w:rsidRDefault="00E63049" w:rsidP="008451D0">
            <w:pPr>
              <w:pStyle w:val="pqiTabBody"/>
            </w:pPr>
          </w:p>
        </w:tc>
        <w:tc>
          <w:tcPr>
            <w:tcW w:w="4130" w:type="dxa"/>
          </w:tcPr>
          <w:p w14:paraId="0C7ECEDD" w14:textId="77777777" w:rsidR="00E63049" w:rsidRDefault="00E63049" w:rsidP="008451D0">
            <w:pPr>
              <w:pStyle w:val="pqiTabBody"/>
              <w:rPr>
                <w:lang w:eastAsia="en-GB"/>
              </w:rPr>
            </w:pPr>
          </w:p>
        </w:tc>
        <w:tc>
          <w:tcPr>
            <w:tcW w:w="1050" w:type="dxa"/>
          </w:tcPr>
          <w:p w14:paraId="77D2A24A" w14:textId="77777777" w:rsidR="00E63049" w:rsidRPr="009079F8" w:rsidRDefault="00E63049" w:rsidP="008451D0">
            <w:pPr>
              <w:pStyle w:val="pqiTabBody"/>
            </w:pPr>
            <w:r>
              <w:t>n4</w:t>
            </w:r>
          </w:p>
        </w:tc>
      </w:tr>
      <w:tr w:rsidR="00E63049" w:rsidRPr="009079F8" w14:paraId="663B2F89" w14:textId="77777777" w:rsidTr="00FF417F">
        <w:tc>
          <w:tcPr>
            <w:tcW w:w="361" w:type="dxa"/>
          </w:tcPr>
          <w:p w14:paraId="777E0A08" w14:textId="77777777" w:rsidR="00E63049" w:rsidRPr="009079F8" w:rsidRDefault="00E63049" w:rsidP="008451D0">
            <w:pPr>
              <w:pStyle w:val="pqiTabBody"/>
              <w:rPr>
                <w:b/>
              </w:rPr>
            </w:pPr>
          </w:p>
        </w:tc>
        <w:tc>
          <w:tcPr>
            <w:tcW w:w="439" w:type="dxa"/>
          </w:tcPr>
          <w:p w14:paraId="3953DB7A" w14:textId="77777777" w:rsidR="00E63049" w:rsidRDefault="00C511D7" w:rsidP="00E63049">
            <w:pPr>
              <w:pStyle w:val="pqiTabBody"/>
              <w:jc w:val="center"/>
              <w:rPr>
                <w:i/>
              </w:rPr>
            </w:pPr>
            <w:r>
              <w:rPr>
                <w:i/>
              </w:rPr>
              <w:t>c</w:t>
            </w:r>
          </w:p>
        </w:tc>
        <w:tc>
          <w:tcPr>
            <w:tcW w:w="3914" w:type="dxa"/>
          </w:tcPr>
          <w:p w14:paraId="6117B9D9" w14:textId="77777777" w:rsidR="00E63049" w:rsidRDefault="00E63049" w:rsidP="008451D0">
            <w:pPr>
              <w:pStyle w:val="pqiTabBody"/>
            </w:pPr>
            <w:r>
              <w:t xml:space="preserve">TIN podmiotu </w:t>
            </w:r>
            <w:r w:rsidR="00E14546">
              <w:t>Odbierającego/Dysponenta</w:t>
            </w:r>
          </w:p>
          <w:p w14:paraId="6641B490" w14:textId="77777777" w:rsidR="00E63049" w:rsidRDefault="00E63049" w:rsidP="008451D0">
            <w:pPr>
              <w:pStyle w:val="pqiTabBody"/>
            </w:pPr>
            <w:r>
              <w:rPr>
                <w:rFonts w:ascii="Courier New" w:hAnsi="Courier New" w:cs="Courier New"/>
                <w:noProof/>
                <w:color w:val="0000FF"/>
              </w:rPr>
              <w:t>Consign</w:t>
            </w:r>
            <w:r w:rsidR="00EC3B9D">
              <w:rPr>
                <w:rFonts w:ascii="Courier New" w:hAnsi="Courier New" w:cs="Courier New"/>
                <w:noProof/>
                <w:color w:val="0000FF"/>
              </w:rPr>
              <w:t>ee</w:t>
            </w:r>
            <w:r w:rsidRPr="00F47D90">
              <w:rPr>
                <w:rFonts w:ascii="Courier New" w:hAnsi="Courier New" w:cs="Courier New"/>
                <w:noProof/>
                <w:color w:val="0000FF"/>
              </w:rPr>
              <w:t>TIN</w:t>
            </w:r>
          </w:p>
        </w:tc>
        <w:tc>
          <w:tcPr>
            <w:tcW w:w="382" w:type="dxa"/>
          </w:tcPr>
          <w:p w14:paraId="01B8E663" w14:textId="77777777" w:rsidR="00E63049" w:rsidRDefault="00E63049" w:rsidP="00E63049">
            <w:pPr>
              <w:pStyle w:val="pqiTabBody"/>
              <w:jc w:val="center"/>
            </w:pPr>
            <w:r>
              <w:t>R</w:t>
            </w:r>
          </w:p>
        </w:tc>
        <w:tc>
          <w:tcPr>
            <w:tcW w:w="3491" w:type="dxa"/>
            <w:gridSpan w:val="2"/>
          </w:tcPr>
          <w:p w14:paraId="2D6B10EC" w14:textId="77777777" w:rsidR="00E63049" w:rsidRPr="009079F8" w:rsidRDefault="00E63049" w:rsidP="008451D0">
            <w:pPr>
              <w:pStyle w:val="pqiTabBody"/>
            </w:pPr>
          </w:p>
        </w:tc>
        <w:tc>
          <w:tcPr>
            <w:tcW w:w="4130" w:type="dxa"/>
          </w:tcPr>
          <w:p w14:paraId="7F7506F9" w14:textId="77777777" w:rsidR="00E63049" w:rsidRDefault="00E63049" w:rsidP="00E14546">
            <w:pPr>
              <w:pStyle w:val="pqiTabBody"/>
              <w:rPr>
                <w:lang w:eastAsia="en-GB"/>
              </w:rPr>
            </w:pPr>
            <w:r>
              <w:rPr>
                <w:lang w:eastAsia="en-GB"/>
              </w:rPr>
              <w:t xml:space="preserve">Numer NIP </w:t>
            </w:r>
            <w:r w:rsidR="00E14546">
              <w:rPr>
                <w:lang w:eastAsia="en-GB"/>
              </w:rPr>
              <w:t xml:space="preserve">Odbierającego/Dysponenta </w:t>
            </w:r>
            <w:r>
              <w:rPr>
                <w:lang w:eastAsia="en-GB"/>
              </w:rPr>
              <w:t>(same cyfry) poprzedzony kodem PL.</w:t>
            </w:r>
          </w:p>
        </w:tc>
        <w:tc>
          <w:tcPr>
            <w:tcW w:w="1050" w:type="dxa"/>
          </w:tcPr>
          <w:p w14:paraId="47997C1D" w14:textId="77777777" w:rsidR="00E63049" w:rsidRDefault="00E63049" w:rsidP="008451D0">
            <w:pPr>
              <w:pStyle w:val="pqiTabBody"/>
            </w:pPr>
            <w:r>
              <w:t>an12</w:t>
            </w:r>
          </w:p>
        </w:tc>
      </w:tr>
      <w:tr w:rsidR="00082DC2" w:rsidRPr="009079F8" w14:paraId="3E0241C5" w14:textId="77777777" w:rsidTr="00FF417F">
        <w:trPr>
          <w:cantSplit/>
        </w:trPr>
        <w:tc>
          <w:tcPr>
            <w:tcW w:w="800" w:type="dxa"/>
            <w:gridSpan w:val="2"/>
          </w:tcPr>
          <w:p w14:paraId="079B9428" w14:textId="77777777" w:rsidR="00082DC2" w:rsidRPr="009079F8" w:rsidRDefault="00D93A38" w:rsidP="008451D0">
            <w:pPr>
              <w:keepNext/>
              <w:rPr>
                <w:i/>
              </w:rPr>
            </w:pPr>
            <w:r>
              <w:rPr>
                <w:b/>
              </w:rPr>
              <w:t>7</w:t>
            </w:r>
          </w:p>
        </w:tc>
        <w:tc>
          <w:tcPr>
            <w:tcW w:w="3914" w:type="dxa"/>
          </w:tcPr>
          <w:p w14:paraId="768F7FE5" w14:textId="77777777" w:rsidR="00082DC2" w:rsidRDefault="00082DC2" w:rsidP="008451D0">
            <w:pPr>
              <w:rPr>
                <w:b/>
                <w:szCs w:val="20"/>
              </w:rPr>
            </w:pPr>
            <w:r w:rsidRPr="009079F8">
              <w:rPr>
                <w:b/>
                <w:szCs w:val="20"/>
              </w:rPr>
              <w:t>RAPORT odbioru/wywozu</w:t>
            </w:r>
          </w:p>
          <w:p w14:paraId="7A2A6B53" w14:textId="77777777" w:rsidR="00082DC2" w:rsidRPr="005E1126" w:rsidRDefault="00082DC2" w:rsidP="008451D0">
            <w:pPr>
              <w:keepNext/>
              <w:rPr>
                <w:rFonts w:ascii="Courier New" w:hAnsi="Courier New" w:cs="Courier New"/>
                <w:noProof/>
                <w:color w:val="0000FF"/>
                <w:szCs w:val="20"/>
              </w:rPr>
            </w:pPr>
            <w:r w:rsidRPr="005E1126">
              <w:rPr>
                <w:rFonts w:ascii="Courier New" w:hAnsi="Courier New" w:cs="Courier New"/>
                <w:noProof/>
                <w:color w:val="0000FF"/>
                <w:szCs w:val="20"/>
              </w:rPr>
              <w:t xml:space="preserve">ReportOfReceiptExport </w:t>
            </w:r>
          </w:p>
        </w:tc>
        <w:tc>
          <w:tcPr>
            <w:tcW w:w="382" w:type="dxa"/>
          </w:tcPr>
          <w:p w14:paraId="48644829" w14:textId="77777777" w:rsidR="00082DC2" w:rsidRPr="00A33BA5" w:rsidRDefault="00082DC2" w:rsidP="008451D0">
            <w:pPr>
              <w:keepNext/>
              <w:jc w:val="center"/>
              <w:rPr>
                <w:b/>
              </w:rPr>
            </w:pPr>
            <w:r w:rsidRPr="00A33BA5">
              <w:rPr>
                <w:b/>
              </w:rPr>
              <w:t>R</w:t>
            </w:r>
          </w:p>
        </w:tc>
        <w:tc>
          <w:tcPr>
            <w:tcW w:w="3491" w:type="dxa"/>
            <w:gridSpan w:val="2"/>
          </w:tcPr>
          <w:p w14:paraId="4A313438" w14:textId="77777777" w:rsidR="00082DC2" w:rsidRPr="00A33BA5" w:rsidRDefault="00082DC2" w:rsidP="008451D0">
            <w:pPr>
              <w:keepNext/>
              <w:rPr>
                <w:b/>
              </w:rPr>
            </w:pPr>
          </w:p>
        </w:tc>
        <w:tc>
          <w:tcPr>
            <w:tcW w:w="4130" w:type="dxa"/>
          </w:tcPr>
          <w:p w14:paraId="5CAD34B0" w14:textId="77777777" w:rsidR="00082DC2" w:rsidRPr="00A33BA5" w:rsidRDefault="00082DC2" w:rsidP="008451D0">
            <w:pPr>
              <w:pStyle w:val="pqiTabBody"/>
              <w:rPr>
                <w:b/>
              </w:rPr>
            </w:pPr>
          </w:p>
        </w:tc>
        <w:tc>
          <w:tcPr>
            <w:tcW w:w="1050" w:type="dxa"/>
          </w:tcPr>
          <w:p w14:paraId="7BCB36CD" w14:textId="77777777" w:rsidR="00082DC2" w:rsidRPr="00A33BA5" w:rsidRDefault="00082DC2" w:rsidP="008451D0">
            <w:pPr>
              <w:keepNext/>
              <w:rPr>
                <w:b/>
              </w:rPr>
            </w:pPr>
            <w:r w:rsidRPr="00A33BA5">
              <w:rPr>
                <w:b/>
              </w:rPr>
              <w:t>1x</w:t>
            </w:r>
          </w:p>
        </w:tc>
      </w:tr>
      <w:tr w:rsidR="00082DC2" w:rsidRPr="009079F8" w14:paraId="7A8606F7" w14:textId="77777777" w:rsidTr="00FF417F">
        <w:trPr>
          <w:cantSplit/>
        </w:trPr>
        <w:tc>
          <w:tcPr>
            <w:tcW w:w="361" w:type="dxa"/>
          </w:tcPr>
          <w:p w14:paraId="77A20099" w14:textId="77777777" w:rsidR="00082DC2" w:rsidRPr="009079F8" w:rsidRDefault="00082DC2" w:rsidP="008451D0">
            <w:pPr>
              <w:rPr>
                <w:b/>
              </w:rPr>
            </w:pPr>
          </w:p>
        </w:tc>
        <w:tc>
          <w:tcPr>
            <w:tcW w:w="439" w:type="dxa"/>
          </w:tcPr>
          <w:p w14:paraId="1CFDEC37" w14:textId="77777777" w:rsidR="00082DC2" w:rsidRPr="009079F8" w:rsidRDefault="00082DC2" w:rsidP="008451D0">
            <w:pPr>
              <w:rPr>
                <w:i/>
              </w:rPr>
            </w:pPr>
            <w:r w:rsidRPr="009079F8">
              <w:rPr>
                <w:i/>
              </w:rPr>
              <w:t>a</w:t>
            </w:r>
          </w:p>
        </w:tc>
        <w:tc>
          <w:tcPr>
            <w:tcW w:w="3914" w:type="dxa"/>
          </w:tcPr>
          <w:p w14:paraId="545BAC8E" w14:textId="77777777" w:rsidR="00082DC2" w:rsidRDefault="00082DC2" w:rsidP="008451D0">
            <w:r w:rsidRPr="009079F8">
              <w:t>Data przybycia wyrobów akcyzowych</w:t>
            </w:r>
          </w:p>
          <w:p w14:paraId="5BF7B4BA" w14:textId="77777777" w:rsidR="00082DC2" w:rsidRPr="009079F8" w:rsidRDefault="00082DC2" w:rsidP="008451D0">
            <w:r>
              <w:rPr>
                <w:rFonts w:ascii="Courier New" w:hAnsi="Courier New" w:cs="Courier New"/>
                <w:noProof/>
                <w:color w:val="0000FF"/>
                <w:szCs w:val="20"/>
              </w:rPr>
              <w:t>DateOfArrivalOfExciseProducts</w:t>
            </w:r>
          </w:p>
        </w:tc>
        <w:tc>
          <w:tcPr>
            <w:tcW w:w="382" w:type="dxa"/>
          </w:tcPr>
          <w:p w14:paraId="48DD280D" w14:textId="77777777" w:rsidR="00082DC2" w:rsidRPr="009079F8" w:rsidRDefault="00082DC2" w:rsidP="008451D0">
            <w:pPr>
              <w:jc w:val="center"/>
            </w:pPr>
            <w:r>
              <w:t>R</w:t>
            </w:r>
          </w:p>
        </w:tc>
        <w:tc>
          <w:tcPr>
            <w:tcW w:w="3491" w:type="dxa"/>
            <w:gridSpan w:val="2"/>
          </w:tcPr>
          <w:p w14:paraId="67564473" w14:textId="77777777" w:rsidR="00082DC2" w:rsidRPr="009079F8" w:rsidRDefault="00082DC2" w:rsidP="008451D0"/>
        </w:tc>
        <w:tc>
          <w:tcPr>
            <w:tcW w:w="4130" w:type="dxa"/>
          </w:tcPr>
          <w:p w14:paraId="738CE5C9" w14:textId="2A281DFD" w:rsidR="00082DC2" w:rsidRPr="009079F8" w:rsidRDefault="00082DC2" w:rsidP="008451D0">
            <w:pPr>
              <w:pStyle w:val="pqiTabBody"/>
            </w:pPr>
            <w:r w:rsidRPr="009079F8">
              <w:t xml:space="preserve">Data zakończenia przemieszczenia zgodnie </w:t>
            </w:r>
            <w:r w:rsidR="0076267F">
              <w:br/>
            </w:r>
            <w:r w:rsidRPr="009079F8">
              <w:t xml:space="preserve">z art. </w:t>
            </w:r>
            <w:r w:rsidR="00071BA6">
              <w:t>19</w:t>
            </w:r>
            <w:r w:rsidRPr="009079F8">
              <w:t xml:space="preserve"> ust. 2 dyrektywy 20</w:t>
            </w:r>
            <w:r w:rsidR="00071BA6">
              <w:t>20/262</w:t>
            </w:r>
            <w:r w:rsidRPr="009079F8">
              <w:t>.</w:t>
            </w:r>
          </w:p>
        </w:tc>
        <w:tc>
          <w:tcPr>
            <w:tcW w:w="1050" w:type="dxa"/>
          </w:tcPr>
          <w:p w14:paraId="7F585371" w14:textId="77777777" w:rsidR="00082DC2" w:rsidRPr="009079F8" w:rsidRDefault="00082DC2" w:rsidP="008451D0">
            <w:r>
              <w:t>d</w:t>
            </w:r>
            <w:r w:rsidRPr="009079F8">
              <w:t>ata</w:t>
            </w:r>
          </w:p>
        </w:tc>
      </w:tr>
      <w:tr w:rsidR="00082DC2" w:rsidRPr="009079F8" w14:paraId="02F6DAA2" w14:textId="77777777" w:rsidTr="00FF417F">
        <w:trPr>
          <w:cantSplit/>
        </w:trPr>
        <w:tc>
          <w:tcPr>
            <w:tcW w:w="361" w:type="dxa"/>
          </w:tcPr>
          <w:p w14:paraId="02C627BF" w14:textId="77777777" w:rsidR="00082DC2" w:rsidRPr="009079F8" w:rsidRDefault="00082DC2" w:rsidP="008451D0">
            <w:pPr>
              <w:rPr>
                <w:b/>
              </w:rPr>
            </w:pPr>
          </w:p>
        </w:tc>
        <w:tc>
          <w:tcPr>
            <w:tcW w:w="439" w:type="dxa"/>
          </w:tcPr>
          <w:p w14:paraId="06EF812A" w14:textId="77777777" w:rsidR="00082DC2" w:rsidRPr="009079F8" w:rsidRDefault="00082DC2" w:rsidP="008451D0">
            <w:pPr>
              <w:rPr>
                <w:i/>
              </w:rPr>
            </w:pPr>
            <w:r w:rsidRPr="009079F8">
              <w:rPr>
                <w:i/>
              </w:rPr>
              <w:t>b</w:t>
            </w:r>
          </w:p>
        </w:tc>
        <w:tc>
          <w:tcPr>
            <w:tcW w:w="3914" w:type="dxa"/>
          </w:tcPr>
          <w:p w14:paraId="2D3AD345" w14:textId="77777777" w:rsidR="00082DC2" w:rsidRDefault="00082DC2" w:rsidP="008451D0">
            <w:r>
              <w:t>Ogólne wyniki</w:t>
            </w:r>
            <w:r w:rsidRPr="009079F8">
              <w:t xml:space="preserve"> odbioru</w:t>
            </w:r>
          </w:p>
          <w:p w14:paraId="44C7D294" w14:textId="77777777" w:rsidR="00082DC2" w:rsidRPr="009079F8" w:rsidRDefault="00082DC2" w:rsidP="008451D0">
            <w:r>
              <w:rPr>
                <w:rFonts w:ascii="Courier New" w:hAnsi="Courier New" w:cs="Courier New"/>
                <w:noProof/>
                <w:color w:val="0000FF"/>
                <w:szCs w:val="20"/>
              </w:rPr>
              <w:t>GlobalConclusionOfReceipt</w:t>
            </w:r>
          </w:p>
        </w:tc>
        <w:tc>
          <w:tcPr>
            <w:tcW w:w="382" w:type="dxa"/>
          </w:tcPr>
          <w:p w14:paraId="40E63E29" w14:textId="77777777" w:rsidR="00082DC2" w:rsidRPr="009079F8" w:rsidRDefault="00082DC2" w:rsidP="008451D0">
            <w:pPr>
              <w:jc w:val="center"/>
            </w:pPr>
            <w:r w:rsidRPr="009079F8">
              <w:t>R</w:t>
            </w:r>
          </w:p>
        </w:tc>
        <w:tc>
          <w:tcPr>
            <w:tcW w:w="3491" w:type="dxa"/>
            <w:gridSpan w:val="2"/>
          </w:tcPr>
          <w:p w14:paraId="5BEB8A80" w14:textId="77777777" w:rsidR="00082DC2" w:rsidRPr="009079F8" w:rsidRDefault="00082DC2" w:rsidP="008451D0"/>
        </w:tc>
        <w:tc>
          <w:tcPr>
            <w:tcW w:w="4130" w:type="dxa"/>
          </w:tcPr>
          <w:p w14:paraId="762D4802" w14:textId="77777777" w:rsidR="00082DC2" w:rsidRDefault="00082DC2" w:rsidP="008451D0">
            <w:pPr>
              <w:pStyle w:val="pqiTabBody"/>
            </w:pPr>
            <w:r>
              <w:t>Wartość z enumeracji „</w:t>
            </w:r>
            <w:r>
              <w:fldChar w:fldCharType="begin"/>
            </w:r>
            <w:r>
              <w:instrText xml:space="preserve"> REF _Ref267833819 \h </w:instrText>
            </w:r>
            <w:r w:rsidR="0072231D">
              <w:instrText xml:space="preserve"> \* MERGEFORMAT </w:instrText>
            </w:r>
            <w:r>
              <w:fldChar w:fldCharType="separate"/>
            </w:r>
            <w:r w:rsidR="002B6F91" w:rsidRPr="002B6F91">
              <w:t xml:space="preserve">Ogólne wyniki odbioru (Global </w:t>
            </w:r>
            <w:proofErr w:type="spellStart"/>
            <w:r w:rsidR="002B6F91" w:rsidRPr="002B6F91">
              <w:t>Conclusion</w:t>
            </w:r>
            <w:proofErr w:type="spellEnd"/>
            <w:r w:rsidR="002B6F91" w:rsidRPr="002B6F91">
              <w:t xml:space="preserve"> of </w:t>
            </w:r>
            <w:proofErr w:type="spellStart"/>
            <w:r w:rsidR="002B6F91" w:rsidRPr="002B6F91">
              <w:t>Receipt</w:t>
            </w:r>
            <w:proofErr w:type="spellEnd"/>
            <w:r w:rsidR="002B6F91" w:rsidRPr="002B6F91">
              <w:t>)</w:t>
            </w:r>
            <w:r>
              <w:fldChar w:fldCharType="end"/>
            </w:r>
            <w:r>
              <w:t>”.</w:t>
            </w:r>
          </w:p>
          <w:p w14:paraId="42306A11" w14:textId="77777777" w:rsidR="00082DC2" w:rsidRDefault="00082DC2" w:rsidP="008451D0">
            <w:pPr>
              <w:pStyle w:val="pqiTabBody"/>
            </w:pPr>
            <w:r>
              <w:t xml:space="preserve">W przypadku gdy zostanie podana wartość „4: </w:t>
            </w:r>
            <w:r w:rsidRPr="00691AD1">
              <w:t>Odmowa przyjęcia części przesyłki</w:t>
            </w:r>
            <w:r>
              <w:t>” to co najmniej jeden z elementów</w:t>
            </w:r>
            <w:r w:rsidR="00EF677C">
              <w:t xml:space="preserve"> 8 raportu odbioru w polu 8</w:t>
            </w:r>
            <w:r>
              <w:t>e powinien zawierać wartość większą od zera.</w:t>
            </w:r>
          </w:p>
          <w:p w14:paraId="5661D309" w14:textId="77777777" w:rsidR="00082DC2" w:rsidRPr="009079F8" w:rsidRDefault="00082DC2" w:rsidP="008451D0">
            <w:pPr>
              <w:pStyle w:val="pqiTabBody"/>
            </w:pPr>
            <w:r>
              <w:t>Podmiot może wprowadzać wartości 1,  2, 3, 4. Wartości 21, 22, 23 mogą być otrzymane dla przemieszczeń eksportowych.</w:t>
            </w:r>
          </w:p>
        </w:tc>
        <w:tc>
          <w:tcPr>
            <w:tcW w:w="1050" w:type="dxa"/>
          </w:tcPr>
          <w:p w14:paraId="01E9D757" w14:textId="77777777" w:rsidR="00082DC2" w:rsidRPr="009079F8" w:rsidRDefault="00082DC2" w:rsidP="008451D0">
            <w:r w:rsidRPr="009079F8">
              <w:t>n..2</w:t>
            </w:r>
          </w:p>
        </w:tc>
      </w:tr>
      <w:tr w:rsidR="00082DC2" w:rsidRPr="009079F8" w14:paraId="4D1E47DA" w14:textId="77777777" w:rsidTr="00FF417F">
        <w:trPr>
          <w:cantSplit/>
        </w:trPr>
        <w:tc>
          <w:tcPr>
            <w:tcW w:w="361" w:type="dxa"/>
          </w:tcPr>
          <w:p w14:paraId="532E2AE8" w14:textId="77777777" w:rsidR="00082DC2" w:rsidRPr="009079F8" w:rsidRDefault="00082DC2" w:rsidP="008451D0">
            <w:pPr>
              <w:rPr>
                <w:b/>
              </w:rPr>
            </w:pPr>
          </w:p>
        </w:tc>
        <w:tc>
          <w:tcPr>
            <w:tcW w:w="439" w:type="dxa"/>
          </w:tcPr>
          <w:p w14:paraId="2D30DDA5" w14:textId="77777777" w:rsidR="00082DC2" w:rsidRPr="009079F8" w:rsidRDefault="00082DC2" w:rsidP="008451D0">
            <w:pPr>
              <w:rPr>
                <w:i/>
              </w:rPr>
            </w:pPr>
            <w:r w:rsidRPr="009079F8">
              <w:rPr>
                <w:i/>
              </w:rPr>
              <w:t>c</w:t>
            </w:r>
          </w:p>
        </w:tc>
        <w:tc>
          <w:tcPr>
            <w:tcW w:w="3914" w:type="dxa"/>
          </w:tcPr>
          <w:p w14:paraId="46B3CD32" w14:textId="77777777" w:rsidR="00082DC2" w:rsidRDefault="00082DC2" w:rsidP="008451D0">
            <w:r w:rsidRPr="009079F8">
              <w:t>Dodatkowe informacje</w:t>
            </w:r>
          </w:p>
          <w:p w14:paraId="7AD3D139" w14:textId="77777777" w:rsidR="00082DC2" w:rsidRPr="009079F8" w:rsidRDefault="00082DC2" w:rsidP="008451D0">
            <w:r>
              <w:rPr>
                <w:rFonts w:ascii="Courier New" w:hAnsi="Courier New" w:cs="Courier New"/>
                <w:noProof/>
                <w:color w:val="0000FF"/>
                <w:szCs w:val="20"/>
              </w:rPr>
              <w:t>ComplementaryInformation</w:t>
            </w:r>
          </w:p>
        </w:tc>
        <w:tc>
          <w:tcPr>
            <w:tcW w:w="382" w:type="dxa"/>
          </w:tcPr>
          <w:p w14:paraId="2B0E84A6" w14:textId="77777777" w:rsidR="00082DC2" w:rsidRPr="009079F8" w:rsidRDefault="00082DC2" w:rsidP="008451D0">
            <w:pPr>
              <w:jc w:val="center"/>
            </w:pPr>
            <w:r w:rsidRPr="009079F8">
              <w:t>O</w:t>
            </w:r>
          </w:p>
        </w:tc>
        <w:tc>
          <w:tcPr>
            <w:tcW w:w="3491" w:type="dxa"/>
            <w:gridSpan w:val="2"/>
          </w:tcPr>
          <w:p w14:paraId="6703A167" w14:textId="77777777" w:rsidR="00082DC2" w:rsidRPr="009079F8" w:rsidRDefault="00082DC2" w:rsidP="008451D0"/>
        </w:tc>
        <w:tc>
          <w:tcPr>
            <w:tcW w:w="4130" w:type="dxa"/>
          </w:tcPr>
          <w:p w14:paraId="1153E91A" w14:textId="77777777" w:rsidR="00082DC2" w:rsidRPr="009079F8" w:rsidRDefault="00082DC2" w:rsidP="008451D0">
            <w:pPr>
              <w:pStyle w:val="pqiTabBody"/>
            </w:pPr>
            <w:r w:rsidRPr="009079F8">
              <w:t>Należy podać dodatkowe informacje dotyczące odbioru wyrobów akcyzowych.</w:t>
            </w:r>
          </w:p>
        </w:tc>
        <w:tc>
          <w:tcPr>
            <w:tcW w:w="1050" w:type="dxa"/>
          </w:tcPr>
          <w:p w14:paraId="5B224783" w14:textId="77777777" w:rsidR="00082DC2" w:rsidRPr="009079F8" w:rsidRDefault="00082DC2" w:rsidP="008451D0">
            <w:r w:rsidRPr="009079F8">
              <w:t>an..350</w:t>
            </w:r>
          </w:p>
        </w:tc>
      </w:tr>
      <w:tr w:rsidR="00082DC2" w:rsidRPr="009079F8" w14:paraId="5D83E428" w14:textId="77777777" w:rsidTr="00FF417F">
        <w:trPr>
          <w:cantSplit/>
        </w:trPr>
        <w:tc>
          <w:tcPr>
            <w:tcW w:w="800" w:type="dxa"/>
            <w:gridSpan w:val="2"/>
          </w:tcPr>
          <w:p w14:paraId="1DB7592E" w14:textId="77777777" w:rsidR="00082DC2" w:rsidRPr="009079F8" w:rsidRDefault="00082DC2" w:rsidP="008451D0">
            <w:pPr>
              <w:rPr>
                <w:i/>
              </w:rPr>
            </w:pPr>
          </w:p>
        </w:tc>
        <w:tc>
          <w:tcPr>
            <w:tcW w:w="3914" w:type="dxa"/>
          </w:tcPr>
          <w:p w14:paraId="1DE4EB2B" w14:textId="77777777" w:rsidR="00082DC2" w:rsidRDefault="00082DC2" w:rsidP="008451D0">
            <w:pPr>
              <w:pStyle w:val="pqiTabBody"/>
            </w:pPr>
            <w:r>
              <w:t>JĘZYK ELEMENTU</w:t>
            </w:r>
            <w:r w:rsidRPr="009079F8">
              <w:t xml:space="preserve"> </w:t>
            </w:r>
          </w:p>
          <w:p w14:paraId="721E7F99" w14:textId="77777777" w:rsidR="00082DC2" w:rsidRPr="009079F8" w:rsidRDefault="00082DC2" w:rsidP="008451D0">
            <w:r>
              <w:rPr>
                <w:rFonts w:ascii="Courier New" w:hAnsi="Courier New" w:cs="Courier New"/>
                <w:noProof/>
                <w:color w:val="0000FF"/>
              </w:rPr>
              <w:t>@language</w:t>
            </w:r>
          </w:p>
        </w:tc>
        <w:tc>
          <w:tcPr>
            <w:tcW w:w="382" w:type="dxa"/>
          </w:tcPr>
          <w:p w14:paraId="17120C84" w14:textId="77777777" w:rsidR="00082DC2" w:rsidRPr="009079F8" w:rsidRDefault="00082DC2" w:rsidP="008451D0">
            <w:pPr>
              <w:jc w:val="center"/>
            </w:pPr>
            <w:r>
              <w:t>D</w:t>
            </w:r>
          </w:p>
        </w:tc>
        <w:tc>
          <w:tcPr>
            <w:tcW w:w="3491" w:type="dxa"/>
            <w:gridSpan w:val="2"/>
          </w:tcPr>
          <w:p w14:paraId="2A76E837" w14:textId="77777777" w:rsidR="00082DC2" w:rsidRPr="009079F8" w:rsidRDefault="00082DC2" w:rsidP="00EF677C">
            <w:pPr>
              <w:pStyle w:val="pqiTabBody"/>
            </w:pPr>
            <w:r w:rsidRPr="009079F8">
              <w:t>„R”, jeżeli stosuje się pole tekstowe</w:t>
            </w:r>
            <w:r>
              <w:t xml:space="preserve"> </w:t>
            </w:r>
            <w:r w:rsidR="00EF677C">
              <w:t>7</w:t>
            </w:r>
            <w:r>
              <w:t>c</w:t>
            </w:r>
            <w:r w:rsidRPr="009079F8">
              <w:t>.</w:t>
            </w:r>
          </w:p>
        </w:tc>
        <w:tc>
          <w:tcPr>
            <w:tcW w:w="4130" w:type="dxa"/>
          </w:tcPr>
          <w:p w14:paraId="2EB74BAA" w14:textId="77777777" w:rsidR="00082DC2" w:rsidRDefault="00082DC2" w:rsidP="008451D0">
            <w:pPr>
              <w:pStyle w:val="pqiTabBody"/>
            </w:pPr>
            <w:r>
              <w:t>Atrybut.</w:t>
            </w:r>
          </w:p>
          <w:p w14:paraId="48DE8FC0" w14:textId="77777777" w:rsidR="00082DC2" w:rsidRPr="009079F8" w:rsidRDefault="00082DC2" w:rsidP="008451D0">
            <w:r>
              <w:t>Wartość ze słownika „</w:t>
            </w:r>
            <w:r w:rsidRPr="008C6FA2">
              <w:t xml:space="preserve">Kody języka (Language </w:t>
            </w:r>
            <w:proofErr w:type="spellStart"/>
            <w:r w:rsidRPr="008C6FA2">
              <w:t>codes</w:t>
            </w:r>
            <w:proofErr w:type="spellEnd"/>
            <w:r w:rsidRPr="008C6FA2">
              <w:t>)</w:t>
            </w:r>
            <w:r>
              <w:t>”.</w:t>
            </w:r>
          </w:p>
        </w:tc>
        <w:tc>
          <w:tcPr>
            <w:tcW w:w="1050" w:type="dxa"/>
          </w:tcPr>
          <w:p w14:paraId="1D3D8E2C" w14:textId="77777777" w:rsidR="00082DC2" w:rsidRPr="009079F8" w:rsidRDefault="00082DC2" w:rsidP="008451D0">
            <w:r w:rsidRPr="009079F8">
              <w:t>a2</w:t>
            </w:r>
          </w:p>
        </w:tc>
      </w:tr>
      <w:tr w:rsidR="00082DC2" w:rsidRPr="009079F8" w14:paraId="457A9C8E" w14:textId="77777777" w:rsidTr="00FF417F">
        <w:trPr>
          <w:cantSplit/>
        </w:trPr>
        <w:tc>
          <w:tcPr>
            <w:tcW w:w="800" w:type="dxa"/>
            <w:gridSpan w:val="2"/>
          </w:tcPr>
          <w:p w14:paraId="27D4B8E3" w14:textId="77777777" w:rsidR="00082DC2" w:rsidRPr="009079F8" w:rsidRDefault="00D93A38" w:rsidP="008451D0">
            <w:pPr>
              <w:keepNext/>
              <w:rPr>
                <w:i/>
              </w:rPr>
            </w:pPr>
            <w:r>
              <w:rPr>
                <w:b/>
              </w:rPr>
              <w:lastRenderedPageBreak/>
              <w:t>8</w:t>
            </w:r>
          </w:p>
        </w:tc>
        <w:tc>
          <w:tcPr>
            <w:tcW w:w="3914" w:type="dxa"/>
          </w:tcPr>
          <w:p w14:paraId="26C59497" w14:textId="77777777" w:rsidR="00082DC2" w:rsidRDefault="00082DC2" w:rsidP="008451D0">
            <w:pPr>
              <w:rPr>
                <w:b/>
                <w:szCs w:val="20"/>
              </w:rPr>
            </w:pPr>
            <w:r>
              <w:rPr>
                <w:b/>
                <w:szCs w:val="20"/>
              </w:rPr>
              <w:t>RAPORT</w:t>
            </w:r>
            <w:r w:rsidRPr="009079F8">
              <w:rPr>
                <w:b/>
                <w:szCs w:val="20"/>
              </w:rPr>
              <w:t xml:space="preserve"> </w:t>
            </w:r>
            <w:r>
              <w:rPr>
                <w:b/>
                <w:szCs w:val="20"/>
              </w:rPr>
              <w:t>O</w:t>
            </w:r>
            <w:r w:rsidRPr="009079F8">
              <w:rPr>
                <w:b/>
                <w:szCs w:val="20"/>
              </w:rPr>
              <w:t>dbioru/</w:t>
            </w:r>
            <w:r>
              <w:rPr>
                <w:b/>
                <w:szCs w:val="20"/>
              </w:rPr>
              <w:t>W</w:t>
            </w:r>
            <w:r w:rsidRPr="009079F8">
              <w:rPr>
                <w:b/>
                <w:szCs w:val="20"/>
              </w:rPr>
              <w:t>ywozu</w:t>
            </w:r>
            <w:r>
              <w:rPr>
                <w:b/>
                <w:szCs w:val="20"/>
              </w:rPr>
              <w:t xml:space="preserve"> – Wyroby</w:t>
            </w:r>
          </w:p>
          <w:p w14:paraId="04E21A35" w14:textId="77777777" w:rsidR="00082DC2" w:rsidRPr="005E1126" w:rsidRDefault="00082DC2" w:rsidP="008451D0">
            <w:pPr>
              <w:keepNext/>
              <w:rPr>
                <w:rFonts w:ascii="Courier New" w:hAnsi="Courier New" w:cs="Courier New"/>
                <w:noProof/>
                <w:color w:val="0000FF"/>
                <w:szCs w:val="20"/>
              </w:rPr>
            </w:pPr>
            <w:r w:rsidRPr="005E1126">
              <w:rPr>
                <w:rFonts w:ascii="Courier New" w:hAnsi="Courier New" w:cs="Courier New"/>
                <w:noProof/>
                <w:color w:val="0000FF"/>
                <w:szCs w:val="20"/>
              </w:rPr>
              <w:t xml:space="preserve">BodyReportOfReceiptExport </w:t>
            </w:r>
          </w:p>
        </w:tc>
        <w:tc>
          <w:tcPr>
            <w:tcW w:w="382" w:type="dxa"/>
          </w:tcPr>
          <w:p w14:paraId="71142351" w14:textId="77777777" w:rsidR="00082DC2" w:rsidRPr="00A33BA5" w:rsidRDefault="00082DC2" w:rsidP="008451D0">
            <w:pPr>
              <w:keepNext/>
              <w:jc w:val="center"/>
              <w:rPr>
                <w:b/>
              </w:rPr>
            </w:pPr>
            <w:r w:rsidRPr="00A33BA5">
              <w:rPr>
                <w:b/>
              </w:rPr>
              <w:t>C</w:t>
            </w:r>
          </w:p>
        </w:tc>
        <w:tc>
          <w:tcPr>
            <w:tcW w:w="3491" w:type="dxa"/>
            <w:gridSpan w:val="2"/>
          </w:tcPr>
          <w:p w14:paraId="2C9BBFE1" w14:textId="77777777" w:rsidR="00082DC2" w:rsidRDefault="00082DC2" w:rsidP="008451D0">
            <w:pPr>
              <w:pStyle w:val="pqiTabBody"/>
              <w:rPr>
                <w:b/>
              </w:rPr>
            </w:pPr>
            <w:r>
              <w:rPr>
                <w:b/>
              </w:rPr>
              <w:t>„R”- J</w:t>
            </w:r>
            <w:r w:rsidRPr="00A33BA5">
              <w:rPr>
                <w:b/>
              </w:rPr>
              <w:t xml:space="preserve">eżeli wartość ogólnych wyników odbioru jest inna niż 1 i 21 (zob. pole </w:t>
            </w:r>
            <w:r w:rsidR="00EF677C">
              <w:rPr>
                <w:b/>
              </w:rPr>
              <w:t>8</w:t>
            </w:r>
            <w:r w:rsidRPr="00A33BA5">
              <w:rPr>
                <w:b/>
                <w:i/>
              </w:rPr>
              <w:t>b</w:t>
            </w:r>
            <w:r w:rsidRPr="00A33BA5">
              <w:rPr>
                <w:b/>
              </w:rPr>
              <w:t>)</w:t>
            </w:r>
            <w:r>
              <w:rPr>
                <w:b/>
              </w:rPr>
              <w:t xml:space="preserve"> to musi występować co najmniej jeden element</w:t>
            </w:r>
            <w:r w:rsidRPr="00A33BA5">
              <w:rPr>
                <w:b/>
              </w:rPr>
              <w:t>.</w:t>
            </w:r>
          </w:p>
          <w:p w14:paraId="6E1CF27A" w14:textId="77777777" w:rsidR="00082DC2" w:rsidRPr="00A33BA5" w:rsidRDefault="00082DC2" w:rsidP="008451D0">
            <w:pPr>
              <w:pStyle w:val="pqiTabBody"/>
              <w:rPr>
                <w:b/>
              </w:rPr>
            </w:pPr>
            <w:r>
              <w:rPr>
                <w:b/>
              </w:rPr>
              <w:t>- W pozostałych przypadkach nie stosuje się.</w:t>
            </w:r>
          </w:p>
        </w:tc>
        <w:tc>
          <w:tcPr>
            <w:tcW w:w="4130" w:type="dxa"/>
          </w:tcPr>
          <w:p w14:paraId="678F270E" w14:textId="77777777" w:rsidR="00082DC2" w:rsidRPr="00A33BA5" w:rsidRDefault="00082DC2" w:rsidP="008451D0">
            <w:pPr>
              <w:pStyle w:val="pqiTabBody"/>
              <w:rPr>
                <w:b/>
              </w:rPr>
            </w:pPr>
          </w:p>
        </w:tc>
        <w:tc>
          <w:tcPr>
            <w:tcW w:w="1050" w:type="dxa"/>
          </w:tcPr>
          <w:p w14:paraId="79DA4449" w14:textId="77777777" w:rsidR="00082DC2" w:rsidRPr="00A33BA5" w:rsidRDefault="00082DC2" w:rsidP="008451D0">
            <w:pPr>
              <w:keepNext/>
              <w:rPr>
                <w:b/>
              </w:rPr>
            </w:pPr>
            <w:r w:rsidRPr="00A33BA5">
              <w:rPr>
                <w:b/>
              </w:rPr>
              <w:t>999x</w:t>
            </w:r>
          </w:p>
        </w:tc>
      </w:tr>
      <w:tr w:rsidR="00082DC2" w:rsidRPr="009079F8" w14:paraId="710B99B0" w14:textId="77777777" w:rsidTr="00FF417F">
        <w:trPr>
          <w:cantSplit/>
        </w:trPr>
        <w:tc>
          <w:tcPr>
            <w:tcW w:w="361" w:type="dxa"/>
          </w:tcPr>
          <w:p w14:paraId="0BD4CD21" w14:textId="77777777" w:rsidR="00082DC2" w:rsidRPr="009079F8" w:rsidRDefault="00082DC2" w:rsidP="008451D0">
            <w:pPr>
              <w:rPr>
                <w:b/>
              </w:rPr>
            </w:pPr>
          </w:p>
        </w:tc>
        <w:tc>
          <w:tcPr>
            <w:tcW w:w="439" w:type="dxa"/>
          </w:tcPr>
          <w:p w14:paraId="7DCE20C9" w14:textId="77777777" w:rsidR="00082DC2" w:rsidRPr="009079F8" w:rsidRDefault="00082DC2" w:rsidP="008451D0">
            <w:pPr>
              <w:rPr>
                <w:i/>
              </w:rPr>
            </w:pPr>
            <w:r w:rsidRPr="009079F8">
              <w:rPr>
                <w:i/>
              </w:rPr>
              <w:t>a</w:t>
            </w:r>
          </w:p>
        </w:tc>
        <w:tc>
          <w:tcPr>
            <w:tcW w:w="3914" w:type="dxa"/>
          </w:tcPr>
          <w:p w14:paraId="67CCA8E4" w14:textId="77777777" w:rsidR="00082DC2" w:rsidRDefault="00082DC2" w:rsidP="008451D0">
            <w:pPr>
              <w:rPr>
                <w:szCs w:val="20"/>
              </w:rPr>
            </w:pPr>
            <w:r w:rsidRPr="004B72DF">
              <w:rPr>
                <w:szCs w:val="20"/>
              </w:rPr>
              <w:t>Numer identyfikacyjny pozycji towarowej</w:t>
            </w:r>
          </w:p>
          <w:p w14:paraId="317825FE" w14:textId="77777777" w:rsidR="00082DC2" w:rsidRPr="009079F8" w:rsidRDefault="00082DC2" w:rsidP="008451D0">
            <w:r>
              <w:rPr>
                <w:rFonts w:ascii="Courier New" w:hAnsi="Courier New" w:cs="Courier New"/>
                <w:noProof/>
                <w:color w:val="0000FF"/>
                <w:szCs w:val="20"/>
              </w:rPr>
              <w:t>BodyRecordUniqueReference</w:t>
            </w:r>
          </w:p>
        </w:tc>
        <w:tc>
          <w:tcPr>
            <w:tcW w:w="382" w:type="dxa"/>
          </w:tcPr>
          <w:p w14:paraId="69566214" w14:textId="77777777" w:rsidR="00082DC2" w:rsidRPr="009079F8" w:rsidRDefault="00082DC2" w:rsidP="008451D0">
            <w:pPr>
              <w:jc w:val="center"/>
            </w:pPr>
            <w:r w:rsidRPr="009079F8">
              <w:t>R</w:t>
            </w:r>
          </w:p>
        </w:tc>
        <w:tc>
          <w:tcPr>
            <w:tcW w:w="3491" w:type="dxa"/>
            <w:gridSpan w:val="2"/>
          </w:tcPr>
          <w:p w14:paraId="31FD8D2E" w14:textId="77777777" w:rsidR="00082DC2" w:rsidRPr="009079F8" w:rsidRDefault="00396591" w:rsidP="008451D0">
            <w:pPr>
              <w:pStyle w:val="pqiTabBody"/>
            </w:pPr>
            <w:r>
              <w:t>Wartość musi być większa od zera.</w:t>
            </w:r>
          </w:p>
        </w:tc>
        <w:tc>
          <w:tcPr>
            <w:tcW w:w="4130" w:type="dxa"/>
          </w:tcPr>
          <w:p w14:paraId="671DF779" w14:textId="77777777" w:rsidR="00082DC2" w:rsidRPr="009079F8" w:rsidRDefault="00082DC2" w:rsidP="008451D0">
            <w:pPr>
              <w:pStyle w:val="pqiTabBody"/>
            </w:pPr>
            <w:r w:rsidRPr="009079F8">
              <w:t xml:space="preserve">Należy podać </w:t>
            </w:r>
            <w:r>
              <w:t>niepowtarzalny</w:t>
            </w:r>
            <w:r w:rsidRPr="009079F8">
              <w:t xml:space="preserve"> numer </w:t>
            </w:r>
            <w:r>
              <w:t>identyfikacyjny pozycji towarowej w </w:t>
            </w:r>
            <w:r w:rsidRPr="009079F8">
              <w:t xml:space="preserve">powiązanym dokumencie e-AD (pole 17a </w:t>
            </w:r>
            <w:r>
              <w:t>w dokumencie e-AD</w:t>
            </w:r>
            <w:r w:rsidRPr="009079F8">
              <w:t>) odnoszącym się do wyrobu akcyzowego, do którego ma zastosowanie jeden z kodów innych niż 1 i 21.</w:t>
            </w:r>
          </w:p>
        </w:tc>
        <w:tc>
          <w:tcPr>
            <w:tcW w:w="1050" w:type="dxa"/>
          </w:tcPr>
          <w:p w14:paraId="03ABCE07" w14:textId="77777777" w:rsidR="00082DC2" w:rsidRPr="009079F8" w:rsidRDefault="00082DC2" w:rsidP="008451D0">
            <w:r w:rsidRPr="009079F8">
              <w:t>n..3</w:t>
            </w:r>
          </w:p>
        </w:tc>
      </w:tr>
      <w:tr w:rsidR="00082DC2" w:rsidRPr="009079F8" w14:paraId="2C9E4383" w14:textId="77777777" w:rsidTr="00FF417F">
        <w:trPr>
          <w:cantSplit/>
        </w:trPr>
        <w:tc>
          <w:tcPr>
            <w:tcW w:w="361" w:type="dxa"/>
          </w:tcPr>
          <w:p w14:paraId="6513E926" w14:textId="77777777" w:rsidR="00082DC2" w:rsidRPr="009079F8" w:rsidRDefault="00082DC2" w:rsidP="008451D0">
            <w:pPr>
              <w:rPr>
                <w:b/>
              </w:rPr>
            </w:pPr>
          </w:p>
        </w:tc>
        <w:tc>
          <w:tcPr>
            <w:tcW w:w="439" w:type="dxa"/>
          </w:tcPr>
          <w:p w14:paraId="47E44C84" w14:textId="77777777" w:rsidR="00082DC2" w:rsidRPr="009079F8" w:rsidRDefault="00082DC2" w:rsidP="008451D0">
            <w:pPr>
              <w:rPr>
                <w:i/>
              </w:rPr>
            </w:pPr>
            <w:r w:rsidRPr="009079F8">
              <w:rPr>
                <w:i/>
              </w:rPr>
              <w:t>b</w:t>
            </w:r>
          </w:p>
        </w:tc>
        <w:tc>
          <w:tcPr>
            <w:tcW w:w="3914" w:type="dxa"/>
          </w:tcPr>
          <w:p w14:paraId="1C584B82" w14:textId="77777777" w:rsidR="00082DC2" w:rsidRDefault="00082DC2" w:rsidP="008451D0">
            <w:r>
              <w:t>Niedobór lub nadwyżka</w:t>
            </w:r>
          </w:p>
          <w:p w14:paraId="02556EC1" w14:textId="77777777" w:rsidR="00082DC2" w:rsidRPr="009079F8" w:rsidRDefault="00082DC2" w:rsidP="008451D0">
            <w:r>
              <w:rPr>
                <w:rFonts w:ascii="Courier New" w:hAnsi="Courier New" w:cs="Courier New"/>
                <w:noProof/>
                <w:color w:val="0000FF"/>
                <w:szCs w:val="20"/>
              </w:rPr>
              <w:t>IndicatorOfShortageOrExcess</w:t>
            </w:r>
          </w:p>
        </w:tc>
        <w:tc>
          <w:tcPr>
            <w:tcW w:w="382" w:type="dxa"/>
          </w:tcPr>
          <w:p w14:paraId="2286A241" w14:textId="77777777" w:rsidR="00082DC2" w:rsidRPr="009079F8" w:rsidRDefault="00082DC2" w:rsidP="008451D0">
            <w:pPr>
              <w:jc w:val="center"/>
            </w:pPr>
            <w:r>
              <w:t>D</w:t>
            </w:r>
          </w:p>
        </w:tc>
        <w:tc>
          <w:tcPr>
            <w:tcW w:w="3491" w:type="dxa"/>
            <w:gridSpan w:val="2"/>
          </w:tcPr>
          <w:p w14:paraId="220B5DAD" w14:textId="77777777" w:rsidR="00082DC2" w:rsidRDefault="00082DC2" w:rsidP="008451D0">
            <w:pPr>
              <w:pStyle w:val="pqiTabBody"/>
            </w:pPr>
            <w:r>
              <w:t>- „R” jeżeli wykryto niedobór lub nadwyżkę</w:t>
            </w:r>
          </w:p>
          <w:p w14:paraId="291579F6" w14:textId="77777777" w:rsidR="00082DC2" w:rsidRDefault="00082DC2" w:rsidP="008451D0">
            <w:pPr>
              <w:pStyle w:val="pqiTabBody"/>
            </w:pPr>
            <w:r>
              <w:t xml:space="preserve">- „O” gdy pole </w:t>
            </w:r>
            <w:r w:rsidR="00EF677C">
              <w:t>8</w:t>
            </w:r>
            <w:r>
              <w:t>e jest puste.</w:t>
            </w:r>
          </w:p>
          <w:p w14:paraId="37F48A1D" w14:textId="77777777" w:rsidR="00082DC2" w:rsidRPr="009079F8" w:rsidRDefault="00082DC2" w:rsidP="008451D0">
            <w:pPr>
              <w:pStyle w:val="pqiTabBody"/>
            </w:pPr>
          </w:p>
        </w:tc>
        <w:tc>
          <w:tcPr>
            <w:tcW w:w="4130" w:type="dxa"/>
          </w:tcPr>
          <w:p w14:paraId="3B6359C5" w14:textId="77777777" w:rsidR="00082DC2" w:rsidRPr="009079F8" w:rsidRDefault="00082DC2" w:rsidP="008451D0">
            <w:pPr>
              <w:pStyle w:val="pqiTabBody"/>
            </w:pPr>
            <w:r>
              <w:t xml:space="preserve">Wykryty niedobór lub nadwyżka w danej pozycji towarowej. </w:t>
            </w:r>
            <w:r w:rsidRPr="009079F8">
              <w:t>Możliwe wartości są następujące:</w:t>
            </w:r>
          </w:p>
          <w:p w14:paraId="6D77AF3C" w14:textId="77777777" w:rsidR="00082DC2" w:rsidRPr="009079F8" w:rsidRDefault="00082DC2" w:rsidP="008451D0">
            <w:pPr>
              <w:pStyle w:val="pqiTabBody"/>
            </w:pPr>
            <w:r>
              <w:t>S</w:t>
            </w:r>
            <w:r w:rsidRPr="009079F8">
              <w:t xml:space="preserve"> = Niedobór</w:t>
            </w:r>
          </w:p>
          <w:p w14:paraId="238A7461" w14:textId="77777777" w:rsidR="00082DC2" w:rsidRPr="009079F8" w:rsidRDefault="00082DC2" w:rsidP="008451D0">
            <w:pPr>
              <w:pStyle w:val="pqiTabBody"/>
            </w:pPr>
            <w:r>
              <w:t>E</w:t>
            </w:r>
            <w:r w:rsidRPr="009079F8">
              <w:t xml:space="preserve"> = Nadwyżka.</w:t>
            </w:r>
          </w:p>
        </w:tc>
        <w:tc>
          <w:tcPr>
            <w:tcW w:w="1050" w:type="dxa"/>
          </w:tcPr>
          <w:p w14:paraId="119F7027" w14:textId="77777777" w:rsidR="00082DC2" w:rsidRPr="009079F8" w:rsidRDefault="00082DC2" w:rsidP="008451D0">
            <w:r w:rsidRPr="009079F8">
              <w:t>a1</w:t>
            </w:r>
          </w:p>
        </w:tc>
      </w:tr>
      <w:tr w:rsidR="00082DC2" w:rsidRPr="009079F8" w14:paraId="6C65F070" w14:textId="77777777" w:rsidTr="00FF417F">
        <w:trPr>
          <w:cantSplit/>
        </w:trPr>
        <w:tc>
          <w:tcPr>
            <w:tcW w:w="361" w:type="dxa"/>
          </w:tcPr>
          <w:p w14:paraId="4E90CD09" w14:textId="77777777" w:rsidR="00082DC2" w:rsidRPr="009079F8" w:rsidRDefault="00082DC2" w:rsidP="008451D0">
            <w:pPr>
              <w:rPr>
                <w:b/>
              </w:rPr>
            </w:pPr>
          </w:p>
        </w:tc>
        <w:tc>
          <w:tcPr>
            <w:tcW w:w="439" w:type="dxa"/>
          </w:tcPr>
          <w:p w14:paraId="2416A0F2" w14:textId="77777777" w:rsidR="00082DC2" w:rsidRPr="009079F8" w:rsidRDefault="00082DC2" w:rsidP="008451D0">
            <w:pPr>
              <w:rPr>
                <w:i/>
              </w:rPr>
            </w:pPr>
            <w:r w:rsidRPr="009079F8">
              <w:rPr>
                <w:i/>
              </w:rPr>
              <w:t>c</w:t>
            </w:r>
          </w:p>
        </w:tc>
        <w:tc>
          <w:tcPr>
            <w:tcW w:w="3914" w:type="dxa"/>
          </w:tcPr>
          <w:p w14:paraId="1329331E" w14:textId="77777777" w:rsidR="00082DC2" w:rsidRDefault="00082DC2" w:rsidP="008451D0">
            <w:r>
              <w:t>Stwierdzony</w:t>
            </w:r>
            <w:r w:rsidRPr="009079F8">
              <w:t xml:space="preserve"> niedobór lub nadwyżka</w:t>
            </w:r>
          </w:p>
          <w:p w14:paraId="2E9AB927" w14:textId="77777777" w:rsidR="00082DC2" w:rsidRPr="009079F8" w:rsidRDefault="00082DC2" w:rsidP="008451D0">
            <w:r>
              <w:rPr>
                <w:rFonts w:ascii="Courier New" w:hAnsi="Courier New" w:cs="Courier New"/>
                <w:noProof/>
                <w:color w:val="0000FF"/>
                <w:szCs w:val="20"/>
              </w:rPr>
              <w:t>ObservedShortageOrExcess</w:t>
            </w:r>
          </w:p>
        </w:tc>
        <w:tc>
          <w:tcPr>
            <w:tcW w:w="382" w:type="dxa"/>
          </w:tcPr>
          <w:p w14:paraId="00BDC9F0" w14:textId="77777777" w:rsidR="00082DC2" w:rsidRPr="009079F8" w:rsidRDefault="00082DC2" w:rsidP="008451D0">
            <w:pPr>
              <w:jc w:val="center"/>
            </w:pPr>
            <w:r>
              <w:t>D</w:t>
            </w:r>
          </w:p>
        </w:tc>
        <w:tc>
          <w:tcPr>
            <w:tcW w:w="3491" w:type="dxa"/>
            <w:gridSpan w:val="2"/>
          </w:tcPr>
          <w:p w14:paraId="0BF8BB95" w14:textId="77777777" w:rsidR="00082DC2" w:rsidRDefault="00082DC2" w:rsidP="008451D0">
            <w:pPr>
              <w:pStyle w:val="pqiTabBody"/>
            </w:pPr>
            <w:r>
              <w:t xml:space="preserve">- </w:t>
            </w:r>
            <w:r w:rsidRPr="009079F8">
              <w:t xml:space="preserve">„R”, jeżeli podano wskaźnik w polu </w:t>
            </w:r>
            <w:r w:rsidR="00016967">
              <w:t>8</w:t>
            </w:r>
            <w:r w:rsidRPr="009079F8">
              <w:rPr>
                <w:i/>
              </w:rPr>
              <w:t>b</w:t>
            </w:r>
            <w:r w:rsidRPr="009079F8">
              <w:t>.</w:t>
            </w:r>
          </w:p>
          <w:p w14:paraId="6040E9DE" w14:textId="77777777" w:rsidR="00082DC2" w:rsidRPr="009079F8" w:rsidRDefault="00082DC2" w:rsidP="008451D0">
            <w:pPr>
              <w:pStyle w:val="pqiTabBody"/>
            </w:pPr>
            <w:r w:rsidRPr="000F00A4">
              <w:t xml:space="preserve">- </w:t>
            </w:r>
            <w:r>
              <w:t>W przeciwnym razie</w:t>
            </w:r>
            <w:r w:rsidRPr="000F00A4">
              <w:t xml:space="preserve"> nie stosuje się</w:t>
            </w:r>
            <w:r>
              <w:t>.</w:t>
            </w:r>
          </w:p>
        </w:tc>
        <w:tc>
          <w:tcPr>
            <w:tcW w:w="4130" w:type="dxa"/>
          </w:tcPr>
          <w:p w14:paraId="3558CB78" w14:textId="77777777" w:rsidR="00082DC2" w:rsidRPr="009079F8" w:rsidRDefault="00082DC2" w:rsidP="008451D0">
            <w:pPr>
              <w:pStyle w:val="pqiTabBody"/>
            </w:pPr>
            <w:r w:rsidRPr="009079F8">
              <w:t>Należy podać ilość (wyrażoną w jednostkach miary związanych z kodem wyrobu – zob.</w:t>
            </w:r>
            <w:r>
              <w:t xml:space="preserve"> słownik „Wyroby akcyzowe (</w:t>
            </w:r>
            <w:proofErr w:type="spellStart"/>
            <w:r>
              <w:t>Excise</w:t>
            </w:r>
            <w:proofErr w:type="spellEnd"/>
            <w:r>
              <w:t xml:space="preserve"> products)”</w:t>
            </w:r>
            <w:r w:rsidRPr="009079F8">
              <w:t>):</w:t>
            </w:r>
          </w:p>
        </w:tc>
        <w:tc>
          <w:tcPr>
            <w:tcW w:w="1050" w:type="dxa"/>
          </w:tcPr>
          <w:p w14:paraId="2A828646" w14:textId="77777777" w:rsidR="00082DC2" w:rsidRPr="009079F8" w:rsidRDefault="00082DC2" w:rsidP="008451D0">
            <w:r w:rsidRPr="009079F8">
              <w:t>n..15,3</w:t>
            </w:r>
          </w:p>
        </w:tc>
      </w:tr>
      <w:tr w:rsidR="00082DC2" w:rsidRPr="009079F8" w14:paraId="4916D334" w14:textId="77777777" w:rsidTr="00FF417F">
        <w:trPr>
          <w:cantSplit/>
        </w:trPr>
        <w:tc>
          <w:tcPr>
            <w:tcW w:w="361" w:type="dxa"/>
          </w:tcPr>
          <w:p w14:paraId="1DC5DDB1" w14:textId="77777777" w:rsidR="00082DC2" w:rsidRPr="009079F8" w:rsidRDefault="00082DC2" w:rsidP="008451D0">
            <w:pPr>
              <w:rPr>
                <w:b/>
              </w:rPr>
            </w:pPr>
          </w:p>
        </w:tc>
        <w:tc>
          <w:tcPr>
            <w:tcW w:w="439" w:type="dxa"/>
          </w:tcPr>
          <w:p w14:paraId="4AD6A372" w14:textId="77777777" w:rsidR="00082DC2" w:rsidRPr="009079F8" w:rsidRDefault="00E5000A" w:rsidP="008451D0">
            <w:pPr>
              <w:rPr>
                <w:i/>
              </w:rPr>
            </w:pPr>
            <w:r w:rsidRPr="009079F8">
              <w:rPr>
                <w:i/>
              </w:rPr>
              <w:t>D</w:t>
            </w:r>
          </w:p>
        </w:tc>
        <w:tc>
          <w:tcPr>
            <w:tcW w:w="3914" w:type="dxa"/>
          </w:tcPr>
          <w:p w14:paraId="27492595" w14:textId="77777777" w:rsidR="00082DC2" w:rsidRDefault="00082DC2" w:rsidP="008451D0">
            <w:r w:rsidRPr="009079F8">
              <w:t>Kod wyrobu akcyzowego</w:t>
            </w:r>
          </w:p>
          <w:p w14:paraId="3C337E73" w14:textId="77777777" w:rsidR="00082DC2" w:rsidRPr="009079F8" w:rsidRDefault="00082DC2" w:rsidP="008451D0">
            <w:r>
              <w:rPr>
                <w:rFonts w:ascii="Courier New" w:hAnsi="Courier New" w:cs="Courier New"/>
                <w:noProof/>
                <w:color w:val="0000FF"/>
                <w:szCs w:val="20"/>
              </w:rPr>
              <w:t>ExciseProductCode</w:t>
            </w:r>
          </w:p>
        </w:tc>
        <w:tc>
          <w:tcPr>
            <w:tcW w:w="382" w:type="dxa"/>
          </w:tcPr>
          <w:p w14:paraId="1E86D9E5" w14:textId="77777777" w:rsidR="00082DC2" w:rsidRPr="009079F8" w:rsidRDefault="00082DC2" w:rsidP="008451D0">
            <w:pPr>
              <w:jc w:val="center"/>
            </w:pPr>
            <w:r w:rsidRPr="009079F8">
              <w:t>R</w:t>
            </w:r>
          </w:p>
        </w:tc>
        <w:tc>
          <w:tcPr>
            <w:tcW w:w="3491" w:type="dxa"/>
            <w:gridSpan w:val="2"/>
          </w:tcPr>
          <w:p w14:paraId="3661F10C" w14:textId="77777777" w:rsidR="00082DC2" w:rsidRPr="009079F8" w:rsidRDefault="00082DC2" w:rsidP="008451D0">
            <w:pPr>
              <w:pStyle w:val="pqiTabBody"/>
            </w:pPr>
          </w:p>
        </w:tc>
        <w:tc>
          <w:tcPr>
            <w:tcW w:w="4130" w:type="dxa"/>
          </w:tcPr>
          <w:p w14:paraId="66691E71" w14:textId="77777777" w:rsidR="00082DC2" w:rsidRPr="009079F8" w:rsidRDefault="00082DC2" w:rsidP="008451D0">
            <w:pPr>
              <w:pStyle w:val="pqiTabBody"/>
            </w:pPr>
            <w:r w:rsidRPr="009079F8">
              <w:t>Należy podać właści</w:t>
            </w:r>
            <w:r>
              <w:t>wy kod wyrobu akcyzowego, zob. słowniki „Wyroby akcyzowe (</w:t>
            </w:r>
            <w:proofErr w:type="spellStart"/>
            <w:r>
              <w:t>Excise</w:t>
            </w:r>
            <w:proofErr w:type="spellEnd"/>
            <w:r>
              <w:t xml:space="preserve"> products)” i </w:t>
            </w:r>
            <w:r>
              <w:rPr>
                <w:lang w:eastAsia="en-GB"/>
              </w:rPr>
              <w:t>„Polskie w</w:t>
            </w:r>
            <w:r>
              <w:t>yroby akcyzowe (</w:t>
            </w:r>
            <w:proofErr w:type="spellStart"/>
            <w:r>
              <w:t>Polish</w:t>
            </w:r>
            <w:proofErr w:type="spellEnd"/>
            <w:r>
              <w:t xml:space="preserve"> </w:t>
            </w:r>
            <w:proofErr w:type="spellStart"/>
            <w:r>
              <w:t>excise</w:t>
            </w:r>
            <w:proofErr w:type="spellEnd"/>
            <w:r>
              <w:t xml:space="preserve"> products)</w:t>
            </w:r>
            <w:r>
              <w:rPr>
                <w:lang w:eastAsia="en-GB"/>
              </w:rPr>
              <w:t>”</w:t>
            </w:r>
            <w:r>
              <w:t>.</w:t>
            </w:r>
          </w:p>
        </w:tc>
        <w:tc>
          <w:tcPr>
            <w:tcW w:w="1050" w:type="dxa"/>
          </w:tcPr>
          <w:p w14:paraId="69C1C105" w14:textId="77777777" w:rsidR="00082DC2" w:rsidRPr="009079F8" w:rsidRDefault="00082DC2" w:rsidP="008451D0">
            <w:r w:rsidRPr="009079F8">
              <w:t>an4</w:t>
            </w:r>
          </w:p>
        </w:tc>
      </w:tr>
      <w:tr w:rsidR="00082DC2" w:rsidRPr="009079F8" w14:paraId="49812515" w14:textId="77777777" w:rsidTr="00FF417F">
        <w:trPr>
          <w:cantSplit/>
        </w:trPr>
        <w:tc>
          <w:tcPr>
            <w:tcW w:w="361" w:type="dxa"/>
          </w:tcPr>
          <w:p w14:paraId="0BB14B6F" w14:textId="77777777" w:rsidR="00082DC2" w:rsidRPr="009079F8" w:rsidRDefault="00082DC2" w:rsidP="008451D0">
            <w:pPr>
              <w:rPr>
                <w:b/>
              </w:rPr>
            </w:pPr>
          </w:p>
        </w:tc>
        <w:tc>
          <w:tcPr>
            <w:tcW w:w="439" w:type="dxa"/>
          </w:tcPr>
          <w:p w14:paraId="2BA79720" w14:textId="77777777" w:rsidR="00082DC2" w:rsidRPr="009079F8" w:rsidRDefault="00E5000A" w:rsidP="008451D0">
            <w:pPr>
              <w:rPr>
                <w:i/>
              </w:rPr>
            </w:pPr>
            <w:r w:rsidRPr="009079F8">
              <w:rPr>
                <w:i/>
              </w:rPr>
              <w:t>E</w:t>
            </w:r>
          </w:p>
        </w:tc>
        <w:tc>
          <w:tcPr>
            <w:tcW w:w="3914" w:type="dxa"/>
          </w:tcPr>
          <w:p w14:paraId="575D6A22" w14:textId="77777777" w:rsidR="00082DC2" w:rsidRDefault="00082DC2" w:rsidP="008451D0">
            <w:r w:rsidRPr="009079F8">
              <w:t xml:space="preserve">Ilość </w:t>
            </w:r>
            <w:r>
              <w:t>nieprzyjęta</w:t>
            </w:r>
          </w:p>
          <w:p w14:paraId="35BD8D71" w14:textId="77777777" w:rsidR="00082DC2" w:rsidRPr="009079F8" w:rsidRDefault="00082DC2" w:rsidP="008451D0">
            <w:r>
              <w:rPr>
                <w:rFonts w:ascii="Courier New" w:hAnsi="Courier New" w:cs="Courier New"/>
                <w:noProof/>
                <w:color w:val="0000FF"/>
                <w:szCs w:val="20"/>
              </w:rPr>
              <w:t>RefusedQuantity</w:t>
            </w:r>
          </w:p>
        </w:tc>
        <w:tc>
          <w:tcPr>
            <w:tcW w:w="382" w:type="dxa"/>
          </w:tcPr>
          <w:p w14:paraId="43E801E4" w14:textId="77777777" w:rsidR="00082DC2" w:rsidRPr="009079F8" w:rsidRDefault="00082DC2" w:rsidP="008451D0">
            <w:pPr>
              <w:jc w:val="center"/>
            </w:pPr>
            <w:r>
              <w:t>D</w:t>
            </w:r>
          </w:p>
        </w:tc>
        <w:tc>
          <w:tcPr>
            <w:tcW w:w="3491" w:type="dxa"/>
            <w:gridSpan w:val="2"/>
          </w:tcPr>
          <w:p w14:paraId="369D5980" w14:textId="77777777" w:rsidR="00082DC2" w:rsidRDefault="00082DC2" w:rsidP="008451D0">
            <w:pPr>
              <w:pStyle w:val="pqiTabBody"/>
            </w:pPr>
            <w:r>
              <w:t xml:space="preserve">- </w:t>
            </w:r>
            <w:r w:rsidRPr="009079F8">
              <w:t>„</w:t>
            </w:r>
            <w:r>
              <w:t>R</w:t>
            </w:r>
            <w:r w:rsidRPr="009079F8">
              <w:t xml:space="preserve">”, jeżeli kod ogólnych </w:t>
            </w:r>
            <w:r>
              <w:t>wyników</w:t>
            </w:r>
            <w:r w:rsidRPr="009079F8">
              <w:t xml:space="preserve"> odbioru ma wartość 4 (zob. pole </w:t>
            </w:r>
            <w:r w:rsidR="00016967">
              <w:t>7</w:t>
            </w:r>
            <w:r w:rsidRPr="009079F8">
              <w:rPr>
                <w:i/>
              </w:rPr>
              <w:t>b</w:t>
            </w:r>
            <w:r w:rsidRPr="009079F8">
              <w:t>)</w:t>
            </w:r>
            <w:r>
              <w:t xml:space="preserve"> i pole </w:t>
            </w:r>
            <w:r w:rsidR="00016967">
              <w:t>8</w:t>
            </w:r>
            <w:r>
              <w:t>b jest puste</w:t>
            </w:r>
            <w:r w:rsidRPr="009079F8">
              <w:t>.</w:t>
            </w:r>
          </w:p>
          <w:p w14:paraId="4D7F5CE4" w14:textId="77777777" w:rsidR="00082DC2" w:rsidRPr="000F00A4" w:rsidRDefault="00082DC2" w:rsidP="008451D0">
            <w:pPr>
              <w:pStyle w:val="pqiTabBody"/>
            </w:pPr>
            <w:r w:rsidRPr="000F00A4">
              <w:t>- W pozostałych przypadkach nie stosuje się.</w:t>
            </w:r>
          </w:p>
        </w:tc>
        <w:tc>
          <w:tcPr>
            <w:tcW w:w="4130" w:type="dxa"/>
          </w:tcPr>
          <w:p w14:paraId="2A1B650E" w14:textId="77777777" w:rsidR="00082DC2" w:rsidRPr="009079F8" w:rsidRDefault="00082DC2" w:rsidP="008451D0">
            <w:pPr>
              <w:pStyle w:val="pqiTabBody"/>
            </w:pPr>
            <w:r w:rsidRPr="009079F8">
              <w:t>Należy podać ilość</w:t>
            </w:r>
            <w:r>
              <w:t xml:space="preserve"> nieprzyjętych</w:t>
            </w:r>
            <w:r w:rsidRPr="009079F8">
              <w:t xml:space="preserve"> wyrobów akcyzowych dla każdego wpisu w dokumencie, któr</w:t>
            </w:r>
            <w:r>
              <w:t>ego</w:t>
            </w:r>
            <w:r w:rsidRPr="009079F8">
              <w:t xml:space="preserve"> </w:t>
            </w:r>
            <w:r>
              <w:t xml:space="preserve">to </w:t>
            </w:r>
            <w:r w:rsidRPr="009079F8">
              <w:t xml:space="preserve">dotyczy (wyrażoną </w:t>
            </w:r>
            <w:r w:rsidR="0076267F">
              <w:br/>
            </w:r>
            <w:r w:rsidRPr="009079F8">
              <w:t xml:space="preserve">w jednostkach miary związanych z kodem wyrobu – zob. </w:t>
            </w:r>
            <w:r>
              <w:t>słownik „Wyroby akcyzowe (</w:t>
            </w:r>
            <w:proofErr w:type="spellStart"/>
            <w:r>
              <w:t>Excise</w:t>
            </w:r>
            <w:proofErr w:type="spellEnd"/>
            <w:r>
              <w:t xml:space="preserve"> products)”</w:t>
            </w:r>
            <w:r w:rsidRPr="009079F8">
              <w:t>):</w:t>
            </w:r>
            <w:r w:rsidR="002D3282">
              <w:t xml:space="preserve"> Wartość musi być większa od zera.</w:t>
            </w:r>
          </w:p>
        </w:tc>
        <w:tc>
          <w:tcPr>
            <w:tcW w:w="1050" w:type="dxa"/>
          </w:tcPr>
          <w:p w14:paraId="780095D6" w14:textId="77777777" w:rsidR="00082DC2" w:rsidRPr="009079F8" w:rsidRDefault="00082DC2" w:rsidP="008451D0">
            <w:r w:rsidRPr="009079F8">
              <w:t>n..15,3</w:t>
            </w:r>
          </w:p>
        </w:tc>
      </w:tr>
      <w:tr w:rsidR="00082DC2" w:rsidRPr="009079F8" w14:paraId="41D784EC" w14:textId="77777777" w:rsidTr="00FF417F">
        <w:trPr>
          <w:cantSplit/>
        </w:trPr>
        <w:tc>
          <w:tcPr>
            <w:tcW w:w="800" w:type="dxa"/>
            <w:gridSpan w:val="2"/>
          </w:tcPr>
          <w:p w14:paraId="7A7877A8" w14:textId="77777777" w:rsidR="00082DC2" w:rsidRPr="009079F8" w:rsidRDefault="00D93A38" w:rsidP="008451D0">
            <w:pPr>
              <w:keepNext/>
              <w:rPr>
                <w:i/>
              </w:rPr>
            </w:pPr>
            <w:r>
              <w:rPr>
                <w:b/>
              </w:rPr>
              <w:t>8</w:t>
            </w:r>
            <w:r w:rsidR="00082DC2" w:rsidRPr="009079F8">
              <w:rPr>
                <w:b/>
              </w:rPr>
              <w:t>.1</w:t>
            </w:r>
          </w:p>
        </w:tc>
        <w:tc>
          <w:tcPr>
            <w:tcW w:w="3914" w:type="dxa"/>
          </w:tcPr>
          <w:p w14:paraId="7A9370D9" w14:textId="77777777" w:rsidR="00082DC2" w:rsidRDefault="00082DC2" w:rsidP="008451D0">
            <w:pPr>
              <w:keepNext/>
              <w:rPr>
                <w:b/>
              </w:rPr>
            </w:pPr>
            <w:r>
              <w:rPr>
                <w:b/>
              </w:rPr>
              <w:t>RODZAJ ZASTRZEŻEŃ</w:t>
            </w:r>
          </w:p>
          <w:p w14:paraId="055D28C0" w14:textId="77777777" w:rsidR="00082DC2" w:rsidRPr="009079F8" w:rsidRDefault="00082DC2" w:rsidP="008451D0">
            <w:pPr>
              <w:keepNext/>
              <w:rPr>
                <w:b/>
              </w:rPr>
            </w:pPr>
            <w:r>
              <w:rPr>
                <w:rFonts w:ascii="Courier New" w:hAnsi="Courier New" w:cs="Courier New"/>
                <w:noProof/>
                <w:color w:val="0000FF"/>
                <w:szCs w:val="20"/>
              </w:rPr>
              <w:t>UnsatisfactoryReason</w:t>
            </w:r>
          </w:p>
        </w:tc>
        <w:tc>
          <w:tcPr>
            <w:tcW w:w="382" w:type="dxa"/>
          </w:tcPr>
          <w:p w14:paraId="61F10139" w14:textId="77777777" w:rsidR="00082DC2" w:rsidRPr="00A33BA5" w:rsidRDefault="00082DC2" w:rsidP="008451D0">
            <w:pPr>
              <w:keepNext/>
              <w:jc w:val="center"/>
              <w:rPr>
                <w:b/>
              </w:rPr>
            </w:pPr>
            <w:r>
              <w:rPr>
                <w:b/>
              </w:rPr>
              <w:t>D</w:t>
            </w:r>
          </w:p>
        </w:tc>
        <w:tc>
          <w:tcPr>
            <w:tcW w:w="3491" w:type="dxa"/>
            <w:gridSpan w:val="2"/>
          </w:tcPr>
          <w:p w14:paraId="75C8DFBD" w14:textId="77777777" w:rsidR="00082DC2" w:rsidRPr="00A33BA5" w:rsidRDefault="00082DC2" w:rsidP="00016967">
            <w:pPr>
              <w:pStyle w:val="pqiTabBody"/>
              <w:rPr>
                <w:b/>
              </w:rPr>
            </w:pPr>
            <w:r>
              <w:rPr>
                <w:b/>
              </w:rPr>
              <w:t>„R”- J</w:t>
            </w:r>
            <w:r w:rsidRPr="00A33BA5">
              <w:rPr>
                <w:b/>
              </w:rPr>
              <w:t xml:space="preserve">eżeli wartość ogólnych wyników odbioru jest inna niż 1 i 21 (zob. pole </w:t>
            </w:r>
            <w:r w:rsidR="00016967">
              <w:rPr>
                <w:b/>
              </w:rPr>
              <w:t>7</w:t>
            </w:r>
            <w:r w:rsidRPr="00A33BA5">
              <w:rPr>
                <w:b/>
                <w:i/>
              </w:rPr>
              <w:t>b</w:t>
            </w:r>
            <w:r w:rsidRPr="00A33BA5">
              <w:rPr>
                <w:b/>
              </w:rPr>
              <w:t>)</w:t>
            </w:r>
            <w:r>
              <w:rPr>
                <w:b/>
              </w:rPr>
              <w:t xml:space="preserve"> to musi występować co najmniej jeden element</w:t>
            </w:r>
            <w:r w:rsidRPr="00A33BA5">
              <w:rPr>
                <w:b/>
              </w:rPr>
              <w:t>.</w:t>
            </w:r>
            <w:r>
              <w:rPr>
                <w:b/>
              </w:rPr>
              <w:t xml:space="preserve">  </w:t>
            </w:r>
            <w:r w:rsidR="0076267F">
              <w:rPr>
                <w:b/>
              </w:rPr>
              <w:br/>
            </w:r>
            <w:r>
              <w:rPr>
                <w:b/>
              </w:rPr>
              <w:t>W pozostałych przypadkach nie stosuje się.</w:t>
            </w:r>
          </w:p>
        </w:tc>
        <w:tc>
          <w:tcPr>
            <w:tcW w:w="4130" w:type="dxa"/>
          </w:tcPr>
          <w:p w14:paraId="363C556A" w14:textId="77777777" w:rsidR="00082DC2" w:rsidRPr="00A33BA5" w:rsidRDefault="00082DC2" w:rsidP="008451D0">
            <w:pPr>
              <w:pStyle w:val="pqiTabBody"/>
              <w:rPr>
                <w:b/>
              </w:rPr>
            </w:pPr>
          </w:p>
        </w:tc>
        <w:tc>
          <w:tcPr>
            <w:tcW w:w="1050" w:type="dxa"/>
          </w:tcPr>
          <w:p w14:paraId="43A591CF" w14:textId="77777777" w:rsidR="00082DC2" w:rsidRPr="00A33BA5" w:rsidRDefault="00082DC2" w:rsidP="008451D0">
            <w:pPr>
              <w:keepNext/>
              <w:rPr>
                <w:b/>
              </w:rPr>
            </w:pPr>
            <w:r w:rsidRPr="00A33BA5">
              <w:rPr>
                <w:b/>
              </w:rPr>
              <w:t>9X</w:t>
            </w:r>
          </w:p>
        </w:tc>
      </w:tr>
      <w:tr w:rsidR="00082DC2" w:rsidRPr="009079F8" w14:paraId="363C41B6" w14:textId="77777777" w:rsidTr="00FF417F">
        <w:trPr>
          <w:cantSplit/>
        </w:trPr>
        <w:tc>
          <w:tcPr>
            <w:tcW w:w="361" w:type="dxa"/>
          </w:tcPr>
          <w:p w14:paraId="04131998" w14:textId="77777777" w:rsidR="00082DC2" w:rsidRPr="009079F8" w:rsidRDefault="00082DC2" w:rsidP="008451D0">
            <w:pPr>
              <w:rPr>
                <w:b/>
              </w:rPr>
            </w:pPr>
          </w:p>
        </w:tc>
        <w:tc>
          <w:tcPr>
            <w:tcW w:w="439" w:type="dxa"/>
          </w:tcPr>
          <w:p w14:paraId="6BC9971C" w14:textId="77777777" w:rsidR="00082DC2" w:rsidRPr="009079F8" w:rsidRDefault="00E5000A" w:rsidP="008451D0">
            <w:pPr>
              <w:rPr>
                <w:i/>
              </w:rPr>
            </w:pPr>
            <w:r w:rsidRPr="009079F8">
              <w:rPr>
                <w:i/>
              </w:rPr>
              <w:t>A</w:t>
            </w:r>
          </w:p>
        </w:tc>
        <w:tc>
          <w:tcPr>
            <w:tcW w:w="3914" w:type="dxa"/>
          </w:tcPr>
          <w:p w14:paraId="2FB70489" w14:textId="77777777" w:rsidR="00082DC2" w:rsidRDefault="00082DC2" w:rsidP="008451D0">
            <w:r>
              <w:t>Rodzaj zastrzeżeń</w:t>
            </w:r>
            <w:r w:rsidRPr="009079F8">
              <w:t xml:space="preserve"> </w:t>
            </w:r>
          </w:p>
          <w:p w14:paraId="1B35BCE3" w14:textId="77777777" w:rsidR="00082DC2" w:rsidRPr="009079F8" w:rsidRDefault="00082DC2" w:rsidP="008451D0">
            <w:r>
              <w:rPr>
                <w:rFonts w:ascii="Courier New" w:hAnsi="Courier New" w:cs="Courier New"/>
                <w:noProof/>
                <w:color w:val="0000FF"/>
                <w:szCs w:val="20"/>
              </w:rPr>
              <w:t>UnsatisfactoryReasonCode</w:t>
            </w:r>
          </w:p>
        </w:tc>
        <w:tc>
          <w:tcPr>
            <w:tcW w:w="382" w:type="dxa"/>
          </w:tcPr>
          <w:p w14:paraId="779BFE05" w14:textId="77777777" w:rsidR="00082DC2" w:rsidRPr="009079F8" w:rsidRDefault="00082DC2" w:rsidP="008451D0">
            <w:pPr>
              <w:jc w:val="center"/>
            </w:pPr>
            <w:r w:rsidRPr="009079F8">
              <w:t>R</w:t>
            </w:r>
          </w:p>
        </w:tc>
        <w:tc>
          <w:tcPr>
            <w:tcW w:w="3491" w:type="dxa"/>
            <w:gridSpan w:val="2"/>
          </w:tcPr>
          <w:p w14:paraId="366CF071" w14:textId="77777777" w:rsidR="00082DC2" w:rsidRPr="009079F8" w:rsidRDefault="00082DC2" w:rsidP="008451D0">
            <w:pPr>
              <w:pStyle w:val="pqiTabBody"/>
            </w:pPr>
          </w:p>
        </w:tc>
        <w:tc>
          <w:tcPr>
            <w:tcW w:w="4130" w:type="dxa"/>
          </w:tcPr>
          <w:p w14:paraId="0C50E4D0" w14:textId="77777777" w:rsidR="00082DC2" w:rsidRDefault="00082DC2" w:rsidP="008451D0">
            <w:pPr>
              <w:pStyle w:val="pqiTabBody"/>
            </w:pPr>
            <w:r>
              <w:t>Atrybut.</w:t>
            </w:r>
          </w:p>
          <w:p w14:paraId="1666B72A" w14:textId="77777777" w:rsidR="00082DC2" w:rsidRPr="009079F8" w:rsidRDefault="00082DC2" w:rsidP="008451D0">
            <w:pPr>
              <w:pStyle w:val="pqiTabBody"/>
            </w:pPr>
            <w:r>
              <w:t>Wartość ze słownika „</w:t>
            </w:r>
            <w:proofErr w:type="spellStart"/>
            <w:r w:rsidRPr="00823541">
              <w:rPr>
                <w:lang w:val="en-US"/>
              </w:rPr>
              <w:t>Rodzaje</w:t>
            </w:r>
            <w:proofErr w:type="spellEnd"/>
            <w:r w:rsidRPr="00823541">
              <w:rPr>
                <w:lang w:val="en-US"/>
              </w:rPr>
              <w:t xml:space="preserve"> </w:t>
            </w:r>
            <w:proofErr w:type="spellStart"/>
            <w:r w:rsidRPr="00823541">
              <w:rPr>
                <w:lang w:val="en-US"/>
              </w:rPr>
              <w:t>zastrzeżeń</w:t>
            </w:r>
            <w:proofErr w:type="spellEnd"/>
            <w:r w:rsidRPr="00823541">
              <w:rPr>
                <w:lang w:val="en-US"/>
              </w:rPr>
              <w:t xml:space="preserve"> (Reasons for unsatisfactory receipt or control report)</w:t>
            </w:r>
            <w:r>
              <w:t>”.</w:t>
            </w:r>
          </w:p>
        </w:tc>
        <w:tc>
          <w:tcPr>
            <w:tcW w:w="1050" w:type="dxa"/>
          </w:tcPr>
          <w:p w14:paraId="7D8D7130" w14:textId="77777777" w:rsidR="00082DC2" w:rsidRPr="009079F8" w:rsidRDefault="00082DC2" w:rsidP="008451D0">
            <w:r w:rsidRPr="009079F8">
              <w:t>n1</w:t>
            </w:r>
          </w:p>
        </w:tc>
      </w:tr>
      <w:tr w:rsidR="00082DC2" w:rsidRPr="009079F8" w14:paraId="7A7CC095" w14:textId="77777777" w:rsidTr="00FF417F">
        <w:trPr>
          <w:cantSplit/>
        </w:trPr>
        <w:tc>
          <w:tcPr>
            <w:tcW w:w="361" w:type="dxa"/>
          </w:tcPr>
          <w:p w14:paraId="40B1C5F3" w14:textId="77777777" w:rsidR="00082DC2" w:rsidRPr="009079F8" w:rsidRDefault="00082DC2" w:rsidP="008451D0">
            <w:pPr>
              <w:rPr>
                <w:b/>
              </w:rPr>
            </w:pPr>
          </w:p>
        </w:tc>
        <w:tc>
          <w:tcPr>
            <w:tcW w:w="439" w:type="dxa"/>
          </w:tcPr>
          <w:p w14:paraId="7F03C527" w14:textId="77777777" w:rsidR="00082DC2" w:rsidRPr="009079F8" w:rsidRDefault="00B824BD" w:rsidP="008451D0">
            <w:pPr>
              <w:rPr>
                <w:i/>
              </w:rPr>
            </w:pPr>
            <w:r w:rsidRPr="009079F8">
              <w:rPr>
                <w:i/>
              </w:rPr>
              <w:t>B</w:t>
            </w:r>
          </w:p>
        </w:tc>
        <w:tc>
          <w:tcPr>
            <w:tcW w:w="3914" w:type="dxa"/>
          </w:tcPr>
          <w:p w14:paraId="4EAF6D1E" w14:textId="77777777" w:rsidR="00082DC2" w:rsidRDefault="00082DC2" w:rsidP="008451D0">
            <w:pPr>
              <w:rPr>
                <w:szCs w:val="20"/>
              </w:rPr>
            </w:pPr>
            <w:r w:rsidRPr="009079F8">
              <w:rPr>
                <w:szCs w:val="20"/>
              </w:rPr>
              <w:t>Dodatkowe informacje</w:t>
            </w:r>
          </w:p>
          <w:p w14:paraId="3AF9ECCB" w14:textId="77777777" w:rsidR="00082DC2" w:rsidRPr="009079F8" w:rsidRDefault="00082DC2" w:rsidP="008451D0">
            <w:r>
              <w:rPr>
                <w:rFonts w:ascii="Courier New" w:hAnsi="Courier New" w:cs="Courier New"/>
                <w:noProof/>
                <w:color w:val="0000FF"/>
                <w:szCs w:val="20"/>
              </w:rPr>
              <w:t>ComplementaryInformation</w:t>
            </w:r>
          </w:p>
        </w:tc>
        <w:tc>
          <w:tcPr>
            <w:tcW w:w="382" w:type="dxa"/>
          </w:tcPr>
          <w:p w14:paraId="20FDF9DF" w14:textId="77777777" w:rsidR="00082DC2" w:rsidRPr="009079F8" w:rsidRDefault="00082DC2" w:rsidP="008451D0">
            <w:pPr>
              <w:jc w:val="center"/>
            </w:pPr>
            <w:r>
              <w:t>D</w:t>
            </w:r>
          </w:p>
        </w:tc>
        <w:tc>
          <w:tcPr>
            <w:tcW w:w="3491" w:type="dxa"/>
            <w:gridSpan w:val="2"/>
          </w:tcPr>
          <w:p w14:paraId="4A67967C" w14:textId="77777777" w:rsidR="00082DC2" w:rsidRDefault="00082DC2" w:rsidP="008451D0">
            <w:pPr>
              <w:pStyle w:val="pqiTabBody"/>
            </w:pPr>
            <w:r>
              <w:t xml:space="preserve">„R” gdy w polu </w:t>
            </w:r>
            <w:r w:rsidR="00016967">
              <w:t>8</w:t>
            </w:r>
            <w:r>
              <w:t>.1a wybrano wartość „0 – Inne”.</w:t>
            </w:r>
          </w:p>
          <w:p w14:paraId="0304EEEA" w14:textId="77777777" w:rsidR="00082DC2" w:rsidRPr="009079F8" w:rsidRDefault="00082DC2" w:rsidP="008451D0">
            <w:pPr>
              <w:pStyle w:val="pqiTabBody"/>
            </w:pPr>
            <w:r>
              <w:t>”O” jeżeli kod powodu niezadowolenia ma wartość 1, 2, 3, 4, 5 lub 7.</w:t>
            </w:r>
          </w:p>
        </w:tc>
        <w:tc>
          <w:tcPr>
            <w:tcW w:w="4130" w:type="dxa"/>
          </w:tcPr>
          <w:p w14:paraId="6F4E2EA4" w14:textId="77777777" w:rsidR="00082DC2" w:rsidRPr="009079F8" w:rsidRDefault="00082DC2" w:rsidP="008451D0">
            <w:pPr>
              <w:pStyle w:val="pqiTabBody"/>
            </w:pPr>
            <w:r w:rsidRPr="009079F8">
              <w:t>Należy podać dodatkowe informacje dotyczące odbioru wyrobów akcyzowych.</w:t>
            </w:r>
          </w:p>
        </w:tc>
        <w:tc>
          <w:tcPr>
            <w:tcW w:w="1050" w:type="dxa"/>
          </w:tcPr>
          <w:p w14:paraId="25604D28" w14:textId="77777777" w:rsidR="00082DC2" w:rsidRPr="009079F8" w:rsidRDefault="00082DC2" w:rsidP="008451D0">
            <w:r w:rsidRPr="009079F8">
              <w:t>an..350</w:t>
            </w:r>
          </w:p>
        </w:tc>
      </w:tr>
      <w:tr w:rsidR="00082DC2" w:rsidRPr="009079F8" w14:paraId="7C82676A" w14:textId="77777777" w:rsidTr="00FF417F">
        <w:trPr>
          <w:cantSplit/>
        </w:trPr>
        <w:tc>
          <w:tcPr>
            <w:tcW w:w="800" w:type="dxa"/>
            <w:gridSpan w:val="2"/>
          </w:tcPr>
          <w:p w14:paraId="1EF51828" w14:textId="77777777" w:rsidR="00082DC2" w:rsidRPr="009079F8" w:rsidRDefault="00082DC2" w:rsidP="008451D0">
            <w:pPr>
              <w:rPr>
                <w:i/>
              </w:rPr>
            </w:pPr>
          </w:p>
        </w:tc>
        <w:tc>
          <w:tcPr>
            <w:tcW w:w="3914" w:type="dxa"/>
          </w:tcPr>
          <w:p w14:paraId="3BAC6C1B" w14:textId="77777777" w:rsidR="00082DC2" w:rsidRDefault="00082DC2" w:rsidP="008451D0">
            <w:pPr>
              <w:pStyle w:val="pqiTabBody"/>
            </w:pPr>
            <w:r>
              <w:t>JĘZYK ELEMENTU</w:t>
            </w:r>
            <w:r w:rsidRPr="009079F8">
              <w:t xml:space="preserve"> </w:t>
            </w:r>
          </w:p>
          <w:p w14:paraId="60BC1CC7" w14:textId="77777777" w:rsidR="00082DC2" w:rsidRPr="009079F8" w:rsidRDefault="00082DC2" w:rsidP="008451D0">
            <w:r>
              <w:rPr>
                <w:rFonts w:ascii="Courier New" w:hAnsi="Courier New" w:cs="Courier New"/>
                <w:noProof/>
                <w:color w:val="0000FF"/>
              </w:rPr>
              <w:t>@language</w:t>
            </w:r>
          </w:p>
        </w:tc>
        <w:tc>
          <w:tcPr>
            <w:tcW w:w="382" w:type="dxa"/>
          </w:tcPr>
          <w:p w14:paraId="2BA8D762" w14:textId="77777777" w:rsidR="00082DC2" w:rsidRPr="009079F8" w:rsidRDefault="00082DC2" w:rsidP="008451D0">
            <w:pPr>
              <w:jc w:val="center"/>
            </w:pPr>
            <w:r>
              <w:t>D</w:t>
            </w:r>
          </w:p>
        </w:tc>
        <w:tc>
          <w:tcPr>
            <w:tcW w:w="3491" w:type="dxa"/>
            <w:gridSpan w:val="2"/>
          </w:tcPr>
          <w:p w14:paraId="075BA352" w14:textId="77777777" w:rsidR="00082DC2" w:rsidRPr="009079F8" w:rsidRDefault="00082DC2" w:rsidP="00016967">
            <w:pPr>
              <w:pStyle w:val="pqiTabBody"/>
            </w:pPr>
            <w:r w:rsidRPr="009079F8">
              <w:t>„R”, jeżeli stosuje się pole tekstowe</w:t>
            </w:r>
            <w:r>
              <w:t xml:space="preserve"> </w:t>
            </w:r>
            <w:r w:rsidR="00016967">
              <w:t>8</w:t>
            </w:r>
            <w:r>
              <w:t>.1b</w:t>
            </w:r>
            <w:r w:rsidRPr="009079F8">
              <w:t>.</w:t>
            </w:r>
          </w:p>
        </w:tc>
        <w:tc>
          <w:tcPr>
            <w:tcW w:w="4130" w:type="dxa"/>
          </w:tcPr>
          <w:p w14:paraId="619536A9" w14:textId="77777777" w:rsidR="00082DC2" w:rsidRDefault="00082DC2" w:rsidP="008451D0">
            <w:pPr>
              <w:pStyle w:val="pqiTabBody"/>
            </w:pPr>
            <w:r>
              <w:t>Atrybut.</w:t>
            </w:r>
          </w:p>
          <w:p w14:paraId="345EE23D" w14:textId="77777777" w:rsidR="00082DC2" w:rsidRPr="009079F8" w:rsidRDefault="00082DC2" w:rsidP="008451D0">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050" w:type="dxa"/>
          </w:tcPr>
          <w:p w14:paraId="371A06C4" w14:textId="77777777" w:rsidR="00082DC2" w:rsidRPr="009079F8" w:rsidRDefault="00082DC2" w:rsidP="008451D0">
            <w:r w:rsidRPr="009079F8">
              <w:t>a2</w:t>
            </w:r>
          </w:p>
        </w:tc>
      </w:tr>
      <w:tr w:rsidR="00B824BD" w:rsidRPr="009079F8" w14:paraId="60477CCB" w14:textId="77777777" w:rsidTr="00FF417F">
        <w:trPr>
          <w:cantSplit/>
          <w:trHeight w:val="5564"/>
        </w:trPr>
        <w:tc>
          <w:tcPr>
            <w:tcW w:w="800" w:type="dxa"/>
            <w:gridSpan w:val="2"/>
          </w:tcPr>
          <w:p w14:paraId="31C64206" w14:textId="77777777" w:rsidR="00B824BD" w:rsidRPr="009079F8" w:rsidRDefault="00B824BD" w:rsidP="00B824BD">
            <w:pPr>
              <w:keepNext/>
              <w:rPr>
                <w:i/>
              </w:rPr>
            </w:pPr>
            <w:r w:rsidRPr="00B824BD">
              <w:rPr>
                <w:b/>
              </w:rPr>
              <w:lastRenderedPageBreak/>
              <w:t>9</w:t>
            </w:r>
          </w:p>
        </w:tc>
        <w:tc>
          <w:tcPr>
            <w:tcW w:w="3914" w:type="dxa"/>
          </w:tcPr>
          <w:p w14:paraId="1DDFA50B" w14:textId="77777777" w:rsidR="00B824BD" w:rsidRDefault="00B824BD" w:rsidP="008451D0">
            <w:pPr>
              <w:pStyle w:val="pqiTabBody"/>
              <w:rPr>
                <w:b/>
              </w:rPr>
            </w:pPr>
            <w:r>
              <w:rPr>
                <w:b/>
              </w:rPr>
              <w:t>WYROBY NABYWANE WEWNĄTRZWSPÓLNOTOWO</w:t>
            </w:r>
          </w:p>
          <w:p w14:paraId="27CB47B4" w14:textId="77777777" w:rsidR="00E318BC" w:rsidRPr="00B824BD" w:rsidRDefault="00E318BC" w:rsidP="008451D0">
            <w:pPr>
              <w:pStyle w:val="pqiTabBody"/>
              <w:rPr>
                <w:b/>
              </w:rPr>
            </w:pPr>
            <w:r w:rsidRPr="005E1126">
              <w:rPr>
                <w:rFonts w:ascii="Courier New" w:hAnsi="Courier New" w:cs="Courier New"/>
                <w:noProof/>
                <w:color w:val="0000FF"/>
              </w:rPr>
              <w:t>ReportOfReceipt</w:t>
            </w:r>
            <w:r>
              <w:rPr>
                <w:rFonts w:ascii="Courier New" w:hAnsi="Courier New" w:cs="Courier New"/>
                <w:noProof/>
                <w:color w:val="0000FF"/>
              </w:rPr>
              <w:t>Supplement</w:t>
            </w:r>
          </w:p>
        </w:tc>
        <w:tc>
          <w:tcPr>
            <w:tcW w:w="382" w:type="dxa"/>
          </w:tcPr>
          <w:p w14:paraId="3C8A7A6A" w14:textId="77777777" w:rsidR="00B824BD" w:rsidRPr="00E5000A" w:rsidRDefault="00B824BD" w:rsidP="00B824BD">
            <w:pPr>
              <w:rPr>
                <w:b/>
              </w:rPr>
            </w:pPr>
            <w:r w:rsidRPr="00E5000A">
              <w:rPr>
                <w:b/>
              </w:rPr>
              <w:t>C</w:t>
            </w:r>
          </w:p>
        </w:tc>
        <w:tc>
          <w:tcPr>
            <w:tcW w:w="3491" w:type="dxa"/>
            <w:gridSpan w:val="2"/>
          </w:tcPr>
          <w:p w14:paraId="27870CED" w14:textId="77777777" w:rsidR="00C53AA3" w:rsidRPr="00071BA6" w:rsidRDefault="00FF417F" w:rsidP="00016967">
            <w:pPr>
              <w:pStyle w:val="pqiTabBody"/>
              <w:rPr>
                <w:b/>
              </w:rPr>
            </w:pPr>
            <w:r w:rsidRPr="00E5000A">
              <w:rPr>
                <w:b/>
              </w:rPr>
              <w:t xml:space="preserve">„R”, </w:t>
            </w:r>
            <w:r w:rsidRPr="00071BA6">
              <w:rPr>
                <w:b/>
              </w:rPr>
              <w:t>gdy nabyte wyroby</w:t>
            </w:r>
            <w:r w:rsidR="00C53AA3" w:rsidRPr="00071BA6">
              <w:rPr>
                <w:b/>
              </w:rPr>
              <w:t>:</w:t>
            </w:r>
          </w:p>
          <w:p w14:paraId="0307A077" w14:textId="77777777" w:rsidR="00C53AA3" w:rsidRPr="00071BA6" w:rsidRDefault="00C53AA3" w:rsidP="00016967">
            <w:pPr>
              <w:pStyle w:val="pqiTabBody"/>
              <w:rPr>
                <w:b/>
              </w:rPr>
            </w:pPr>
            <w:r w:rsidRPr="00071BA6">
              <w:rPr>
                <w:b/>
              </w:rPr>
              <w:t>- nie są</w:t>
            </w:r>
            <w:r w:rsidR="00FF417F" w:rsidRPr="00071BA6">
              <w:rPr>
                <w:b/>
              </w:rPr>
              <w:t xml:space="preserve"> objęte zerową stawką podatku akcyzowego lub </w:t>
            </w:r>
          </w:p>
          <w:p w14:paraId="56A3A9D4" w14:textId="77777777" w:rsidR="00C53AA3" w:rsidRDefault="00C53AA3" w:rsidP="00016967">
            <w:pPr>
              <w:pStyle w:val="pqiTabBody"/>
              <w:rPr>
                <w:b/>
              </w:rPr>
            </w:pPr>
            <w:r w:rsidRPr="00071BA6">
              <w:rPr>
                <w:b/>
              </w:rPr>
              <w:t xml:space="preserve">- </w:t>
            </w:r>
            <w:r w:rsidR="00FF417F" w:rsidRPr="00071BA6">
              <w:rPr>
                <w:b/>
              </w:rPr>
              <w:t>wyroby należą do określonych kategorii</w:t>
            </w:r>
            <w:r w:rsidR="00FF417F" w:rsidRPr="00E5000A">
              <w:rPr>
                <w:b/>
              </w:rPr>
              <w:t xml:space="preserve">, </w:t>
            </w:r>
          </w:p>
          <w:p w14:paraId="5FB7177D" w14:textId="77777777" w:rsidR="00B824BD" w:rsidRDefault="00FF417F" w:rsidP="00016967">
            <w:pPr>
              <w:pStyle w:val="pqiTabBody"/>
              <w:rPr>
                <w:b/>
              </w:rPr>
            </w:pPr>
            <w:r w:rsidRPr="00E5000A">
              <w:rPr>
                <w:b/>
              </w:rPr>
              <w:t>w przeciwnym wypadku nie stosuje się</w:t>
            </w:r>
            <w:r w:rsidR="00B50BE4">
              <w:rPr>
                <w:b/>
              </w:rPr>
              <w:t xml:space="preserve">. </w:t>
            </w:r>
          </w:p>
          <w:p w14:paraId="0E0CEF5A" w14:textId="77777777" w:rsidR="00E163FF" w:rsidRDefault="00E163FF" w:rsidP="00E163FF">
            <w:pPr>
              <w:pStyle w:val="pqiTabBody"/>
              <w:rPr>
                <w:b/>
              </w:rPr>
            </w:pPr>
            <w:r>
              <w:rPr>
                <w:b/>
              </w:rPr>
              <w:t>Niezależnie od stawki akcyzy i kategorii wyrobów:</w:t>
            </w:r>
          </w:p>
          <w:p w14:paraId="21471A7A" w14:textId="77777777" w:rsidR="00E163FF" w:rsidRDefault="00E163FF" w:rsidP="00E163FF">
            <w:pPr>
              <w:pStyle w:val="pqiTabBody"/>
              <w:rPr>
                <w:b/>
              </w:rPr>
            </w:pPr>
            <w:r>
              <w:rPr>
                <w:b/>
              </w:rPr>
              <w:t>- jeśli wartość w polu 7b jest równa „3”, pola nie stosuje się,</w:t>
            </w:r>
          </w:p>
          <w:p w14:paraId="3FCF7870" w14:textId="77777777" w:rsidR="00B50BE4" w:rsidRPr="00E5000A" w:rsidRDefault="00E163FF" w:rsidP="00E163FF">
            <w:pPr>
              <w:pStyle w:val="pqiTabBody"/>
              <w:rPr>
                <w:b/>
              </w:rPr>
            </w:pPr>
            <w:r>
              <w:rPr>
                <w:b/>
              </w:rPr>
              <w:t>- jeżeli wartość w polu 7b jest równa „4”, pole stosuje się tylko do wyrobów przyjętych; dla wyrobów, których dotyczy odmowa przyjęcia, pola nie stosuje się</w:t>
            </w:r>
          </w:p>
        </w:tc>
        <w:tc>
          <w:tcPr>
            <w:tcW w:w="4130" w:type="dxa"/>
          </w:tcPr>
          <w:p w14:paraId="154C2A6B" w14:textId="77777777" w:rsidR="00527C93" w:rsidRPr="00E5000A" w:rsidRDefault="00AD30D5" w:rsidP="00527C93">
            <w:pPr>
              <w:pStyle w:val="pqiTabBody"/>
              <w:rPr>
                <w:b/>
              </w:rPr>
            </w:pPr>
            <w:r>
              <w:rPr>
                <w:b/>
              </w:rPr>
              <w:t>Wyroby objęte zerową stawką podatku akcyzowego należą do kategorii „E” i mają następujące k</w:t>
            </w:r>
            <w:r w:rsidR="00527C93" w:rsidRPr="00E5000A">
              <w:rPr>
                <w:b/>
              </w:rPr>
              <w:t>ody CN:</w:t>
            </w:r>
            <w:r w:rsidR="00527C93" w:rsidRPr="00E5000A">
              <w:rPr>
                <w:b/>
              </w:rPr>
              <w:br/>
              <w:t>2705</w:t>
            </w:r>
            <w:r w:rsidR="00E54C63" w:rsidRPr="00E5000A">
              <w:rPr>
                <w:b/>
              </w:rPr>
              <w:t xml:space="preserve">, </w:t>
            </w:r>
            <w:r w:rsidR="00527C93" w:rsidRPr="00E5000A">
              <w:rPr>
                <w:b/>
              </w:rPr>
              <w:t>2706</w:t>
            </w:r>
            <w:r w:rsidR="00E54C63" w:rsidRPr="00E5000A">
              <w:rPr>
                <w:b/>
              </w:rPr>
              <w:t xml:space="preserve">, </w:t>
            </w:r>
            <w:r w:rsidR="00527C93" w:rsidRPr="00E5000A">
              <w:rPr>
                <w:b/>
              </w:rPr>
              <w:t>2707</w:t>
            </w:r>
            <w:r w:rsidR="00E54C63" w:rsidRPr="00E5000A">
              <w:rPr>
                <w:b/>
              </w:rPr>
              <w:t xml:space="preserve">, </w:t>
            </w:r>
            <w:r w:rsidR="00527C93" w:rsidRPr="00E5000A">
              <w:rPr>
                <w:b/>
              </w:rPr>
              <w:t>2708</w:t>
            </w:r>
            <w:r w:rsidR="00E54C63" w:rsidRPr="00E5000A">
              <w:rPr>
                <w:b/>
              </w:rPr>
              <w:t xml:space="preserve">, </w:t>
            </w:r>
            <w:r w:rsidR="00527C93" w:rsidRPr="00E5000A">
              <w:rPr>
                <w:b/>
              </w:rPr>
              <w:t>2709</w:t>
            </w:r>
          </w:p>
          <w:p w14:paraId="26041A86" w14:textId="77777777" w:rsidR="00527C93" w:rsidRPr="00E5000A" w:rsidRDefault="00527C93" w:rsidP="00527C93">
            <w:pPr>
              <w:pStyle w:val="pqiTabBody"/>
              <w:rPr>
                <w:b/>
              </w:rPr>
            </w:pPr>
            <w:r w:rsidRPr="00E5000A">
              <w:rPr>
                <w:b/>
              </w:rPr>
              <w:t>2710: 1211, 1215, 1221</w:t>
            </w:r>
            <w:r w:rsidR="00E54C63" w:rsidRPr="00E5000A">
              <w:rPr>
                <w:b/>
              </w:rPr>
              <w:t xml:space="preserve">, 1225, 1251, 1259, </w:t>
            </w:r>
            <w:r w:rsidRPr="00E5000A">
              <w:rPr>
                <w:b/>
              </w:rPr>
              <w:t>1290, 1911, 1915, 1929, 1931, 1951, 1955, 1962, 1964, 1968, 1985, ex1999, 2031, 2035, 2039, 9100, 9900</w:t>
            </w:r>
          </w:p>
          <w:p w14:paraId="067A3D62" w14:textId="77777777" w:rsidR="00E54C63" w:rsidRPr="00E5000A" w:rsidRDefault="00527C93" w:rsidP="00E54C63">
            <w:pPr>
              <w:pStyle w:val="pqiTabBody"/>
              <w:rPr>
                <w:b/>
              </w:rPr>
            </w:pPr>
            <w:r w:rsidRPr="00E5000A">
              <w:rPr>
                <w:b/>
              </w:rPr>
              <w:t>2711</w:t>
            </w:r>
            <w:r w:rsidR="00E54C63" w:rsidRPr="00E5000A">
              <w:rPr>
                <w:b/>
              </w:rPr>
              <w:t xml:space="preserve">, </w:t>
            </w:r>
            <w:r w:rsidRPr="00E5000A">
              <w:rPr>
                <w:b/>
              </w:rPr>
              <w:t>2712</w:t>
            </w:r>
            <w:r w:rsidR="00E54C63" w:rsidRPr="00E5000A">
              <w:rPr>
                <w:b/>
              </w:rPr>
              <w:t xml:space="preserve">, </w:t>
            </w:r>
            <w:r w:rsidRPr="00E5000A">
              <w:rPr>
                <w:b/>
              </w:rPr>
              <w:t>2713</w:t>
            </w:r>
            <w:r w:rsidR="00E54C63" w:rsidRPr="00E5000A">
              <w:rPr>
                <w:b/>
              </w:rPr>
              <w:t xml:space="preserve">, </w:t>
            </w:r>
            <w:r w:rsidRPr="00E5000A">
              <w:rPr>
                <w:b/>
              </w:rPr>
              <w:t>2714</w:t>
            </w:r>
            <w:r w:rsidR="00E54C63" w:rsidRPr="00E5000A">
              <w:rPr>
                <w:b/>
              </w:rPr>
              <w:t xml:space="preserve">, </w:t>
            </w:r>
            <w:r w:rsidRPr="00E5000A">
              <w:rPr>
                <w:b/>
              </w:rPr>
              <w:t>2715</w:t>
            </w:r>
            <w:r w:rsidR="00E54C63" w:rsidRPr="00E5000A">
              <w:rPr>
                <w:b/>
              </w:rPr>
              <w:t xml:space="preserve">, </w:t>
            </w:r>
            <w:r w:rsidRPr="00E5000A">
              <w:rPr>
                <w:b/>
              </w:rPr>
              <w:t>2901</w:t>
            </w:r>
            <w:r w:rsidR="00E54C63" w:rsidRPr="00E5000A">
              <w:rPr>
                <w:b/>
              </w:rPr>
              <w:t xml:space="preserve">, </w:t>
            </w:r>
            <w:r w:rsidRPr="00E5000A">
              <w:rPr>
                <w:b/>
              </w:rPr>
              <w:t>2902</w:t>
            </w:r>
            <w:r w:rsidR="00E54C63" w:rsidRPr="00E5000A">
              <w:rPr>
                <w:b/>
              </w:rPr>
              <w:t xml:space="preserve">, </w:t>
            </w:r>
            <w:r w:rsidRPr="00E5000A">
              <w:rPr>
                <w:b/>
              </w:rPr>
              <w:t>3403</w:t>
            </w:r>
            <w:r w:rsidR="00E54C63" w:rsidRPr="00E5000A">
              <w:rPr>
                <w:b/>
              </w:rPr>
              <w:t xml:space="preserve">, </w:t>
            </w:r>
            <w:r w:rsidRPr="00E5000A">
              <w:rPr>
                <w:b/>
              </w:rPr>
              <w:t>3811</w:t>
            </w:r>
            <w:r w:rsidR="00E54C63" w:rsidRPr="00E5000A">
              <w:rPr>
                <w:b/>
              </w:rPr>
              <w:t>, 3817</w:t>
            </w:r>
          </w:p>
          <w:p w14:paraId="1A917CA5" w14:textId="77777777" w:rsidR="00E54C63" w:rsidRPr="00E5000A" w:rsidRDefault="00E54C63" w:rsidP="00E54C63">
            <w:pPr>
              <w:pStyle w:val="pqiTabBody"/>
              <w:rPr>
                <w:b/>
              </w:rPr>
            </w:pPr>
          </w:p>
          <w:p w14:paraId="5A678794" w14:textId="77777777" w:rsidR="00E54C63" w:rsidRPr="00E5000A" w:rsidRDefault="00E54C63" w:rsidP="00E54C63">
            <w:pPr>
              <w:pStyle w:val="pqiTabBody"/>
              <w:rPr>
                <w:b/>
              </w:rPr>
            </w:pPr>
            <w:r w:rsidRPr="00E5000A">
              <w:rPr>
                <w:b/>
              </w:rPr>
              <w:t>Kategorie wyrobów, dla których sekcja jest wymagana:</w:t>
            </w:r>
          </w:p>
          <w:p w14:paraId="50C9171A" w14:textId="77777777" w:rsidR="00E54C63" w:rsidRPr="00E5000A" w:rsidRDefault="00E54C63" w:rsidP="00E54C63">
            <w:pPr>
              <w:pStyle w:val="pqiTabBody"/>
              <w:rPr>
                <w:b/>
              </w:rPr>
            </w:pPr>
            <w:r w:rsidRPr="00E5000A">
              <w:rPr>
                <w:b/>
              </w:rPr>
              <w:t>T200, T400, T500, E200, E300, E430, E470, E490, E600, E700, E800, E910, E920</w:t>
            </w:r>
          </w:p>
          <w:p w14:paraId="4D880E38" w14:textId="77777777" w:rsidR="00DE3145" w:rsidRPr="00E5000A" w:rsidRDefault="00DE3145" w:rsidP="005721CA">
            <w:pPr>
              <w:pStyle w:val="pqiTabBody"/>
              <w:rPr>
                <w:b/>
              </w:rPr>
            </w:pPr>
          </w:p>
        </w:tc>
        <w:tc>
          <w:tcPr>
            <w:tcW w:w="1050" w:type="dxa"/>
          </w:tcPr>
          <w:p w14:paraId="77966903" w14:textId="77777777" w:rsidR="00B824BD" w:rsidRPr="00E5000A" w:rsidRDefault="00E5000A" w:rsidP="008451D0">
            <w:pPr>
              <w:rPr>
                <w:b/>
              </w:rPr>
            </w:pPr>
            <w:r w:rsidRPr="00E5000A">
              <w:rPr>
                <w:b/>
              </w:rPr>
              <w:t>1x</w:t>
            </w:r>
          </w:p>
        </w:tc>
      </w:tr>
      <w:tr w:rsidR="00E5000A" w:rsidRPr="009079F8" w14:paraId="7D7663C9" w14:textId="77777777" w:rsidTr="00FF417F">
        <w:trPr>
          <w:cantSplit/>
          <w:trHeight w:val="2729"/>
        </w:trPr>
        <w:tc>
          <w:tcPr>
            <w:tcW w:w="800" w:type="dxa"/>
            <w:gridSpan w:val="2"/>
          </w:tcPr>
          <w:p w14:paraId="318B5662" w14:textId="77777777" w:rsidR="00E5000A" w:rsidRPr="00E5000A" w:rsidRDefault="00E5000A" w:rsidP="00B824BD">
            <w:pPr>
              <w:keepNext/>
              <w:rPr>
                <w:b/>
              </w:rPr>
            </w:pPr>
            <w:r w:rsidRPr="00E5000A">
              <w:rPr>
                <w:b/>
              </w:rPr>
              <w:lastRenderedPageBreak/>
              <w:t>9.1</w:t>
            </w:r>
          </w:p>
        </w:tc>
        <w:tc>
          <w:tcPr>
            <w:tcW w:w="3914" w:type="dxa"/>
          </w:tcPr>
          <w:p w14:paraId="497DB0E3" w14:textId="77777777" w:rsidR="00E5000A" w:rsidRDefault="00E24F09" w:rsidP="0096512F">
            <w:pPr>
              <w:pStyle w:val="pqiTabHead"/>
            </w:pPr>
            <w:r>
              <w:t>Wyroby – suplement Raportu Odbioru</w:t>
            </w:r>
          </w:p>
          <w:p w14:paraId="75F7D2A6" w14:textId="77777777" w:rsidR="00E5000A" w:rsidRDefault="00E24F09" w:rsidP="00E24F09">
            <w:pPr>
              <w:pStyle w:val="pqiTabBody"/>
              <w:rPr>
                <w:b/>
              </w:rPr>
            </w:pPr>
            <w:r w:rsidRPr="005E1126">
              <w:rPr>
                <w:rFonts w:ascii="Courier New" w:hAnsi="Courier New" w:cs="Courier New"/>
                <w:noProof/>
                <w:color w:val="0000FF"/>
              </w:rPr>
              <w:t>BodyReportOfReceipt</w:t>
            </w:r>
            <w:r>
              <w:rPr>
                <w:rFonts w:ascii="Courier New" w:hAnsi="Courier New" w:cs="Courier New"/>
                <w:noProof/>
                <w:color w:val="0000FF"/>
              </w:rPr>
              <w:t>Supplement</w:t>
            </w:r>
          </w:p>
        </w:tc>
        <w:tc>
          <w:tcPr>
            <w:tcW w:w="382" w:type="dxa"/>
          </w:tcPr>
          <w:p w14:paraId="3F591082" w14:textId="77777777" w:rsidR="00E5000A" w:rsidRPr="00E5000A" w:rsidRDefault="00E5000A" w:rsidP="00B824BD">
            <w:pPr>
              <w:rPr>
                <w:b/>
              </w:rPr>
            </w:pPr>
            <w:r w:rsidRPr="00E5000A">
              <w:rPr>
                <w:b/>
              </w:rPr>
              <w:t>R</w:t>
            </w:r>
          </w:p>
        </w:tc>
        <w:tc>
          <w:tcPr>
            <w:tcW w:w="3491" w:type="dxa"/>
            <w:gridSpan w:val="2"/>
          </w:tcPr>
          <w:p w14:paraId="56DB1BC6" w14:textId="77777777" w:rsidR="00E5000A" w:rsidRPr="00E5000A" w:rsidRDefault="00E5000A" w:rsidP="00016967">
            <w:pPr>
              <w:pStyle w:val="pqiTabBody"/>
              <w:rPr>
                <w:b/>
              </w:rPr>
            </w:pPr>
          </w:p>
        </w:tc>
        <w:tc>
          <w:tcPr>
            <w:tcW w:w="4130" w:type="dxa"/>
          </w:tcPr>
          <w:p w14:paraId="2EC55EE3" w14:textId="77777777" w:rsidR="00E5000A" w:rsidRPr="00E5000A" w:rsidRDefault="00E5000A" w:rsidP="00E5000A">
            <w:pPr>
              <w:pStyle w:val="pqiTabBody"/>
              <w:rPr>
                <w:b/>
              </w:rPr>
            </w:pPr>
            <w:r w:rsidRPr="00E5000A">
              <w:rPr>
                <w:b/>
              </w:rPr>
              <w:t>Dla każdego odbieranego wyrobu spełniającego warunki z pola 9.</w:t>
            </w:r>
          </w:p>
        </w:tc>
        <w:tc>
          <w:tcPr>
            <w:tcW w:w="1050" w:type="dxa"/>
          </w:tcPr>
          <w:p w14:paraId="64D5E9C7" w14:textId="77777777" w:rsidR="00E5000A" w:rsidRPr="00E5000A" w:rsidRDefault="00E5000A" w:rsidP="008451D0">
            <w:pPr>
              <w:rPr>
                <w:b/>
              </w:rPr>
            </w:pPr>
            <w:r w:rsidRPr="00E5000A">
              <w:rPr>
                <w:b/>
              </w:rPr>
              <w:t>999x</w:t>
            </w:r>
          </w:p>
        </w:tc>
      </w:tr>
      <w:tr w:rsidR="008D415F" w:rsidRPr="009079F8" w14:paraId="44DFB1A7" w14:textId="77777777" w:rsidTr="00FF417F">
        <w:trPr>
          <w:cantSplit/>
          <w:trHeight w:val="557"/>
        </w:trPr>
        <w:tc>
          <w:tcPr>
            <w:tcW w:w="361" w:type="dxa"/>
            <w:tcBorders>
              <w:right w:val="single" w:sz="4" w:space="0" w:color="auto"/>
            </w:tcBorders>
          </w:tcPr>
          <w:p w14:paraId="41DF16D2" w14:textId="77777777" w:rsidR="00E5000A" w:rsidRPr="00E5000A" w:rsidRDefault="00E5000A" w:rsidP="00B824BD">
            <w:pPr>
              <w:keepNext/>
            </w:pPr>
          </w:p>
        </w:tc>
        <w:tc>
          <w:tcPr>
            <w:tcW w:w="439" w:type="dxa"/>
            <w:tcBorders>
              <w:left w:val="single" w:sz="4" w:space="0" w:color="auto"/>
            </w:tcBorders>
          </w:tcPr>
          <w:p w14:paraId="267B596C" w14:textId="77777777" w:rsidR="00E5000A" w:rsidRPr="00E5000A" w:rsidRDefault="00E24F09" w:rsidP="00E5000A">
            <w:pPr>
              <w:keepNext/>
            </w:pPr>
            <w:r>
              <w:t>a</w:t>
            </w:r>
          </w:p>
        </w:tc>
        <w:tc>
          <w:tcPr>
            <w:tcW w:w="3914" w:type="dxa"/>
          </w:tcPr>
          <w:p w14:paraId="6522439F" w14:textId="77777777" w:rsidR="00E5000A" w:rsidRPr="00E5000A" w:rsidRDefault="00E5000A" w:rsidP="00E5000A">
            <w:pPr>
              <w:pStyle w:val="pqiTabBody"/>
            </w:pPr>
            <w:r w:rsidRPr="00E5000A">
              <w:t>Numer identyfikacyjny pozycji towarowej</w:t>
            </w:r>
          </w:p>
          <w:p w14:paraId="6E891E39" w14:textId="77777777" w:rsidR="00E5000A" w:rsidRPr="00E5000A" w:rsidRDefault="00E5000A" w:rsidP="00E5000A">
            <w:pPr>
              <w:pStyle w:val="pqiTabBody"/>
            </w:pPr>
            <w:r w:rsidRPr="00E5000A">
              <w:rPr>
                <w:rFonts w:ascii="Courier New" w:hAnsi="Courier New" w:cs="Courier New"/>
                <w:noProof/>
                <w:color w:val="0000FF"/>
              </w:rPr>
              <w:t>BodyRecordUniqueReference</w:t>
            </w:r>
          </w:p>
        </w:tc>
        <w:tc>
          <w:tcPr>
            <w:tcW w:w="382" w:type="dxa"/>
          </w:tcPr>
          <w:p w14:paraId="1D596D64" w14:textId="77777777" w:rsidR="00E5000A" w:rsidRDefault="00E5000A" w:rsidP="00B824BD">
            <w:r>
              <w:t>R</w:t>
            </w:r>
          </w:p>
        </w:tc>
        <w:tc>
          <w:tcPr>
            <w:tcW w:w="3491" w:type="dxa"/>
            <w:gridSpan w:val="2"/>
          </w:tcPr>
          <w:p w14:paraId="0AC65266" w14:textId="77777777" w:rsidR="00E5000A" w:rsidRDefault="002C3369" w:rsidP="00016967">
            <w:pPr>
              <w:pStyle w:val="pqiTabBody"/>
            </w:pPr>
            <w:r>
              <w:t>Wartość musi być większa od zera.</w:t>
            </w:r>
          </w:p>
        </w:tc>
        <w:tc>
          <w:tcPr>
            <w:tcW w:w="4130" w:type="dxa"/>
          </w:tcPr>
          <w:p w14:paraId="7553C7F3" w14:textId="77777777" w:rsidR="00E5000A" w:rsidRDefault="00E5000A" w:rsidP="00527C93">
            <w:pPr>
              <w:pStyle w:val="pqiTabBody"/>
            </w:pPr>
            <w:r>
              <w:t>Numer identyfikacyjny pozycji towarowej z dokumentu e-AD.</w:t>
            </w:r>
          </w:p>
        </w:tc>
        <w:tc>
          <w:tcPr>
            <w:tcW w:w="1050" w:type="dxa"/>
          </w:tcPr>
          <w:p w14:paraId="2A2ABE9F" w14:textId="77777777" w:rsidR="00E5000A" w:rsidRPr="009079F8" w:rsidRDefault="002C3369" w:rsidP="008451D0">
            <w:r>
              <w:t>n...3</w:t>
            </w:r>
          </w:p>
        </w:tc>
      </w:tr>
      <w:tr w:rsidR="00E5000A" w:rsidRPr="009079F8" w14:paraId="32C7B283" w14:textId="77777777" w:rsidTr="00FF417F">
        <w:trPr>
          <w:cantSplit/>
          <w:trHeight w:val="557"/>
        </w:trPr>
        <w:tc>
          <w:tcPr>
            <w:tcW w:w="361" w:type="dxa"/>
            <w:tcBorders>
              <w:right w:val="single" w:sz="4" w:space="0" w:color="auto"/>
            </w:tcBorders>
          </w:tcPr>
          <w:p w14:paraId="54AF2FFB" w14:textId="77777777" w:rsidR="00E5000A" w:rsidRPr="00E5000A" w:rsidRDefault="00E5000A" w:rsidP="00B824BD">
            <w:pPr>
              <w:keepNext/>
            </w:pPr>
          </w:p>
        </w:tc>
        <w:tc>
          <w:tcPr>
            <w:tcW w:w="439" w:type="dxa"/>
            <w:tcBorders>
              <w:left w:val="single" w:sz="4" w:space="0" w:color="auto"/>
            </w:tcBorders>
          </w:tcPr>
          <w:p w14:paraId="5FD081A1" w14:textId="77777777" w:rsidR="00E5000A" w:rsidRDefault="00E5000A" w:rsidP="00E5000A">
            <w:pPr>
              <w:keepNext/>
            </w:pPr>
            <w:r>
              <w:t>b</w:t>
            </w:r>
          </w:p>
        </w:tc>
        <w:tc>
          <w:tcPr>
            <w:tcW w:w="3914" w:type="dxa"/>
          </w:tcPr>
          <w:p w14:paraId="5D09E856" w14:textId="77777777" w:rsidR="00E5000A" w:rsidRDefault="00AD30D5" w:rsidP="00E5000A">
            <w:pPr>
              <w:pStyle w:val="pqiTabBody"/>
            </w:pPr>
            <w:r>
              <w:t>Zerowa stawka podatku akcyzowego</w:t>
            </w:r>
          </w:p>
          <w:p w14:paraId="602305D4" w14:textId="77777777" w:rsidR="00AD30D5" w:rsidRPr="00E5000A" w:rsidRDefault="00AD30D5" w:rsidP="00E5000A">
            <w:pPr>
              <w:pStyle w:val="pqiTabBody"/>
            </w:pPr>
            <w:r w:rsidRPr="00B6539E">
              <w:rPr>
                <w:rFonts w:ascii="Courier New" w:hAnsi="Courier New" w:cs="Courier New"/>
                <w:noProof/>
                <w:color w:val="0000FF"/>
              </w:rPr>
              <w:t>ZeroRatedExciseTax</w:t>
            </w:r>
          </w:p>
        </w:tc>
        <w:tc>
          <w:tcPr>
            <w:tcW w:w="382" w:type="dxa"/>
          </w:tcPr>
          <w:p w14:paraId="3AA38702" w14:textId="77777777" w:rsidR="00E5000A" w:rsidRDefault="00AD30D5" w:rsidP="00B824BD">
            <w:r>
              <w:t>C</w:t>
            </w:r>
          </w:p>
        </w:tc>
        <w:tc>
          <w:tcPr>
            <w:tcW w:w="3491" w:type="dxa"/>
            <w:gridSpan w:val="2"/>
          </w:tcPr>
          <w:p w14:paraId="2E7F2E45" w14:textId="77777777" w:rsidR="00E5000A" w:rsidRDefault="00AD30D5" w:rsidP="00016967">
            <w:pPr>
              <w:pStyle w:val="pqiTabBody"/>
            </w:pPr>
            <w:r>
              <w:t xml:space="preserve">„R” dla wyrobów </w:t>
            </w:r>
            <w:r w:rsidR="003E113A">
              <w:t>określonych w punkcie 9, w przeciwnym wypadku nie stosuje się.</w:t>
            </w:r>
          </w:p>
        </w:tc>
        <w:tc>
          <w:tcPr>
            <w:tcW w:w="4130" w:type="dxa"/>
          </w:tcPr>
          <w:p w14:paraId="601EDF09" w14:textId="77777777" w:rsidR="00E5000A" w:rsidRDefault="003E113A" w:rsidP="00527C93">
            <w:pPr>
              <w:pStyle w:val="pqiTabBody"/>
            </w:pPr>
            <w:r>
              <w:t>Dla wyrobów o zerowej stawce podatku akcyzowego należy podać 1</w:t>
            </w:r>
            <w:r w:rsidR="00716E23">
              <w:t>, w przeciwnym razie należy podać „0”.</w:t>
            </w:r>
          </w:p>
        </w:tc>
        <w:tc>
          <w:tcPr>
            <w:tcW w:w="1050" w:type="dxa"/>
          </w:tcPr>
          <w:p w14:paraId="1B5F5189" w14:textId="77777777" w:rsidR="00E5000A" w:rsidRPr="009079F8" w:rsidRDefault="003E113A" w:rsidP="008451D0">
            <w:r>
              <w:t>n1</w:t>
            </w:r>
          </w:p>
        </w:tc>
      </w:tr>
      <w:tr w:rsidR="009C43F9" w:rsidRPr="009079F8" w14:paraId="1E1DD286" w14:textId="77777777" w:rsidTr="00FF417F">
        <w:trPr>
          <w:cantSplit/>
          <w:trHeight w:val="557"/>
        </w:trPr>
        <w:tc>
          <w:tcPr>
            <w:tcW w:w="361" w:type="dxa"/>
            <w:tcBorders>
              <w:right w:val="single" w:sz="4" w:space="0" w:color="auto"/>
            </w:tcBorders>
          </w:tcPr>
          <w:p w14:paraId="321818D8" w14:textId="77777777" w:rsidR="009C43F9" w:rsidRPr="00E5000A" w:rsidRDefault="009C43F9" w:rsidP="00B824BD">
            <w:pPr>
              <w:keepNext/>
            </w:pPr>
          </w:p>
        </w:tc>
        <w:tc>
          <w:tcPr>
            <w:tcW w:w="439" w:type="dxa"/>
            <w:tcBorders>
              <w:left w:val="single" w:sz="4" w:space="0" w:color="auto"/>
            </w:tcBorders>
          </w:tcPr>
          <w:p w14:paraId="617DD45C" w14:textId="77777777" w:rsidR="009C43F9" w:rsidRDefault="00451DC4" w:rsidP="00E5000A">
            <w:pPr>
              <w:keepNext/>
            </w:pPr>
            <w:r>
              <w:t>c</w:t>
            </w:r>
          </w:p>
        </w:tc>
        <w:tc>
          <w:tcPr>
            <w:tcW w:w="3914" w:type="dxa"/>
          </w:tcPr>
          <w:p w14:paraId="3348A89C" w14:textId="77777777" w:rsidR="009C43F9" w:rsidRDefault="009C43F9" w:rsidP="00E5000A">
            <w:pPr>
              <w:pStyle w:val="pqiTabBody"/>
            </w:pPr>
            <w:r>
              <w:t>Maksymalna cena detaliczna</w:t>
            </w:r>
          </w:p>
          <w:p w14:paraId="057944B0" w14:textId="77777777" w:rsidR="009C43F9" w:rsidRDefault="009C43F9" w:rsidP="00E5000A">
            <w:pPr>
              <w:pStyle w:val="pqiTabBody"/>
            </w:pPr>
            <w:r>
              <w:rPr>
                <w:rFonts w:ascii="Courier New" w:hAnsi="Courier New" w:cs="Courier New"/>
                <w:noProof/>
                <w:color w:val="0000FF"/>
              </w:rPr>
              <w:t>MaxRetailPrice</w:t>
            </w:r>
          </w:p>
        </w:tc>
        <w:tc>
          <w:tcPr>
            <w:tcW w:w="382" w:type="dxa"/>
          </w:tcPr>
          <w:p w14:paraId="184CC984" w14:textId="77777777" w:rsidR="009C43F9" w:rsidRDefault="009C43F9" w:rsidP="00B824BD">
            <w:r>
              <w:t>C</w:t>
            </w:r>
          </w:p>
        </w:tc>
        <w:tc>
          <w:tcPr>
            <w:tcW w:w="3491" w:type="dxa"/>
            <w:gridSpan w:val="2"/>
          </w:tcPr>
          <w:p w14:paraId="54DB7B8F" w14:textId="77777777" w:rsidR="009C43F9" w:rsidRDefault="0029451D" w:rsidP="00016967">
            <w:pPr>
              <w:pStyle w:val="pqiTabBody"/>
            </w:pPr>
            <w:r>
              <w:t>„R” jeśli wyroby z kategorii „T” posiadają znaki akcyzy (pole d zawiera wartość „1”), w przeciwnym wypadku nie stosuje się</w:t>
            </w:r>
            <w:r w:rsidR="00291DA4">
              <w:t>.</w:t>
            </w:r>
          </w:p>
          <w:p w14:paraId="031FF60B" w14:textId="77777777" w:rsidR="00291DA4" w:rsidRDefault="00291DA4" w:rsidP="00016967">
            <w:pPr>
              <w:pStyle w:val="pqiTabBody"/>
            </w:pPr>
            <w:r w:rsidRPr="009079F8">
              <w:t xml:space="preserve">R”, jeżeli stosuje się </w:t>
            </w:r>
            <w:r>
              <w:t>znaki akcyzy</w:t>
            </w:r>
            <w:r w:rsidRPr="009079F8">
              <w:t>.</w:t>
            </w:r>
            <w:r>
              <w:t xml:space="preserve"> Niezależnie od stosowania znaków akcyzy, jeśli wartość w polu 9.1b jest równa „1”, pola nie stosuje się.</w:t>
            </w:r>
          </w:p>
        </w:tc>
        <w:tc>
          <w:tcPr>
            <w:tcW w:w="4130" w:type="dxa"/>
          </w:tcPr>
          <w:p w14:paraId="7C2EB658" w14:textId="77777777" w:rsidR="009C43F9" w:rsidRDefault="009C43F9" w:rsidP="00527C93">
            <w:pPr>
              <w:pStyle w:val="pqiTabBody"/>
            </w:pPr>
            <w:r>
              <w:t xml:space="preserve">Cena za 20 szt. </w:t>
            </w:r>
            <w:r w:rsidR="00451DC4">
              <w:t>l</w:t>
            </w:r>
            <w:r>
              <w:t>ub za kilogram. Należy podać wartość wyrażoną w złotym polskim (PLN).</w:t>
            </w:r>
          </w:p>
        </w:tc>
        <w:tc>
          <w:tcPr>
            <w:tcW w:w="1050" w:type="dxa"/>
          </w:tcPr>
          <w:p w14:paraId="27165093" w14:textId="77777777" w:rsidR="009C43F9" w:rsidRDefault="009C43F9" w:rsidP="008451D0">
            <w:r>
              <w:t>n..5,2</w:t>
            </w:r>
          </w:p>
        </w:tc>
      </w:tr>
      <w:tr w:rsidR="007352DD" w:rsidRPr="009079F8" w14:paraId="51333556" w14:textId="77777777" w:rsidTr="00FF417F">
        <w:tc>
          <w:tcPr>
            <w:tcW w:w="361" w:type="dxa"/>
          </w:tcPr>
          <w:p w14:paraId="79221E37" w14:textId="77777777" w:rsidR="007352DD" w:rsidRPr="009079F8" w:rsidRDefault="007352DD" w:rsidP="0096512F">
            <w:pPr>
              <w:pStyle w:val="pqiTabBody"/>
              <w:rPr>
                <w:b/>
              </w:rPr>
            </w:pPr>
          </w:p>
        </w:tc>
        <w:tc>
          <w:tcPr>
            <w:tcW w:w="439" w:type="dxa"/>
          </w:tcPr>
          <w:p w14:paraId="2CEE2562" w14:textId="77777777" w:rsidR="007352DD" w:rsidRPr="009079F8" w:rsidRDefault="007352DD" w:rsidP="0096512F">
            <w:pPr>
              <w:pStyle w:val="pqiTabBody"/>
              <w:rPr>
                <w:i/>
              </w:rPr>
            </w:pPr>
            <w:r>
              <w:rPr>
                <w:i/>
              </w:rPr>
              <w:t>d</w:t>
            </w:r>
          </w:p>
        </w:tc>
        <w:tc>
          <w:tcPr>
            <w:tcW w:w="3914" w:type="dxa"/>
          </w:tcPr>
          <w:p w14:paraId="471CEEC0" w14:textId="77777777" w:rsidR="007352DD" w:rsidRDefault="007352DD" w:rsidP="0096512F">
            <w:pPr>
              <w:pStyle w:val="pqiTabBody"/>
            </w:pPr>
            <w:r>
              <w:t>Znak akcyzy</w:t>
            </w:r>
          </w:p>
          <w:p w14:paraId="3C0026E6" w14:textId="77777777" w:rsidR="007352DD" w:rsidRPr="009079F8" w:rsidRDefault="007352DD" w:rsidP="0096512F">
            <w:pPr>
              <w:pStyle w:val="pqiTabBody"/>
            </w:pPr>
            <w:r>
              <w:rPr>
                <w:rFonts w:ascii="Courier New" w:hAnsi="Courier New" w:cs="Courier New"/>
                <w:noProof/>
                <w:color w:val="0000FF"/>
              </w:rPr>
              <w:t>FiscalMarkUsedFlag</w:t>
            </w:r>
          </w:p>
        </w:tc>
        <w:tc>
          <w:tcPr>
            <w:tcW w:w="382" w:type="dxa"/>
          </w:tcPr>
          <w:p w14:paraId="6CE115A7" w14:textId="77777777" w:rsidR="007352DD" w:rsidRPr="009079F8" w:rsidRDefault="007352DD" w:rsidP="0096512F">
            <w:pPr>
              <w:pStyle w:val="pqiTabBody"/>
            </w:pPr>
            <w:r w:rsidRPr="009079F8">
              <w:t>D</w:t>
            </w:r>
          </w:p>
        </w:tc>
        <w:tc>
          <w:tcPr>
            <w:tcW w:w="3479" w:type="dxa"/>
          </w:tcPr>
          <w:p w14:paraId="1208882E" w14:textId="77777777" w:rsidR="007352DD" w:rsidRPr="009079F8" w:rsidRDefault="007352DD" w:rsidP="005D6941">
            <w:pPr>
              <w:pStyle w:val="pqiTabBody"/>
            </w:pPr>
            <w:r w:rsidRPr="009079F8">
              <w:t xml:space="preserve">„R”, jeżeli stosuje się </w:t>
            </w:r>
            <w:r>
              <w:t>znaki akcyzy</w:t>
            </w:r>
            <w:r w:rsidRPr="009079F8">
              <w:t>.</w:t>
            </w:r>
            <w:r w:rsidR="005D6941">
              <w:t xml:space="preserve"> Niezależnie od stosowania znaków akcyzy, jeśli wartość w polu 9.1b jest równa „1”, pola nie stosuje się.</w:t>
            </w:r>
          </w:p>
        </w:tc>
        <w:tc>
          <w:tcPr>
            <w:tcW w:w="4142" w:type="dxa"/>
            <w:gridSpan w:val="2"/>
          </w:tcPr>
          <w:p w14:paraId="6C5CFE63" w14:textId="77777777" w:rsidR="007352DD" w:rsidRPr="009079F8" w:rsidRDefault="007352DD" w:rsidP="0096512F">
            <w:pPr>
              <w:pStyle w:val="pqiTabBody"/>
            </w:pPr>
            <w:r w:rsidRPr="009079F8">
              <w:t xml:space="preserve">Należy podać „1”, jeżeli wyroby zawierają </w:t>
            </w:r>
            <w:r>
              <w:t>znaki akcyzy</w:t>
            </w:r>
            <w:r w:rsidRPr="009079F8">
              <w:t xml:space="preserve"> lub są nimi opatrzone lub „0”, jeżeli nie zawierają </w:t>
            </w:r>
            <w:r>
              <w:t>znaków akcyzy</w:t>
            </w:r>
            <w:r w:rsidRPr="009079F8">
              <w:t xml:space="preserve"> lub nie są nimi opatrzone.</w:t>
            </w:r>
          </w:p>
        </w:tc>
        <w:tc>
          <w:tcPr>
            <w:tcW w:w="1050" w:type="dxa"/>
          </w:tcPr>
          <w:p w14:paraId="46980637" w14:textId="77777777" w:rsidR="007352DD" w:rsidRPr="009079F8" w:rsidRDefault="007352DD" w:rsidP="0096512F">
            <w:pPr>
              <w:pStyle w:val="pqiTabBody"/>
            </w:pPr>
            <w:r w:rsidRPr="009079F8">
              <w:t>n1</w:t>
            </w:r>
          </w:p>
        </w:tc>
      </w:tr>
      <w:tr w:rsidR="00D76F87" w:rsidRPr="009079F8" w14:paraId="3880C69E" w14:textId="77777777" w:rsidTr="00FF417F">
        <w:trPr>
          <w:cantSplit/>
          <w:trHeight w:val="557"/>
        </w:trPr>
        <w:tc>
          <w:tcPr>
            <w:tcW w:w="361" w:type="dxa"/>
            <w:tcBorders>
              <w:right w:val="single" w:sz="4" w:space="0" w:color="auto"/>
            </w:tcBorders>
          </w:tcPr>
          <w:p w14:paraId="3491F76A" w14:textId="77777777" w:rsidR="00D76F87" w:rsidRPr="00E5000A" w:rsidRDefault="00D76F87" w:rsidP="00D76F87">
            <w:pPr>
              <w:keepNext/>
            </w:pPr>
          </w:p>
        </w:tc>
        <w:tc>
          <w:tcPr>
            <w:tcW w:w="439" w:type="dxa"/>
            <w:tcBorders>
              <w:left w:val="single" w:sz="4" w:space="0" w:color="auto"/>
            </w:tcBorders>
          </w:tcPr>
          <w:p w14:paraId="5ECD68CF" w14:textId="77777777" w:rsidR="00D76F87" w:rsidRDefault="00D76F87" w:rsidP="00D76F87">
            <w:pPr>
              <w:keepNext/>
            </w:pPr>
            <w:r>
              <w:t>e</w:t>
            </w:r>
          </w:p>
        </w:tc>
        <w:tc>
          <w:tcPr>
            <w:tcW w:w="3914" w:type="dxa"/>
          </w:tcPr>
          <w:p w14:paraId="093ABC19" w14:textId="77777777" w:rsidR="00D76F87" w:rsidRDefault="00D76F87" w:rsidP="00D76F87">
            <w:pPr>
              <w:pStyle w:val="pqiTabBody"/>
            </w:pPr>
            <w:r>
              <w:t>Biokomponenty oraz paliwo spełniają wymagania jakościowe</w:t>
            </w:r>
          </w:p>
          <w:p w14:paraId="2D4EB7F7" w14:textId="77777777" w:rsidR="00D76F87" w:rsidRDefault="00D76F87" w:rsidP="00D76F87">
            <w:pPr>
              <w:pStyle w:val="pqiTabBody"/>
              <w:rPr>
                <w:rFonts w:ascii="Courier New" w:hAnsi="Courier New" w:cs="Courier New"/>
                <w:noProof/>
                <w:color w:val="0000FF"/>
              </w:rPr>
            </w:pPr>
            <w:r w:rsidRPr="00E43EC7">
              <w:rPr>
                <w:rFonts w:ascii="Courier New" w:hAnsi="Courier New" w:cs="Courier New"/>
                <w:noProof/>
                <w:color w:val="0000FF"/>
              </w:rPr>
              <w:t>Biofuel</w:t>
            </w:r>
            <w:r>
              <w:rPr>
                <w:rFonts w:ascii="Courier New" w:hAnsi="Courier New" w:cs="Courier New"/>
                <w:noProof/>
                <w:color w:val="0000FF"/>
              </w:rPr>
              <w:t>ContentMeetsQuality</w:t>
            </w:r>
          </w:p>
          <w:p w14:paraId="3FF45101" w14:textId="77777777" w:rsidR="00D76F87" w:rsidRDefault="00D76F87" w:rsidP="00D76F87">
            <w:pPr>
              <w:pStyle w:val="pqiTabBody"/>
            </w:pPr>
            <w:r>
              <w:rPr>
                <w:rFonts w:ascii="Courier New" w:hAnsi="Courier New" w:cs="Courier New"/>
                <w:noProof/>
                <w:color w:val="0000FF"/>
              </w:rPr>
              <w:t>Requirements</w:t>
            </w:r>
          </w:p>
        </w:tc>
        <w:tc>
          <w:tcPr>
            <w:tcW w:w="382" w:type="dxa"/>
          </w:tcPr>
          <w:p w14:paraId="1AD457C7" w14:textId="77777777" w:rsidR="00D76F87" w:rsidRDefault="00D76F87" w:rsidP="00D76F87">
            <w:r>
              <w:t>C</w:t>
            </w:r>
          </w:p>
        </w:tc>
        <w:tc>
          <w:tcPr>
            <w:tcW w:w="3491" w:type="dxa"/>
            <w:gridSpan w:val="2"/>
          </w:tcPr>
          <w:p w14:paraId="5F381A8C" w14:textId="77777777" w:rsidR="00D76F87" w:rsidRDefault="00D76F87" w:rsidP="00D76F87">
            <w:pPr>
              <w:pStyle w:val="pqiTabBody"/>
            </w:pPr>
            <w:r>
              <w:t>„R”, jeżeli wyroby z kategorii E430 o kodach CN 27101943 i 27102011. Niezależnie od kategorii wyrobu, jeśli wartość w polu 9.1b równa się „1”, pola nie stosuje się.</w:t>
            </w:r>
          </w:p>
        </w:tc>
        <w:tc>
          <w:tcPr>
            <w:tcW w:w="4130" w:type="dxa"/>
          </w:tcPr>
          <w:p w14:paraId="065F61FA" w14:textId="77777777" w:rsidR="00D76F87" w:rsidRPr="009079F8" w:rsidRDefault="00D76F87" w:rsidP="00D76F87">
            <w:pPr>
              <w:pStyle w:val="pqiTabBody"/>
            </w:pPr>
            <w:r>
              <w:t xml:space="preserve">Należy podać „1” jeżeli biokomponenty oraz paliwo spełniają normy jakościowe, lub „0” </w:t>
            </w:r>
            <w:r>
              <w:br/>
              <w:t>w przeciwnych przypadkach.</w:t>
            </w:r>
          </w:p>
        </w:tc>
        <w:tc>
          <w:tcPr>
            <w:tcW w:w="1050" w:type="dxa"/>
          </w:tcPr>
          <w:p w14:paraId="143E63A1" w14:textId="77777777" w:rsidR="00D76F87" w:rsidRDefault="00D76F87" w:rsidP="00D76F87">
            <w:r>
              <w:t>n1</w:t>
            </w:r>
          </w:p>
        </w:tc>
      </w:tr>
      <w:tr w:rsidR="00D76F87" w:rsidRPr="009079F8" w14:paraId="4BDB59AA" w14:textId="77777777" w:rsidTr="00FF417F">
        <w:trPr>
          <w:cantSplit/>
          <w:trHeight w:val="557"/>
        </w:trPr>
        <w:tc>
          <w:tcPr>
            <w:tcW w:w="361" w:type="dxa"/>
            <w:tcBorders>
              <w:right w:val="single" w:sz="4" w:space="0" w:color="auto"/>
            </w:tcBorders>
          </w:tcPr>
          <w:p w14:paraId="3F507EE7" w14:textId="77777777" w:rsidR="00D76F87" w:rsidRPr="00E5000A" w:rsidRDefault="00D76F87" w:rsidP="00D76F87">
            <w:pPr>
              <w:keepNext/>
            </w:pPr>
          </w:p>
        </w:tc>
        <w:tc>
          <w:tcPr>
            <w:tcW w:w="439" w:type="dxa"/>
            <w:tcBorders>
              <w:left w:val="single" w:sz="4" w:space="0" w:color="auto"/>
            </w:tcBorders>
          </w:tcPr>
          <w:p w14:paraId="0E214627" w14:textId="77777777" w:rsidR="00D76F87" w:rsidRDefault="00D76F87" w:rsidP="00D76F87">
            <w:pPr>
              <w:keepNext/>
            </w:pPr>
            <w:r>
              <w:t>f</w:t>
            </w:r>
          </w:p>
        </w:tc>
        <w:tc>
          <w:tcPr>
            <w:tcW w:w="3914" w:type="dxa"/>
          </w:tcPr>
          <w:p w14:paraId="2D8CFEAA" w14:textId="77777777" w:rsidR="00D76F87" w:rsidRPr="00120C0C" w:rsidRDefault="00D76F87" w:rsidP="00D76F87">
            <w:pPr>
              <w:pStyle w:val="pqiTabBody"/>
            </w:pPr>
            <w:r w:rsidRPr="00120C0C">
              <w:t xml:space="preserve">Oleje opałowe </w:t>
            </w:r>
            <w:r w:rsidRPr="00937CFB">
              <w:t>niepodlegające</w:t>
            </w:r>
            <w:r w:rsidRPr="00120C0C">
              <w:t xml:space="preserve"> barwieniu i oznaczeniu</w:t>
            </w:r>
          </w:p>
          <w:p w14:paraId="151297F4" w14:textId="77777777" w:rsidR="00D76F87" w:rsidRDefault="00D76F87" w:rsidP="00D76F87">
            <w:pPr>
              <w:pStyle w:val="pqiTabBody"/>
            </w:pPr>
            <w:r w:rsidRPr="00120C0C">
              <w:rPr>
                <w:rFonts w:ascii="Courier New" w:hAnsi="Courier New" w:cs="Courier New"/>
                <w:noProof/>
                <w:color w:val="0000FF"/>
              </w:rPr>
              <w:t>NotColouredAndMarkedFuelOils</w:t>
            </w:r>
          </w:p>
        </w:tc>
        <w:tc>
          <w:tcPr>
            <w:tcW w:w="382" w:type="dxa"/>
          </w:tcPr>
          <w:p w14:paraId="055C171A" w14:textId="77777777" w:rsidR="00D76F87" w:rsidRDefault="00D76F87" w:rsidP="00D76F87">
            <w:r>
              <w:t>C</w:t>
            </w:r>
          </w:p>
        </w:tc>
        <w:tc>
          <w:tcPr>
            <w:tcW w:w="3491" w:type="dxa"/>
            <w:gridSpan w:val="2"/>
          </w:tcPr>
          <w:p w14:paraId="38EF0169" w14:textId="77777777" w:rsidR="00D76F87" w:rsidRDefault="00D76F87" w:rsidP="00D76F87">
            <w:pPr>
              <w:pStyle w:val="pqiTabBody"/>
              <w:rPr>
                <w:lang w:eastAsia="en-GB"/>
              </w:rPr>
            </w:pPr>
            <w:r w:rsidRPr="009079F8">
              <w:t xml:space="preserve">„R”, </w:t>
            </w:r>
            <w:r>
              <w:rPr>
                <w:lang w:eastAsia="en-GB"/>
              </w:rPr>
              <w:t>jeżeli:</w:t>
            </w:r>
          </w:p>
          <w:p w14:paraId="4415DF21" w14:textId="77777777" w:rsidR="00D76F87" w:rsidRDefault="00D76F87" w:rsidP="00D76F87">
            <w:pPr>
              <w:pStyle w:val="pqiTabBody"/>
              <w:rPr>
                <w:lang w:eastAsia="en-GB"/>
              </w:rPr>
            </w:pPr>
            <w:r>
              <w:rPr>
                <w:lang w:eastAsia="en-GB"/>
              </w:rPr>
              <w:t xml:space="preserve">- wyroby z kategorii E470, </w:t>
            </w:r>
          </w:p>
          <w:p w14:paraId="161DC17E" w14:textId="77777777" w:rsidR="00D76F87" w:rsidRDefault="00D76F87" w:rsidP="00D76F87">
            <w:pPr>
              <w:pStyle w:val="pqiTabBody"/>
              <w:rPr>
                <w:lang w:eastAsia="en-GB"/>
              </w:rPr>
            </w:pPr>
            <w:r>
              <w:rPr>
                <w:lang w:eastAsia="en-GB"/>
              </w:rPr>
              <w:t>- wyroby z kategorii E490 o kodach od 27101951do 55,</w:t>
            </w:r>
          </w:p>
          <w:p w14:paraId="0E94C3B6" w14:textId="77777777" w:rsidR="00D76F87" w:rsidRDefault="00D76F87" w:rsidP="00D76F87">
            <w:pPr>
              <w:pStyle w:val="pqiTabBody"/>
              <w:rPr>
                <w:lang w:eastAsia="en-GB"/>
              </w:rPr>
            </w:pPr>
            <w:r>
              <w:rPr>
                <w:lang w:eastAsia="en-GB"/>
              </w:rPr>
              <w:t>- w przeciwnym razie nie stosuje się.</w:t>
            </w:r>
          </w:p>
          <w:p w14:paraId="7C24D4C9" w14:textId="77777777" w:rsidR="00D76F87" w:rsidRDefault="00D76F87" w:rsidP="00D76F87">
            <w:pPr>
              <w:pStyle w:val="pqiTabBody"/>
            </w:pPr>
            <w:r>
              <w:t>Niezależnie od kategorii wyrobu, jeśli wartość w polu 9.1b równa się „1”, pola nie stosuje się.</w:t>
            </w:r>
          </w:p>
        </w:tc>
        <w:tc>
          <w:tcPr>
            <w:tcW w:w="4130" w:type="dxa"/>
          </w:tcPr>
          <w:p w14:paraId="2C0421A6" w14:textId="77777777" w:rsidR="00D76F87" w:rsidRDefault="00D76F87" w:rsidP="00D76F87">
            <w:pPr>
              <w:pStyle w:val="pqiTabBody"/>
            </w:pPr>
            <w:r w:rsidRPr="009079F8">
              <w:t xml:space="preserve">Należy podać „1”, </w:t>
            </w:r>
            <w:r w:rsidRPr="00937CFB">
              <w:t>jeżeli wyroby akcyzowe są olejami opałowymi, które nie podlegają zabarwieniu na czerwono i oznaczeniu znacznikiem zgodnie z przepisami szczególnymi</w:t>
            </w:r>
            <w:r>
              <w:t>, lub „0” w pozostałych przypadkach</w:t>
            </w:r>
            <w:r w:rsidRPr="009079F8">
              <w:t>.</w:t>
            </w:r>
          </w:p>
        </w:tc>
        <w:tc>
          <w:tcPr>
            <w:tcW w:w="1050" w:type="dxa"/>
          </w:tcPr>
          <w:p w14:paraId="358BB63F" w14:textId="77777777" w:rsidR="00D76F87" w:rsidRDefault="00D76F87" w:rsidP="00D76F87">
            <w:r>
              <w:t>n1</w:t>
            </w:r>
          </w:p>
        </w:tc>
      </w:tr>
      <w:tr w:rsidR="00D76F87" w:rsidRPr="009079F8" w14:paraId="4F804A27" w14:textId="77777777" w:rsidTr="00FF417F">
        <w:trPr>
          <w:cantSplit/>
          <w:trHeight w:val="557"/>
        </w:trPr>
        <w:tc>
          <w:tcPr>
            <w:tcW w:w="361" w:type="dxa"/>
            <w:tcBorders>
              <w:right w:val="single" w:sz="4" w:space="0" w:color="auto"/>
            </w:tcBorders>
          </w:tcPr>
          <w:p w14:paraId="390BB33D" w14:textId="77777777" w:rsidR="00D76F87" w:rsidRPr="00E5000A" w:rsidRDefault="00D76F87" w:rsidP="00D76F87">
            <w:pPr>
              <w:keepNext/>
            </w:pPr>
          </w:p>
        </w:tc>
        <w:tc>
          <w:tcPr>
            <w:tcW w:w="439" w:type="dxa"/>
            <w:tcBorders>
              <w:left w:val="single" w:sz="4" w:space="0" w:color="auto"/>
            </w:tcBorders>
          </w:tcPr>
          <w:p w14:paraId="10E7F4E5" w14:textId="77777777" w:rsidR="00D76F87" w:rsidRDefault="00D76F87" w:rsidP="00D76F87">
            <w:pPr>
              <w:keepNext/>
            </w:pPr>
            <w:r>
              <w:t>g</w:t>
            </w:r>
          </w:p>
        </w:tc>
        <w:tc>
          <w:tcPr>
            <w:tcW w:w="3914" w:type="dxa"/>
          </w:tcPr>
          <w:p w14:paraId="2DAA9E7A" w14:textId="77777777" w:rsidR="00D76F87" w:rsidRDefault="00D76F87" w:rsidP="00D76F87">
            <w:pPr>
              <w:pStyle w:val="pqiTabBody"/>
            </w:pPr>
            <w:r>
              <w:t>Rodzaj paliwa</w:t>
            </w:r>
          </w:p>
          <w:p w14:paraId="058E8B63" w14:textId="77777777" w:rsidR="00D76F87" w:rsidRPr="00120C0C" w:rsidRDefault="00D76F87" w:rsidP="00D76F87">
            <w:pPr>
              <w:pStyle w:val="pqiTabBody"/>
            </w:pPr>
            <w:r>
              <w:rPr>
                <w:rFonts w:ascii="Courier New" w:hAnsi="Courier New" w:cs="Courier New"/>
                <w:noProof/>
                <w:color w:val="0000FF"/>
              </w:rPr>
              <w:t>FuelType</w:t>
            </w:r>
          </w:p>
        </w:tc>
        <w:tc>
          <w:tcPr>
            <w:tcW w:w="382" w:type="dxa"/>
          </w:tcPr>
          <w:p w14:paraId="4885F901" w14:textId="77777777" w:rsidR="00D76F87" w:rsidRDefault="00D76F87" w:rsidP="00D76F87">
            <w:r>
              <w:t>C</w:t>
            </w:r>
          </w:p>
        </w:tc>
        <w:tc>
          <w:tcPr>
            <w:tcW w:w="3491" w:type="dxa"/>
            <w:gridSpan w:val="2"/>
          </w:tcPr>
          <w:p w14:paraId="56AE835D" w14:textId="77777777" w:rsidR="00D76F87" w:rsidRDefault="00D76F87" w:rsidP="00D76F87">
            <w:pPr>
              <w:pStyle w:val="pqiTabBody"/>
              <w:rPr>
                <w:lang w:eastAsia="en-GB"/>
              </w:rPr>
            </w:pPr>
            <w:r w:rsidRPr="009079F8">
              <w:t xml:space="preserve">„R”, </w:t>
            </w:r>
            <w:r>
              <w:rPr>
                <w:lang w:eastAsia="en-GB"/>
              </w:rPr>
              <w:t>jeżeli:</w:t>
            </w:r>
          </w:p>
          <w:p w14:paraId="7FF2651E" w14:textId="77777777" w:rsidR="00D76F87" w:rsidRDefault="00D76F87" w:rsidP="00D76F87">
            <w:pPr>
              <w:pStyle w:val="pqiTabBody"/>
              <w:rPr>
                <w:lang w:eastAsia="en-GB"/>
              </w:rPr>
            </w:pPr>
            <w:r>
              <w:rPr>
                <w:lang w:eastAsia="en-GB"/>
              </w:rPr>
              <w:t xml:space="preserve">- wyroby z kategorii E600, </w:t>
            </w:r>
          </w:p>
          <w:p w14:paraId="111E240A" w14:textId="77777777" w:rsidR="00D76F87" w:rsidRDefault="00D76F87" w:rsidP="00D76F87">
            <w:pPr>
              <w:pStyle w:val="pqiTabBody"/>
            </w:pPr>
            <w:r>
              <w:t>- „O</w:t>
            </w:r>
            <w:r w:rsidRPr="009079F8">
              <w:t xml:space="preserve">”, jeżeli </w:t>
            </w:r>
            <w:r>
              <w:rPr>
                <w:lang w:eastAsia="en-GB"/>
              </w:rPr>
              <w:t>wyroby z kategorii</w:t>
            </w:r>
            <w:r w:rsidRPr="00994DA5">
              <w:t>„E200”, „E300”, „E700”, „E800”, „E910” lub „E920”</w:t>
            </w:r>
            <w:r>
              <w:t>.</w:t>
            </w:r>
          </w:p>
          <w:p w14:paraId="4C595C17" w14:textId="77777777" w:rsidR="00D76F87" w:rsidRDefault="00D76F87" w:rsidP="00D76F87">
            <w:pPr>
              <w:pStyle w:val="pqiTabBody"/>
              <w:rPr>
                <w:lang w:eastAsia="en-GB"/>
              </w:rPr>
            </w:pPr>
          </w:p>
          <w:p w14:paraId="1B2EAAA3" w14:textId="77777777" w:rsidR="00D76F87" w:rsidRDefault="00D76F87" w:rsidP="00D76F87">
            <w:pPr>
              <w:pStyle w:val="pqiTabBody"/>
            </w:pPr>
            <w:r>
              <w:t>W pozostałych przypadkach nie stosuje się.</w:t>
            </w:r>
          </w:p>
          <w:p w14:paraId="6854DF3E" w14:textId="77777777" w:rsidR="00D76F87" w:rsidRPr="009079F8" w:rsidRDefault="00D76F87" w:rsidP="00D76F87">
            <w:pPr>
              <w:pStyle w:val="pqiTabBody"/>
            </w:pPr>
            <w:r>
              <w:t>Niezależnie od kategorii wyrobu, jeśli wartość w polu 9.1b równa się „1”, pola nie stosuje się.</w:t>
            </w:r>
          </w:p>
        </w:tc>
        <w:tc>
          <w:tcPr>
            <w:tcW w:w="4130" w:type="dxa"/>
          </w:tcPr>
          <w:p w14:paraId="1B0537ED" w14:textId="77777777" w:rsidR="00D76F87" w:rsidRDefault="00D76F87" w:rsidP="00D76F87">
            <w:pPr>
              <w:pStyle w:val="pqiTabBody"/>
              <w:rPr>
                <w:lang w:eastAsia="en-GB"/>
              </w:rPr>
            </w:pPr>
            <w:r>
              <w:rPr>
                <w:lang w:eastAsia="en-GB"/>
              </w:rPr>
              <w:t>Wartość z enumeracji „</w:t>
            </w:r>
            <w:r>
              <w:rPr>
                <w:lang w:eastAsia="en-GB"/>
              </w:rPr>
              <w:fldChar w:fldCharType="begin"/>
            </w:r>
            <w:r>
              <w:rPr>
                <w:lang w:eastAsia="en-GB"/>
              </w:rPr>
              <w:instrText xml:space="preserve"> REF _Ref277866315 \h </w:instrText>
            </w:r>
            <w:r>
              <w:rPr>
                <w:lang w:eastAsia="en-GB"/>
              </w:rPr>
            </w:r>
            <w:r>
              <w:rPr>
                <w:lang w:eastAsia="en-GB"/>
              </w:rPr>
              <w:fldChar w:fldCharType="separate"/>
            </w:r>
            <w:r w:rsidRPr="002B6F91">
              <w:t>Rodzaje paliwa (</w:t>
            </w:r>
            <w:proofErr w:type="spellStart"/>
            <w:r w:rsidRPr="002B6F91">
              <w:t>Fuel</w:t>
            </w:r>
            <w:proofErr w:type="spellEnd"/>
            <w:r w:rsidRPr="002B6F91">
              <w:t xml:space="preserve"> </w:t>
            </w:r>
            <w:proofErr w:type="spellStart"/>
            <w:r w:rsidRPr="002B6F91">
              <w:t>Types</w:t>
            </w:r>
            <w:proofErr w:type="spellEnd"/>
            <w:r w:rsidRPr="002B6F91">
              <w:t>)</w:t>
            </w:r>
            <w:r>
              <w:rPr>
                <w:lang w:eastAsia="en-GB"/>
              </w:rPr>
              <w:fldChar w:fldCharType="end"/>
            </w:r>
            <w:r>
              <w:rPr>
                <w:lang w:eastAsia="en-GB"/>
              </w:rPr>
              <w:t>”.</w:t>
            </w:r>
          </w:p>
          <w:p w14:paraId="323F2FE1" w14:textId="77777777" w:rsidR="00D76F87" w:rsidRDefault="00D76F87" w:rsidP="00D76F87">
            <w:pPr>
              <w:pStyle w:val="pqiTabBody"/>
            </w:pPr>
            <w:r>
              <w:t>Dla wyrobu akcyzowego:</w:t>
            </w:r>
          </w:p>
          <w:p w14:paraId="3D1C87BB" w14:textId="77777777" w:rsidR="00D76F87" w:rsidRDefault="00D76F87" w:rsidP="00D76F87">
            <w:pPr>
              <w:pStyle w:val="pqiTabBody"/>
            </w:pPr>
            <w:r>
              <w:t>- „E600” dostępne wartości:</w:t>
            </w:r>
          </w:p>
          <w:p w14:paraId="0A8FE53B" w14:textId="77777777" w:rsidR="00D76F87" w:rsidRDefault="00D76F87" w:rsidP="00D76F87">
            <w:pPr>
              <w:pStyle w:val="pqiTabBody"/>
            </w:pPr>
            <w:r>
              <w:t>„1 – Skroplone”,</w:t>
            </w:r>
          </w:p>
          <w:p w14:paraId="4D59C92C" w14:textId="77777777" w:rsidR="00D76F87" w:rsidRDefault="00D76F87" w:rsidP="00D76F87">
            <w:pPr>
              <w:pStyle w:val="pqiTabBody"/>
            </w:pPr>
            <w:r>
              <w:t>„2 – Gazowe”,</w:t>
            </w:r>
          </w:p>
          <w:p w14:paraId="0887746E" w14:textId="77777777" w:rsidR="00D76F87" w:rsidRDefault="00D76F87" w:rsidP="00D76F87">
            <w:pPr>
              <w:pStyle w:val="pqiTabBody"/>
            </w:pPr>
            <w:r>
              <w:t>„4 – Ciekłe”</w:t>
            </w:r>
          </w:p>
          <w:p w14:paraId="4F8A5276" w14:textId="77777777" w:rsidR="00D76F87" w:rsidRDefault="00D76F87" w:rsidP="00D76F87">
            <w:pPr>
              <w:pStyle w:val="pqiTabBody"/>
            </w:pPr>
            <w:r>
              <w:t xml:space="preserve">- </w:t>
            </w:r>
            <w:r w:rsidRPr="00994DA5">
              <w:t>„E200”, „E300”, „E700”, „E800”, „E910” i „E920”</w:t>
            </w:r>
            <w:r>
              <w:t xml:space="preserve"> dostępne wartości:</w:t>
            </w:r>
          </w:p>
          <w:p w14:paraId="088A630B" w14:textId="77777777" w:rsidR="00D76F87" w:rsidRPr="009079F8" w:rsidRDefault="00D76F87" w:rsidP="00D76F87">
            <w:pPr>
              <w:pStyle w:val="pqiTabBody"/>
            </w:pPr>
            <w:r>
              <w:t>„3 – Silnikowe”.</w:t>
            </w:r>
          </w:p>
        </w:tc>
        <w:tc>
          <w:tcPr>
            <w:tcW w:w="1050" w:type="dxa"/>
          </w:tcPr>
          <w:p w14:paraId="40065F3C" w14:textId="77777777" w:rsidR="00D76F87" w:rsidRDefault="00D76F87" w:rsidP="00D76F87">
            <w:r>
              <w:t>n1</w:t>
            </w:r>
          </w:p>
        </w:tc>
      </w:tr>
      <w:tr w:rsidR="00D76F87" w:rsidRPr="009079F8" w14:paraId="6E0FBF4F" w14:textId="77777777" w:rsidTr="00FF417F">
        <w:trPr>
          <w:trHeight w:val="557"/>
        </w:trPr>
        <w:tc>
          <w:tcPr>
            <w:tcW w:w="361" w:type="dxa"/>
            <w:tcBorders>
              <w:right w:val="single" w:sz="4" w:space="0" w:color="auto"/>
            </w:tcBorders>
          </w:tcPr>
          <w:p w14:paraId="07A98D58" w14:textId="77777777" w:rsidR="00D76F87" w:rsidRPr="00E5000A" w:rsidRDefault="00D76F87" w:rsidP="00D76F87">
            <w:pPr>
              <w:keepNext/>
            </w:pPr>
          </w:p>
        </w:tc>
        <w:tc>
          <w:tcPr>
            <w:tcW w:w="439" w:type="dxa"/>
            <w:tcBorders>
              <w:left w:val="single" w:sz="4" w:space="0" w:color="auto"/>
            </w:tcBorders>
          </w:tcPr>
          <w:p w14:paraId="0EA00DE9" w14:textId="77777777" w:rsidR="00D76F87" w:rsidRDefault="00D76F87" w:rsidP="00D76F87">
            <w:pPr>
              <w:keepNext/>
            </w:pPr>
            <w:r>
              <w:t>h</w:t>
            </w:r>
          </w:p>
        </w:tc>
        <w:tc>
          <w:tcPr>
            <w:tcW w:w="3914" w:type="dxa"/>
          </w:tcPr>
          <w:p w14:paraId="2D426C2D" w14:textId="77777777" w:rsidR="00D76F87" w:rsidRDefault="00D76F87" w:rsidP="00D76F87">
            <w:pPr>
              <w:pStyle w:val="pqiTabBody"/>
            </w:pPr>
            <w:r w:rsidRPr="009079F8">
              <w:t>Ilość</w:t>
            </w:r>
            <w:r>
              <w:t xml:space="preserve"> w dodatkowej jednostce miary</w:t>
            </w:r>
          </w:p>
          <w:p w14:paraId="683CCD97" w14:textId="77777777" w:rsidR="00D76F87" w:rsidRPr="00120C0C" w:rsidRDefault="00D76F87" w:rsidP="00D76F87">
            <w:pPr>
              <w:pStyle w:val="pqiTabBody"/>
            </w:pPr>
            <w:r>
              <w:rPr>
                <w:rFonts w:ascii="Courier New" w:hAnsi="Courier New" w:cs="Courier New"/>
                <w:noProof/>
                <w:color w:val="0000FF"/>
              </w:rPr>
              <w:t>AdditionalQuantity</w:t>
            </w:r>
          </w:p>
        </w:tc>
        <w:tc>
          <w:tcPr>
            <w:tcW w:w="382" w:type="dxa"/>
          </w:tcPr>
          <w:p w14:paraId="7FA8127D" w14:textId="77777777" w:rsidR="00D76F87" w:rsidRDefault="00D76F87" w:rsidP="00D76F87">
            <w:r>
              <w:t>C</w:t>
            </w:r>
          </w:p>
        </w:tc>
        <w:tc>
          <w:tcPr>
            <w:tcW w:w="3491" w:type="dxa"/>
            <w:gridSpan w:val="2"/>
          </w:tcPr>
          <w:p w14:paraId="6DDA302E" w14:textId="77777777" w:rsidR="00D76F87" w:rsidRDefault="00D76F87" w:rsidP="00D76F87">
            <w:pPr>
              <w:pStyle w:val="pqiTabBody"/>
            </w:pPr>
            <w:r w:rsidRPr="009079F8">
              <w:t xml:space="preserve">„R”, jeżeli </w:t>
            </w:r>
            <w:r>
              <w:rPr>
                <w:lang w:eastAsia="en-GB"/>
              </w:rPr>
              <w:t>k</w:t>
            </w:r>
            <w:r w:rsidRPr="009079F8">
              <w:t>od wyrobu akcyzowego</w:t>
            </w:r>
            <w:r>
              <w:t xml:space="preserve"> określonego w polu 9.1a:</w:t>
            </w:r>
          </w:p>
          <w:p w14:paraId="66774EC4" w14:textId="77777777" w:rsidR="00D76F87" w:rsidRDefault="00D76F87" w:rsidP="00D76F87">
            <w:pPr>
              <w:pStyle w:val="pqiTabBody"/>
            </w:pPr>
            <w:r>
              <w:t>- „</w:t>
            </w:r>
            <w:r w:rsidRPr="00994DA5">
              <w:t xml:space="preserve">E200”, „E300”, </w:t>
            </w:r>
            <w:r>
              <w:t xml:space="preserve">„E700”, </w:t>
            </w:r>
            <w:r w:rsidRPr="00994DA5">
              <w:t>„E800”, „E910” lub „E920”</w:t>
            </w:r>
            <w:r>
              <w:t xml:space="preserve"> i </w:t>
            </w:r>
            <w:r w:rsidRPr="00B6309E">
              <w:t xml:space="preserve">gęstość </w:t>
            </w:r>
            <w:r>
              <w:t>w dokumencie e-AD &gt;=</w:t>
            </w:r>
            <w:r w:rsidRPr="00B6309E">
              <w:t xml:space="preserve"> 890</w:t>
            </w:r>
            <w:r>
              <w:t xml:space="preserve"> kg/m</w:t>
            </w:r>
            <w:r>
              <w:rPr>
                <w:vertAlign w:val="superscript"/>
              </w:rPr>
              <w:t>3</w:t>
            </w:r>
            <w:r>
              <w:t xml:space="preserve"> należy podać wartość w kilogramach,</w:t>
            </w:r>
          </w:p>
          <w:p w14:paraId="0A15B15D" w14:textId="77777777" w:rsidR="00D76F87" w:rsidRDefault="00D76F87" w:rsidP="00D76F87">
            <w:pPr>
              <w:pStyle w:val="pqiTabBody"/>
            </w:pPr>
            <w:r>
              <w:t>- „</w:t>
            </w:r>
            <w:r w:rsidRPr="00B6309E">
              <w:t>E470</w:t>
            </w:r>
            <w:r>
              <w:t>”</w:t>
            </w:r>
            <w:r w:rsidRPr="00B6309E">
              <w:t xml:space="preserve"> </w:t>
            </w:r>
            <w:r>
              <w:t>i oleje opałowe nie podlegają barwieniu i oznaczeniu (w polu 9.1f wybrano wartość „0”) należy podać wartość w litrach w temp. 15</w:t>
            </w:r>
            <w:r w:rsidRPr="009079F8">
              <w:t>°C</w:t>
            </w:r>
            <w:r>
              <w:t>,</w:t>
            </w:r>
          </w:p>
          <w:p w14:paraId="7D41EF6F" w14:textId="77777777" w:rsidR="00D76F87" w:rsidRDefault="00D76F87" w:rsidP="00D76F87">
            <w:pPr>
              <w:pStyle w:val="pqiTabBody"/>
            </w:pPr>
            <w:r>
              <w:t>- „</w:t>
            </w:r>
            <w:r w:rsidRPr="00B6309E">
              <w:t>E4</w:t>
            </w:r>
            <w:r>
              <w:t>9</w:t>
            </w:r>
            <w:r w:rsidRPr="00B6309E">
              <w:t>0</w:t>
            </w:r>
            <w:r>
              <w:t>”</w:t>
            </w:r>
            <w:r w:rsidRPr="00B6309E">
              <w:t xml:space="preserve"> </w:t>
            </w:r>
            <w:r>
              <w:t>i oleje opałowe nie podlegają barwieniu i oznaczeniu (w polu 9.1f  wybrano wartość „1”) należy podać wartość w kilogramach,</w:t>
            </w:r>
          </w:p>
          <w:p w14:paraId="658B6D6F" w14:textId="77777777" w:rsidR="00D76F87" w:rsidRDefault="00D76F87" w:rsidP="00D76F87">
            <w:pPr>
              <w:pStyle w:val="pqiTabBody"/>
            </w:pPr>
            <w:r>
              <w:t>- „E600” i w polu 9.1f wybrano, że paliwo jest w postaci gazowej należy podać wartość w gigadżulach,</w:t>
            </w:r>
          </w:p>
          <w:p w14:paraId="30F21BC2" w14:textId="77777777" w:rsidR="00D76F87" w:rsidRDefault="00D76F87" w:rsidP="00D76F87">
            <w:pPr>
              <w:pStyle w:val="pqiTabBody"/>
            </w:pPr>
            <w:r>
              <w:t xml:space="preserve">- „E600” i w polu 9.1f wybrano, że paliwo jest w postaci ciekłej </w:t>
            </w:r>
          </w:p>
          <w:p w14:paraId="531FB28C" w14:textId="77777777" w:rsidR="00D76F87" w:rsidRDefault="00D76F87" w:rsidP="00D76F87">
            <w:pPr>
              <w:pStyle w:val="pqiTabBody"/>
            </w:pPr>
            <w:r>
              <w:t>należy podać wartość w litrach w temp. 15</w:t>
            </w:r>
            <w:r w:rsidRPr="009079F8">
              <w:t>°C</w:t>
            </w:r>
            <w:r>
              <w:t>,</w:t>
            </w:r>
          </w:p>
          <w:p w14:paraId="0211933C" w14:textId="77777777" w:rsidR="00D76F87" w:rsidRDefault="00D76F87" w:rsidP="00D76F87">
            <w:pPr>
              <w:pStyle w:val="pqiTabBody"/>
            </w:pPr>
            <w:r>
              <w:lastRenderedPageBreak/>
              <w:t>W pozostałych przypadkach nie stosuje się.</w:t>
            </w:r>
          </w:p>
          <w:p w14:paraId="774A0743" w14:textId="77777777" w:rsidR="00D76F87" w:rsidRDefault="00D76F87" w:rsidP="00D76F87">
            <w:pPr>
              <w:pStyle w:val="pqiTabBody"/>
            </w:pPr>
            <w:r>
              <w:t>Niezależnie od kategorii wyrobu, jeśli wartość w polu 9.1b równa się „1”, pola nie stosuje się.</w:t>
            </w:r>
          </w:p>
        </w:tc>
        <w:tc>
          <w:tcPr>
            <w:tcW w:w="4130" w:type="dxa"/>
          </w:tcPr>
          <w:p w14:paraId="6E058475" w14:textId="77777777" w:rsidR="00D76F87" w:rsidRDefault="00D76F87" w:rsidP="00D76F87">
            <w:pPr>
              <w:pStyle w:val="pqiTabBody"/>
            </w:pPr>
            <w:r w:rsidRPr="009079F8">
              <w:lastRenderedPageBreak/>
              <w:t xml:space="preserve">Należy podać ilość wyrażoną w jednostce miary powiązanej z kodem </w:t>
            </w:r>
            <w:r>
              <w:t>wyrobu</w:t>
            </w:r>
            <w:r w:rsidRPr="009079F8">
              <w:t xml:space="preserve"> – zob. </w:t>
            </w:r>
            <w:r>
              <w:t>wartości słownika „Dodatkowe j</w:t>
            </w:r>
            <w:r w:rsidRPr="0093764A">
              <w:t>ednostki miary (</w:t>
            </w:r>
            <w:proofErr w:type="spellStart"/>
            <w:r>
              <w:t>Additional</w:t>
            </w:r>
            <w:proofErr w:type="spellEnd"/>
            <w:r>
              <w:t xml:space="preserve"> </w:t>
            </w:r>
            <w:proofErr w:type="spellStart"/>
            <w:r>
              <w:t>u</w:t>
            </w:r>
            <w:r w:rsidRPr="0093764A">
              <w:t>nits</w:t>
            </w:r>
            <w:proofErr w:type="spellEnd"/>
            <w:r w:rsidRPr="0093764A">
              <w:t xml:space="preserve"> of </w:t>
            </w:r>
            <w:proofErr w:type="spellStart"/>
            <w:r w:rsidRPr="0093764A">
              <w:t>measure</w:t>
            </w:r>
            <w:proofErr w:type="spellEnd"/>
            <w:r w:rsidRPr="0093764A">
              <w:t>)</w:t>
            </w:r>
            <w:r>
              <w:t>"</w:t>
            </w:r>
            <w:r w:rsidRPr="009079F8">
              <w:t>.</w:t>
            </w:r>
          </w:p>
        </w:tc>
        <w:tc>
          <w:tcPr>
            <w:tcW w:w="1050" w:type="dxa"/>
          </w:tcPr>
          <w:p w14:paraId="64B77BA8" w14:textId="77777777" w:rsidR="00D76F87" w:rsidRDefault="00D76F87" w:rsidP="00D76F87">
            <w:r>
              <w:t>n..15,3</w:t>
            </w:r>
          </w:p>
        </w:tc>
      </w:tr>
      <w:tr w:rsidR="008E74E9" w:rsidRPr="009079F8" w14:paraId="6906AB2D" w14:textId="77777777" w:rsidTr="00E65E1B">
        <w:tc>
          <w:tcPr>
            <w:tcW w:w="800" w:type="dxa"/>
            <w:gridSpan w:val="2"/>
          </w:tcPr>
          <w:p w14:paraId="6D2B2D63" w14:textId="77777777" w:rsidR="008E74E9" w:rsidRDefault="008E74E9" w:rsidP="00E65E1B">
            <w:pPr>
              <w:pStyle w:val="pqiTabBody"/>
              <w:rPr>
                <w:i/>
              </w:rPr>
            </w:pPr>
            <w:r>
              <w:rPr>
                <w:i/>
              </w:rPr>
              <w:t>10.</w:t>
            </w:r>
          </w:p>
        </w:tc>
        <w:tc>
          <w:tcPr>
            <w:tcW w:w="3914" w:type="dxa"/>
          </w:tcPr>
          <w:p w14:paraId="2C791A30" w14:textId="77777777" w:rsidR="008E74E9" w:rsidRPr="00370A58" w:rsidRDefault="008E74E9" w:rsidP="00E65E1B">
            <w:pPr>
              <w:pStyle w:val="pqiTabBody"/>
              <w:rPr>
                <w:b/>
              </w:rPr>
            </w:pPr>
            <w:r w:rsidRPr="00370A58">
              <w:rPr>
                <w:b/>
              </w:rPr>
              <w:t>Dane</w:t>
            </w:r>
            <w:r w:rsidR="00F51A2F">
              <w:rPr>
                <w:b/>
              </w:rPr>
              <w:t xml:space="preserve"> dotyczące</w:t>
            </w:r>
            <w:r w:rsidRPr="00370A58">
              <w:rPr>
                <w:b/>
              </w:rPr>
              <w:t xml:space="preserve"> podmiot</w:t>
            </w:r>
            <w:r w:rsidR="00F33722">
              <w:rPr>
                <w:b/>
              </w:rPr>
              <w:t>ów</w:t>
            </w:r>
            <w:r w:rsidRPr="00370A58">
              <w:rPr>
                <w:b/>
              </w:rPr>
              <w:t xml:space="preserve"> na rzecz których zostało dokonane nabycie wewnątrzwspólnotowe</w:t>
            </w:r>
            <w:r w:rsidR="00F51A2F">
              <w:rPr>
                <w:b/>
              </w:rPr>
              <w:t xml:space="preserve"> </w:t>
            </w:r>
            <w:r w:rsidR="00F33722">
              <w:rPr>
                <w:b/>
              </w:rPr>
              <w:t>wyrobów objętych e-AD</w:t>
            </w:r>
          </w:p>
          <w:p w14:paraId="3CEE7A94" w14:textId="77777777" w:rsidR="008E74E9" w:rsidRDefault="00513B5A" w:rsidP="00E65E1B">
            <w:pPr>
              <w:pStyle w:val="pqiTabBody"/>
            </w:pPr>
            <w:r w:rsidRPr="00513B5A">
              <w:rPr>
                <w:rFonts w:ascii="Courier New" w:hAnsi="Courier New" w:cs="Courier New"/>
                <w:noProof/>
                <w:color w:val="0000FF"/>
              </w:rPr>
              <w:t>In</w:t>
            </w:r>
            <w:r w:rsidR="00717FC7">
              <w:rPr>
                <w:rFonts w:ascii="Courier New" w:hAnsi="Courier New" w:cs="Courier New"/>
                <w:noProof/>
                <w:color w:val="0000FF"/>
              </w:rPr>
              <w:t>traCommunityAcquisitionOfGoods</w:t>
            </w:r>
          </w:p>
        </w:tc>
        <w:tc>
          <w:tcPr>
            <w:tcW w:w="382" w:type="dxa"/>
          </w:tcPr>
          <w:p w14:paraId="23E1631F" w14:textId="77777777" w:rsidR="008E74E9" w:rsidRPr="009079F8" w:rsidRDefault="008E74E9" w:rsidP="00E65E1B">
            <w:pPr>
              <w:pStyle w:val="pqiTabBody"/>
            </w:pPr>
            <w:r>
              <w:t>O</w:t>
            </w:r>
          </w:p>
        </w:tc>
        <w:tc>
          <w:tcPr>
            <w:tcW w:w="3479" w:type="dxa"/>
          </w:tcPr>
          <w:p w14:paraId="18A4708F" w14:textId="77777777" w:rsidR="008E74E9" w:rsidRPr="009079F8" w:rsidRDefault="008E74E9" w:rsidP="00E65E1B">
            <w:pPr>
              <w:pStyle w:val="pqiTabBody"/>
            </w:pPr>
          </w:p>
        </w:tc>
        <w:tc>
          <w:tcPr>
            <w:tcW w:w="4142" w:type="dxa"/>
            <w:gridSpan w:val="2"/>
          </w:tcPr>
          <w:p w14:paraId="777EDEAF" w14:textId="77777777" w:rsidR="008E74E9" w:rsidRPr="009079F8" w:rsidRDefault="008E74E9" w:rsidP="00E65E1B">
            <w:pPr>
              <w:pStyle w:val="pqiTabBody"/>
            </w:pPr>
          </w:p>
        </w:tc>
        <w:tc>
          <w:tcPr>
            <w:tcW w:w="1050" w:type="dxa"/>
          </w:tcPr>
          <w:p w14:paraId="5931DD61" w14:textId="77777777" w:rsidR="008E74E9" w:rsidRPr="009079F8" w:rsidRDefault="00717FC7" w:rsidP="00E65E1B">
            <w:pPr>
              <w:pStyle w:val="pqiTabBody"/>
            </w:pPr>
            <w:r>
              <w:t>1x</w:t>
            </w:r>
          </w:p>
        </w:tc>
      </w:tr>
      <w:tr w:rsidR="007A2070" w:rsidRPr="009079F8" w14:paraId="3707176E" w14:textId="77777777" w:rsidTr="00E65E1B">
        <w:tc>
          <w:tcPr>
            <w:tcW w:w="800" w:type="dxa"/>
            <w:gridSpan w:val="2"/>
          </w:tcPr>
          <w:p w14:paraId="3FE1CE7D" w14:textId="77777777" w:rsidR="007A2070" w:rsidRDefault="007A2070" w:rsidP="007A2070">
            <w:pPr>
              <w:pStyle w:val="pqiTabBody"/>
              <w:rPr>
                <w:i/>
              </w:rPr>
            </w:pPr>
            <w:r>
              <w:rPr>
                <w:i/>
              </w:rPr>
              <w:t>10.1</w:t>
            </w:r>
          </w:p>
        </w:tc>
        <w:tc>
          <w:tcPr>
            <w:tcW w:w="3914" w:type="dxa"/>
          </w:tcPr>
          <w:p w14:paraId="54BB75E3" w14:textId="77777777" w:rsidR="007A2070" w:rsidRDefault="007A2070" w:rsidP="007A2070">
            <w:pPr>
              <w:pStyle w:val="pqiTabBody"/>
              <w:rPr>
                <w:b/>
              </w:rPr>
            </w:pPr>
            <w:r>
              <w:rPr>
                <w:b/>
              </w:rPr>
              <w:t>Dane podmiotu krajowego</w:t>
            </w:r>
          </w:p>
          <w:p w14:paraId="36A6758F" w14:textId="77777777" w:rsidR="007A2070" w:rsidRPr="00370A58" w:rsidRDefault="004146D3" w:rsidP="007A2070">
            <w:pPr>
              <w:pStyle w:val="pqiTabBody"/>
              <w:rPr>
                <w:b/>
              </w:rPr>
            </w:pPr>
            <w:r>
              <w:rPr>
                <w:rFonts w:ascii="Courier New" w:hAnsi="Courier New" w:cs="Courier New"/>
                <w:noProof/>
                <w:color w:val="0000FF"/>
              </w:rPr>
              <w:t>DomesticTrader</w:t>
            </w:r>
          </w:p>
        </w:tc>
        <w:tc>
          <w:tcPr>
            <w:tcW w:w="382" w:type="dxa"/>
          </w:tcPr>
          <w:p w14:paraId="2AF8BE99" w14:textId="77777777" w:rsidR="007A2070" w:rsidRDefault="007A2070" w:rsidP="007A2070">
            <w:pPr>
              <w:pStyle w:val="pqiTabBody"/>
            </w:pPr>
            <w:r>
              <w:t>D</w:t>
            </w:r>
          </w:p>
        </w:tc>
        <w:tc>
          <w:tcPr>
            <w:tcW w:w="3479" w:type="dxa"/>
          </w:tcPr>
          <w:p w14:paraId="23B4D0A5" w14:textId="77777777" w:rsidR="007A2070" w:rsidRPr="009079F8" w:rsidRDefault="007A2070" w:rsidP="007A2070">
            <w:pPr>
              <w:pStyle w:val="pqiTabBody"/>
            </w:pPr>
            <w:r>
              <w:t xml:space="preserve">Wymagane przynajmniej </w:t>
            </w:r>
            <w:r w:rsidR="004146D3">
              <w:t xml:space="preserve">jedno </w:t>
            </w:r>
            <w:r>
              <w:t>wystąpienie w przypadku braku sekcji 10.2</w:t>
            </w:r>
          </w:p>
        </w:tc>
        <w:tc>
          <w:tcPr>
            <w:tcW w:w="4142" w:type="dxa"/>
            <w:gridSpan w:val="2"/>
          </w:tcPr>
          <w:p w14:paraId="6AB51458" w14:textId="77777777" w:rsidR="007A2070" w:rsidRPr="009079F8" w:rsidRDefault="007A2070" w:rsidP="007A2070">
            <w:pPr>
              <w:pStyle w:val="pqiTabBody"/>
            </w:pPr>
            <w:r>
              <w:t>Dane p</w:t>
            </w:r>
            <w:r w:rsidRPr="00B47443">
              <w:t>odmiotu</w:t>
            </w:r>
            <w:r>
              <w:t xml:space="preserve"> krajowego</w:t>
            </w:r>
            <w:r w:rsidRPr="00B47443">
              <w:t xml:space="preserve"> na rzecz którego zostało dokonane nabycie wewnątrzwspólnotowe paliw</w:t>
            </w:r>
          </w:p>
        </w:tc>
        <w:tc>
          <w:tcPr>
            <w:tcW w:w="1050" w:type="dxa"/>
          </w:tcPr>
          <w:p w14:paraId="3FDA5BF8" w14:textId="77777777" w:rsidR="007A2070" w:rsidRDefault="007A2070" w:rsidP="007A2070">
            <w:pPr>
              <w:pStyle w:val="pqiTabBody"/>
            </w:pPr>
            <w:r>
              <w:t>999x</w:t>
            </w:r>
          </w:p>
        </w:tc>
      </w:tr>
      <w:tr w:rsidR="007A2070" w:rsidRPr="009079F8" w14:paraId="3D54309A" w14:textId="77777777" w:rsidTr="00E65E1B">
        <w:tc>
          <w:tcPr>
            <w:tcW w:w="800" w:type="dxa"/>
            <w:gridSpan w:val="2"/>
          </w:tcPr>
          <w:p w14:paraId="261AA4BD" w14:textId="77777777" w:rsidR="007A2070" w:rsidRDefault="007A2070" w:rsidP="007A2070">
            <w:pPr>
              <w:pStyle w:val="pqiTabBody"/>
              <w:rPr>
                <w:i/>
              </w:rPr>
            </w:pPr>
            <w:r>
              <w:rPr>
                <w:i/>
              </w:rPr>
              <w:t>10.1.1</w:t>
            </w:r>
          </w:p>
        </w:tc>
        <w:tc>
          <w:tcPr>
            <w:tcW w:w="3914" w:type="dxa"/>
          </w:tcPr>
          <w:p w14:paraId="672EAEF7" w14:textId="77777777" w:rsidR="007A2070" w:rsidRDefault="007A2070" w:rsidP="007A2070">
            <w:pPr>
              <w:pStyle w:val="pqiTabBody"/>
              <w:rPr>
                <w:b/>
              </w:rPr>
            </w:pPr>
            <w:r>
              <w:rPr>
                <w:b/>
              </w:rPr>
              <w:t>Numer NIP</w:t>
            </w:r>
          </w:p>
          <w:p w14:paraId="04FB1E70" w14:textId="77777777" w:rsidR="007A2070" w:rsidRPr="00370A58" w:rsidRDefault="007A2070" w:rsidP="007A2070">
            <w:pPr>
              <w:pStyle w:val="pqiTabBody"/>
              <w:rPr>
                <w:b/>
              </w:rPr>
            </w:pPr>
            <w:r w:rsidRPr="00C958B0">
              <w:rPr>
                <w:rFonts w:ascii="Courier New" w:hAnsi="Courier New" w:cs="Courier New"/>
                <w:noProof/>
                <w:color w:val="0000FF"/>
              </w:rPr>
              <w:t>TaxNumber</w:t>
            </w:r>
          </w:p>
        </w:tc>
        <w:tc>
          <w:tcPr>
            <w:tcW w:w="382" w:type="dxa"/>
          </w:tcPr>
          <w:p w14:paraId="30CB66F6" w14:textId="77777777" w:rsidR="007A2070" w:rsidRDefault="007A2070" w:rsidP="007A2070">
            <w:pPr>
              <w:pStyle w:val="pqiTabBody"/>
            </w:pPr>
            <w:r>
              <w:t>R</w:t>
            </w:r>
          </w:p>
        </w:tc>
        <w:tc>
          <w:tcPr>
            <w:tcW w:w="3479" w:type="dxa"/>
          </w:tcPr>
          <w:p w14:paraId="0639AEA8" w14:textId="77777777" w:rsidR="007A2070" w:rsidRPr="009079F8" w:rsidRDefault="007A2070" w:rsidP="007A2070">
            <w:pPr>
              <w:pStyle w:val="pqiTabBody"/>
            </w:pPr>
            <w:r>
              <w:t>Wartość pola dla podmiotu krajowego powinna się składać z 10 cyfr</w:t>
            </w:r>
          </w:p>
        </w:tc>
        <w:tc>
          <w:tcPr>
            <w:tcW w:w="4142" w:type="dxa"/>
            <w:gridSpan w:val="2"/>
          </w:tcPr>
          <w:p w14:paraId="6DEE1ADA" w14:textId="77777777" w:rsidR="007A2070" w:rsidRPr="009079F8" w:rsidRDefault="007A2070" w:rsidP="007A2070">
            <w:pPr>
              <w:pStyle w:val="pqiTabBody"/>
            </w:pPr>
            <w:r>
              <w:t>Numer identyfikacji podatkowej</w:t>
            </w:r>
          </w:p>
        </w:tc>
        <w:tc>
          <w:tcPr>
            <w:tcW w:w="1050" w:type="dxa"/>
          </w:tcPr>
          <w:p w14:paraId="62890365" w14:textId="77777777" w:rsidR="007A2070" w:rsidRDefault="000E2C7A" w:rsidP="007A2070">
            <w:pPr>
              <w:pStyle w:val="pqiTabBody"/>
            </w:pPr>
            <w:r>
              <w:t>n</w:t>
            </w:r>
            <w:r w:rsidR="00A20787">
              <w:t>10</w:t>
            </w:r>
          </w:p>
        </w:tc>
      </w:tr>
      <w:tr w:rsidR="007A2070" w:rsidRPr="009079F8" w14:paraId="1F7CF663" w14:textId="77777777" w:rsidTr="00484D0C">
        <w:tc>
          <w:tcPr>
            <w:tcW w:w="800" w:type="dxa"/>
            <w:gridSpan w:val="2"/>
          </w:tcPr>
          <w:p w14:paraId="61D967E6" w14:textId="77777777" w:rsidR="007A2070" w:rsidRDefault="007A2070" w:rsidP="007A2070">
            <w:pPr>
              <w:pStyle w:val="pqiTabBody"/>
              <w:rPr>
                <w:i/>
              </w:rPr>
            </w:pPr>
            <w:r>
              <w:rPr>
                <w:i/>
              </w:rPr>
              <w:t>10.2.2</w:t>
            </w:r>
          </w:p>
        </w:tc>
        <w:tc>
          <w:tcPr>
            <w:tcW w:w="3914" w:type="dxa"/>
          </w:tcPr>
          <w:p w14:paraId="6C73C83B" w14:textId="77777777" w:rsidR="007A2070" w:rsidRPr="00C958B0" w:rsidRDefault="007A2070" w:rsidP="007A2070">
            <w:pPr>
              <w:pStyle w:val="pqiTabBody"/>
              <w:rPr>
                <w:b/>
              </w:rPr>
            </w:pPr>
            <w:r w:rsidRPr="00C958B0">
              <w:rPr>
                <w:b/>
              </w:rPr>
              <w:t>Adres podmiotu</w:t>
            </w:r>
          </w:p>
          <w:p w14:paraId="30D56BEE" w14:textId="77777777" w:rsidR="007A2070" w:rsidRPr="00C958B0" w:rsidRDefault="007A2070" w:rsidP="007A2070">
            <w:pPr>
              <w:pStyle w:val="pqiTabBody"/>
              <w:rPr>
                <w:rFonts w:ascii="Courier New" w:hAnsi="Courier New" w:cs="Courier New"/>
                <w:noProof/>
                <w:color w:val="0000FF"/>
              </w:rPr>
            </w:pPr>
            <w:r w:rsidRPr="00C958B0">
              <w:rPr>
                <w:rFonts w:ascii="Courier New" w:hAnsi="Courier New" w:cs="Courier New"/>
                <w:noProof/>
                <w:color w:val="0000FF"/>
              </w:rPr>
              <w:t>TraderAddress</w:t>
            </w:r>
          </w:p>
        </w:tc>
        <w:tc>
          <w:tcPr>
            <w:tcW w:w="382" w:type="dxa"/>
          </w:tcPr>
          <w:p w14:paraId="069A63E7" w14:textId="77777777" w:rsidR="007A2070" w:rsidRDefault="00A20787" w:rsidP="007A2070">
            <w:pPr>
              <w:pStyle w:val="pqiTabBody"/>
            </w:pPr>
            <w:r>
              <w:t>R</w:t>
            </w:r>
          </w:p>
        </w:tc>
        <w:tc>
          <w:tcPr>
            <w:tcW w:w="3479" w:type="dxa"/>
          </w:tcPr>
          <w:p w14:paraId="6BF7519C" w14:textId="77777777" w:rsidR="007A2070" w:rsidRPr="009079F8" w:rsidRDefault="007A2070" w:rsidP="007A2070">
            <w:pPr>
              <w:pStyle w:val="pqiTabBody"/>
            </w:pPr>
          </w:p>
        </w:tc>
        <w:tc>
          <w:tcPr>
            <w:tcW w:w="4142" w:type="dxa"/>
            <w:gridSpan w:val="2"/>
          </w:tcPr>
          <w:p w14:paraId="0A02AC76" w14:textId="77777777" w:rsidR="007A2070" w:rsidRPr="009079F8" w:rsidRDefault="007A2070" w:rsidP="007A2070">
            <w:pPr>
              <w:pStyle w:val="pqiTabBody"/>
            </w:pPr>
            <w:r>
              <w:t>Adres siedziby podmiotu krajowego</w:t>
            </w:r>
          </w:p>
        </w:tc>
        <w:tc>
          <w:tcPr>
            <w:tcW w:w="1050" w:type="dxa"/>
          </w:tcPr>
          <w:p w14:paraId="239ED5CE" w14:textId="77777777" w:rsidR="007A2070" w:rsidRPr="009079F8" w:rsidRDefault="007A2070" w:rsidP="007A2070">
            <w:pPr>
              <w:pStyle w:val="pqiTabBody"/>
            </w:pPr>
          </w:p>
        </w:tc>
      </w:tr>
      <w:tr w:rsidR="007A2070" w:rsidRPr="009079F8" w14:paraId="3D3C623B" w14:textId="77777777" w:rsidTr="00484D0C">
        <w:tc>
          <w:tcPr>
            <w:tcW w:w="361" w:type="dxa"/>
          </w:tcPr>
          <w:p w14:paraId="1804F06F" w14:textId="77777777" w:rsidR="007A2070" w:rsidRPr="009079F8" w:rsidRDefault="007A2070" w:rsidP="007A2070">
            <w:pPr>
              <w:pStyle w:val="pqiTabBody"/>
              <w:rPr>
                <w:b/>
              </w:rPr>
            </w:pPr>
          </w:p>
        </w:tc>
        <w:tc>
          <w:tcPr>
            <w:tcW w:w="439" w:type="dxa"/>
          </w:tcPr>
          <w:p w14:paraId="10889C35" w14:textId="77777777" w:rsidR="007A2070" w:rsidRDefault="007A2070" w:rsidP="007A2070">
            <w:pPr>
              <w:pStyle w:val="pqiTabBody"/>
              <w:rPr>
                <w:i/>
              </w:rPr>
            </w:pPr>
            <w:r>
              <w:rPr>
                <w:i/>
              </w:rPr>
              <w:t>a</w:t>
            </w:r>
          </w:p>
        </w:tc>
        <w:tc>
          <w:tcPr>
            <w:tcW w:w="3914" w:type="dxa"/>
          </w:tcPr>
          <w:p w14:paraId="63DD5479" w14:textId="77777777" w:rsidR="007A2070" w:rsidRDefault="007A2070" w:rsidP="007A2070">
            <w:r w:rsidRPr="009079F8">
              <w:t>Nazwa podmiotu</w:t>
            </w:r>
          </w:p>
          <w:p w14:paraId="3CFEA124" w14:textId="77777777" w:rsidR="007A2070" w:rsidRPr="00C958B0" w:rsidRDefault="007A2070" w:rsidP="007A2070">
            <w:pPr>
              <w:pStyle w:val="pqiTabBody"/>
              <w:rPr>
                <w:rFonts w:ascii="Courier New" w:hAnsi="Courier New" w:cs="Courier New"/>
                <w:noProof/>
                <w:color w:val="0000FF"/>
              </w:rPr>
            </w:pPr>
            <w:r>
              <w:rPr>
                <w:rFonts w:ascii="Courier New" w:hAnsi="Courier New" w:cs="Courier New"/>
                <w:noProof/>
                <w:color w:val="0000FF"/>
              </w:rPr>
              <w:t>TraderName</w:t>
            </w:r>
          </w:p>
        </w:tc>
        <w:tc>
          <w:tcPr>
            <w:tcW w:w="382" w:type="dxa"/>
          </w:tcPr>
          <w:p w14:paraId="0F78AD3C" w14:textId="77777777" w:rsidR="007A2070" w:rsidRPr="009079F8" w:rsidRDefault="007A2070" w:rsidP="007A2070">
            <w:pPr>
              <w:pStyle w:val="pqiTabBody"/>
            </w:pPr>
            <w:r>
              <w:t>R</w:t>
            </w:r>
          </w:p>
        </w:tc>
        <w:tc>
          <w:tcPr>
            <w:tcW w:w="3479" w:type="dxa"/>
          </w:tcPr>
          <w:p w14:paraId="239A9165" w14:textId="77777777" w:rsidR="007A2070" w:rsidRPr="009079F8" w:rsidRDefault="007A2070" w:rsidP="007A2070">
            <w:pPr>
              <w:pStyle w:val="pqiTabBody"/>
            </w:pPr>
          </w:p>
        </w:tc>
        <w:tc>
          <w:tcPr>
            <w:tcW w:w="4142" w:type="dxa"/>
            <w:gridSpan w:val="2"/>
          </w:tcPr>
          <w:p w14:paraId="7BC884D0" w14:textId="77777777" w:rsidR="007A2070" w:rsidRPr="009079F8" w:rsidRDefault="007A2070" w:rsidP="007A2070">
            <w:pPr>
              <w:pStyle w:val="pqiTabBody"/>
            </w:pPr>
            <w:r>
              <w:t>Imię i nazwisko lub nazwa podmiotu</w:t>
            </w:r>
          </w:p>
        </w:tc>
        <w:tc>
          <w:tcPr>
            <w:tcW w:w="1050" w:type="dxa"/>
          </w:tcPr>
          <w:p w14:paraId="569C1772" w14:textId="77777777" w:rsidR="007A2070" w:rsidRPr="009079F8" w:rsidRDefault="007A2070" w:rsidP="007A2070">
            <w:pPr>
              <w:pStyle w:val="pqiTabBody"/>
            </w:pPr>
          </w:p>
        </w:tc>
      </w:tr>
      <w:tr w:rsidR="007A2070" w:rsidRPr="009079F8" w14:paraId="7F55129D" w14:textId="77777777" w:rsidTr="00484D0C">
        <w:tc>
          <w:tcPr>
            <w:tcW w:w="361" w:type="dxa"/>
          </w:tcPr>
          <w:p w14:paraId="509147E6" w14:textId="77777777" w:rsidR="007A2070" w:rsidRPr="009079F8" w:rsidRDefault="007A2070" w:rsidP="007A2070">
            <w:pPr>
              <w:pStyle w:val="pqiTabBody"/>
              <w:rPr>
                <w:b/>
              </w:rPr>
            </w:pPr>
          </w:p>
        </w:tc>
        <w:tc>
          <w:tcPr>
            <w:tcW w:w="439" w:type="dxa"/>
          </w:tcPr>
          <w:p w14:paraId="708033EB" w14:textId="77777777" w:rsidR="007A2070" w:rsidRDefault="007A2070" w:rsidP="007A2070">
            <w:pPr>
              <w:pStyle w:val="pqiTabBody"/>
              <w:rPr>
                <w:i/>
              </w:rPr>
            </w:pPr>
            <w:r>
              <w:rPr>
                <w:i/>
              </w:rPr>
              <w:t>b</w:t>
            </w:r>
          </w:p>
        </w:tc>
        <w:tc>
          <w:tcPr>
            <w:tcW w:w="3914" w:type="dxa"/>
          </w:tcPr>
          <w:p w14:paraId="0154B7C2" w14:textId="77777777" w:rsidR="007A2070" w:rsidRDefault="007A2070" w:rsidP="007A2070">
            <w:r w:rsidRPr="009079F8">
              <w:t>Ulica</w:t>
            </w:r>
          </w:p>
          <w:p w14:paraId="2A1A4AD8" w14:textId="77777777" w:rsidR="007A2070" w:rsidRPr="00C958B0" w:rsidRDefault="007A2070" w:rsidP="007A2070">
            <w:pPr>
              <w:pStyle w:val="pqiTabBody"/>
              <w:rPr>
                <w:rFonts w:ascii="Courier New" w:hAnsi="Courier New" w:cs="Courier New"/>
                <w:noProof/>
                <w:color w:val="0000FF"/>
              </w:rPr>
            </w:pPr>
            <w:r>
              <w:rPr>
                <w:rFonts w:ascii="Courier New" w:hAnsi="Courier New" w:cs="Courier New"/>
                <w:noProof/>
                <w:color w:val="0000FF"/>
              </w:rPr>
              <w:lastRenderedPageBreak/>
              <w:t>StreetName</w:t>
            </w:r>
          </w:p>
        </w:tc>
        <w:tc>
          <w:tcPr>
            <w:tcW w:w="382" w:type="dxa"/>
          </w:tcPr>
          <w:p w14:paraId="4DB6113E" w14:textId="77777777" w:rsidR="007A2070" w:rsidRPr="009079F8" w:rsidRDefault="00F94224" w:rsidP="007A2070">
            <w:pPr>
              <w:pStyle w:val="pqiTabBody"/>
            </w:pPr>
            <w:r>
              <w:lastRenderedPageBreak/>
              <w:t>R</w:t>
            </w:r>
          </w:p>
        </w:tc>
        <w:tc>
          <w:tcPr>
            <w:tcW w:w="3479" w:type="dxa"/>
          </w:tcPr>
          <w:p w14:paraId="5CC05585" w14:textId="77777777" w:rsidR="007A2070" w:rsidRPr="009079F8" w:rsidRDefault="007A2070" w:rsidP="007A2070">
            <w:pPr>
              <w:pStyle w:val="pqiTabBody"/>
            </w:pPr>
          </w:p>
        </w:tc>
        <w:tc>
          <w:tcPr>
            <w:tcW w:w="4142" w:type="dxa"/>
            <w:gridSpan w:val="2"/>
          </w:tcPr>
          <w:p w14:paraId="599DB751" w14:textId="77777777" w:rsidR="007A2070" w:rsidRPr="009079F8" w:rsidRDefault="007A2070" w:rsidP="007A2070">
            <w:pPr>
              <w:pStyle w:val="pqiTabBody"/>
            </w:pPr>
          </w:p>
        </w:tc>
        <w:tc>
          <w:tcPr>
            <w:tcW w:w="1050" w:type="dxa"/>
          </w:tcPr>
          <w:p w14:paraId="128E7CC3" w14:textId="77777777" w:rsidR="007A2070" w:rsidRPr="009079F8" w:rsidRDefault="007A2070" w:rsidP="007A2070">
            <w:pPr>
              <w:pStyle w:val="pqiTabBody"/>
            </w:pPr>
          </w:p>
        </w:tc>
      </w:tr>
      <w:tr w:rsidR="007A2070" w:rsidRPr="009079F8" w14:paraId="2FCB540C" w14:textId="77777777" w:rsidTr="00484D0C">
        <w:tc>
          <w:tcPr>
            <w:tcW w:w="361" w:type="dxa"/>
          </w:tcPr>
          <w:p w14:paraId="7DB7FFB3" w14:textId="77777777" w:rsidR="007A2070" w:rsidRPr="009079F8" w:rsidRDefault="007A2070" w:rsidP="007A2070">
            <w:pPr>
              <w:pStyle w:val="pqiTabBody"/>
              <w:rPr>
                <w:b/>
              </w:rPr>
            </w:pPr>
          </w:p>
        </w:tc>
        <w:tc>
          <w:tcPr>
            <w:tcW w:w="439" w:type="dxa"/>
          </w:tcPr>
          <w:p w14:paraId="16D9812C" w14:textId="77777777" w:rsidR="007A2070" w:rsidRDefault="007A2070" w:rsidP="007A2070">
            <w:pPr>
              <w:pStyle w:val="pqiTabBody"/>
              <w:rPr>
                <w:i/>
              </w:rPr>
            </w:pPr>
            <w:r>
              <w:rPr>
                <w:i/>
              </w:rPr>
              <w:t>c</w:t>
            </w:r>
          </w:p>
        </w:tc>
        <w:tc>
          <w:tcPr>
            <w:tcW w:w="3914" w:type="dxa"/>
          </w:tcPr>
          <w:p w14:paraId="313D344D" w14:textId="77777777" w:rsidR="007A2070" w:rsidRDefault="007A2070" w:rsidP="007A2070">
            <w:r w:rsidRPr="009079F8">
              <w:t>Numer domu</w:t>
            </w:r>
          </w:p>
          <w:p w14:paraId="140C341C" w14:textId="77777777" w:rsidR="007A2070" w:rsidRPr="00C958B0" w:rsidRDefault="007A2070" w:rsidP="007A2070">
            <w:pPr>
              <w:pStyle w:val="pqiTabBody"/>
              <w:rPr>
                <w:rFonts w:ascii="Courier New" w:hAnsi="Courier New" w:cs="Courier New"/>
                <w:noProof/>
                <w:color w:val="0000FF"/>
              </w:rPr>
            </w:pPr>
            <w:r>
              <w:rPr>
                <w:rFonts w:ascii="Courier New" w:hAnsi="Courier New" w:cs="Courier New"/>
                <w:noProof/>
                <w:color w:val="0000FF"/>
              </w:rPr>
              <w:t>StreetNumber</w:t>
            </w:r>
          </w:p>
        </w:tc>
        <w:tc>
          <w:tcPr>
            <w:tcW w:w="382" w:type="dxa"/>
          </w:tcPr>
          <w:p w14:paraId="3337CA40" w14:textId="77777777" w:rsidR="007A2070" w:rsidRPr="009079F8" w:rsidRDefault="00F94224" w:rsidP="007A2070">
            <w:pPr>
              <w:pStyle w:val="pqiTabBody"/>
            </w:pPr>
            <w:r>
              <w:t>O</w:t>
            </w:r>
          </w:p>
        </w:tc>
        <w:tc>
          <w:tcPr>
            <w:tcW w:w="3479" w:type="dxa"/>
          </w:tcPr>
          <w:p w14:paraId="7E56B5F0" w14:textId="77777777" w:rsidR="007A2070" w:rsidRPr="009079F8" w:rsidRDefault="007A2070" w:rsidP="007A2070">
            <w:pPr>
              <w:pStyle w:val="pqiTabBody"/>
            </w:pPr>
          </w:p>
        </w:tc>
        <w:tc>
          <w:tcPr>
            <w:tcW w:w="4142" w:type="dxa"/>
            <w:gridSpan w:val="2"/>
          </w:tcPr>
          <w:p w14:paraId="5F8EBD55" w14:textId="77777777" w:rsidR="007A2070" w:rsidRPr="009079F8" w:rsidRDefault="007A2070" w:rsidP="007A2070">
            <w:pPr>
              <w:pStyle w:val="pqiTabBody"/>
            </w:pPr>
          </w:p>
        </w:tc>
        <w:tc>
          <w:tcPr>
            <w:tcW w:w="1050" w:type="dxa"/>
          </w:tcPr>
          <w:p w14:paraId="02025D8B" w14:textId="77777777" w:rsidR="007A2070" w:rsidRPr="009079F8" w:rsidRDefault="007A2070" w:rsidP="007A2070">
            <w:pPr>
              <w:pStyle w:val="pqiTabBody"/>
            </w:pPr>
          </w:p>
        </w:tc>
      </w:tr>
      <w:tr w:rsidR="007A2070" w:rsidRPr="009079F8" w14:paraId="24EBD525" w14:textId="77777777" w:rsidTr="00484D0C">
        <w:tc>
          <w:tcPr>
            <w:tcW w:w="361" w:type="dxa"/>
          </w:tcPr>
          <w:p w14:paraId="26640CD5" w14:textId="77777777" w:rsidR="007A2070" w:rsidRPr="009079F8" w:rsidRDefault="007A2070" w:rsidP="007A2070">
            <w:pPr>
              <w:pStyle w:val="pqiTabBody"/>
              <w:rPr>
                <w:b/>
              </w:rPr>
            </w:pPr>
          </w:p>
        </w:tc>
        <w:tc>
          <w:tcPr>
            <w:tcW w:w="439" w:type="dxa"/>
          </w:tcPr>
          <w:p w14:paraId="674D01E5" w14:textId="77777777" w:rsidR="007A2070" w:rsidRDefault="007A2070" w:rsidP="007A2070">
            <w:pPr>
              <w:pStyle w:val="pqiTabBody"/>
              <w:rPr>
                <w:i/>
              </w:rPr>
            </w:pPr>
            <w:r>
              <w:rPr>
                <w:i/>
              </w:rPr>
              <w:t>d</w:t>
            </w:r>
          </w:p>
        </w:tc>
        <w:tc>
          <w:tcPr>
            <w:tcW w:w="3914" w:type="dxa"/>
          </w:tcPr>
          <w:p w14:paraId="104EA914" w14:textId="77777777" w:rsidR="007A2070" w:rsidRDefault="007A2070" w:rsidP="007A2070">
            <w:r w:rsidRPr="009079F8">
              <w:t>Kod pocztowy</w:t>
            </w:r>
          </w:p>
          <w:p w14:paraId="34B9138C" w14:textId="77777777" w:rsidR="007A2070" w:rsidRPr="00C958B0" w:rsidRDefault="007A2070" w:rsidP="007A2070">
            <w:pPr>
              <w:pStyle w:val="pqiTabBody"/>
              <w:rPr>
                <w:rFonts w:ascii="Courier New" w:hAnsi="Courier New" w:cs="Courier New"/>
                <w:noProof/>
                <w:color w:val="0000FF"/>
              </w:rPr>
            </w:pPr>
            <w:r>
              <w:rPr>
                <w:rFonts w:ascii="Courier New" w:hAnsi="Courier New" w:cs="Courier New"/>
                <w:noProof/>
                <w:color w:val="0000FF"/>
              </w:rPr>
              <w:t>Postcode</w:t>
            </w:r>
          </w:p>
        </w:tc>
        <w:tc>
          <w:tcPr>
            <w:tcW w:w="382" w:type="dxa"/>
          </w:tcPr>
          <w:p w14:paraId="3B2FACF0" w14:textId="77777777" w:rsidR="007A2070" w:rsidRPr="009079F8" w:rsidRDefault="007A2070" w:rsidP="007A2070">
            <w:pPr>
              <w:pStyle w:val="pqiTabBody"/>
            </w:pPr>
            <w:r>
              <w:t>R</w:t>
            </w:r>
          </w:p>
        </w:tc>
        <w:tc>
          <w:tcPr>
            <w:tcW w:w="3479" w:type="dxa"/>
          </w:tcPr>
          <w:p w14:paraId="2F0A4D2E" w14:textId="77777777" w:rsidR="007A2070" w:rsidRPr="009079F8" w:rsidRDefault="007A2070" w:rsidP="007A2070">
            <w:pPr>
              <w:pStyle w:val="pqiTabBody"/>
            </w:pPr>
          </w:p>
        </w:tc>
        <w:tc>
          <w:tcPr>
            <w:tcW w:w="4142" w:type="dxa"/>
            <w:gridSpan w:val="2"/>
          </w:tcPr>
          <w:p w14:paraId="393F96F5" w14:textId="77777777" w:rsidR="007A2070" w:rsidRPr="009079F8" w:rsidRDefault="007A2070" w:rsidP="007A2070">
            <w:pPr>
              <w:pStyle w:val="pqiTabBody"/>
            </w:pPr>
          </w:p>
        </w:tc>
        <w:tc>
          <w:tcPr>
            <w:tcW w:w="1050" w:type="dxa"/>
          </w:tcPr>
          <w:p w14:paraId="578F0626" w14:textId="77777777" w:rsidR="007A2070" w:rsidRPr="009079F8" w:rsidRDefault="007A2070" w:rsidP="007A2070">
            <w:pPr>
              <w:pStyle w:val="pqiTabBody"/>
            </w:pPr>
          </w:p>
        </w:tc>
      </w:tr>
      <w:tr w:rsidR="007A2070" w:rsidRPr="009079F8" w14:paraId="066314DF" w14:textId="77777777" w:rsidTr="00484D0C">
        <w:tc>
          <w:tcPr>
            <w:tcW w:w="361" w:type="dxa"/>
          </w:tcPr>
          <w:p w14:paraId="065CB128" w14:textId="77777777" w:rsidR="007A2070" w:rsidRPr="009079F8" w:rsidRDefault="007A2070" w:rsidP="007A2070">
            <w:pPr>
              <w:pStyle w:val="pqiTabBody"/>
              <w:rPr>
                <w:b/>
              </w:rPr>
            </w:pPr>
          </w:p>
        </w:tc>
        <w:tc>
          <w:tcPr>
            <w:tcW w:w="439" w:type="dxa"/>
          </w:tcPr>
          <w:p w14:paraId="2D04EE4D" w14:textId="77777777" w:rsidR="007A2070" w:rsidRDefault="007A2070" w:rsidP="007A2070">
            <w:pPr>
              <w:pStyle w:val="pqiTabBody"/>
              <w:rPr>
                <w:i/>
              </w:rPr>
            </w:pPr>
            <w:r>
              <w:rPr>
                <w:i/>
              </w:rPr>
              <w:t>e</w:t>
            </w:r>
          </w:p>
        </w:tc>
        <w:tc>
          <w:tcPr>
            <w:tcW w:w="3914" w:type="dxa"/>
          </w:tcPr>
          <w:p w14:paraId="3136BE3D" w14:textId="77777777" w:rsidR="007A2070" w:rsidRDefault="007A2070" w:rsidP="007A2070">
            <w:r w:rsidRPr="009079F8">
              <w:t>Miejscowość</w:t>
            </w:r>
          </w:p>
          <w:p w14:paraId="1C2D01D4" w14:textId="77777777" w:rsidR="007A2070" w:rsidRPr="00C958B0" w:rsidRDefault="007A2070" w:rsidP="007A2070">
            <w:pPr>
              <w:pStyle w:val="pqiTabBody"/>
              <w:rPr>
                <w:rFonts w:ascii="Courier New" w:hAnsi="Courier New" w:cs="Courier New"/>
                <w:noProof/>
                <w:color w:val="0000FF"/>
              </w:rPr>
            </w:pPr>
            <w:r>
              <w:rPr>
                <w:rFonts w:ascii="Courier New" w:hAnsi="Courier New" w:cs="Courier New"/>
                <w:noProof/>
                <w:color w:val="0000FF"/>
              </w:rPr>
              <w:t>City</w:t>
            </w:r>
          </w:p>
        </w:tc>
        <w:tc>
          <w:tcPr>
            <w:tcW w:w="382" w:type="dxa"/>
          </w:tcPr>
          <w:p w14:paraId="05ABE96D" w14:textId="77777777" w:rsidR="007A2070" w:rsidRPr="009079F8" w:rsidRDefault="007A2070" w:rsidP="007A2070">
            <w:pPr>
              <w:pStyle w:val="pqiTabBody"/>
            </w:pPr>
            <w:r>
              <w:t>R</w:t>
            </w:r>
          </w:p>
        </w:tc>
        <w:tc>
          <w:tcPr>
            <w:tcW w:w="3479" w:type="dxa"/>
          </w:tcPr>
          <w:p w14:paraId="2F26B20C" w14:textId="77777777" w:rsidR="007A2070" w:rsidRPr="009079F8" w:rsidRDefault="007A2070" w:rsidP="007A2070">
            <w:pPr>
              <w:pStyle w:val="pqiTabBody"/>
            </w:pPr>
          </w:p>
        </w:tc>
        <w:tc>
          <w:tcPr>
            <w:tcW w:w="4142" w:type="dxa"/>
            <w:gridSpan w:val="2"/>
          </w:tcPr>
          <w:p w14:paraId="7A8939B7" w14:textId="77777777" w:rsidR="007A2070" w:rsidRPr="009079F8" w:rsidRDefault="007A2070" w:rsidP="007A2070">
            <w:pPr>
              <w:pStyle w:val="pqiTabBody"/>
            </w:pPr>
          </w:p>
        </w:tc>
        <w:tc>
          <w:tcPr>
            <w:tcW w:w="1050" w:type="dxa"/>
          </w:tcPr>
          <w:p w14:paraId="7D782CFE" w14:textId="77777777" w:rsidR="007A2070" w:rsidRPr="009079F8" w:rsidRDefault="007A2070" w:rsidP="007A2070">
            <w:pPr>
              <w:pStyle w:val="pqiTabBody"/>
            </w:pPr>
          </w:p>
        </w:tc>
      </w:tr>
      <w:tr w:rsidR="007A2070" w:rsidRPr="009079F8" w14:paraId="14FAC36F" w14:textId="77777777" w:rsidTr="00E65E1B">
        <w:tc>
          <w:tcPr>
            <w:tcW w:w="800" w:type="dxa"/>
            <w:gridSpan w:val="2"/>
          </w:tcPr>
          <w:p w14:paraId="22246796" w14:textId="77777777" w:rsidR="007A2070" w:rsidRDefault="007A2070" w:rsidP="007A2070">
            <w:pPr>
              <w:pStyle w:val="pqiTabBody"/>
              <w:rPr>
                <w:i/>
              </w:rPr>
            </w:pPr>
            <w:r>
              <w:rPr>
                <w:i/>
              </w:rPr>
              <w:t>10.1.3</w:t>
            </w:r>
          </w:p>
        </w:tc>
        <w:tc>
          <w:tcPr>
            <w:tcW w:w="3914" w:type="dxa"/>
          </w:tcPr>
          <w:p w14:paraId="69A69E49" w14:textId="77777777" w:rsidR="007A2070" w:rsidRDefault="007A2070" w:rsidP="007A2070">
            <w:r>
              <w:rPr>
                <w:b/>
              </w:rPr>
              <w:t xml:space="preserve">Paliwa, </w:t>
            </w:r>
            <w:r w:rsidR="00F33722">
              <w:rPr>
                <w:b/>
              </w:rPr>
              <w:t>które</w:t>
            </w:r>
            <w:r w:rsidR="00663EBD">
              <w:rPr>
                <w:b/>
              </w:rPr>
              <w:t xml:space="preserve"> </w:t>
            </w:r>
            <w:r w:rsidRPr="00370A58">
              <w:rPr>
                <w:b/>
              </w:rPr>
              <w:t>naby</w:t>
            </w:r>
            <w:r w:rsidR="00F33722">
              <w:rPr>
                <w:b/>
              </w:rPr>
              <w:t xml:space="preserve">to </w:t>
            </w:r>
            <w:r w:rsidRPr="00370A58">
              <w:rPr>
                <w:b/>
              </w:rPr>
              <w:t>wewnątrzwspólnotow</w:t>
            </w:r>
            <w:r w:rsidR="00663EBD">
              <w:rPr>
                <w:b/>
              </w:rPr>
              <w:t>o</w:t>
            </w:r>
            <w:r w:rsidR="00F33722">
              <w:rPr>
                <w:b/>
              </w:rPr>
              <w:t xml:space="preserve"> na rzecz podmiotu wskazanego w 10.1</w:t>
            </w:r>
          </w:p>
          <w:p w14:paraId="38134A96" w14:textId="77777777" w:rsidR="007A2070" w:rsidRPr="00370A58" w:rsidRDefault="007A2070" w:rsidP="007A2070">
            <w:pPr>
              <w:pStyle w:val="pqiTabBody"/>
              <w:rPr>
                <w:b/>
              </w:rPr>
            </w:pPr>
            <w:r w:rsidRPr="00D96061">
              <w:rPr>
                <w:rFonts w:ascii="Courier New" w:hAnsi="Courier New" w:cs="Courier New"/>
                <w:noProof/>
                <w:color w:val="0000FF"/>
              </w:rPr>
              <w:t>Product</w:t>
            </w:r>
          </w:p>
        </w:tc>
        <w:tc>
          <w:tcPr>
            <w:tcW w:w="382" w:type="dxa"/>
          </w:tcPr>
          <w:p w14:paraId="57211DD4" w14:textId="77777777" w:rsidR="007A2070" w:rsidRDefault="007A2070" w:rsidP="007A2070">
            <w:pPr>
              <w:pStyle w:val="pqiTabBody"/>
            </w:pPr>
            <w:r>
              <w:t>D</w:t>
            </w:r>
          </w:p>
        </w:tc>
        <w:tc>
          <w:tcPr>
            <w:tcW w:w="3479" w:type="dxa"/>
          </w:tcPr>
          <w:p w14:paraId="2C8236D8" w14:textId="77777777" w:rsidR="007A2070" w:rsidRPr="009079F8" w:rsidRDefault="007A2070" w:rsidP="00A02508">
            <w:pPr>
              <w:pStyle w:val="pqiTabBody"/>
            </w:pPr>
            <w:r>
              <w:t xml:space="preserve">R – </w:t>
            </w:r>
            <w:r w:rsidR="00A02508">
              <w:t>wymagane przynajmniej jedno wystąpienie</w:t>
            </w:r>
          </w:p>
        </w:tc>
        <w:tc>
          <w:tcPr>
            <w:tcW w:w="4142" w:type="dxa"/>
            <w:gridSpan w:val="2"/>
          </w:tcPr>
          <w:p w14:paraId="1A7EB45E" w14:textId="77777777" w:rsidR="007A2070" w:rsidRPr="009079F8" w:rsidRDefault="007A2070" w:rsidP="007A2070">
            <w:pPr>
              <w:pStyle w:val="pqiTabBody"/>
            </w:pPr>
          </w:p>
        </w:tc>
        <w:tc>
          <w:tcPr>
            <w:tcW w:w="1050" w:type="dxa"/>
          </w:tcPr>
          <w:p w14:paraId="09DA40F6" w14:textId="77777777" w:rsidR="007A2070" w:rsidRDefault="007A2070" w:rsidP="007A2070">
            <w:pPr>
              <w:pStyle w:val="pqiTabBody"/>
            </w:pPr>
            <w:r>
              <w:t>999x</w:t>
            </w:r>
          </w:p>
        </w:tc>
      </w:tr>
      <w:tr w:rsidR="007A2070" w:rsidRPr="009079F8" w14:paraId="0AEE4B47" w14:textId="77777777" w:rsidTr="00E65E1B">
        <w:tc>
          <w:tcPr>
            <w:tcW w:w="800" w:type="dxa"/>
            <w:gridSpan w:val="2"/>
          </w:tcPr>
          <w:p w14:paraId="7328374A" w14:textId="77777777" w:rsidR="007A2070" w:rsidRDefault="007A2070" w:rsidP="007A2070">
            <w:pPr>
              <w:pStyle w:val="pqiTabBody"/>
              <w:rPr>
                <w:i/>
              </w:rPr>
            </w:pPr>
            <w:r>
              <w:rPr>
                <w:i/>
              </w:rPr>
              <w:t>a</w:t>
            </w:r>
          </w:p>
        </w:tc>
        <w:tc>
          <w:tcPr>
            <w:tcW w:w="3914" w:type="dxa"/>
          </w:tcPr>
          <w:p w14:paraId="68DDF409" w14:textId="77777777" w:rsidR="007A2070" w:rsidRDefault="007A2070" w:rsidP="007A2070">
            <w:pPr>
              <w:rPr>
                <w:szCs w:val="20"/>
              </w:rPr>
            </w:pPr>
            <w:r w:rsidRPr="004B72DF">
              <w:rPr>
                <w:szCs w:val="20"/>
              </w:rPr>
              <w:t>Numer identyfikacyjny pozycji towarowej</w:t>
            </w:r>
          </w:p>
          <w:p w14:paraId="25E7FBAD" w14:textId="77777777" w:rsidR="007A2070" w:rsidRPr="00370A58" w:rsidRDefault="007A2070" w:rsidP="007A2070">
            <w:pPr>
              <w:pStyle w:val="pqiTabBody"/>
              <w:rPr>
                <w:b/>
              </w:rPr>
            </w:pPr>
            <w:r>
              <w:rPr>
                <w:rFonts w:ascii="Courier New" w:hAnsi="Courier New" w:cs="Courier New"/>
                <w:noProof/>
                <w:color w:val="0000FF"/>
              </w:rPr>
              <w:t>BodyRecordUniqueReference</w:t>
            </w:r>
          </w:p>
        </w:tc>
        <w:tc>
          <w:tcPr>
            <w:tcW w:w="382" w:type="dxa"/>
          </w:tcPr>
          <w:p w14:paraId="4FAEDFBB" w14:textId="77777777" w:rsidR="007A2070" w:rsidRDefault="007A2070" w:rsidP="007A2070">
            <w:pPr>
              <w:pStyle w:val="pqiTabBody"/>
            </w:pPr>
            <w:r>
              <w:t>R</w:t>
            </w:r>
          </w:p>
        </w:tc>
        <w:tc>
          <w:tcPr>
            <w:tcW w:w="3479" w:type="dxa"/>
          </w:tcPr>
          <w:p w14:paraId="02C9F882" w14:textId="77777777" w:rsidR="007A2070" w:rsidRPr="009079F8" w:rsidRDefault="007A2070" w:rsidP="007A2070">
            <w:pPr>
              <w:pStyle w:val="pqiTabBody"/>
            </w:pPr>
            <w:r>
              <w:t>Wartość musi być większa od zera.</w:t>
            </w:r>
          </w:p>
        </w:tc>
        <w:tc>
          <w:tcPr>
            <w:tcW w:w="4142" w:type="dxa"/>
            <w:gridSpan w:val="2"/>
          </w:tcPr>
          <w:p w14:paraId="194F321A" w14:textId="77777777" w:rsidR="007A2070" w:rsidRPr="009079F8" w:rsidRDefault="007A2070" w:rsidP="007A2070">
            <w:pPr>
              <w:pStyle w:val="pqiTabBody"/>
            </w:pPr>
            <w:r w:rsidRPr="009079F8">
              <w:t xml:space="preserve">Należy podać </w:t>
            </w:r>
            <w:r>
              <w:t>niepowtarzalny</w:t>
            </w:r>
            <w:r w:rsidRPr="009079F8">
              <w:t xml:space="preserve"> numer </w:t>
            </w:r>
            <w:r>
              <w:t>identyfikacyjny pozycji towarowej w </w:t>
            </w:r>
            <w:r w:rsidRPr="009079F8">
              <w:t xml:space="preserve">powiązanym dokumencie e-AD </w:t>
            </w:r>
          </w:p>
        </w:tc>
        <w:tc>
          <w:tcPr>
            <w:tcW w:w="1050" w:type="dxa"/>
          </w:tcPr>
          <w:p w14:paraId="0E41BCA2" w14:textId="77777777" w:rsidR="007A2070" w:rsidRDefault="007A2070" w:rsidP="007A2070">
            <w:pPr>
              <w:pStyle w:val="pqiTabBody"/>
            </w:pPr>
            <w:r w:rsidRPr="009079F8">
              <w:t>n..3</w:t>
            </w:r>
          </w:p>
        </w:tc>
      </w:tr>
      <w:tr w:rsidR="007A2070" w:rsidRPr="009079F8" w14:paraId="7DA86B1C" w14:textId="77777777" w:rsidTr="00E65E1B">
        <w:tc>
          <w:tcPr>
            <w:tcW w:w="800" w:type="dxa"/>
            <w:gridSpan w:val="2"/>
          </w:tcPr>
          <w:p w14:paraId="72CA8DA6" w14:textId="77777777" w:rsidR="007A2070" w:rsidRDefault="007A2070" w:rsidP="007A2070">
            <w:pPr>
              <w:pStyle w:val="pqiTabBody"/>
              <w:rPr>
                <w:i/>
              </w:rPr>
            </w:pPr>
            <w:r>
              <w:rPr>
                <w:i/>
              </w:rPr>
              <w:t>b</w:t>
            </w:r>
          </w:p>
        </w:tc>
        <w:tc>
          <w:tcPr>
            <w:tcW w:w="3914" w:type="dxa"/>
          </w:tcPr>
          <w:p w14:paraId="5FA9159C" w14:textId="77777777" w:rsidR="007A2070" w:rsidRDefault="007A2070" w:rsidP="007A2070">
            <w:r w:rsidRPr="009079F8">
              <w:t>Kod wyrobu akcyzowego</w:t>
            </w:r>
          </w:p>
          <w:p w14:paraId="74AEE8B2" w14:textId="77777777" w:rsidR="007A2070" w:rsidRPr="00370A58" w:rsidRDefault="007A2070" w:rsidP="007A2070">
            <w:pPr>
              <w:pStyle w:val="pqiTabBody"/>
              <w:rPr>
                <w:b/>
              </w:rPr>
            </w:pPr>
            <w:r>
              <w:rPr>
                <w:rFonts w:ascii="Courier New" w:hAnsi="Courier New" w:cs="Courier New"/>
                <w:noProof/>
                <w:color w:val="0000FF"/>
              </w:rPr>
              <w:t>ExciseProductCode</w:t>
            </w:r>
          </w:p>
        </w:tc>
        <w:tc>
          <w:tcPr>
            <w:tcW w:w="382" w:type="dxa"/>
          </w:tcPr>
          <w:p w14:paraId="7521EB7F" w14:textId="77777777" w:rsidR="007A2070" w:rsidRDefault="007A2070" w:rsidP="007A2070">
            <w:pPr>
              <w:pStyle w:val="pqiTabBody"/>
            </w:pPr>
            <w:r>
              <w:t>R</w:t>
            </w:r>
          </w:p>
        </w:tc>
        <w:tc>
          <w:tcPr>
            <w:tcW w:w="3479" w:type="dxa"/>
          </w:tcPr>
          <w:p w14:paraId="31546AA3" w14:textId="77777777" w:rsidR="007A2070" w:rsidRPr="009079F8" w:rsidRDefault="007A2070" w:rsidP="007A2070">
            <w:pPr>
              <w:pStyle w:val="pqiTabBody"/>
            </w:pPr>
          </w:p>
        </w:tc>
        <w:tc>
          <w:tcPr>
            <w:tcW w:w="4142" w:type="dxa"/>
            <w:gridSpan w:val="2"/>
          </w:tcPr>
          <w:p w14:paraId="0E8BC0AA" w14:textId="77777777" w:rsidR="007A2070" w:rsidRPr="009079F8" w:rsidRDefault="007A2070" w:rsidP="007A2070">
            <w:pPr>
              <w:pStyle w:val="pqiTabBody"/>
            </w:pPr>
            <w:r w:rsidRPr="009079F8">
              <w:t>Należy podać właści</w:t>
            </w:r>
            <w:r>
              <w:t>wy kod wyrobu akcyzowego, zob. słowniki „Wyroby akcyzowe (</w:t>
            </w:r>
            <w:proofErr w:type="spellStart"/>
            <w:r>
              <w:t>Excise</w:t>
            </w:r>
            <w:proofErr w:type="spellEnd"/>
            <w:r>
              <w:t xml:space="preserve"> products)” i </w:t>
            </w:r>
            <w:r>
              <w:rPr>
                <w:lang w:eastAsia="en-GB"/>
              </w:rPr>
              <w:t>„Polskie w</w:t>
            </w:r>
            <w:r>
              <w:t>yroby akcyzowe (</w:t>
            </w:r>
            <w:proofErr w:type="spellStart"/>
            <w:r>
              <w:t>Polish</w:t>
            </w:r>
            <w:proofErr w:type="spellEnd"/>
            <w:r>
              <w:t xml:space="preserve"> </w:t>
            </w:r>
            <w:proofErr w:type="spellStart"/>
            <w:r>
              <w:t>excise</w:t>
            </w:r>
            <w:proofErr w:type="spellEnd"/>
            <w:r>
              <w:t xml:space="preserve"> products)</w:t>
            </w:r>
            <w:r>
              <w:rPr>
                <w:lang w:eastAsia="en-GB"/>
              </w:rPr>
              <w:t>”</w:t>
            </w:r>
            <w:r>
              <w:t>.</w:t>
            </w:r>
          </w:p>
        </w:tc>
        <w:tc>
          <w:tcPr>
            <w:tcW w:w="1050" w:type="dxa"/>
          </w:tcPr>
          <w:p w14:paraId="226AFE3F" w14:textId="77777777" w:rsidR="007A2070" w:rsidRDefault="007A2070" w:rsidP="007A2070">
            <w:pPr>
              <w:pStyle w:val="pqiTabBody"/>
            </w:pPr>
            <w:r w:rsidRPr="009079F8">
              <w:t>an4</w:t>
            </w:r>
          </w:p>
        </w:tc>
      </w:tr>
      <w:tr w:rsidR="007A2070" w:rsidRPr="009079F8" w14:paraId="3FAA1B0B" w14:textId="77777777" w:rsidTr="00E65E1B">
        <w:tc>
          <w:tcPr>
            <w:tcW w:w="800" w:type="dxa"/>
            <w:gridSpan w:val="2"/>
          </w:tcPr>
          <w:p w14:paraId="4122022A" w14:textId="77777777" w:rsidR="007A2070" w:rsidRDefault="007A2070" w:rsidP="007A2070">
            <w:pPr>
              <w:pStyle w:val="pqiTabBody"/>
              <w:rPr>
                <w:i/>
              </w:rPr>
            </w:pPr>
            <w:r>
              <w:rPr>
                <w:i/>
              </w:rPr>
              <w:t>c</w:t>
            </w:r>
          </w:p>
        </w:tc>
        <w:tc>
          <w:tcPr>
            <w:tcW w:w="3914" w:type="dxa"/>
          </w:tcPr>
          <w:p w14:paraId="50B9DBCD" w14:textId="77777777" w:rsidR="007A2070" w:rsidRDefault="007A2070" w:rsidP="007A2070">
            <w:pPr>
              <w:pStyle w:val="pqiTabBody"/>
            </w:pPr>
            <w:r w:rsidRPr="009079F8">
              <w:t>Kod CN</w:t>
            </w:r>
          </w:p>
          <w:p w14:paraId="05321973" w14:textId="77777777" w:rsidR="007A2070" w:rsidRPr="00370A58" w:rsidRDefault="007A2070" w:rsidP="007A2070">
            <w:pPr>
              <w:pStyle w:val="pqiTabBody"/>
              <w:rPr>
                <w:b/>
              </w:rPr>
            </w:pPr>
            <w:r>
              <w:rPr>
                <w:rFonts w:ascii="Courier New" w:hAnsi="Courier New" w:cs="Courier New"/>
                <w:noProof/>
                <w:color w:val="0000FF"/>
              </w:rPr>
              <w:t>CnCode</w:t>
            </w:r>
          </w:p>
        </w:tc>
        <w:tc>
          <w:tcPr>
            <w:tcW w:w="382" w:type="dxa"/>
          </w:tcPr>
          <w:p w14:paraId="6E06F950" w14:textId="77777777" w:rsidR="007A2070" w:rsidRDefault="007A2070" w:rsidP="007A2070">
            <w:pPr>
              <w:pStyle w:val="pqiTabBody"/>
            </w:pPr>
            <w:r>
              <w:t>R</w:t>
            </w:r>
          </w:p>
        </w:tc>
        <w:tc>
          <w:tcPr>
            <w:tcW w:w="3479" w:type="dxa"/>
          </w:tcPr>
          <w:p w14:paraId="1C97562B" w14:textId="77777777" w:rsidR="007A2070" w:rsidRPr="009079F8" w:rsidRDefault="007A2070" w:rsidP="007A2070">
            <w:pPr>
              <w:pStyle w:val="pqiTabBody"/>
            </w:pPr>
            <w:r>
              <w:t>Wartość musi być większa od zera.</w:t>
            </w:r>
          </w:p>
        </w:tc>
        <w:tc>
          <w:tcPr>
            <w:tcW w:w="4142" w:type="dxa"/>
            <w:gridSpan w:val="2"/>
          </w:tcPr>
          <w:p w14:paraId="74D17CDF" w14:textId="77777777" w:rsidR="007A2070" w:rsidRPr="009079F8" w:rsidRDefault="007A2070" w:rsidP="007A2070">
            <w:pPr>
              <w:pStyle w:val="pqiTabBody"/>
            </w:pPr>
            <w:r>
              <w:rPr>
                <w:lang w:eastAsia="en-GB"/>
              </w:rPr>
              <w:t>Wartość ze słownika „</w:t>
            </w:r>
            <w:r>
              <w:t xml:space="preserve">Kody CN (CN </w:t>
            </w:r>
            <w:proofErr w:type="spellStart"/>
            <w:r>
              <w:t>Codes</w:t>
            </w:r>
            <w:proofErr w:type="spellEnd"/>
            <w:r>
              <w:t>)</w:t>
            </w:r>
            <w:r>
              <w:rPr>
                <w:lang w:eastAsia="en-GB"/>
              </w:rPr>
              <w:t>”.</w:t>
            </w:r>
          </w:p>
        </w:tc>
        <w:tc>
          <w:tcPr>
            <w:tcW w:w="1050" w:type="dxa"/>
          </w:tcPr>
          <w:p w14:paraId="23B05B45" w14:textId="77777777" w:rsidR="007A2070" w:rsidRDefault="007A2070" w:rsidP="007A2070">
            <w:pPr>
              <w:pStyle w:val="pqiTabBody"/>
            </w:pPr>
            <w:r w:rsidRPr="009079F8">
              <w:t>n8</w:t>
            </w:r>
          </w:p>
        </w:tc>
      </w:tr>
      <w:tr w:rsidR="007A2070" w:rsidRPr="009079F8" w14:paraId="1C5DE325" w14:textId="77777777" w:rsidTr="00E65E1B">
        <w:tc>
          <w:tcPr>
            <w:tcW w:w="800" w:type="dxa"/>
            <w:gridSpan w:val="2"/>
          </w:tcPr>
          <w:p w14:paraId="7BDC3894" w14:textId="77777777" w:rsidR="007A2070" w:rsidRDefault="007A2070" w:rsidP="007A2070">
            <w:pPr>
              <w:pStyle w:val="pqiTabBody"/>
              <w:rPr>
                <w:i/>
              </w:rPr>
            </w:pPr>
            <w:r>
              <w:rPr>
                <w:i/>
              </w:rPr>
              <w:lastRenderedPageBreak/>
              <w:t>d</w:t>
            </w:r>
          </w:p>
        </w:tc>
        <w:tc>
          <w:tcPr>
            <w:tcW w:w="3914" w:type="dxa"/>
          </w:tcPr>
          <w:p w14:paraId="4A737FD3" w14:textId="77777777" w:rsidR="007A2070" w:rsidRDefault="007A2070" w:rsidP="007A2070">
            <w:pPr>
              <w:pStyle w:val="pqiTabBody"/>
            </w:pPr>
            <w:r w:rsidRPr="009079F8">
              <w:t>Ilość</w:t>
            </w:r>
          </w:p>
          <w:p w14:paraId="4BFB9772" w14:textId="77777777" w:rsidR="007A2070" w:rsidRPr="00370A58" w:rsidRDefault="007A2070" w:rsidP="007A2070">
            <w:pPr>
              <w:pStyle w:val="pqiTabBody"/>
              <w:rPr>
                <w:b/>
              </w:rPr>
            </w:pPr>
            <w:r>
              <w:rPr>
                <w:rFonts w:ascii="Courier New" w:hAnsi="Courier New" w:cs="Courier New"/>
                <w:noProof/>
                <w:color w:val="0000FF"/>
              </w:rPr>
              <w:t>Quantity</w:t>
            </w:r>
          </w:p>
        </w:tc>
        <w:tc>
          <w:tcPr>
            <w:tcW w:w="382" w:type="dxa"/>
          </w:tcPr>
          <w:p w14:paraId="0DEDC96F" w14:textId="77777777" w:rsidR="007A2070" w:rsidRDefault="007A2070" w:rsidP="007A2070">
            <w:pPr>
              <w:pStyle w:val="pqiTabBody"/>
            </w:pPr>
            <w:r>
              <w:t>R</w:t>
            </w:r>
          </w:p>
        </w:tc>
        <w:tc>
          <w:tcPr>
            <w:tcW w:w="3479" w:type="dxa"/>
          </w:tcPr>
          <w:p w14:paraId="765552B4" w14:textId="77777777" w:rsidR="007A2070" w:rsidRPr="009079F8" w:rsidRDefault="007A2070" w:rsidP="007A2070">
            <w:pPr>
              <w:pStyle w:val="pqiTabBody"/>
            </w:pPr>
            <w:r>
              <w:t>Wartość musi być większa od zera.</w:t>
            </w:r>
          </w:p>
        </w:tc>
        <w:tc>
          <w:tcPr>
            <w:tcW w:w="4142" w:type="dxa"/>
            <w:gridSpan w:val="2"/>
          </w:tcPr>
          <w:p w14:paraId="4252CA1D" w14:textId="77777777" w:rsidR="007A2070" w:rsidRPr="009079F8" w:rsidRDefault="007A2070" w:rsidP="007A2070">
            <w:pPr>
              <w:pStyle w:val="pqiTabBody"/>
            </w:pPr>
            <w:r w:rsidRPr="009079F8">
              <w:t xml:space="preserve">Należy podać ilość wyrażoną w jednostce miary powiązanej z kodem </w:t>
            </w:r>
            <w:r>
              <w:t>wyrobu</w:t>
            </w:r>
            <w:r w:rsidRPr="009079F8">
              <w:t xml:space="preserve"> – zob. </w:t>
            </w:r>
            <w:r>
              <w:t>wartości słownika „</w:t>
            </w:r>
            <w:r w:rsidRPr="0093764A">
              <w:t>Jednostki miary (</w:t>
            </w:r>
            <w:proofErr w:type="spellStart"/>
            <w:r w:rsidRPr="0093764A">
              <w:t>Units</w:t>
            </w:r>
            <w:proofErr w:type="spellEnd"/>
            <w:r w:rsidRPr="0093764A">
              <w:t xml:space="preserve"> of </w:t>
            </w:r>
            <w:proofErr w:type="spellStart"/>
            <w:r w:rsidRPr="0093764A">
              <w:t>measure</w:t>
            </w:r>
            <w:proofErr w:type="spellEnd"/>
            <w:r w:rsidRPr="0093764A">
              <w:t>)</w:t>
            </w:r>
            <w:r>
              <w:t>" lub dla wyrobów akcyzowych o kodzie ze słownika „Polskie wyroby akcyzowe (</w:t>
            </w:r>
            <w:proofErr w:type="spellStart"/>
            <w:r>
              <w:t>Polish</w:t>
            </w:r>
            <w:proofErr w:type="spellEnd"/>
            <w:r>
              <w:t xml:space="preserve"> </w:t>
            </w:r>
            <w:proofErr w:type="spellStart"/>
            <w:r>
              <w:t>excise</w:t>
            </w:r>
            <w:proofErr w:type="spellEnd"/>
            <w:r>
              <w:t xml:space="preserve"> products)"</w:t>
            </w:r>
            <w:r w:rsidRPr="009079F8">
              <w:t xml:space="preserve"> </w:t>
            </w:r>
            <w:r>
              <w:t>wyrażoną w </w:t>
            </w:r>
            <w:r w:rsidRPr="009079F8">
              <w:t xml:space="preserve">jednostce miary powiązanej z kodem </w:t>
            </w:r>
            <w:r>
              <w:t>wyrobu</w:t>
            </w:r>
            <w:r w:rsidRPr="009079F8">
              <w:t xml:space="preserve"> – zob. </w:t>
            </w:r>
            <w:r>
              <w:t>wartości słownika „Dodatkowe j</w:t>
            </w:r>
            <w:r w:rsidRPr="0093764A">
              <w:t>ednostki miary (</w:t>
            </w:r>
            <w:proofErr w:type="spellStart"/>
            <w:r w:rsidRPr="00424484">
              <w:t>Additional</w:t>
            </w:r>
            <w:proofErr w:type="spellEnd"/>
            <w:r w:rsidRPr="00424484">
              <w:t xml:space="preserve"> </w:t>
            </w:r>
            <w:proofErr w:type="spellStart"/>
            <w:r w:rsidRPr="00424484">
              <w:t>units</w:t>
            </w:r>
            <w:proofErr w:type="spellEnd"/>
            <w:r w:rsidRPr="00424484">
              <w:t xml:space="preserve"> of </w:t>
            </w:r>
            <w:proofErr w:type="spellStart"/>
            <w:r w:rsidRPr="00424484">
              <w:t>measure</w:t>
            </w:r>
            <w:proofErr w:type="spellEnd"/>
            <w:r w:rsidRPr="0093764A">
              <w:t>)</w:t>
            </w:r>
            <w:r>
              <w:t>"</w:t>
            </w:r>
            <w:r w:rsidRPr="009079F8">
              <w:t>.</w:t>
            </w:r>
          </w:p>
          <w:p w14:paraId="7D2084C9" w14:textId="4E16DCAE" w:rsidR="007A2070" w:rsidRPr="009079F8" w:rsidRDefault="007A2070" w:rsidP="007A2070">
            <w:pPr>
              <w:pStyle w:val="pqiTabBody"/>
            </w:pPr>
            <w:r w:rsidRPr="009079F8">
              <w:t>W przypadku przemieszczenia do zarejestrowanego odbiorcy, o którym mowa w art. 19 ust. 3 dyrektywy 20</w:t>
            </w:r>
            <w:r w:rsidR="00071BA6">
              <w:t>20</w:t>
            </w:r>
            <w:r w:rsidRPr="009079F8">
              <w:t>/</w:t>
            </w:r>
            <w:r w:rsidR="00071BA6">
              <w:t>262</w:t>
            </w:r>
            <w:r w:rsidRPr="009079F8">
              <w:t>, ilość nie może przewyższać ilości, do której odebrania zarejestrowany odbiorca jest upoważniony.</w:t>
            </w:r>
          </w:p>
        </w:tc>
        <w:tc>
          <w:tcPr>
            <w:tcW w:w="1050" w:type="dxa"/>
          </w:tcPr>
          <w:p w14:paraId="63931372" w14:textId="77777777" w:rsidR="007A2070" w:rsidRDefault="007A2070" w:rsidP="007A2070">
            <w:pPr>
              <w:pStyle w:val="pqiTabBody"/>
            </w:pPr>
            <w:r>
              <w:t>n…15,3</w:t>
            </w:r>
          </w:p>
        </w:tc>
      </w:tr>
      <w:tr w:rsidR="007A2070" w:rsidRPr="009079F8" w14:paraId="0483D527" w14:textId="77777777" w:rsidTr="00E65E1B">
        <w:tc>
          <w:tcPr>
            <w:tcW w:w="800" w:type="dxa"/>
            <w:gridSpan w:val="2"/>
          </w:tcPr>
          <w:p w14:paraId="58DFB70A" w14:textId="77777777" w:rsidR="007A2070" w:rsidRDefault="007A2070" w:rsidP="007A2070">
            <w:pPr>
              <w:pStyle w:val="pqiTabBody"/>
              <w:rPr>
                <w:i/>
              </w:rPr>
            </w:pPr>
            <w:r>
              <w:rPr>
                <w:i/>
              </w:rPr>
              <w:t>e</w:t>
            </w:r>
          </w:p>
        </w:tc>
        <w:tc>
          <w:tcPr>
            <w:tcW w:w="3914" w:type="dxa"/>
          </w:tcPr>
          <w:p w14:paraId="197DE81B" w14:textId="77777777" w:rsidR="007A2070" w:rsidRDefault="007A2070" w:rsidP="007A2070">
            <w:pPr>
              <w:pStyle w:val="pqiTabBody"/>
            </w:pPr>
            <w:r w:rsidRPr="009079F8">
              <w:t>Ilość</w:t>
            </w:r>
            <w:r>
              <w:t xml:space="preserve"> w dodatkowej jednostce miary</w:t>
            </w:r>
          </w:p>
          <w:p w14:paraId="0E3E15C0" w14:textId="77777777" w:rsidR="007A2070" w:rsidRPr="00370A58" w:rsidRDefault="007A2070" w:rsidP="007A2070">
            <w:pPr>
              <w:pStyle w:val="pqiTabBody"/>
              <w:rPr>
                <w:b/>
              </w:rPr>
            </w:pPr>
            <w:r>
              <w:rPr>
                <w:rFonts w:ascii="Courier New" w:hAnsi="Courier New" w:cs="Courier New"/>
                <w:noProof/>
                <w:color w:val="0000FF"/>
              </w:rPr>
              <w:t>AdditionalQuantity</w:t>
            </w:r>
          </w:p>
        </w:tc>
        <w:tc>
          <w:tcPr>
            <w:tcW w:w="382" w:type="dxa"/>
          </w:tcPr>
          <w:p w14:paraId="7ED5143A" w14:textId="77777777" w:rsidR="007A2070" w:rsidRDefault="007A2070" w:rsidP="007A2070">
            <w:pPr>
              <w:pStyle w:val="pqiTabBody"/>
            </w:pPr>
            <w:r>
              <w:t>C</w:t>
            </w:r>
          </w:p>
        </w:tc>
        <w:tc>
          <w:tcPr>
            <w:tcW w:w="3479" w:type="dxa"/>
          </w:tcPr>
          <w:p w14:paraId="4F75FF16" w14:textId="77777777" w:rsidR="007A2070" w:rsidRDefault="007A2070" w:rsidP="007A2070">
            <w:pPr>
              <w:pStyle w:val="pqiTabBody"/>
            </w:pPr>
            <w:r w:rsidRPr="009079F8">
              <w:t xml:space="preserve">„R”, jeżeli </w:t>
            </w:r>
            <w:r>
              <w:rPr>
                <w:lang w:eastAsia="en-GB"/>
              </w:rPr>
              <w:t>k</w:t>
            </w:r>
            <w:r w:rsidRPr="009079F8">
              <w:t>od wyrobu akcyzowego</w:t>
            </w:r>
            <w:r>
              <w:t xml:space="preserve"> w polu </w:t>
            </w:r>
            <w:r w:rsidR="00F50F27">
              <w:t>10.1.3</w:t>
            </w:r>
            <w:r>
              <w:t>b jest równy:</w:t>
            </w:r>
          </w:p>
          <w:p w14:paraId="7CC7DF4E" w14:textId="77777777" w:rsidR="007A2070" w:rsidRDefault="007A2070" w:rsidP="007A2070">
            <w:pPr>
              <w:pStyle w:val="pqiTabBody"/>
            </w:pPr>
            <w:r>
              <w:t xml:space="preserve">- </w:t>
            </w:r>
            <w:r w:rsidRPr="00C67430">
              <w:t>„E200”, „E300”, „E800”, „E910” lub „E920”</w:t>
            </w:r>
            <w:r>
              <w:t xml:space="preserve"> i </w:t>
            </w:r>
            <w:r w:rsidRPr="00B6309E">
              <w:t xml:space="preserve">gęstość </w:t>
            </w:r>
            <w:r>
              <w:br/>
              <w:t xml:space="preserve">w </w:t>
            </w:r>
            <w:r w:rsidR="00F50F27">
              <w:t>dokumencie e-AD</w:t>
            </w:r>
            <w:r w:rsidRPr="00B6309E">
              <w:t xml:space="preserve"> jest </w:t>
            </w:r>
            <w:r>
              <w:t>większa lub równa</w:t>
            </w:r>
            <w:r w:rsidRPr="00B6309E">
              <w:t xml:space="preserve"> 890</w:t>
            </w:r>
            <w:r>
              <w:t xml:space="preserve"> kg/m</w:t>
            </w:r>
            <w:r>
              <w:rPr>
                <w:vertAlign w:val="superscript"/>
              </w:rPr>
              <w:t>3</w:t>
            </w:r>
            <w:r>
              <w:t xml:space="preserve">, a w </w:t>
            </w:r>
            <w:r w:rsidR="00F50F27">
              <w:t>dokumencie e-AD</w:t>
            </w:r>
            <w:r>
              <w:t xml:space="preserve"> nie wybrano rodzaju paliwa – wartość w kilogramach,</w:t>
            </w:r>
          </w:p>
          <w:p w14:paraId="1ACEBE41" w14:textId="77777777" w:rsidR="007A2070" w:rsidRDefault="007A2070" w:rsidP="007A2070">
            <w:pPr>
              <w:pStyle w:val="pqiTabBody"/>
            </w:pPr>
            <w:r>
              <w:lastRenderedPageBreak/>
              <w:t>- „</w:t>
            </w:r>
            <w:r w:rsidRPr="00B6309E">
              <w:t>E470</w:t>
            </w:r>
            <w:r>
              <w:t>”</w:t>
            </w:r>
            <w:r w:rsidRPr="00B6309E">
              <w:t xml:space="preserve"> </w:t>
            </w:r>
            <w:r>
              <w:t xml:space="preserve">i oleje opałowe nie podlegają barwieniu i oznaczeniu (w </w:t>
            </w:r>
            <w:r w:rsidR="00830AC4">
              <w:t>dokumencie e-AD</w:t>
            </w:r>
            <w:r>
              <w:t xml:space="preserve"> wybrano wartość „0”) – wartość w litrach w temp. 15</w:t>
            </w:r>
            <w:r w:rsidRPr="009079F8">
              <w:t>°C</w:t>
            </w:r>
            <w:r>
              <w:t>,</w:t>
            </w:r>
          </w:p>
          <w:p w14:paraId="08659477" w14:textId="77777777" w:rsidR="007A2070" w:rsidRDefault="007A2070" w:rsidP="007A2070">
            <w:pPr>
              <w:pStyle w:val="pqiTabBody"/>
            </w:pPr>
            <w:r>
              <w:t>- „</w:t>
            </w:r>
            <w:r w:rsidRPr="00B6309E">
              <w:t>E4</w:t>
            </w:r>
            <w:r>
              <w:t>9</w:t>
            </w:r>
            <w:r w:rsidRPr="00B6309E">
              <w:t>0</w:t>
            </w:r>
            <w:r>
              <w:t>”</w:t>
            </w:r>
            <w:r w:rsidRPr="00B6309E">
              <w:t xml:space="preserve"> </w:t>
            </w:r>
            <w:r>
              <w:t xml:space="preserve">i oleje opałowe podlegają barwieniu i oznaczeniu (w </w:t>
            </w:r>
            <w:r w:rsidR="00830AC4">
              <w:t xml:space="preserve">dokumencie e-AD </w:t>
            </w:r>
            <w:r>
              <w:t>wybrano wartość „1”) – wartość w kilogramach,</w:t>
            </w:r>
          </w:p>
          <w:p w14:paraId="3BFD4C55" w14:textId="77777777" w:rsidR="007A2070" w:rsidRDefault="007A2070" w:rsidP="007A2070">
            <w:pPr>
              <w:pStyle w:val="pqiTabBody"/>
            </w:pPr>
            <w:r>
              <w:t xml:space="preserve">- „E600” i w </w:t>
            </w:r>
            <w:r w:rsidR="00830AC4">
              <w:t xml:space="preserve">dokumencie e-AD </w:t>
            </w:r>
            <w:r>
              <w:t>wybrano, że paliwo jest w postaci gazowej – wartość w gigadżulach ,</w:t>
            </w:r>
          </w:p>
          <w:p w14:paraId="7F662E12" w14:textId="77777777" w:rsidR="007A2070" w:rsidRDefault="007A2070" w:rsidP="007A2070">
            <w:pPr>
              <w:pStyle w:val="pqiTabBody"/>
            </w:pPr>
            <w:r>
              <w:t xml:space="preserve">- „E600” i w </w:t>
            </w:r>
            <w:r w:rsidR="00830AC4">
              <w:t xml:space="preserve">dokumencie e-AD </w:t>
            </w:r>
            <w:r>
              <w:t>wybrano, że paliwo jest w postaci ciekłej – wartość w litrach w temp. 15</w:t>
            </w:r>
            <w:r w:rsidRPr="009079F8">
              <w:t>°C</w:t>
            </w:r>
            <w:r>
              <w:t>,</w:t>
            </w:r>
          </w:p>
          <w:p w14:paraId="0E02568A" w14:textId="77777777" w:rsidR="007A2070" w:rsidRDefault="007A2070" w:rsidP="007A2070">
            <w:pPr>
              <w:pStyle w:val="pqiTabBody"/>
            </w:pPr>
            <w:r>
              <w:t xml:space="preserve">- „E700” i </w:t>
            </w:r>
            <w:r w:rsidRPr="00B6309E">
              <w:t xml:space="preserve">gęstość </w:t>
            </w:r>
            <w:r>
              <w:br/>
              <w:t xml:space="preserve">w </w:t>
            </w:r>
            <w:r w:rsidR="00830AC4">
              <w:t xml:space="preserve">dokumencie e-AD </w:t>
            </w:r>
            <w:r w:rsidRPr="00B6309E">
              <w:t xml:space="preserve">jest </w:t>
            </w:r>
            <w:r>
              <w:t>większa lub równa</w:t>
            </w:r>
            <w:r w:rsidRPr="00B6309E">
              <w:t xml:space="preserve"> 890</w:t>
            </w:r>
            <w:r>
              <w:t xml:space="preserve"> kg/m</w:t>
            </w:r>
            <w:r>
              <w:rPr>
                <w:vertAlign w:val="superscript"/>
              </w:rPr>
              <w:t>3</w:t>
            </w:r>
            <w:r>
              <w:t xml:space="preserve">, a w </w:t>
            </w:r>
            <w:r w:rsidR="00830AC4">
              <w:t xml:space="preserve">dokumencie e-AD </w:t>
            </w:r>
            <w:r>
              <w:t>nie wybrano rodzaju paliwa – wartość w kilogramach,</w:t>
            </w:r>
          </w:p>
          <w:p w14:paraId="0ABE9220" w14:textId="77777777" w:rsidR="007A2070" w:rsidRPr="009079F8" w:rsidRDefault="007A2070" w:rsidP="007A2070">
            <w:pPr>
              <w:pStyle w:val="pqiTabBody"/>
            </w:pPr>
            <w:r>
              <w:t>W pozostałych przypadkach nie stosuje się.</w:t>
            </w:r>
          </w:p>
        </w:tc>
        <w:tc>
          <w:tcPr>
            <w:tcW w:w="4142" w:type="dxa"/>
            <w:gridSpan w:val="2"/>
          </w:tcPr>
          <w:p w14:paraId="4BF88C9F" w14:textId="77777777" w:rsidR="007A2070" w:rsidRPr="009079F8" w:rsidRDefault="007A2070" w:rsidP="007A2070">
            <w:pPr>
              <w:pStyle w:val="pqiTabBody"/>
            </w:pPr>
            <w:r w:rsidRPr="009079F8">
              <w:lastRenderedPageBreak/>
              <w:t xml:space="preserve">Należy podać ilość wyrażoną w jednostce miary powiązanej z kodem </w:t>
            </w:r>
            <w:r>
              <w:t>wyrobu</w:t>
            </w:r>
            <w:r w:rsidRPr="009079F8">
              <w:t xml:space="preserve"> – zob. </w:t>
            </w:r>
            <w:r>
              <w:t>wartości słownika „Dodatkowe j</w:t>
            </w:r>
            <w:r w:rsidRPr="0093764A">
              <w:t>ednostki miary (</w:t>
            </w:r>
            <w:proofErr w:type="spellStart"/>
            <w:r>
              <w:t>Additional</w:t>
            </w:r>
            <w:proofErr w:type="spellEnd"/>
            <w:r>
              <w:t xml:space="preserve"> </w:t>
            </w:r>
            <w:proofErr w:type="spellStart"/>
            <w:r>
              <w:t>u</w:t>
            </w:r>
            <w:r w:rsidRPr="0093764A">
              <w:t>nits</w:t>
            </w:r>
            <w:proofErr w:type="spellEnd"/>
            <w:r w:rsidRPr="0093764A">
              <w:t xml:space="preserve"> of </w:t>
            </w:r>
            <w:proofErr w:type="spellStart"/>
            <w:r w:rsidRPr="0093764A">
              <w:t>measure</w:t>
            </w:r>
            <w:proofErr w:type="spellEnd"/>
            <w:r w:rsidRPr="0093764A">
              <w:t>)</w:t>
            </w:r>
            <w:r>
              <w:t>"</w:t>
            </w:r>
            <w:r w:rsidRPr="009079F8">
              <w:t>.</w:t>
            </w:r>
          </w:p>
        </w:tc>
        <w:tc>
          <w:tcPr>
            <w:tcW w:w="1050" w:type="dxa"/>
          </w:tcPr>
          <w:p w14:paraId="1937960B" w14:textId="77777777" w:rsidR="007A2070" w:rsidRDefault="007A2070" w:rsidP="007A2070">
            <w:pPr>
              <w:pStyle w:val="pqiTabBody"/>
            </w:pPr>
            <w:r w:rsidRPr="009079F8">
              <w:t>n..15,3</w:t>
            </w:r>
          </w:p>
        </w:tc>
      </w:tr>
      <w:tr w:rsidR="007A2070" w:rsidRPr="009079F8" w14:paraId="26356329" w14:textId="77777777" w:rsidTr="00E65E1B">
        <w:tc>
          <w:tcPr>
            <w:tcW w:w="800" w:type="dxa"/>
            <w:gridSpan w:val="2"/>
          </w:tcPr>
          <w:p w14:paraId="5094F2A3" w14:textId="77777777" w:rsidR="007A2070" w:rsidRDefault="007A2070" w:rsidP="007A2070">
            <w:pPr>
              <w:pStyle w:val="pqiTabBody"/>
              <w:rPr>
                <w:i/>
              </w:rPr>
            </w:pPr>
            <w:r>
              <w:rPr>
                <w:i/>
              </w:rPr>
              <w:lastRenderedPageBreak/>
              <w:t>10.2</w:t>
            </w:r>
          </w:p>
        </w:tc>
        <w:tc>
          <w:tcPr>
            <w:tcW w:w="3914" w:type="dxa"/>
          </w:tcPr>
          <w:p w14:paraId="7D2D3D44" w14:textId="77777777" w:rsidR="007A2070" w:rsidRDefault="007A2070" w:rsidP="007A2070">
            <w:pPr>
              <w:pStyle w:val="pqiTabBody"/>
              <w:rPr>
                <w:b/>
              </w:rPr>
            </w:pPr>
            <w:r>
              <w:rPr>
                <w:b/>
              </w:rPr>
              <w:t>Dane podmiotu zagranicznego</w:t>
            </w:r>
          </w:p>
          <w:p w14:paraId="4B9442AD" w14:textId="77777777" w:rsidR="007A2070" w:rsidRDefault="007A2070" w:rsidP="007A2070">
            <w:pPr>
              <w:pStyle w:val="pqiTabBody"/>
              <w:rPr>
                <w:b/>
              </w:rPr>
            </w:pPr>
            <w:r>
              <w:rPr>
                <w:rFonts w:ascii="Courier New" w:hAnsi="Courier New" w:cs="Courier New"/>
                <w:noProof/>
                <w:color w:val="0000FF"/>
              </w:rPr>
              <w:t>ForeignTrader</w:t>
            </w:r>
          </w:p>
        </w:tc>
        <w:tc>
          <w:tcPr>
            <w:tcW w:w="382" w:type="dxa"/>
          </w:tcPr>
          <w:p w14:paraId="11CED31F" w14:textId="77777777" w:rsidR="007A2070" w:rsidRDefault="007A2070" w:rsidP="007A2070">
            <w:pPr>
              <w:pStyle w:val="pqiTabBody"/>
            </w:pPr>
            <w:r>
              <w:t>D</w:t>
            </w:r>
          </w:p>
        </w:tc>
        <w:tc>
          <w:tcPr>
            <w:tcW w:w="3479" w:type="dxa"/>
          </w:tcPr>
          <w:p w14:paraId="468611CC" w14:textId="77777777" w:rsidR="007A2070" w:rsidRPr="009079F8" w:rsidRDefault="007A2070" w:rsidP="007A2070">
            <w:pPr>
              <w:pStyle w:val="pqiTabBody"/>
            </w:pPr>
            <w:r>
              <w:t xml:space="preserve">Wymagane przynajmniej </w:t>
            </w:r>
            <w:r w:rsidR="004146D3">
              <w:t xml:space="preserve">jedno </w:t>
            </w:r>
            <w:r>
              <w:t>wystąpienie w przypadku braku sekcji 10.1</w:t>
            </w:r>
          </w:p>
        </w:tc>
        <w:tc>
          <w:tcPr>
            <w:tcW w:w="4142" w:type="dxa"/>
            <w:gridSpan w:val="2"/>
          </w:tcPr>
          <w:p w14:paraId="2065882B" w14:textId="77777777" w:rsidR="007A2070" w:rsidRPr="009079F8" w:rsidRDefault="007A2070" w:rsidP="007A2070">
            <w:pPr>
              <w:pStyle w:val="pqiTabBody"/>
            </w:pPr>
            <w:r>
              <w:t>Dane p</w:t>
            </w:r>
            <w:r w:rsidRPr="00B47443">
              <w:t>odmiotu</w:t>
            </w:r>
            <w:r>
              <w:t xml:space="preserve"> zagranicznego</w:t>
            </w:r>
            <w:r w:rsidRPr="00B47443">
              <w:t xml:space="preserve"> na rzecz którego zostało dokonane nabycie wewnątrzwspólnotowe paliw</w:t>
            </w:r>
          </w:p>
        </w:tc>
        <w:tc>
          <w:tcPr>
            <w:tcW w:w="1050" w:type="dxa"/>
          </w:tcPr>
          <w:p w14:paraId="722590EA" w14:textId="77777777" w:rsidR="007A2070" w:rsidRPr="009079F8" w:rsidRDefault="007A2070" w:rsidP="007A2070">
            <w:pPr>
              <w:pStyle w:val="pqiTabBody"/>
            </w:pPr>
            <w:r>
              <w:t>999x</w:t>
            </w:r>
          </w:p>
        </w:tc>
      </w:tr>
      <w:tr w:rsidR="007A2070" w:rsidRPr="009079F8" w14:paraId="19E77B0E" w14:textId="77777777" w:rsidTr="00E65E1B">
        <w:tc>
          <w:tcPr>
            <w:tcW w:w="800" w:type="dxa"/>
            <w:gridSpan w:val="2"/>
          </w:tcPr>
          <w:p w14:paraId="6929E300" w14:textId="77777777" w:rsidR="007A2070" w:rsidRDefault="007A2070" w:rsidP="007A2070">
            <w:pPr>
              <w:pStyle w:val="pqiTabBody"/>
              <w:rPr>
                <w:i/>
              </w:rPr>
            </w:pPr>
            <w:r>
              <w:rPr>
                <w:i/>
              </w:rPr>
              <w:t>10.2.1</w:t>
            </w:r>
          </w:p>
        </w:tc>
        <w:tc>
          <w:tcPr>
            <w:tcW w:w="3914" w:type="dxa"/>
          </w:tcPr>
          <w:p w14:paraId="06F65F4E" w14:textId="77777777" w:rsidR="007A2070" w:rsidRDefault="007A2070" w:rsidP="007A2070">
            <w:pPr>
              <w:pStyle w:val="pqiTabBody"/>
              <w:rPr>
                <w:b/>
              </w:rPr>
            </w:pPr>
            <w:r>
              <w:rPr>
                <w:b/>
              </w:rPr>
              <w:t>Numer NIP</w:t>
            </w:r>
          </w:p>
          <w:p w14:paraId="34B2E0D2" w14:textId="77777777" w:rsidR="007A2070" w:rsidRDefault="007A2070" w:rsidP="007A2070">
            <w:pPr>
              <w:pStyle w:val="pqiTabBody"/>
              <w:rPr>
                <w:b/>
              </w:rPr>
            </w:pPr>
            <w:r w:rsidRPr="00C958B0">
              <w:rPr>
                <w:rFonts w:ascii="Courier New" w:hAnsi="Courier New" w:cs="Courier New"/>
                <w:noProof/>
                <w:color w:val="0000FF"/>
              </w:rPr>
              <w:t>TaxNumber</w:t>
            </w:r>
          </w:p>
        </w:tc>
        <w:tc>
          <w:tcPr>
            <w:tcW w:w="382" w:type="dxa"/>
          </w:tcPr>
          <w:p w14:paraId="4D679594" w14:textId="77777777" w:rsidR="007A2070" w:rsidRDefault="007A2070" w:rsidP="007A2070">
            <w:pPr>
              <w:pStyle w:val="pqiTabBody"/>
            </w:pPr>
            <w:r>
              <w:t>R</w:t>
            </w:r>
          </w:p>
        </w:tc>
        <w:tc>
          <w:tcPr>
            <w:tcW w:w="3479" w:type="dxa"/>
          </w:tcPr>
          <w:p w14:paraId="19E23EF0" w14:textId="77777777" w:rsidR="007A2070" w:rsidRPr="009079F8" w:rsidRDefault="007A2070" w:rsidP="007A2070">
            <w:pPr>
              <w:pStyle w:val="pqiTabBody"/>
            </w:pPr>
            <w:r>
              <w:t>Wartość pola dla podmiotu zagranicznego powinna się składać z 12 znaków, z czego pierwsze dwa znaki to litery alfabetu, a pozostałe to cyfry (np. PL</w:t>
            </w:r>
            <w:r w:rsidRPr="00D76F87">
              <w:t>8543577972</w:t>
            </w:r>
            <w:r>
              <w:t>)</w:t>
            </w:r>
          </w:p>
        </w:tc>
        <w:tc>
          <w:tcPr>
            <w:tcW w:w="4142" w:type="dxa"/>
            <w:gridSpan w:val="2"/>
          </w:tcPr>
          <w:p w14:paraId="17952D72" w14:textId="77777777" w:rsidR="007A2070" w:rsidRPr="009079F8" w:rsidRDefault="007A2070" w:rsidP="007A2070">
            <w:pPr>
              <w:pStyle w:val="pqiTabBody"/>
            </w:pPr>
            <w:r>
              <w:t>Numer identyfikacji podatkowej</w:t>
            </w:r>
          </w:p>
        </w:tc>
        <w:tc>
          <w:tcPr>
            <w:tcW w:w="1050" w:type="dxa"/>
          </w:tcPr>
          <w:p w14:paraId="50FD20FD" w14:textId="77777777" w:rsidR="007A2070" w:rsidRPr="009079F8" w:rsidRDefault="000E2C7A" w:rsidP="007A2070">
            <w:pPr>
              <w:pStyle w:val="pqiTabBody"/>
            </w:pPr>
            <w:r>
              <w:t>n</w:t>
            </w:r>
            <w:r w:rsidR="00A20787">
              <w:t>12</w:t>
            </w:r>
          </w:p>
        </w:tc>
      </w:tr>
      <w:tr w:rsidR="007A2070" w:rsidRPr="009079F8" w14:paraId="7B55AB4C" w14:textId="77777777" w:rsidTr="00E65E1B">
        <w:tc>
          <w:tcPr>
            <w:tcW w:w="800" w:type="dxa"/>
            <w:gridSpan w:val="2"/>
          </w:tcPr>
          <w:p w14:paraId="60688633" w14:textId="77777777" w:rsidR="007A2070" w:rsidRDefault="007A2070" w:rsidP="007A2070">
            <w:pPr>
              <w:pStyle w:val="pqiTabBody"/>
              <w:rPr>
                <w:i/>
              </w:rPr>
            </w:pPr>
            <w:r>
              <w:rPr>
                <w:i/>
              </w:rPr>
              <w:t>10.2.2</w:t>
            </w:r>
          </w:p>
        </w:tc>
        <w:tc>
          <w:tcPr>
            <w:tcW w:w="3914" w:type="dxa"/>
          </w:tcPr>
          <w:p w14:paraId="24F1429F" w14:textId="77777777" w:rsidR="007A2070" w:rsidRDefault="007A2070" w:rsidP="007A2070">
            <w:pPr>
              <w:pStyle w:val="pqiTabBody"/>
              <w:rPr>
                <w:b/>
              </w:rPr>
            </w:pPr>
            <w:r>
              <w:rPr>
                <w:b/>
              </w:rPr>
              <w:t>Numer identyfikacyjny KRS</w:t>
            </w:r>
          </w:p>
          <w:p w14:paraId="56959D69" w14:textId="77777777" w:rsidR="007A2070" w:rsidRDefault="007A2070" w:rsidP="007A2070">
            <w:pPr>
              <w:pStyle w:val="pqiTabBody"/>
              <w:rPr>
                <w:b/>
              </w:rPr>
            </w:pPr>
            <w:r w:rsidRPr="00A32060">
              <w:rPr>
                <w:rFonts w:ascii="Courier New" w:hAnsi="Courier New" w:cs="Courier New"/>
                <w:noProof/>
                <w:color w:val="0000FF"/>
              </w:rPr>
              <w:t>NationalCourtRegisterId</w:t>
            </w:r>
          </w:p>
        </w:tc>
        <w:tc>
          <w:tcPr>
            <w:tcW w:w="382" w:type="dxa"/>
          </w:tcPr>
          <w:p w14:paraId="44C4A235" w14:textId="77777777" w:rsidR="007A2070" w:rsidRDefault="007A2070" w:rsidP="007A2070">
            <w:pPr>
              <w:pStyle w:val="pqiTabBody"/>
            </w:pPr>
            <w:r>
              <w:t>R</w:t>
            </w:r>
          </w:p>
        </w:tc>
        <w:tc>
          <w:tcPr>
            <w:tcW w:w="3479" w:type="dxa"/>
          </w:tcPr>
          <w:p w14:paraId="468F95A8" w14:textId="77777777" w:rsidR="007A2070" w:rsidRDefault="007A2070" w:rsidP="007A2070">
            <w:pPr>
              <w:pStyle w:val="pqiTabBody"/>
            </w:pPr>
          </w:p>
        </w:tc>
        <w:tc>
          <w:tcPr>
            <w:tcW w:w="4142" w:type="dxa"/>
            <w:gridSpan w:val="2"/>
          </w:tcPr>
          <w:p w14:paraId="0D6D3609" w14:textId="77777777" w:rsidR="007A2070" w:rsidRDefault="007A2070" w:rsidP="007A2070">
            <w:pPr>
              <w:pStyle w:val="pqiTabBody"/>
            </w:pPr>
            <w:r>
              <w:t>Numer identyfikacyjny podmiotu w Krajowym Rejestrze Sądowym</w:t>
            </w:r>
          </w:p>
        </w:tc>
        <w:tc>
          <w:tcPr>
            <w:tcW w:w="1050" w:type="dxa"/>
          </w:tcPr>
          <w:p w14:paraId="31BEAF3E" w14:textId="77777777" w:rsidR="007A2070" w:rsidRPr="009079F8" w:rsidRDefault="000E2C7A" w:rsidP="007A2070">
            <w:pPr>
              <w:pStyle w:val="pqiTabBody"/>
            </w:pPr>
            <w:r>
              <w:t>n</w:t>
            </w:r>
            <w:r w:rsidR="007A2070">
              <w:t>10</w:t>
            </w:r>
          </w:p>
        </w:tc>
      </w:tr>
      <w:tr w:rsidR="007A2070" w:rsidRPr="009079F8" w14:paraId="7CA6C89D" w14:textId="77777777" w:rsidTr="00E65E1B">
        <w:tc>
          <w:tcPr>
            <w:tcW w:w="800" w:type="dxa"/>
            <w:gridSpan w:val="2"/>
          </w:tcPr>
          <w:p w14:paraId="20997148" w14:textId="77777777" w:rsidR="007A2070" w:rsidRDefault="007A2070" w:rsidP="007A2070">
            <w:pPr>
              <w:pStyle w:val="pqiTabBody"/>
              <w:rPr>
                <w:i/>
              </w:rPr>
            </w:pPr>
            <w:r>
              <w:rPr>
                <w:i/>
              </w:rPr>
              <w:t>10.2.3</w:t>
            </w:r>
          </w:p>
        </w:tc>
        <w:tc>
          <w:tcPr>
            <w:tcW w:w="3914" w:type="dxa"/>
          </w:tcPr>
          <w:p w14:paraId="399B9592" w14:textId="77777777" w:rsidR="007A2070" w:rsidRPr="00C958B0" w:rsidRDefault="007A2070" w:rsidP="007A2070">
            <w:pPr>
              <w:pStyle w:val="pqiTabBody"/>
              <w:rPr>
                <w:b/>
              </w:rPr>
            </w:pPr>
            <w:r w:rsidRPr="00C958B0">
              <w:rPr>
                <w:b/>
              </w:rPr>
              <w:t>Adres podmiotu</w:t>
            </w:r>
          </w:p>
          <w:p w14:paraId="20C5E7A5" w14:textId="77777777" w:rsidR="007A2070" w:rsidRPr="00C958B0" w:rsidRDefault="007A2070" w:rsidP="007A2070">
            <w:pPr>
              <w:pStyle w:val="pqiTabBody"/>
              <w:rPr>
                <w:rFonts w:ascii="Courier New" w:hAnsi="Courier New" w:cs="Courier New"/>
                <w:noProof/>
                <w:color w:val="0000FF"/>
              </w:rPr>
            </w:pPr>
            <w:r w:rsidRPr="00C958B0">
              <w:rPr>
                <w:rFonts w:ascii="Courier New" w:hAnsi="Courier New" w:cs="Courier New"/>
                <w:noProof/>
                <w:color w:val="0000FF"/>
              </w:rPr>
              <w:t>TraderAddress</w:t>
            </w:r>
          </w:p>
        </w:tc>
        <w:tc>
          <w:tcPr>
            <w:tcW w:w="382" w:type="dxa"/>
          </w:tcPr>
          <w:p w14:paraId="6354641B" w14:textId="77777777" w:rsidR="007A2070" w:rsidRDefault="00A20787" w:rsidP="007A2070">
            <w:pPr>
              <w:pStyle w:val="pqiTabBody"/>
            </w:pPr>
            <w:r>
              <w:t>R</w:t>
            </w:r>
          </w:p>
        </w:tc>
        <w:tc>
          <w:tcPr>
            <w:tcW w:w="3479" w:type="dxa"/>
          </w:tcPr>
          <w:p w14:paraId="37913E5E" w14:textId="77777777" w:rsidR="007A2070" w:rsidRPr="009079F8" w:rsidRDefault="007A2070" w:rsidP="007A2070">
            <w:pPr>
              <w:pStyle w:val="pqiTabBody"/>
            </w:pPr>
          </w:p>
        </w:tc>
        <w:tc>
          <w:tcPr>
            <w:tcW w:w="4142" w:type="dxa"/>
            <w:gridSpan w:val="2"/>
          </w:tcPr>
          <w:p w14:paraId="5A127ED4" w14:textId="77777777" w:rsidR="007A2070" w:rsidRPr="009079F8" w:rsidRDefault="007A2070" w:rsidP="007A2070">
            <w:pPr>
              <w:pStyle w:val="pqiTabBody"/>
            </w:pPr>
            <w:r>
              <w:t>Adres siedziby podmiotu zagranicznego</w:t>
            </w:r>
          </w:p>
        </w:tc>
        <w:tc>
          <w:tcPr>
            <w:tcW w:w="1050" w:type="dxa"/>
          </w:tcPr>
          <w:p w14:paraId="12986D53" w14:textId="77777777" w:rsidR="007A2070" w:rsidRPr="009079F8" w:rsidRDefault="007A2070" w:rsidP="007A2070">
            <w:pPr>
              <w:pStyle w:val="pqiTabBody"/>
            </w:pPr>
          </w:p>
        </w:tc>
      </w:tr>
      <w:tr w:rsidR="007A2070" w:rsidRPr="009079F8" w14:paraId="77B22D33" w14:textId="77777777" w:rsidTr="00E65E1B">
        <w:tc>
          <w:tcPr>
            <w:tcW w:w="361" w:type="dxa"/>
          </w:tcPr>
          <w:p w14:paraId="256B2978" w14:textId="77777777" w:rsidR="007A2070" w:rsidRPr="009079F8" w:rsidRDefault="007A2070" w:rsidP="007A2070">
            <w:pPr>
              <w:pStyle w:val="pqiTabBody"/>
              <w:rPr>
                <w:b/>
              </w:rPr>
            </w:pPr>
          </w:p>
        </w:tc>
        <w:tc>
          <w:tcPr>
            <w:tcW w:w="439" w:type="dxa"/>
          </w:tcPr>
          <w:p w14:paraId="1B22B2F1" w14:textId="77777777" w:rsidR="007A2070" w:rsidRDefault="007A2070" w:rsidP="007A2070">
            <w:pPr>
              <w:pStyle w:val="pqiTabBody"/>
              <w:rPr>
                <w:i/>
              </w:rPr>
            </w:pPr>
            <w:r>
              <w:rPr>
                <w:i/>
              </w:rPr>
              <w:t>a</w:t>
            </w:r>
          </w:p>
        </w:tc>
        <w:tc>
          <w:tcPr>
            <w:tcW w:w="3914" w:type="dxa"/>
          </w:tcPr>
          <w:p w14:paraId="1D3792EE" w14:textId="77777777" w:rsidR="007A2070" w:rsidRDefault="007A2070" w:rsidP="007A2070">
            <w:r w:rsidRPr="009079F8">
              <w:t>Nazwa podmiotu</w:t>
            </w:r>
          </w:p>
          <w:p w14:paraId="780C83F5" w14:textId="77777777" w:rsidR="007A2070" w:rsidRPr="00C958B0" w:rsidRDefault="007A2070" w:rsidP="007A2070">
            <w:pPr>
              <w:pStyle w:val="pqiTabBody"/>
              <w:rPr>
                <w:rFonts w:ascii="Courier New" w:hAnsi="Courier New" w:cs="Courier New"/>
                <w:noProof/>
                <w:color w:val="0000FF"/>
              </w:rPr>
            </w:pPr>
            <w:r>
              <w:rPr>
                <w:rFonts w:ascii="Courier New" w:hAnsi="Courier New" w:cs="Courier New"/>
                <w:noProof/>
                <w:color w:val="0000FF"/>
              </w:rPr>
              <w:t>TraderName</w:t>
            </w:r>
          </w:p>
        </w:tc>
        <w:tc>
          <w:tcPr>
            <w:tcW w:w="382" w:type="dxa"/>
          </w:tcPr>
          <w:p w14:paraId="132F437F" w14:textId="77777777" w:rsidR="007A2070" w:rsidRPr="009079F8" w:rsidRDefault="007A2070" w:rsidP="007A2070">
            <w:pPr>
              <w:pStyle w:val="pqiTabBody"/>
            </w:pPr>
            <w:r>
              <w:t>R</w:t>
            </w:r>
          </w:p>
        </w:tc>
        <w:tc>
          <w:tcPr>
            <w:tcW w:w="3479" w:type="dxa"/>
          </w:tcPr>
          <w:p w14:paraId="173D0B6C" w14:textId="77777777" w:rsidR="007A2070" w:rsidRPr="009079F8" w:rsidRDefault="007A2070" w:rsidP="007A2070">
            <w:pPr>
              <w:pStyle w:val="pqiTabBody"/>
            </w:pPr>
          </w:p>
        </w:tc>
        <w:tc>
          <w:tcPr>
            <w:tcW w:w="4142" w:type="dxa"/>
            <w:gridSpan w:val="2"/>
          </w:tcPr>
          <w:p w14:paraId="1BEBEF20" w14:textId="77777777" w:rsidR="007A2070" w:rsidRPr="009079F8" w:rsidRDefault="007A2070" w:rsidP="007A2070">
            <w:pPr>
              <w:pStyle w:val="pqiTabBody"/>
            </w:pPr>
            <w:r>
              <w:t>Imię i nazwisko lub nazwa podmiotu</w:t>
            </w:r>
          </w:p>
        </w:tc>
        <w:tc>
          <w:tcPr>
            <w:tcW w:w="1050" w:type="dxa"/>
          </w:tcPr>
          <w:p w14:paraId="45415DA4" w14:textId="77777777" w:rsidR="007A2070" w:rsidRPr="009079F8" w:rsidRDefault="007A2070" w:rsidP="007A2070">
            <w:pPr>
              <w:pStyle w:val="pqiTabBody"/>
            </w:pPr>
          </w:p>
        </w:tc>
      </w:tr>
      <w:tr w:rsidR="007A2070" w:rsidRPr="009079F8" w14:paraId="69064742" w14:textId="77777777" w:rsidTr="00E65E1B">
        <w:tc>
          <w:tcPr>
            <w:tcW w:w="361" w:type="dxa"/>
          </w:tcPr>
          <w:p w14:paraId="097CE874" w14:textId="77777777" w:rsidR="007A2070" w:rsidRPr="009079F8" w:rsidRDefault="007A2070" w:rsidP="007A2070">
            <w:pPr>
              <w:pStyle w:val="pqiTabBody"/>
              <w:rPr>
                <w:b/>
              </w:rPr>
            </w:pPr>
          </w:p>
        </w:tc>
        <w:tc>
          <w:tcPr>
            <w:tcW w:w="439" w:type="dxa"/>
          </w:tcPr>
          <w:p w14:paraId="17EE6569" w14:textId="77777777" w:rsidR="007A2070" w:rsidRDefault="007A2070" w:rsidP="007A2070">
            <w:pPr>
              <w:pStyle w:val="pqiTabBody"/>
              <w:rPr>
                <w:i/>
              </w:rPr>
            </w:pPr>
            <w:r>
              <w:rPr>
                <w:i/>
              </w:rPr>
              <w:t>b</w:t>
            </w:r>
          </w:p>
        </w:tc>
        <w:tc>
          <w:tcPr>
            <w:tcW w:w="3914" w:type="dxa"/>
          </w:tcPr>
          <w:p w14:paraId="2FB53A9F" w14:textId="77777777" w:rsidR="007A2070" w:rsidRDefault="007A2070" w:rsidP="007A2070">
            <w:r w:rsidRPr="009079F8">
              <w:t>Ulica</w:t>
            </w:r>
          </w:p>
          <w:p w14:paraId="5696B88E" w14:textId="77777777" w:rsidR="007A2070" w:rsidRPr="00C958B0" w:rsidRDefault="007A2070" w:rsidP="007A2070">
            <w:pPr>
              <w:pStyle w:val="pqiTabBody"/>
              <w:rPr>
                <w:rFonts w:ascii="Courier New" w:hAnsi="Courier New" w:cs="Courier New"/>
                <w:noProof/>
                <w:color w:val="0000FF"/>
              </w:rPr>
            </w:pPr>
            <w:r>
              <w:rPr>
                <w:rFonts w:ascii="Courier New" w:hAnsi="Courier New" w:cs="Courier New"/>
                <w:noProof/>
                <w:color w:val="0000FF"/>
              </w:rPr>
              <w:t>StreetName</w:t>
            </w:r>
          </w:p>
        </w:tc>
        <w:tc>
          <w:tcPr>
            <w:tcW w:w="382" w:type="dxa"/>
          </w:tcPr>
          <w:p w14:paraId="6F3314C5" w14:textId="77777777" w:rsidR="007A2070" w:rsidRPr="009079F8" w:rsidRDefault="00F94224" w:rsidP="007A2070">
            <w:pPr>
              <w:pStyle w:val="pqiTabBody"/>
            </w:pPr>
            <w:r>
              <w:t>R</w:t>
            </w:r>
          </w:p>
        </w:tc>
        <w:tc>
          <w:tcPr>
            <w:tcW w:w="3479" w:type="dxa"/>
          </w:tcPr>
          <w:p w14:paraId="15B0CD12" w14:textId="77777777" w:rsidR="007A2070" w:rsidRPr="009079F8" w:rsidRDefault="007A2070" w:rsidP="007A2070">
            <w:pPr>
              <w:pStyle w:val="pqiTabBody"/>
            </w:pPr>
          </w:p>
        </w:tc>
        <w:tc>
          <w:tcPr>
            <w:tcW w:w="4142" w:type="dxa"/>
            <w:gridSpan w:val="2"/>
          </w:tcPr>
          <w:p w14:paraId="3AB7D6A0" w14:textId="77777777" w:rsidR="007A2070" w:rsidRPr="009079F8" w:rsidRDefault="007A2070" w:rsidP="007A2070">
            <w:pPr>
              <w:pStyle w:val="pqiTabBody"/>
            </w:pPr>
          </w:p>
        </w:tc>
        <w:tc>
          <w:tcPr>
            <w:tcW w:w="1050" w:type="dxa"/>
          </w:tcPr>
          <w:p w14:paraId="39B17C9C" w14:textId="77777777" w:rsidR="007A2070" w:rsidRPr="009079F8" w:rsidRDefault="007A2070" w:rsidP="007A2070">
            <w:pPr>
              <w:pStyle w:val="pqiTabBody"/>
            </w:pPr>
          </w:p>
        </w:tc>
      </w:tr>
      <w:tr w:rsidR="007A2070" w:rsidRPr="009079F8" w14:paraId="1398D0AB" w14:textId="77777777" w:rsidTr="00E65E1B">
        <w:tc>
          <w:tcPr>
            <w:tcW w:w="361" w:type="dxa"/>
          </w:tcPr>
          <w:p w14:paraId="30E89FF8" w14:textId="77777777" w:rsidR="007A2070" w:rsidRPr="009079F8" w:rsidRDefault="007A2070" w:rsidP="007A2070">
            <w:pPr>
              <w:pStyle w:val="pqiTabBody"/>
              <w:rPr>
                <w:b/>
              </w:rPr>
            </w:pPr>
          </w:p>
        </w:tc>
        <w:tc>
          <w:tcPr>
            <w:tcW w:w="439" w:type="dxa"/>
          </w:tcPr>
          <w:p w14:paraId="674DC3A2" w14:textId="77777777" w:rsidR="007A2070" w:rsidRDefault="007A2070" w:rsidP="007A2070">
            <w:pPr>
              <w:pStyle w:val="pqiTabBody"/>
              <w:rPr>
                <w:i/>
              </w:rPr>
            </w:pPr>
            <w:r>
              <w:rPr>
                <w:i/>
              </w:rPr>
              <w:t>c</w:t>
            </w:r>
          </w:p>
        </w:tc>
        <w:tc>
          <w:tcPr>
            <w:tcW w:w="3914" w:type="dxa"/>
          </w:tcPr>
          <w:p w14:paraId="2D571630" w14:textId="77777777" w:rsidR="007A2070" w:rsidRDefault="007A2070" w:rsidP="007A2070">
            <w:r w:rsidRPr="009079F8">
              <w:t>Numer domu</w:t>
            </w:r>
          </w:p>
          <w:p w14:paraId="00FAFE57" w14:textId="77777777" w:rsidR="007A2070" w:rsidRPr="00C958B0" w:rsidRDefault="007A2070" w:rsidP="007A2070">
            <w:pPr>
              <w:pStyle w:val="pqiTabBody"/>
              <w:rPr>
                <w:rFonts w:ascii="Courier New" w:hAnsi="Courier New" w:cs="Courier New"/>
                <w:noProof/>
                <w:color w:val="0000FF"/>
              </w:rPr>
            </w:pPr>
            <w:r>
              <w:rPr>
                <w:rFonts w:ascii="Courier New" w:hAnsi="Courier New" w:cs="Courier New"/>
                <w:noProof/>
                <w:color w:val="0000FF"/>
              </w:rPr>
              <w:t>StreetNumber</w:t>
            </w:r>
          </w:p>
        </w:tc>
        <w:tc>
          <w:tcPr>
            <w:tcW w:w="382" w:type="dxa"/>
          </w:tcPr>
          <w:p w14:paraId="37FC0D59" w14:textId="77777777" w:rsidR="007A2070" w:rsidRPr="009079F8" w:rsidRDefault="00F94224" w:rsidP="007A2070">
            <w:pPr>
              <w:pStyle w:val="pqiTabBody"/>
            </w:pPr>
            <w:r>
              <w:t>O</w:t>
            </w:r>
          </w:p>
        </w:tc>
        <w:tc>
          <w:tcPr>
            <w:tcW w:w="3479" w:type="dxa"/>
          </w:tcPr>
          <w:p w14:paraId="5B98DC95" w14:textId="77777777" w:rsidR="007A2070" w:rsidRPr="009079F8" w:rsidRDefault="007A2070" w:rsidP="007A2070">
            <w:pPr>
              <w:pStyle w:val="pqiTabBody"/>
            </w:pPr>
          </w:p>
        </w:tc>
        <w:tc>
          <w:tcPr>
            <w:tcW w:w="4142" w:type="dxa"/>
            <w:gridSpan w:val="2"/>
          </w:tcPr>
          <w:p w14:paraId="12532FDA" w14:textId="77777777" w:rsidR="007A2070" w:rsidRPr="009079F8" w:rsidRDefault="007A2070" w:rsidP="007A2070">
            <w:pPr>
              <w:pStyle w:val="pqiTabBody"/>
            </w:pPr>
          </w:p>
        </w:tc>
        <w:tc>
          <w:tcPr>
            <w:tcW w:w="1050" w:type="dxa"/>
          </w:tcPr>
          <w:p w14:paraId="1C5F6B01" w14:textId="77777777" w:rsidR="007A2070" w:rsidRPr="009079F8" w:rsidRDefault="007A2070" w:rsidP="007A2070">
            <w:pPr>
              <w:pStyle w:val="pqiTabBody"/>
            </w:pPr>
          </w:p>
        </w:tc>
      </w:tr>
      <w:tr w:rsidR="007A2070" w:rsidRPr="009079F8" w14:paraId="69FAFC93" w14:textId="77777777" w:rsidTr="00E65E1B">
        <w:tc>
          <w:tcPr>
            <w:tcW w:w="361" w:type="dxa"/>
          </w:tcPr>
          <w:p w14:paraId="6889F8A6" w14:textId="77777777" w:rsidR="007A2070" w:rsidRPr="009079F8" w:rsidRDefault="007A2070" w:rsidP="007A2070">
            <w:pPr>
              <w:pStyle w:val="pqiTabBody"/>
              <w:rPr>
                <w:b/>
              </w:rPr>
            </w:pPr>
          </w:p>
        </w:tc>
        <w:tc>
          <w:tcPr>
            <w:tcW w:w="439" w:type="dxa"/>
          </w:tcPr>
          <w:p w14:paraId="1014F1EB" w14:textId="77777777" w:rsidR="007A2070" w:rsidRDefault="007A2070" w:rsidP="007A2070">
            <w:pPr>
              <w:pStyle w:val="pqiTabBody"/>
              <w:rPr>
                <w:i/>
              </w:rPr>
            </w:pPr>
            <w:r>
              <w:rPr>
                <w:i/>
              </w:rPr>
              <w:t>d</w:t>
            </w:r>
          </w:p>
        </w:tc>
        <w:tc>
          <w:tcPr>
            <w:tcW w:w="3914" w:type="dxa"/>
          </w:tcPr>
          <w:p w14:paraId="0E917048" w14:textId="77777777" w:rsidR="007A2070" w:rsidRDefault="007A2070" w:rsidP="007A2070">
            <w:r w:rsidRPr="009079F8">
              <w:t>Kod pocztowy</w:t>
            </w:r>
          </w:p>
          <w:p w14:paraId="7C8D3E90" w14:textId="77777777" w:rsidR="007A2070" w:rsidRPr="00C958B0" w:rsidRDefault="007A2070" w:rsidP="007A2070">
            <w:pPr>
              <w:pStyle w:val="pqiTabBody"/>
              <w:rPr>
                <w:rFonts w:ascii="Courier New" w:hAnsi="Courier New" w:cs="Courier New"/>
                <w:noProof/>
                <w:color w:val="0000FF"/>
              </w:rPr>
            </w:pPr>
            <w:r>
              <w:rPr>
                <w:rFonts w:ascii="Courier New" w:hAnsi="Courier New" w:cs="Courier New"/>
                <w:noProof/>
                <w:color w:val="0000FF"/>
              </w:rPr>
              <w:t>Postcode</w:t>
            </w:r>
          </w:p>
        </w:tc>
        <w:tc>
          <w:tcPr>
            <w:tcW w:w="382" w:type="dxa"/>
          </w:tcPr>
          <w:p w14:paraId="51A6144C" w14:textId="77777777" w:rsidR="007A2070" w:rsidRPr="009079F8" w:rsidRDefault="007A2070" w:rsidP="007A2070">
            <w:pPr>
              <w:pStyle w:val="pqiTabBody"/>
            </w:pPr>
            <w:r>
              <w:t>R</w:t>
            </w:r>
          </w:p>
        </w:tc>
        <w:tc>
          <w:tcPr>
            <w:tcW w:w="3479" w:type="dxa"/>
          </w:tcPr>
          <w:p w14:paraId="6B65765B" w14:textId="77777777" w:rsidR="007A2070" w:rsidRPr="009079F8" w:rsidRDefault="007A2070" w:rsidP="007A2070">
            <w:pPr>
              <w:pStyle w:val="pqiTabBody"/>
            </w:pPr>
          </w:p>
        </w:tc>
        <w:tc>
          <w:tcPr>
            <w:tcW w:w="4142" w:type="dxa"/>
            <w:gridSpan w:val="2"/>
          </w:tcPr>
          <w:p w14:paraId="2E7A7D97" w14:textId="77777777" w:rsidR="007A2070" w:rsidRPr="009079F8" w:rsidRDefault="007A2070" w:rsidP="007A2070">
            <w:pPr>
              <w:pStyle w:val="pqiTabBody"/>
            </w:pPr>
          </w:p>
        </w:tc>
        <w:tc>
          <w:tcPr>
            <w:tcW w:w="1050" w:type="dxa"/>
          </w:tcPr>
          <w:p w14:paraId="2C30DF80" w14:textId="77777777" w:rsidR="007A2070" w:rsidRPr="009079F8" w:rsidRDefault="007A2070" w:rsidP="007A2070">
            <w:pPr>
              <w:pStyle w:val="pqiTabBody"/>
            </w:pPr>
          </w:p>
        </w:tc>
      </w:tr>
      <w:tr w:rsidR="007A2070" w:rsidRPr="009079F8" w14:paraId="2B188EE4" w14:textId="77777777" w:rsidTr="00E65E1B">
        <w:tc>
          <w:tcPr>
            <w:tcW w:w="361" w:type="dxa"/>
          </w:tcPr>
          <w:p w14:paraId="5CB893C1" w14:textId="77777777" w:rsidR="007A2070" w:rsidRPr="009079F8" w:rsidRDefault="007A2070" w:rsidP="007A2070">
            <w:pPr>
              <w:pStyle w:val="pqiTabBody"/>
              <w:rPr>
                <w:b/>
              </w:rPr>
            </w:pPr>
          </w:p>
        </w:tc>
        <w:tc>
          <w:tcPr>
            <w:tcW w:w="439" w:type="dxa"/>
          </w:tcPr>
          <w:p w14:paraId="300932B9" w14:textId="77777777" w:rsidR="007A2070" w:rsidRDefault="007A2070" w:rsidP="007A2070">
            <w:pPr>
              <w:pStyle w:val="pqiTabBody"/>
              <w:rPr>
                <w:i/>
              </w:rPr>
            </w:pPr>
            <w:r>
              <w:rPr>
                <w:i/>
              </w:rPr>
              <w:t>e</w:t>
            </w:r>
          </w:p>
        </w:tc>
        <w:tc>
          <w:tcPr>
            <w:tcW w:w="3914" w:type="dxa"/>
          </w:tcPr>
          <w:p w14:paraId="6BEBB45A" w14:textId="77777777" w:rsidR="007A2070" w:rsidRDefault="007A2070" w:rsidP="007A2070">
            <w:r w:rsidRPr="009079F8">
              <w:t>Miejscowość</w:t>
            </w:r>
          </w:p>
          <w:p w14:paraId="4C72D608" w14:textId="77777777" w:rsidR="007A2070" w:rsidRPr="00C958B0" w:rsidRDefault="007A2070" w:rsidP="007A2070">
            <w:pPr>
              <w:pStyle w:val="pqiTabBody"/>
              <w:rPr>
                <w:rFonts w:ascii="Courier New" w:hAnsi="Courier New" w:cs="Courier New"/>
                <w:noProof/>
                <w:color w:val="0000FF"/>
              </w:rPr>
            </w:pPr>
            <w:r>
              <w:rPr>
                <w:rFonts w:ascii="Courier New" w:hAnsi="Courier New" w:cs="Courier New"/>
                <w:noProof/>
                <w:color w:val="0000FF"/>
              </w:rPr>
              <w:lastRenderedPageBreak/>
              <w:t>City</w:t>
            </w:r>
          </w:p>
        </w:tc>
        <w:tc>
          <w:tcPr>
            <w:tcW w:w="382" w:type="dxa"/>
          </w:tcPr>
          <w:p w14:paraId="6C89DC20" w14:textId="77777777" w:rsidR="007A2070" w:rsidRPr="009079F8" w:rsidRDefault="007A2070" w:rsidP="007A2070">
            <w:pPr>
              <w:pStyle w:val="pqiTabBody"/>
            </w:pPr>
            <w:r>
              <w:lastRenderedPageBreak/>
              <w:t>R</w:t>
            </w:r>
          </w:p>
        </w:tc>
        <w:tc>
          <w:tcPr>
            <w:tcW w:w="3479" w:type="dxa"/>
          </w:tcPr>
          <w:p w14:paraId="7FCEB50D" w14:textId="77777777" w:rsidR="007A2070" w:rsidRPr="009079F8" w:rsidRDefault="007A2070" w:rsidP="007A2070">
            <w:pPr>
              <w:pStyle w:val="pqiTabBody"/>
            </w:pPr>
          </w:p>
        </w:tc>
        <w:tc>
          <w:tcPr>
            <w:tcW w:w="4142" w:type="dxa"/>
            <w:gridSpan w:val="2"/>
          </w:tcPr>
          <w:p w14:paraId="3804B6A0" w14:textId="77777777" w:rsidR="007A2070" w:rsidRPr="009079F8" w:rsidRDefault="007A2070" w:rsidP="007A2070">
            <w:pPr>
              <w:pStyle w:val="pqiTabBody"/>
            </w:pPr>
          </w:p>
        </w:tc>
        <w:tc>
          <w:tcPr>
            <w:tcW w:w="1050" w:type="dxa"/>
          </w:tcPr>
          <w:p w14:paraId="27DED831" w14:textId="77777777" w:rsidR="007A2070" w:rsidRPr="009079F8" w:rsidRDefault="007A2070" w:rsidP="007A2070">
            <w:pPr>
              <w:pStyle w:val="pqiTabBody"/>
            </w:pPr>
          </w:p>
        </w:tc>
      </w:tr>
      <w:tr w:rsidR="007A2070" w:rsidRPr="009079F8" w14:paraId="656A6408" w14:textId="77777777" w:rsidTr="00E65E1B">
        <w:tc>
          <w:tcPr>
            <w:tcW w:w="361" w:type="dxa"/>
          </w:tcPr>
          <w:p w14:paraId="682E986B" w14:textId="77777777" w:rsidR="007A2070" w:rsidRPr="009079F8" w:rsidRDefault="007A2070" w:rsidP="007A2070">
            <w:pPr>
              <w:pStyle w:val="pqiTabBody"/>
              <w:rPr>
                <w:b/>
              </w:rPr>
            </w:pPr>
          </w:p>
        </w:tc>
        <w:tc>
          <w:tcPr>
            <w:tcW w:w="439" w:type="dxa"/>
          </w:tcPr>
          <w:p w14:paraId="5E9A27AC" w14:textId="77777777" w:rsidR="007A2070" w:rsidRDefault="007A2070" w:rsidP="007A2070">
            <w:pPr>
              <w:pStyle w:val="pqiTabBody"/>
              <w:rPr>
                <w:i/>
              </w:rPr>
            </w:pPr>
            <w:r>
              <w:rPr>
                <w:i/>
              </w:rPr>
              <w:t>f</w:t>
            </w:r>
          </w:p>
        </w:tc>
        <w:tc>
          <w:tcPr>
            <w:tcW w:w="3914" w:type="dxa"/>
          </w:tcPr>
          <w:p w14:paraId="5AF0D36A" w14:textId="77777777" w:rsidR="007A2070" w:rsidRDefault="007A2070" w:rsidP="007A2070">
            <w:r>
              <w:t>Kod kraju</w:t>
            </w:r>
          </w:p>
          <w:p w14:paraId="63EB72DB" w14:textId="77777777" w:rsidR="007A2070" w:rsidRPr="009079F8" w:rsidRDefault="007A2070" w:rsidP="007A2070">
            <w:r w:rsidRPr="00A32060">
              <w:rPr>
                <w:rFonts w:ascii="Courier New" w:hAnsi="Courier New" w:cs="Courier New"/>
                <w:noProof/>
                <w:color w:val="0000FF"/>
                <w:szCs w:val="20"/>
              </w:rPr>
              <w:t>CountryCode</w:t>
            </w:r>
          </w:p>
        </w:tc>
        <w:tc>
          <w:tcPr>
            <w:tcW w:w="382" w:type="dxa"/>
          </w:tcPr>
          <w:p w14:paraId="5AA2243B" w14:textId="77777777" w:rsidR="007A2070" w:rsidRDefault="007A2070" w:rsidP="007A2070">
            <w:pPr>
              <w:pStyle w:val="pqiTabBody"/>
            </w:pPr>
            <w:r>
              <w:t>R</w:t>
            </w:r>
          </w:p>
        </w:tc>
        <w:tc>
          <w:tcPr>
            <w:tcW w:w="3479" w:type="dxa"/>
          </w:tcPr>
          <w:p w14:paraId="1954E21F" w14:textId="77777777" w:rsidR="007A2070" w:rsidRPr="009079F8" w:rsidRDefault="007A2070" w:rsidP="007A2070">
            <w:pPr>
              <w:pStyle w:val="pqiTabBody"/>
            </w:pPr>
          </w:p>
        </w:tc>
        <w:tc>
          <w:tcPr>
            <w:tcW w:w="4142" w:type="dxa"/>
            <w:gridSpan w:val="2"/>
          </w:tcPr>
          <w:p w14:paraId="68738E4F" w14:textId="77777777" w:rsidR="007A2070" w:rsidRPr="009079F8" w:rsidRDefault="007A2070" w:rsidP="007A2070">
            <w:pPr>
              <w:pStyle w:val="pqiTabBody"/>
            </w:pPr>
          </w:p>
        </w:tc>
        <w:tc>
          <w:tcPr>
            <w:tcW w:w="1050" w:type="dxa"/>
          </w:tcPr>
          <w:p w14:paraId="34275EBE" w14:textId="77777777" w:rsidR="007A2070" w:rsidRPr="009079F8" w:rsidRDefault="007A2070" w:rsidP="007A2070">
            <w:pPr>
              <w:pStyle w:val="pqiTabBody"/>
            </w:pPr>
          </w:p>
        </w:tc>
      </w:tr>
      <w:tr w:rsidR="007A2070" w:rsidRPr="009079F8" w14:paraId="5EEEB39D" w14:textId="77777777" w:rsidTr="00E65E1B">
        <w:tc>
          <w:tcPr>
            <w:tcW w:w="800" w:type="dxa"/>
            <w:gridSpan w:val="2"/>
          </w:tcPr>
          <w:p w14:paraId="3D8C6BE9" w14:textId="77777777" w:rsidR="007A2070" w:rsidRDefault="007A2070" w:rsidP="007A2070">
            <w:pPr>
              <w:pStyle w:val="pqiTabBody"/>
              <w:rPr>
                <w:i/>
              </w:rPr>
            </w:pPr>
            <w:r>
              <w:rPr>
                <w:i/>
              </w:rPr>
              <w:t>10.2.4</w:t>
            </w:r>
          </w:p>
        </w:tc>
        <w:tc>
          <w:tcPr>
            <w:tcW w:w="3914" w:type="dxa"/>
          </w:tcPr>
          <w:p w14:paraId="4F149DCA" w14:textId="77777777" w:rsidR="007A2070" w:rsidRPr="00C958B0" w:rsidRDefault="007A2070" w:rsidP="007A2070">
            <w:pPr>
              <w:pStyle w:val="pqiTabBody"/>
              <w:rPr>
                <w:b/>
              </w:rPr>
            </w:pPr>
            <w:r w:rsidRPr="00C958B0">
              <w:rPr>
                <w:b/>
              </w:rPr>
              <w:t>Adres</w:t>
            </w:r>
            <w:r>
              <w:rPr>
                <w:b/>
              </w:rPr>
              <w:t xml:space="preserve"> oddziału</w:t>
            </w:r>
            <w:r w:rsidRPr="00C958B0">
              <w:rPr>
                <w:b/>
              </w:rPr>
              <w:t xml:space="preserve"> podmiotu</w:t>
            </w:r>
          </w:p>
          <w:p w14:paraId="64F6278C" w14:textId="77777777" w:rsidR="007A2070" w:rsidRPr="009079F8" w:rsidRDefault="007A2070" w:rsidP="007A2070">
            <w:r w:rsidRPr="00A32060">
              <w:rPr>
                <w:rFonts w:ascii="Courier New" w:hAnsi="Courier New" w:cs="Courier New"/>
                <w:noProof/>
                <w:color w:val="0000FF"/>
              </w:rPr>
              <w:t>TraderBranchAddress</w:t>
            </w:r>
          </w:p>
        </w:tc>
        <w:tc>
          <w:tcPr>
            <w:tcW w:w="382" w:type="dxa"/>
          </w:tcPr>
          <w:p w14:paraId="5258058B" w14:textId="77777777" w:rsidR="007A2070" w:rsidRPr="009079F8" w:rsidRDefault="007A2070" w:rsidP="007A2070">
            <w:pPr>
              <w:pStyle w:val="pqiTabBody"/>
            </w:pPr>
            <w:r>
              <w:t>R</w:t>
            </w:r>
          </w:p>
        </w:tc>
        <w:tc>
          <w:tcPr>
            <w:tcW w:w="3479" w:type="dxa"/>
          </w:tcPr>
          <w:p w14:paraId="15D97D9D" w14:textId="77777777" w:rsidR="007A2070" w:rsidRPr="009079F8" w:rsidRDefault="007A2070" w:rsidP="007A2070">
            <w:pPr>
              <w:pStyle w:val="pqiTabBody"/>
            </w:pPr>
          </w:p>
        </w:tc>
        <w:tc>
          <w:tcPr>
            <w:tcW w:w="4142" w:type="dxa"/>
            <w:gridSpan w:val="2"/>
          </w:tcPr>
          <w:p w14:paraId="53B4BAE3" w14:textId="77777777" w:rsidR="007A2070" w:rsidRPr="009079F8" w:rsidRDefault="007A2070" w:rsidP="007A2070">
            <w:pPr>
              <w:pStyle w:val="pqiTabBody"/>
            </w:pPr>
            <w:r>
              <w:t>Adres siedziby oddziału podmiotu, w ramach którego przedsiębiorca zagraniczny prowadzi działalność gospodarczość na terytorium kraju.</w:t>
            </w:r>
          </w:p>
        </w:tc>
        <w:tc>
          <w:tcPr>
            <w:tcW w:w="1050" w:type="dxa"/>
          </w:tcPr>
          <w:p w14:paraId="577281E9" w14:textId="77777777" w:rsidR="007A2070" w:rsidRPr="009079F8" w:rsidRDefault="007A2070" w:rsidP="007A2070">
            <w:pPr>
              <w:pStyle w:val="pqiTabBody"/>
            </w:pPr>
          </w:p>
        </w:tc>
      </w:tr>
      <w:tr w:rsidR="007A2070" w:rsidRPr="009079F8" w14:paraId="47A01946" w14:textId="77777777" w:rsidTr="00E65E1B">
        <w:tc>
          <w:tcPr>
            <w:tcW w:w="361" w:type="dxa"/>
          </w:tcPr>
          <w:p w14:paraId="066D846D" w14:textId="77777777" w:rsidR="007A2070" w:rsidRPr="009079F8" w:rsidRDefault="007A2070" w:rsidP="007A2070">
            <w:pPr>
              <w:pStyle w:val="pqiTabBody"/>
              <w:rPr>
                <w:b/>
              </w:rPr>
            </w:pPr>
          </w:p>
        </w:tc>
        <w:tc>
          <w:tcPr>
            <w:tcW w:w="439" w:type="dxa"/>
          </w:tcPr>
          <w:p w14:paraId="327DFCC6" w14:textId="77777777" w:rsidR="007A2070" w:rsidRDefault="007A2070" w:rsidP="007A2070">
            <w:pPr>
              <w:pStyle w:val="pqiTabBody"/>
              <w:rPr>
                <w:i/>
              </w:rPr>
            </w:pPr>
            <w:r>
              <w:rPr>
                <w:i/>
              </w:rPr>
              <w:t>a</w:t>
            </w:r>
          </w:p>
        </w:tc>
        <w:tc>
          <w:tcPr>
            <w:tcW w:w="3914" w:type="dxa"/>
          </w:tcPr>
          <w:p w14:paraId="26571418" w14:textId="77777777" w:rsidR="007A2070" w:rsidRDefault="007A2070" w:rsidP="007A2070">
            <w:r w:rsidRPr="009079F8">
              <w:t xml:space="preserve">Nazwa </w:t>
            </w:r>
            <w:r w:rsidR="000E2C7A">
              <w:t>oddziału</w:t>
            </w:r>
          </w:p>
          <w:p w14:paraId="75AAA03A" w14:textId="77777777" w:rsidR="007A2070" w:rsidRPr="009079F8" w:rsidRDefault="007A2070" w:rsidP="007A2070">
            <w:r>
              <w:rPr>
                <w:rFonts w:ascii="Courier New" w:hAnsi="Courier New" w:cs="Courier New"/>
                <w:noProof/>
                <w:color w:val="0000FF"/>
                <w:szCs w:val="20"/>
              </w:rPr>
              <w:t>TraderName</w:t>
            </w:r>
          </w:p>
        </w:tc>
        <w:tc>
          <w:tcPr>
            <w:tcW w:w="382" w:type="dxa"/>
          </w:tcPr>
          <w:p w14:paraId="2DD1C429" w14:textId="77777777" w:rsidR="007A2070" w:rsidRPr="009079F8" w:rsidRDefault="007A2070" w:rsidP="007A2070">
            <w:pPr>
              <w:pStyle w:val="pqiTabBody"/>
            </w:pPr>
            <w:r>
              <w:t>R</w:t>
            </w:r>
          </w:p>
        </w:tc>
        <w:tc>
          <w:tcPr>
            <w:tcW w:w="3479" w:type="dxa"/>
          </w:tcPr>
          <w:p w14:paraId="635F32BB" w14:textId="77777777" w:rsidR="007A2070" w:rsidRPr="009079F8" w:rsidRDefault="007A2070" w:rsidP="007A2070">
            <w:pPr>
              <w:pStyle w:val="pqiTabBody"/>
            </w:pPr>
          </w:p>
        </w:tc>
        <w:tc>
          <w:tcPr>
            <w:tcW w:w="4142" w:type="dxa"/>
            <w:gridSpan w:val="2"/>
          </w:tcPr>
          <w:p w14:paraId="562A27F8" w14:textId="77777777" w:rsidR="007A2070" w:rsidRPr="009079F8" w:rsidRDefault="007A2070" w:rsidP="007A2070">
            <w:pPr>
              <w:pStyle w:val="pqiTabBody"/>
            </w:pPr>
            <w:r>
              <w:t>Nazwa oddziału</w:t>
            </w:r>
          </w:p>
        </w:tc>
        <w:tc>
          <w:tcPr>
            <w:tcW w:w="1050" w:type="dxa"/>
          </w:tcPr>
          <w:p w14:paraId="2A4C2E7C" w14:textId="77777777" w:rsidR="007A2070" w:rsidRPr="009079F8" w:rsidRDefault="007A2070" w:rsidP="007A2070">
            <w:pPr>
              <w:pStyle w:val="pqiTabBody"/>
            </w:pPr>
          </w:p>
        </w:tc>
      </w:tr>
      <w:tr w:rsidR="007A2070" w:rsidRPr="009079F8" w14:paraId="1A8994BD" w14:textId="77777777" w:rsidTr="00E65E1B">
        <w:tc>
          <w:tcPr>
            <w:tcW w:w="361" w:type="dxa"/>
          </w:tcPr>
          <w:p w14:paraId="63F65E2E" w14:textId="77777777" w:rsidR="007A2070" w:rsidRPr="009079F8" w:rsidRDefault="007A2070" w:rsidP="007A2070">
            <w:pPr>
              <w:pStyle w:val="pqiTabBody"/>
              <w:rPr>
                <w:b/>
              </w:rPr>
            </w:pPr>
          </w:p>
        </w:tc>
        <w:tc>
          <w:tcPr>
            <w:tcW w:w="439" w:type="dxa"/>
          </w:tcPr>
          <w:p w14:paraId="7D87FD0C" w14:textId="77777777" w:rsidR="007A2070" w:rsidRDefault="007A2070" w:rsidP="007A2070">
            <w:pPr>
              <w:pStyle w:val="pqiTabBody"/>
              <w:rPr>
                <w:i/>
              </w:rPr>
            </w:pPr>
            <w:r>
              <w:rPr>
                <w:i/>
              </w:rPr>
              <w:t>b</w:t>
            </w:r>
          </w:p>
        </w:tc>
        <w:tc>
          <w:tcPr>
            <w:tcW w:w="3914" w:type="dxa"/>
          </w:tcPr>
          <w:p w14:paraId="6503BC9A" w14:textId="77777777" w:rsidR="007A2070" w:rsidRDefault="007A2070" w:rsidP="007A2070">
            <w:r w:rsidRPr="009079F8">
              <w:t>Ulica</w:t>
            </w:r>
          </w:p>
          <w:p w14:paraId="5B675AE7" w14:textId="77777777" w:rsidR="007A2070" w:rsidRPr="009079F8" w:rsidRDefault="007A2070" w:rsidP="007A2070">
            <w:r>
              <w:rPr>
                <w:rFonts w:ascii="Courier New" w:hAnsi="Courier New" w:cs="Courier New"/>
                <w:noProof/>
                <w:color w:val="0000FF"/>
                <w:szCs w:val="20"/>
              </w:rPr>
              <w:t>StreetName</w:t>
            </w:r>
          </w:p>
        </w:tc>
        <w:tc>
          <w:tcPr>
            <w:tcW w:w="382" w:type="dxa"/>
          </w:tcPr>
          <w:p w14:paraId="27172C88" w14:textId="77777777" w:rsidR="007A2070" w:rsidRPr="009079F8" w:rsidRDefault="00F94224" w:rsidP="007A2070">
            <w:pPr>
              <w:pStyle w:val="pqiTabBody"/>
            </w:pPr>
            <w:r>
              <w:t>R</w:t>
            </w:r>
          </w:p>
        </w:tc>
        <w:tc>
          <w:tcPr>
            <w:tcW w:w="3479" w:type="dxa"/>
          </w:tcPr>
          <w:p w14:paraId="3F14245D" w14:textId="77777777" w:rsidR="007A2070" w:rsidRPr="009079F8" w:rsidRDefault="007A2070" w:rsidP="007A2070">
            <w:pPr>
              <w:pStyle w:val="pqiTabBody"/>
            </w:pPr>
          </w:p>
        </w:tc>
        <w:tc>
          <w:tcPr>
            <w:tcW w:w="4142" w:type="dxa"/>
            <w:gridSpan w:val="2"/>
          </w:tcPr>
          <w:p w14:paraId="02C3DE27" w14:textId="77777777" w:rsidR="007A2070" w:rsidRPr="009079F8" w:rsidRDefault="007A2070" w:rsidP="007A2070">
            <w:pPr>
              <w:pStyle w:val="pqiTabBody"/>
            </w:pPr>
          </w:p>
        </w:tc>
        <w:tc>
          <w:tcPr>
            <w:tcW w:w="1050" w:type="dxa"/>
          </w:tcPr>
          <w:p w14:paraId="2F2E33E5" w14:textId="77777777" w:rsidR="007A2070" w:rsidRPr="009079F8" w:rsidRDefault="007A2070" w:rsidP="007A2070">
            <w:pPr>
              <w:pStyle w:val="pqiTabBody"/>
            </w:pPr>
          </w:p>
        </w:tc>
      </w:tr>
      <w:tr w:rsidR="007A2070" w:rsidRPr="009079F8" w14:paraId="3A5FB285" w14:textId="77777777" w:rsidTr="00E65E1B">
        <w:tc>
          <w:tcPr>
            <w:tcW w:w="361" w:type="dxa"/>
          </w:tcPr>
          <w:p w14:paraId="2B1BD826" w14:textId="77777777" w:rsidR="007A2070" w:rsidRPr="009079F8" w:rsidRDefault="007A2070" w:rsidP="007A2070">
            <w:pPr>
              <w:pStyle w:val="pqiTabBody"/>
              <w:rPr>
                <w:b/>
              </w:rPr>
            </w:pPr>
          </w:p>
        </w:tc>
        <w:tc>
          <w:tcPr>
            <w:tcW w:w="439" w:type="dxa"/>
          </w:tcPr>
          <w:p w14:paraId="663FFA33" w14:textId="77777777" w:rsidR="007A2070" w:rsidRDefault="007A2070" w:rsidP="007A2070">
            <w:pPr>
              <w:pStyle w:val="pqiTabBody"/>
              <w:rPr>
                <w:i/>
              </w:rPr>
            </w:pPr>
            <w:r>
              <w:rPr>
                <w:i/>
              </w:rPr>
              <w:t>c</w:t>
            </w:r>
          </w:p>
        </w:tc>
        <w:tc>
          <w:tcPr>
            <w:tcW w:w="3914" w:type="dxa"/>
          </w:tcPr>
          <w:p w14:paraId="3F6E72E9" w14:textId="77777777" w:rsidR="007A2070" w:rsidRDefault="007A2070" w:rsidP="007A2070">
            <w:r w:rsidRPr="009079F8">
              <w:t>Numer domu</w:t>
            </w:r>
          </w:p>
          <w:p w14:paraId="0B3B1C34" w14:textId="77777777" w:rsidR="007A2070" w:rsidRPr="009079F8" w:rsidRDefault="007A2070" w:rsidP="007A2070">
            <w:r>
              <w:rPr>
                <w:rFonts w:ascii="Courier New" w:hAnsi="Courier New" w:cs="Courier New"/>
                <w:noProof/>
                <w:color w:val="0000FF"/>
                <w:szCs w:val="20"/>
              </w:rPr>
              <w:t>StreetNumber</w:t>
            </w:r>
          </w:p>
        </w:tc>
        <w:tc>
          <w:tcPr>
            <w:tcW w:w="382" w:type="dxa"/>
          </w:tcPr>
          <w:p w14:paraId="75B5BC45" w14:textId="77777777" w:rsidR="007A2070" w:rsidRPr="009079F8" w:rsidRDefault="00F94224" w:rsidP="007A2070">
            <w:pPr>
              <w:pStyle w:val="pqiTabBody"/>
            </w:pPr>
            <w:r>
              <w:t>O</w:t>
            </w:r>
          </w:p>
        </w:tc>
        <w:tc>
          <w:tcPr>
            <w:tcW w:w="3479" w:type="dxa"/>
          </w:tcPr>
          <w:p w14:paraId="5804AAE9" w14:textId="77777777" w:rsidR="007A2070" w:rsidRPr="009079F8" w:rsidRDefault="007A2070" w:rsidP="007A2070">
            <w:pPr>
              <w:pStyle w:val="pqiTabBody"/>
            </w:pPr>
          </w:p>
        </w:tc>
        <w:tc>
          <w:tcPr>
            <w:tcW w:w="4142" w:type="dxa"/>
            <w:gridSpan w:val="2"/>
          </w:tcPr>
          <w:p w14:paraId="461D929F" w14:textId="77777777" w:rsidR="007A2070" w:rsidRPr="009079F8" w:rsidRDefault="007A2070" w:rsidP="007A2070">
            <w:pPr>
              <w:pStyle w:val="pqiTabBody"/>
            </w:pPr>
          </w:p>
        </w:tc>
        <w:tc>
          <w:tcPr>
            <w:tcW w:w="1050" w:type="dxa"/>
          </w:tcPr>
          <w:p w14:paraId="778EBFC4" w14:textId="77777777" w:rsidR="007A2070" w:rsidRPr="009079F8" w:rsidRDefault="007A2070" w:rsidP="007A2070">
            <w:pPr>
              <w:pStyle w:val="pqiTabBody"/>
            </w:pPr>
          </w:p>
        </w:tc>
      </w:tr>
      <w:tr w:rsidR="007A2070" w:rsidRPr="009079F8" w14:paraId="411D9278" w14:textId="77777777" w:rsidTr="00E65E1B">
        <w:tc>
          <w:tcPr>
            <w:tcW w:w="361" w:type="dxa"/>
          </w:tcPr>
          <w:p w14:paraId="04507CF3" w14:textId="77777777" w:rsidR="007A2070" w:rsidRPr="009079F8" w:rsidRDefault="007A2070" w:rsidP="007A2070">
            <w:pPr>
              <w:pStyle w:val="pqiTabBody"/>
              <w:rPr>
                <w:b/>
              </w:rPr>
            </w:pPr>
          </w:p>
        </w:tc>
        <w:tc>
          <w:tcPr>
            <w:tcW w:w="439" w:type="dxa"/>
          </w:tcPr>
          <w:p w14:paraId="1ED62795" w14:textId="77777777" w:rsidR="007A2070" w:rsidRDefault="007A2070" w:rsidP="007A2070">
            <w:pPr>
              <w:pStyle w:val="pqiTabBody"/>
              <w:rPr>
                <w:i/>
              </w:rPr>
            </w:pPr>
            <w:r>
              <w:rPr>
                <w:i/>
              </w:rPr>
              <w:t>d</w:t>
            </w:r>
          </w:p>
        </w:tc>
        <w:tc>
          <w:tcPr>
            <w:tcW w:w="3914" w:type="dxa"/>
          </w:tcPr>
          <w:p w14:paraId="18B9468A" w14:textId="77777777" w:rsidR="007A2070" w:rsidRDefault="007A2070" w:rsidP="007A2070">
            <w:r w:rsidRPr="009079F8">
              <w:t>Kod pocztowy</w:t>
            </w:r>
          </w:p>
          <w:p w14:paraId="16D3D395" w14:textId="77777777" w:rsidR="007A2070" w:rsidRPr="009079F8" w:rsidRDefault="007A2070" w:rsidP="007A2070">
            <w:r>
              <w:rPr>
                <w:rFonts w:ascii="Courier New" w:hAnsi="Courier New" w:cs="Courier New"/>
                <w:noProof/>
                <w:color w:val="0000FF"/>
                <w:szCs w:val="20"/>
              </w:rPr>
              <w:t>Postcode</w:t>
            </w:r>
          </w:p>
        </w:tc>
        <w:tc>
          <w:tcPr>
            <w:tcW w:w="382" w:type="dxa"/>
          </w:tcPr>
          <w:p w14:paraId="5768BE7D" w14:textId="77777777" w:rsidR="007A2070" w:rsidRPr="009079F8" w:rsidRDefault="007A2070" w:rsidP="007A2070">
            <w:pPr>
              <w:pStyle w:val="pqiTabBody"/>
            </w:pPr>
            <w:r>
              <w:t>R</w:t>
            </w:r>
          </w:p>
        </w:tc>
        <w:tc>
          <w:tcPr>
            <w:tcW w:w="3479" w:type="dxa"/>
          </w:tcPr>
          <w:p w14:paraId="6860A690" w14:textId="77777777" w:rsidR="007A2070" w:rsidRPr="009079F8" w:rsidRDefault="007A2070" w:rsidP="007A2070">
            <w:pPr>
              <w:pStyle w:val="pqiTabBody"/>
            </w:pPr>
          </w:p>
        </w:tc>
        <w:tc>
          <w:tcPr>
            <w:tcW w:w="4142" w:type="dxa"/>
            <w:gridSpan w:val="2"/>
          </w:tcPr>
          <w:p w14:paraId="5EE2C464" w14:textId="77777777" w:rsidR="007A2070" w:rsidRPr="009079F8" w:rsidRDefault="007A2070" w:rsidP="007A2070">
            <w:pPr>
              <w:pStyle w:val="pqiTabBody"/>
            </w:pPr>
          </w:p>
        </w:tc>
        <w:tc>
          <w:tcPr>
            <w:tcW w:w="1050" w:type="dxa"/>
          </w:tcPr>
          <w:p w14:paraId="3C95279D" w14:textId="77777777" w:rsidR="007A2070" w:rsidRPr="009079F8" w:rsidRDefault="007A2070" w:rsidP="007A2070">
            <w:pPr>
              <w:pStyle w:val="pqiTabBody"/>
            </w:pPr>
          </w:p>
        </w:tc>
      </w:tr>
      <w:tr w:rsidR="007A2070" w:rsidRPr="009079F8" w14:paraId="22C6EAF7" w14:textId="77777777" w:rsidTr="00E65E1B">
        <w:tc>
          <w:tcPr>
            <w:tcW w:w="361" w:type="dxa"/>
          </w:tcPr>
          <w:p w14:paraId="2688D6AB" w14:textId="77777777" w:rsidR="007A2070" w:rsidRPr="009079F8" w:rsidRDefault="007A2070" w:rsidP="007A2070">
            <w:pPr>
              <w:pStyle w:val="pqiTabBody"/>
              <w:rPr>
                <w:b/>
              </w:rPr>
            </w:pPr>
          </w:p>
        </w:tc>
        <w:tc>
          <w:tcPr>
            <w:tcW w:w="439" w:type="dxa"/>
          </w:tcPr>
          <w:p w14:paraId="6AA02620" w14:textId="77777777" w:rsidR="007A2070" w:rsidRDefault="007A2070" w:rsidP="007A2070">
            <w:pPr>
              <w:pStyle w:val="pqiTabBody"/>
              <w:rPr>
                <w:i/>
              </w:rPr>
            </w:pPr>
            <w:r>
              <w:rPr>
                <w:i/>
              </w:rPr>
              <w:t>e</w:t>
            </w:r>
          </w:p>
        </w:tc>
        <w:tc>
          <w:tcPr>
            <w:tcW w:w="3914" w:type="dxa"/>
          </w:tcPr>
          <w:p w14:paraId="1CE388D2" w14:textId="77777777" w:rsidR="007A2070" w:rsidRDefault="007A2070" w:rsidP="007A2070">
            <w:r w:rsidRPr="009079F8">
              <w:t>Miejscowość</w:t>
            </w:r>
          </w:p>
          <w:p w14:paraId="6004A90B" w14:textId="77777777" w:rsidR="007A2070" w:rsidRPr="009079F8" w:rsidRDefault="007A2070" w:rsidP="007A2070">
            <w:r>
              <w:rPr>
                <w:rFonts w:ascii="Courier New" w:hAnsi="Courier New" w:cs="Courier New"/>
                <w:noProof/>
                <w:color w:val="0000FF"/>
                <w:szCs w:val="20"/>
              </w:rPr>
              <w:t>City</w:t>
            </w:r>
          </w:p>
        </w:tc>
        <w:tc>
          <w:tcPr>
            <w:tcW w:w="382" w:type="dxa"/>
          </w:tcPr>
          <w:p w14:paraId="2DD5F326" w14:textId="77777777" w:rsidR="007A2070" w:rsidRPr="009079F8" w:rsidRDefault="007A2070" w:rsidP="007A2070">
            <w:pPr>
              <w:pStyle w:val="pqiTabBody"/>
            </w:pPr>
            <w:r>
              <w:t>R</w:t>
            </w:r>
          </w:p>
        </w:tc>
        <w:tc>
          <w:tcPr>
            <w:tcW w:w="3479" w:type="dxa"/>
          </w:tcPr>
          <w:p w14:paraId="03DDBEB7" w14:textId="77777777" w:rsidR="007A2070" w:rsidRPr="009079F8" w:rsidRDefault="007A2070" w:rsidP="007A2070">
            <w:pPr>
              <w:pStyle w:val="pqiTabBody"/>
            </w:pPr>
          </w:p>
        </w:tc>
        <w:tc>
          <w:tcPr>
            <w:tcW w:w="4142" w:type="dxa"/>
            <w:gridSpan w:val="2"/>
          </w:tcPr>
          <w:p w14:paraId="6CEA3803" w14:textId="77777777" w:rsidR="007A2070" w:rsidRPr="009079F8" w:rsidRDefault="007A2070" w:rsidP="007A2070">
            <w:pPr>
              <w:pStyle w:val="pqiTabBody"/>
            </w:pPr>
          </w:p>
        </w:tc>
        <w:tc>
          <w:tcPr>
            <w:tcW w:w="1050" w:type="dxa"/>
          </w:tcPr>
          <w:p w14:paraId="7073BA81" w14:textId="77777777" w:rsidR="007A2070" w:rsidRPr="009079F8" w:rsidRDefault="007A2070" w:rsidP="007A2070">
            <w:pPr>
              <w:pStyle w:val="pqiTabBody"/>
            </w:pPr>
          </w:p>
        </w:tc>
      </w:tr>
      <w:tr w:rsidR="00A02508" w:rsidRPr="009079F8" w14:paraId="41EFC887" w14:textId="77777777" w:rsidTr="00E65E1B">
        <w:tc>
          <w:tcPr>
            <w:tcW w:w="800" w:type="dxa"/>
            <w:gridSpan w:val="2"/>
          </w:tcPr>
          <w:p w14:paraId="4430C233" w14:textId="77777777" w:rsidR="00A02508" w:rsidRDefault="00A02508" w:rsidP="00A02508">
            <w:pPr>
              <w:pStyle w:val="pqiTabBody"/>
              <w:rPr>
                <w:i/>
              </w:rPr>
            </w:pPr>
            <w:r>
              <w:rPr>
                <w:i/>
              </w:rPr>
              <w:t>10.2.5</w:t>
            </w:r>
          </w:p>
        </w:tc>
        <w:tc>
          <w:tcPr>
            <w:tcW w:w="3914" w:type="dxa"/>
          </w:tcPr>
          <w:p w14:paraId="1D96E869" w14:textId="77777777" w:rsidR="00A02508" w:rsidRDefault="00A02508" w:rsidP="00A02508">
            <w:r>
              <w:rPr>
                <w:b/>
              </w:rPr>
              <w:t xml:space="preserve">Paliwa, </w:t>
            </w:r>
            <w:r w:rsidR="00F33722">
              <w:rPr>
                <w:b/>
              </w:rPr>
              <w:t>które</w:t>
            </w:r>
            <w:r>
              <w:rPr>
                <w:b/>
              </w:rPr>
              <w:t xml:space="preserve"> </w:t>
            </w:r>
            <w:r w:rsidRPr="00370A58">
              <w:rPr>
                <w:b/>
              </w:rPr>
              <w:t>został</w:t>
            </w:r>
            <w:r w:rsidR="00F33722">
              <w:rPr>
                <w:b/>
              </w:rPr>
              <w:t>y</w:t>
            </w:r>
            <w:r w:rsidRPr="00370A58">
              <w:rPr>
                <w:b/>
              </w:rPr>
              <w:t xml:space="preserve"> naby</w:t>
            </w:r>
            <w:r w:rsidR="00F33722">
              <w:rPr>
                <w:b/>
              </w:rPr>
              <w:t>te</w:t>
            </w:r>
            <w:r w:rsidRPr="00370A58">
              <w:rPr>
                <w:b/>
              </w:rPr>
              <w:t xml:space="preserve"> wewnątrzwspólnotow</w:t>
            </w:r>
            <w:r w:rsidR="00F33722">
              <w:rPr>
                <w:b/>
              </w:rPr>
              <w:t>o na rzecz podmiotu wskazanego w 10.2</w:t>
            </w:r>
          </w:p>
          <w:p w14:paraId="415EBB5E" w14:textId="77777777" w:rsidR="00A02508" w:rsidRPr="009079F8" w:rsidRDefault="00A02508" w:rsidP="00A02508">
            <w:r w:rsidRPr="00D96061">
              <w:rPr>
                <w:rFonts w:ascii="Courier New" w:hAnsi="Courier New" w:cs="Courier New"/>
                <w:noProof/>
                <w:color w:val="0000FF"/>
                <w:szCs w:val="20"/>
              </w:rPr>
              <w:lastRenderedPageBreak/>
              <w:t>Product</w:t>
            </w:r>
          </w:p>
        </w:tc>
        <w:tc>
          <w:tcPr>
            <w:tcW w:w="382" w:type="dxa"/>
          </w:tcPr>
          <w:p w14:paraId="6A46D9F7" w14:textId="77777777" w:rsidR="00A02508" w:rsidRPr="009079F8" w:rsidRDefault="00A02508" w:rsidP="00A02508">
            <w:pPr>
              <w:pStyle w:val="pqiTabBody"/>
            </w:pPr>
            <w:r>
              <w:lastRenderedPageBreak/>
              <w:t>D</w:t>
            </w:r>
          </w:p>
        </w:tc>
        <w:tc>
          <w:tcPr>
            <w:tcW w:w="3479" w:type="dxa"/>
          </w:tcPr>
          <w:p w14:paraId="3B24CA3F" w14:textId="77777777" w:rsidR="00A02508" w:rsidRPr="009079F8" w:rsidRDefault="00A02508" w:rsidP="00A02508">
            <w:pPr>
              <w:pStyle w:val="pqiTabBody"/>
            </w:pPr>
            <w:r>
              <w:t>R – wymagane przynajmniej jedno wystąpienie</w:t>
            </w:r>
          </w:p>
        </w:tc>
        <w:tc>
          <w:tcPr>
            <w:tcW w:w="4142" w:type="dxa"/>
            <w:gridSpan w:val="2"/>
          </w:tcPr>
          <w:p w14:paraId="0D6FB3D9" w14:textId="77777777" w:rsidR="00A02508" w:rsidRPr="009079F8" w:rsidRDefault="00A02508" w:rsidP="00A02508">
            <w:pPr>
              <w:pStyle w:val="pqiTabBody"/>
            </w:pPr>
          </w:p>
        </w:tc>
        <w:tc>
          <w:tcPr>
            <w:tcW w:w="1050" w:type="dxa"/>
          </w:tcPr>
          <w:p w14:paraId="115340F6" w14:textId="77777777" w:rsidR="00A02508" w:rsidRPr="009079F8" w:rsidRDefault="00A02508" w:rsidP="00A02508">
            <w:pPr>
              <w:pStyle w:val="pqiTabBody"/>
            </w:pPr>
            <w:r>
              <w:t>999x</w:t>
            </w:r>
          </w:p>
        </w:tc>
      </w:tr>
      <w:tr w:rsidR="00A02508" w:rsidRPr="009079F8" w14:paraId="70E97873" w14:textId="77777777" w:rsidTr="00E65E1B">
        <w:tc>
          <w:tcPr>
            <w:tcW w:w="800" w:type="dxa"/>
            <w:gridSpan w:val="2"/>
          </w:tcPr>
          <w:p w14:paraId="26ECAE7F" w14:textId="77777777" w:rsidR="00A02508" w:rsidRDefault="00A02508" w:rsidP="00A02508">
            <w:pPr>
              <w:pStyle w:val="pqiTabBody"/>
              <w:rPr>
                <w:i/>
              </w:rPr>
            </w:pPr>
            <w:r>
              <w:rPr>
                <w:i/>
              </w:rPr>
              <w:t>a</w:t>
            </w:r>
          </w:p>
        </w:tc>
        <w:tc>
          <w:tcPr>
            <w:tcW w:w="3914" w:type="dxa"/>
          </w:tcPr>
          <w:p w14:paraId="60EF149A" w14:textId="77777777" w:rsidR="00A02508" w:rsidRDefault="00A02508" w:rsidP="00A02508">
            <w:pPr>
              <w:rPr>
                <w:szCs w:val="20"/>
              </w:rPr>
            </w:pPr>
            <w:r w:rsidRPr="004B72DF">
              <w:rPr>
                <w:szCs w:val="20"/>
              </w:rPr>
              <w:t>Numer identyfikacyjny pozycji towarowej</w:t>
            </w:r>
          </w:p>
          <w:p w14:paraId="4EF64950" w14:textId="77777777" w:rsidR="00A02508" w:rsidRPr="009079F8" w:rsidRDefault="00A02508" w:rsidP="00A02508">
            <w:r>
              <w:rPr>
                <w:rFonts w:ascii="Courier New" w:hAnsi="Courier New" w:cs="Courier New"/>
                <w:noProof/>
                <w:color w:val="0000FF"/>
                <w:szCs w:val="20"/>
              </w:rPr>
              <w:t>BodyRecordUniqueReference</w:t>
            </w:r>
          </w:p>
        </w:tc>
        <w:tc>
          <w:tcPr>
            <w:tcW w:w="382" w:type="dxa"/>
          </w:tcPr>
          <w:p w14:paraId="59675515" w14:textId="77777777" w:rsidR="00A02508" w:rsidRPr="009079F8" w:rsidRDefault="00A02508" w:rsidP="00A02508">
            <w:pPr>
              <w:pStyle w:val="pqiTabBody"/>
            </w:pPr>
            <w:r>
              <w:t>R</w:t>
            </w:r>
          </w:p>
        </w:tc>
        <w:tc>
          <w:tcPr>
            <w:tcW w:w="3479" w:type="dxa"/>
          </w:tcPr>
          <w:p w14:paraId="6C37EA5B" w14:textId="77777777" w:rsidR="00A02508" w:rsidRPr="009079F8" w:rsidRDefault="00A02508" w:rsidP="00A02508">
            <w:pPr>
              <w:pStyle w:val="pqiTabBody"/>
            </w:pPr>
            <w:r>
              <w:t>Wartość musi być większa od zera.</w:t>
            </w:r>
          </w:p>
        </w:tc>
        <w:tc>
          <w:tcPr>
            <w:tcW w:w="4142" w:type="dxa"/>
            <w:gridSpan w:val="2"/>
          </w:tcPr>
          <w:p w14:paraId="38269C32" w14:textId="77777777" w:rsidR="00A02508" w:rsidRPr="009079F8" w:rsidRDefault="00A02508" w:rsidP="00A02508">
            <w:pPr>
              <w:pStyle w:val="pqiTabBody"/>
            </w:pPr>
            <w:r w:rsidRPr="009079F8">
              <w:t xml:space="preserve">Należy podać </w:t>
            </w:r>
            <w:r>
              <w:t>niepowtarzalny</w:t>
            </w:r>
            <w:r w:rsidRPr="009079F8">
              <w:t xml:space="preserve"> numer </w:t>
            </w:r>
            <w:r>
              <w:t>identyfikacyjny pozycji towarowej w </w:t>
            </w:r>
            <w:r w:rsidRPr="009079F8">
              <w:t xml:space="preserve">powiązanym dokumencie e-AD </w:t>
            </w:r>
          </w:p>
        </w:tc>
        <w:tc>
          <w:tcPr>
            <w:tcW w:w="1050" w:type="dxa"/>
          </w:tcPr>
          <w:p w14:paraId="3C42FCCF" w14:textId="77777777" w:rsidR="00A02508" w:rsidRPr="009079F8" w:rsidRDefault="00A02508" w:rsidP="00A02508">
            <w:pPr>
              <w:pStyle w:val="pqiTabBody"/>
            </w:pPr>
            <w:r w:rsidRPr="009079F8">
              <w:t>n..3</w:t>
            </w:r>
          </w:p>
        </w:tc>
      </w:tr>
      <w:tr w:rsidR="00A02508" w:rsidRPr="009079F8" w14:paraId="53AAF3AE" w14:textId="77777777" w:rsidTr="00E65E1B">
        <w:tc>
          <w:tcPr>
            <w:tcW w:w="800" w:type="dxa"/>
            <w:gridSpan w:val="2"/>
          </w:tcPr>
          <w:p w14:paraId="47BEB928" w14:textId="77777777" w:rsidR="00A02508" w:rsidRDefault="00A02508" w:rsidP="00A02508">
            <w:pPr>
              <w:pStyle w:val="pqiTabBody"/>
              <w:rPr>
                <w:i/>
              </w:rPr>
            </w:pPr>
            <w:r>
              <w:rPr>
                <w:i/>
              </w:rPr>
              <w:t>b</w:t>
            </w:r>
          </w:p>
        </w:tc>
        <w:tc>
          <w:tcPr>
            <w:tcW w:w="3914" w:type="dxa"/>
          </w:tcPr>
          <w:p w14:paraId="7AD2043A" w14:textId="77777777" w:rsidR="00A02508" w:rsidRDefault="00A02508" w:rsidP="00A02508">
            <w:r w:rsidRPr="009079F8">
              <w:t>Kod wyrobu akcyzowego</w:t>
            </w:r>
          </w:p>
          <w:p w14:paraId="65F916F6" w14:textId="77777777" w:rsidR="00A02508" w:rsidRPr="009079F8" w:rsidRDefault="00A02508" w:rsidP="00A02508">
            <w:r>
              <w:rPr>
                <w:rFonts w:ascii="Courier New" w:hAnsi="Courier New" w:cs="Courier New"/>
                <w:noProof/>
                <w:color w:val="0000FF"/>
                <w:szCs w:val="20"/>
              </w:rPr>
              <w:t>ExciseProductCode</w:t>
            </w:r>
          </w:p>
        </w:tc>
        <w:tc>
          <w:tcPr>
            <w:tcW w:w="382" w:type="dxa"/>
          </w:tcPr>
          <w:p w14:paraId="1FF2B8CE" w14:textId="77777777" w:rsidR="00A02508" w:rsidRPr="009079F8" w:rsidRDefault="00A02508" w:rsidP="00A02508">
            <w:pPr>
              <w:pStyle w:val="pqiTabBody"/>
            </w:pPr>
            <w:r>
              <w:t>R</w:t>
            </w:r>
          </w:p>
        </w:tc>
        <w:tc>
          <w:tcPr>
            <w:tcW w:w="3479" w:type="dxa"/>
          </w:tcPr>
          <w:p w14:paraId="3DA87DB8" w14:textId="77777777" w:rsidR="00A02508" w:rsidRPr="009079F8" w:rsidRDefault="00A02508" w:rsidP="00A02508">
            <w:pPr>
              <w:pStyle w:val="pqiTabBody"/>
            </w:pPr>
          </w:p>
        </w:tc>
        <w:tc>
          <w:tcPr>
            <w:tcW w:w="4142" w:type="dxa"/>
            <w:gridSpan w:val="2"/>
          </w:tcPr>
          <w:p w14:paraId="03EBCF3E" w14:textId="77777777" w:rsidR="00A02508" w:rsidRPr="009079F8" w:rsidRDefault="00A02508" w:rsidP="00A02508">
            <w:pPr>
              <w:pStyle w:val="pqiTabBody"/>
            </w:pPr>
            <w:r w:rsidRPr="009079F8">
              <w:t>Należy podać właści</w:t>
            </w:r>
            <w:r>
              <w:t>wy kod wyrobu akcyzowego, zob. słowniki „Wyroby akcyzowe (</w:t>
            </w:r>
            <w:proofErr w:type="spellStart"/>
            <w:r>
              <w:t>Excise</w:t>
            </w:r>
            <w:proofErr w:type="spellEnd"/>
            <w:r>
              <w:t xml:space="preserve"> products)” i </w:t>
            </w:r>
            <w:r>
              <w:rPr>
                <w:lang w:eastAsia="en-GB"/>
              </w:rPr>
              <w:t>„Polskie w</w:t>
            </w:r>
            <w:r>
              <w:t>yroby akcyzowe (</w:t>
            </w:r>
            <w:proofErr w:type="spellStart"/>
            <w:r>
              <w:t>Polish</w:t>
            </w:r>
            <w:proofErr w:type="spellEnd"/>
            <w:r>
              <w:t xml:space="preserve"> </w:t>
            </w:r>
            <w:proofErr w:type="spellStart"/>
            <w:r>
              <w:t>excise</w:t>
            </w:r>
            <w:proofErr w:type="spellEnd"/>
            <w:r>
              <w:t xml:space="preserve"> products)</w:t>
            </w:r>
            <w:r>
              <w:rPr>
                <w:lang w:eastAsia="en-GB"/>
              </w:rPr>
              <w:t>”</w:t>
            </w:r>
            <w:r>
              <w:t>.</w:t>
            </w:r>
          </w:p>
        </w:tc>
        <w:tc>
          <w:tcPr>
            <w:tcW w:w="1050" w:type="dxa"/>
          </w:tcPr>
          <w:p w14:paraId="087A375F" w14:textId="77777777" w:rsidR="00A02508" w:rsidRPr="009079F8" w:rsidRDefault="00A02508" w:rsidP="00A02508">
            <w:pPr>
              <w:pStyle w:val="pqiTabBody"/>
            </w:pPr>
            <w:r w:rsidRPr="009079F8">
              <w:t>an4</w:t>
            </w:r>
          </w:p>
        </w:tc>
      </w:tr>
      <w:tr w:rsidR="00A02508" w:rsidRPr="009079F8" w14:paraId="21DB2616" w14:textId="77777777" w:rsidTr="00E65E1B">
        <w:tc>
          <w:tcPr>
            <w:tcW w:w="800" w:type="dxa"/>
            <w:gridSpan w:val="2"/>
          </w:tcPr>
          <w:p w14:paraId="60532E94" w14:textId="77777777" w:rsidR="00A02508" w:rsidRDefault="00A02508" w:rsidP="00A02508">
            <w:pPr>
              <w:pStyle w:val="pqiTabBody"/>
              <w:rPr>
                <w:i/>
              </w:rPr>
            </w:pPr>
            <w:r>
              <w:rPr>
                <w:i/>
              </w:rPr>
              <w:t>c</w:t>
            </w:r>
          </w:p>
        </w:tc>
        <w:tc>
          <w:tcPr>
            <w:tcW w:w="3914" w:type="dxa"/>
          </w:tcPr>
          <w:p w14:paraId="722ED1D5" w14:textId="77777777" w:rsidR="00A02508" w:rsidRDefault="00A02508" w:rsidP="00A02508">
            <w:pPr>
              <w:pStyle w:val="pqiTabBody"/>
            </w:pPr>
            <w:r w:rsidRPr="009079F8">
              <w:t>Kod CN</w:t>
            </w:r>
          </w:p>
          <w:p w14:paraId="0934D211" w14:textId="77777777" w:rsidR="00A02508" w:rsidRPr="009079F8" w:rsidRDefault="00A02508" w:rsidP="00A02508">
            <w:r>
              <w:rPr>
                <w:rFonts w:ascii="Courier New" w:hAnsi="Courier New" w:cs="Courier New"/>
                <w:noProof/>
                <w:color w:val="0000FF"/>
              </w:rPr>
              <w:t>CnCode</w:t>
            </w:r>
          </w:p>
        </w:tc>
        <w:tc>
          <w:tcPr>
            <w:tcW w:w="382" w:type="dxa"/>
          </w:tcPr>
          <w:p w14:paraId="4A6B890D" w14:textId="77777777" w:rsidR="00A02508" w:rsidRPr="009079F8" w:rsidRDefault="00A02508" w:rsidP="00A02508">
            <w:pPr>
              <w:pStyle w:val="pqiTabBody"/>
            </w:pPr>
            <w:r>
              <w:t>R</w:t>
            </w:r>
          </w:p>
        </w:tc>
        <w:tc>
          <w:tcPr>
            <w:tcW w:w="3479" w:type="dxa"/>
          </w:tcPr>
          <w:p w14:paraId="1A759E61" w14:textId="77777777" w:rsidR="00A02508" w:rsidRPr="009079F8" w:rsidRDefault="00A02508" w:rsidP="00A02508">
            <w:pPr>
              <w:pStyle w:val="pqiTabBody"/>
            </w:pPr>
            <w:r>
              <w:t>Wartość musi być większa od zera.</w:t>
            </w:r>
          </w:p>
        </w:tc>
        <w:tc>
          <w:tcPr>
            <w:tcW w:w="4142" w:type="dxa"/>
            <w:gridSpan w:val="2"/>
          </w:tcPr>
          <w:p w14:paraId="2D499CDF" w14:textId="77777777" w:rsidR="00A02508" w:rsidRPr="009079F8" w:rsidRDefault="00A02508" w:rsidP="00A02508">
            <w:pPr>
              <w:pStyle w:val="pqiTabBody"/>
            </w:pPr>
            <w:r>
              <w:rPr>
                <w:lang w:eastAsia="en-GB"/>
              </w:rPr>
              <w:t>Wartość ze słownika „</w:t>
            </w:r>
            <w:r>
              <w:t xml:space="preserve">Kody CN (CN </w:t>
            </w:r>
            <w:proofErr w:type="spellStart"/>
            <w:r>
              <w:t>Codes</w:t>
            </w:r>
            <w:proofErr w:type="spellEnd"/>
            <w:r>
              <w:t>)</w:t>
            </w:r>
            <w:r>
              <w:rPr>
                <w:lang w:eastAsia="en-GB"/>
              </w:rPr>
              <w:t>”.</w:t>
            </w:r>
          </w:p>
        </w:tc>
        <w:tc>
          <w:tcPr>
            <w:tcW w:w="1050" w:type="dxa"/>
          </w:tcPr>
          <w:p w14:paraId="7C13E23D" w14:textId="77777777" w:rsidR="00A02508" w:rsidRPr="009079F8" w:rsidRDefault="00A02508" w:rsidP="00A02508">
            <w:pPr>
              <w:pStyle w:val="pqiTabBody"/>
            </w:pPr>
            <w:r w:rsidRPr="009079F8">
              <w:t>n8</w:t>
            </w:r>
          </w:p>
        </w:tc>
      </w:tr>
      <w:tr w:rsidR="00A02508" w:rsidRPr="009079F8" w14:paraId="38499C29" w14:textId="77777777" w:rsidTr="00E65E1B">
        <w:tc>
          <w:tcPr>
            <w:tcW w:w="800" w:type="dxa"/>
            <w:gridSpan w:val="2"/>
          </w:tcPr>
          <w:p w14:paraId="6F50F16E" w14:textId="77777777" w:rsidR="00A02508" w:rsidRDefault="00A02508" w:rsidP="00A02508">
            <w:pPr>
              <w:pStyle w:val="pqiTabBody"/>
              <w:rPr>
                <w:i/>
              </w:rPr>
            </w:pPr>
            <w:r>
              <w:rPr>
                <w:i/>
              </w:rPr>
              <w:t>d</w:t>
            </w:r>
          </w:p>
        </w:tc>
        <w:tc>
          <w:tcPr>
            <w:tcW w:w="3914" w:type="dxa"/>
          </w:tcPr>
          <w:p w14:paraId="0F4B0831" w14:textId="77777777" w:rsidR="00A02508" w:rsidRDefault="00A02508" w:rsidP="00A02508">
            <w:pPr>
              <w:pStyle w:val="pqiTabBody"/>
            </w:pPr>
            <w:r w:rsidRPr="009079F8">
              <w:t>Ilość</w:t>
            </w:r>
          </w:p>
          <w:p w14:paraId="4C8603C3" w14:textId="77777777" w:rsidR="00A02508" w:rsidRDefault="00A02508" w:rsidP="00A02508">
            <w:r>
              <w:rPr>
                <w:rFonts w:ascii="Courier New" w:hAnsi="Courier New" w:cs="Courier New"/>
                <w:noProof/>
                <w:color w:val="0000FF"/>
              </w:rPr>
              <w:t>Quantity</w:t>
            </w:r>
          </w:p>
        </w:tc>
        <w:tc>
          <w:tcPr>
            <w:tcW w:w="382" w:type="dxa"/>
          </w:tcPr>
          <w:p w14:paraId="4C4B2003" w14:textId="77777777" w:rsidR="00A02508" w:rsidRPr="009079F8" w:rsidRDefault="00A02508" w:rsidP="00A02508">
            <w:pPr>
              <w:pStyle w:val="pqiTabBody"/>
            </w:pPr>
            <w:r>
              <w:t>R</w:t>
            </w:r>
          </w:p>
        </w:tc>
        <w:tc>
          <w:tcPr>
            <w:tcW w:w="3479" w:type="dxa"/>
          </w:tcPr>
          <w:p w14:paraId="7917FA90" w14:textId="77777777" w:rsidR="00A02508" w:rsidRPr="009079F8" w:rsidRDefault="00A02508" w:rsidP="00A02508">
            <w:pPr>
              <w:pStyle w:val="pqiTabBody"/>
            </w:pPr>
            <w:r>
              <w:t>Wartość musi być większa od zera.</w:t>
            </w:r>
          </w:p>
        </w:tc>
        <w:tc>
          <w:tcPr>
            <w:tcW w:w="4142" w:type="dxa"/>
            <w:gridSpan w:val="2"/>
          </w:tcPr>
          <w:p w14:paraId="27F46099" w14:textId="77777777" w:rsidR="00A02508" w:rsidRPr="009079F8" w:rsidRDefault="00A02508" w:rsidP="00A02508">
            <w:pPr>
              <w:pStyle w:val="pqiTabBody"/>
            </w:pPr>
            <w:r w:rsidRPr="009079F8">
              <w:t xml:space="preserve">Należy podać ilość wyrażoną w jednostce miary powiązanej z kodem </w:t>
            </w:r>
            <w:r>
              <w:t>wyrobu</w:t>
            </w:r>
            <w:r w:rsidRPr="009079F8">
              <w:t xml:space="preserve"> – zob. </w:t>
            </w:r>
            <w:r>
              <w:t>wartości słownika „</w:t>
            </w:r>
            <w:r w:rsidRPr="0093764A">
              <w:t>Jednostki miary (</w:t>
            </w:r>
            <w:proofErr w:type="spellStart"/>
            <w:r w:rsidRPr="0093764A">
              <w:t>Units</w:t>
            </w:r>
            <w:proofErr w:type="spellEnd"/>
            <w:r w:rsidRPr="0093764A">
              <w:t xml:space="preserve"> of </w:t>
            </w:r>
            <w:proofErr w:type="spellStart"/>
            <w:r w:rsidRPr="0093764A">
              <w:t>measure</w:t>
            </w:r>
            <w:proofErr w:type="spellEnd"/>
            <w:r w:rsidRPr="0093764A">
              <w:t>)</w:t>
            </w:r>
            <w:r>
              <w:t>" lub dla wyrobów akcyzowych o kodzie ze słownika „Polskie wyroby akcyzowe (</w:t>
            </w:r>
            <w:proofErr w:type="spellStart"/>
            <w:r>
              <w:t>Polish</w:t>
            </w:r>
            <w:proofErr w:type="spellEnd"/>
            <w:r>
              <w:t xml:space="preserve"> </w:t>
            </w:r>
            <w:proofErr w:type="spellStart"/>
            <w:r>
              <w:t>excise</w:t>
            </w:r>
            <w:proofErr w:type="spellEnd"/>
            <w:r>
              <w:t xml:space="preserve"> products)"</w:t>
            </w:r>
            <w:r w:rsidRPr="009079F8">
              <w:t xml:space="preserve"> </w:t>
            </w:r>
            <w:r>
              <w:t>wyrażoną w </w:t>
            </w:r>
            <w:r w:rsidRPr="009079F8">
              <w:t xml:space="preserve">jednostce miary powiązanej z kodem </w:t>
            </w:r>
            <w:r>
              <w:t>wyrobu</w:t>
            </w:r>
            <w:r w:rsidRPr="009079F8">
              <w:t xml:space="preserve"> – zob. </w:t>
            </w:r>
            <w:r>
              <w:t>wartości słownika „Dodatkowe j</w:t>
            </w:r>
            <w:r w:rsidRPr="0093764A">
              <w:t>ednostki miary (</w:t>
            </w:r>
            <w:proofErr w:type="spellStart"/>
            <w:r w:rsidRPr="00424484">
              <w:t>Additional</w:t>
            </w:r>
            <w:proofErr w:type="spellEnd"/>
            <w:r w:rsidRPr="00424484">
              <w:t xml:space="preserve"> </w:t>
            </w:r>
            <w:proofErr w:type="spellStart"/>
            <w:r w:rsidRPr="00424484">
              <w:t>units</w:t>
            </w:r>
            <w:proofErr w:type="spellEnd"/>
            <w:r w:rsidRPr="00424484">
              <w:t xml:space="preserve"> of </w:t>
            </w:r>
            <w:proofErr w:type="spellStart"/>
            <w:r w:rsidRPr="00424484">
              <w:t>measure</w:t>
            </w:r>
            <w:proofErr w:type="spellEnd"/>
            <w:r w:rsidRPr="0093764A">
              <w:t>)</w:t>
            </w:r>
            <w:r>
              <w:t>"</w:t>
            </w:r>
            <w:r w:rsidRPr="009079F8">
              <w:t>.</w:t>
            </w:r>
          </w:p>
          <w:p w14:paraId="652A91D7" w14:textId="47EB3CB1" w:rsidR="00A02508" w:rsidRPr="009079F8" w:rsidRDefault="00A02508" w:rsidP="00A02508">
            <w:pPr>
              <w:pStyle w:val="pqiTabBody"/>
            </w:pPr>
            <w:r w:rsidRPr="009079F8">
              <w:t>W przypadku przemieszczenia do zarejestrowanego odbiorcy, o którym mowa w art. 19 ust. 3 dyrektywy 2</w:t>
            </w:r>
            <w:r w:rsidR="00071BA6">
              <w:t>020</w:t>
            </w:r>
            <w:r w:rsidRPr="009079F8">
              <w:t>/</w:t>
            </w:r>
            <w:r w:rsidR="00071BA6">
              <w:t>262</w:t>
            </w:r>
            <w:r w:rsidRPr="009079F8">
              <w:t xml:space="preserve">, ilość nie może przewyższać ilości, do której </w:t>
            </w:r>
            <w:r w:rsidRPr="009079F8">
              <w:lastRenderedPageBreak/>
              <w:t>odebrania zarejestrowany odbiorca jest upoważniony.</w:t>
            </w:r>
          </w:p>
        </w:tc>
        <w:tc>
          <w:tcPr>
            <w:tcW w:w="1050" w:type="dxa"/>
          </w:tcPr>
          <w:p w14:paraId="2D29D127" w14:textId="77777777" w:rsidR="00A02508" w:rsidRPr="009079F8" w:rsidRDefault="00A02508" w:rsidP="00A02508">
            <w:pPr>
              <w:pStyle w:val="pqiTabBody"/>
            </w:pPr>
            <w:r>
              <w:lastRenderedPageBreak/>
              <w:t>n…15,3</w:t>
            </w:r>
          </w:p>
        </w:tc>
      </w:tr>
      <w:tr w:rsidR="00A02508" w:rsidRPr="009079F8" w14:paraId="5A545168" w14:textId="77777777" w:rsidTr="00E65E1B">
        <w:tc>
          <w:tcPr>
            <w:tcW w:w="800" w:type="dxa"/>
            <w:gridSpan w:val="2"/>
          </w:tcPr>
          <w:p w14:paraId="7AF8A64F" w14:textId="77777777" w:rsidR="00A02508" w:rsidRDefault="00A02508" w:rsidP="00A02508">
            <w:pPr>
              <w:pStyle w:val="pqiTabBody"/>
              <w:rPr>
                <w:i/>
              </w:rPr>
            </w:pPr>
            <w:r>
              <w:rPr>
                <w:i/>
              </w:rPr>
              <w:t>e</w:t>
            </w:r>
          </w:p>
        </w:tc>
        <w:tc>
          <w:tcPr>
            <w:tcW w:w="3914" w:type="dxa"/>
          </w:tcPr>
          <w:p w14:paraId="3011279A" w14:textId="77777777" w:rsidR="00A02508" w:rsidRDefault="00A02508" w:rsidP="00A02508">
            <w:pPr>
              <w:pStyle w:val="pqiTabBody"/>
            </w:pPr>
            <w:r w:rsidRPr="009079F8">
              <w:t>Ilość</w:t>
            </w:r>
            <w:r>
              <w:t xml:space="preserve"> w dodatkowej jednostce miary</w:t>
            </w:r>
          </w:p>
          <w:p w14:paraId="1D28FF03" w14:textId="77777777" w:rsidR="00A02508" w:rsidRPr="009079F8" w:rsidRDefault="00A02508" w:rsidP="00A02508">
            <w:pPr>
              <w:pStyle w:val="pqiTabBody"/>
            </w:pPr>
            <w:r>
              <w:rPr>
                <w:rFonts w:ascii="Courier New" w:hAnsi="Courier New" w:cs="Courier New"/>
                <w:noProof/>
                <w:color w:val="0000FF"/>
              </w:rPr>
              <w:t>AdditionalQuantity</w:t>
            </w:r>
          </w:p>
        </w:tc>
        <w:tc>
          <w:tcPr>
            <w:tcW w:w="382" w:type="dxa"/>
          </w:tcPr>
          <w:p w14:paraId="48CBD52E" w14:textId="77777777" w:rsidR="00A02508" w:rsidRDefault="00A02508" w:rsidP="00A02508">
            <w:pPr>
              <w:pStyle w:val="pqiTabBody"/>
            </w:pPr>
            <w:r>
              <w:t>C</w:t>
            </w:r>
          </w:p>
        </w:tc>
        <w:tc>
          <w:tcPr>
            <w:tcW w:w="3479" w:type="dxa"/>
          </w:tcPr>
          <w:p w14:paraId="4EBE1D4D" w14:textId="77777777" w:rsidR="00A02508" w:rsidRDefault="00A02508" w:rsidP="00A02508">
            <w:pPr>
              <w:pStyle w:val="pqiTabBody"/>
            </w:pPr>
            <w:r w:rsidRPr="009079F8">
              <w:t xml:space="preserve">„R”, jeżeli </w:t>
            </w:r>
            <w:r>
              <w:rPr>
                <w:lang w:eastAsia="en-GB"/>
              </w:rPr>
              <w:t>k</w:t>
            </w:r>
            <w:r w:rsidRPr="009079F8">
              <w:t>od wyrobu akcyzowego</w:t>
            </w:r>
            <w:r>
              <w:t xml:space="preserve"> w polu </w:t>
            </w:r>
            <w:r w:rsidR="00830AC4">
              <w:t>10.2.5</w:t>
            </w:r>
            <w:r>
              <w:t>b jest równy:</w:t>
            </w:r>
          </w:p>
          <w:p w14:paraId="6E76F9C6" w14:textId="77777777" w:rsidR="00A02508" w:rsidRDefault="00A02508" w:rsidP="00A02508">
            <w:pPr>
              <w:pStyle w:val="pqiTabBody"/>
            </w:pPr>
            <w:r>
              <w:t xml:space="preserve">- </w:t>
            </w:r>
            <w:r w:rsidRPr="00C67430">
              <w:t>„E200”, „E300”, „E800”, „E910” lub „E920”</w:t>
            </w:r>
            <w:r>
              <w:t xml:space="preserve"> i </w:t>
            </w:r>
            <w:r w:rsidRPr="00B6309E">
              <w:t xml:space="preserve">gęstość </w:t>
            </w:r>
            <w:r>
              <w:br/>
              <w:t xml:space="preserve">w </w:t>
            </w:r>
            <w:r w:rsidR="00830AC4">
              <w:t xml:space="preserve">dokumencie e-AD </w:t>
            </w:r>
            <w:r w:rsidRPr="00B6309E">
              <w:t xml:space="preserve">jest </w:t>
            </w:r>
            <w:r>
              <w:t>większa lub równa</w:t>
            </w:r>
            <w:r w:rsidRPr="00B6309E">
              <w:t xml:space="preserve"> 890</w:t>
            </w:r>
            <w:r>
              <w:t xml:space="preserve"> kg/m</w:t>
            </w:r>
            <w:r>
              <w:rPr>
                <w:vertAlign w:val="superscript"/>
              </w:rPr>
              <w:t>3</w:t>
            </w:r>
            <w:r>
              <w:t>, a w polu 2.8q nie wybrano rodzaju paliwa – wartość w kilogramach,</w:t>
            </w:r>
          </w:p>
          <w:p w14:paraId="655902DC" w14:textId="77777777" w:rsidR="00A02508" w:rsidRDefault="00A02508" w:rsidP="00A02508">
            <w:pPr>
              <w:pStyle w:val="pqiTabBody"/>
            </w:pPr>
            <w:r>
              <w:t>- „</w:t>
            </w:r>
            <w:r w:rsidRPr="00B6309E">
              <w:t>E470</w:t>
            </w:r>
            <w:r>
              <w:t>”</w:t>
            </w:r>
            <w:r w:rsidRPr="00B6309E">
              <w:t xml:space="preserve"> </w:t>
            </w:r>
            <w:r>
              <w:t xml:space="preserve">i oleje opałowe nie podlegają barwieniu i oznaczeniu (w </w:t>
            </w:r>
            <w:r w:rsidR="00830AC4">
              <w:t xml:space="preserve">dokumencie e-AD </w:t>
            </w:r>
            <w:r>
              <w:t>wybrano wartość „0”) – wartość w litrach w temp. 15</w:t>
            </w:r>
            <w:r w:rsidRPr="009079F8">
              <w:t>°C</w:t>
            </w:r>
            <w:r>
              <w:t>,</w:t>
            </w:r>
          </w:p>
          <w:p w14:paraId="22CF9B59" w14:textId="77777777" w:rsidR="00A02508" w:rsidRDefault="00A02508" w:rsidP="00A02508">
            <w:pPr>
              <w:pStyle w:val="pqiTabBody"/>
            </w:pPr>
            <w:r>
              <w:t>- „</w:t>
            </w:r>
            <w:r w:rsidRPr="00B6309E">
              <w:t>E4</w:t>
            </w:r>
            <w:r>
              <w:t>9</w:t>
            </w:r>
            <w:r w:rsidRPr="00B6309E">
              <w:t>0</w:t>
            </w:r>
            <w:r>
              <w:t>”</w:t>
            </w:r>
            <w:r w:rsidRPr="00B6309E">
              <w:t xml:space="preserve"> </w:t>
            </w:r>
            <w:r>
              <w:t xml:space="preserve">i oleje opałowe podlegają barwieniu i oznaczeniu (w </w:t>
            </w:r>
            <w:r w:rsidR="00830AC4">
              <w:t xml:space="preserve">dokumencie e-AD </w:t>
            </w:r>
            <w:r>
              <w:t>wybrano wartość „1”) – wartość w kilogramach,</w:t>
            </w:r>
          </w:p>
          <w:p w14:paraId="11876E9D" w14:textId="77777777" w:rsidR="00A02508" w:rsidRDefault="00A02508" w:rsidP="00A02508">
            <w:pPr>
              <w:pStyle w:val="pqiTabBody"/>
            </w:pPr>
            <w:r>
              <w:t xml:space="preserve">- „E600” i w </w:t>
            </w:r>
            <w:r w:rsidR="00830AC4">
              <w:t xml:space="preserve">dokumencie e-AD </w:t>
            </w:r>
            <w:r>
              <w:t>wybrano, że paliwo jest w postaci gazowej – wartość w gigadżulach ,</w:t>
            </w:r>
          </w:p>
          <w:p w14:paraId="13AB493E" w14:textId="77777777" w:rsidR="00A02508" w:rsidRDefault="00A02508" w:rsidP="00A02508">
            <w:pPr>
              <w:pStyle w:val="pqiTabBody"/>
            </w:pPr>
            <w:r>
              <w:t xml:space="preserve">- „E600” i w </w:t>
            </w:r>
            <w:r w:rsidR="00830AC4">
              <w:t xml:space="preserve">dokumencie e-AD </w:t>
            </w:r>
            <w:r>
              <w:t xml:space="preserve">wybrano, że paliwo jest w postaci </w:t>
            </w:r>
            <w:r>
              <w:lastRenderedPageBreak/>
              <w:t>ciekłej – wartość w litrach w temp. 15</w:t>
            </w:r>
            <w:r w:rsidRPr="009079F8">
              <w:t>°C</w:t>
            </w:r>
            <w:r>
              <w:t>,</w:t>
            </w:r>
          </w:p>
          <w:p w14:paraId="2D257896" w14:textId="77777777" w:rsidR="00A02508" w:rsidRDefault="00A02508" w:rsidP="00A02508">
            <w:pPr>
              <w:pStyle w:val="pqiTabBody"/>
            </w:pPr>
            <w:r>
              <w:t xml:space="preserve">- „E700” i </w:t>
            </w:r>
            <w:r w:rsidRPr="00B6309E">
              <w:t xml:space="preserve">gęstość </w:t>
            </w:r>
            <w:r>
              <w:br/>
              <w:t xml:space="preserve">w </w:t>
            </w:r>
            <w:r w:rsidR="00830AC4">
              <w:t xml:space="preserve">dokumencie e-AD </w:t>
            </w:r>
            <w:r w:rsidRPr="00B6309E">
              <w:t xml:space="preserve">jest </w:t>
            </w:r>
            <w:r>
              <w:t>większa lub równa</w:t>
            </w:r>
            <w:r w:rsidRPr="00B6309E">
              <w:t xml:space="preserve"> 890</w:t>
            </w:r>
            <w:r>
              <w:t xml:space="preserve"> kg/m</w:t>
            </w:r>
            <w:r>
              <w:rPr>
                <w:vertAlign w:val="superscript"/>
              </w:rPr>
              <w:t>3</w:t>
            </w:r>
            <w:r>
              <w:t xml:space="preserve">, a w </w:t>
            </w:r>
            <w:r w:rsidR="00830AC4">
              <w:t xml:space="preserve">dokumencie e-AD </w:t>
            </w:r>
            <w:r>
              <w:t>nie wybrano rodzaju paliwa – wartość w kilogramach,</w:t>
            </w:r>
          </w:p>
          <w:p w14:paraId="118FDAA7" w14:textId="77777777" w:rsidR="00A02508" w:rsidRDefault="00A02508" w:rsidP="00A02508">
            <w:pPr>
              <w:pStyle w:val="pqiTabBody"/>
            </w:pPr>
            <w:r>
              <w:t>W pozostałych przypadkach nie stosuje się.</w:t>
            </w:r>
          </w:p>
        </w:tc>
        <w:tc>
          <w:tcPr>
            <w:tcW w:w="4142" w:type="dxa"/>
            <w:gridSpan w:val="2"/>
          </w:tcPr>
          <w:p w14:paraId="56C3E912" w14:textId="77777777" w:rsidR="00A02508" w:rsidRPr="009079F8" w:rsidRDefault="00A02508" w:rsidP="00A02508">
            <w:pPr>
              <w:pStyle w:val="pqiTabBody"/>
            </w:pPr>
            <w:r w:rsidRPr="009079F8">
              <w:lastRenderedPageBreak/>
              <w:t xml:space="preserve">Należy podać ilość wyrażoną w jednostce miary powiązanej z kodem </w:t>
            </w:r>
            <w:r>
              <w:t>wyrobu</w:t>
            </w:r>
            <w:r w:rsidRPr="009079F8">
              <w:t xml:space="preserve"> – zob. </w:t>
            </w:r>
            <w:r>
              <w:t>wartości słownika „Dodatkowe j</w:t>
            </w:r>
            <w:r w:rsidRPr="0093764A">
              <w:t>ednostki miary (</w:t>
            </w:r>
            <w:proofErr w:type="spellStart"/>
            <w:r>
              <w:t>Additional</w:t>
            </w:r>
            <w:proofErr w:type="spellEnd"/>
            <w:r>
              <w:t xml:space="preserve"> </w:t>
            </w:r>
            <w:proofErr w:type="spellStart"/>
            <w:r>
              <w:t>u</w:t>
            </w:r>
            <w:r w:rsidRPr="0093764A">
              <w:t>nits</w:t>
            </w:r>
            <w:proofErr w:type="spellEnd"/>
            <w:r w:rsidRPr="0093764A">
              <w:t xml:space="preserve"> of </w:t>
            </w:r>
            <w:proofErr w:type="spellStart"/>
            <w:r w:rsidRPr="0093764A">
              <w:t>measure</w:t>
            </w:r>
            <w:proofErr w:type="spellEnd"/>
            <w:r w:rsidRPr="0093764A">
              <w:t>)</w:t>
            </w:r>
            <w:r>
              <w:t>"</w:t>
            </w:r>
            <w:r w:rsidRPr="009079F8">
              <w:t>.</w:t>
            </w:r>
          </w:p>
        </w:tc>
        <w:tc>
          <w:tcPr>
            <w:tcW w:w="1050" w:type="dxa"/>
          </w:tcPr>
          <w:p w14:paraId="34D13E6B" w14:textId="77777777" w:rsidR="00A02508" w:rsidRDefault="00A02508" w:rsidP="00A02508">
            <w:pPr>
              <w:pStyle w:val="pqiTabBody"/>
            </w:pPr>
            <w:r w:rsidRPr="009079F8">
              <w:t>n..15,3</w:t>
            </w:r>
          </w:p>
        </w:tc>
      </w:tr>
    </w:tbl>
    <w:p w14:paraId="111D0B10" w14:textId="77777777" w:rsidR="00C11AAF" w:rsidRPr="00BD4340" w:rsidRDefault="00082DC2" w:rsidP="00C11AAF">
      <w:pPr>
        <w:pStyle w:val="pqiChpHeadNum2"/>
      </w:pPr>
      <w:r>
        <w:br w:type="page"/>
      </w:r>
      <w:bookmarkStart w:id="2592" w:name="_Toc117635703"/>
      <w:bookmarkStart w:id="2593" w:name="_Toc71025867"/>
      <w:r w:rsidR="00C11AAF">
        <w:lastRenderedPageBreak/>
        <w:t>IE819 – Ostrzeżenie lub odrzucenie przemieszczenia</w:t>
      </w:r>
      <w:bookmarkEnd w:id="2591"/>
      <w:bookmarkEnd w:id="2592"/>
      <w:bookmarkEnd w:id="2593"/>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18"/>
        <w:gridCol w:w="408"/>
        <w:gridCol w:w="5377"/>
        <w:gridCol w:w="16"/>
        <w:gridCol w:w="403"/>
        <w:gridCol w:w="15"/>
        <w:gridCol w:w="2488"/>
        <w:gridCol w:w="20"/>
        <w:gridCol w:w="3348"/>
        <w:gridCol w:w="1051"/>
      </w:tblGrid>
      <w:tr w:rsidR="00C11AAF" w:rsidRPr="009079F8" w14:paraId="12F83334" w14:textId="77777777" w:rsidTr="006A33E2">
        <w:trPr>
          <w:cantSplit/>
          <w:tblHeader/>
        </w:trPr>
        <w:tc>
          <w:tcPr>
            <w:tcW w:w="456" w:type="dxa"/>
            <w:shd w:val="clear" w:color="auto" w:fill="F3F3F3"/>
          </w:tcPr>
          <w:p w14:paraId="223E2ED8" w14:textId="77777777" w:rsidR="00C11AAF" w:rsidRPr="009079F8" w:rsidRDefault="00C11AAF" w:rsidP="00F23355">
            <w:pPr>
              <w:jc w:val="center"/>
              <w:rPr>
                <w:b/>
              </w:rPr>
            </w:pPr>
            <w:r w:rsidRPr="009079F8">
              <w:rPr>
                <w:b/>
              </w:rPr>
              <w:t>A</w:t>
            </w:r>
          </w:p>
        </w:tc>
        <w:tc>
          <w:tcPr>
            <w:tcW w:w="439" w:type="dxa"/>
            <w:shd w:val="clear" w:color="auto" w:fill="F3F3F3"/>
          </w:tcPr>
          <w:p w14:paraId="4697D9A1" w14:textId="77777777" w:rsidR="00C11AAF" w:rsidRPr="009079F8" w:rsidRDefault="00C11AAF" w:rsidP="00F23355">
            <w:pPr>
              <w:jc w:val="center"/>
              <w:rPr>
                <w:b/>
              </w:rPr>
            </w:pPr>
            <w:r w:rsidRPr="009079F8">
              <w:rPr>
                <w:b/>
              </w:rPr>
              <w:t>B</w:t>
            </w:r>
          </w:p>
        </w:tc>
        <w:tc>
          <w:tcPr>
            <w:tcW w:w="4034" w:type="dxa"/>
            <w:shd w:val="clear" w:color="auto" w:fill="F3F3F3"/>
          </w:tcPr>
          <w:p w14:paraId="4A84C211" w14:textId="77777777" w:rsidR="00C11AAF" w:rsidRPr="009079F8" w:rsidRDefault="00C11AAF" w:rsidP="00F23355">
            <w:pPr>
              <w:jc w:val="center"/>
              <w:rPr>
                <w:b/>
              </w:rPr>
            </w:pPr>
            <w:r w:rsidRPr="009079F8">
              <w:rPr>
                <w:b/>
              </w:rPr>
              <w:t>C</w:t>
            </w:r>
          </w:p>
        </w:tc>
        <w:tc>
          <w:tcPr>
            <w:tcW w:w="439" w:type="dxa"/>
            <w:gridSpan w:val="2"/>
            <w:shd w:val="clear" w:color="auto" w:fill="F3F3F3"/>
          </w:tcPr>
          <w:p w14:paraId="6215D214" w14:textId="77777777" w:rsidR="00C11AAF" w:rsidRPr="009079F8" w:rsidRDefault="00C11AAF" w:rsidP="00F23355">
            <w:pPr>
              <w:jc w:val="center"/>
              <w:rPr>
                <w:b/>
              </w:rPr>
            </w:pPr>
            <w:r w:rsidRPr="009079F8">
              <w:rPr>
                <w:b/>
              </w:rPr>
              <w:t>D</w:t>
            </w:r>
          </w:p>
        </w:tc>
        <w:tc>
          <w:tcPr>
            <w:tcW w:w="2981" w:type="dxa"/>
            <w:gridSpan w:val="2"/>
            <w:shd w:val="clear" w:color="auto" w:fill="F3F3F3"/>
          </w:tcPr>
          <w:p w14:paraId="7A29232D" w14:textId="77777777" w:rsidR="00C11AAF" w:rsidRPr="009079F8" w:rsidRDefault="00C11AAF" w:rsidP="00F23355">
            <w:pPr>
              <w:jc w:val="center"/>
              <w:rPr>
                <w:b/>
              </w:rPr>
            </w:pPr>
            <w:r w:rsidRPr="009079F8">
              <w:rPr>
                <w:b/>
              </w:rPr>
              <w:t>E</w:t>
            </w:r>
          </w:p>
        </w:tc>
        <w:tc>
          <w:tcPr>
            <w:tcW w:w="4366" w:type="dxa"/>
            <w:gridSpan w:val="2"/>
            <w:shd w:val="clear" w:color="auto" w:fill="F3F3F3"/>
          </w:tcPr>
          <w:p w14:paraId="1737745B" w14:textId="77777777" w:rsidR="00C11AAF" w:rsidRPr="009079F8" w:rsidRDefault="00C11AAF" w:rsidP="00F23355">
            <w:pPr>
              <w:jc w:val="center"/>
              <w:rPr>
                <w:b/>
              </w:rPr>
            </w:pPr>
            <w:r w:rsidRPr="009079F8">
              <w:rPr>
                <w:b/>
              </w:rPr>
              <w:t>F</w:t>
            </w:r>
          </w:p>
        </w:tc>
        <w:tc>
          <w:tcPr>
            <w:tcW w:w="1051" w:type="dxa"/>
            <w:shd w:val="clear" w:color="auto" w:fill="F3F3F3"/>
          </w:tcPr>
          <w:p w14:paraId="4577760A" w14:textId="77777777" w:rsidR="00C11AAF" w:rsidRPr="009079F8" w:rsidRDefault="00C11AAF" w:rsidP="00F23355">
            <w:pPr>
              <w:jc w:val="center"/>
              <w:rPr>
                <w:b/>
              </w:rPr>
            </w:pPr>
            <w:r w:rsidRPr="009079F8">
              <w:rPr>
                <w:b/>
              </w:rPr>
              <w:t>G</w:t>
            </w:r>
          </w:p>
        </w:tc>
      </w:tr>
      <w:tr w:rsidR="00C11AAF" w:rsidRPr="002854B5" w14:paraId="2E45DC1D" w14:textId="77777777" w:rsidTr="00F23355">
        <w:tc>
          <w:tcPr>
            <w:tcW w:w="13766" w:type="dxa"/>
            <w:gridSpan w:val="10"/>
          </w:tcPr>
          <w:p w14:paraId="56D11600" w14:textId="77777777" w:rsidR="00C11AAF" w:rsidRPr="002854B5" w:rsidRDefault="00C11AAF" w:rsidP="00F23355">
            <w:pPr>
              <w:pStyle w:val="pqiTabHead"/>
            </w:pPr>
            <w:r w:rsidRPr="002854B5">
              <w:t>IE</w:t>
            </w:r>
            <w:r>
              <w:t>819</w:t>
            </w:r>
            <w:r w:rsidRPr="002854B5">
              <w:t xml:space="preserve"> – </w:t>
            </w:r>
            <w:r>
              <w:t>C_REJ</w:t>
            </w:r>
            <w:r w:rsidRPr="004540C9">
              <w:t>_DAT</w:t>
            </w:r>
            <w:r>
              <w:t xml:space="preserve"> – Ostrzeżenie lub odrzucenie przemieszczenia</w:t>
            </w:r>
            <w:r w:rsidRPr="002854B5">
              <w:t>.</w:t>
            </w:r>
          </w:p>
        </w:tc>
      </w:tr>
      <w:tr w:rsidR="00C11AAF" w:rsidRPr="009079F8" w14:paraId="7583151D" w14:textId="77777777" w:rsidTr="006A33E2">
        <w:tc>
          <w:tcPr>
            <w:tcW w:w="895" w:type="dxa"/>
            <w:gridSpan w:val="2"/>
          </w:tcPr>
          <w:p w14:paraId="4919FD68" w14:textId="77777777" w:rsidR="00C11AAF" w:rsidRPr="002854B5" w:rsidRDefault="00C11AAF" w:rsidP="00F23355">
            <w:pPr>
              <w:pStyle w:val="pqiTabBody"/>
              <w:rPr>
                <w:b/>
                <w:i/>
              </w:rPr>
            </w:pPr>
          </w:p>
        </w:tc>
        <w:tc>
          <w:tcPr>
            <w:tcW w:w="4050" w:type="dxa"/>
            <w:gridSpan w:val="2"/>
          </w:tcPr>
          <w:p w14:paraId="051B5374" w14:textId="77777777" w:rsidR="00C11AAF" w:rsidRDefault="00C11AAF" w:rsidP="00F23355">
            <w:pPr>
              <w:pStyle w:val="pqiTabBody"/>
              <w:rPr>
                <w:b/>
              </w:rPr>
            </w:pPr>
            <w:r>
              <w:rPr>
                <w:b/>
              </w:rPr>
              <w:t>&lt;NAGŁÓWEK&gt;</w:t>
            </w:r>
          </w:p>
          <w:p w14:paraId="045D465C"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IE819</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438" w:type="dxa"/>
            <w:gridSpan w:val="2"/>
          </w:tcPr>
          <w:p w14:paraId="0960FA43" w14:textId="77777777" w:rsidR="00C11AAF" w:rsidRPr="0072755A" w:rsidRDefault="00C11AAF" w:rsidP="00F23355">
            <w:pPr>
              <w:pStyle w:val="pqiTabBody"/>
              <w:jc w:val="center"/>
              <w:rPr>
                <w:b/>
              </w:rPr>
            </w:pPr>
            <w:r w:rsidRPr="0072755A">
              <w:rPr>
                <w:b/>
              </w:rPr>
              <w:t>R</w:t>
            </w:r>
          </w:p>
        </w:tc>
        <w:tc>
          <w:tcPr>
            <w:tcW w:w="2991" w:type="dxa"/>
            <w:gridSpan w:val="2"/>
          </w:tcPr>
          <w:p w14:paraId="686D90B6" w14:textId="77777777" w:rsidR="00C11AAF" w:rsidRPr="0072755A" w:rsidRDefault="00C11AAF" w:rsidP="00F23355">
            <w:pPr>
              <w:pStyle w:val="pqiTabBody"/>
              <w:rPr>
                <w:b/>
              </w:rPr>
            </w:pPr>
          </w:p>
        </w:tc>
        <w:tc>
          <w:tcPr>
            <w:tcW w:w="4341" w:type="dxa"/>
          </w:tcPr>
          <w:p w14:paraId="4E55950C" w14:textId="77777777" w:rsidR="00C11AAF" w:rsidRPr="0072755A" w:rsidRDefault="00C11AAF" w:rsidP="00F23355">
            <w:pPr>
              <w:pStyle w:val="pqiTabBody"/>
              <w:rPr>
                <w:b/>
              </w:rPr>
            </w:pPr>
          </w:p>
        </w:tc>
        <w:tc>
          <w:tcPr>
            <w:tcW w:w="1051" w:type="dxa"/>
          </w:tcPr>
          <w:p w14:paraId="4443BBA9" w14:textId="77777777" w:rsidR="00C11AAF" w:rsidRPr="0072755A" w:rsidRDefault="00C11AAF" w:rsidP="00F23355">
            <w:pPr>
              <w:pStyle w:val="pqiTabBody"/>
              <w:rPr>
                <w:b/>
              </w:rPr>
            </w:pPr>
            <w:r w:rsidRPr="0072755A">
              <w:rPr>
                <w:b/>
              </w:rPr>
              <w:t>1x</w:t>
            </w:r>
          </w:p>
        </w:tc>
      </w:tr>
      <w:tr w:rsidR="00C11AAF" w:rsidRPr="009079F8" w14:paraId="6BF0C561" w14:textId="77777777" w:rsidTr="00F23355">
        <w:tc>
          <w:tcPr>
            <w:tcW w:w="13766" w:type="dxa"/>
            <w:gridSpan w:val="10"/>
          </w:tcPr>
          <w:p w14:paraId="40CDE7C1" w14:textId="77777777" w:rsidR="00C11AAF" w:rsidRDefault="00C11AAF" w:rsidP="00F23355">
            <w:pPr>
              <w:pStyle w:val="pqiTabBody"/>
            </w:pPr>
            <w:r>
              <w:t>Wszystkie elementy główne począwszy od poniższego zawarte są w elemencie:</w:t>
            </w:r>
          </w:p>
          <w:p w14:paraId="3640B872" w14:textId="0DE540D8" w:rsidR="00C11AAF" w:rsidRPr="00D31F0A" w:rsidRDefault="00C11AAF" w:rsidP="00F23355">
            <w:pPr>
              <w:pStyle w:val="pqiTabBody"/>
              <w:rPr>
                <w:rFonts w:ascii="Courier New" w:hAnsi="Courier New" w:cs="Courier New"/>
                <w:noProof/>
                <w:color w:val="0000FF"/>
              </w:rPr>
            </w:pPr>
            <w:r w:rsidRPr="00621E71">
              <w:rPr>
                <w:rFonts w:ascii="Courier New" w:hAnsi="Courier New"/>
                <w:color w:val="0000FF"/>
              </w:rPr>
              <w:t>/</w:t>
            </w:r>
            <w:r>
              <w:rPr>
                <w:rFonts w:ascii="Courier New" w:hAnsi="Courier New" w:cs="Courier New"/>
                <w:noProof/>
                <w:color w:val="0000FF"/>
              </w:rPr>
              <w:t>IE819</w:t>
            </w:r>
            <w:r w:rsidRPr="00621E71">
              <w:rPr>
                <w:rFonts w:ascii="Courier New" w:hAnsi="Courier New"/>
                <w:color w:val="0000FF"/>
              </w:rPr>
              <w:t>/</w:t>
            </w:r>
            <w:r>
              <w:rPr>
                <w:rFonts w:ascii="Courier New" w:hAnsi="Courier New"/>
                <w:color w:val="0000FF"/>
              </w:rPr>
              <w:t>Body/</w:t>
            </w:r>
            <w:del w:id="2594" w:author="Jurkowska Monika" w:date="2022-11-14T21:27:00Z">
              <w:r w:rsidRPr="00D31F0A">
                <w:rPr>
                  <w:rFonts w:ascii="Courier New" w:hAnsi="Courier New" w:cs="Courier New"/>
                  <w:noProof/>
                  <w:color w:val="0000FF"/>
                </w:rPr>
                <w:delText>AlertOrRejectionOfEAD</w:delText>
              </w:r>
            </w:del>
            <w:ins w:id="2595" w:author="Jurkowska Monika" w:date="2022-11-14T21:27:00Z">
              <w:r w:rsidR="00D87DF4">
                <w:t xml:space="preserve"> </w:t>
              </w:r>
              <w:r w:rsidR="00D87DF4" w:rsidRPr="00D87DF4">
                <w:rPr>
                  <w:rFonts w:ascii="Courier New" w:hAnsi="Courier New" w:cs="Courier New"/>
                  <w:noProof/>
                  <w:color w:val="0000FF"/>
                </w:rPr>
                <w:t xml:space="preserve">AlertOrRejectionOfEADESAD </w:t>
              </w:r>
            </w:ins>
          </w:p>
        </w:tc>
      </w:tr>
      <w:tr w:rsidR="00C11AAF" w:rsidRPr="009079F8" w14:paraId="4A683345" w14:textId="77777777" w:rsidTr="006A33E2">
        <w:trPr>
          <w:cantSplit/>
        </w:trPr>
        <w:tc>
          <w:tcPr>
            <w:tcW w:w="895" w:type="dxa"/>
            <w:gridSpan w:val="2"/>
          </w:tcPr>
          <w:p w14:paraId="0ED0FD86" w14:textId="77777777" w:rsidR="00C11AAF" w:rsidRPr="009079F8" w:rsidRDefault="00C11AAF" w:rsidP="00F23355">
            <w:pPr>
              <w:keepNext/>
              <w:rPr>
                <w:i/>
              </w:rPr>
            </w:pPr>
            <w:r w:rsidRPr="009079F8">
              <w:rPr>
                <w:b/>
              </w:rPr>
              <w:t>1</w:t>
            </w:r>
          </w:p>
        </w:tc>
        <w:tc>
          <w:tcPr>
            <w:tcW w:w="4034" w:type="dxa"/>
          </w:tcPr>
          <w:p w14:paraId="029AA4B9" w14:textId="77777777" w:rsidR="00C11AAF" w:rsidRDefault="00C11AAF" w:rsidP="00F23355">
            <w:pPr>
              <w:keepNext/>
              <w:rPr>
                <w:b/>
                <w:caps/>
              </w:rPr>
            </w:pPr>
            <w:r w:rsidRPr="009079F8">
              <w:rPr>
                <w:b/>
                <w:caps/>
              </w:rPr>
              <w:t>CECHA</w:t>
            </w:r>
          </w:p>
          <w:p w14:paraId="01ADF2AD" w14:textId="77777777" w:rsidR="00C11AAF" w:rsidRPr="009079F8" w:rsidRDefault="00C11AAF" w:rsidP="00F23355">
            <w:pPr>
              <w:keepNext/>
              <w:rPr>
                <w:rFonts w:ascii="Times New Roman Bold" w:hAnsi="Times New Roman Bold"/>
                <w:b/>
                <w:caps/>
              </w:rPr>
            </w:pPr>
            <w:r>
              <w:rPr>
                <w:rFonts w:ascii="Courier New" w:hAnsi="Courier New" w:cs="Courier New"/>
                <w:noProof/>
                <w:color w:val="0000FF"/>
                <w:szCs w:val="20"/>
              </w:rPr>
              <w:t>Attributes</w:t>
            </w:r>
          </w:p>
        </w:tc>
        <w:tc>
          <w:tcPr>
            <w:tcW w:w="439" w:type="dxa"/>
            <w:gridSpan w:val="2"/>
          </w:tcPr>
          <w:p w14:paraId="09438370" w14:textId="77777777" w:rsidR="00C11AAF" w:rsidRPr="0072755A" w:rsidRDefault="00C11AAF" w:rsidP="00F23355">
            <w:pPr>
              <w:keepNext/>
              <w:jc w:val="center"/>
              <w:rPr>
                <w:b/>
              </w:rPr>
            </w:pPr>
            <w:r w:rsidRPr="0072755A">
              <w:rPr>
                <w:b/>
              </w:rPr>
              <w:t>R</w:t>
            </w:r>
          </w:p>
        </w:tc>
        <w:tc>
          <w:tcPr>
            <w:tcW w:w="2981" w:type="dxa"/>
            <w:gridSpan w:val="2"/>
          </w:tcPr>
          <w:p w14:paraId="7E1606B8" w14:textId="77777777" w:rsidR="00C11AAF" w:rsidRPr="0072755A" w:rsidRDefault="00C11AAF" w:rsidP="00F23355">
            <w:pPr>
              <w:keepNext/>
              <w:rPr>
                <w:b/>
              </w:rPr>
            </w:pPr>
          </w:p>
        </w:tc>
        <w:tc>
          <w:tcPr>
            <w:tcW w:w="4366" w:type="dxa"/>
            <w:gridSpan w:val="2"/>
          </w:tcPr>
          <w:p w14:paraId="2E0CAB69" w14:textId="77777777" w:rsidR="00C11AAF" w:rsidRPr="0072755A" w:rsidRDefault="00C11AAF" w:rsidP="00F23355">
            <w:pPr>
              <w:keepNext/>
              <w:rPr>
                <w:b/>
              </w:rPr>
            </w:pPr>
          </w:p>
        </w:tc>
        <w:tc>
          <w:tcPr>
            <w:tcW w:w="1051" w:type="dxa"/>
          </w:tcPr>
          <w:p w14:paraId="3718B86E" w14:textId="77777777" w:rsidR="00C11AAF" w:rsidRPr="0072755A" w:rsidRDefault="00C11AAF" w:rsidP="00F23355">
            <w:pPr>
              <w:keepNext/>
              <w:rPr>
                <w:b/>
              </w:rPr>
            </w:pPr>
            <w:r w:rsidRPr="0072755A">
              <w:rPr>
                <w:b/>
              </w:rPr>
              <w:t>1x</w:t>
            </w:r>
          </w:p>
        </w:tc>
      </w:tr>
      <w:tr w:rsidR="00C11AAF" w:rsidRPr="009079F8" w14:paraId="2F340C5E" w14:textId="77777777" w:rsidTr="006A33E2">
        <w:trPr>
          <w:cantSplit/>
        </w:trPr>
        <w:tc>
          <w:tcPr>
            <w:tcW w:w="456" w:type="dxa"/>
          </w:tcPr>
          <w:p w14:paraId="1A83B9B5" w14:textId="77777777" w:rsidR="00C11AAF" w:rsidRPr="009079F8" w:rsidRDefault="00C11AAF" w:rsidP="00F23355">
            <w:pPr>
              <w:rPr>
                <w:b/>
              </w:rPr>
            </w:pPr>
          </w:p>
        </w:tc>
        <w:tc>
          <w:tcPr>
            <w:tcW w:w="439" w:type="dxa"/>
          </w:tcPr>
          <w:p w14:paraId="4A780DD9" w14:textId="77777777" w:rsidR="00C11AAF" w:rsidRPr="009079F8" w:rsidRDefault="00C11AAF" w:rsidP="00F23355">
            <w:pPr>
              <w:rPr>
                <w:i/>
              </w:rPr>
            </w:pPr>
            <w:r w:rsidRPr="009079F8">
              <w:rPr>
                <w:i/>
              </w:rPr>
              <w:t>a</w:t>
            </w:r>
          </w:p>
        </w:tc>
        <w:tc>
          <w:tcPr>
            <w:tcW w:w="4034" w:type="dxa"/>
          </w:tcPr>
          <w:p w14:paraId="7AB82767" w14:textId="77777777" w:rsidR="00C11AAF" w:rsidRDefault="00C11AAF" w:rsidP="00F23355">
            <w:r w:rsidRPr="009079F8">
              <w:t xml:space="preserve">Data i czas </w:t>
            </w:r>
            <w:r>
              <w:t>zatwierdzenia</w:t>
            </w:r>
            <w:r w:rsidRPr="009079F8">
              <w:t xml:space="preserve"> </w:t>
            </w:r>
            <w:r>
              <w:t>ostrzeżenia</w:t>
            </w:r>
            <w:r w:rsidRPr="009079F8">
              <w:t>/</w:t>
            </w:r>
            <w:r>
              <w:t>odrzucenia przemieszczenia</w:t>
            </w:r>
          </w:p>
          <w:p w14:paraId="05CC9800" w14:textId="77777777" w:rsidR="00C11AAF" w:rsidRDefault="00C11AAF" w:rsidP="00F23355">
            <w:pPr>
              <w:rPr>
                <w:rFonts w:ascii="Courier New" w:hAnsi="Courier New" w:cs="Courier New"/>
                <w:noProof/>
                <w:color w:val="0000FF"/>
                <w:szCs w:val="20"/>
              </w:rPr>
            </w:pPr>
            <w:r>
              <w:rPr>
                <w:rFonts w:ascii="Courier New" w:hAnsi="Courier New" w:cs="Courier New"/>
                <w:noProof/>
                <w:color w:val="0000FF"/>
                <w:szCs w:val="20"/>
              </w:rPr>
              <w:t>DateAndTimeOfValidationOf</w:t>
            </w:r>
          </w:p>
          <w:p w14:paraId="14EFFBF7" w14:textId="77777777" w:rsidR="00C11AAF" w:rsidRPr="00D31F0A" w:rsidRDefault="00C11AAF" w:rsidP="00F23355">
            <w:pPr>
              <w:rPr>
                <w:rFonts w:ascii="Courier New" w:hAnsi="Courier New" w:cs="Courier New"/>
                <w:noProof/>
                <w:color w:val="0000FF"/>
                <w:szCs w:val="20"/>
              </w:rPr>
            </w:pPr>
            <w:r w:rsidRPr="00D31F0A">
              <w:rPr>
                <w:rFonts w:ascii="Courier New" w:hAnsi="Courier New" w:cs="Courier New"/>
                <w:noProof/>
                <w:color w:val="0000FF"/>
                <w:szCs w:val="20"/>
              </w:rPr>
              <w:t>AlertRejection</w:t>
            </w:r>
          </w:p>
        </w:tc>
        <w:tc>
          <w:tcPr>
            <w:tcW w:w="439" w:type="dxa"/>
            <w:gridSpan w:val="2"/>
          </w:tcPr>
          <w:p w14:paraId="55A1DC8A" w14:textId="77777777" w:rsidR="00C11AAF" w:rsidRPr="009079F8" w:rsidRDefault="00C11AAF" w:rsidP="00F23355">
            <w:pPr>
              <w:jc w:val="center"/>
            </w:pPr>
            <w:r>
              <w:t>D</w:t>
            </w:r>
          </w:p>
        </w:tc>
        <w:tc>
          <w:tcPr>
            <w:tcW w:w="2981" w:type="dxa"/>
            <w:gridSpan w:val="2"/>
          </w:tcPr>
          <w:p w14:paraId="3D96819C" w14:textId="77777777" w:rsidR="00C11AAF" w:rsidRPr="009079F8" w:rsidRDefault="00C11AAF" w:rsidP="00F23355">
            <w:pPr>
              <w:rPr>
                <w:lang w:eastAsia="en-GB"/>
              </w:rPr>
            </w:pPr>
            <w:r>
              <w:rPr>
                <w:lang w:eastAsia="en-GB"/>
              </w:rPr>
              <w:t>Podają</w:t>
            </w:r>
            <w:r w:rsidRPr="009079F8">
              <w:rPr>
                <w:lang w:eastAsia="en-GB"/>
              </w:rPr>
              <w:t xml:space="preserve"> właściwe organy państw</w:t>
            </w:r>
            <w:r>
              <w:rPr>
                <w:lang w:eastAsia="en-GB"/>
              </w:rPr>
              <w:t>a</w:t>
            </w:r>
            <w:r w:rsidRPr="009079F8">
              <w:rPr>
                <w:lang w:eastAsia="en-GB"/>
              </w:rPr>
              <w:t xml:space="preserve"> członkowski</w:t>
            </w:r>
            <w:r>
              <w:rPr>
                <w:lang w:eastAsia="en-GB"/>
              </w:rPr>
              <w:t>ego</w:t>
            </w:r>
            <w:r w:rsidRPr="009079F8">
              <w:rPr>
                <w:lang w:eastAsia="en-GB"/>
              </w:rPr>
              <w:t xml:space="preserve"> przeznaczenia</w:t>
            </w:r>
            <w:r>
              <w:rPr>
                <w:lang w:eastAsia="en-GB"/>
              </w:rPr>
              <w:t xml:space="preserve"> </w:t>
            </w:r>
            <w:r w:rsidRPr="009079F8">
              <w:rPr>
                <w:lang w:eastAsia="en-GB"/>
              </w:rPr>
              <w:t xml:space="preserve">po </w:t>
            </w:r>
            <w:r>
              <w:rPr>
                <w:lang w:eastAsia="en-GB"/>
              </w:rPr>
              <w:t>zatwierdzeniu</w:t>
            </w:r>
            <w:r w:rsidRPr="009079F8">
              <w:rPr>
                <w:lang w:eastAsia="en-GB"/>
              </w:rPr>
              <w:t xml:space="preserve"> </w:t>
            </w:r>
            <w:r>
              <w:rPr>
                <w:lang w:eastAsia="en-GB"/>
              </w:rPr>
              <w:t>o</w:t>
            </w:r>
            <w:r>
              <w:t>strzeżenia lub odrzucenia przemieszczenia</w:t>
            </w:r>
            <w:r w:rsidRPr="009079F8">
              <w:rPr>
                <w:lang w:eastAsia="en-GB"/>
              </w:rPr>
              <w:t>.</w:t>
            </w:r>
          </w:p>
        </w:tc>
        <w:tc>
          <w:tcPr>
            <w:tcW w:w="4366" w:type="dxa"/>
            <w:gridSpan w:val="2"/>
          </w:tcPr>
          <w:p w14:paraId="51F71197" w14:textId="77777777" w:rsidR="00C11AAF" w:rsidRPr="009079F8" w:rsidRDefault="00C11AAF" w:rsidP="00F23355">
            <w:pPr>
              <w:rPr>
                <w:szCs w:val="20"/>
                <w:lang w:eastAsia="en-GB"/>
              </w:rPr>
            </w:pPr>
          </w:p>
        </w:tc>
        <w:tc>
          <w:tcPr>
            <w:tcW w:w="1051" w:type="dxa"/>
          </w:tcPr>
          <w:p w14:paraId="0E6AB87B" w14:textId="77777777" w:rsidR="00C11AAF" w:rsidRPr="009079F8" w:rsidRDefault="00C11AAF" w:rsidP="00F23355">
            <w:proofErr w:type="spellStart"/>
            <w:r w:rsidRPr="009079F8">
              <w:t>dateTime</w:t>
            </w:r>
            <w:proofErr w:type="spellEnd"/>
          </w:p>
        </w:tc>
      </w:tr>
      <w:tr w:rsidR="00C11AAF" w:rsidRPr="009079F8" w14:paraId="083CD129" w14:textId="77777777" w:rsidTr="006A33E2">
        <w:trPr>
          <w:cantSplit/>
        </w:trPr>
        <w:tc>
          <w:tcPr>
            <w:tcW w:w="895" w:type="dxa"/>
            <w:gridSpan w:val="2"/>
          </w:tcPr>
          <w:p w14:paraId="7ACB4923" w14:textId="77777777" w:rsidR="00C11AAF" w:rsidRPr="009079F8" w:rsidRDefault="00C11AAF" w:rsidP="00F23355">
            <w:pPr>
              <w:keepNext/>
              <w:rPr>
                <w:i/>
              </w:rPr>
            </w:pPr>
            <w:r>
              <w:rPr>
                <w:b/>
              </w:rPr>
              <w:t>2</w:t>
            </w:r>
          </w:p>
        </w:tc>
        <w:tc>
          <w:tcPr>
            <w:tcW w:w="4034" w:type="dxa"/>
          </w:tcPr>
          <w:p w14:paraId="63C1BF7F" w14:textId="77777777" w:rsidR="00C11AAF" w:rsidRDefault="00C11AAF" w:rsidP="00F23355">
            <w:pPr>
              <w:keepNext/>
              <w:rPr>
                <w:b/>
                <w:szCs w:val="20"/>
              </w:rPr>
            </w:pPr>
            <w:r w:rsidRPr="009079F8">
              <w:rPr>
                <w:b/>
                <w:szCs w:val="20"/>
              </w:rPr>
              <w:t xml:space="preserve">PODMIOT </w:t>
            </w:r>
            <w:r>
              <w:rPr>
                <w:b/>
                <w:szCs w:val="20"/>
              </w:rPr>
              <w:t>O</w:t>
            </w:r>
            <w:r w:rsidRPr="009079F8">
              <w:rPr>
                <w:b/>
                <w:szCs w:val="20"/>
              </w:rPr>
              <w:t>dbier</w:t>
            </w:r>
            <w:r>
              <w:rPr>
                <w:b/>
                <w:szCs w:val="20"/>
              </w:rPr>
              <w:t>ający</w:t>
            </w:r>
          </w:p>
          <w:p w14:paraId="1ADC47AD" w14:textId="77777777" w:rsidR="00C11AAF" w:rsidRPr="009079F8" w:rsidRDefault="00C11AAF" w:rsidP="00F23355">
            <w:pPr>
              <w:keepNext/>
            </w:pPr>
            <w:r>
              <w:rPr>
                <w:rFonts w:ascii="Courier New" w:hAnsi="Courier New" w:cs="Courier New"/>
                <w:noProof/>
                <w:color w:val="0000FF"/>
                <w:szCs w:val="20"/>
              </w:rPr>
              <w:t>ConsigneeTrader</w:t>
            </w:r>
          </w:p>
        </w:tc>
        <w:tc>
          <w:tcPr>
            <w:tcW w:w="439" w:type="dxa"/>
            <w:gridSpan w:val="2"/>
          </w:tcPr>
          <w:p w14:paraId="0FB677D7" w14:textId="582064F5" w:rsidR="00C11AAF" w:rsidRPr="0072755A" w:rsidRDefault="00C90B31" w:rsidP="00F23355">
            <w:pPr>
              <w:keepNext/>
              <w:jc w:val="center"/>
              <w:rPr>
                <w:b/>
              </w:rPr>
            </w:pPr>
            <w:r>
              <w:rPr>
                <w:b/>
                <w:sz w:val="22"/>
                <w:szCs w:val="22"/>
              </w:rPr>
              <w:t>O</w:t>
            </w:r>
          </w:p>
        </w:tc>
        <w:tc>
          <w:tcPr>
            <w:tcW w:w="2981" w:type="dxa"/>
            <w:gridSpan w:val="2"/>
          </w:tcPr>
          <w:p w14:paraId="66202B3A" w14:textId="77777777" w:rsidR="00C11AAF" w:rsidRPr="005540FC" w:rsidRDefault="00C11AAF" w:rsidP="00F23355">
            <w:pPr>
              <w:keepNext/>
              <w:rPr>
                <w:b/>
                <w:lang w:eastAsia="en-GB"/>
              </w:rPr>
            </w:pPr>
          </w:p>
        </w:tc>
        <w:tc>
          <w:tcPr>
            <w:tcW w:w="4366" w:type="dxa"/>
            <w:gridSpan w:val="2"/>
          </w:tcPr>
          <w:p w14:paraId="7B272BC7" w14:textId="6D3A7469" w:rsidR="00C11AAF" w:rsidRPr="0072755A" w:rsidRDefault="00C11AAF" w:rsidP="00F23355">
            <w:pPr>
              <w:keepNext/>
              <w:rPr>
                <w:b/>
              </w:rPr>
            </w:pPr>
          </w:p>
        </w:tc>
        <w:tc>
          <w:tcPr>
            <w:tcW w:w="1051" w:type="dxa"/>
          </w:tcPr>
          <w:p w14:paraId="28C77E16" w14:textId="77777777" w:rsidR="00C11AAF" w:rsidRPr="0072755A" w:rsidRDefault="00C11AAF" w:rsidP="00F23355">
            <w:pPr>
              <w:keepNext/>
              <w:rPr>
                <w:b/>
              </w:rPr>
            </w:pPr>
            <w:r w:rsidRPr="0072755A">
              <w:rPr>
                <w:b/>
              </w:rPr>
              <w:t>1x</w:t>
            </w:r>
          </w:p>
        </w:tc>
      </w:tr>
      <w:tr w:rsidR="00C11AAF" w:rsidRPr="009079F8" w14:paraId="2F939705" w14:textId="77777777" w:rsidTr="006A33E2">
        <w:trPr>
          <w:cantSplit/>
        </w:trPr>
        <w:tc>
          <w:tcPr>
            <w:tcW w:w="895" w:type="dxa"/>
            <w:gridSpan w:val="2"/>
          </w:tcPr>
          <w:p w14:paraId="2030CA18" w14:textId="77777777" w:rsidR="00C11AAF" w:rsidRPr="009079F8" w:rsidRDefault="00C11AAF" w:rsidP="00F23355">
            <w:pPr>
              <w:rPr>
                <w:i/>
              </w:rPr>
            </w:pPr>
          </w:p>
        </w:tc>
        <w:tc>
          <w:tcPr>
            <w:tcW w:w="4034" w:type="dxa"/>
          </w:tcPr>
          <w:p w14:paraId="0AC5B70A" w14:textId="77777777" w:rsidR="00C11AAF" w:rsidRDefault="00C11AAF" w:rsidP="00F23355">
            <w:pPr>
              <w:pStyle w:val="pqiTabBody"/>
            </w:pPr>
            <w:r>
              <w:t>JĘZYK ELEMENTU</w:t>
            </w:r>
            <w:r w:rsidRPr="009079F8">
              <w:t xml:space="preserve"> </w:t>
            </w:r>
          </w:p>
          <w:p w14:paraId="5E0BB693" w14:textId="77777777" w:rsidR="00C11AAF" w:rsidRPr="009079F8" w:rsidRDefault="00C11AAF" w:rsidP="00F23355">
            <w:r>
              <w:rPr>
                <w:rFonts w:ascii="Courier New" w:hAnsi="Courier New" w:cs="Courier New"/>
                <w:noProof/>
                <w:color w:val="0000FF"/>
              </w:rPr>
              <w:t>@language</w:t>
            </w:r>
          </w:p>
        </w:tc>
        <w:tc>
          <w:tcPr>
            <w:tcW w:w="439" w:type="dxa"/>
            <w:gridSpan w:val="2"/>
          </w:tcPr>
          <w:p w14:paraId="02680B3C" w14:textId="77777777" w:rsidR="00C11AAF" w:rsidRPr="009079F8" w:rsidRDefault="00C11AAF" w:rsidP="00F23355">
            <w:pPr>
              <w:jc w:val="center"/>
            </w:pPr>
            <w:r>
              <w:t>R</w:t>
            </w:r>
          </w:p>
        </w:tc>
        <w:tc>
          <w:tcPr>
            <w:tcW w:w="2981" w:type="dxa"/>
            <w:gridSpan w:val="2"/>
          </w:tcPr>
          <w:p w14:paraId="6C83AA80" w14:textId="77777777" w:rsidR="00C11AAF" w:rsidRPr="009079F8" w:rsidRDefault="00C11AAF" w:rsidP="00F23355"/>
        </w:tc>
        <w:tc>
          <w:tcPr>
            <w:tcW w:w="4366" w:type="dxa"/>
            <w:gridSpan w:val="2"/>
          </w:tcPr>
          <w:p w14:paraId="1230E911" w14:textId="77777777" w:rsidR="00C11AAF" w:rsidRDefault="00C11AAF" w:rsidP="00F23355">
            <w:pPr>
              <w:pStyle w:val="pqiTabBody"/>
            </w:pPr>
            <w:r>
              <w:t>Atrybut.</w:t>
            </w:r>
          </w:p>
          <w:p w14:paraId="7969DF41" w14:textId="5EC89C64" w:rsidR="00106F15" w:rsidRPr="009079F8" w:rsidRDefault="00C11AAF" w:rsidP="00F23355">
            <w:r>
              <w:t>Wartość ze słownika „</w:t>
            </w:r>
            <w:r w:rsidRPr="008C6FA2">
              <w:t xml:space="preserve">Kody języka (Language </w:t>
            </w:r>
            <w:proofErr w:type="spellStart"/>
            <w:r w:rsidRPr="008C6FA2">
              <w:t>codes</w:t>
            </w:r>
            <w:proofErr w:type="spellEnd"/>
            <w:r w:rsidRPr="008C6FA2">
              <w:t>)</w:t>
            </w:r>
            <w:r>
              <w:t>”.</w:t>
            </w:r>
          </w:p>
        </w:tc>
        <w:tc>
          <w:tcPr>
            <w:tcW w:w="1051" w:type="dxa"/>
          </w:tcPr>
          <w:p w14:paraId="6DA6B5A6" w14:textId="77777777" w:rsidR="00C11AAF" w:rsidRPr="009079F8" w:rsidRDefault="00C11AAF" w:rsidP="00F23355">
            <w:r w:rsidRPr="009079F8">
              <w:t>a2</w:t>
            </w:r>
          </w:p>
        </w:tc>
      </w:tr>
      <w:tr w:rsidR="00C11AAF" w:rsidRPr="009079F8" w14:paraId="52F43347" w14:textId="77777777" w:rsidTr="006A33E2">
        <w:trPr>
          <w:cantSplit/>
        </w:trPr>
        <w:tc>
          <w:tcPr>
            <w:tcW w:w="456" w:type="dxa"/>
          </w:tcPr>
          <w:p w14:paraId="4C155C14" w14:textId="77777777" w:rsidR="00C11AAF" w:rsidRPr="009079F8" w:rsidRDefault="00C11AAF" w:rsidP="00F23355">
            <w:pPr>
              <w:rPr>
                <w:b/>
              </w:rPr>
            </w:pPr>
          </w:p>
        </w:tc>
        <w:tc>
          <w:tcPr>
            <w:tcW w:w="439" w:type="dxa"/>
          </w:tcPr>
          <w:p w14:paraId="6A7A4D1F" w14:textId="77777777" w:rsidR="00C11AAF" w:rsidRPr="009079F8" w:rsidRDefault="00C11AAF" w:rsidP="00F23355">
            <w:pPr>
              <w:rPr>
                <w:i/>
              </w:rPr>
            </w:pPr>
            <w:r w:rsidRPr="009079F8">
              <w:rPr>
                <w:i/>
              </w:rPr>
              <w:t>a</w:t>
            </w:r>
          </w:p>
        </w:tc>
        <w:tc>
          <w:tcPr>
            <w:tcW w:w="4034" w:type="dxa"/>
          </w:tcPr>
          <w:p w14:paraId="70ED80A4" w14:textId="77777777" w:rsidR="00C11AAF" w:rsidRDefault="00C11AAF" w:rsidP="00F23355">
            <w:r w:rsidRPr="009079F8">
              <w:t>Identyfikacja podmiotu</w:t>
            </w:r>
          </w:p>
          <w:p w14:paraId="626D005F" w14:textId="77777777" w:rsidR="00C11AAF" w:rsidRPr="009079F8" w:rsidRDefault="00C11AAF" w:rsidP="00F23355">
            <w:r>
              <w:rPr>
                <w:rFonts w:ascii="Courier New" w:hAnsi="Courier New" w:cs="Courier New"/>
                <w:noProof/>
                <w:color w:val="0000FF"/>
                <w:szCs w:val="20"/>
              </w:rPr>
              <w:t>Traderid</w:t>
            </w:r>
          </w:p>
        </w:tc>
        <w:tc>
          <w:tcPr>
            <w:tcW w:w="439" w:type="dxa"/>
            <w:gridSpan w:val="2"/>
          </w:tcPr>
          <w:p w14:paraId="0AB432D4" w14:textId="77777777" w:rsidR="00C11AAF" w:rsidRPr="009079F8" w:rsidRDefault="00C11AAF" w:rsidP="00F23355">
            <w:pPr>
              <w:jc w:val="center"/>
            </w:pPr>
            <w:r w:rsidRPr="009079F8">
              <w:rPr>
                <w:szCs w:val="20"/>
              </w:rPr>
              <w:t>C</w:t>
            </w:r>
          </w:p>
        </w:tc>
        <w:tc>
          <w:tcPr>
            <w:tcW w:w="2981" w:type="dxa"/>
            <w:gridSpan w:val="2"/>
          </w:tcPr>
          <w:p w14:paraId="2EF55FF5" w14:textId="77777777" w:rsidR="00C11AAF" w:rsidRPr="002F4661" w:rsidRDefault="00C11AAF" w:rsidP="00F23355">
            <w:pPr>
              <w:pStyle w:val="pqiTabHead"/>
              <w:rPr>
                <w:b w:val="0"/>
              </w:rPr>
            </w:pPr>
            <w:r w:rsidRPr="00F95280">
              <w:t>- „R”, jeżeli kod rodzaju miejsca przeznaczenia w polu 1a komunikatu IE801</w:t>
            </w:r>
            <w:r w:rsidRPr="00F95280" w:rsidDel="00CD2092">
              <w:t xml:space="preserve"> </w:t>
            </w:r>
            <w:r w:rsidRPr="00F95280">
              <w:t>ma wartość „</w:t>
            </w:r>
            <w:r w:rsidRPr="002F4661">
              <w:rPr>
                <w:b w:val="0"/>
              </w:rPr>
              <w:t>1”, „2”, „3”, „</w:t>
            </w:r>
            <w:r>
              <w:rPr>
                <w:b w:val="0"/>
              </w:rPr>
              <w:t>4”</w:t>
            </w:r>
            <w:r w:rsidRPr="002F4661">
              <w:rPr>
                <w:b w:val="0"/>
              </w:rPr>
              <w:t>.</w:t>
            </w:r>
          </w:p>
          <w:p w14:paraId="166F0A68" w14:textId="77777777" w:rsidR="00C11AAF" w:rsidRPr="002F4661" w:rsidRDefault="00C11AAF" w:rsidP="00F23355">
            <w:pPr>
              <w:pStyle w:val="pqiTabHead"/>
              <w:rPr>
                <w:b w:val="0"/>
              </w:rPr>
            </w:pPr>
            <w:r w:rsidRPr="002F4661">
              <w:rPr>
                <w:b w:val="0"/>
              </w:rPr>
              <w:t>- „O” jeżeli kod rodzaju miejsca przeznaczenia w polu 1a komunikatu IE801 ma wartość „6”.</w:t>
            </w:r>
          </w:p>
          <w:p w14:paraId="3CEEE770" w14:textId="77777777" w:rsidR="00C11AAF" w:rsidRPr="005F5DCD" w:rsidRDefault="00C11AAF" w:rsidP="00F23355">
            <w:pPr>
              <w:pStyle w:val="pqiTabBody"/>
            </w:pPr>
            <w:r w:rsidRPr="002F4661">
              <w:t xml:space="preserve">- Nie stosuje się w przypadku kodu rodzaju miejsca przeznaczenia </w:t>
            </w:r>
            <w:r>
              <w:t>„5”</w:t>
            </w:r>
            <w:r w:rsidRPr="002F4661">
              <w:t xml:space="preserve"> w polu </w:t>
            </w:r>
            <w:r w:rsidRPr="005F5DCD">
              <w:t>1a komunikatu IE801.</w:t>
            </w:r>
          </w:p>
          <w:p w14:paraId="11587465" w14:textId="7739A754" w:rsidR="00C11AAF" w:rsidRPr="009079F8" w:rsidRDefault="00C11AAF" w:rsidP="00F23355">
            <w:pPr>
              <w:pStyle w:val="pqiTabBody"/>
              <w:rPr>
                <w:i/>
              </w:rPr>
            </w:pPr>
            <w:r w:rsidRPr="005F5DCD">
              <w:rPr>
                <w:i/>
              </w:rPr>
              <w:t>(</w:t>
            </w:r>
            <w:r w:rsidRPr="005F5DCD">
              <w:t xml:space="preserve">Zobacz wartości enumeracji </w:t>
            </w:r>
            <w:r w:rsidRPr="005F5DCD">
              <w:fldChar w:fldCharType="begin"/>
            </w:r>
            <w:r w:rsidRPr="005F5DCD">
              <w:instrText xml:space="preserve"> REF _Ref267833580 \h  \* MERGEFORMAT </w:instrText>
            </w:r>
            <w:r w:rsidRPr="005F5DCD">
              <w:fldChar w:fldCharType="separate"/>
            </w:r>
            <w:r w:rsidR="002B6F91">
              <w:t>Kody rodzaju miejsca przeznaczenia (</w:t>
            </w:r>
            <w:proofErr w:type="spellStart"/>
            <w:r w:rsidR="002B6F91">
              <w:t>D</w:t>
            </w:r>
            <w:r w:rsidR="002B6F91" w:rsidRPr="00F963E2">
              <w:t>estination</w:t>
            </w:r>
            <w:proofErr w:type="spellEnd"/>
            <w:r w:rsidR="002B6F91" w:rsidRPr="00F963E2">
              <w:t xml:space="preserve"> </w:t>
            </w:r>
            <w:proofErr w:type="spellStart"/>
            <w:r w:rsidR="002B6F91" w:rsidRPr="00F963E2">
              <w:t>Type</w:t>
            </w:r>
            <w:proofErr w:type="spellEnd"/>
            <w:r w:rsidR="002B6F91" w:rsidRPr="00F963E2">
              <w:t xml:space="preserve"> </w:t>
            </w:r>
            <w:proofErr w:type="spellStart"/>
            <w:r w:rsidR="002B6F91" w:rsidRPr="00F963E2">
              <w:t>Code</w:t>
            </w:r>
            <w:r w:rsidR="002B6F91">
              <w:t>s</w:t>
            </w:r>
            <w:proofErr w:type="spellEnd"/>
            <w:r w:rsidR="002B6F91">
              <w:t>)</w:t>
            </w:r>
            <w:r w:rsidRPr="005F5DCD">
              <w:fldChar w:fldCharType="end"/>
            </w:r>
            <w:r w:rsidRPr="005F5DCD">
              <w:rPr>
                <w:i/>
              </w:rPr>
              <w:t>).</w:t>
            </w:r>
          </w:p>
        </w:tc>
        <w:tc>
          <w:tcPr>
            <w:tcW w:w="4366" w:type="dxa"/>
            <w:gridSpan w:val="2"/>
          </w:tcPr>
          <w:p w14:paraId="09760EC7" w14:textId="77777777" w:rsidR="00C11AAF" w:rsidRPr="009079F8" w:rsidRDefault="00C11AAF" w:rsidP="00F23355">
            <w:pPr>
              <w:pStyle w:val="pqiTabBody"/>
            </w:pPr>
            <w:r w:rsidRPr="009079F8">
              <w:t>Dla kodu rodzaju miejsca przeznaczenia:</w:t>
            </w:r>
          </w:p>
          <w:p w14:paraId="112191BB" w14:textId="03FAEB6D" w:rsidR="00C11AAF" w:rsidRDefault="00C11AAF" w:rsidP="00F23355">
            <w:pPr>
              <w:pStyle w:val="pqiTabBody"/>
            </w:pPr>
            <w:r>
              <w:t xml:space="preserve">- </w:t>
            </w:r>
            <w:r w:rsidRPr="009079F8">
              <w:t>1</w:t>
            </w:r>
            <w:r>
              <w:t>, 2, 3</w:t>
            </w:r>
            <w:r w:rsidR="000251E6">
              <w:t xml:space="preserve"> i </w:t>
            </w:r>
            <w:r>
              <w:t>4</w:t>
            </w:r>
            <w:r w:rsidRPr="009079F8">
              <w:t xml:space="preserve">: </w:t>
            </w:r>
            <w:r>
              <w:t>jest to</w:t>
            </w:r>
            <w:r w:rsidRPr="009079F8">
              <w:t xml:space="preserve"> ważny numer </w:t>
            </w:r>
            <w:r>
              <w:t>akcyzowy</w:t>
            </w:r>
            <w:r w:rsidRPr="009079F8">
              <w:t xml:space="preserve"> </w:t>
            </w:r>
            <w:r>
              <w:t>podmiotu odbierającego,</w:t>
            </w:r>
          </w:p>
          <w:p w14:paraId="4FE07791" w14:textId="0E5E8D12" w:rsidR="00106F15" w:rsidRPr="009079F8" w:rsidRDefault="00C11AAF" w:rsidP="00F23355">
            <w:pPr>
              <w:pStyle w:val="pqiTabBody"/>
            </w:pPr>
            <w:r>
              <w:t>- 6</w:t>
            </w:r>
            <w:r w:rsidRPr="009079F8">
              <w:t xml:space="preserve">: </w:t>
            </w:r>
            <w:r>
              <w:t>jest to numer identyfikacyjny VAT podmiotu</w:t>
            </w:r>
            <w:r w:rsidRPr="009079F8">
              <w:t xml:space="preserve"> reprezentujące</w:t>
            </w:r>
            <w:r>
              <w:t>go</w:t>
            </w:r>
            <w:r w:rsidRPr="009079F8">
              <w:t xml:space="preserve"> wysyłającego w urzędzie wywozu</w:t>
            </w:r>
            <w:r>
              <w:t>.</w:t>
            </w:r>
          </w:p>
        </w:tc>
        <w:tc>
          <w:tcPr>
            <w:tcW w:w="1051" w:type="dxa"/>
          </w:tcPr>
          <w:p w14:paraId="7157DE33" w14:textId="77777777" w:rsidR="00C11AAF" w:rsidRPr="009079F8" w:rsidRDefault="00C11AAF" w:rsidP="00F23355">
            <w:r w:rsidRPr="009079F8">
              <w:t>an..16</w:t>
            </w:r>
          </w:p>
        </w:tc>
      </w:tr>
      <w:tr w:rsidR="00C11AAF" w:rsidRPr="009079F8" w14:paraId="7D76D3D2" w14:textId="77777777" w:rsidTr="006A33E2">
        <w:trPr>
          <w:cantSplit/>
        </w:trPr>
        <w:tc>
          <w:tcPr>
            <w:tcW w:w="456" w:type="dxa"/>
          </w:tcPr>
          <w:p w14:paraId="7D60023B" w14:textId="77777777" w:rsidR="00C11AAF" w:rsidRPr="009079F8" w:rsidRDefault="00C11AAF" w:rsidP="00F23355">
            <w:pPr>
              <w:rPr>
                <w:b/>
              </w:rPr>
            </w:pPr>
          </w:p>
        </w:tc>
        <w:tc>
          <w:tcPr>
            <w:tcW w:w="439" w:type="dxa"/>
          </w:tcPr>
          <w:p w14:paraId="674290A9" w14:textId="77777777" w:rsidR="00C11AAF" w:rsidRPr="009079F8" w:rsidRDefault="006A33E2" w:rsidP="006A33E2">
            <w:pPr>
              <w:rPr>
                <w:i/>
              </w:rPr>
            </w:pPr>
            <w:r>
              <w:rPr>
                <w:i/>
              </w:rPr>
              <w:t>b</w:t>
            </w:r>
          </w:p>
        </w:tc>
        <w:tc>
          <w:tcPr>
            <w:tcW w:w="4034" w:type="dxa"/>
          </w:tcPr>
          <w:p w14:paraId="7FB48DB7" w14:textId="77777777" w:rsidR="00C11AAF" w:rsidRDefault="00C11AAF" w:rsidP="00F23355">
            <w:r w:rsidRPr="009079F8">
              <w:t>Nazwa podmiotu</w:t>
            </w:r>
          </w:p>
          <w:p w14:paraId="4CAD9C04" w14:textId="77777777" w:rsidR="00C11AAF" w:rsidRPr="009079F8" w:rsidRDefault="00C11AAF" w:rsidP="00F23355">
            <w:r>
              <w:rPr>
                <w:rFonts w:ascii="Courier New" w:hAnsi="Courier New" w:cs="Courier New"/>
                <w:noProof/>
                <w:color w:val="0000FF"/>
                <w:szCs w:val="20"/>
              </w:rPr>
              <w:t>TraderName</w:t>
            </w:r>
          </w:p>
        </w:tc>
        <w:tc>
          <w:tcPr>
            <w:tcW w:w="439" w:type="dxa"/>
            <w:gridSpan w:val="2"/>
          </w:tcPr>
          <w:p w14:paraId="3B472D14" w14:textId="77777777" w:rsidR="00C11AAF" w:rsidRPr="009079F8" w:rsidRDefault="00C11AAF" w:rsidP="00F23355">
            <w:pPr>
              <w:jc w:val="center"/>
            </w:pPr>
            <w:r w:rsidRPr="009079F8">
              <w:rPr>
                <w:szCs w:val="20"/>
              </w:rPr>
              <w:t>R</w:t>
            </w:r>
          </w:p>
        </w:tc>
        <w:tc>
          <w:tcPr>
            <w:tcW w:w="2981" w:type="dxa"/>
            <w:gridSpan w:val="2"/>
          </w:tcPr>
          <w:p w14:paraId="34993A1F" w14:textId="77777777" w:rsidR="00C11AAF" w:rsidRPr="009079F8" w:rsidRDefault="00C11AAF" w:rsidP="00F23355"/>
        </w:tc>
        <w:tc>
          <w:tcPr>
            <w:tcW w:w="4366" w:type="dxa"/>
            <w:gridSpan w:val="2"/>
          </w:tcPr>
          <w:p w14:paraId="755799A4" w14:textId="77777777" w:rsidR="00C11AAF" w:rsidRPr="009079F8" w:rsidRDefault="00C11AAF" w:rsidP="00F23355"/>
        </w:tc>
        <w:tc>
          <w:tcPr>
            <w:tcW w:w="1051" w:type="dxa"/>
          </w:tcPr>
          <w:p w14:paraId="3CAE1560" w14:textId="77777777" w:rsidR="00C11AAF" w:rsidRPr="009079F8" w:rsidRDefault="00C11AAF" w:rsidP="00F23355">
            <w:r w:rsidRPr="009079F8">
              <w:t>an..182</w:t>
            </w:r>
          </w:p>
        </w:tc>
      </w:tr>
      <w:tr w:rsidR="00C11AAF" w:rsidRPr="009079F8" w14:paraId="2CB42A20" w14:textId="77777777" w:rsidTr="006A33E2">
        <w:trPr>
          <w:cantSplit/>
        </w:trPr>
        <w:tc>
          <w:tcPr>
            <w:tcW w:w="456" w:type="dxa"/>
          </w:tcPr>
          <w:p w14:paraId="52A91839" w14:textId="77777777" w:rsidR="00C11AAF" w:rsidRPr="009079F8" w:rsidRDefault="00C11AAF" w:rsidP="00F23355">
            <w:pPr>
              <w:rPr>
                <w:b/>
              </w:rPr>
            </w:pPr>
          </w:p>
        </w:tc>
        <w:tc>
          <w:tcPr>
            <w:tcW w:w="439" w:type="dxa"/>
          </w:tcPr>
          <w:p w14:paraId="3C132324" w14:textId="77777777" w:rsidR="00C11AAF" w:rsidRPr="009079F8" w:rsidRDefault="006A33E2" w:rsidP="006A33E2">
            <w:pPr>
              <w:rPr>
                <w:i/>
              </w:rPr>
            </w:pPr>
            <w:r>
              <w:rPr>
                <w:i/>
              </w:rPr>
              <w:t>c</w:t>
            </w:r>
          </w:p>
        </w:tc>
        <w:tc>
          <w:tcPr>
            <w:tcW w:w="4034" w:type="dxa"/>
          </w:tcPr>
          <w:p w14:paraId="4537ED27" w14:textId="77777777" w:rsidR="00C11AAF" w:rsidRDefault="00C11AAF" w:rsidP="00F23355">
            <w:r w:rsidRPr="009079F8">
              <w:t>Ulica</w:t>
            </w:r>
          </w:p>
          <w:p w14:paraId="0D91B92D" w14:textId="77777777" w:rsidR="00C11AAF" w:rsidRPr="009079F8" w:rsidRDefault="00C11AAF" w:rsidP="00F23355">
            <w:r>
              <w:rPr>
                <w:rFonts w:ascii="Courier New" w:hAnsi="Courier New" w:cs="Courier New"/>
                <w:noProof/>
                <w:color w:val="0000FF"/>
                <w:szCs w:val="20"/>
              </w:rPr>
              <w:t>StreetName</w:t>
            </w:r>
          </w:p>
        </w:tc>
        <w:tc>
          <w:tcPr>
            <w:tcW w:w="439" w:type="dxa"/>
            <w:gridSpan w:val="2"/>
          </w:tcPr>
          <w:p w14:paraId="2A79BC2E" w14:textId="77777777" w:rsidR="00C11AAF" w:rsidRPr="009079F8" w:rsidRDefault="00C11AAF" w:rsidP="00F23355">
            <w:pPr>
              <w:jc w:val="center"/>
            </w:pPr>
            <w:r w:rsidRPr="009079F8">
              <w:rPr>
                <w:szCs w:val="20"/>
              </w:rPr>
              <w:t>R</w:t>
            </w:r>
          </w:p>
        </w:tc>
        <w:tc>
          <w:tcPr>
            <w:tcW w:w="2981" w:type="dxa"/>
            <w:gridSpan w:val="2"/>
          </w:tcPr>
          <w:p w14:paraId="1B34F978" w14:textId="77777777" w:rsidR="00C11AAF" w:rsidRPr="009079F8" w:rsidRDefault="00C11AAF" w:rsidP="00F23355"/>
        </w:tc>
        <w:tc>
          <w:tcPr>
            <w:tcW w:w="4366" w:type="dxa"/>
            <w:gridSpan w:val="2"/>
          </w:tcPr>
          <w:p w14:paraId="5A533261" w14:textId="77777777" w:rsidR="00C11AAF" w:rsidRPr="009079F8" w:rsidRDefault="00C11AAF" w:rsidP="00F23355"/>
        </w:tc>
        <w:tc>
          <w:tcPr>
            <w:tcW w:w="1051" w:type="dxa"/>
          </w:tcPr>
          <w:p w14:paraId="44C09F82" w14:textId="77777777" w:rsidR="00C11AAF" w:rsidRPr="009079F8" w:rsidRDefault="00C11AAF" w:rsidP="00F23355">
            <w:r w:rsidRPr="009079F8">
              <w:t>an..65</w:t>
            </w:r>
          </w:p>
        </w:tc>
      </w:tr>
      <w:tr w:rsidR="00C11AAF" w:rsidRPr="009079F8" w14:paraId="5924EE75" w14:textId="77777777" w:rsidTr="006A33E2">
        <w:trPr>
          <w:cantSplit/>
        </w:trPr>
        <w:tc>
          <w:tcPr>
            <w:tcW w:w="456" w:type="dxa"/>
          </w:tcPr>
          <w:p w14:paraId="16C0D6AF" w14:textId="77777777" w:rsidR="00C11AAF" w:rsidRPr="009079F8" w:rsidRDefault="00C11AAF" w:rsidP="00F23355">
            <w:pPr>
              <w:rPr>
                <w:b/>
              </w:rPr>
            </w:pPr>
          </w:p>
        </w:tc>
        <w:tc>
          <w:tcPr>
            <w:tcW w:w="439" w:type="dxa"/>
          </w:tcPr>
          <w:p w14:paraId="7EF8AEDE" w14:textId="77777777" w:rsidR="00C11AAF" w:rsidRPr="009079F8" w:rsidRDefault="006A33E2" w:rsidP="006A33E2">
            <w:pPr>
              <w:rPr>
                <w:i/>
              </w:rPr>
            </w:pPr>
            <w:r>
              <w:rPr>
                <w:i/>
              </w:rPr>
              <w:t>d</w:t>
            </w:r>
          </w:p>
        </w:tc>
        <w:tc>
          <w:tcPr>
            <w:tcW w:w="4034" w:type="dxa"/>
          </w:tcPr>
          <w:p w14:paraId="25597CCD" w14:textId="77777777" w:rsidR="00C11AAF" w:rsidRDefault="00C11AAF" w:rsidP="00F23355">
            <w:r w:rsidRPr="009079F8">
              <w:t>Numer domu</w:t>
            </w:r>
          </w:p>
          <w:p w14:paraId="75158B94" w14:textId="77777777" w:rsidR="00C11AAF" w:rsidRPr="009079F8" w:rsidRDefault="00C11AAF" w:rsidP="00F23355">
            <w:r>
              <w:rPr>
                <w:rFonts w:ascii="Courier New" w:hAnsi="Courier New" w:cs="Courier New"/>
                <w:noProof/>
                <w:color w:val="0000FF"/>
                <w:szCs w:val="20"/>
              </w:rPr>
              <w:t>StreetNumber</w:t>
            </w:r>
          </w:p>
        </w:tc>
        <w:tc>
          <w:tcPr>
            <w:tcW w:w="439" w:type="dxa"/>
            <w:gridSpan w:val="2"/>
          </w:tcPr>
          <w:p w14:paraId="56989511" w14:textId="77777777" w:rsidR="00C11AAF" w:rsidRPr="009079F8" w:rsidRDefault="00C11AAF" w:rsidP="00F23355">
            <w:pPr>
              <w:jc w:val="center"/>
            </w:pPr>
            <w:r w:rsidRPr="009079F8">
              <w:rPr>
                <w:szCs w:val="20"/>
              </w:rPr>
              <w:t>O</w:t>
            </w:r>
          </w:p>
        </w:tc>
        <w:tc>
          <w:tcPr>
            <w:tcW w:w="2981" w:type="dxa"/>
            <w:gridSpan w:val="2"/>
          </w:tcPr>
          <w:p w14:paraId="369B8105" w14:textId="77777777" w:rsidR="00C11AAF" w:rsidRPr="009079F8" w:rsidRDefault="00C11AAF" w:rsidP="00F23355"/>
        </w:tc>
        <w:tc>
          <w:tcPr>
            <w:tcW w:w="4366" w:type="dxa"/>
            <w:gridSpan w:val="2"/>
          </w:tcPr>
          <w:p w14:paraId="06B1807A" w14:textId="77777777" w:rsidR="00C11AAF" w:rsidRPr="009079F8" w:rsidRDefault="00C11AAF" w:rsidP="00F23355"/>
        </w:tc>
        <w:tc>
          <w:tcPr>
            <w:tcW w:w="1051" w:type="dxa"/>
          </w:tcPr>
          <w:p w14:paraId="629A6BC2" w14:textId="77777777" w:rsidR="00C11AAF" w:rsidRPr="009079F8" w:rsidRDefault="00C11AAF" w:rsidP="00F23355">
            <w:r w:rsidRPr="009079F8">
              <w:t>an..11</w:t>
            </w:r>
          </w:p>
        </w:tc>
      </w:tr>
      <w:tr w:rsidR="00C11AAF" w:rsidRPr="009079F8" w14:paraId="77E2AE5F" w14:textId="77777777" w:rsidTr="006A33E2">
        <w:trPr>
          <w:cantSplit/>
        </w:trPr>
        <w:tc>
          <w:tcPr>
            <w:tcW w:w="456" w:type="dxa"/>
          </w:tcPr>
          <w:p w14:paraId="78DCD771" w14:textId="77777777" w:rsidR="00C11AAF" w:rsidRPr="009079F8" w:rsidRDefault="00C11AAF" w:rsidP="00F23355">
            <w:pPr>
              <w:rPr>
                <w:b/>
              </w:rPr>
            </w:pPr>
          </w:p>
        </w:tc>
        <w:tc>
          <w:tcPr>
            <w:tcW w:w="439" w:type="dxa"/>
          </w:tcPr>
          <w:p w14:paraId="4B41FB31" w14:textId="77777777" w:rsidR="00C11AAF" w:rsidRPr="009079F8" w:rsidRDefault="006A33E2" w:rsidP="006A33E2">
            <w:pPr>
              <w:rPr>
                <w:i/>
              </w:rPr>
            </w:pPr>
            <w:r>
              <w:rPr>
                <w:i/>
              </w:rPr>
              <w:t>e</w:t>
            </w:r>
          </w:p>
        </w:tc>
        <w:tc>
          <w:tcPr>
            <w:tcW w:w="4034" w:type="dxa"/>
          </w:tcPr>
          <w:p w14:paraId="3D4E6B6E" w14:textId="77777777" w:rsidR="00C11AAF" w:rsidRDefault="00C11AAF" w:rsidP="00F23355">
            <w:r w:rsidRPr="009079F8">
              <w:t>Kod pocztowy</w:t>
            </w:r>
          </w:p>
          <w:p w14:paraId="047C32A2" w14:textId="77777777" w:rsidR="00C11AAF" w:rsidRPr="009079F8" w:rsidRDefault="00C11AAF" w:rsidP="00F23355">
            <w:r>
              <w:rPr>
                <w:rFonts w:ascii="Courier New" w:hAnsi="Courier New" w:cs="Courier New"/>
                <w:noProof/>
                <w:color w:val="0000FF"/>
                <w:szCs w:val="20"/>
              </w:rPr>
              <w:t>Postcode</w:t>
            </w:r>
          </w:p>
        </w:tc>
        <w:tc>
          <w:tcPr>
            <w:tcW w:w="439" w:type="dxa"/>
            <w:gridSpan w:val="2"/>
          </w:tcPr>
          <w:p w14:paraId="2BAF11E6" w14:textId="77777777" w:rsidR="00C11AAF" w:rsidRPr="009079F8" w:rsidRDefault="00C11AAF" w:rsidP="00F23355">
            <w:pPr>
              <w:jc w:val="center"/>
            </w:pPr>
            <w:r w:rsidRPr="009079F8">
              <w:rPr>
                <w:szCs w:val="20"/>
              </w:rPr>
              <w:t>R</w:t>
            </w:r>
          </w:p>
        </w:tc>
        <w:tc>
          <w:tcPr>
            <w:tcW w:w="2981" w:type="dxa"/>
            <w:gridSpan w:val="2"/>
          </w:tcPr>
          <w:p w14:paraId="764E5C00" w14:textId="77777777" w:rsidR="00C11AAF" w:rsidRPr="009079F8" w:rsidRDefault="00C11AAF" w:rsidP="00F23355"/>
        </w:tc>
        <w:tc>
          <w:tcPr>
            <w:tcW w:w="4366" w:type="dxa"/>
            <w:gridSpan w:val="2"/>
          </w:tcPr>
          <w:p w14:paraId="372C55BA" w14:textId="77777777" w:rsidR="00C11AAF" w:rsidRPr="009079F8" w:rsidRDefault="00C11AAF" w:rsidP="00F23355"/>
        </w:tc>
        <w:tc>
          <w:tcPr>
            <w:tcW w:w="1051" w:type="dxa"/>
          </w:tcPr>
          <w:p w14:paraId="3AE17F70" w14:textId="77777777" w:rsidR="00C11AAF" w:rsidRPr="009079F8" w:rsidRDefault="00C11AAF" w:rsidP="00F23355">
            <w:r w:rsidRPr="009079F8">
              <w:t>an..10</w:t>
            </w:r>
          </w:p>
        </w:tc>
      </w:tr>
      <w:tr w:rsidR="00C11AAF" w:rsidRPr="009079F8" w14:paraId="1790A4FD" w14:textId="77777777" w:rsidTr="006A33E2">
        <w:trPr>
          <w:cantSplit/>
        </w:trPr>
        <w:tc>
          <w:tcPr>
            <w:tcW w:w="456" w:type="dxa"/>
          </w:tcPr>
          <w:p w14:paraId="4E4865AD" w14:textId="77777777" w:rsidR="00C11AAF" w:rsidRPr="009079F8" w:rsidRDefault="00C11AAF" w:rsidP="00F23355">
            <w:pPr>
              <w:rPr>
                <w:b/>
              </w:rPr>
            </w:pPr>
          </w:p>
        </w:tc>
        <w:tc>
          <w:tcPr>
            <w:tcW w:w="439" w:type="dxa"/>
          </w:tcPr>
          <w:p w14:paraId="4A717EBB" w14:textId="77777777" w:rsidR="00C11AAF" w:rsidRPr="009079F8" w:rsidRDefault="006A33E2" w:rsidP="006A33E2">
            <w:pPr>
              <w:rPr>
                <w:i/>
              </w:rPr>
            </w:pPr>
            <w:r>
              <w:rPr>
                <w:i/>
              </w:rPr>
              <w:t>f</w:t>
            </w:r>
          </w:p>
        </w:tc>
        <w:tc>
          <w:tcPr>
            <w:tcW w:w="4034" w:type="dxa"/>
          </w:tcPr>
          <w:p w14:paraId="7F17A073" w14:textId="77777777" w:rsidR="00C11AAF" w:rsidRDefault="00C11AAF" w:rsidP="00F23355">
            <w:r w:rsidRPr="009079F8">
              <w:t>Miejscowość</w:t>
            </w:r>
          </w:p>
          <w:p w14:paraId="487357C9" w14:textId="77777777" w:rsidR="00C11AAF" w:rsidRPr="009079F8" w:rsidRDefault="00C11AAF" w:rsidP="00F23355">
            <w:r>
              <w:rPr>
                <w:rFonts w:ascii="Courier New" w:hAnsi="Courier New" w:cs="Courier New"/>
                <w:noProof/>
                <w:color w:val="0000FF"/>
                <w:szCs w:val="20"/>
              </w:rPr>
              <w:t>City</w:t>
            </w:r>
          </w:p>
        </w:tc>
        <w:tc>
          <w:tcPr>
            <w:tcW w:w="439" w:type="dxa"/>
            <w:gridSpan w:val="2"/>
          </w:tcPr>
          <w:p w14:paraId="0BFB852D" w14:textId="77777777" w:rsidR="00C11AAF" w:rsidRPr="009079F8" w:rsidRDefault="00C11AAF" w:rsidP="00F23355">
            <w:pPr>
              <w:jc w:val="center"/>
            </w:pPr>
            <w:r w:rsidRPr="009079F8">
              <w:rPr>
                <w:szCs w:val="20"/>
              </w:rPr>
              <w:t>R</w:t>
            </w:r>
          </w:p>
        </w:tc>
        <w:tc>
          <w:tcPr>
            <w:tcW w:w="2981" w:type="dxa"/>
            <w:gridSpan w:val="2"/>
          </w:tcPr>
          <w:p w14:paraId="4B30C9F1" w14:textId="77777777" w:rsidR="00C11AAF" w:rsidRPr="009079F8" w:rsidRDefault="00C11AAF" w:rsidP="00F23355"/>
        </w:tc>
        <w:tc>
          <w:tcPr>
            <w:tcW w:w="4366" w:type="dxa"/>
            <w:gridSpan w:val="2"/>
          </w:tcPr>
          <w:p w14:paraId="29BFFE0A" w14:textId="77777777" w:rsidR="00C11AAF" w:rsidRPr="009079F8" w:rsidRDefault="00C11AAF" w:rsidP="00F23355"/>
        </w:tc>
        <w:tc>
          <w:tcPr>
            <w:tcW w:w="1051" w:type="dxa"/>
          </w:tcPr>
          <w:p w14:paraId="45819728" w14:textId="77777777" w:rsidR="00C11AAF" w:rsidRPr="009079F8" w:rsidRDefault="00C11AAF" w:rsidP="00F23355">
            <w:r w:rsidRPr="009079F8">
              <w:t>an..50</w:t>
            </w:r>
          </w:p>
        </w:tc>
      </w:tr>
      <w:tr w:rsidR="006A33E2" w:rsidRPr="00447A40" w14:paraId="18C1F6C9" w14:textId="77777777" w:rsidTr="006A33E2">
        <w:trPr>
          <w:cantSplit/>
        </w:trPr>
        <w:tc>
          <w:tcPr>
            <w:tcW w:w="456" w:type="dxa"/>
            <w:tcBorders>
              <w:top w:val="single" w:sz="2" w:space="0" w:color="auto"/>
              <w:left w:val="single" w:sz="2" w:space="0" w:color="auto"/>
              <w:bottom w:val="single" w:sz="2" w:space="0" w:color="auto"/>
              <w:right w:val="single" w:sz="2" w:space="0" w:color="auto"/>
            </w:tcBorders>
          </w:tcPr>
          <w:p w14:paraId="23162E04" w14:textId="77777777" w:rsidR="006A33E2" w:rsidRPr="009079F8" w:rsidRDefault="006A33E2" w:rsidP="00B824BD">
            <w:pPr>
              <w:rPr>
                <w:b/>
              </w:rPr>
            </w:pPr>
          </w:p>
        </w:tc>
        <w:tc>
          <w:tcPr>
            <w:tcW w:w="439" w:type="dxa"/>
            <w:tcBorders>
              <w:top w:val="single" w:sz="2" w:space="0" w:color="auto"/>
              <w:left w:val="single" w:sz="2" w:space="0" w:color="auto"/>
              <w:bottom w:val="single" w:sz="2" w:space="0" w:color="auto"/>
              <w:right w:val="single" w:sz="2" w:space="0" w:color="auto"/>
            </w:tcBorders>
          </w:tcPr>
          <w:p w14:paraId="24F01A75" w14:textId="77777777" w:rsidR="006A33E2" w:rsidRPr="009079F8" w:rsidRDefault="006A33E2" w:rsidP="00B824BD">
            <w:pPr>
              <w:rPr>
                <w:i/>
              </w:rPr>
            </w:pPr>
            <w:r>
              <w:rPr>
                <w:i/>
              </w:rPr>
              <w:t>g</w:t>
            </w:r>
          </w:p>
        </w:tc>
        <w:tc>
          <w:tcPr>
            <w:tcW w:w="4034" w:type="dxa"/>
            <w:tcBorders>
              <w:top w:val="single" w:sz="2" w:space="0" w:color="auto"/>
              <w:left w:val="single" w:sz="2" w:space="0" w:color="auto"/>
              <w:bottom w:val="single" w:sz="2" w:space="0" w:color="auto"/>
              <w:right w:val="single" w:sz="2" w:space="0" w:color="auto"/>
            </w:tcBorders>
          </w:tcPr>
          <w:p w14:paraId="2A33CD87" w14:textId="77777777" w:rsidR="006A33E2" w:rsidRDefault="006A33E2" w:rsidP="00B824BD">
            <w:r>
              <w:t>Identyfikacja podmiotu – numer EORI</w:t>
            </w:r>
          </w:p>
          <w:p w14:paraId="20607169" w14:textId="77777777" w:rsidR="006A33E2" w:rsidRPr="009079F8" w:rsidRDefault="006A33E2" w:rsidP="00B824BD">
            <w:r w:rsidRPr="00D97AC4">
              <w:rPr>
                <w:rFonts w:ascii="Courier New" w:hAnsi="Courier New" w:cs="Courier New"/>
                <w:noProof/>
                <w:color w:val="0000FF"/>
                <w:szCs w:val="20"/>
              </w:rPr>
              <w:t>EoriNumber</w:t>
            </w:r>
          </w:p>
        </w:tc>
        <w:tc>
          <w:tcPr>
            <w:tcW w:w="439" w:type="dxa"/>
            <w:gridSpan w:val="2"/>
            <w:tcBorders>
              <w:top w:val="single" w:sz="2" w:space="0" w:color="auto"/>
              <w:left w:val="single" w:sz="2" w:space="0" w:color="auto"/>
              <w:bottom w:val="single" w:sz="2" w:space="0" w:color="auto"/>
              <w:right w:val="single" w:sz="2" w:space="0" w:color="auto"/>
            </w:tcBorders>
          </w:tcPr>
          <w:p w14:paraId="2EEB99EB" w14:textId="77777777" w:rsidR="006A33E2" w:rsidRPr="00A14E32" w:rsidRDefault="006A33E2" w:rsidP="00B824BD">
            <w:pPr>
              <w:jc w:val="center"/>
              <w:rPr>
                <w:szCs w:val="20"/>
              </w:rPr>
            </w:pPr>
            <w:r w:rsidRPr="00A14E32">
              <w:rPr>
                <w:szCs w:val="20"/>
              </w:rPr>
              <w:t>C</w:t>
            </w:r>
          </w:p>
        </w:tc>
        <w:tc>
          <w:tcPr>
            <w:tcW w:w="2981" w:type="dxa"/>
            <w:gridSpan w:val="2"/>
            <w:tcBorders>
              <w:top w:val="single" w:sz="2" w:space="0" w:color="auto"/>
              <w:left w:val="single" w:sz="2" w:space="0" w:color="auto"/>
              <w:bottom w:val="single" w:sz="2" w:space="0" w:color="auto"/>
              <w:right w:val="single" w:sz="2" w:space="0" w:color="auto"/>
            </w:tcBorders>
          </w:tcPr>
          <w:p w14:paraId="1F7C9EDF" w14:textId="77777777" w:rsidR="006A33E2" w:rsidRPr="00A14E32" w:rsidRDefault="006A33E2" w:rsidP="00B824BD">
            <w:pPr>
              <w:pStyle w:val="pqiTabHead"/>
              <w:rPr>
                <w:b w:val="0"/>
              </w:rPr>
            </w:pPr>
            <w:r w:rsidRPr="00A14E32">
              <w:rPr>
                <w:b w:val="0"/>
              </w:rPr>
              <w:t>„O” jeśli kod rodzaju miejsca przeznaczenia: 6, w przeciwnym razie nie stosuje się</w:t>
            </w:r>
          </w:p>
        </w:tc>
        <w:tc>
          <w:tcPr>
            <w:tcW w:w="4366" w:type="dxa"/>
            <w:gridSpan w:val="2"/>
            <w:tcBorders>
              <w:top w:val="single" w:sz="2" w:space="0" w:color="auto"/>
              <w:left w:val="single" w:sz="2" w:space="0" w:color="auto"/>
              <w:bottom w:val="single" w:sz="2" w:space="0" w:color="auto"/>
              <w:right w:val="single" w:sz="2" w:space="0" w:color="auto"/>
            </w:tcBorders>
          </w:tcPr>
          <w:p w14:paraId="0AE783F7" w14:textId="15BB1E28" w:rsidR="006A33E2" w:rsidRPr="009079F8" w:rsidRDefault="006A33E2" w:rsidP="00B824BD">
            <w:pPr>
              <w:pStyle w:val="pqiTabBody"/>
            </w:pPr>
          </w:p>
        </w:tc>
        <w:tc>
          <w:tcPr>
            <w:tcW w:w="1051" w:type="dxa"/>
            <w:tcBorders>
              <w:top w:val="single" w:sz="2" w:space="0" w:color="auto"/>
              <w:left w:val="single" w:sz="2" w:space="0" w:color="auto"/>
              <w:bottom w:val="single" w:sz="2" w:space="0" w:color="auto"/>
              <w:right w:val="single" w:sz="2" w:space="0" w:color="auto"/>
            </w:tcBorders>
          </w:tcPr>
          <w:p w14:paraId="6EBE61FC" w14:textId="77777777" w:rsidR="006A33E2" w:rsidRPr="00A14E32" w:rsidRDefault="006A33E2" w:rsidP="00B824BD">
            <w:r w:rsidRPr="00A14E32">
              <w:t>an..17</w:t>
            </w:r>
          </w:p>
        </w:tc>
      </w:tr>
      <w:tr w:rsidR="00C11AAF" w:rsidRPr="009079F8" w14:paraId="0F947DAD" w14:textId="77777777" w:rsidTr="006A33E2">
        <w:trPr>
          <w:cantSplit/>
        </w:trPr>
        <w:tc>
          <w:tcPr>
            <w:tcW w:w="895" w:type="dxa"/>
            <w:gridSpan w:val="2"/>
          </w:tcPr>
          <w:p w14:paraId="642548C5" w14:textId="77777777" w:rsidR="00C11AAF" w:rsidRPr="009079F8" w:rsidRDefault="00C11AAF" w:rsidP="00F23355">
            <w:pPr>
              <w:rPr>
                <w:i/>
              </w:rPr>
            </w:pPr>
            <w:r>
              <w:rPr>
                <w:b/>
              </w:rPr>
              <w:t>3</w:t>
            </w:r>
          </w:p>
        </w:tc>
        <w:tc>
          <w:tcPr>
            <w:tcW w:w="4034" w:type="dxa"/>
          </w:tcPr>
          <w:p w14:paraId="77CCE4E0" w14:textId="77777777" w:rsidR="00C11AAF" w:rsidRDefault="00C11AAF" w:rsidP="00F23355">
            <w:pPr>
              <w:keepNext/>
              <w:rPr>
                <w:del w:id="2596" w:author="Jurkowska Monika" w:date="2022-11-14T21:27:00Z"/>
                <w:b/>
              </w:rPr>
            </w:pPr>
            <w:r w:rsidRPr="009079F8">
              <w:rPr>
                <w:b/>
              </w:rPr>
              <w:t xml:space="preserve">PRZEMIESZCZENIE WYROBÓW AKCYZOWYCH </w:t>
            </w:r>
            <w:del w:id="2597" w:author="Jurkowska Monika" w:date="2022-11-14T21:27:00Z">
              <w:r>
                <w:rPr>
                  <w:b/>
                </w:rPr>
                <w:delText>- D</w:delText>
              </w:r>
              <w:r w:rsidRPr="009079F8">
                <w:rPr>
                  <w:b/>
                </w:rPr>
                <w:delText>okument e-AD</w:delText>
              </w:r>
            </w:del>
          </w:p>
          <w:p w14:paraId="26B4682A" w14:textId="0A7559D1" w:rsidR="00C11AAF" w:rsidRDefault="00C11AAF" w:rsidP="00F23355">
            <w:del w:id="2598" w:author="Jurkowska Monika" w:date="2022-11-14T21:27:00Z">
              <w:r w:rsidRPr="000C1D93">
                <w:rPr>
                  <w:rFonts w:ascii="Courier New" w:hAnsi="Courier New" w:cs="Courier New"/>
                  <w:noProof/>
                  <w:color w:val="0000FF"/>
                  <w:szCs w:val="20"/>
                </w:rPr>
                <w:delText>ExciseMovementEad</w:delText>
              </w:r>
            </w:del>
            <w:ins w:id="2599" w:author="Jurkowska Monika" w:date="2022-11-14T21:27:00Z">
              <w:r w:rsidRPr="000C1D93">
                <w:rPr>
                  <w:rFonts w:ascii="Courier New" w:hAnsi="Courier New" w:cs="Courier New"/>
                  <w:noProof/>
                  <w:color w:val="0000FF"/>
                  <w:szCs w:val="20"/>
                </w:rPr>
                <w:t>ExciseMovement</w:t>
              </w:r>
            </w:ins>
          </w:p>
        </w:tc>
        <w:tc>
          <w:tcPr>
            <w:tcW w:w="439" w:type="dxa"/>
            <w:gridSpan w:val="2"/>
          </w:tcPr>
          <w:p w14:paraId="720CE7C6" w14:textId="77777777" w:rsidR="00C11AAF" w:rsidRPr="009079F8" w:rsidRDefault="00C11AAF" w:rsidP="00F23355">
            <w:pPr>
              <w:jc w:val="center"/>
            </w:pPr>
            <w:r w:rsidRPr="0072755A">
              <w:rPr>
                <w:b/>
              </w:rPr>
              <w:t>R</w:t>
            </w:r>
          </w:p>
        </w:tc>
        <w:tc>
          <w:tcPr>
            <w:tcW w:w="2981" w:type="dxa"/>
            <w:gridSpan w:val="2"/>
          </w:tcPr>
          <w:p w14:paraId="742492EF" w14:textId="77777777" w:rsidR="00C11AAF" w:rsidRPr="009079F8" w:rsidRDefault="00C11AAF" w:rsidP="00F23355"/>
        </w:tc>
        <w:tc>
          <w:tcPr>
            <w:tcW w:w="4366" w:type="dxa"/>
            <w:gridSpan w:val="2"/>
          </w:tcPr>
          <w:p w14:paraId="3A25CC57" w14:textId="77777777" w:rsidR="00C11AAF" w:rsidRPr="009079F8" w:rsidRDefault="00C11AAF" w:rsidP="00F23355">
            <w:pPr>
              <w:rPr>
                <w:lang w:eastAsia="en-GB"/>
              </w:rPr>
            </w:pPr>
          </w:p>
        </w:tc>
        <w:tc>
          <w:tcPr>
            <w:tcW w:w="1051" w:type="dxa"/>
          </w:tcPr>
          <w:p w14:paraId="571D06A3" w14:textId="77777777" w:rsidR="00C11AAF" w:rsidRPr="009079F8" w:rsidRDefault="00C11AAF" w:rsidP="00F23355">
            <w:r w:rsidRPr="0072755A">
              <w:rPr>
                <w:b/>
              </w:rPr>
              <w:t>1x</w:t>
            </w:r>
          </w:p>
        </w:tc>
      </w:tr>
      <w:tr w:rsidR="00C11AAF" w:rsidRPr="009079F8" w14:paraId="7AF2A755" w14:textId="77777777" w:rsidTr="006A33E2">
        <w:trPr>
          <w:cantSplit/>
        </w:trPr>
        <w:tc>
          <w:tcPr>
            <w:tcW w:w="456" w:type="dxa"/>
          </w:tcPr>
          <w:p w14:paraId="4EA5FCE2" w14:textId="77777777" w:rsidR="00C11AAF" w:rsidRPr="009079F8" w:rsidRDefault="00C11AAF" w:rsidP="00F23355">
            <w:pPr>
              <w:rPr>
                <w:b/>
              </w:rPr>
            </w:pPr>
          </w:p>
        </w:tc>
        <w:tc>
          <w:tcPr>
            <w:tcW w:w="439" w:type="dxa"/>
          </w:tcPr>
          <w:p w14:paraId="50E35C4B" w14:textId="77777777" w:rsidR="00C11AAF" w:rsidRPr="009079F8" w:rsidRDefault="00C11AAF" w:rsidP="00F23355">
            <w:pPr>
              <w:rPr>
                <w:i/>
              </w:rPr>
            </w:pPr>
            <w:r w:rsidRPr="009079F8">
              <w:rPr>
                <w:i/>
              </w:rPr>
              <w:t>a</w:t>
            </w:r>
          </w:p>
        </w:tc>
        <w:tc>
          <w:tcPr>
            <w:tcW w:w="4034" w:type="dxa"/>
          </w:tcPr>
          <w:p w14:paraId="3D587C31" w14:textId="77777777" w:rsidR="00C11AAF" w:rsidRDefault="00C11AAF" w:rsidP="00F23355">
            <w:r>
              <w:t xml:space="preserve">Numer </w:t>
            </w:r>
            <w:r w:rsidRPr="009079F8">
              <w:t>ARC</w:t>
            </w:r>
          </w:p>
          <w:p w14:paraId="06A14091" w14:textId="77777777" w:rsidR="00C11AAF" w:rsidRPr="009079F8" w:rsidRDefault="00C11AAF" w:rsidP="00F23355">
            <w:r w:rsidRPr="000C1D93">
              <w:rPr>
                <w:rFonts w:ascii="Courier New" w:hAnsi="Courier New" w:cs="Courier New"/>
                <w:noProof/>
                <w:color w:val="0000FF"/>
                <w:szCs w:val="20"/>
              </w:rPr>
              <w:t>AdministrativeReferenceCode</w:t>
            </w:r>
          </w:p>
        </w:tc>
        <w:tc>
          <w:tcPr>
            <w:tcW w:w="439" w:type="dxa"/>
            <w:gridSpan w:val="2"/>
          </w:tcPr>
          <w:p w14:paraId="7336A934" w14:textId="77777777" w:rsidR="00C11AAF" w:rsidRPr="009079F8" w:rsidRDefault="00C11AAF" w:rsidP="00F23355">
            <w:pPr>
              <w:jc w:val="center"/>
              <w:rPr>
                <w:szCs w:val="20"/>
              </w:rPr>
            </w:pPr>
            <w:r w:rsidRPr="009079F8">
              <w:t>R</w:t>
            </w:r>
          </w:p>
        </w:tc>
        <w:tc>
          <w:tcPr>
            <w:tcW w:w="2981" w:type="dxa"/>
            <w:gridSpan w:val="2"/>
          </w:tcPr>
          <w:p w14:paraId="13062861" w14:textId="77777777" w:rsidR="00C11AAF" w:rsidRPr="009079F8" w:rsidRDefault="00C11AAF" w:rsidP="00F23355"/>
        </w:tc>
        <w:tc>
          <w:tcPr>
            <w:tcW w:w="4366" w:type="dxa"/>
            <w:gridSpan w:val="2"/>
          </w:tcPr>
          <w:p w14:paraId="6E47C7B5" w14:textId="4BD3169F" w:rsidR="008F6675" w:rsidRPr="009079F8" w:rsidRDefault="00C11AAF" w:rsidP="00F23355">
            <w:r w:rsidRPr="009079F8">
              <w:rPr>
                <w:lang w:eastAsia="en-GB"/>
              </w:rPr>
              <w:t>Należy podać ARC dokumentu e-</w:t>
            </w:r>
            <w:r w:rsidR="00071BA6">
              <w:rPr>
                <w:lang w:eastAsia="en-GB"/>
              </w:rPr>
              <w:t>AD</w:t>
            </w:r>
            <w:r w:rsidRPr="009079F8">
              <w:rPr>
                <w:lang w:eastAsia="en-GB"/>
              </w:rPr>
              <w:t>.</w:t>
            </w:r>
          </w:p>
        </w:tc>
        <w:tc>
          <w:tcPr>
            <w:tcW w:w="1051" w:type="dxa"/>
          </w:tcPr>
          <w:p w14:paraId="52C56CFA" w14:textId="77777777" w:rsidR="00C11AAF" w:rsidRPr="009079F8" w:rsidRDefault="00C11AAF" w:rsidP="00F23355">
            <w:r w:rsidRPr="009079F8">
              <w:t>an21</w:t>
            </w:r>
          </w:p>
        </w:tc>
      </w:tr>
      <w:tr w:rsidR="00C11AAF" w:rsidRPr="009079F8" w14:paraId="58DC0E49" w14:textId="77777777" w:rsidTr="006A33E2">
        <w:trPr>
          <w:cantSplit/>
        </w:trPr>
        <w:tc>
          <w:tcPr>
            <w:tcW w:w="456" w:type="dxa"/>
          </w:tcPr>
          <w:p w14:paraId="4A0A5307" w14:textId="77777777" w:rsidR="00C11AAF" w:rsidRPr="009079F8" w:rsidRDefault="00C11AAF" w:rsidP="00F23355">
            <w:pPr>
              <w:rPr>
                <w:b/>
              </w:rPr>
            </w:pPr>
          </w:p>
        </w:tc>
        <w:tc>
          <w:tcPr>
            <w:tcW w:w="439" w:type="dxa"/>
          </w:tcPr>
          <w:p w14:paraId="092003CB" w14:textId="77777777" w:rsidR="00C11AAF" w:rsidRPr="009079F8" w:rsidRDefault="00C11AAF" w:rsidP="00F23355">
            <w:pPr>
              <w:rPr>
                <w:i/>
              </w:rPr>
            </w:pPr>
            <w:r w:rsidRPr="009079F8">
              <w:rPr>
                <w:i/>
              </w:rPr>
              <w:t>b</w:t>
            </w:r>
          </w:p>
        </w:tc>
        <w:tc>
          <w:tcPr>
            <w:tcW w:w="4034" w:type="dxa"/>
          </w:tcPr>
          <w:p w14:paraId="2C3E4AD4" w14:textId="77777777" w:rsidR="00C11AAF" w:rsidRDefault="00C11AAF" w:rsidP="00F23355">
            <w:r w:rsidRPr="009079F8">
              <w:t>Numer porządkowy</w:t>
            </w:r>
          </w:p>
          <w:p w14:paraId="6CC976D0" w14:textId="77777777" w:rsidR="00C11AAF" w:rsidRPr="009079F8" w:rsidRDefault="00C11AAF" w:rsidP="00F23355">
            <w:r>
              <w:rPr>
                <w:rFonts w:ascii="Courier New" w:hAnsi="Courier New" w:cs="Courier New"/>
                <w:noProof/>
                <w:color w:val="0000FF"/>
                <w:szCs w:val="20"/>
              </w:rPr>
              <w:t>SequenceNumber</w:t>
            </w:r>
          </w:p>
        </w:tc>
        <w:tc>
          <w:tcPr>
            <w:tcW w:w="439" w:type="dxa"/>
            <w:gridSpan w:val="2"/>
          </w:tcPr>
          <w:p w14:paraId="07DFF490" w14:textId="77777777" w:rsidR="00C11AAF" w:rsidRPr="009079F8" w:rsidRDefault="00C11AAF" w:rsidP="00F23355">
            <w:pPr>
              <w:jc w:val="center"/>
              <w:rPr>
                <w:szCs w:val="20"/>
              </w:rPr>
            </w:pPr>
            <w:r w:rsidRPr="009079F8">
              <w:t>R</w:t>
            </w:r>
          </w:p>
        </w:tc>
        <w:tc>
          <w:tcPr>
            <w:tcW w:w="2981" w:type="dxa"/>
            <w:gridSpan w:val="2"/>
          </w:tcPr>
          <w:p w14:paraId="35B5FA7A" w14:textId="77777777" w:rsidR="00C11AAF" w:rsidRPr="009079F8" w:rsidRDefault="00C11AAF" w:rsidP="00F23355"/>
        </w:tc>
        <w:tc>
          <w:tcPr>
            <w:tcW w:w="4366" w:type="dxa"/>
            <w:gridSpan w:val="2"/>
          </w:tcPr>
          <w:p w14:paraId="2156DCB5" w14:textId="50F8B6AC" w:rsidR="007E0FB2" w:rsidRPr="009079F8" w:rsidRDefault="00C11AAF" w:rsidP="00F23355">
            <w:r w:rsidRPr="009079F8">
              <w:rPr>
                <w:lang w:eastAsia="en-GB"/>
              </w:rPr>
              <w:t>Należy podać numer porządkowy dokumentu e-</w:t>
            </w:r>
            <w:r w:rsidR="00071BA6">
              <w:rPr>
                <w:lang w:eastAsia="en-GB"/>
              </w:rPr>
              <w:t>AD</w:t>
            </w:r>
            <w:r w:rsidRPr="009079F8">
              <w:rPr>
                <w:lang w:eastAsia="en-GB"/>
              </w:rPr>
              <w:t>.</w:t>
            </w:r>
            <w:r w:rsidR="00E30F09">
              <w:rPr>
                <w:lang w:eastAsia="en-GB"/>
              </w:rPr>
              <w:t xml:space="preserve"> </w:t>
            </w:r>
            <w:r w:rsidR="00E30F09">
              <w:t>Wartość musi być większa od zera.</w:t>
            </w:r>
          </w:p>
        </w:tc>
        <w:tc>
          <w:tcPr>
            <w:tcW w:w="1051" w:type="dxa"/>
          </w:tcPr>
          <w:p w14:paraId="1C5DE30C" w14:textId="77777777" w:rsidR="00C11AAF" w:rsidRPr="009079F8" w:rsidRDefault="00C11AAF" w:rsidP="00F23355">
            <w:r w:rsidRPr="009079F8">
              <w:t>n..</w:t>
            </w:r>
            <w:r>
              <w:t>2</w:t>
            </w:r>
          </w:p>
        </w:tc>
      </w:tr>
      <w:tr w:rsidR="00C11AAF" w:rsidRPr="009079F8" w14:paraId="6CA087BA" w14:textId="77777777" w:rsidTr="006A33E2">
        <w:trPr>
          <w:cantSplit/>
        </w:trPr>
        <w:tc>
          <w:tcPr>
            <w:tcW w:w="895" w:type="dxa"/>
            <w:gridSpan w:val="2"/>
          </w:tcPr>
          <w:p w14:paraId="0D1CF8F0" w14:textId="77777777" w:rsidR="00C11AAF" w:rsidRPr="009079F8" w:rsidRDefault="00C11AAF" w:rsidP="00F23355">
            <w:pPr>
              <w:rPr>
                <w:i/>
              </w:rPr>
            </w:pPr>
            <w:r>
              <w:rPr>
                <w:b/>
              </w:rPr>
              <w:lastRenderedPageBreak/>
              <w:t>4</w:t>
            </w:r>
          </w:p>
        </w:tc>
        <w:tc>
          <w:tcPr>
            <w:tcW w:w="4034" w:type="dxa"/>
          </w:tcPr>
          <w:p w14:paraId="2B86D0AD" w14:textId="77777777" w:rsidR="00C11AAF" w:rsidRDefault="00C11AAF" w:rsidP="00F23355">
            <w:pPr>
              <w:keepNext/>
              <w:rPr>
                <w:b/>
                <w:szCs w:val="20"/>
              </w:rPr>
            </w:pPr>
            <w:r w:rsidRPr="009079F8">
              <w:rPr>
                <w:b/>
              </w:rPr>
              <w:t xml:space="preserve">URZĄD – właściwy </w:t>
            </w:r>
            <w:r>
              <w:rPr>
                <w:b/>
              </w:rPr>
              <w:t>urząd</w:t>
            </w:r>
            <w:r w:rsidRPr="009079F8">
              <w:rPr>
                <w:b/>
              </w:rPr>
              <w:t xml:space="preserve"> w miejscu </w:t>
            </w:r>
            <w:r>
              <w:rPr>
                <w:b/>
              </w:rPr>
              <w:t>dostawy</w:t>
            </w:r>
          </w:p>
          <w:p w14:paraId="6E004D3E" w14:textId="77777777" w:rsidR="00C11AAF" w:rsidRPr="009079F8" w:rsidRDefault="00C11AAF" w:rsidP="00F23355">
            <w:r>
              <w:rPr>
                <w:rFonts w:ascii="Courier New" w:hAnsi="Courier New" w:cs="Courier New"/>
                <w:noProof/>
                <w:color w:val="0000FF"/>
                <w:szCs w:val="20"/>
              </w:rPr>
              <w:t>DestinationOffice</w:t>
            </w:r>
          </w:p>
        </w:tc>
        <w:tc>
          <w:tcPr>
            <w:tcW w:w="439" w:type="dxa"/>
            <w:gridSpan w:val="2"/>
          </w:tcPr>
          <w:p w14:paraId="1CA03FE8" w14:textId="77777777" w:rsidR="00C11AAF" w:rsidRPr="009079F8" w:rsidRDefault="00C11AAF" w:rsidP="00F23355">
            <w:pPr>
              <w:jc w:val="center"/>
            </w:pPr>
            <w:r>
              <w:rPr>
                <w:b/>
                <w:szCs w:val="20"/>
              </w:rPr>
              <w:t>R</w:t>
            </w:r>
          </w:p>
        </w:tc>
        <w:tc>
          <w:tcPr>
            <w:tcW w:w="2981" w:type="dxa"/>
            <w:gridSpan w:val="2"/>
          </w:tcPr>
          <w:p w14:paraId="4AC06ED6" w14:textId="77777777" w:rsidR="00C11AAF" w:rsidRPr="009079F8" w:rsidRDefault="00C11AAF" w:rsidP="00F23355"/>
        </w:tc>
        <w:tc>
          <w:tcPr>
            <w:tcW w:w="4366" w:type="dxa"/>
            <w:gridSpan w:val="2"/>
          </w:tcPr>
          <w:p w14:paraId="5368F37D" w14:textId="77777777" w:rsidR="00C11AAF" w:rsidRPr="009079F8" w:rsidRDefault="00C11AAF" w:rsidP="00F23355">
            <w:pPr>
              <w:rPr>
                <w:lang w:eastAsia="en-GB"/>
              </w:rPr>
            </w:pPr>
          </w:p>
        </w:tc>
        <w:tc>
          <w:tcPr>
            <w:tcW w:w="1051" w:type="dxa"/>
          </w:tcPr>
          <w:p w14:paraId="7C51E3E3" w14:textId="77777777" w:rsidR="00C11AAF" w:rsidRPr="009079F8" w:rsidRDefault="00C11AAF" w:rsidP="00F23355">
            <w:r w:rsidRPr="00A33BA5">
              <w:rPr>
                <w:b/>
              </w:rPr>
              <w:t>1x</w:t>
            </w:r>
          </w:p>
        </w:tc>
      </w:tr>
      <w:tr w:rsidR="00C11AAF" w:rsidRPr="009079F8" w14:paraId="7DCC84B5" w14:textId="77777777" w:rsidTr="006A33E2">
        <w:trPr>
          <w:cantSplit/>
        </w:trPr>
        <w:tc>
          <w:tcPr>
            <w:tcW w:w="456" w:type="dxa"/>
          </w:tcPr>
          <w:p w14:paraId="6583EBF8" w14:textId="77777777" w:rsidR="00C11AAF" w:rsidRPr="009079F8" w:rsidRDefault="00C11AAF" w:rsidP="00F23355">
            <w:pPr>
              <w:rPr>
                <w:b/>
              </w:rPr>
            </w:pPr>
          </w:p>
        </w:tc>
        <w:tc>
          <w:tcPr>
            <w:tcW w:w="439" w:type="dxa"/>
          </w:tcPr>
          <w:p w14:paraId="11007D9C" w14:textId="77777777" w:rsidR="00C11AAF" w:rsidRPr="009079F8" w:rsidRDefault="00C11AAF" w:rsidP="00F23355">
            <w:pPr>
              <w:rPr>
                <w:i/>
              </w:rPr>
            </w:pPr>
          </w:p>
        </w:tc>
        <w:tc>
          <w:tcPr>
            <w:tcW w:w="4034" w:type="dxa"/>
          </w:tcPr>
          <w:p w14:paraId="5ADF8E74" w14:textId="77777777" w:rsidR="00C11AAF" w:rsidRDefault="00C11AAF" w:rsidP="00F23355">
            <w:r w:rsidRPr="009079F8">
              <w:t>Numer referencyjny urzędu</w:t>
            </w:r>
          </w:p>
          <w:p w14:paraId="4D68EE9A" w14:textId="77777777" w:rsidR="00C11AAF" w:rsidRPr="009079F8" w:rsidRDefault="00C11AAF" w:rsidP="00F23355">
            <w:r>
              <w:rPr>
                <w:rFonts w:ascii="Courier New" w:hAnsi="Courier New" w:cs="Courier New"/>
                <w:noProof/>
                <w:color w:val="0000FF"/>
                <w:szCs w:val="20"/>
              </w:rPr>
              <w:t>ReferenceNumber</w:t>
            </w:r>
          </w:p>
        </w:tc>
        <w:tc>
          <w:tcPr>
            <w:tcW w:w="439" w:type="dxa"/>
            <w:gridSpan w:val="2"/>
          </w:tcPr>
          <w:p w14:paraId="4D966A74" w14:textId="77777777" w:rsidR="00C11AAF" w:rsidRPr="009079F8" w:rsidRDefault="00C11AAF" w:rsidP="00F23355">
            <w:pPr>
              <w:jc w:val="center"/>
            </w:pPr>
            <w:r w:rsidRPr="009079F8">
              <w:rPr>
                <w:szCs w:val="20"/>
              </w:rPr>
              <w:t>R</w:t>
            </w:r>
          </w:p>
        </w:tc>
        <w:tc>
          <w:tcPr>
            <w:tcW w:w="2981" w:type="dxa"/>
            <w:gridSpan w:val="2"/>
          </w:tcPr>
          <w:p w14:paraId="1E7EBC2F" w14:textId="77777777" w:rsidR="00C11AAF" w:rsidRPr="009079F8" w:rsidRDefault="00C11AAF" w:rsidP="00F23355"/>
        </w:tc>
        <w:tc>
          <w:tcPr>
            <w:tcW w:w="4366" w:type="dxa"/>
            <w:gridSpan w:val="2"/>
          </w:tcPr>
          <w:p w14:paraId="7F061AF5" w14:textId="6D18445C" w:rsidR="007E0FB2" w:rsidRPr="009079F8" w:rsidRDefault="00C11AAF" w:rsidP="00F23355">
            <w:pPr>
              <w:rPr>
                <w:lang w:eastAsia="en-GB"/>
              </w:rPr>
            </w:pPr>
            <w:r w:rsidRPr="009079F8">
              <w:t>Należy podać kod urzędu właściwych organów w państwie członkowskim przeznaczenia odpowi</w:t>
            </w:r>
            <w:r>
              <w:t>edzialnego za kontrolę akcyzy w </w:t>
            </w:r>
            <w:r w:rsidRPr="009079F8">
              <w:t>miejscu przeznaczenia.</w:t>
            </w:r>
          </w:p>
        </w:tc>
        <w:tc>
          <w:tcPr>
            <w:tcW w:w="1051" w:type="dxa"/>
          </w:tcPr>
          <w:p w14:paraId="28451893" w14:textId="77777777" w:rsidR="00C11AAF" w:rsidRPr="009079F8" w:rsidRDefault="00C11AAF" w:rsidP="00F23355">
            <w:r w:rsidRPr="009079F8">
              <w:t>an8</w:t>
            </w:r>
          </w:p>
        </w:tc>
      </w:tr>
      <w:tr w:rsidR="00C11AAF" w:rsidRPr="009079F8" w14:paraId="62265FC1" w14:textId="77777777" w:rsidTr="006A33E2">
        <w:trPr>
          <w:cantSplit/>
        </w:trPr>
        <w:tc>
          <w:tcPr>
            <w:tcW w:w="895" w:type="dxa"/>
            <w:gridSpan w:val="2"/>
          </w:tcPr>
          <w:p w14:paraId="2A0C14A2" w14:textId="77777777" w:rsidR="00C11AAF" w:rsidRPr="009079F8" w:rsidRDefault="00C11AAF" w:rsidP="00F23355">
            <w:pPr>
              <w:rPr>
                <w:i/>
              </w:rPr>
            </w:pPr>
            <w:r>
              <w:rPr>
                <w:b/>
              </w:rPr>
              <w:t>5</w:t>
            </w:r>
          </w:p>
        </w:tc>
        <w:tc>
          <w:tcPr>
            <w:tcW w:w="4034" w:type="dxa"/>
          </w:tcPr>
          <w:p w14:paraId="2C804E83" w14:textId="77777777" w:rsidR="00C11AAF" w:rsidRDefault="00C11AAF" w:rsidP="00F23355">
            <w:pPr>
              <w:keepNext/>
              <w:rPr>
                <w:b/>
                <w:szCs w:val="20"/>
              </w:rPr>
            </w:pPr>
            <w:r>
              <w:rPr>
                <w:b/>
              </w:rPr>
              <w:t>Ostrzeżenie lub odrzucenie</w:t>
            </w:r>
          </w:p>
          <w:p w14:paraId="5150D241" w14:textId="77777777" w:rsidR="00C11AAF" w:rsidRPr="009B755A" w:rsidRDefault="00C11AAF" w:rsidP="00F23355">
            <w:pPr>
              <w:rPr>
                <w:rFonts w:ascii="Courier New" w:hAnsi="Courier New" w:cs="Courier New"/>
                <w:noProof/>
                <w:color w:val="0000FF"/>
                <w:szCs w:val="20"/>
              </w:rPr>
            </w:pPr>
            <w:r w:rsidRPr="009B755A">
              <w:rPr>
                <w:rFonts w:ascii="Courier New" w:hAnsi="Courier New" w:cs="Courier New"/>
                <w:noProof/>
                <w:color w:val="0000FF"/>
                <w:szCs w:val="20"/>
              </w:rPr>
              <w:t>AlertOrRejection</w:t>
            </w:r>
          </w:p>
        </w:tc>
        <w:tc>
          <w:tcPr>
            <w:tcW w:w="439" w:type="dxa"/>
            <w:gridSpan w:val="2"/>
          </w:tcPr>
          <w:p w14:paraId="249ED936" w14:textId="77777777" w:rsidR="00C11AAF" w:rsidRPr="009079F8" w:rsidRDefault="00C11AAF" w:rsidP="00F23355">
            <w:pPr>
              <w:jc w:val="center"/>
              <w:rPr>
                <w:szCs w:val="20"/>
              </w:rPr>
            </w:pPr>
            <w:r>
              <w:rPr>
                <w:b/>
                <w:szCs w:val="20"/>
              </w:rPr>
              <w:t>R</w:t>
            </w:r>
          </w:p>
        </w:tc>
        <w:tc>
          <w:tcPr>
            <w:tcW w:w="2981" w:type="dxa"/>
            <w:gridSpan w:val="2"/>
          </w:tcPr>
          <w:p w14:paraId="7CFFBF09" w14:textId="77777777" w:rsidR="00C11AAF" w:rsidRPr="009079F8" w:rsidRDefault="00C11AAF" w:rsidP="00F23355"/>
        </w:tc>
        <w:tc>
          <w:tcPr>
            <w:tcW w:w="4366" w:type="dxa"/>
            <w:gridSpan w:val="2"/>
          </w:tcPr>
          <w:p w14:paraId="7A50B4FA" w14:textId="77777777" w:rsidR="00C11AAF" w:rsidRPr="009079F8" w:rsidRDefault="00C11AAF" w:rsidP="00F23355"/>
        </w:tc>
        <w:tc>
          <w:tcPr>
            <w:tcW w:w="1051" w:type="dxa"/>
          </w:tcPr>
          <w:p w14:paraId="053BCCA4" w14:textId="77777777" w:rsidR="00C11AAF" w:rsidRPr="009079F8" w:rsidRDefault="00C11AAF" w:rsidP="00F23355">
            <w:r w:rsidRPr="00A33BA5">
              <w:rPr>
                <w:b/>
              </w:rPr>
              <w:t>1x</w:t>
            </w:r>
          </w:p>
        </w:tc>
      </w:tr>
      <w:tr w:rsidR="00C11AAF" w:rsidRPr="009079F8" w14:paraId="301BB806" w14:textId="77777777" w:rsidTr="006A33E2">
        <w:trPr>
          <w:cantSplit/>
        </w:trPr>
        <w:tc>
          <w:tcPr>
            <w:tcW w:w="456" w:type="dxa"/>
          </w:tcPr>
          <w:p w14:paraId="75346772" w14:textId="77777777" w:rsidR="00C11AAF" w:rsidRPr="009079F8" w:rsidRDefault="00C11AAF" w:rsidP="00F23355">
            <w:pPr>
              <w:rPr>
                <w:b/>
              </w:rPr>
            </w:pPr>
          </w:p>
        </w:tc>
        <w:tc>
          <w:tcPr>
            <w:tcW w:w="439" w:type="dxa"/>
          </w:tcPr>
          <w:p w14:paraId="767175AD" w14:textId="77777777" w:rsidR="00C11AAF" w:rsidRPr="009079F8" w:rsidRDefault="00C11AAF" w:rsidP="00F23355">
            <w:pPr>
              <w:rPr>
                <w:i/>
              </w:rPr>
            </w:pPr>
            <w:r>
              <w:rPr>
                <w:i/>
              </w:rPr>
              <w:t>a</w:t>
            </w:r>
          </w:p>
        </w:tc>
        <w:tc>
          <w:tcPr>
            <w:tcW w:w="4034" w:type="dxa"/>
          </w:tcPr>
          <w:p w14:paraId="79BC5206" w14:textId="77777777" w:rsidR="00C11AAF" w:rsidRDefault="00C11AAF" w:rsidP="00F23355">
            <w:r>
              <w:t>Data ostrzeżenia lub odrzucenia</w:t>
            </w:r>
          </w:p>
          <w:p w14:paraId="48A3AAD6" w14:textId="77777777" w:rsidR="00C11AAF" w:rsidRPr="008E241D" w:rsidRDefault="00C11AAF" w:rsidP="00F23355">
            <w:pPr>
              <w:rPr>
                <w:rFonts w:ascii="Courier New" w:hAnsi="Courier New" w:cs="Courier New"/>
                <w:noProof/>
                <w:color w:val="0000FF"/>
                <w:szCs w:val="20"/>
              </w:rPr>
            </w:pPr>
            <w:r w:rsidRPr="008E241D">
              <w:rPr>
                <w:rFonts w:ascii="Courier New" w:hAnsi="Courier New" w:cs="Courier New"/>
                <w:noProof/>
                <w:color w:val="0000FF"/>
                <w:szCs w:val="20"/>
              </w:rPr>
              <w:t>DateOfAlertOrRejection</w:t>
            </w:r>
          </w:p>
        </w:tc>
        <w:tc>
          <w:tcPr>
            <w:tcW w:w="439" w:type="dxa"/>
            <w:gridSpan w:val="2"/>
          </w:tcPr>
          <w:p w14:paraId="49DDBAEB" w14:textId="77777777" w:rsidR="00C11AAF" w:rsidRPr="009079F8" w:rsidRDefault="00C11AAF" w:rsidP="00F23355">
            <w:pPr>
              <w:jc w:val="center"/>
              <w:rPr>
                <w:szCs w:val="20"/>
              </w:rPr>
            </w:pPr>
            <w:r w:rsidRPr="009079F8">
              <w:t>R</w:t>
            </w:r>
          </w:p>
        </w:tc>
        <w:tc>
          <w:tcPr>
            <w:tcW w:w="2981" w:type="dxa"/>
            <w:gridSpan w:val="2"/>
          </w:tcPr>
          <w:p w14:paraId="5A58A7C8" w14:textId="77777777" w:rsidR="00C11AAF" w:rsidRPr="009079F8" w:rsidRDefault="00C11AAF" w:rsidP="00F23355"/>
        </w:tc>
        <w:tc>
          <w:tcPr>
            <w:tcW w:w="4366" w:type="dxa"/>
            <w:gridSpan w:val="2"/>
          </w:tcPr>
          <w:p w14:paraId="16297867" w14:textId="77777777" w:rsidR="00C11AAF" w:rsidRPr="009079F8" w:rsidRDefault="00C11AAF" w:rsidP="00F23355"/>
        </w:tc>
        <w:tc>
          <w:tcPr>
            <w:tcW w:w="1051" w:type="dxa"/>
          </w:tcPr>
          <w:p w14:paraId="4FFCCB9A" w14:textId="77777777" w:rsidR="00C11AAF" w:rsidRPr="009079F8" w:rsidRDefault="00C11AAF" w:rsidP="00F23355">
            <w:proofErr w:type="spellStart"/>
            <w:r w:rsidRPr="009079F8">
              <w:t>date</w:t>
            </w:r>
            <w:proofErr w:type="spellEnd"/>
          </w:p>
        </w:tc>
      </w:tr>
      <w:tr w:rsidR="00C11AAF" w:rsidRPr="009079F8" w14:paraId="119A7B62" w14:textId="77777777" w:rsidTr="006A33E2">
        <w:trPr>
          <w:cantSplit/>
        </w:trPr>
        <w:tc>
          <w:tcPr>
            <w:tcW w:w="456" w:type="dxa"/>
          </w:tcPr>
          <w:p w14:paraId="326F994B" w14:textId="77777777" w:rsidR="00C11AAF" w:rsidRPr="009079F8" w:rsidRDefault="00C11AAF" w:rsidP="00F23355">
            <w:pPr>
              <w:rPr>
                <w:b/>
              </w:rPr>
            </w:pPr>
          </w:p>
        </w:tc>
        <w:tc>
          <w:tcPr>
            <w:tcW w:w="439" w:type="dxa"/>
          </w:tcPr>
          <w:p w14:paraId="7E58A749" w14:textId="77777777" w:rsidR="00C11AAF" w:rsidRPr="009079F8" w:rsidRDefault="00C11AAF" w:rsidP="00F23355">
            <w:pPr>
              <w:rPr>
                <w:i/>
              </w:rPr>
            </w:pPr>
            <w:r>
              <w:rPr>
                <w:i/>
              </w:rPr>
              <w:t>b</w:t>
            </w:r>
          </w:p>
        </w:tc>
        <w:tc>
          <w:tcPr>
            <w:tcW w:w="4034" w:type="dxa"/>
          </w:tcPr>
          <w:p w14:paraId="2A16A1F1" w14:textId="77777777" w:rsidR="00C11AAF" w:rsidRDefault="00C11AAF" w:rsidP="00F23355">
            <w:r>
              <w:t>Flaga odrzucenia</w:t>
            </w:r>
          </w:p>
          <w:p w14:paraId="414F6F4C" w14:textId="77777777" w:rsidR="00C11AAF" w:rsidRPr="008E241D" w:rsidRDefault="00C11AAF" w:rsidP="00F23355">
            <w:pPr>
              <w:rPr>
                <w:rFonts w:ascii="Courier New" w:hAnsi="Courier New" w:cs="Courier New"/>
                <w:noProof/>
                <w:color w:val="0000FF"/>
                <w:szCs w:val="20"/>
              </w:rPr>
            </w:pPr>
            <w:r w:rsidRPr="008E241D">
              <w:rPr>
                <w:rFonts w:ascii="Courier New" w:hAnsi="Courier New" w:cs="Courier New"/>
                <w:noProof/>
                <w:color w:val="0000FF"/>
                <w:szCs w:val="20"/>
              </w:rPr>
              <w:t>EadRejectedFlag</w:t>
            </w:r>
          </w:p>
        </w:tc>
        <w:tc>
          <w:tcPr>
            <w:tcW w:w="439" w:type="dxa"/>
            <w:gridSpan w:val="2"/>
          </w:tcPr>
          <w:p w14:paraId="1F6D7ACC" w14:textId="77777777" w:rsidR="00C11AAF" w:rsidRPr="009079F8" w:rsidRDefault="00C11AAF" w:rsidP="00F23355">
            <w:pPr>
              <w:jc w:val="center"/>
              <w:rPr>
                <w:szCs w:val="20"/>
              </w:rPr>
            </w:pPr>
            <w:r w:rsidRPr="009079F8">
              <w:t>R</w:t>
            </w:r>
          </w:p>
        </w:tc>
        <w:tc>
          <w:tcPr>
            <w:tcW w:w="2981" w:type="dxa"/>
            <w:gridSpan w:val="2"/>
          </w:tcPr>
          <w:p w14:paraId="460CA2D3" w14:textId="77777777" w:rsidR="00C11AAF" w:rsidRPr="009079F8" w:rsidRDefault="00C11AAF" w:rsidP="00F23355"/>
        </w:tc>
        <w:tc>
          <w:tcPr>
            <w:tcW w:w="4366" w:type="dxa"/>
            <w:gridSpan w:val="2"/>
          </w:tcPr>
          <w:p w14:paraId="6DCF53C3" w14:textId="77777777" w:rsidR="00C11AAF" w:rsidRDefault="00C11AAF" w:rsidP="00F23355">
            <w:r>
              <w:t>0 – Ostrzeżenie</w:t>
            </w:r>
          </w:p>
          <w:p w14:paraId="45CD5B3F" w14:textId="77777777" w:rsidR="00C11AAF" w:rsidRPr="009079F8" w:rsidRDefault="00C11AAF" w:rsidP="00F23355">
            <w:r>
              <w:t>1 – Odrzucenie</w:t>
            </w:r>
          </w:p>
        </w:tc>
        <w:tc>
          <w:tcPr>
            <w:tcW w:w="1051" w:type="dxa"/>
          </w:tcPr>
          <w:p w14:paraId="72326004" w14:textId="77777777" w:rsidR="00C11AAF" w:rsidRPr="009079F8" w:rsidRDefault="00C11AAF" w:rsidP="00F23355">
            <w:r>
              <w:t>n1</w:t>
            </w:r>
          </w:p>
        </w:tc>
      </w:tr>
      <w:tr w:rsidR="00C11AAF" w:rsidRPr="009079F8" w14:paraId="3EA226B2" w14:textId="77777777" w:rsidTr="006A33E2">
        <w:trPr>
          <w:cantSplit/>
        </w:trPr>
        <w:tc>
          <w:tcPr>
            <w:tcW w:w="895" w:type="dxa"/>
            <w:gridSpan w:val="2"/>
          </w:tcPr>
          <w:p w14:paraId="6E7C10E0" w14:textId="77777777" w:rsidR="00C11AAF" w:rsidRPr="009079F8" w:rsidRDefault="00C11AAF" w:rsidP="00F23355">
            <w:pPr>
              <w:rPr>
                <w:i/>
              </w:rPr>
            </w:pPr>
            <w:r>
              <w:rPr>
                <w:b/>
              </w:rPr>
              <w:t>6</w:t>
            </w:r>
          </w:p>
        </w:tc>
        <w:tc>
          <w:tcPr>
            <w:tcW w:w="4034" w:type="dxa"/>
          </w:tcPr>
          <w:p w14:paraId="28A05D02" w14:textId="387F5400" w:rsidR="00C11AAF" w:rsidRDefault="00C11AAF" w:rsidP="00F23355">
            <w:pPr>
              <w:keepNext/>
              <w:rPr>
                <w:b/>
                <w:szCs w:val="20"/>
              </w:rPr>
            </w:pPr>
            <w:del w:id="2600" w:author="Jurkowska Monika" w:date="2022-11-14T21:27:00Z">
              <w:r>
                <w:rPr>
                  <w:b/>
                </w:rPr>
                <w:delText>Powód ostrzeżenia</w:delText>
              </w:r>
            </w:del>
            <w:ins w:id="2601" w:author="Jurkowska Monika" w:date="2022-11-14T21:27:00Z">
              <w:r w:rsidR="001832C0">
                <w:rPr>
                  <w:b/>
                </w:rPr>
                <w:t>O</w:t>
              </w:r>
              <w:r>
                <w:rPr>
                  <w:b/>
                </w:rPr>
                <w:t>strzeżeni</w:t>
              </w:r>
              <w:r w:rsidR="001832C0">
                <w:rPr>
                  <w:b/>
                </w:rPr>
                <w:t>e</w:t>
              </w:r>
            </w:ins>
            <w:r>
              <w:rPr>
                <w:b/>
              </w:rPr>
              <w:t xml:space="preserve"> lub </w:t>
            </w:r>
            <w:del w:id="2602" w:author="Jurkowska Monika" w:date="2022-11-14T21:27:00Z">
              <w:r>
                <w:rPr>
                  <w:b/>
                </w:rPr>
                <w:delText>odrzucenia</w:delText>
              </w:r>
            </w:del>
            <w:ins w:id="2603" w:author="Jurkowska Monika" w:date="2022-11-14T21:27:00Z">
              <w:r>
                <w:rPr>
                  <w:b/>
                </w:rPr>
                <w:t>odrzuceni</w:t>
              </w:r>
              <w:r w:rsidR="001832C0">
                <w:rPr>
                  <w:b/>
                </w:rPr>
                <w:t>e</w:t>
              </w:r>
            </w:ins>
          </w:p>
          <w:p w14:paraId="2B1CE47A" w14:textId="07C65573" w:rsidR="00C11AAF" w:rsidRPr="00952785" w:rsidRDefault="00C11AAF" w:rsidP="00F23355">
            <w:pPr>
              <w:rPr>
                <w:rFonts w:ascii="Courier New" w:hAnsi="Courier New" w:cs="Courier New"/>
                <w:noProof/>
                <w:color w:val="0000FF"/>
                <w:szCs w:val="20"/>
              </w:rPr>
            </w:pPr>
            <w:del w:id="2604" w:author="Jurkowska Monika" w:date="2022-11-14T21:27:00Z">
              <w:r w:rsidRPr="00952785">
                <w:rPr>
                  <w:rFonts w:ascii="Courier New" w:hAnsi="Courier New" w:cs="Courier New"/>
                  <w:noProof/>
                  <w:color w:val="0000FF"/>
                  <w:szCs w:val="20"/>
                </w:rPr>
                <w:delText>AlertOrRejectionOfEadReason</w:delText>
              </w:r>
            </w:del>
            <w:ins w:id="2605" w:author="Jurkowska Monika" w:date="2022-11-14T21:27:00Z">
              <w:r w:rsidRPr="00952785">
                <w:rPr>
                  <w:rFonts w:ascii="Courier New" w:hAnsi="Courier New" w:cs="Courier New"/>
                  <w:noProof/>
                  <w:color w:val="0000FF"/>
                  <w:szCs w:val="20"/>
                </w:rPr>
                <w:t>AlertOrRejection</w:t>
              </w:r>
            </w:ins>
          </w:p>
        </w:tc>
        <w:tc>
          <w:tcPr>
            <w:tcW w:w="439" w:type="dxa"/>
            <w:gridSpan w:val="2"/>
          </w:tcPr>
          <w:p w14:paraId="0E75F27E" w14:textId="77777777" w:rsidR="00C11AAF" w:rsidRPr="009079F8" w:rsidRDefault="00C11AAF" w:rsidP="00F23355">
            <w:pPr>
              <w:jc w:val="center"/>
              <w:rPr>
                <w:szCs w:val="20"/>
              </w:rPr>
            </w:pPr>
            <w:r>
              <w:rPr>
                <w:b/>
                <w:szCs w:val="20"/>
              </w:rPr>
              <w:t>D</w:t>
            </w:r>
          </w:p>
        </w:tc>
        <w:tc>
          <w:tcPr>
            <w:tcW w:w="2981" w:type="dxa"/>
            <w:gridSpan w:val="2"/>
          </w:tcPr>
          <w:p w14:paraId="5DE47AE7" w14:textId="77777777" w:rsidR="00C11AAF" w:rsidRPr="00952785" w:rsidRDefault="00C11AAF" w:rsidP="00F23355">
            <w:pPr>
              <w:pStyle w:val="pqiTabHead"/>
            </w:pPr>
            <w:r w:rsidRPr="00952785">
              <w:t xml:space="preserve">- „R”, jeżeli </w:t>
            </w:r>
            <w:r>
              <w:t>flaga odrzucenia z pola 5b ma wartość „1”</w:t>
            </w:r>
            <w:r w:rsidRPr="00952785">
              <w:t>.</w:t>
            </w:r>
          </w:p>
          <w:p w14:paraId="214BD36D" w14:textId="77777777" w:rsidR="00C11AAF" w:rsidRPr="00952785" w:rsidRDefault="00C11AAF" w:rsidP="00F23355">
            <w:pPr>
              <w:pStyle w:val="pqiTabHead"/>
              <w:rPr>
                <w:b w:val="0"/>
              </w:rPr>
            </w:pPr>
            <w:r w:rsidRPr="002F4661">
              <w:t xml:space="preserve">- </w:t>
            </w:r>
            <w:r>
              <w:t>„O</w:t>
            </w:r>
            <w:r w:rsidRPr="00952785">
              <w:t xml:space="preserve">”, jeżeli </w:t>
            </w:r>
            <w:r>
              <w:t>flaga odrzucenia z pola 5b ma wartość „0”.</w:t>
            </w:r>
          </w:p>
        </w:tc>
        <w:tc>
          <w:tcPr>
            <w:tcW w:w="4366" w:type="dxa"/>
            <w:gridSpan w:val="2"/>
          </w:tcPr>
          <w:p w14:paraId="74FAB876" w14:textId="77777777" w:rsidR="00C11AAF" w:rsidRPr="009079F8" w:rsidRDefault="00C11AAF" w:rsidP="00F23355"/>
        </w:tc>
        <w:tc>
          <w:tcPr>
            <w:tcW w:w="1051" w:type="dxa"/>
          </w:tcPr>
          <w:p w14:paraId="51838C17" w14:textId="77777777" w:rsidR="00C11AAF" w:rsidRPr="009079F8" w:rsidRDefault="00C11AAF" w:rsidP="00F23355">
            <w:r>
              <w:rPr>
                <w:b/>
              </w:rPr>
              <w:t>9</w:t>
            </w:r>
            <w:r w:rsidRPr="00A33BA5">
              <w:rPr>
                <w:b/>
              </w:rPr>
              <w:t>x</w:t>
            </w:r>
          </w:p>
        </w:tc>
      </w:tr>
      <w:tr w:rsidR="00C11AAF" w:rsidRPr="009079F8" w14:paraId="5009F625" w14:textId="77777777" w:rsidTr="006A33E2">
        <w:trPr>
          <w:cantSplit/>
        </w:trPr>
        <w:tc>
          <w:tcPr>
            <w:tcW w:w="456" w:type="dxa"/>
          </w:tcPr>
          <w:p w14:paraId="6DB35A6C" w14:textId="77777777" w:rsidR="00C11AAF" w:rsidRPr="009079F8" w:rsidRDefault="00C11AAF" w:rsidP="00F23355">
            <w:pPr>
              <w:rPr>
                <w:b/>
              </w:rPr>
            </w:pPr>
          </w:p>
        </w:tc>
        <w:tc>
          <w:tcPr>
            <w:tcW w:w="439" w:type="dxa"/>
          </w:tcPr>
          <w:p w14:paraId="14A0C052" w14:textId="77777777" w:rsidR="00C11AAF" w:rsidRPr="009079F8" w:rsidRDefault="00C11AAF" w:rsidP="00F23355">
            <w:pPr>
              <w:rPr>
                <w:i/>
              </w:rPr>
            </w:pPr>
            <w:r>
              <w:rPr>
                <w:i/>
              </w:rPr>
              <w:t>a</w:t>
            </w:r>
          </w:p>
        </w:tc>
        <w:tc>
          <w:tcPr>
            <w:tcW w:w="4034" w:type="dxa"/>
          </w:tcPr>
          <w:p w14:paraId="75FED098" w14:textId="77777777" w:rsidR="00C11AAF" w:rsidRDefault="00C11AAF" w:rsidP="00F23355">
            <w:r>
              <w:t>Kod przyczyny ostrzeżenia lub odrzucenia</w:t>
            </w:r>
          </w:p>
          <w:p w14:paraId="5522D6E5" w14:textId="5EC8E143" w:rsidR="00C11AAF" w:rsidRDefault="00C11AAF" w:rsidP="00F23355">
            <w:pPr>
              <w:rPr>
                <w:ins w:id="2606" w:author="Jurkowska Monika" w:date="2022-11-14T21:27:00Z"/>
                <w:rFonts w:ascii="Courier New" w:hAnsi="Courier New" w:cs="Courier New"/>
                <w:noProof/>
                <w:color w:val="0000FF"/>
                <w:szCs w:val="20"/>
              </w:rPr>
            </w:pPr>
            <w:del w:id="2607" w:author="Jurkowska Monika" w:date="2022-11-14T21:27:00Z">
              <w:r w:rsidRPr="00952785">
                <w:rPr>
                  <w:rFonts w:ascii="Courier New" w:hAnsi="Courier New" w:cs="Courier New"/>
                  <w:noProof/>
                  <w:color w:val="0000FF"/>
                  <w:szCs w:val="20"/>
                </w:rPr>
                <w:delText>AlertOrRejectionOfEadReasonCode</w:delText>
              </w:r>
            </w:del>
          </w:p>
          <w:p w14:paraId="4B954A02" w14:textId="47C1AA54" w:rsidR="005717B0" w:rsidRPr="00952785" w:rsidRDefault="005717B0" w:rsidP="00F23355">
            <w:pPr>
              <w:rPr>
                <w:rFonts w:ascii="Courier New" w:hAnsi="Courier New" w:cs="Courier New"/>
                <w:noProof/>
                <w:color w:val="0000FF"/>
                <w:szCs w:val="20"/>
              </w:rPr>
            </w:pPr>
            <w:ins w:id="2608" w:author="Jurkowska Monika" w:date="2022-11-14T21:27:00Z">
              <w:r>
                <w:rPr>
                  <w:rFonts w:ascii="Courier New" w:hAnsi="Courier New" w:cs="Courier New"/>
                  <w:noProof/>
                  <w:color w:val="0000FF"/>
                  <w:szCs w:val="20"/>
                </w:rPr>
                <w:t>AlertOrRejectionOfMovementReasonCode</w:t>
              </w:r>
            </w:ins>
          </w:p>
        </w:tc>
        <w:tc>
          <w:tcPr>
            <w:tcW w:w="439" w:type="dxa"/>
            <w:gridSpan w:val="2"/>
          </w:tcPr>
          <w:p w14:paraId="3945130E" w14:textId="77777777" w:rsidR="00C11AAF" w:rsidRPr="009079F8" w:rsidRDefault="00C11AAF" w:rsidP="00F23355">
            <w:pPr>
              <w:jc w:val="center"/>
              <w:rPr>
                <w:szCs w:val="20"/>
              </w:rPr>
            </w:pPr>
            <w:r>
              <w:rPr>
                <w:szCs w:val="20"/>
              </w:rPr>
              <w:t>R</w:t>
            </w:r>
          </w:p>
        </w:tc>
        <w:tc>
          <w:tcPr>
            <w:tcW w:w="2981" w:type="dxa"/>
            <w:gridSpan w:val="2"/>
          </w:tcPr>
          <w:p w14:paraId="29F8E23E" w14:textId="77777777" w:rsidR="00C11AAF" w:rsidRPr="009079F8" w:rsidRDefault="00C11AAF" w:rsidP="00F23355"/>
        </w:tc>
        <w:tc>
          <w:tcPr>
            <w:tcW w:w="4366" w:type="dxa"/>
            <w:gridSpan w:val="2"/>
          </w:tcPr>
          <w:p w14:paraId="4C0C3C6A" w14:textId="77777777" w:rsidR="00C11AAF" w:rsidRDefault="00C11AAF" w:rsidP="00F23355">
            <w:pPr>
              <w:pStyle w:val="pqiTabBody"/>
            </w:pPr>
            <w:r>
              <w:t>Atrybut.</w:t>
            </w:r>
          </w:p>
          <w:p w14:paraId="0C768AD3" w14:textId="4D88A43C" w:rsidR="00C11AAF" w:rsidRPr="009079F8" w:rsidRDefault="00C11AAF" w:rsidP="00F23355">
            <w:r>
              <w:t>Wartość ze słownika „</w:t>
            </w:r>
            <w:r w:rsidRPr="007B2FF6">
              <w:t>Ostrzeżenie lub odrzucenie dokumentu e-</w:t>
            </w:r>
            <w:r w:rsidR="00071BA6">
              <w:t>AD</w:t>
            </w:r>
            <w:r w:rsidRPr="007B2FF6">
              <w:t xml:space="preserve"> (Alert </w:t>
            </w:r>
            <w:proofErr w:type="spellStart"/>
            <w:r w:rsidRPr="007B2FF6">
              <w:t>or</w:t>
            </w:r>
            <w:proofErr w:type="spellEnd"/>
            <w:r w:rsidRPr="007B2FF6">
              <w:t xml:space="preserve"> </w:t>
            </w:r>
            <w:proofErr w:type="spellStart"/>
            <w:r w:rsidRPr="007B2FF6">
              <w:t>rejection</w:t>
            </w:r>
            <w:proofErr w:type="spellEnd"/>
            <w:r w:rsidRPr="007B2FF6">
              <w:t xml:space="preserve"> of e-AD </w:t>
            </w:r>
            <w:proofErr w:type="spellStart"/>
            <w:r w:rsidRPr="007B2FF6">
              <w:t>reasons</w:t>
            </w:r>
            <w:proofErr w:type="spellEnd"/>
            <w:r w:rsidRPr="00952785">
              <w:t>)</w:t>
            </w:r>
            <w:r>
              <w:t>”.</w:t>
            </w:r>
          </w:p>
        </w:tc>
        <w:tc>
          <w:tcPr>
            <w:tcW w:w="1051" w:type="dxa"/>
          </w:tcPr>
          <w:p w14:paraId="3AB86BBD" w14:textId="77777777" w:rsidR="00C11AAF" w:rsidRPr="009079F8" w:rsidRDefault="00C11AAF" w:rsidP="00F23355"/>
        </w:tc>
      </w:tr>
      <w:tr w:rsidR="00C11AAF" w:rsidRPr="009079F8" w14:paraId="69826B95" w14:textId="77777777" w:rsidTr="006A33E2">
        <w:trPr>
          <w:cantSplit/>
        </w:trPr>
        <w:tc>
          <w:tcPr>
            <w:tcW w:w="456" w:type="dxa"/>
          </w:tcPr>
          <w:p w14:paraId="2934C408" w14:textId="77777777" w:rsidR="00C11AAF" w:rsidRPr="009079F8" w:rsidRDefault="00C11AAF" w:rsidP="00F23355">
            <w:pPr>
              <w:rPr>
                <w:b/>
              </w:rPr>
            </w:pPr>
          </w:p>
        </w:tc>
        <w:tc>
          <w:tcPr>
            <w:tcW w:w="439" w:type="dxa"/>
          </w:tcPr>
          <w:p w14:paraId="68513188" w14:textId="77777777" w:rsidR="00C11AAF" w:rsidRDefault="00C11AAF" w:rsidP="00F23355">
            <w:pPr>
              <w:rPr>
                <w:i/>
              </w:rPr>
            </w:pPr>
            <w:r>
              <w:rPr>
                <w:i/>
              </w:rPr>
              <w:t>b</w:t>
            </w:r>
          </w:p>
        </w:tc>
        <w:tc>
          <w:tcPr>
            <w:tcW w:w="4034" w:type="dxa"/>
          </w:tcPr>
          <w:p w14:paraId="0DE62B51" w14:textId="77777777" w:rsidR="00C11AAF" w:rsidRDefault="00C11AAF" w:rsidP="00F23355">
            <w:r>
              <w:t>Informacje dodatkowe</w:t>
            </w:r>
          </w:p>
          <w:p w14:paraId="52186E09" w14:textId="77777777" w:rsidR="00C11AAF" w:rsidRDefault="00C11AAF" w:rsidP="00F23355">
            <w:r>
              <w:rPr>
                <w:rFonts w:ascii="Courier New" w:hAnsi="Courier New" w:cs="Courier New"/>
                <w:noProof/>
                <w:color w:val="0000FF"/>
                <w:szCs w:val="20"/>
              </w:rPr>
              <w:t>ComplementaryInformation</w:t>
            </w:r>
          </w:p>
        </w:tc>
        <w:tc>
          <w:tcPr>
            <w:tcW w:w="439" w:type="dxa"/>
            <w:gridSpan w:val="2"/>
          </w:tcPr>
          <w:p w14:paraId="0E421E2C" w14:textId="77777777" w:rsidR="00C11AAF" w:rsidRDefault="00C11AAF" w:rsidP="00F23355">
            <w:pPr>
              <w:jc w:val="center"/>
              <w:rPr>
                <w:szCs w:val="20"/>
              </w:rPr>
            </w:pPr>
            <w:r>
              <w:rPr>
                <w:szCs w:val="20"/>
              </w:rPr>
              <w:t>D</w:t>
            </w:r>
          </w:p>
        </w:tc>
        <w:tc>
          <w:tcPr>
            <w:tcW w:w="2981" w:type="dxa"/>
            <w:gridSpan w:val="2"/>
          </w:tcPr>
          <w:p w14:paraId="198C3BBA" w14:textId="77777777" w:rsidR="00C11AAF" w:rsidRDefault="00C11AAF" w:rsidP="00F23355">
            <w:r>
              <w:t>-„R”, jeżeli kod powodu ostrzeżenia lub odrzucenia 6a ma wartość „0-Inne”</w:t>
            </w:r>
          </w:p>
          <w:p w14:paraId="33DC1BD3" w14:textId="77777777" w:rsidR="00C11AAF" w:rsidRPr="009079F8" w:rsidRDefault="00C11AAF" w:rsidP="00F23355">
            <w:r>
              <w:t>-„O”, w pozostałych przypadkach</w:t>
            </w:r>
          </w:p>
        </w:tc>
        <w:tc>
          <w:tcPr>
            <w:tcW w:w="4366" w:type="dxa"/>
            <w:gridSpan w:val="2"/>
          </w:tcPr>
          <w:p w14:paraId="1E242B8C" w14:textId="77777777" w:rsidR="00C11AAF" w:rsidRDefault="00C11AAF" w:rsidP="00F23355">
            <w:pPr>
              <w:pStyle w:val="pqiTabBody"/>
            </w:pPr>
            <w:r>
              <w:t>Szczegółowy opis przyczyny ostrzeżenia bądź odrzucenia.</w:t>
            </w:r>
          </w:p>
        </w:tc>
        <w:tc>
          <w:tcPr>
            <w:tcW w:w="1051" w:type="dxa"/>
          </w:tcPr>
          <w:p w14:paraId="6CA74EAE" w14:textId="77777777" w:rsidR="00C11AAF" w:rsidRPr="009079F8" w:rsidRDefault="00C11AAF" w:rsidP="00F23355">
            <w:r>
              <w:t>an..350</w:t>
            </w:r>
          </w:p>
        </w:tc>
      </w:tr>
      <w:tr w:rsidR="00C11AAF" w:rsidRPr="009079F8" w14:paraId="56DB158B" w14:textId="77777777" w:rsidTr="006A33E2">
        <w:trPr>
          <w:cantSplit/>
        </w:trPr>
        <w:tc>
          <w:tcPr>
            <w:tcW w:w="895" w:type="dxa"/>
            <w:gridSpan w:val="2"/>
          </w:tcPr>
          <w:p w14:paraId="4B66356E" w14:textId="77777777" w:rsidR="00C11AAF" w:rsidRPr="009079F8" w:rsidRDefault="00C11AAF" w:rsidP="00F23355">
            <w:pPr>
              <w:rPr>
                <w:i/>
              </w:rPr>
            </w:pPr>
          </w:p>
        </w:tc>
        <w:tc>
          <w:tcPr>
            <w:tcW w:w="4050" w:type="dxa"/>
            <w:gridSpan w:val="2"/>
          </w:tcPr>
          <w:p w14:paraId="2B1C91EE" w14:textId="77777777" w:rsidR="00C11AAF" w:rsidRDefault="00C11AAF" w:rsidP="00F23355">
            <w:pPr>
              <w:pStyle w:val="pqiTabBody"/>
            </w:pPr>
            <w:r>
              <w:t>JĘZYK ELEMENTU</w:t>
            </w:r>
            <w:r w:rsidRPr="009079F8">
              <w:t xml:space="preserve"> </w:t>
            </w:r>
          </w:p>
          <w:p w14:paraId="0217308E" w14:textId="77777777" w:rsidR="00C11AAF" w:rsidRPr="009079F8" w:rsidRDefault="00C11AAF" w:rsidP="00F23355">
            <w:r>
              <w:rPr>
                <w:rFonts w:ascii="Courier New" w:hAnsi="Courier New" w:cs="Courier New"/>
                <w:noProof/>
                <w:color w:val="0000FF"/>
              </w:rPr>
              <w:t>@language</w:t>
            </w:r>
          </w:p>
        </w:tc>
        <w:tc>
          <w:tcPr>
            <w:tcW w:w="438" w:type="dxa"/>
            <w:gridSpan w:val="2"/>
          </w:tcPr>
          <w:p w14:paraId="4EAE69F0" w14:textId="77777777" w:rsidR="00C11AAF" w:rsidRPr="009079F8" w:rsidRDefault="00C11AAF" w:rsidP="00F23355">
            <w:pPr>
              <w:jc w:val="center"/>
            </w:pPr>
            <w:r>
              <w:t>D</w:t>
            </w:r>
          </w:p>
        </w:tc>
        <w:tc>
          <w:tcPr>
            <w:tcW w:w="2991" w:type="dxa"/>
            <w:gridSpan w:val="2"/>
          </w:tcPr>
          <w:p w14:paraId="1422F86E" w14:textId="77777777" w:rsidR="00C11AAF" w:rsidRPr="009079F8" w:rsidRDefault="00C11AAF" w:rsidP="00F23355">
            <w:r w:rsidRPr="009079F8">
              <w:t>„R”, jeżeli stosuje się pole tekstowe</w:t>
            </w:r>
            <w:r>
              <w:t xml:space="preserve"> 6b</w:t>
            </w:r>
            <w:r w:rsidRPr="009079F8">
              <w:t>.</w:t>
            </w:r>
            <w:r>
              <w:t xml:space="preserve"> W innym przypadku nie stosuje się.</w:t>
            </w:r>
          </w:p>
        </w:tc>
        <w:tc>
          <w:tcPr>
            <w:tcW w:w="4341" w:type="dxa"/>
          </w:tcPr>
          <w:p w14:paraId="1CA14F15" w14:textId="77777777" w:rsidR="00C11AAF" w:rsidRDefault="00C11AAF" w:rsidP="00F23355">
            <w:pPr>
              <w:pStyle w:val="pqiTabBody"/>
            </w:pPr>
            <w:r>
              <w:t>Atrybut.</w:t>
            </w:r>
          </w:p>
          <w:p w14:paraId="7363982A" w14:textId="0628970B" w:rsidR="007E0FB2" w:rsidRPr="009079F8" w:rsidRDefault="00C11AAF" w:rsidP="00F23355">
            <w:r>
              <w:t>Wartość ze słownika „</w:t>
            </w:r>
            <w:r w:rsidRPr="008C6FA2">
              <w:t xml:space="preserve">Kody języka (Language </w:t>
            </w:r>
            <w:proofErr w:type="spellStart"/>
            <w:r w:rsidRPr="008C6FA2">
              <w:t>codes</w:t>
            </w:r>
            <w:proofErr w:type="spellEnd"/>
            <w:r w:rsidRPr="008C6FA2">
              <w:t>)</w:t>
            </w:r>
            <w:r>
              <w:t>”.</w:t>
            </w:r>
          </w:p>
        </w:tc>
        <w:tc>
          <w:tcPr>
            <w:tcW w:w="1051" w:type="dxa"/>
          </w:tcPr>
          <w:p w14:paraId="4ED184A9" w14:textId="77777777" w:rsidR="00C11AAF" w:rsidRPr="009079F8" w:rsidRDefault="00C11AAF" w:rsidP="00F23355">
            <w:r w:rsidRPr="009079F8">
              <w:t>a2</w:t>
            </w:r>
          </w:p>
        </w:tc>
      </w:tr>
    </w:tbl>
    <w:p w14:paraId="2DD660A5" w14:textId="712EF216" w:rsidR="00C11AAF" w:rsidRDefault="00C11AAF" w:rsidP="00C11AAF">
      <w:pPr>
        <w:pStyle w:val="pqiChpHeadNum2"/>
      </w:pPr>
      <w:r>
        <w:br w:type="page"/>
      </w:r>
      <w:bookmarkStart w:id="2609" w:name="_Toc379453967"/>
      <w:bookmarkStart w:id="2610" w:name="_Toc71025868"/>
      <w:r>
        <w:lastRenderedPageBreak/>
        <w:t>PL825 – Projekt podziału przemieszczenia</w:t>
      </w:r>
      <w:bookmarkEnd w:id="2609"/>
      <w:bookmarkEnd w:id="2610"/>
    </w:p>
    <w:tbl>
      <w:tblPr>
        <w:tblW w:w="1376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84"/>
        <w:gridCol w:w="433"/>
        <w:gridCol w:w="4385"/>
        <w:gridCol w:w="8"/>
        <w:gridCol w:w="383"/>
        <w:gridCol w:w="43"/>
        <w:gridCol w:w="1983"/>
        <w:gridCol w:w="32"/>
        <w:gridCol w:w="5065"/>
        <w:gridCol w:w="1050"/>
      </w:tblGrid>
      <w:tr w:rsidR="00C11AAF" w:rsidRPr="009079F8" w14:paraId="4324C3C9" w14:textId="77777777" w:rsidTr="00ED6F61">
        <w:trPr>
          <w:tblHeader/>
        </w:trPr>
        <w:tc>
          <w:tcPr>
            <w:tcW w:w="384" w:type="dxa"/>
            <w:shd w:val="clear" w:color="auto" w:fill="F3F3F3"/>
            <w:vAlign w:val="center"/>
          </w:tcPr>
          <w:p w14:paraId="310A32E6" w14:textId="77777777" w:rsidR="00C11AAF" w:rsidRPr="009079F8" w:rsidRDefault="00C11AAF" w:rsidP="00F23355">
            <w:pPr>
              <w:pStyle w:val="pqiTabBody"/>
            </w:pPr>
            <w:r>
              <w:br w:type="page"/>
            </w:r>
            <w:r>
              <w:br w:type="page"/>
            </w:r>
            <w:r w:rsidRPr="009079F8">
              <w:t>A</w:t>
            </w:r>
          </w:p>
        </w:tc>
        <w:tc>
          <w:tcPr>
            <w:tcW w:w="433" w:type="dxa"/>
            <w:shd w:val="clear" w:color="auto" w:fill="F3F3F3"/>
            <w:vAlign w:val="center"/>
          </w:tcPr>
          <w:p w14:paraId="6F4F7399" w14:textId="77777777" w:rsidR="00C11AAF" w:rsidRPr="009079F8" w:rsidRDefault="00C11AAF" w:rsidP="00F23355">
            <w:pPr>
              <w:pStyle w:val="pqiTabBody"/>
            </w:pPr>
            <w:r w:rsidRPr="009079F8">
              <w:t>B</w:t>
            </w:r>
          </w:p>
        </w:tc>
        <w:tc>
          <w:tcPr>
            <w:tcW w:w="4385" w:type="dxa"/>
            <w:shd w:val="clear" w:color="auto" w:fill="F3F3F3"/>
            <w:vAlign w:val="center"/>
          </w:tcPr>
          <w:p w14:paraId="5612B0D0" w14:textId="77777777" w:rsidR="00C11AAF" w:rsidRPr="009079F8" w:rsidRDefault="00C11AAF" w:rsidP="00F23355">
            <w:pPr>
              <w:pStyle w:val="pqiTabBody"/>
            </w:pPr>
            <w:r w:rsidRPr="009079F8">
              <w:t>C</w:t>
            </w:r>
          </w:p>
        </w:tc>
        <w:tc>
          <w:tcPr>
            <w:tcW w:w="391" w:type="dxa"/>
            <w:gridSpan w:val="2"/>
            <w:shd w:val="clear" w:color="auto" w:fill="F3F3F3"/>
            <w:vAlign w:val="center"/>
          </w:tcPr>
          <w:p w14:paraId="2615FBB3" w14:textId="77777777" w:rsidR="00C11AAF" w:rsidRPr="009079F8" w:rsidRDefault="00C11AAF" w:rsidP="00F23355">
            <w:pPr>
              <w:pStyle w:val="pqiTabBody"/>
            </w:pPr>
            <w:r w:rsidRPr="009079F8">
              <w:t>D</w:t>
            </w:r>
          </w:p>
        </w:tc>
        <w:tc>
          <w:tcPr>
            <w:tcW w:w="2058" w:type="dxa"/>
            <w:gridSpan w:val="3"/>
            <w:shd w:val="clear" w:color="auto" w:fill="F3F3F3"/>
            <w:vAlign w:val="center"/>
          </w:tcPr>
          <w:p w14:paraId="3465B73A" w14:textId="77777777" w:rsidR="00C11AAF" w:rsidRPr="009079F8" w:rsidRDefault="00C11AAF" w:rsidP="00F23355">
            <w:pPr>
              <w:pStyle w:val="pqiTabBody"/>
            </w:pPr>
            <w:r w:rsidRPr="009079F8">
              <w:t>E</w:t>
            </w:r>
          </w:p>
        </w:tc>
        <w:tc>
          <w:tcPr>
            <w:tcW w:w="5065" w:type="dxa"/>
            <w:shd w:val="clear" w:color="auto" w:fill="F3F3F3"/>
            <w:vAlign w:val="center"/>
          </w:tcPr>
          <w:p w14:paraId="3D330490" w14:textId="77777777" w:rsidR="00C11AAF" w:rsidRPr="009079F8" w:rsidRDefault="00C11AAF" w:rsidP="00F23355">
            <w:pPr>
              <w:pStyle w:val="pqiTabBody"/>
            </w:pPr>
            <w:r w:rsidRPr="009079F8">
              <w:t>F</w:t>
            </w:r>
          </w:p>
        </w:tc>
        <w:tc>
          <w:tcPr>
            <w:tcW w:w="1050" w:type="dxa"/>
            <w:shd w:val="clear" w:color="auto" w:fill="F3F3F3"/>
            <w:vAlign w:val="center"/>
          </w:tcPr>
          <w:p w14:paraId="6942CFA4" w14:textId="77777777" w:rsidR="00C11AAF" w:rsidRPr="009079F8" w:rsidRDefault="00C11AAF" w:rsidP="00F23355">
            <w:pPr>
              <w:pStyle w:val="pqiTabBody"/>
            </w:pPr>
            <w:r w:rsidRPr="009079F8">
              <w:t>G</w:t>
            </w:r>
          </w:p>
        </w:tc>
      </w:tr>
      <w:tr w:rsidR="00C11AAF" w:rsidRPr="00EF4848" w14:paraId="30ADBC48" w14:textId="77777777" w:rsidTr="00F23355">
        <w:tc>
          <w:tcPr>
            <w:tcW w:w="13766" w:type="dxa"/>
            <w:gridSpan w:val="10"/>
          </w:tcPr>
          <w:p w14:paraId="7477BD80" w14:textId="77777777" w:rsidR="00C11AAF" w:rsidRPr="00EF4848" w:rsidRDefault="00C11AAF" w:rsidP="00F23355">
            <w:pPr>
              <w:pStyle w:val="pqiTabHead"/>
            </w:pPr>
            <w:r w:rsidRPr="00B043BB">
              <w:t xml:space="preserve">PL825 – PL_SPL_SUB – Projekt podziału </w:t>
            </w:r>
            <w:r>
              <w:t>przemieszczenia</w:t>
            </w:r>
            <w:r w:rsidRPr="00B043BB">
              <w:t>.</w:t>
            </w:r>
          </w:p>
        </w:tc>
      </w:tr>
      <w:tr w:rsidR="00C11AAF" w:rsidRPr="009079F8" w14:paraId="79326F9E" w14:textId="77777777" w:rsidTr="00ED6F61">
        <w:tc>
          <w:tcPr>
            <w:tcW w:w="817" w:type="dxa"/>
            <w:gridSpan w:val="2"/>
          </w:tcPr>
          <w:p w14:paraId="141CD579" w14:textId="77777777" w:rsidR="00C11AAF" w:rsidRPr="00EF4848" w:rsidRDefault="00C11AAF" w:rsidP="00F23355">
            <w:pPr>
              <w:pStyle w:val="pqiTabBody"/>
              <w:rPr>
                <w:b/>
                <w:i/>
              </w:rPr>
            </w:pPr>
          </w:p>
        </w:tc>
        <w:tc>
          <w:tcPr>
            <w:tcW w:w="4385" w:type="dxa"/>
          </w:tcPr>
          <w:p w14:paraId="31364917" w14:textId="77777777" w:rsidR="00C11AAF" w:rsidRDefault="00C11AAF" w:rsidP="00F23355">
            <w:pPr>
              <w:pStyle w:val="pqiTabBody"/>
              <w:rPr>
                <w:b/>
              </w:rPr>
            </w:pPr>
            <w:r>
              <w:rPr>
                <w:b/>
              </w:rPr>
              <w:t>&lt;NAGŁÓWEK&gt;</w:t>
            </w:r>
          </w:p>
          <w:p w14:paraId="0A9ED1CC"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PL825</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391" w:type="dxa"/>
            <w:gridSpan w:val="2"/>
          </w:tcPr>
          <w:p w14:paraId="09E33BCE" w14:textId="77777777" w:rsidR="00C11AAF" w:rsidRPr="0072755A" w:rsidRDefault="00C11AAF" w:rsidP="00F23355">
            <w:pPr>
              <w:pStyle w:val="pqiTabBody"/>
              <w:rPr>
                <w:b/>
              </w:rPr>
            </w:pPr>
            <w:r w:rsidRPr="0072755A">
              <w:rPr>
                <w:b/>
              </w:rPr>
              <w:t>R</w:t>
            </w:r>
          </w:p>
        </w:tc>
        <w:tc>
          <w:tcPr>
            <w:tcW w:w="2058" w:type="dxa"/>
            <w:gridSpan w:val="3"/>
          </w:tcPr>
          <w:p w14:paraId="6D7A0641" w14:textId="77777777" w:rsidR="00C11AAF" w:rsidRPr="0072755A" w:rsidRDefault="00C11AAF" w:rsidP="00F23355">
            <w:pPr>
              <w:pStyle w:val="pqiTabBody"/>
              <w:rPr>
                <w:b/>
              </w:rPr>
            </w:pPr>
          </w:p>
        </w:tc>
        <w:tc>
          <w:tcPr>
            <w:tcW w:w="5065" w:type="dxa"/>
          </w:tcPr>
          <w:p w14:paraId="7D4EE332" w14:textId="77777777" w:rsidR="00C11AAF" w:rsidRPr="0072755A" w:rsidRDefault="00C11AAF" w:rsidP="00F23355">
            <w:pPr>
              <w:pStyle w:val="pqiTabBody"/>
              <w:rPr>
                <w:b/>
              </w:rPr>
            </w:pPr>
          </w:p>
        </w:tc>
        <w:tc>
          <w:tcPr>
            <w:tcW w:w="1050" w:type="dxa"/>
          </w:tcPr>
          <w:p w14:paraId="566EF178" w14:textId="77777777" w:rsidR="00C11AAF" w:rsidRPr="0072755A" w:rsidRDefault="00C11AAF" w:rsidP="00F23355">
            <w:pPr>
              <w:pStyle w:val="pqiTabBody"/>
              <w:rPr>
                <w:b/>
              </w:rPr>
            </w:pPr>
            <w:r w:rsidRPr="0072755A">
              <w:rPr>
                <w:b/>
              </w:rPr>
              <w:t>1x</w:t>
            </w:r>
          </w:p>
        </w:tc>
      </w:tr>
      <w:tr w:rsidR="00C11AAF" w:rsidRPr="009079F8" w14:paraId="2B09C333" w14:textId="77777777" w:rsidTr="00F23355">
        <w:tc>
          <w:tcPr>
            <w:tcW w:w="13766" w:type="dxa"/>
            <w:gridSpan w:val="10"/>
          </w:tcPr>
          <w:p w14:paraId="1EF0F73D" w14:textId="77777777" w:rsidR="00C11AAF" w:rsidRDefault="00C11AAF" w:rsidP="00F23355">
            <w:pPr>
              <w:pStyle w:val="pqiTabBody"/>
            </w:pPr>
            <w:r>
              <w:t>Wszystkie elementy główne począwszy od poniższego zawarte są w elemencie:</w:t>
            </w:r>
          </w:p>
          <w:p w14:paraId="1D4995EF" w14:textId="77777777" w:rsidR="00C11AAF" w:rsidRPr="00AE5BA7" w:rsidRDefault="00C11AAF" w:rsidP="00F23355">
            <w:pPr>
              <w:pStyle w:val="pqiTabBody"/>
              <w:rPr>
                <w:rFonts w:ascii="Courier New" w:hAnsi="Courier New" w:cs="Courier New"/>
                <w:noProof/>
                <w:color w:val="0000FF"/>
              </w:rPr>
            </w:pPr>
            <w:r w:rsidRPr="00621E71">
              <w:rPr>
                <w:rFonts w:ascii="Courier New" w:hAnsi="Courier New"/>
                <w:color w:val="0000FF"/>
              </w:rPr>
              <w:t>/</w:t>
            </w:r>
            <w:r>
              <w:rPr>
                <w:rFonts w:ascii="Courier New" w:hAnsi="Courier New" w:cs="Courier New"/>
                <w:noProof/>
                <w:color w:val="0000FF"/>
              </w:rPr>
              <w:t>PL825</w:t>
            </w:r>
            <w:r w:rsidRPr="00621E71">
              <w:rPr>
                <w:rFonts w:ascii="Courier New" w:hAnsi="Courier New"/>
                <w:color w:val="0000FF"/>
              </w:rPr>
              <w:t>/</w:t>
            </w:r>
            <w:r>
              <w:rPr>
                <w:rFonts w:ascii="Courier New" w:hAnsi="Courier New"/>
                <w:color w:val="0000FF"/>
              </w:rPr>
              <w:t>Body/</w:t>
            </w:r>
            <w:proofErr w:type="spellStart"/>
            <w:r w:rsidRPr="00AE5BA7">
              <w:rPr>
                <w:rFonts w:ascii="Courier New" w:hAnsi="Courier New" w:cs="Courier New"/>
                <w:noProof/>
                <w:color w:val="0000FF"/>
              </w:rPr>
              <w:t>SubmittedDraftOfSplittingOperation</w:t>
            </w:r>
            <w:proofErr w:type="spellEnd"/>
          </w:p>
        </w:tc>
      </w:tr>
      <w:tr w:rsidR="00C11AAF" w:rsidRPr="009079F8" w14:paraId="6E7DEEA9" w14:textId="77777777" w:rsidTr="00ED6F61">
        <w:tc>
          <w:tcPr>
            <w:tcW w:w="817" w:type="dxa"/>
            <w:gridSpan w:val="2"/>
          </w:tcPr>
          <w:p w14:paraId="3092390B" w14:textId="77777777" w:rsidR="00C11AAF" w:rsidRPr="009079F8" w:rsidRDefault="00C11AAF" w:rsidP="00F23355">
            <w:pPr>
              <w:keepNext/>
              <w:rPr>
                <w:i/>
              </w:rPr>
            </w:pPr>
            <w:r>
              <w:rPr>
                <w:b/>
              </w:rPr>
              <w:t>1</w:t>
            </w:r>
          </w:p>
        </w:tc>
        <w:tc>
          <w:tcPr>
            <w:tcW w:w="4385" w:type="dxa"/>
          </w:tcPr>
          <w:p w14:paraId="74A339B4" w14:textId="77777777" w:rsidR="00C11AAF" w:rsidRPr="00AE5BA7" w:rsidRDefault="00C11AAF" w:rsidP="00F23355">
            <w:pPr>
              <w:keepNext/>
              <w:rPr>
                <w:b/>
              </w:rPr>
            </w:pPr>
            <w:r w:rsidRPr="00AE5BA7">
              <w:rPr>
                <w:b/>
              </w:rPr>
              <w:t>Dzielone</w:t>
            </w:r>
            <w:r>
              <w:rPr>
                <w:b/>
              </w:rPr>
              <w:t xml:space="preserve"> e</w:t>
            </w:r>
            <w:r w:rsidRPr="00AE5BA7">
              <w:rPr>
                <w:b/>
              </w:rPr>
              <w:t>-AD</w:t>
            </w:r>
          </w:p>
          <w:p w14:paraId="34E99F02" w14:textId="77777777" w:rsidR="00C11AAF" w:rsidRPr="00AE5BA7" w:rsidRDefault="00C11AAF" w:rsidP="00F23355">
            <w:pPr>
              <w:keepNext/>
              <w:rPr>
                <w:rFonts w:ascii="Courier New" w:hAnsi="Courier New" w:cs="Courier New"/>
                <w:noProof/>
                <w:color w:val="0000FF"/>
                <w:szCs w:val="20"/>
              </w:rPr>
            </w:pPr>
            <w:r w:rsidRPr="00AE5BA7">
              <w:rPr>
                <w:rFonts w:ascii="Courier New" w:hAnsi="Courier New" w:cs="Courier New"/>
                <w:noProof/>
                <w:color w:val="0000FF"/>
                <w:szCs w:val="20"/>
              </w:rPr>
              <w:t>SplittingEad</w:t>
            </w:r>
          </w:p>
        </w:tc>
        <w:tc>
          <w:tcPr>
            <w:tcW w:w="391" w:type="dxa"/>
            <w:gridSpan w:val="2"/>
          </w:tcPr>
          <w:p w14:paraId="0185E9DF" w14:textId="77777777" w:rsidR="00C11AAF" w:rsidRPr="0072755A" w:rsidRDefault="00C11AAF" w:rsidP="00F23355">
            <w:pPr>
              <w:keepNext/>
              <w:jc w:val="center"/>
              <w:rPr>
                <w:b/>
              </w:rPr>
            </w:pPr>
            <w:r w:rsidRPr="0072755A">
              <w:rPr>
                <w:b/>
              </w:rPr>
              <w:t>R</w:t>
            </w:r>
          </w:p>
        </w:tc>
        <w:tc>
          <w:tcPr>
            <w:tcW w:w="2058" w:type="dxa"/>
            <w:gridSpan w:val="3"/>
          </w:tcPr>
          <w:p w14:paraId="0969B0D5" w14:textId="77777777" w:rsidR="00C11AAF" w:rsidRPr="0072755A" w:rsidRDefault="00C11AAF" w:rsidP="00F23355">
            <w:pPr>
              <w:pStyle w:val="pqiTabBody"/>
              <w:rPr>
                <w:b/>
              </w:rPr>
            </w:pPr>
          </w:p>
        </w:tc>
        <w:tc>
          <w:tcPr>
            <w:tcW w:w="5065" w:type="dxa"/>
          </w:tcPr>
          <w:p w14:paraId="36B1A449" w14:textId="77777777" w:rsidR="00C11AAF" w:rsidRPr="0072755A" w:rsidRDefault="00C11AAF" w:rsidP="00F23355">
            <w:pPr>
              <w:pStyle w:val="pqiTabBody"/>
              <w:rPr>
                <w:b/>
              </w:rPr>
            </w:pPr>
          </w:p>
        </w:tc>
        <w:tc>
          <w:tcPr>
            <w:tcW w:w="1050" w:type="dxa"/>
          </w:tcPr>
          <w:p w14:paraId="57F85FBE" w14:textId="77777777" w:rsidR="00C11AAF" w:rsidRPr="0072755A" w:rsidRDefault="00C11AAF" w:rsidP="00F23355">
            <w:pPr>
              <w:keepNext/>
              <w:rPr>
                <w:b/>
              </w:rPr>
            </w:pPr>
            <w:r w:rsidRPr="0072755A">
              <w:rPr>
                <w:b/>
              </w:rPr>
              <w:t>1x</w:t>
            </w:r>
          </w:p>
        </w:tc>
      </w:tr>
      <w:tr w:rsidR="00C11AAF" w:rsidRPr="009079F8" w14:paraId="0F860B02" w14:textId="77777777" w:rsidTr="00ED6F61">
        <w:tc>
          <w:tcPr>
            <w:tcW w:w="384" w:type="dxa"/>
          </w:tcPr>
          <w:p w14:paraId="7039C626" w14:textId="77777777" w:rsidR="00C11AAF" w:rsidRPr="009079F8" w:rsidRDefault="00C11AAF" w:rsidP="00F23355">
            <w:pPr>
              <w:pStyle w:val="pqiTabBody"/>
              <w:rPr>
                <w:b/>
              </w:rPr>
            </w:pPr>
          </w:p>
        </w:tc>
        <w:tc>
          <w:tcPr>
            <w:tcW w:w="433" w:type="dxa"/>
          </w:tcPr>
          <w:p w14:paraId="73738A46" w14:textId="77777777" w:rsidR="00C11AAF" w:rsidRPr="009079F8" w:rsidRDefault="00C11AAF" w:rsidP="00F23355">
            <w:pPr>
              <w:rPr>
                <w:i/>
              </w:rPr>
            </w:pPr>
            <w:r w:rsidRPr="009079F8">
              <w:rPr>
                <w:i/>
              </w:rPr>
              <w:t>a</w:t>
            </w:r>
          </w:p>
        </w:tc>
        <w:tc>
          <w:tcPr>
            <w:tcW w:w="4385" w:type="dxa"/>
          </w:tcPr>
          <w:p w14:paraId="328CA3FB" w14:textId="77777777" w:rsidR="00C11AAF" w:rsidRPr="00AE5BA7" w:rsidRDefault="00C11AAF" w:rsidP="00F23355">
            <w:r w:rsidRPr="00AE5BA7">
              <w:t>Dzielone ARC</w:t>
            </w:r>
          </w:p>
          <w:p w14:paraId="587B9419" w14:textId="77777777" w:rsidR="00C11AAF" w:rsidRPr="00AE5BA7" w:rsidRDefault="00C11AAF" w:rsidP="00F23355">
            <w:pPr>
              <w:rPr>
                <w:rFonts w:ascii="Courier New" w:hAnsi="Courier New" w:cs="Courier New"/>
                <w:noProof/>
                <w:color w:val="0000FF"/>
                <w:szCs w:val="20"/>
              </w:rPr>
            </w:pPr>
            <w:r w:rsidRPr="00AE5BA7">
              <w:rPr>
                <w:rFonts w:ascii="Courier New" w:hAnsi="Courier New" w:cs="Courier New"/>
                <w:noProof/>
                <w:color w:val="0000FF"/>
                <w:szCs w:val="20"/>
              </w:rPr>
              <w:t>UpstreamArc</w:t>
            </w:r>
          </w:p>
        </w:tc>
        <w:tc>
          <w:tcPr>
            <w:tcW w:w="391" w:type="dxa"/>
            <w:gridSpan w:val="2"/>
          </w:tcPr>
          <w:p w14:paraId="17ED5A9A" w14:textId="77777777" w:rsidR="00C11AAF" w:rsidRPr="009079F8" w:rsidRDefault="00C11AAF" w:rsidP="00F23355">
            <w:pPr>
              <w:jc w:val="center"/>
            </w:pPr>
            <w:r>
              <w:t>R</w:t>
            </w:r>
          </w:p>
        </w:tc>
        <w:tc>
          <w:tcPr>
            <w:tcW w:w="2058" w:type="dxa"/>
            <w:gridSpan w:val="3"/>
          </w:tcPr>
          <w:p w14:paraId="07B97F6B" w14:textId="77777777" w:rsidR="00C11AAF" w:rsidRPr="009079F8" w:rsidRDefault="00C11AAF" w:rsidP="00F23355">
            <w:pPr>
              <w:pStyle w:val="pqiTabBody"/>
            </w:pPr>
          </w:p>
        </w:tc>
        <w:tc>
          <w:tcPr>
            <w:tcW w:w="5065" w:type="dxa"/>
          </w:tcPr>
          <w:p w14:paraId="7259EB8F" w14:textId="77777777" w:rsidR="00C11AAF" w:rsidRPr="00AE5BA7" w:rsidRDefault="00C11AAF" w:rsidP="00F23355">
            <w:pPr>
              <w:pStyle w:val="pqiTabBody"/>
            </w:pPr>
            <w:r w:rsidRPr="00AE5BA7">
              <w:t xml:space="preserve">Numer ARC dokumentu e-AD, </w:t>
            </w:r>
            <w:r>
              <w:t>który</w:t>
            </w:r>
            <w:r w:rsidRPr="00AE5BA7">
              <w:t xml:space="preserve"> </w:t>
            </w:r>
            <w:r>
              <w:t>jest dzielony</w:t>
            </w:r>
            <w:r w:rsidRPr="00AE5BA7">
              <w:t>.</w:t>
            </w:r>
          </w:p>
        </w:tc>
        <w:tc>
          <w:tcPr>
            <w:tcW w:w="1050" w:type="dxa"/>
          </w:tcPr>
          <w:p w14:paraId="7EAEB5EC" w14:textId="77777777" w:rsidR="00C11AAF" w:rsidRPr="00AE5BA7" w:rsidRDefault="00C11AAF" w:rsidP="00F23355">
            <w:r w:rsidRPr="00AE5BA7">
              <w:t>an21</w:t>
            </w:r>
          </w:p>
        </w:tc>
      </w:tr>
      <w:tr w:rsidR="00C11AAF" w:rsidRPr="009079F8" w14:paraId="2777A010" w14:textId="77777777" w:rsidTr="00ED6F61">
        <w:tc>
          <w:tcPr>
            <w:tcW w:w="817" w:type="dxa"/>
            <w:gridSpan w:val="2"/>
          </w:tcPr>
          <w:p w14:paraId="24611156" w14:textId="77777777" w:rsidR="00C11AAF" w:rsidRPr="009079F8" w:rsidRDefault="00C11AAF" w:rsidP="00F23355">
            <w:pPr>
              <w:keepNext/>
              <w:rPr>
                <w:i/>
              </w:rPr>
            </w:pPr>
            <w:r>
              <w:rPr>
                <w:b/>
              </w:rPr>
              <w:t>2</w:t>
            </w:r>
          </w:p>
        </w:tc>
        <w:tc>
          <w:tcPr>
            <w:tcW w:w="4385" w:type="dxa"/>
          </w:tcPr>
          <w:p w14:paraId="3AE2E044" w14:textId="77777777" w:rsidR="00C11AAF" w:rsidRPr="000F3B7C" w:rsidRDefault="00C11AAF" w:rsidP="00F23355">
            <w:pPr>
              <w:keepNext/>
              <w:rPr>
                <w:b/>
              </w:rPr>
            </w:pPr>
            <w:r>
              <w:rPr>
                <w:b/>
              </w:rPr>
              <w:t>Wydzielone</w:t>
            </w:r>
            <w:r w:rsidRPr="000F3B7C">
              <w:rPr>
                <w:b/>
              </w:rPr>
              <w:t xml:space="preserve"> e-AD</w:t>
            </w:r>
          </w:p>
          <w:p w14:paraId="2CC26A3E" w14:textId="77777777" w:rsidR="00C11AAF" w:rsidRPr="000F3B7C" w:rsidRDefault="00C11AAF" w:rsidP="00F23355">
            <w:pPr>
              <w:keepNext/>
              <w:rPr>
                <w:rFonts w:ascii="Courier New" w:hAnsi="Courier New" w:cs="Courier New"/>
                <w:noProof/>
                <w:color w:val="0000FF"/>
                <w:szCs w:val="20"/>
              </w:rPr>
            </w:pPr>
            <w:r w:rsidRPr="000F3B7C">
              <w:rPr>
                <w:rFonts w:ascii="Courier New" w:hAnsi="Courier New" w:cs="Courier New"/>
                <w:noProof/>
                <w:color w:val="0000FF"/>
                <w:szCs w:val="20"/>
              </w:rPr>
              <w:t>SplitDetailsEad</w:t>
            </w:r>
          </w:p>
        </w:tc>
        <w:tc>
          <w:tcPr>
            <w:tcW w:w="391" w:type="dxa"/>
            <w:gridSpan w:val="2"/>
          </w:tcPr>
          <w:p w14:paraId="3972A8B0" w14:textId="77777777" w:rsidR="00C11AAF" w:rsidRPr="0072755A" w:rsidRDefault="00C11AAF" w:rsidP="00F23355">
            <w:pPr>
              <w:keepNext/>
              <w:jc w:val="center"/>
              <w:rPr>
                <w:b/>
              </w:rPr>
            </w:pPr>
            <w:r w:rsidRPr="0072755A">
              <w:rPr>
                <w:b/>
              </w:rPr>
              <w:t>R</w:t>
            </w:r>
          </w:p>
        </w:tc>
        <w:tc>
          <w:tcPr>
            <w:tcW w:w="2058" w:type="dxa"/>
            <w:gridSpan w:val="3"/>
          </w:tcPr>
          <w:p w14:paraId="7EBE2B72" w14:textId="77777777" w:rsidR="00C11AAF" w:rsidRPr="00071BA6" w:rsidRDefault="00C11AAF" w:rsidP="00F23355">
            <w:pPr>
              <w:pStyle w:val="pqiTabBody"/>
              <w:rPr>
                <w:b/>
              </w:rPr>
            </w:pPr>
          </w:p>
        </w:tc>
        <w:tc>
          <w:tcPr>
            <w:tcW w:w="5065" w:type="dxa"/>
          </w:tcPr>
          <w:p w14:paraId="6095A781" w14:textId="77777777" w:rsidR="00C11AAF" w:rsidRPr="00071BA6" w:rsidRDefault="00546937" w:rsidP="00546937">
            <w:pPr>
              <w:pStyle w:val="pqiTabBody"/>
              <w:rPr>
                <w:b/>
              </w:rPr>
            </w:pPr>
            <w:r w:rsidRPr="00071BA6">
              <w:rPr>
                <w:rFonts w:ascii="Calibri" w:hAnsi="Calibri" w:cs="Calibri"/>
                <w:sz w:val="22"/>
                <w:szCs w:val="22"/>
              </w:rPr>
              <w:t>Pole musi wystąpić co najmniej 2 razy</w:t>
            </w:r>
            <w:r w:rsidR="004319B8" w:rsidRPr="00071BA6">
              <w:rPr>
                <w:b/>
              </w:rPr>
              <w:t>.</w:t>
            </w:r>
          </w:p>
        </w:tc>
        <w:tc>
          <w:tcPr>
            <w:tcW w:w="1050" w:type="dxa"/>
          </w:tcPr>
          <w:p w14:paraId="6847D9B3" w14:textId="77777777" w:rsidR="00C11AAF" w:rsidRPr="0072755A" w:rsidRDefault="00C11AAF" w:rsidP="00F23355">
            <w:pPr>
              <w:keepNext/>
              <w:rPr>
                <w:b/>
              </w:rPr>
            </w:pPr>
            <w:r>
              <w:rPr>
                <w:b/>
              </w:rPr>
              <w:t>9</w:t>
            </w:r>
            <w:r w:rsidRPr="0072755A">
              <w:rPr>
                <w:b/>
              </w:rPr>
              <w:t>x</w:t>
            </w:r>
          </w:p>
        </w:tc>
      </w:tr>
      <w:tr w:rsidR="00C11AAF" w:rsidRPr="009079F8" w14:paraId="44A171AA" w14:textId="77777777" w:rsidTr="00ED6F61">
        <w:tc>
          <w:tcPr>
            <w:tcW w:w="384" w:type="dxa"/>
          </w:tcPr>
          <w:p w14:paraId="33445F34" w14:textId="77777777" w:rsidR="00C11AAF" w:rsidRPr="009079F8" w:rsidRDefault="00C11AAF" w:rsidP="00F23355">
            <w:pPr>
              <w:pStyle w:val="pqiTabBody"/>
              <w:rPr>
                <w:b/>
              </w:rPr>
            </w:pPr>
          </w:p>
        </w:tc>
        <w:tc>
          <w:tcPr>
            <w:tcW w:w="433" w:type="dxa"/>
          </w:tcPr>
          <w:p w14:paraId="61051C1D" w14:textId="77777777" w:rsidR="00C11AAF" w:rsidRPr="009079F8" w:rsidRDefault="00C11AAF" w:rsidP="00F23355">
            <w:pPr>
              <w:rPr>
                <w:i/>
              </w:rPr>
            </w:pPr>
            <w:r>
              <w:rPr>
                <w:i/>
              </w:rPr>
              <w:t>a</w:t>
            </w:r>
          </w:p>
        </w:tc>
        <w:tc>
          <w:tcPr>
            <w:tcW w:w="4385" w:type="dxa"/>
          </w:tcPr>
          <w:p w14:paraId="1C1476A7" w14:textId="77777777" w:rsidR="00C11AAF" w:rsidRDefault="00C11AAF" w:rsidP="00F23355">
            <w:pPr>
              <w:pStyle w:val="pqiTabBody"/>
            </w:pPr>
            <w:r w:rsidRPr="009079F8">
              <w:t>Lokalny numer referencyjny</w:t>
            </w:r>
          </w:p>
          <w:p w14:paraId="5818B0A5" w14:textId="77777777" w:rsidR="00C11AAF" w:rsidRPr="009079F8" w:rsidRDefault="00C11AAF" w:rsidP="00F23355">
            <w:pPr>
              <w:pStyle w:val="pqiTabBody"/>
            </w:pPr>
            <w:r>
              <w:rPr>
                <w:rFonts w:ascii="Courier New" w:hAnsi="Courier New" w:cs="Courier New"/>
                <w:noProof/>
                <w:color w:val="0000FF"/>
              </w:rPr>
              <w:t>LocalReferenceNumber</w:t>
            </w:r>
          </w:p>
        </w:tc>
        <w:tc>
          <w:tcPr>
            <w:tcW w:w="391" w:type="dxa"/>
            <w:gridSpan w:val="2"/>
          </w:tcPr>
          <w:p w14:paraId="463D8AD3" w14:textId="77777777" w:rsidR="00C11AAF" w:rsidRPr="009079F8" w:rsidRDefault="00C11AAF" w:rsidP="00F23355">
            <w:pPr>
              <w:pStyle w:val="pqiTabBody"/>
            </w:pPr>
            <w:r w:rsidRPr="009079F8">
              <w:t>R</w:t>
            </w:r>
          </w:p>
        </w:tc>
        <w:tc>
          <w:tcPr>
            <w:tcW w:w="2058" w:type="dxa"/>
            <w:gridSpan w:val="3"/>
          </w:tcPr>
          <w:p w14:paraId="4203952C" w14:textId="77777777" w:rsidR="00C11AAF" w:rsidRPr="009079F8" w:rsidRDefault="00C11AAF" w:rsidP="00F23355">
            <w:pPr>
              <w:pStyle w:val="pqiTabBody"/>
            </w:pPr>
          </w:p>
        </w:tc>
        <w:tc>
          <w:tcPr>
            <w:tcW w:w="5065" w:type="dxa"/>
          </w:tcPr>
          <w:p w14:paraId="1E7E8EA1" w14:textId="77777777" w:rsidR="00C11AAF" w:rsidRPr="009079F8" w:rsidRDefault="00C11AAF" w:rsidP="00F23355">
            <w:pPr>
              <w:pStyle w:val="pqiTabBody"/>
            </w:pPr>
            <w:r>
              <w:t>Niepowtarzalny</w:t>
            </w:r>
            <w:r w:rsidRPr="009079F8">
              <w:t xml:space="preserve"> numer seryjny przypisany przez wysyłającego </w:t>
            </w:r>
            <w:r>
              <w:t>projektowi</w:t>
            </w:r>
            <w:r w:rsidRPr="009079F8">
              <w:t xml:space="preserve"> e-AD, który to numer identyfikuje przesyłkę w ewidencji wysyłającego.</w:t>
            </w:r>
          </w:p>
        </w:tc>
        <w:tc>
          <w:tcPr>
            <w:tcW w:w="1050" w:type="dxa"/>
          </w:tcPr>
          <w:p w14:paraId="78328190" w14:textId="77777777" w:rsidR="00C11AAF" w:rsidRPr="009079F8" w:rsidRDefault="00C11AAF" w:rsidP="00F23355">
            <w:pPr>
              <w:pStyle w:val="pqiTabBody"/>
            </w:pPr>
            <w:r w:rsidRPr="009079F8">
              <w:t>n2</w:t>
            </w:r>
            <w:r>
              <w:t>0</w:t>
            </w:r>
          </w:p>
        </w:tc>
      </w:tr>
      <w:tr w:rsidR="00C11AAF" w:rsidRPr="009079F8" w14:paraId="720948CA" w14:textId="77777777" w:rsidTr="00ED6F61">
        <w:tc>
          <w:tcPr>
            <w:tcW w:w="384" w:type="dxa"/>
          </w:tcPr>
          <w:p w14:paraId="00926672" w14:textId="77777777" w:rsidR="00C11AAF" w:rsidRPr="009079F8" w:rsidRDefault="00C11AAF" w:rsidP="00F23355">
            <w:pPr>
              <w:pStyle w:val="pqiTabBody"/>
              <w:rPr>
                <w:b/>
              </w:rPr>
            </w:pPr>
          </w:p>
        </w:tc>
        <w:tc>
          <w:tcPr>
            <w:tcW w:w="433" w:type="dxa"/>
          </w:tcPr>
          <w:p w14:paraId="0B70D52C" w14:textId="77777777" w:rsidR="00C11AAF" w:rsidRPr="009079F8" w:rsidRDefault="00C11AAF" w:rsidP="00F23355">
            <w:pPr>
              <w:rPr>
                <w:i/>
              </w:rPr>
            </w:pPr>
            <w:r>
              <w:rPr>
                <w:i/>
              </w:rPr>
              <w:t>b</w:t>
            </w:r>
          </w:p>
        </w:tc>
        <w:tc>
          <w:tcPr>
            <w:tcW w:w="4385" w:type="dxa"/>
          </w:tcPr>
          <w:p w14:paraId="02AE9D7B" w14:textId="77777777" w:rsidR="00C11AAF" w:rsidRDefault="00C11AAF" w:rsidP="00F23355">
            <w:pPr>
              <w:pStyle w:val="pqiTabBody"/>
            </w:pPr>
            <w:r w:rsidRPr="009079F8">
              <w:t>Czas przewozu</w:t>
            </w:r>
          </w:p>
          <w:p w14:paraId="7FDC21E7" w14:textId="77777777" w:rsidR="00C11AAF" w:rsidRPr="009079F8" w:rsidRDefault="00C11AAF" w:rsidP="00F23355">
            <w:pPr>
              <w:pStyle w:val="pqiTabBody"/>
            </w:pPr>
            <w:r>
              <w:rPr>
                <w:rFonts w:ascii="Courier New" w:hAnsi="Courier New" w:cs="Courier New"/>
                <w:noProof/>
                <w:color w:val="0000FF"/>
              </w:rPr>
              <w:t>JourneyTime</w:t>
            </w:r>
          </w:p>
        </w:tc>
        <w:tc>
          <w:tcPr>
            <w:tcW w:w="391" w:type="dxa"/>
            <w:gridSpan w:val="2"/>
          </w:tcPr>
          <w:p w14:paraId="3B0D958B" w14:textId="77777777" w:rsidR="00C11AAF" w:rsidRPr="009079F8" w:rsidRDefault="00C11AAF" w:rsidP="00F23355">
            <w:pPr>
              <w:jc w:val="center"/>
            </w:pPr>
            <w:r w:rsidRPr="009079F8">
              <w:t>D</w:t>
            </w:r>
          </w:p>
        </w:tc>
        <w:tc>
          <w:tcPr>
            <w:tcW w:w="2058" w:type="dxa"/>
            <w:gridSpan w:val="3"/>
          </w:tcPr>
          <w:p w14:paraId="132EB69D" w14:textId="77777777" w:rsidR="00C11AAF" w:rsidRPr="009079F8" w:rsidRDefault="00C11AAF" w:rsidP="00F23355">
            <w:r w:rsidRPr="009079F8">
              <w:t xml:space="preserve">„R”, </w:t>
            </w:r>
            <w:r w:rsidRPr="000F3B7C">
              <w:t xml:space="preserve">jeżeli czas przewozu ulega zmianie w związku </w:t>
            </w:r>
            <w:r w:rsidR="0076267F">
              <w:br/>
            </w:r>
            <w:r w:rsidRPr="000F3B7C">
              <w:t>z podziałem przesyłki</w:t>
            </w:r>
            <w:r w:rsidRPr="009079F8">
              <w:t>.</w:t>
            </w:r>
          </w:p>
        </w:tc>
        <w:tc>
          <w:tcPr>
            <w:tcW w:w="5065" w:type="dxa"/>
          </w:tcPr>
          <w:p w14:paraId="02205298" w14:textId="77777777" w:rsidR="00C11AAF" w:rsidRDefault="00C11AAF" w:rsidP="00F23355">
            <w:pPr>
              <w:pStyle w:val="pqiTabBody"/>
            </w:pPr>
            <w:r w:rsidRPr="009079F8">
              <w:t xml:space="preserve">Należy podać normalny okres czasu konieczny do przewozu, biorąc pod uwagę środek transportu </w:t>
            </w:r>
            <w:r w:rsidR="0076267F">
              <w:br/>
            </w:r>
            <w:r w:rsidRPr="009079F8">
              <w:t>i odległość, wyrażony w godzinach (</w:t>
            </w:r>
            <w:r>
              <w:t>H</w:t>
            </w:r>
            <w:r w:rsidRPr="009079F8">
              <w:t xml:space="preserve">) </w:t>
            </w:r>
            <w:r>
              <w:t>albo</w:t>
            </w:r>
            <w:r w:rsidRPr="009079F8">
              <w:t xml:space="preserve"> dniach (D) poprzedzających dwucyfrową liczbę. (Przykłady: </w:t>
            </w:r>
            <w:r>
              <w:t>H</w:t>
            </w:r>
            <w:r w:rsidRPr="009079F8">
              <w:t>12 lub D04). Wskazana wartość „</w:t>
            </w:r>
            <w:r>
              <w:t>H</w:t>
            </w:r>
            <w:r w:rsidRPr="009079F8">
              <w:t xml:space="preserve">” powinna być mniejsza lub równa 24. Wskazana wartość „D” </w:t>
            </w:r>
            <w:r>
              <w:t xml:space="preserve">dla </w:t>
            </w:r>
            <w:r>
              <w:lastRenderedPageBreak/>
              <w:t xml:space="preserve">przemieszczeń krajowych powinna być mniejsza lub równa </w:t>
            </w:r>
            <w:smartTag w:uri="urn:schemas-microsoft-com:office:smarttags" w:element="metricconverter">
              <w:smartTagPr>
                <w:attr w:name="ProductID" w:val="62, a"/>
              </w:smartTagPr>
              <w:r>
                <w:t>62, a</w:t>
              </w:r>
            </w:smartTag>
            <w:r>
              <w:t xml:space="preserve"> dla przemieszczeń wewnątrzwspólnotowych </w:t>
            </w:r>
            <w:r w:rsidRPr="009079F8">
              <w:t>powinna być mniejsza lub równa 92.</w:t>
            </w:r>
          </w:p>
          <w:p w14:paraId="2D0D557B" w14:textId="77777777" w:rsidR="00AF52F5" w:rsidRDefault="00AF52F5" w:rsidP="00F23355">
            <w:pPr>
              <w:pStyle w:val="pqiTabBody"/>
            </w:pPr>
            <w:r>
              <w:t xml:space="preserve">Wskazana wartość powinna być mniejsza lub równa maksymalnej wartości dozwolonej dla podanego rodzaju transportu (Transport </w:t>
            </w:r>
            <w:proofErr w:type="spellStart"/>
            <w:r>
              <w:t>Mode</w:t>
            </w:r>
            <w:proofErr w:type="spellEnd"/>
            <w:r>
              <w:t>) wg słownika „</w:t>
            </w:r>
            <w:r w:rsidRPr="00E636DC">
              <w:t>Maksymalna wartość czasu przewozu</w:t>
            </w:r>
            <w:r>
              <w:t>” (</w:t>
            </w:r>
            <w:proofErr w:type="spellStart"/>
            <w:r w:rsidRPr="00E636DC">
              <w:t>MaximumJourneyTimeParameters</w:t>
            </w:r>
            <w:proofErr w:type="spellEnd"/>
            <w:r>
              <w:t>)</w:t>
            </w:r>
          </w:p>
          <w:p w14:paraId="7395155E" w14:textId="77777777" w:rsidR="00C11AAF" w:rsidRPr="009079F8" w:rsidRDefault="00C11AAF" w:rsidP="00F23355">
            <w:pPr>
              <w:pStyle w:val="pqiTabBody"/>
            </w:pPr>
            <w:r>
              <w:t xml:space="preserve">Podany czas </w:t>
            </w:r>
            <w:r w:rsidRPr="000E5EAE">
              <w:t xml:space="preserve">jest traktowany przez EMCS PL </w:t>
            </w:r>
            <w:r>
              <w:t xml:space="preserve">2 </w:t>
            </w:r>
            <w:r w:rsidRPr="000E5EAE">
              <w:t xml:space="preserve">jako czas od planowanej daty wysyłki </w:t>
            </w:r>
            <w:r>
              <w:t xml:space="preserve">podanej </w:t>
            </w:r>
            <w:r w:rsidR="0076267F">
              <w:br/>
            </w:r>
            <w:r w:rsidRPr="000E5EAE">
              <w:t>w komunikacie PL815</w:t>
            </w:r>
            <w:r>
              <w:t>.</w:t>
            </w:r>
          </w:p>
        </w:tc>
        <w:tc>
          <w:tcPr>
            <w:tcW w:w="1050" w:type="dxa"/>
          </w:tcPr>
          <w:p w14:paraId="3961A525" w14:textId="77777777" w:rsidR="00C11AAF" w:rsidRPr="009079F8" w:rsidRDefault="00C11AAF" w:rsidP="00F23355">
            <w:pPr>
              <w:pStyle w:val="pqiTabBody"/>
            </w:pPr>
            <w:r w:rsidRPr="009079F8">
              <w:lastRenderedPageBreak/>
              <w:t>an3</w:t>
            </w:r>
          </w:p>
        </w:tc>
      </w:tr>
      <w:tr w:rsidR="00C11AAF" w:rsidRPr="009079F8" w14:paraId="5B655763" w14:textId="77777777" w:rsidTr="00ED6F61">
        <w:tc>
          <w:tcPr>
            <w:tcW w:w="384" w:type="dxa"/>
          </w:tcPr>
          <w:p w14:paraId="693A711B" w14:textId="77777777" w:rsidR="00C11AAF" w:rsidRPr="009079F8" w:rsidRDefault="00C11AAF" w:rsidP="00F23355">
            <w:pPr>
              <w:pStyle w:val="pqiTabBody"/>
              <w:rPr>
                <w:b/>
              </w:rPr>
            </w:pPr>
          </w:p>
        </w:tc>
        <w:tc>
          <w:tcPr>
            <w:tcW w:w="433" w:type="dxa"/>
          </w:tcPr>
          <w:p w14:paraId="0211FF3D" w14:textId="77777777" w:rsidR="00C11AAF" w:rsidRPr="009079F8" w:rsidRDefault="00C11AAF" w:rsidP="00F23355">
            <w:pPr>
              <w:rPr>
                <w:i/>
              </w:rPr>
            </w:pPr>
            <w:r>
              <w:rPr>
                <w:i/>
              </w:rPr>
              <w:t>c</w:t>
            </w:r>
          </w:p>
        </w:tc>
        <w:tc>
          <w:tcPr>
            <w:tcW w:w="4385" w:type="dxa"/>
          </w:tcPr>
          <w:p w14:paraId="07798641" w14:textId="77777777" w:rsidR="00C11AAF" w:rsidRDefault="00C11AAF" w:rsidP="00F23355">
            <w:r w:rsidRPr="009079F8">
              <w:t>Zmieniona organizacja przewozu</w:t>
            </w:r>
          </w:p>
          <w:p w14:paraId="5C201CD8" w14:textId="77777777" w:rsidR="00C11AAF" w:rsidRPr="009079F8" w:rsidRDefault="00C11AAF" w:rsidP="00F23355">
            <w:r>
              <w:rPr>
                <w:rFonts w:ascii="Courier New" w:hAnsi="Courier New" w:cs="Courier New"/>
                <w:noProof/>
                <w:color w:val="0000FF"/>
                <w:szCs w:val="20"/>
              </w:rPr>
              <w:t>ChangedTransportArrangement</w:t>
            </w:r>
          </w:p>
        </w:tc>
        <w:tc>
          <w:tcPr>
            <w:tcW w:w="391" w:type="dxa"/>
            <w:gridSpan w:val="2"/>
          </w:tcPr>
          <w:p w14:paraId="56FF61E6" w14:textId="77777777" w:rsidR="00C11AAF" w:rsidRPr="009079F8" w:rsidRDefault="00C11AAF" w:rsidP="00F23355">
            <w:pPr>
              <w:jc w:val="center"/>
            </w:pPr>
            <w:r w:rsidRPr="009079F8">
              <w:t>D</w:t>
            </w:r>
          </w:p>
        </w:tc>
        <w:tc>
          <w:tcPr>
            <w:tcW w:w="2058" w:type="dxa"/>
            <w:gridSpan w:val="3"/>
          </w:tcPr>
          <w:p w14:paraId="1E5BA480" w14:textId="77777777" w:rsidR="00C11AAF" w:rsidRPr="009079F8" w:rsidRDefault="00C11AAF" w:rsidP="0073780C">
            <w:r w:rsidRPr="009079F8">
              <w:t xml:space="preserve">„R”, </w:t>
            </w:r>
            <w:r>
              <w:t>j</w:t>
            </w:r>
            <w:r w:rsidRPr="000F3B7C">
              <w:t xml:space="preserve">eżeli </w:t>
            </w:r>
            <w:r w:rsidR="00A04128">
              <w:t xml:space="preserve">osoba odpowiedzialna za zorganizowanie przewozu </w:t>
            </w:r>
            <w:r w:rsidRPr="000F3B7C">
              <w:t xml:space="preserve">ulega zmianie w związku </w:t>
            </w:r>
            <w:r w:rsidR="0076267F">
              <w:br/>
            </w:r>
            <w:r w:rsidRPr="000F3B7C">
              <w:t>z podziałem przesyłki</w:t>
            </w:r>
            <w:r w:rsidRPr="009079F8">
              <w:t>.</w:t>
            </w:r>
          </w:p>
        </w:tc>
        <w:tc>
          <w:tcPr>
            <w:tcW w:w="5065" w:type="dxa"/>
          </w:tcPr>
          <w:p w14:paraId="3CC28436" w14:textId="77777777" w:rsidR="00C11AAF" w:rsidRPr="009079F8" w:rsidRDefault="00C11AAF" w:rsidP="00F23355">
            <w:r>
              <w:rPr>
                <w:lang w:eastAsia="en-GB"/>
              </w:rPr>
              <w:t>Wartość z enumeracji „</w:t>
            </w:r>
            <w:r>
              <w:rPr>
                <w:lang w:eastAsia="en-GB"/>
              </w:rPr>
              <w:fldChar w:fldCharType="begin"/>
            </w:r>
            <w:r>
              <w:rPr>
                <w:lang w:eastAsia="en-GB"/>
              </w:rPr>
              <w:instrText xml:space="preserve"> REF _Ref267832158 \h </w:instrText>
            </w:r>
            <w:r>
              <w:rPr>
                <w:lang w:eastAsia="en-GB"/>
              </w:rPr>
            </w:r>
            <w:r>
              <w:rPr>
                <w:lang w:eastAsia="en-GB"/>
              </w:rPr>
              <w:fldChar w:fldCharType="separate"/>
            </w:r>
            <w:r w:rsidR="002B6F91">
              <w:t>Organizacja przewozu (T</w:t>
            </w:r>
            <w:r w:rsidR="002B6F91" w:rsidRPr="00F963E2">
              <w:t xml:space="preserve">ransport </w:t>
            </w:r>
            <w:proofErr w:type="spellStart"/>
            <w:r w:rsidR="002B6F91" w:rsidRPr="00F963E2">
              <w:t>Arrangement</w:t>
            </w:r>
            <w:proofErr w:type="spellEnd"/>
            <w:r w:rsidR="002B6F91">
              <w:t>)</w:t>
            </w:r>
            <w:r>
              <w:rPr>
                <w:lang w:eastAsia="en-GB"/>
              </w:rPr>
              <w:fldChar w:fldCharType="end"/>
            </w:r>
            <w:r>
              <w:rPr>
                <w:lang w:eastAsia="en-GB"/>
              </w:rPr>
              <w:t>”.</w:t>
            </w:r>
          </w:p>
        </w:tc>
        <w:tc>
          <w:tcPr>
            <w:tcW w:w="1050" w:type="dxa"/>
          </w:tcPr>
          <w:p w14:paraId="0D56F0EC" w14:textId="77777777" w:rsidR="00C11AAF" w:rsidRPr="009079F8" w:rsidRDefault="00C11AAF" w:rsidP="00F23355">
            <w:r>
              <w:t>n</w:t>
            </w:r>
            <w:r w:rsidRPr="009079F8">
              <w:t>1</w:t>
            </w:r>
          </w:p>
        </w:tc>
      </w:tr>
      <w:tr w:rsidR="00C11AAF" w:rsidRPr="009079F8" w14:paraId="157ADF54" w14:textId="77777777" w:rsidTr="00ED6F61">
        <w:tc>
          <w:tcPr>
            <w:tcW w:w="817" w:type="dxa"/>
            <w:gridSpan w:val="2"/>
          </w:tcPr>
          <w:p w14:paraId="59D66002" w14:textId="77777777" w:rsidR="00C11AAF" w:rsidRPr="009079F8" w:rsidRDefault="00C11AAF" w:rsidP="00F23355">
            <w:pPr>
              <w:keepNext/>
              <w:rPr>
                <w:i/>
              </w:rPr>
            </w:pPr>
            <w:r>
              <w:rPr>
                <w:b/>
              </w:rPr>
              <w:lastRenderedPageBreak/>
              <w:t>2.1</w:t>
            </w:r>
          </w:p>
        </w:tc>
        <w:tc>
          <w:tcPr>
            <w:tcW w:w="4385" w:type="dxa"/>
          </w:tcPr>
          <w:p w14:paraId="102E0DE9" w14:textId="77777777" w:rsidR="00C11AAF" w:rsidRDefault="00C11AAF" w:rsidP="00F23355">
            <w:pPr>
              <w:keepNext/>
              <w:rPr>
                <w:b/>
              </w:rPr>
            </w:pPr>
            <w:r w:rsidRPr="009079F8">
              <w:rPr>
                <w:b/>
              </w:rPr>
              <w:t xml:space="preserve">ZMIENIONE </w:t>
            </w:r>
            <w:r>
              <w:rPr>
                <w:b/>
              </w:rPr>
              <w:t>M</w:t>
            </w:r>
            <w:r w:rsidRPr="009079F8">
              <w:rPr>
                <w:b/>
              </w:rPr>
              <w:t xml:space="preserve">iejsce </w:t>
            </w:r>
            <w:r>
              <w:rPr>
                <w:b/>
              </w:rPr>
              <w:t>P</w:t>
            </w:r>
            <w:r w:rsidRPr="009079F8">
              <w:rPr>
                <w:b/>
              </w:rPr>
              <w:t>rzeznaczenia</w:t>
            </w:r>
          </w:p>
          <w:p w14:paraId="51D86DAC" w14:textId="77777777" w:rsidR="00C11AAF" w:rsidRPr="005516E5" w:rsidRDefault="00C11AAF" w:rsidP="00F23355">
            <w:pPr>
              <w:keepNext/>
              <w:rPr>
                <w:rFonts w:ascii="Courier New" w:hAnsi="Courier New" w:cs="Courier New"/>
                <w:noProof/>
                <w:color w:val="0000FF"/>
                <w:szCs w:val="20"/>
              </w:rPr>
            </w:pPr>
            <w:r w:rsidRPr="005516E5">
              <w:rPr>
                <w:rFonts w:ascii="Courier New" w:hAnsi="Courier New" w:cs="Courier New"/>
                <w:noProof/>
                <w:color w:val="0000FF"/>
                <w:szCs w:val="20"/>
              </w:rPr>
              <w:t>DestinationChanged</w:t>
            </w:r>
          </w:p>
        </w:tc>
        <w:tc>
          <w:tcPr>
            <w:tcW w:w="391" w:type="dxa"/>
            <w:gridSpan w:val="2"/>
          </w:tcPr>
          <w:p w14:paraId="76F44B01" w14:textId="77777777" w:rsidR="00C11AAF" w:rsidRPr="00C15AD5" w:rsidRDefault="00C11AAF" w:rsidP="00F23355">
            <w:pPr>
              <w:keepNext/>
              <w:jc w:val="center"/>
              <w:rPr>
                <w:b/>
              </w:rPr>
            </w:pPr>
            <w:r w:rsidRPr="00C15AD5">
              <w:rPr>
                <w:b/>
              </w:rPr>
              <w:t>R</w:t>
            </w:r>
          </w:p>
        </w:tc>
        <w:tc>
          <w:tcPr>
            <w:tcW w:w="2058" w:type="dxa"/>
            <w:gridSpan w:val="3"/>
          </w:tcPr>
          <w:p w14:paraId="14EE584E" w14:textId="77777777" w:rsidR="00C11AAF" w:rsidRPr="00C15AD5" w:rsidRDefault="00C11AAF" w:rsidP="00F23355">
            <w:pPr>
              <w:keepNext/>
              <w:rPr>
                <w:b/>
              </w:rPr>
            </w:pPr>
          </w:p>
        </w:tc>
        <w:tc>
          <w:tcPr>
            <w:tcW w:w="5065" w:type="dxa"/>
          </w:tcPr>
          <w:p w14:paraId="16BE7464" w14:textId="77777777" w:rsidR="00C11AAF" w:rsidRPr="00C15AD5" w:rsidRDefault="00C11AAF" w:rsidP="00F23355">
            <w:pPr>
              <w:keepNext/>
              <w:rPr>
                <w:b/>
              </w:rPr>
            </w:pPr>
          </w:p>
        </w:tc>
        <w:tc>
          <w:tcPr>
            <w:tcW w:w="1050" w:type="dxa"/>
          </w:tcPr>
          <w:p w14:paraId="2383E1D1" w14:textId="77777777" w:rsidR="00C11AAF" w:rsidRPr="00C15AD5" w:rsidRDefault="00C11AAF" w:rsidP="00F23355">
            <w:pPr>
              <w:keepNext/>
              <w:rPr>
                <w:b/>
              </w:rPr>
            </w:pPr>
            <w:r w:rsidRPr="00C15AD5">
              <w:rPr>
                <w:b/>
              </w:rPr>
              <w:t>1x</w:t>
            </w:r>
          </w:p>
        </w:tc>
      </w:tr>
      <w:tr w:rsidR="00C11AAF" w:rsidRPr="009079F8" w14:paraId="3693B87A" w14:textId="77777777" w:rsidTr="00ED6F61">
        <w:tc>
          <w:tcPr>
            <w:tcW w:w="384" w:type="dxa"/>
          </w:tcPr>
          <w:p w14:paraId="25D6492C" w14:textId="77777777" w:rsidR="00C11AAF" w:rsidRPr="009079F8" w:rsidRDefault="00C11AAF" w:rsidP="00F23355">
            <w:pPr>
              <w:pStyle w:val="pqiTabBody"/>
              <w:rPr>
                <w:b/>
              </w:rPr>
            </w:pPr>
          </w:p>
        </w:tc>
        <w:tc>
          <w:tcPr>
            <w:tcW w:w="433" w:type="dxa"/>
          </w:tcPr>
          <w:p w14:paraId="28C1E48B" w14:textId="77777777" w:rsidR="00C11AAF" w:rsidRPr="009079F8" w:rsidRDefault="00C11AAF" w:rsidP="00F23355">
            <w:pPr>
              <w:rPr>
                <w:i/>
              </w:rPr>
            </w:pPr>
            <w:r>
              <w:rPr>
                <w:i/>
              </w:rPr>
              <w:t>a</w:t>
            </w:r>
          </w:p>
        </w:tc>
        <w:tc>
          <w:tcPr>
            <w:tcW w:w="4385" w:type="dxa"/>
          </w:tcPr>
          <w:p w14:paraId="31696DE2" w14:textId="77777777" w:rsidR="00C11AAF" w:rsidRDefault="00C11AAF" w:rsidP="00F23355">
            <w:r w:rsidRPr="009079F8">
              <w:t>Kod rodzaju miejsca przeznaczenia</w:t>
            </w:r>
          </w:p>
          <w:p w14:paraId="34A93239" w14:textId="77777777" w:rsidR="00C11AAF" w:rsidRPr="009079F8" w:rsidRDefault="00C11AAF" w:rsidP="00F23355">
            <w:r>
              <w:rPr>
                <w:rFonts w:ascii="Courier New" w:hAnsi="Courier New" w:cs="Courier New"/>
                <w:noProof/>
                <w:color w:val="0000FF"/>
                <w:szCs w:val="20"/>
              </w:rPr>
              <w:t>DestinationTypeCode</w:t>
            </w:r>
          </w:p>
        </w:tc>
        <w:tc>
          <w:tcPr>
            <w:tcW w:w="391" w:type="dxa"/>
            <w:gridSpan w:val="2"/>
          </w:tcPr>
          <w:p w14:paraId="59F8743F" w14:textId="77777777" w:rsidR="00C11AAF" w:rsidRPr="009079F8" w:rsidRDefault="00C11AAF" w:rsidP="00F23355">
            <w:pPr>
              <w:jc w:val="center"/>
            </w:pPr>
            <w:r w:rsidRPr="009079F8">
              <w:t>R</w:t>
            </w:r>
          </w:p>
        </w:tc>
        <w:tc>
          <w:tcPr>
            <w:tcW w:w="2058" w:type="dxa"/>
            <w:gridSpan w:val="3"/>
          </w:tcPr>
          <w:p w14:paraId="2B906FED" w14:textId="77777777" w:rsidR="00C11AAF" w:rsidRPr="009079F8" w:rsidRDefault="00C11AAF" w:rsidP="00F23355"/>
        </w:tc>
        <w:tc>
          <w:tcPr>
            <w:tcW w:w="5065" w:type="dxa"/>
          </w:tcPr>
          <w:p w14:paraId="5F22A52C" w14:textId="77777777" w:rsidR="00C11AAF" w:rsidRPr="009079F8" w:rsidRDefault="00C11AAF" w:rsidP="00F23355">
            <w:pPr>
              <w:rPr>
                <w:szCs w:val="20"/>
                <w:lang w:eastAsia="en-GB"/>
              </w:rPr>
            </w:pPr>
            <w:r>
              <w:rPr>
                <w:lang w:eastAsia="en-GB"/>
              </w:rPr>
              <w:t>Wartość z enumeracji „</w:t>
            </w:r>
            <w:r>
              <w:rPr>
                <w:lang w:eastAsia="en-GB"/>
              </w:rPr>
              <w:fldChar w:fldCharType="begin"/>
            </w:r>
            <w:r>
              <w:rPr>
                <w:lang w:eastAsia="en-GB"/>
              </w:rPr>
              <w:instrText xml:space="preserve"> REF _Ref289768162 \h </w:instrText>
            </w:r>
            <w:r>
              <w:rPr>
                <w:lang w:eastAsia="en-GB"/>
              </w:rPr>
            </w:r>
            <w:r>
              <w:rPr>
                <w:lang w:eastAsia="en-GB"/>
              </w:rPr>
              <w:fldChar w:fldCharType="separate"/>
            </w:r>
            <w:r w:rsidR="002B6F91" w:rsidRPr="0038104A">
              <w:t>Kody rodzaju miejsca przeznaczenia po podziale (</w:t>
            </w:r>
            <w:proofErr w:type="spellStart"/>
            <w:r w:rsidR="002B6F91" w:rsidRPr="0038104A">
              <w:t>Splitting</w:t>
            </w:r>
            <w:proofErr w:type="spellEnd"/>
            <w:r w:rsidR="002B6F91" w:rsidRPr="0038104A">
              <w:t xml:space="preserve"> </w:t>
            </w:r>
            <w:proofErr w:type="spellStart"/>
            <w:r w:rsidR="002B6F91" w:rsidRPr="0038104A">
              <w:t>Destination</w:t>
            </w:r>
            <w:proofErr w:type="spellEnd"/>
            <w:r w:rsidR="002B6F91" w:rsidRPr="0038104A">
              <w:t xml:space="preserve"> </w:t>
            </w:r>
            <w:proofErr w:type="spellStart"/>
            <w:r w:rsidR="002B6F91" w:rsidRPr="0038104A">
              <w:t>Type</w:t>
            </w:r>
            <w:proofErr w:type="spellEnd"/>
            <w:r w:rsidR="002B6F91" w:rsidRPr="0038104A">
              <w:t xml:space="preserve"> </w:t>
            </w:r>
            <w:proofErr w:type="spellStart"/>
            <w:r w:rsidR="002B6F91" w:rsidRPr="0038104A">
              <w:t>Codes</w:t>
            </w:r>
            <w:proofErr w:type="spellEnd"/>
            <w:r w:rsidR="002B6F91">
              <w:t>)</w:t>
            </w:r>
            <w:r>
              <w:rPr>
                <w:lang w:eastAsia="en-GB"/>
              </w:rPr>
              <w:fldChar w:fldCharType="end"/>
            </w:r>
            <w:r>
              <w:rPr>
                <w:lang w:eastAsia="en-GB"/>
              </w:rPr>
              <w:t>”.</w:t>
            </w:r>
          </w:p>
        </w:tc>
        <w:tc>
          <w:tcPr>
            <w:tcW w:w="1050" w:type="dxa"/>
          </w:tcPr>
          <w:p w14:paraId="4F276D2A" w14:textId="77777777" w:rsidR="00C11AAF" w:rsidRPr="009079F8" w:rsidRDefault="00C11AAF" w:rsidP="00F23355">
            <w:r w:rsidRPr="009079F8">
              <w:t>n1</w:t>
            </w:r>
          </w:p>
        </w:tc>
      </w:tr>
      <w:tr w:rsidR="00C11AAF" w:rsidRPr="009079F8" w14:paraId="5A8F173A" w14:textId="77777777" w:rsidTr="00ED6F61">
        <w:tc>
          <w:tcPr>
            <w:tcW w:w="817" w:type="dxa"/>
            <w:gridSpan w:val="2"/>
          </w:tcPr>
          <w:p w14:paraId="5C190074" w14:textId="77777777" w:rsidR="00C11AAF" w:rsidRPr="009079F8" w:rsidRDefault="00C11AAF" w:rsidP="00F23355">
            <w:pPr>
              <w:keepNext/>
              <w:rPr>
                <w:i/>
              </w:rPr>
            </w:pPr>
            <w:r>
              <w:rPr>
                <w:b/>
              </w:rPr>
              <w:t>2.2</w:t>
            </w:r>
          </w:p>
        </w:tc>
        <w:tc>
          <w:tcPr>
            <w:tcW w:w="4385" w:type="dxa"/>
          </w:tcPr>
          <w:p w14:paraId="46333DB4" w14:textId="77777777" w:rsidR="00C11AAF" w:rsidRDefault="00C11AAF" w:rsidP="00F23355">
            <w:pPr>
              <w:keepNext/>
              <w:rPr>
                <w:b/>
              </w:rPr>
            </w:pPr>
            <w:r w:rsidRPr="009079F8">
              <w:rPr>
                <w:b/>
              </w:rPr>
              <w:t xml:space="preserve">PODMIOT </w:t>
            </w:r>
            <w:r>
              <w:rPr>
                <w:b/>
              </w:rPr>
              <w:t>N</w:t>
            </w:r>
            <w:r w:rsidRPr="009079F8">
              <w:rPr>
                <w:b/>
              </w:rPr>
              <w:t xml:space="preserve">owy </w:t>
            </w:r>
            <w:r>
              <w:rPr>
                <w:b/>
              </w:rPr>
              <w:t>O</w:t>
            </w:r>
            <w:r w:rsidRPr="009079F8">
              <w:rPr>
                <w:b/>
              </w:rPr>
              <w:t>dbiorca</w:t>
            </w:r>
          </w:p>
          <w:p w14:paraId="36D2FAE2" w14:textId="77777777" w:rsidR="00C11AAF" w:rsidRPr="009079F8" w:rsidRDefault="00C11AAF" w:rsidP="00F23355">
            <w:pPr>
              <w:keepNext/>
            </w:pPr>
            <w:r>
              <w:rPr>
                <w:rFonts w:ascii="Courier New" w:hAnsi="Courier New" w:cs="Courier New"/>
                <w:noProof/>
                <w:color w:val="0000FF"/>
                <w:szCs w:val="20"/>
              </w:rPr>
              <w:t>NewConsigneeTrader</w:t>
            </w:r>
          </w:p>
        </w:tc>
        <w:tc>
          <w:tcPr>
            <w:tcW w:w="391" w:type="dxa"/>
            <w:gridSpan w:val="2"/>
          </w:tcPr>
          <w:p w14:paraId="56EF776F" w14:textId="77777777" w:rsidR="00C11AAF" w:rsidRPr="00C15AD5" w:rsidRDefault="00C11AAF" w:rsidP="00F23355">
            <w:pPr>
              <w:keepNext/>
              <w:jc w:val="center"/>
              <w:rPr>
                <w:b/>
              </w:rPr>
            </w:pPr>
            <w:r w:rsidRPr="00C15AD5">
              <w:rPr>
                <w:b/>
              </w:rPr>
              <w:t>D</w:t>
            </w:r>
          </w:p>
        </w:tc>
        <w:tc>
          <w:tcPr>
            <w:tcW w:w="2058" w:type="dxa"/>
            <w:gridSpan w:val="3"/>
          </w:tcPr>
          <w:p w14:paraId="3BC5B42B" w14:textId="77777777" w:rsidR="00C11AAF" w:rsidRDefault="00C11AAF" w:rsidP="00F23355">
            <w:pPr>
              <w:keepNext/>
              <w:rPr>
                <w:b/>
              </w:rPr>
            </w:pPr>
            <w:r w:rsidRPr="00C15AD5">
              <w:rPr>
                <w:b/>
              </w:rPr>
              <w:t>„R”, jeżeli odb</w:t>
            </w:r>
            <w:r>
              <w:rPr>
                <w:b/>
              </w:rPr>
              <w:t>iorca ulega zmianie w związku z</w:t>
            </w:r>
            <w:r w:rsidRPr="00C15AD5">
              <w:rPr>
                <w:b/>
              </w:rPr>
              <w:t xml:space="preserve"> </w:t>
            </w:r>
            <w:r>
              <w:rPr>
                <w:b/>
              </w:rPr>
              <w:t xml:space="preserve">podziałem przesyłki i kod </w:t>
            </w:r>
            <w:r w:rsidRPr="009A2AC7">
              <w:rPr>
                <w:b/>
              </w:rPr>
              <w:t xml:space="preserve">rodzaju miejsca przeznaczenia w polu </w:t>
            </w:r>
            <w:r>
              <w:rPr>
                <w:b/>
              </w:rPr>
              <w:t>2.</w:t>
            </w:r>
            <w:r w:rsidRPr="009A2AC7">
              <w:rPr>
                <w:b/>
              </w:rPr>
              <w:t>1a ma wartość inną niż „8”</w:t>
            </w:r>
            <w:r w:rsidRPr="00C15AD5">
              <w:rPr>
                <w:b/>
              </w:rPr>
              <w:t>.</w:t>
            </w:r>
          </w:p>
          <w:p w14:paraId="2A9D9D1B" w14:textId="77777777" w:rsidR="00C11AAF" w:rsidRPr="00C15AD5" w:rsidRDefault="00C11AAF" w:rsidP="00F23355">
            <w:pPr>
              <w:keepNext/>
              <w:rPr>
                <w:b/>
              </w:rPr>
            </w:pPr>
            <w:r>
              <w:rPr>
                <w:b/>
              </w:rPr>
              <w:t>W pozostałych przypadkach nie stosuje się.</w:t>
            </w:r>
          </w:p>
        </w:tc>
        <w:tc>
          <w:tcPr>
            <w:tcW w:w="5065" w:type="dxa"/>
          </w:tcPr>
          <w:p w14:paraId="7BA0D338" w14:textId="77777777" w:rsidR="00C11AAF" w:rsidRPr="00C15AD5" w:rsidRDefault="00C11AAF" w:rsidP="00F23355">
            <w:pPr>
              <w:keepNext/>
              <w:rPr>
                <w:b/>
              </w:rPr>
            </w:pPr>
          </w:p>
        </w:tc>
        <w:tc>
          <w:tcPr>
            <w:tcW w:w="1050" w:type="dxa"/>
          </w:tcPr>
          <w:p w14:paraId="63D4174F" w14:textId="77777777" w:rsidR="00C11AAF" w:rsidRPr="00C15AD5" w:rsidRDefault="00C11AAF" w:rsidP="00F23355">
            <w:pPr>
              <w:keepNext/>
              <w:rPr>
                <w:b/>
              </w:rPr>
            </w:pPr>
            <w:r w:rsidRPr="00C15AD5">
              <w:rPr>
                <w:b/>
              </w:rPr>
              <w:t>1x</w:t>
            </w:r>
          </w:p>
        </w:tc>
      </w:tr>
      <w:tr w:rsidR="00C11AAF" w:rsidRPr="009079F8" w14:paraId="0F2F813A" w14:textId="77777777" w:rsidTr="00ED6F61">
        <w:tc>
          <w:tcPr>
            <w:tcW w:w="817" w:type="dxa"/>
            <w:gridSpan w:val="2"/>
          </w:tcPr>
          <w:p w14:paraId="3E7AEAA1" w14:textId="77777777" w:rsidR="00C11AAF" w:rsidRPr="009079F8" w:rsidRDefault="00C11AAF" w:rsidP="00F23355">
            <w:pPr>
              <w:rPr>
                <w:i/>
              </w:rPr>
            </w:pPr>
          </w:p>
        </w:tc>
        <w:tc>
          <w:tcPr>
            <w:tcW w:w="4385" w:type="dxa"/>
          </w:tcPr>
          <w:p w14:paraId="0C88052C" w14:textId="77777777" w:rsidR="00C11AAF" w:rsidRDefault="00C11AAF" w:rsidP="00F23355">
            <w:pPr>
              <w:pStyle w:val="pqiTabBody"/>
            </w:pPr>
            <w:r>
              <w:t>JĘZYK ELEMENTU</w:t>
            </w:r>
            <w:r w:rsidRPr="009079F8">
              <w:t xml:space="preserve"> </w:t>
            </w:r>
          </w:p>
          <w:p w14:paraId="593B24ED" w14:textId="77777777" w:rsidR="00C11AAF" w:rsidRPr="009079F8" w:rsidRDefault="00C11AAF" w:rsidP="00F23355">
            <w:r>
              <w:rPr>
                <w:rFonts w:ascii="Courier New" w:hAnsi="Courier New" w:cs="Courier New"/>
                <w:noProof/>
                <w:color w:val="0000FF"/>
              </w:rPr>
              <w:t>@language</w:t>
            </w:r>
          </w:p>
        </w:tc>
        <w:tc>
          <w:tcPr>
            <w:tcW w:w="391" w:type="dxa"/>
            <w:gridSpan w:val="2"/>
          </w:tcPr>
          <w:p w14:paraId="4D047DED" w14:textId="77777777" w:rsidR="00C11AAF" w:rsidRPr="009079F8" w:rsidRDefault="00C11AAF" w:rsidP="00F23355">
            <w:pPr>
              <w:jc w:val="center"/>
            </w:pPr>
            <w:r>
              <w:t>D</w:t>
            </w:r>
          </w:p>
        </w:tc>
        <w:tc>
          <w:tcPr>
            <w:tcW w:w="2058" w:type="dxa"/>
            <w:gridSpan w:val="3"/>
          </w:tcPr>
          <w:p w14:paraId="405FC12B" w14:textId="77777777" w:rsidR="00C11AAF" w:rsidRPr="009079F8" w:rsidRDefault="00C11AAF" w:rsidP="00F23355">
            <w:r w:rsidRPr="009079F8">
              <w:t xml:space="preserve">„R”, jeżeli stosuje się </w:t>
            </w:r>
            <w:r>
              <w:t>element 2.2</w:t>
            </w:r>
            <w:r w:rsidRPr="009079F8">
              <w:t>.</w:t>
            </w:r>
          </w:p>
        </w:tc>
        <w:tc>
          <w:tcPr>
            <w:tcW w:w="5065" w:type="dxa"/>
          </w:tcPr>
          <w:p w14:paraId="348260D2" w14:textId="77777777" w:rsidR="00C11AAF" w:rsidRDefault="00C11AAF" w:rsidP="00F23355">
            <w:pPr>
              <w:pStyle w:val="pqiTabBody"/>
            </w:pPr>
            <w:r>
              <w:t>Atrybut.</w:t>
            </w:r>
          </w:p>
          <w:p w14:paraId="08C915BC" w14:textId="77777777" w:rsidR="00C11AAF" w:rsidRPr="009079F8" w:rsidRDefault="00C11AAF" w:rsidP="00F23355">
            <w:r>
              <w:t>Wartość ze słownika „</w:t>
            </w:r>
            <w:r w:rsidRPr="008C6FA2">
              <w:t xml:space="preserve">Kody języka (Language </w:t>
            </w:r>
            <w:proofErr w:type="spellStart"/>
            <w:r w:rsidRPr="008C6FA2">
              <w:t>codes</w:t>
            </w:r>
            <w:proofErr w:type="spellEnd"/>
            <w:r w:rsidRPr="008C6FA2">
              <w:t>)</w:t>
            </w:r>
            <w:r>
              <w:t>”.</w:t>
            </w:r>
          </w:p>
        </w:tc>
        <w:tc>
          <w:tcPr>
            <w:tcW w:w="1050" w:type="dxa"/>
          </w:tcPr>
          <w:p w14:paraId="25537EAD" w14:textId="77777777" w:rsidR="00C11AAF" w:rsidRPr="009079F8" w:rsidRDefault="00C11AAF" w:rsidP="00F23355">
            <w:r w:rsidRPr="009079F8">
              <w:t>a2</w:t>
            </w:r>
          </w:p>
        </w:tc>
      </w:tr>
      <w:tr w:rsidR="00C11AAF" w:rsidRPr="009079F8" w14:paraId="52897897" w14:textId="77777777" w:rsidTr="00ED6F61">
        <w:tc>
          <w:tcPr>
            <w:tcW w:w="384" w:type="dxa"/>
          </w:tcPr>
          <w:p w14:paraId="2C7D4166" w14:textId="77777777" w:rsidR="00C11AAF" w:rsidRPr="009079F8" w:rsidRDefault="00C11AAF" w:rsidP="00F23355">
            <w:pPr>
              <w:pStyle w:val="pqiTabBody"/>
              <w:rPr>
                <w:b/>
              </w:rPr>
            </w:pPr>
          </w:p>
        </w:tc>
        <w:tc>
          <w:tcPr>
            <w:tcW w:w="433" w:type="dxa"/>
          </w:tcPr>
          <w:p w14:paraId="5C42A9CA" w14:textId="77777777" w:rsidR="00C11AAF" w:rsidRPr="009079F8" w:rsidRDefault="00C11AAF" w:rsidP="00F23355">
            <w:pPr>
              <w:rPr>
                <w:i/>
              </w:rPr>
            </w:pPr>
            <w:r w:rsidRPr="009079F8">
              <w:rPr>
                <w:i/>
              </w:rPr>
              <w:t>a</w:t>
            </w:r>
          </w:p>
        </w:tc>
        <w:tc>
          <w:tcPr>
            <w:tcW w:w="4385" w:type="dxa"/>
          </w:tcPr>
          <w:p w14:paraId="04788C05" w14:textId="77777777" w:rsidR="00C11AAF" w:rsidRDefault="00C11AAF" w:rsidP="00F23355">
            <w:r w:rsidRPr="009079F8">
              <w:t xml:space="preserve">Identyfikacja podmiotu </w:t>
            </w:r>
          </w:p>
          <w:p w14:paraId="1FA042EE" w14:textId="77777777" w:rsidR="00C11AAF" w:rsidRPr="009079F8" w:rsidRDefault="00C11AAF" w:rsidP="00F23355">
            <w:r>
              <w:rPr>
                <w:rFonts w:ascii="Courier New" w:hAnsi="Courier New" w:cs="Courier New"/>
                <w:noProof/>
                <w:color w:val="0000FF"/>
                <w:szCs w:val="20"/>
              </w:rPr>
              <w:t>Traderid</w:t>
            </w:r>
          </w:p>
        </w:tc>
        <w:tc>
          <w:tcPr>
            <w:tcW w:w="391" w:type="dxa"/>
            <w:gridSpan w:val="2"/>
          </w:tcPr>
          <w:p w14:paraId="62347741" w14:textId="77777777" w:rsidR="00C11AAF" w:rsidRPr="009079F8" w:rsidRDefault="00C11AAF" w:rsidP="00F23355">
            <w:pPr>
              <w:jc w:val="center"/>
            </w:pPr>
            <w:r w:rsidRPr="009079F8">
              <w:t>C</w:t>
            </w:r>
          </w:p>
        </w:tc>
        <w:tc>
          <w:tcPr>
            <w:tcW w:w="2058" w:type="dxa"/>
            <w:gridSpan w:val="3"/>
          </w:tcPr>
          <w:p w14:paraId="11CFEDCE" w14:textId="77777777" w:rsidR="00C11AAF" w:rsidRPr="009079F8" w:rsidRDefault="00C11AAF" w:rsidP="00F23355">
            <w:r w:rsidRPr="009079F8">
              <w:t xml:space="preserve">- „R” dla kodu rodzaju miejsca </w:t>
            </w:r>
            <w:r w:rsidRPr="009079F8">
              <w:lastRenderedPageBreak/>
              <w:t>przeznaczenia 1, 2, 3 i 4.</w:t>
            </w:r>
          </w:p>
          <w:p w14:paraId="70E2AE9B" w14:textId="77777777" w:rsidR="00C11AAF" w:rsidRPr="009079F8" w:rsidRDefault="00C11AAF" w:rsidP="00F23355">
            <w:r w:rsidRPr="009079F8">
              <w:t>- „O” dla kodu rodzaju miejsca przeznaczenia 6</w:t>
            </w:r>
          </w:p>
          <w:p w14:paraId="4351680B" w14:textId="77777777" w:rsidR="00C11AAF" w:rsidRPr="009079F8" w:rsidRDefault="00C11AAF" w:rsidP="00F23355">
            <w:pPr>
              <w:rPr>
                <w:i/>
              </w:rPr>
            </w:pPr>
            <w:r w:rsidRPr="009079F8">
              <w:rPr>
                <w:i/>
              </w:rPr>
              <w:t xml:space="preserve">(Zob. kody rodzaju miejsca przeznaczenia </w:t>
            </w:r>
            <w:r w:rsidR="0076267F">
              <w:rPr>
                <w:i/>
              </w:rPr>
              <w:br/>
            </w:r>
            <w:r w:rsidRPr="009079F8">
              <w:rPr>
                <w:i/>
              </w:rPr>
              <w:t xml:space="preserve">w polu </w:t>
            </w:r>
            <w:r>
              <w:rPr>
                <w:i/>
              </w:rPr>
              <w:t>2.1</w:t>
            </w:r>
            <w:r w:rsidRPr="009079F8">
              <w:rPr>
                <w:i/>
              </w:rPr>
              <w:t>a)</w:t>
            </w:r>
          </w:p>
        </w:tc>
        <w:tc>
          <w:tcPr>
            <w:tcW w:w="5065" w:type="dxa"/>
          </w:tcPr>
          <w:p w14:paraId="25115207" w14:textId="77777777" w:rsidR="00C11AAF" w:rsidRPr="006722DA" w:rsidRDefault="00C11AAF" w:rsidP="00F23355">
            <w:pPr>
              <w:rPr>
                <w:rFonts w:cs="Arial"/>
              </w:rPr>
            </w:pPr>
            <w:r w:rsidRPr="006722DA">
              <w:rPr>
                <w:rFonts w:cs="Arial"/>
              </w:rPr>
              <w:lastRenderedPageBreak/>
              <w:t>Dla kodu rodzaju miejsca przeznaczenia:</w:t>
            </w:r>
          </w:p>
          <w:p w14:paraId="24849CD4" w14:textId="77777777" w:rsidR="00C11AAF" w:rsidRPr="006722DA" w:rsidRDefault="00C11AAF" w:rsidP="003B2518">
            <w:pPr>
              <w:pStyle w:val="ListDash"/>
              <w:numPr>
                <w:ilvl w:val="0"/>
                <w:numId w:val="49"/>
              </w:numPr>
              <w:spacing w:before="0" w:after="0"/>
              <w:jc w:val="left"/>
              <w:rPr>
                <w:rFonts w:ascii="Arial" w:hAnsi="Arial" w:cs="Arial"/>
                <w:sz w:val="20"/>
              </w:rPr>
            </w:pPr>
            <w:r w:rsidRPr="006722DA">
              <w:rPr>
                <w:rFonts w:ascii="Arial" w:hAnsi="Arial" w:cs="Arial"/>
                <w:sz w:val="20"/>
              </w:rPr>
              <w:lastRenderedPageBreak/>
              <w:t>1, 2, 3 i 4: należy podać ważny numer akcyzowy uprawnionego prowadzącego skład podatkowy lub zarejestrowanego odbiorcy</w:t>
            </w:r>
          </w:p>
          <w:p w14:paraId="0E813308" w14:textId="77777777" w:rsidR="00C11AAF" w:rsidRPr="006722DA" w:rsidRDefault="00C11AAF" w:rsidP="003B2518">
            <w:pPr>
              <w:pStyle w:val="ListDash"/>
              <w:numPr>
                <w:ilvl w:val="0"/>
                <w:numId w:val="49"/>
              </w:numPr>
              <w:spacing w:before="0" w:after="0"/>
              <w:jc w:val="left"/>
              <w:rPr>
                <w:rFonts w:ascii="Arial" w:hAnsi="Arial" w:cs="Arial"/>
                <w:sz w:val="20"/>
              </w:rPr>
            </w:pPr>
            <w:r w:rsidRPr="006722DA">
              <w:rPr>
                <w:rFonts w:ascii="Arial" w:hAnsi="Arial" w:cs="Arial"/>
                <w:sz w:val="20"/>
              </w:rPr>
              <w:t xml:space="preserve">6: należy podać numer identyfikacyjny VAT podmiotu reprezentującego wysyłającego </w:t>
            </w:r>
            <w:r w:rsidR="0076267F">
              <w:rPr>
                <w:rFonts w:ascii="Arial" w:hAnsi="Arial" w:cs="Arial"/>
                <w:sz w:val="20"/>
              </w:rPr>
              <w:br/>
            </w:r>
            <w:r w:rsidRPr="006722DA">
              <w:rPr>
                <w:rFonts w:ascii="Arial" w:hAnsi="Arial" w:cs="Arial"/>
                <w:sz w:val="20"/>
              </w:rPr>
              <w:t>w urzędzie wywozu.</w:t>
            </w:r>
          </w:p>
        </w:tc>
        <w:tc>
          <w:tcPr>
            <w:tcW w:w="1050" w:type="dxa"/>
          </w:tcPr>
          <w:p w14:paraId="0D8F6E5C" w14:textId="77777777" w:rsidR="00C11AAF" w:rsidRPr="009079F8" w:rsidRDefault="00C11AAF" w:rsidP="00F23355">
            <w:r w:rsidRPr="009079F8">
              <w:lastRenderedPageBreak/>
              <w:t>an..16</w:t>
            </w:r>
          </w:p>
        </w:tc>
      </w:tr>
      <w:tr w:rsidR="00C11AAF" w:rsidRPr="009079F8" w14:paraId="0A2E5324" w14:textId="77777777" w:rsidTr="00ED6F61">
        <w:tc>
          <w:tcPr>
            <w:tcW w:w="384" w:type="dxa"/>
          </w:tcPr>
          <w:p w14:paraId="7EE42965" w14:textId="77777777" w:rsidR="00C11AAF" w:rsidRPr="009079F8" w:rsidRDefault="00C11AAF" w:rsidP="00F23355">
            <w:pPr>
              <w:pStyle w:val="pqiTabBody"/>
              <w:rPr>
                <w:b/>
              </w:rPr>
            </w:pPr>
          </w:p>
        </w:tc>
        <w:tc>
          <w:tcPr>
            <w:tcW w:w="433" w:type="dxa"/>
          </w:tcPr>
          <w:p w14:paraId="12150127" w14:textId="77777777" w:rsidR="00C11AAF" w:rsidRPr="009079F8" w:rsidRDefault="006A33E2" w:rsidP="006A33E2">
            <w:pPr>
              <w:rPr>
                <w:i/>
              </w:rPr>
            </w:pPr>
            <w:r>
              <w:rPr>
                <w:i/>
              </w:rPr>
              <w:t>b</w:t>
            </w:r>
          </w:p>
        </w:tc>
        <w:tc>
          <w:tcPr>
            <w:tcW w:w="4385" w:type="dxa"/>
          </w:tcPr>
          <w:p w14:paraId="4AD9F994" w14:textId="77777777" w:rsidR="00C11AAF" w:rsidRDefault="00C11AAF" w:rsidP="00F23355">
            <w:r w:rsidRPr="009079F8">
              <w:t xml:space="preserve">Nazwa podmiotu </w:t>
            </w:r>
          </w:p>
          <w:p w14:paraId="27487663" w14:textId="77777777" w:rsidR="00C11AAF" w:rsidRPr="009079F8" w:rsidRDefault="00C11AAF" w:rsidP="00F23355">
            <w:r>
              <w:rPr>
                <w:rFonts w:ascii="Courier New" w:hAnsi="Courier New" w:cs="Courier New"/>
                <w:noProof/>
                <w:color w:val="0000FF"/>
                <w:szCs w:val="20"/>
              </w:rPr>
              <w:t>TraderName</w:t>
            </w:r>
          </w:p>
        </w:tc>
        <w:tc>
          <w:tcPr>
            <w:tcW w:w="391" w:type="dxa"/>
            <w:gridSpan w:val="2"/>
          </w:tcPr>
          <w:p w14:paraId="21F282B7" w14:textId="77777777" w:rsidR="00C11AAF" w:rsidRPr="009079F8" w:rsidRDefault="00C11AAF" w:rsidP="00F23355">
            <w:pPr>
              <w:jc w:val="center"/>
            </w:pPr>
            <w:r w:rsidRPr="009079F8">
              <w:t>R</w:t>
            </w:r>
          </w:p>
        </w:tc>
        <w:tc>
          <w:tcPr>
            <w:tcW w:w="2058" w:type="dxa"/>
            <w:gridSpan w:val="3"/>
          </w:tcPr>
          <w:p w14:paraId="6F8D7CA5" w14:textId="77777777" w:rsidR="00C11AAF" w:rsidRPr="009079F8" w:rsidRDefault="00C11AAF" w:rsidP="00F23355"/>
        </w:tc>
        <w:tc>
          <w:tcPr>
            <w:tcW w:w="5065" w:type="dxa"/>
          </w:tcPr>
          <w:p w14:paraId="21F3C1CD" w14:textId="77777777" w:rsidR="00C11AAF" w:rsidRPr="009079F8" w:rsidRDefault="00C11AAF" w:rsidP="00F23355"/>
        </w:tc>
        <w:tc>
          <w:tcPr>
            <w:tcW w:w="1050" w:type="dxa"/>
          </w:tcPr>
          <w:p w14:paraId="1F5E92B1" w14:textId="77777777" w:rsidR="00C11AAF" w:rsidRPr="009079F8" w:rsidRDefault="00C11AAF" w:rsidP="00F23355">
            <w:r w:rsidRPr="009079F8">
              <w:t>an..182</w:t>
            </w:r>
          </w:p>
        </w:tc>
      </w:tr>
      <w:tr w:rsidR="00C11AAF" w:rsidRPr="009079F8" w14:paraId="5847808D" w14:textId="77777777" w:rsidTr="00ED6F61">
        <w:tc>
          <w:tcPr>
            <w:tcW w:w="384" w:type="dxa"/>
          </w:tcPr>
          <w:p w14:paraId="2E384074" w14:textId="77777777" w:rsidR="00C11AAF" w:rsidRPr="009079F8" w:rsidRDefault="00C11AAF" w:rsidP="00F23355">
            <w:pPr>
              <w:pStyle w:val="pqiTabBody"/>
              <w:rPr>
                <w:b/>
              </w:rPr>
            </w:pPr>
          </w:p>
        </w:tc>
        <w:tc>
          <w:tcPr>
            <w:tcW w:w="433" w:type="dxa"/>
          </w:tcPr>
          <w:p w14:paraId="3F0D7AB5" w14:textId="77777777" w:rsidR="00C11AAF" w:rsidRPr="009079F8" w:rsidRDefault="006A33E2" w:rsidP="006A33E2">
            <w:pPr>
              <w:rPr>
                <w:i/>
              </w:rPr>
            </w:pPr>
            <w:r>
              <w:rPr>
                <w:i/>
              </w:rPr>
              <w:t>c</w:t>
            </w:r>
          </w:p>
        </w:tc>
        <w:tc>
          <w:tcPr>
            <w:tcW w:w="4385" w:type="dxa"/>
          </w:tcPr>
          <w:p w14:paraId="0329400F" w14:textId="77777777" w:rsidR="00C11AAF" w:rsidRDefault="00C11AAF" w:rsidP="00F23355">
            <w:r w:rsidRPr="009079F8">
              <w:t>Ulica</w:t>
            </w:r>
          </w:p>
          <w:p w14:paraId="608B2BCE" w14:textId="77777777" w:rsidR="00C11AAF" w:rsidRPr="009079F8" w:rsidRDefault="00C11AAF" w:rsidP="00F23355">
            <w:r>
              <w:rPr>
                <w:rFonts w:ascii="Courier New" w:hAnsi="Courier New" w:cs="Courier New"/>
                <w:noProof/>
                <w:color w:val="0000FF"/>
                <w:szCs w:val="20"/>
              </w:rPr>
              <w:t>StreetName</w:t>
            </w:r>
          </w:p>
        </w:tc>
        <w:tc>
          <w:tcPr>
            <w:tcW w:w="391" w:type="dxa"/>
            <w:gridSpan w:val="2"/>
          </w:tcPr>
          <w:p w14:paraId="561C6C0F" w14:textId="77777777" w:rsidR="00C11AAF" w:rsidRPr="009079F8" w:rsidRDefault="00C11AAF" w:rsidP="00F23355">
            <w:pPr>
              <w:jc w:val="center"/>
            </w:pPr>
            <w:r w:rsidRPr="009079F8">
              <w:t>R</w:t>
            </w:r>
          </w:p>
        </w:tc>
        <w:tc>
          <w:tcPr>
            <w:tcW w:w="2058" w:type="dxa"/>
            <w:gridSpan w:val="3"/>
          </w:tcPr>
          <w:p w14:paraId="1B6A4D59" w14:textId="77777777" w:rsidR="00C11AAF" w:rsidRPr="009079F8" w:rsidRDefault="00C11AAF" w:rsidP="00F23355"/>
        </w:tc>
        <w:tc>
          <w:tcPr>
            <w:tcW w:w="5065" w:type="dxa"/>
          </w:tcPr>
          <w:p w14:paraId="58261743" w14:textId="77777777" w:rsidR="00C11AAF" w:rsidRPr="009079F8" w:rsidRDefault="00C11AAF" w:rsidP="00F23355"/>
        </w:tc>
        <w:tc>
          <w:tcPr>
            <w:tcW w:w="1050" w:type="dxa"/>
          </w:tcPr>
          <w:p w14:paraId="48574D91" w14:textId="77777777" w:rsidR="00C11AAF" w:rsidRPr="009079F8" w:rsidRDefault="00C11AAF" w:rsidP="00F23355">
            <w:r w:rsidRPr="009079F8">
              <w:t>an..65</w:t>
            </w:r>
          </w:p>
        </w:tc>
      </w:tr>
      <w:tr w:rsidR="00C11AAF" w:rsidRPr="009079F8" w14:paraId="253A7FC1" w14:textId="77777777" w:rsidTr="00ED6F61">
        <w:tc>
          <w:tcPr>
            <w:tcW w:w="384" w:type="dxa"/>
          </w:tcPr>
          <w:p w14:paraId="4A1B8900" w14:textId="77777777" w:rsidR="00C11AAF" w:rsidRPr="009079F8" w:rsidRDefault="00C11AAF" w:rsidP="00F23355">
            <w:pPr>
              <w:pStyle w:val="pqiTabBody"/>
              <w:rPr>
                <w:b/>
              </w:rPr>
            </w:pPr>
          </w:p>
        </w:tc>
        <w:tc>
          <w:tcPr>
            <w:tcW w:w="433" w:type="dxa"/>
          </w:tcPr>
          <w:p w14:paraId="1D638E6F" w14:textId="77777777" w:rsidR="00C11AAF" w:rsidRPr="009079F8" w:rsidRDefault="006A33E2" w:rsidP="006A33E2">
            <w:pPr>
              <w:rPr>
                <w:i/>
              </w:rPr>
            </w:pPr>
            <w:r>
              <w:rPr>
                <w:i/>
              </w:rPr>
              <w:t>d</w:t>
            </w:r>
          </w:p>
        </w:tc>
        <w:tc>
          <w:tcPr>
            <w:tcW w:w="4385" w:type="dxa"/>
          </w:tcPr>
          <w:p w14:paraId="0F5BEC1A" w14:textId="77777777" w:rsidR="00C11AAF" w:rsidRDefault="00C11AAF" w:rsidP="00F23355">
            <w:r w:rsidRPr="009079F8">
              <w:t>Numer domu</w:t>
            </w:r>
          </w:p>
          <w:p w14:paraId="547D68A0" w14:textId="77777777" w:rsidR="00C11AAF" w:rsidRPr="006F68F7" w:rsidRDefault="00C11AAF" w:rsidP="00F23355">
            <w:pPr>
              <w:rPr>
                <w:rFonts w:ascii="Courier New" w:hAnsi="Courier New" w:cs="Courier New"/>
                <w:noProof/>
                <w:color w:val="0000FF"/>
                <w:szCs w:val="20"/>
              </w:rPr>
            </w:pPr>
            <w:r>
              <w:rPr>
                <w:rFonts w:ascii="Courier New" w:hAnsi="Courier New" w:cs="Courier New"/>
                <w:noProof/>
                <w:color w:val="0000FF"/>
                <w:szCs w:val="20"/>
              </w:rPr>
              <w:t>StreetNumber</w:t>
            </w:r>
          </w:p>
        </w:tc>
        <w:tc>
          <w:tcPr>
            <w:tcW w:w="391" w:type="dxa"/>
            <w:gridSpan w:val="2"/>
          </w:tcPr>
          <w:p w14:paraId="6A23B164" w14:textId="77777777" w:rsidR="00C11AAF" w:rsidRPr="009079F8" w:rsidRDefault="00C11AAF" w:rsidP="00F23355">
            <w:pPr>
              <w:jc w:val="center"/>
            </w:pPr>
            <w:r w:rsidRPr="009079F8">
              <w:t>O</w:t>
            </w:r>
          </w:p>
        </w:tc>
        <w:tc>
          <w:tcPr>
            <w:tcW w:w="2058" w:type="dxa"/>
            <w:gridSpan w:val="3"/>
          </w:tcPr>
          <w:p w14:paraId="76593F6A" w14:textId="77777777" w:rsidR="00C11AAF" w:rsidRPr="009079F8" w:rsidRDefault="00C11AAF" w:rsidP="00F23355"/>
        </w:tc>
        <w:tc>
          <w:tcPr>
            <w:tcW w:w="5065" w:type="dxa"/>
          </w:tcPr>
          <w:p w14:paraId="58E2A989" w14:textId="77777777" w:rsidR="00C11AAF" w:rsidRPr="009079F8" w:rsidRDefault="00C11AAF" w:rsidP="00F23355"/>
        </w:tc>
        <w:tc>
          <w:tcPr>
            <w:tcW w:w="1050" w:type="dxa"/>
          </w:tcPr>
          <w:p w14:paraId="0A8ED97E" w14:textId="77777777" w:rsidR="00C11AAF" w:rsidRPr="009079F8" w:rsidRDefault="00C11AAF" w:rsidP="00F23355">
            <w:r w:rsidRPr="009079F8">
              <w:t>an..11</w:t>
            </w:r>
          </w:p>
        </w:tc>
      </w:tr>
      <w:tr w:rsidR="00C11AAF" w:rsidRPr="009079F8" w14:paraId="4C2900FA" w14:textId="77777777" w:rsidTr="00ED6F61">
        <w:tc>
          <w:tcPr>
            <w:tcW w:w="384" w:type="dxa"/>
          </w:tcPr>
          <w:p w14:paraId="5043E5CE" w14:textId="77777777" w:rsidR="00C11AAF" w:rsidRPr="009079F8" w:rsidRDefault="00C11AAF" w:rsidP="00F23355">
            <w:pPr>
              <w:pStyle w:val="pqiTabBody"/>
              <w:rPr>
                <w:b/>
              </w:rPr>
            </w:pPr>
          </w:p>
        </w:tc>
        <w:tc>
          <w:tcPr>
            <w:tcW w:w="433" w:type="dxa"/>
          </w:tcPr>
          <w:p w14:paraId="57D3EFBE" w14:textId="77777777" w:rsidR="00C11AAF" w:rsidRPr="009079F8" w:rsidRDefault="006A33E2" w:rsidP="006A33E2">
            <w:pPr>
              <w:rPr>
                <w:i/>
              </w:rPr>
            </w:pPr>
            <w:r>
              <w:rPr>
                <w:i/>
              </w:rPr>
              <w:t>e</w:t>
            </w:r>
          </w:p>
        </w:tc>
        <w:tc>
          <w:tcPr>
            <w:tcW w:w="4385" w:type="dxa"/>
          </w:tcPr>
          <w:p w14:paraId="78A1390A" w14:textId="77777777" w:rsidR="00C11AAF" w:rsidRDefault="00C11AAF" w:rsidP="00F23355">
            <w:r w:rsidRPr="009079F8">
              <w:t>Kod pocztowy</w:t>
            </w:r>
          </w:p>
          <w:p w14:paraId="5C163FD9" w14:textId="77777777" w:rsidR="00C11AAF" w:rsidRPr="009079F8" w:rsidRDefault="00C11AAF" w:rsidP="00F23355">
            <w:r>
              <w:rPr>
                <w:rFonts w:ascii="Courier New" w:hAnsi="Courier New" w:cs="Courier New"/>
                <w:noProof/>
                <w:color w:val="0000FF"/>
                <w:szCs w:val="20"/>
              </w:rPr>
              <w:t>Postcode</w:t>
            </w:r>
          </w:p>
        </w:tc>
        <w:tc>
          <w:tcPr>
            <w:tcW w:w="391" w:type="dxa"/>
            <w:gridSpan w:val="2"/>
          </w:tcPr>
          <w:p w14:paraId="5C9C548D" w14:textId="77777777" w:rsidR="00C11AAF" w:rsidRPr="009079F8" w:rsidRDefault="00C11AAF" w:rsidP="00F23355">
            <w:pPr>
              <w:jc w:val="center"/>
            </w:pPr>
            <w:r w:rsidRPr="009079F8">
              <w:t>R</w:t>
            </w:r>
          </w:p>
        </w:tc>
        <w:tc>
          <w:tcPr>
            <w:tcW w:w="2058" w:type="dxa"/>
            <w:gridSpan w:val="3"/>
          </w:tcPr>
          <w:p w14:paraId="74649490" w14:textId="77777777" w:rsidR="00C11AAF" w:rsidRPr="009079F8" w:rsidRDefault="00C11AAF" w:rsidP="00F23355"/>
        </w:tc>
        <w:tc>
          <w:tcPr>
            <w:tcW w:w="5065" w:type="dxa"/>
          </w:tcPr>
          <w:p w14:paraId="51A4555E" w14:textId="77777777" w:rsidR="00C11AAF" w:rsidRPr="009079F8" w:rsidRDefault="00C11AAF" w:rsidP="00F23355"/>
        </w:tc>
        <w:tc>
          <w:tcPr>
            <w:tcW w:w="1050" w:type="dxa"/>
          </w:tcPr>
          <w:p w14:paraId="286BD722" w14:textId="77777777" w:rsidR="00C11AAF" w:rsidRPr="009079F8" w:rsidRDefault="00C11AAF" w:rsidP="00F23355">
            <w:r w:rsidRPr="009079F8">
              <w:t>an..10</w:t>
            </w:r>
          </w:p>
        </w:tc>
      </w:tr>
      <w:tr w:rsidR="00C11AAF" w:rsidRPr="009079F8" w14:paraId="4B38BC21" w14:textId="77777777" w:rsidTr="00ED6F61">
        <w:tc>
          <w:tcPr>
            <w:tcW w:w="384" w:type="dxa"/>
          </w:tcPr>
          <w:p w14:paraId="5C17578D" w14:textId="77777777" w:rsidR="00C11AAF" w:rsidRPr="009079F8" w:rsidRDefault="00C11AAF" w:rsidP="00F23355">
            <w:pPr>
              <w:pStyle w:val="pqiTabBody"/>
              <w:rPr>
                <w:b/>
              </w:rPr>
            </w:pPr>
          </w:p>
        </w:tc>
        <w:tc>
          <w:tcPr>
            <w:tcW w:w="433" w:type="dxa"/>
          </w:tcPr>
          <w:p w14:paraId="0686A92C" w14:textId="77777777" w:rsidR="00C11AAF" w:rsidRPr="009079F8" w:rsidRDefault="006A33E2" w:rsidP="006A33E2">
            <w:pPr>
              <w:rPr>
                <w:i/>
              </w:rPr>
            </w:pPr>
            <w:r>
              <w:rPr>
                <w:i/>
              </w:rPr>
              <w:t>f</w:t>
            </w:r>
          </w:p>
        </w:tc>
        <w:tc>
          <w:tcPr>
            <w:tcW w:w="4385" w:type="dxa"/>
          </w:tcPr>
          <w:p w14:paraId="7714B481" w14:textId="77777777" w:rsidR="00C11AAF" w:rsidRDefault="00C11AAF" w:rsidP="00F23355">
            <w:r w:rsidRPr="009079F8">
              <w:t>Miejscowość</w:t>
            </w:r>
          </w:p>
          <w:p w14:paraId="705DA98E" w14:textId="77777777" w:rsidR="00C11AAF" w:rsidRPr="009079F8" w:rsidRDefault="00C11AAF" w:rsidP="00F23355">
            <w:r>
              <w:rPr>
                <w:rFonts w:ascii="Courier New" w:hAnsi="Courier New" w:cs="Courier New"/>
                <w:noProof/>
                <w:color w:val="0000FF"/>
                <w:szCs w:val="20"/>
              </w:rPr>
              <w:t>City</w:t>
            </w:r>
          </w:p>
        </w:tc>
        <w:tc>
          <w:tcPr>
            <w:tcW w:w="391" w:type="dxa"/>
            <w:gridSpan w:val="2"/>
          </w:tcPr>
          <w:p w14:paraId="543E8D9E" w14:textId="77777777" w:rsidR="00C11AAF" w:rsidRPr="009079F8" w:rsidRDefault="00C11AAF" w:rsidP="00F23355">
            <w:pPr>
              <w:jc w:val="center"/>
            </w:pPr>
            <w:r w:rsidRPr="009079F8">
              <w:t>R</w:t>
            </w:r>
          </w:p>
        </w:tc>
        <w:tc>
          <w:tcPr>
            <w:tcW w:w="2058" w:type="dxa"/>
            <w:gridSpan w:val="3"/>
          </w:tcPr>
          <w:p w14:paraId="7ECBC8ED" w14:textId="77777777" w:rsidR="00C11AAF" w:rsidRPr="009079F8" w:rsidRDefault="00C11AAF" w:rsidP="00F23355"/>
        </w:tc>
        <w:tc>
          <w:tcPr>
            <w:tcW w:w="5065" w:type="dxa"/>
          </w:tcPr>
          <w:p w14:paraId="6AE826D4" w14:textId="77777777" w:rsidR="00C11AAF" w:rsidRPr="009079F8" w:rsidRDefault="00C11AAF" w:rsidP="00F23355"/>
        </w:tc>
        <w:tc>
          <w:tcPr>
            <w:tcW w:w="1050" w:type="dxa"/>
          </w:tcPr>
          <w:p w14:paraId="6726813C" w14:textId="77777777" w:rsidR="00C11AAF" w:rsidRPr="009079F8" w:rsidRDefault="00C11AAF" w:rsidP="00F23355">
            <w:r w:rsidRPr="009079F8">
              <w:t>an..50</w:t>
            </w:r>
          </w:p>
        </w:tc>
      </w:tr>
      <w:tr w:rsidR="006A33E2" w:rsidRPr="00447A40" w14:paraId="24CD072D" w14:textId="77777777" w:rsidTr="00ED6F61">
        <w:tc>
          <w:tcPr>
            <w:tcW w:w="384" w:type="dxa"/>
            <w:tcBorders>
              <w:top w:val="single" w:sz="2" w:space="0" w:color="auto"/>
              <w:left w:val="single" w:sz="2" w:space="0" w:color="auto"/>
              <w:bottom w:val="single" w:sz="2" w:space="0" w:color="auto"/>
              <w:right w:val="single" w:sz="2" w:space="0" w:color="auto"/>
            </w:tcBorders>
          </w:tcPr>
          <w:p w14:paraId="5A9615F4" w14:textId="77777777" w:rsidR="006A33E2" w:rsidRPr="009079F8" w:rsidRDefault="006A33E2" w:rsidP="00B824BD">
            <w:pPr>
              <w:pStyle w:val="pqiTabBody"/>
              <w:rPr>
                <w:b/>
              </w:rPr>
            </w:pPr>
          </w:p>
        </w:tc>
        <w:tc>
          <w:tcPr>
            <w:tcW w:w="433" w:type="dxa"/>
            <w:tcBorders>
              <w:top w:val="single" w:sz="2" w:space="0" w:color="auto"/>
              <w:left w:val="single" w:sz="2" w:space="0" w:color="auto"/>
              <w:bottom w:val="single" w:sz="2" w:space="0" w:color="auto"/>
              <w:right w:val="single" w:sz="2" w:space="0" w:color="auto"/>
            </w:tcBorders>
          </w:tcPr>
          <w:p w14:paraId="4AD514EC" w14:textId="77777777" w:rsidR="006A33E2" w:rsidRPr="009079F8" w:rsidRDefault="006A33E2" w:rsidP="00B824BD">
            <w:pPr>
              <w:rPr>
                <w:i/>
              </w:rPr>
            </w:pPr>
            <w:r>
              <w:rPr>
                <w:i/>
              </w:rPr>
              <w:t>g</w:t>
            </w:r>
          </w:p>
        </w:tc>
        <w:tc>
          <w:tcPr>
            <w:tcW w:w="4385" w:type="dxa"/>
            <w:tcBorders>
              <w:top w:val="single" w:sz="2" w:space="0" w:color="auto"/>
              <w:left w:val="single" w:sz="2" w:space="0" w:color="auto"/>
              <w:bottom w:val="single" w:sz="2" w:space="0" w:color="auto"/>
              <w:right w:val="single" w:sz="2" w:space="0" w:color="auto"/>
            </w:tcBorders>
          </w:tcPr>
          <w:p w14:paraId="6B906F0F" w14:textId="77777777" w:rsidR="006A33E2" w:rsidRDefault="006A33E2" w:rsidP="00B824BD">
            <w:r>
              <w:t>Identyfikacja podmiotu – numer EORI</w:t>
            </w:r>
          </w:p>
          <w:p w14:paraId="1F017DAD" w14:textId="77777777" w:rsidR="006A33E2" w:rsidRPr="009079F8" w:rsidRDefault="006A33E2" w:rsidP="00B824BD">
            <w:proofErr w:type="spellStart"/>
            <w:r w:rsidRPr="00191E2C">
              <w:t>EoriNumber</w:t>
            </w:r>
            <w:proofErr w:type="spellEnd"/>
          </w:p>
        </w:tc>
        <w:tc>
          <w:tcPr>
            <w:tcW w:w="391" w:type="dxa"/>
            <w:gridSpan w:val="2"/>
            <w:tcBorders>
              <w:top w:val="single" w:sz="2" w:space="0" w:color="auto"/>
              <w:left w:val="single" w:sz="2" w:space="0" w:color="auto"/>
              <w:bottom w:val="single" w:sz="2" w:space="0" w:color="auto"/>
              <w:right w:val="single" w:sz="2" w:space="0" w:color="auto"/>
            </w:tcBorders>
          </w:tcPr>
          <w:p w14:paraId="173F06A1" w14:textId="77777777" w:rsidR="006A33E2" w:rsidRPr="009079F8" w:rsidRDefault="006A33E2" w:rsidP="00B824BD">
            <w:pPr>
              <w:jc w:val="center"/>
            </w:pPr>
            <w:r>
              <w:t>C</w:t>
            </w:r>
          </w:p>
        </w:tc>
        <w:tc>
          <w:tcPr>
            <w:tcW w:w="2058" w:type="dxa"/>
            <w:gridSpan w:val="3"/>
            <w:tcBorders>
              <w:top w:val="single" w:sz="2" w:space="0" w:color="auto"/>
              <w:left w:val="single" w:sz="2" w:space="0" w:color="auto"/>
              <w:bottom w:val="single" w:sz="2" w:space="0" w:color="auto"/>
              <w:right w:val="single" w:sz="2" w:space="0" w:color="auto"/>
            </w:tcBorders>
          </w:tcPr>
          <w:p w14:paraId="67EE0B7A" w14:textId="77777777" w:rsidR="006A33E2" w:rsidRPr="009079F8" w:rsidRDefault="006A33E2" w:rsidP="00B824BD">
            <w:r>
              <w:t>„O” jeśli kod rodzaju miejsca przeznaczenia: 6, w przeciwnym razie nie stosuje się</w:t>
            </w:r>
          </w:p>
        </w:tc>
        <w:tc>
          <w:tcPr>
            <w:tcW w:w="5065" w:type="dxa"/>
            <w:tcBorders>
              <w:top w:val="single" w:sz="2" w:space="0" w:color="auto"/>
              <w:left w:val="single" w:sz="2" w:space="0" w:color="auto"/>
              <w:bottom w:val="single" w:sz="2" w:space="0" w:color="auto"/>
              <w:right w:val="single" w:sz="2" w:space="0" w:color="auto"/>
            </w:tcBorders>
          </w:tcPr>
          <w:p w14:paraId="323B41FB" w14:textId="77777777" w:rsidR="006A33E2" w:rsidRPr="00191E2C" w:rsidRDefault="006A33E2" w:rsidP="00B824BD">
            <w:pPr>
              <w:rPr>
                <w:rFonts w:cs="Arial"/>
              </w:rPr>
            </w:pPr>
          </w:p>
        </w:tc>
        <w:tc>
          <w:tcPr>
            <w:tcW w:w="1050" w:type="dxa"/>
            <w:tcBorders>
              <w:top w:val="single" w:sz="2" w:space="0" w:color="auto"/>
              <w:left w:val="single" w:sz="2" w:space="0" w:color="auto"/>
              <w:bottom w:val="single" w:sz="2" w:space="0" w:color="auto"/>
              <w:right w:val="single" w:sz="2" w:space="0" w:color="auto"/>
            </w:tcBorders>
          </w:tcPr>
          <w:p w14:paraId="265EFAEC" w14:textId="77777777" w:rsidR="006A33E2" w:rsidRPr="00191E2C" w:rsidRDefault="006A33E2" w:rsidP="00B824BD">
            <w:r w:rsidRPr="00191E2C">
              <w:t>an..17</w:t>
            </w:r>
          </w:p>
        </w:tc>
      </w:tr>
      <w:tr w:rsidR="00C11AAF" w:rsidRPr="009079F8" w14:paraId="56BDC471" w14:textId="77777777" w:rsidTr="00ED6F61">
        <w:tc>
          <w:tcPr>
            <w:tcW w:w="817" w:type="dxa"/>
            <w:gridSpan w:val="2"/>
          </w:tcPr>
          <w:p w14:paraId="68992236" w14:textId="77777777" w:rsidR="00C11AAF" w:rsidRPr="009079F8" w:rsidRDefault="00C11AAF" w:rsidP="00F23355">
            <w:pPr>
              <w:keepNext/>
              <w:rPr>
                <w:i/>
              </w:rPr>
            </w:pPr>
            <w:r>
              <w:rPr>
                <w:b/>
              </w:rPr>
              <w:t>2.3</w:t>
            </w:r>
          </w:p>
        </w:tc>
        <w:tc>
          <w:tcPr>
            <w:tcW w:w="4385" w:type="dxa"/>
          </w:tcPr>
          <w:p w14:paraId="55C25BCA" w14:textId="77777777" w:rsidR="00C11AAF" w:rsidRDefault="00C11AAF" w:rsidP="00F23355">
            <w:pPr>
              <w:keepNext/>
              <w:rPr>
                <w:b/>
              </w:rPr>
            </w:pPr>
            <w:r w:rsidRPr="009079F8">
              <w:rPr>
                <w:b/>
              </w:rPr>
              <w:t xml:space="preserve">PODMIOT </w:t>
            </w:r>
            <w:r>
              <w:rPr>
                <w:b/>
              </w:rPr>
              <w:t>M</w:t>
            </w:r>
            <w:r w:rsidRPr="009079F8">
              <w:rPr>
                <w:b/>
              </w:rPr>
              <w:t xml:space="preserve">iejsce </w:t>
            </w:r>
            <w:r>
              <w:rPr>
                <w:b/>
              </w:rPr>
              <w:t>D</w:t>
            </w:r>
            <w:r w:rsidRPr="009079F8">
              <w:rPr>
                <w:b/>
              </w:rPr>
              <w:t xml:space="preserve">ostawy </w:t>
            </w:r>
          </w:p>
          <w:p w14:paraId="1C483CFC" w14:textId="77777777" w:rsidR="00C11AAF" w:rsidRPr="009079F8" w:rsidRDefault="00C11AAF" w:rsidP="00F23355">
            <w:pPr>
              <w:keepNext/>
              <w:rPr>
                <w:b/>
              </w:rPr>
            </w:pPr>
            <w:r>
              <w:rPr>
                <w:rFonts w:ascii="Courier New" w:hAnsi="Courier New" w:cs="Courier New"/>
                <w:noProof/>
                <w:color w:val="0000FF"/>
                <w:szCs w:val="20"/>
              </w:rPr>
              <w:t>DeliveryPlaceTrader</w:t>
            </w:r>
          </w:p>
        </w:tc>
        <w:tc>
          <w:tcPr>
            <w:tcW w:w="391" w:type="dxa"/>
            <w:gridSpan w:val="2"/>
          </w:tcPr>
          <w:p w14:paraId="1A5858E8" w14:textId="77777777" w:rsidR="00C11AAF" w:rsidRPr="00C15AD5" w:rsidRDefault="00C11AAF" w:rsidP="00F23355">
            <w:pPr>
              <w:keepNext/>
              <w:jc w:val="center"/>
              <w:rPr>
                <w:b/>
              </w:rPr>
            </w:pPr>
            <w:r w:rsidRPr="00C15AD5">
              <w:rPr>
                <w:b/>
              </w:rPr>
              <w:t>D</w:t>
            </w:r>
          </w:p>
        </w:tc>
        <w:tc>
          <w:tcPr>
            <w:tcW w:w="2058" w:type="dxa"/>
            <w:gridSpan w:val="3"/>
          </w:tcPr>
          <w:p w14:paraId="4A576917" w14:textId="77777777" w:rsidR="00C11AAF" w:rsidRPr="00C15AD5" w:rsidRDefault="00C11AAF" w:rsidP="00F23355">
            <w:pPr>
              <w:keepNext/>
              <w:rPr>
                <w:b/>
              </w:rPr>
            </w:pPr>
            <w:r w:rsidRPr="00C15AD5">
              <w:rPr>
                <w:b/>
              </w:rPr>
              <w:t>- „R” dla kodu rodzaju miejsca przeznaczenia 1 i 4</w:t>
            </w:r>
          </w:p>
          <w:p w14:paraId="166762A9" w14:textId="77777777" w:rsidR="00C11AAF" w:rsidRPr="00C15AD5" w:rsidRDefault="00C11AAF" w:rsidP="00F23355">
            <w:pPr>
              <w:keepNext/>
              <w:rPr>
                <w:b/>
              </w:rPr>
            </w:pPr>
            <w:r w:rsidRPr="00C15AD5">
              <w:rPr>
                <w:b/>
              </w:rPr>
              <w:t>- „O” dla kodu rodzaju miejsca przeznaczenia</w:t>
            </w:r>
            <w:r>
              <w:rPr>
                <w:b/>
              </w:rPr>
              <w:t>,</w:t>
            </w:r>
            <w:r w:rsidR="00A04128">
              <w:rPr>
                <w:b/>
              </w:rPr>
              <w:t xml:space="preserve"> 2</w:t>
            </w:r>
            <w:r>
              <w:rPr>
                <w:b/>
              </w:rPr>
              <w:t xml:space="preserve"> </w:t>
            </w:r>
            <w:r w:rsidR="0076267F">
              <w:rPr>
                <w:b/>
              </w:rPr>
              <w:br/>
            </w:r>
            <w:r>
              <w:rPr>
                <w:b/>
              </w:rPr>
              <w:t xml:space="preserve">i </w:t>
            </w:r>
            <w:r w:rsidR="00A04128">
              <w:rPr>
                <w:b/>
              </w:rPr>
              <w:t>3</w:t>
            </w:r>
            <w:r w:rsidRPr="00C15AD5">
              <w:rPr>
                <w:b/>
              </w:rPr>
              <w:t>.</w:t>
            </w:r>
          </w:p>
          <w:p w14:paraId="1740B5EE" w14:textId="77777777" w:rsidR="00C11AAF" w:rsidRPr="00C15AD5" w:rsidRDefault="00C11AAF" w:rsidP="00F23355">
            <w:pPr>
              <w:keepNext/>
              <w:rPr>
                <w:b/>
              </w:rPr>
            </w:pPr>
            <w:r w:rsidRPr="00C15AD5">
              <w:rPr>
                <w:b/>
              </w:rPr>
              <w:t xml:space="preserve">Nie stosuje się dla kodu rodzaju miejsca przeznaczenia </w:t>
            </w:r>
            <w:r>
              <w:rPr>
                <w:b/>
              </w:rPr>
              <w:t xml:space="preserve">2, </w:t>
            </w:r>
            <w:r w:rsidRPr="00C15AD5">
              <w:rPr>
                <w:b/>
              </w:rPr>
              <w:t>6</w:t>
            </w:r>
            <w:r>
              <w:rPr>
                <w:b/>
              </w:rPr>
              <w:t xml:space="preserve"> i 8</w:t>
            </w:r>
            <w:r w:rsidRPr="00C15AD5">
              <w:rPr>
                <w:b/>
              </w:rPr>
              <w:t>.</w:t>
            </w:r>
          </w:p>
          <w:p w14:paraId="28901858" w14:textId="77777777" w:rsidR="00C11AAF" w:rsidRPr="00C15AD5" w:rsidRDefault="00C11AAF" w:rsidP="00F23355">
            <w:pPr>
              <w:keepNext/>
              <w:rPr>
                <w:b/>
              </w:rPr>
            </w:pPr>
            <w:r w:rsidRPr="00C15AD5">
              <w:rPr>
                <w:b/>
                <w:i/>
              </w:rPr>
              <w:t xml:space="preserve">(Zob. kody rodzaju miejsca przeznaczenia </w:t>
            </w:r>
            <w:r w:rsidR="0076267F">
              <w:rPr>
                <w:b/>
                <w:i/>
              </w:rPr>
              <w:br/>
            </w:r>
            <w:r w:rsidRPr="00C15AD5">
              <w:rPr>
                <w:b/>
                <w:i/>
              </w:rPr>
              <w:t xml:space="preserve">w polu </w:t>
            </w:r>
            <w:r>
              <w:rPr>
                <w:b/>
                <w:i/>
              </w:rPr>
              <w:t>2.1</w:t>
            </w:r>
            <w:r w:rsidRPr="00C15AD5">
              <w:rPr>
                <w:b/>
                <w:i/>
              </w:rPr>
              <w:t>a)</w:t>
            </w:r>
          </w:p>
        </w:tc>
        <w:tc>
          <w:tcPr>
            <w:tcW w:w="5065" w:type="dxa"/>
          </w:tcPr>
          <w:p w14:paraId="3B02BA3E" w14:textId="77777777" w:rsidR="00C11AAF" w:rsidRPr="00C15AD5" w:rsidRDefault="00C11AAF" w:rsidP="00F23355">
            <w:pPr>
              <w:keepNext/>
              <w:rPr>
                <w:b/>
              </w:rPr>
            </w:pPr>
            <w:r w:rsidRPr="00C15AD5">
              <w:rPr>
                <w:b/>
              </w:rPr>
              <w:t>Należy podać rzeczywiste miejsce dostawy wyrobów akcyzowych.</w:t>
            </w:r>
          </w:p>
        </w:tc>
        <w:tc>
          <w:tcPr>
            <w:tcW w:w="1050" w:type="dxa"/>
          </w:tcPr>
          <w:p w14:paraId="72AFA0EE" w14:textId="77777777" w:rsidR="00C11AAF" w:rsidRPr="00C15AD5" w:rsidRDefault="00C11AAF" w:rsidP="00F23355">
            <w:pPr>
              <w:keepNext/>
              <w:rPr>
                <w:b/>
              </w:rPr>
            </w:pPr>
            <w:r w:rsidRPr="00C15AD5">
              <w:rPr>
                <w:b/>
              </w:rPr>
              <w:t>1x</w:t>
            </w:r>
          </w:p>
        </w:tc>
      </w:tr>
      <w:tr w:rsidR="00C11AAF" w:rsidRPr="009079F8" w14:paraId="43BD8D75" w14:textId="77777777" w:rsidTr="00ED6F61">
        <w:tc>
          <w:tcPr>
            <w:tcW w:w="817" w:type="dxa"/>
            <w:gridSpan w:val="2"/>
          </w:tcPr>
          <w:p w14:paraId="4926182A" w14:textId="77777777" w:rsidR="00C11AAF" w:rsidRPr="009079F8" w:rsidRDefault="00C11AAF" w:rsidP="00F23355">
            <w:pPr>
              <w:rPr>
                <w:i/>
              </w:rPr>
            </w:pPr>
          </w:p>
        </w:tc>
        <w:tc>
          <w:tcPr>
            <w:tcW w:w="4385" w:type="dxa"/>
          </w:tcPr>
          <w:p w14:paraId="5579D96D" w14:textId="77777777" w:rsidR="00C11AAF" w:rsidRDefault="00C11AAF" w:rsidP="00F23355">
            <w:pPr>
              <w:pStyle w:val="pqiTabBody"/>
            </w:pPr>
            <w:r>
              <w:t>JĘZYK ELEMENTU</w:t>
            </w:r>
            <w:r w:rsidRPr="009079F8">
              <w:t xml:space="preserve"> </w:t>
            </w:r>
          </w:p>
          <w:p w14:paraId="3E970017" w14:textId="77777777" w:rsidR="00C11AAF" w:rsidRPr="009079F8" w:rsidRDefault="00C11AAF" w:rsidP="00F23355">
            <w:r>
              <w:rPr>
                <w:rFonts w:ascii="Courier New" w:hAnsi="Courier New" w:cs="Courier New"/>
                <w:noProof/>
                <w:color w:val="0000FF"/>
              </w:rPr>
              <w:t>@language</w:t>
            </w:r>
          </w:p>
        </w:tc>
        <w:tc>
          <w:tcPr>
            <w:tcW w:w="391" w:type="dxa"/>
            <w:gridSpan w:val="2"/>
          </w:tcPr>
          <w:p w14:paraId="41EB55DC" w14:textId="77777777" w:rsidR="00C11AAF" w:rsidRPr="009079F8" w:rsidRDefault="00C11AAF" w:rsidP="00F23355">
            <w:pPr>
              <w:jc w:val="center"/>
            </w:pPr>
            <w:r>
              <w:t>D</w:t>
            </w:r>
          </w:p>
        </w:tc>
        <w:tc>
          <w:tcPr>
            <w:tcW w:w="2058" w:type="dxa"/>
            <w:gridSpan w:val="3"/>
          </w:tcPr>
          <w:p w14:paraId="7C49BB26" w14:textId="77777777" w:rsidR="00C11AAF" w:rsidRDefault="00C11AAF" w:rsidP="00F23355">
            <w:r w:rsidRPr="009079F8">
              <w:t xml:space="preserve">„R”, jeżeli stosuje się </w:t>
            </w:r>
            <w:r>
              <w:t xml:space="preserve"> co najmniej </w:t>
            </w:r>
            <w:r>
              <w:lastRenderedPageBreak/>
              <w:t>jedno z</w:t>
            </w:r>
            <w:r w:rsidRPr="009079F8">
              <w:t xml:space="preserve"> p</w:t>
            </w:r>
            <w:r>
              <w:t>ó</w:t>
            </w:r>
            <w:r w:rsidRPr="009079F8">
              <w:t>l tekstow</w:t>
            </w:r>
            <w:r>
              <w:t>ych: 2.3b, 2.3c, 2.3d, 2.3e lub 2.3f</w:t>
            </w:r>
            <w:r w:rsidRPr="009079F8">
              <w:t>.</w:t>
            </w:r>
          </w:p>
          <w:p w14:paraId="339DA607" w14:textId="77777777" w:rsidR="00C11AAF" w:rsidRPr="009079F8" w:rsidRDefault="00C11AAF" w:rsidP="00F23355">
            <w:r>
              <w:t>W pozostałych przypadkach nie stosuje się.</w:t>
            </w:r>
          </w:p>
        </w:tc>
        <w:tc>
          <w:tcPr>
            <w:tcW w:w="5065" w:type="dxa"/>
          </w:tcPr>
          <w:p w14:paraId="41F732E2" w14:textId="77777777" w:rsidR="00C11AAF" w:rsidRDefault="00C11AAF" w:rsidP="00F23355">
            <w:pPr>
              <w:pStyle w:val="pqiTabBody"/>
            </w:pPr>
            <w:r>
              <w:lastRenderedPageBreak/>
              <w:t>Atrybut.</w:t>
            </w:r>
          </w:p>
          <w:p w14:paraId="4367E7DC" w14:textId="77777777" w:rsidR="00C11AAF" w:rsidRPr="009079F8" w:rsidRDefault="00C11AAF" w:rsidP="00F23355">
            <w:r>
              <w:t>Wartość ze słownika „</w:t>
            </w:r>
            <w:r w:rsidRPr="008C6FA2">
              <w:t xml:space="preserve">Kody języka (Language </w:t>
            </w:r>
            <w:proofErr w:type="spellStart"/>
            <w:r w:rsidRPr="008C6FA2">
              <w:t>codes</w:t>
            </w:r>
            <w:proofErr w:type="spellEnd"/>
            <w:r w:rsidRPr="008C6FA2">
              <w:t>)</w:t>
            </w:r>
            <w:r>
              <w:t>”.</w:t>
            </w:r>
          </w:p>
        </w:tc>
        <w:tc>
          <w:tcPr>
            <w:tcW w:w="1050" w:type="dxa"/>
          </w:tcPr>
          <w:p w14:paraId="0436C203" w14:textId="77777777" w:rsidR="00C11AAF" w:rsidRPr="009079F8" w:rsidRDefault="00C11AAF" w:rsidP="00F23355">
            <w:r w:rsidRPr="009079F8">
              <w:t>a2</w:t>
            </w:r>
          </w:p>
        </w:tc>
      </w:tr>
      <w:tr w:rsidR="00C11AAF" w:rsidRPr="009079F8" w14:paraId="00908CEF" w14:textId="77777777" w:rsidTr="00ED6F61">
        <w:tc>
          <w:tcPr>
            <w:tcW w:w="384" w:type="dxa"/>
          </w:tcPr>
          <w:p w14:paraId="59E8AD53" w14:textId="77777777" w:rsidR="00C11AAF" w:rsidRPr="009079F8" w:rsidRDefault="00C11AAF" w:rsidP="00F23355">
            <w:pPr>
              <w:pStyle w:val="pqiTabBody"/>
              <w:rPr>
                <w:b/>
              </w:rPr>
            </w:pPr>
          </w:p>
        </w:tc>
        <w:tc>
          <w:tcPr>
            <w:tcW w:w="433" w:type="dxa"/>
          </w:tcPr>
          <w:p w14:paraId="4E4E319A" w14:textId="77777777" w:rsidR="00C11AAF" w:rsidRPr="009079F8" w:rsidRDefault="00C11AAF" w:rsidP="00F23355">
            <w:pPr>
              <w:rPr>
                <w:i/>
              </w:rPr>
            </w:pPr>
            <w:r w:rsidRPr="009079F8">
              <w:rPr>
                <w:i/>
              </w:rPr>
              <w:t>a</w:t>
            </w:r>
          </w:p>
        </w:tc>
        <w:tc>
          <w:tcPr>
            <w:tcW w:w="4385" w:type="dxa"/>
          </w:tcPr>
          <w:p w14:paraId="28D1C2BA" w14:textId="77777777" w:rsidR="00C11AAF" w:rsidRDefault="00C11AAF" w:rsidP="00F23355">
            <w:r w:rsidRPr="009079F8">
              <w:t>Identyfikacja podmiotu</w:t>
            </w:r>
          </w:p>
          <w:p w14:paraId="122834FC" w14:textId="77777777" w:rsidR="00C11AAF" w:rsidRPr="009079F8" w:rsidRDefault="00C11AAF" w:rsidP="00F23355">
            <w:r>
              <w:rPr>
                <w:rFonts w:ascii="Courier New" w:hAnsi="Courier New" w:cs="Courier New"/>
                <w:noProof/>
                <w:color w:val="0000FF"/>
                <w:szCs w:val="20"/>
              </w:rPr>
              <w:t>Traderid</w:t>
            </w:r>
          </w:p>
        </w:tc>
        <w:tc>
          <w:tcPr>
            <w:tcW w:w="391" w:type="dxa"/>
            <w:gridSpan w:val="2"/>
          </w:tcPr>
          <w:p w14:paraId="2B85721A" w14:textId="77777777" w:rsidR="00C11AAF" w:rsidRPr="009079F8" w:rsidRDefault="00C11AAF" w:rsidP="00F23355">
            <w:pPr>
              <w:jc w:val="center"/>
            </w:pPr>
            <w:r w:rsidRPr="009079F8">
              <w:t>C</w:t>
            </w:r>
          </w:p>
        </w:tc>
        <w:tc>
          <w:tcPr>
            <w:tcW w:w="2058" w:type="dxa"/>
            <w:gridSpan w:val="3"/>
          </w:tcPr>
          <w:p w14:paraId="39771F05" w14:textId="77777777" w:rsidR="00C11AAF" w:rsidRPr="009079F8" w:rsidRDefault="00C11AAF" w:rsidP="00F23355">
            <w:r w:rsidRPr="009079F8">
              <w:t>- „R” dla kodu rodzaju miejsca przeznaczenia 1</w:t>
            </w:r>
          </w:p>
          <w:p w14:paraId="29EDD8E9" w14:textId="77777777" w:rsidR="00C11AAF" w:rsidRPr="009079F8" w:rsidRDefault="00C11AAF" w:rsidP="00F23355">
            <w:r w:rsidRPr="009079F8">
              <w:t>- „O” dla kodu rodzaju miejsca przeznaczenia 2 i 3.</w:t>
            </w:r>
          </w:p>
          <w:p w14:paraId="24A7312C" w14:textId="77777777" w:rsidR="00C11AAF" w:rsidRPr="009079F8" w:rsidRDefault="00C11AAF" w:rsidP="00F23355">
            <w:r w:rsidRPr="009079F8">
              <w:rPr>
                <w:i/>
              </w:rPr>
              <w:t xml:space="preserve">(Zob. kody rodzaju miejsca przeznaczenia </w:t>
            </w:r>
            <w:r w:rsidR="0076267F">
              <w:rPr>
                <w:i/>
              </w:rPr>
              <w:br/>
            </w:r>
            <w:r w:rsidRPr="009079F8">
              <w:rPr>
                <w:i/>
              </w:rPr>
              <w:t xml:space="preserve">w polu </w:t>
            </w:r>
            <w:r>
              <w:rPr>
                <w:i/>
              </w:rPr>
              <w:t>2.1a)</w:t>
            </w:r>
          </w:p>
        </w:tc>
        <w:tc>
          <w:tcPr>
            <w:tcW w:w="5065" w:type="dxa"/>
          </w:tcPr>
          <w:p w14:paraId="3D16263F" w14:textId="77777777" w:rsidR="00C11AAF" w:rsidRPr="00D84C5A" w:rsidRDefault="00C11AAF" w:rsidP="00F23355">
            <w:pPr>
              <w:rPr>
                <w:rFonts w:cs="Arial"/>
              </w:rPr>
            </w:pPr>
            <w:r w:rsidRPr="00D84C5A">
              <w:rPr>
                <w:rFonts w:cs="Arial"/>
              </w:rPr>
              <w:t>Dla kodu rodzaju miejsca przeznaczenia:</w:t>
            </w:r>
          </w:p>
          <w:p w14:paraId="15C620BF" w14:textId="77777777" w:rsidR="00C11AAF" w:rsidRPr="00D84C5A" w:rsidRDefault="00C11AAF" w:rsidP="003B2518">
            <w:pPr>
              <w:pStyle w:val="ListDash"/>
              <w:numPr>
                <w:ilvl w:val="0"/>
                <w:numId w:val="49"/>
              </w:numPr>
              <w:spacing w:before="0" w:after="0"/>
              <w:ind w:left="284" w:hanging="284"/>
              <w:jc w:val="left"/>
              <w:rPr>
                <w:rFonts w:ascii="Arial" w:hAnsi="Arial" w:cs="Arial"/>
                <w:sz w:val="20"/>
              </w:rPr>
            </w:pPr>
            <w:r w:rsidRPr="00D84C5A">
              <w:rPr>
                <w:rFonts w:ascii="Arial" w:hAnsi="Arial" w:cs="Arial"/>
                <w:sz w:val="20"/>
              </w:rPr>
              <w:t>1: należy podać ważny numer akcyzowy składu podatkowego przeznaczenia</w:t>
            </w:r>
          </w:p>
          <w:p w14:paraId="6CE2FB67" w14:textId="77777777" w:rsidR="00C11AAF" w:rsidRPr="00D84C5A" w:rsidRDefault="00C11AAF" w:rsidP="003B2518">
            <w:pPr>
              <w:pStyle w:val="ListDash"/>
              <w:numPr>
                <w:ilvl w:val="0"/>
                <w:numId w:val="49"/>
              </w:numPr>
              <w:spacing w:before="0" w:after="0"/>
              <w:ind w:left="284" w:hanging="284"/>
              <w:jc w:val="left"/>
              <w:rPr>
                <w:rFonts w:ascii="Arial" w:hAnsi="Arial" w:cs="Arial"/>
                <w:sz w:val="20"/>
              </w:rPr>
            </w:pPr>
            <w:r w:rsidRPr="00D84C5A">
              <w:rPr>
                <w:rFonts w:ascii="Arial" w:hAnsi="Arial" w:cs="Arial"/>
                <w:sz w:val="20"/>
              </w:rPr>
              <w:t>2 i 3: należy podać numer identyfikacyjny VAT lub inny numer identyfikacyjny.</w:t>
            </w:r>
          </w:p>
        </w:tc>
        <w:tc>
          <w:tcPr>
            <w:tcW w:w="1050" w:type="dxa"/>
          </w:tcPr>
          <w:p w14:paraId="5AD38B36" w14:textId="77777777" w:rsidR="00C11AAF" w:rsidRPr="009079F8" w:rsidRDefault="00C11AAF" w:rsidP="00F23355">
            <w:r w:rsidRPr="009079F8">
              <w:t>an..16</w:t>
            </w:r>
          </w:p>
        </w:tc>
      </w:tr>
      <w:tr w:rsidR="00C11AAF" w:rsidRPr="009079F8" w14:paraId="0AB12DA2" w14:textId="77777777" w:rsidTr="00ED6F61">
        <w:tc>
          <w:tcPr>
            <w:tcW w:w="384" w:type="dxa"/>
          </w:tcPr>
          <w:p w14:paraId="447B5908" w14:textId="77777777" w:rsidR="00C11AAF" w:rsidRPr="009079F8" w:rsidRDefault="00C11AAF" w:rsidP="00F23355">
            <w:pPr>
              <w:pStyle w:val="pqiTabBody"/>
              <w:rPr>
                <w:b/>
              </w:rPr>
            </w:pPr>
          </w:p>
        </w:tc>
        <w:tc>
          <w:tcPr>
            <w:tcW w:w="433" w:type="dxa"/>
          </w:tcPr>
          <w:p w14:paraId="4B136831" w14:textId="77777777" w:rsidR="00C11AAF" w:rsidRPr="009079F8" w:rsidRDefault="00C11AAF" w:rsidP="00F23355">
            <w:pPr>
              <w:rPr>
                <w:i/>
              </w:rPr>
            </w:pPr>
            <w:r w:rsidRPr="009079F8">
              <w:rPr>
                <w:i/>
              </w:rPr>
              <w:t>b</w:t>
            </w:r>
          </w:p>
        </w:tc>
        <w:tc>
          <w:tcPr>
            <w:tcW w:w="4385" w:type="dxa"/>
          </w:tcPr>
          <w:p w14:paraId="4290EE67" w14:textId="77777777" w:rsidR="00C11AAF" w:rsidRDefault="00C11AAF" w:rsidP="00F23355">
            <w:r w:rsidRPr="009079F8">
              <w:t>Nazwa podmiotu</w:t>
            </w:r>
          </w:p>
          <w:p w14:paraId="4D16ADA6" w14:textId="77777777" w:rsidR="00C11AAF" w:rsidRPr="009079F8" w:rsidRDefault="00C11AAF" w:rsidP="00F23355">
            <w:r>
              <w:rPr>
                <w:rFonts w:ascii="Courier New" w:hAnsi="Courier New" w:cs="Courier New"/>
                <w:noProof/>
                <w:color w:val="0000FF"/>
                <w:szCs w:val="20"/>
              </w:rPr>
              <w:t>TraderName</w:t>
            </w:r>
          </w:p>
        </w:tc>
        <w:tc>
          <w:tcPr>
            <w:tcW w:w="391" w:type="dxa"/>
            <w:gridSpan w:val="2"/>
          </w:tcPr>
          <w:p w14:paraId="7A109709" w14:textId="77777777" w:rsidR="00C11AAF" w:rsidRPr="009079F8" w:rsidRDefault="00C11AAF" w:rsidP="00F23355">
            <w:pPr>
              <w:jc w:val="center"/>
            </w:pPr>
            <w:r w:rsidRPr="009079F8">
              <w:t>C</w:t>
            </w:r>
          </w:p>
        </w:tc>
        <w:tc>
          <w:tcPr>
            <w:tcW w:w="2058" w:type="dxa"/>
            <w:gridSpan w:val="3"/>
          </w:tcPr>
          <w:p w14:paraId="697F3D63" w14:textId="77777777" w:rsidR="00C11AAF" w:rsidRPr="009079F8" w:rsidRDefault="00C11AAF" w:rsidP="00F23355">
            <w:r w:rsidRPr="009079F8">
              <w:t>- „R” dla kodu rodzaju miejsca przeznaczenia 1, 2 i 3</w:t>
            </w:r>
          </w:p>
          <w:p w14:paraId="5162E863" w14:textId="77777777" w:rsidR="00C11AAF" w:rsidRPr="009079F8" w:rsidRDefault="00C11AAF" w:rsidP="00F23355">
            <w:r w:rsidRPr="009079F8">
              <w:lastRenderedPageBreak/>
              <w:t>- „O” dla kodu rodzaju miejsca przeznaczenia 4.</w:t>
            </w:r>
          </w:p>
          <w:p w14:paraId="5A7A0D9B" w14:textId="77777777" w:rsidR="00C11AAF" w:rsidRPr="009079F8" w:rsidRDefault="00C11AAF" w:rsidP="00F23355">
            <w:r w:rsidRPr="009079F8">
              <w:rPr>
                <w:i/>
              </w:rPr>
              <w:t xml:space="preserve">(Zob. kody rodzaju miejsca przeznaczenia w polu </w:t>
            </w:r>
            <w:r>
              <w:rPr>
                <w:i/>
              </w:rPr>
              <w:t>2.1</w:t>
            </w:r>
            <w:r w:rsidRPr="009079F8">
              <w:rPr>
                <w:i/>
              </w:rPr>
              <w:t>a)</w:t>
            </w:r>
          </w:p>
        </w:tc>
        <w:tc>
          <w:tcPr>
            <w:tcW w:w="5065" w:type="dxa"/>
          </w:tcPr>
          <w:p w14:paraId="1768E5E0" w14:textId="77777777" w:rsidR="00C11AAF" w:rsidRPr="009079F8" w:rsidRDefault="00C11AAF" w:rsidP="00F23355"/>
        </w:tc>
        <w:tc>
          <w:tcPr>
            <w:tcW w:w="1050" w:type="dxa"/>
          </w:tcPr>
          <w:p w14:paraId="2E4791CD" w14:textId="77777777" w:rsidR="00C11AAF" w:rsidRPr="009079F8" w:rsidRDefault="00C11AAF" w:rsidP="00F23355">
            <w:r w:rsidRPr="009079F8">
              <w:t>an..182</w:t>
            </w:r>
          </w:p>
        </w:tc>
      </w:tr>
      <w:tr w:rsidR="00C11AAF" w:rsidRPr="009079F8" w14:paraId="2EE96844" w14:textId="77777777" w:rsidTr="00ED6F61">
        <w:tc>
          <w:tcPr>
            <w:tcW w:w="384" w:type="dxa"/>
          </w:tcPr>
          <w:p w14:paraId="4A305041" w14:textId="77777777" w:rsidR="00C11AAF" w:rsidRPr="009079F8" w:rsidRDefault="00C11AAF" w:rsidP="00F23355">
            <w:pPr>
              <w:pStyle w:val="pqiTabBody"/>
              <w:rPr>
                <w:b/>
              </w:rPr>
            </w:pPr>
          </w:p>
        </w:tc>
        <w:tc>
          <w:tcPr>
            <w:tcW w:w="433" w:type="dxa"/>
          </w:tcPr>
          <w:p w14:paraId="3A83B47E" w14:textId="77777777" w:rsidR="00C11AAF" w:rsidRPr="009079F8" w:rsidRDefault="00C11AAF" w:rsidP="00F23355">
            <w:pPr>
              <w:rPr>
                <w:i/>
              </w:rPr>
            </w:pPr>
            <w:r w:rsidRPr="009079F8">
              <w:rPr>
                <w:i/>
              </w:rPr>
              <w:t>c</w:t>
            </w:r>
          </w:p>
        </w:tc>
        <w:tc>
          <w:tcPr>
            <w:tcW w:w="4385" w:type="dxa"/>
          </w:tcPr>
          <w:p w14:paraId="69B0084F" w14:textId="77777777" w:rsidR="00C11AAF" w:rsidRDefault="00C11AAF" w:rsidP="00F23355">
            <w:r w:rsidRPr="009079F8">
              <w:t>Ulica</w:t>
            </w:r>
          </w:p>
          <w:p w14:paraId="213BA3EE" w14:textId="77777777" w:rsidR="00C11AAF" w:rsidRPr="009079F8" w:rsidRDefault="00C11AAF" w:rsidP="00F23355">
            <w:r>
              <w:rPr>
                <w:rFonts w:ascii="Courier New" w:hAnsi="Courier New" w:cs="Courier New"/>
                <w:noProof/>
                <w:color w:val="0000FF"/>
                <w:szCs w:val="20"/>
              </w:rPr>
              <w:t>StreetName</w:t>
            </w:r>
          </w:p>
        </w:tc>
        <w:tc>
          <w:tcPr>
            <w:tcW w:w="391" w:type="dxa"/>
            <w:gridSpan w:val="2"/>
          </w:tcPr>
          <w:p w14:paraId="080CA427" w14:textId="77777777" w:rsidR="00C11AAF" w:rsidRPr="009079F8" w:rsidRDefault="00C11AAF" w:rsidP="00F23355">
            <w:pPr>
              <w:jc w:val="center"/>
            </w:pPr>
            <w:r w:rsidRPr="009079F8">
              <w:t>C</w:t>
            </w:r>
          </w:p>
        </w:tc>
        <w:tc>
          <w:tcPr>
            <w:tcW w:w="2058" w:type="dxa"/>
            <w:gridSpan w:val="3"/>
            <w:vMerge w:val="restart"/>
          </w:tcPr>
          <w:p w14:paraId="6802129B" w14:textId="77777777" w:rsidR="00C11AAF" w:rsidRPr="009079F8" w:rsidRDefault="00C11AAF" w:rsidP="00F23355">
            <w:r w:rsidRPr="009079F8">
              <w:t xml:space="preserve">W polu </w:t>
            </w:r>
            <w:r>
              <w:t>2.3</w:t>
            </w:r>
            <w:r w:rsidRPr="009079F8">
              <w:t xml:space="preserve">c, </w:t>
            </w:r>
            <w:r>
              <w:t>2.3</w:t>
            </w:r>
            <w:r w:rsidRPr="009079F8">
              <w:t xml:space="preserve">e i </w:t>
            </w:r>
            <w:r>
              <w:t>2.3</w:t>
            </w:r>
            <w:r w:rsidRPr="009079F8">
              <w:t>f:</w:t>
            </w:r>
          </w:p>
          <w:p w14:paraId="3290A51E" w14:textId="77777777" w:rsidR="00C11AAF" w:rsidRPr="009079F8" w:rsidRDefault="00C11AAF" w:rsidP="00F23355">
            <w:r w:rsidRPr="009079F8">
              <w:t xml:space="preserve">- „R” dla kodu rodzaju miejsca przeznaczenia 2, 3 </w:t>
            </w:r>
            <w:r w:rsidR="0076267F">
              <w:br/>
            </w:r>
            <w:r w:rsidRPr="009079F8">
              <w:t>i 4.</w:t>
            </w:r>
          </w:p>
          <w:p w14:paraId="721B3D72" w14:textId="77777777" w:rsidR="00C11AAF" w:rsidRPr="009079F8" w:rsidRDefault="00C11AAF" w:rsidP="00F23355">
            <w:r w:rsidRPr="009079F8">
              <w:t>- „O” dla kodu rodzaju miejsca przeznaczenia 1.</w:t>
            </w:r>
          </w:p>
          <w:p w14:paraId="1A113E8B" w14:textId="77777777" w:rsidR="00C11AAF" w:rsidRPr="009079F8" w:rsidRDefault="00C11AAF" w:rsidP="00F23355">
            <w:pPr>
              <w:rPr>
                <w:i/>
              </w:rPr>
            </w:pPr>
            <w:r w:rsidRPr="009079F8">
              <w:rPr>
                <w:i/>
              </w:rPr>
              <w:t xml:space="preserve">(Zob. kody rodzaju </w:t>
            </w:r>
            <w:r>
              <w:rPr>
                <w:i/>
              </w:rPr>
              <w:t xml:space="preserve">miejsca przeznaczenia </w:t>
            </w:r>
            <w:r w:rsidR="0076267F">
              <w:rPr>
                <w:i/>
              </w:rPr>
              <w:br/>
            </w:r>
            <w:r>
              <w:rPr>
                <w:i/>
              </w:rPr>
              <w:t>w polu 2.1</w:t>
            </w:r>
            <w:r w:rsidRPr="009079F8">
              <w:rPr>
                <w:i/>
              </w:rPr>
              <w:t>a)</w:t>
            </w:r>
          </w:p>
        </w:tc>
        <w:tc>
          <w:tcPr>
            <w:tcW w:w="5065" w:type="dxa"/>
          </w:tcPr>
          <w:p w14:paraId="2299255A" w14:textId="77777777" w:rsidR="00C11AAF" w:rsidRPr="009079F8" w:rsidRDefault="00C11AAF" w:rsidP="00F23355"/>
        </w:tc>
        <w:tc>
          <w:tcPr>
            <w:tcW w:w="1050" w:type="dxa"/>
          </w:tcPr>
          <w:p w14:paraId="683AB2C7" w14:textId="77777777" w:rsidR="00C11AAF" w:rsidRPr="009079F8" w:rsidRDefault="00C11AAF" w:rsidP="00F23355">
            <w:r w:rsidRPr="009079F8">
              <w:t>an..65</w:t>
            </w:r>
          </w:p>
        </w:tc>
      </w:tr>
      <w:tr w:rsidR="00C11AAF" w:rsidRPr="009079F8" w14:paraId="65EEDE53" w14:textId="77777777" w:rsidTr="00ED6F61">
        <w:tc>
          <w:tcPr>
            <w:tcW w:w="384" w:type="dxa"/>
          </w:tcPr>
          <w:p w14:paraId="4B51C8BA" w14:textId="77777777" w:rsidR="00C11AAF" w:rsidRPr="009079F8" w:rsidRDefault="00C11AAF" w:rsidP="00F23355">
            <w:pPr>
              <w:pStyle w:val="pqiTabBody"/>
              <w:rPr>
                <w:b/>
              </w:rPr>
            </w:pPr>
          </w:p>
        </w:tc>
        <w:tc>
          <w:tcPr>
            <w:tcW w:w="433" w:type="dxa"/>
          </w:tcPr>
          <w:p w14:paraId="1B8E611D" w14:textId="77777777" w:rsidR="00C11AAF" w:rsidRPr="009079F8" w:rsidRDefault="00C11AAF" w:rsidP="00F23355">
            <w:pPr>
              <w:rPr>
                <w:i/>
              </w:rPr>
            </w:pPr>
            <w:r w:rsidRPr="009079F8">
              <w:rPr>
                <w:i/>
              </w:rPr>
              <w:t>d</w:t>
            </w:r>
          </w:p>
        </w:tc>
        <w:tc>
          <w:tcPr>
            <w:tcW w:w="4385" w:type="dxa"/>
          </w:tcPr>
          <w:p w14:paraId="40304B56" w14:textId="77777777" w:rsidR="00C11AAF" w:rsidRDefault="00C11AAF" w:rsidP="00F23355">
            <w:r w:rsidRPr="009079F8">
              <w:t>Numer domu</w:t>
            </w:r>
          </w:p>
          <w:p w14:paraId="17C6E5C1" w14:textId="77777777" w:rsidR="00C11AAF" w:rsidRPr="009079F8" w:rsidRDefault="00C11AAF" w:rsidP="00F23355">
            <w:r>
              <w:rPr>
                <w:rFonts w:ascii="Courier New" w:hAnsi="Courier New" w:cs="Courier New"/>
                <w:noProof/>
                <w:color w:val="0000FF"/>
                <w:szCs w:val="20"/>
              </w:rPr>
              <w:t>StreetNumber</w:t>
            </w:r>
          </w:p>
        </w:tc>
        <w:tc>
          <w:tcPr>
            <w:tcW w:w="391" w:type="dxa"/>
            <w:gridSpan w:val="2"/>
          </w:tcPr>
          <w:p w14:paraId="4468E9D7" w14:textId="77777777" w:rsidR="00C11AAF" w:rsidRPr="009079F8" w:rsidRDefault="00C11AAF" w:rsidP="00F23355">
            <w:pPr>
              <w:jc w:val="center"/>
            </w:pPr>
            <w:r w:rsidRPr="009079F8">
              <w:t>O</w:t>
            </w:r>
          </w:p>
        </w:tc>
        <w:tc>
          <w:tcPr>
            <w:tcW w:w="2058" w:type="dxa"/>
            <w:gridSpan w:val="3"/>
            <w:vMerge/>
          </w:tcPr>
          <w:p w14:paraId="07DFB6F3" w14:textId="77777777" w:rsidR="00C11AAF" w:rsidRPr="009079F8" w:rsidRDefault="00C11AAF" w:rsidP="00F23355"/>
        </w:tc>
        <w:tc>
          <w:tcPr>
            <w:tcW w:w="5065" w:type="dxa"/>
          </w:tcPr>
          <w:p w14:paraId="2C7A3396" w14:textId="77777777" w:rsidR="00C11AAF" w:rsidRPr="009079F8" w:rsidRDefault="00C11AAF" w:rsidP="00F23355"/>
        </w:tc>
        <w:tc>
          <w:tcPr>
            <w:tcW w:w="1050" w:type="dxa"/>
          </w:tcPr>
          <w:p w14:paraId="6719DAE1" w14:textId="77777777" w:rsidR="00C11AAF" w:rsidRPr="009079F8" w:rsidRDefault="00C11AAF" w:rsidP="00F23355">
            <w:r w:rsidRPr="009079F8">
              <w:t>an..11</w:t>
            </w:r>
          </w:p>
        </w:tc>
      </w:tr>
      <w:tr w:rsidR="00C11AAF" w:rsidRPr="009079F8" w14:paraId="43B3D9AA" w14:textId="77777777" w:rsidTr="00ED6F61">
        <w:tc>
          <w:tcPr>
            <w:tcW w:w="384" w:type="dxa"/>
          </w:tcPr>
          <w:p w14:paraId="17D40845" w14:textId="77777777" w:rsidR="00C11AAF" w:rsidRPr="009079F8" w:rsidRDefault="00C11AAF" w:rsidP="00F23355">
            <w:pPr>
              <w:pStyle w:val="pqiTabBody"/>
              <w:rPr>
                <w:b/>
              </w:rPr>
            </w:pPr>
          </w:p>
        </w:tc>
        <w:tc>
          <w:tcPr>
            <w:tcW w:w="433" w:type="dxa"/>
          </w:tcPr>
          <w:p w14:paraId="3C4E0B0B" w14:textId="77777777" w:rsidR="00C11AAF" w:rsidRPr="009079F8" w:rsidRDefault="00C11AAF" w:rsidP="00F23355">
            <w:pPr>
              <w:rPr>
                <w:i/>
              </w:rPr>
            </w:pPr>
            <w:r w:rsidRPr="009079F8">
              <w:rPr>
                <w:i/>
              </w:rPr>
              <w:t>e</w:t>
            </w:r>
          </w:p>
        </w:tc>
        <w:tc>
          <w:tcPr>
            <w:tcW w:w="4385" w:type="dxa"/>
          </w:tcPr>
          <w:p w14:paraId="190A85E2" w14:textId="77777777" w:rsidR="00C11AAF" w:rsidRDefault="00C11AAF" w:rsidP="00F23355">
            <w:r w:rsidRPr="009079F8">
              <w:t>Kod pocztowy</w:t>
            </w:r>
          </w:p>
          <w:p w14:paraId="43BEDD42" w14:textId="77777777" w:rsidR="00C11AAF" w:rsidRPr="009079F8" w:rsidRDefault="00C11AAF" w:rsidP="00F23355">
            <w:r>
              <w:rPr>
                <w:rFonts w:ascii="Courier New" w:hAnsi="Courier New" w:cs="Courier New"/>
                <w:noProof/>
                <w:color w:val="0000FF"/>
                <w:szCs w:val="20"/>
              </w:rPr>
              <w:t>Postcode</w:t>
            </w:r>
          </w:p>
        </w:tc>
        <w:tc>
          <w:tcPr>
            <w:tcW w:w="391" w:type="dxa"/>
            <w:gridSpan w:val="2"/>
          </w:tcPr>
          <w:p w14:paraId="0C3B02A0" w14:textId="77777777" w:rsidR="00C11AAF" w:rsidRPr="009079F8" w:rsidRDefault="00C11AAF" w:rsidP="00F23355">
            <w:pPr>
              <w:jc w:val="center"/>
            </w:pPr>
            <w:r w:rsidRPr="009079F8">
              <w:t>C</w:t>
            </w:r>
          </w:p>
        </w:tc>
        <w:tc>
          <w:tcPr>
            <w:tcW w:w="2058" w:type="dxa"/>
            <w:gridSpan w:val="3"/>
            <w:vMerge/>
          </w:tcPr>
          <w:p w14:paraId="4EE058D7" w14:textId="77777777" w:rsidR="00C11AAF" w:rsidRPr="009079F8" w:rsidRDefault="00C11AAF" w:rsidP="00F23355"/>
        </w:tc>
        <w:tc>
          <w:tcPr>
            <w:tcW w:w="5065" w:type="dxa"/>
          </w:tcPr>
          <w:p w14:paraId="0FBD0A19" w14:textId="77777777" w:rsidR="00C11AAF" w:rsidRPr="009079F8" w:rsidRDefault="00C11AAF" w:rsidP="00F23355"/>
        </w:tc>
        <w:tc>
          <w:tcPr>
            <w:tcW w:w="1050" w:type="dxa"/>
          </w:tcPr>
          <w:p w14:paraId="62391A53" w14:textId="77777777" w:rsidR="00C11AAF" w:rsidRPr="009079F8" w:rsidRDefault="00C11AAF" w:rsidP="00F23355">
            <w:r w:rsidRPr="009079F8">
              <w:t>an..10</w:t>
            </w:r>
          </w:p>
        </w:tc>
      </w:tr>
      <w:tr w:rsidR="00C11AAF" w:rsidRPr="009079F8" w14:paraId="0CEA3BF7" w14:textId="77777777" w:rsidTr="00ED6F61">
        <w:tc>
          <w:tcPr>
            <w:tcW w:w="384" w:type="dxa"/>
          </w:tcPr>
          <w:p w14:paraId="65B21DBB" w14:textId="77777777" w:rsidR="00C11AAF" w:rsidRPr="009079F8" w:rsidRDefault="00C11AAF" w:rsidP="00F23355">
            <w:pPr>
              <w:pStyle w:val="pqiTabBody"/>
              <w:rPr>
                <w:b/>
              </w:rPr>
            </w:pPr>
          </w:p>
        </w:tc>
        <w:tc>
          <w:tcPr>
            <w:tcW w:w="433" w:type="dxa"/>
          </w:tcPr>
          <w:p w14:paraId="7D2B7A01" w14:textId="77777777" w:rsidR="00C11AAF" w:rsidRPr="009079F8" w:rsidRDefault="00C11AAF" w:rsidP="00F23355">
            <w:pPr>
              <w:rPr>
                <w:i/>
              </w:rPr>
            </w:pPr>
            <w:r w:rsidRPr="009079F8">
              <w:rPr>
                <w:i/>
              </w:rPr>
              <w:t>f</w:t>
            </w:r>
          </w:p>
        </w:tc>
        <w:tc>
          <w:tcPr>
            <w:tcW w:w="4385" w:type="dxa"/>
          </w:tcPr>
          <w:p w14:paraId="07F467DC" w14:textId="77777777" w:rsidR="00C11AAF" w:rsidRDefault="00C11AAF" w:rsidP="00F23355">
            <w:r w:rsidRPr="009079F8">
              <w:t>Miejscowość</w:t>
            </w:r>
          </w:p>
          <w:p w14:paraId="46412130" w14:textId="77777777" w:rsidR="00C11AAF" w:rsidRPr="009079F8" w:rsidRDefault="00C11AAF" w:rsidP="00F23355">
            <w:r>
              <w:rPr>
                <w:rFonts w:ascii="Courier New" w:hAnsi="Courier New" w:cs="Courier New"/>
                <w:noProof/>
                <w:color w:val="0000FF"/>
                <w:szCs w:val="20"/>
              </w:rPr>
              <w:t>City</w:t>
            </w:r>
          </w:p>
        </w:tc>
        <w:tc>
          <w:tcPr>
            <w:tcW w:w="391" w:type="dxa"/>
            <w:gridSpan w:val="2"/>
          </w:tcPr>
          <w:p w14:paraId="4BA3061A" w14:textId="77777777" w:rsidR="00C11AAF" w:rsidRPr="009079F8" w:rsidRDefault="00C11AAF" w:rsidP="00F23355">
            <w:pPr>
              <w:jc w:val="center"/>
            </w:pPr>
            <w:r w:rsidRPr="009079F8">
              <w:t>C</w:t>
            </w:r>
          </w:p>
        </w:tc>
        <w:tc>
          <w:tcPr>
            <w:tcW w:w="2058" w:type="dxa"/>
            <w:gridSpan w:val="3"/>
            <w:vMerge/>
          </w:tcPr>
          <w:p w14:paraId="482E0137" w14:textId="77777777" w:rsidR="00C11AAF" w:rsidRPr="009079F8" w:rsidRDefault="00C11AAF" w:rsidP="00F23355"/>
        </w:tc>
        <w:tc>
          <w:tcPr>
            <w:tcW w:w="5065" w:type="dxa"/>
          </w:tcPr>
          <w:p w14:paraId="27F178CB" w14:textId="77777777" w:rsidR="00C11AAF" w:rsidRPr="009079F8" w:rsidRDefault="00C11AAF" w:rsidP="00F23355"/>
        </w:tc>
        <w:tc>
          <w:tcPr>
            <w:tcW w:w="1050" w:type="dxa"/>
          </w:tcPr>
          <w:p w14:paraId="75B3C71B" w14:textId="77777777" w:rsidR="00C11AAF" w:rsidRPr="009079F8" w:rsidRDefault="00C11AAF" w:rsidP="00F23355">
            <w:r w:rsidRPr="009079F8">
              <w:t>an..50</w:t>
            </w:r>
          </w:p>
        </w:tc>
      </w:tr>
      <w:tr w:rsidR="00C11AAF" w:rsidRPr="009079F8" w14:paraId="6384A9F4" w14:textId="77777777" w:rsidTr="00ED6F61">
        <w:tc>
          <w:tcPr>
            <w:tcW w:w="817" w:type="dxa"/>
            <w:gridSpan w:val="2"/>
          </w:tcPr>
          <w:p w14:paraId="110B2E9A" w14:textId="77777777" w:rsidR="00C11AAF" w:rsidRPr="009079F8" w:rsidRDefault="00C11AAF" w:rsidP="00F23355">
            <w:pPr>
              <w:keepNext/>
              <w:rPr>
                <w:i/>
              </w:rPr>
            </w:pPr>
            <w:r>
              <w:rPr>
                <w:b/>
              </w:rPr>
              <w:lastRenderedPageBreak/>
              <w:t>2.4</w:t>
            </w:r>
          </w:p>
        </w:tc>
        <w:tc>
          <w:tcPr>
            <w:tcW w:w="4385" w:type="dxa"/>
          </w:tcPr>
          <w:p w14:paraId="75078270" w14:textId="77777777" w:rsidR="00C11AAF" w:rsidRPr="009079F8" w:rsidRDefault="00C11AAF" w:rsidP="00F23355">
            <w:pPr>
              <w:rPr>
                <w:b/>
                <w:szCs w:val="20"/>
              </w:rPr>
            </w:pPr>
            <w:r w:rsidRPr="009079F8">
              <w:rPr>
                <w:b/>
                <w:szCs w:val="20"/>
              </w:rPr>
              <w:t xml:space="preserve">URZĄD </w:t>
            </w:r>
            <w:r>
              <w:rPr>
                <w:b/>
                <w:szCs w:val="20"/>
              </w:rPr>
              <w:t>M</w:t>
            </w:r>
            <w:r w:rsidRPr="009079F8">
              <w:rPr>
                <w:b/>
                <w:szCs w:val="20"/>
              </w:rPr>
              <w:t xml:space="preserve">iejsce </w:t>
            </w:r>
            <w:r>
              <w:rPr>
                <w:b/>
                <w:szCs w:val="20"/>
              </w:rPr>
              <w:t>Dostawy – U</w:t>
            </w:r>
            <w:r w:rsidRPr="009079F8">
              <w:rPr>
                <w:b/>
                <w:szCs w:val="20"/>
              </w:rPr>
              <w:t xml:space="preserve">rząd </w:t>
            </w:r>
            <w:r>
              <w:rPr>
                <w:b/>
                <w:szCs w:val="20"/>
              </w:rPr>
              <w:t>C</w:t>
            </w:r>
            <w:r w:rsidRPr="009079F8">
              <w:rPr>
                <w:b/>
                <w:szCs w:val="20"/>
              </w:rPr>
              <w:t>elny</w:t>
            </w:r>
          </w:p>
          <w:p w14:paraId="3C24013E" w14:textId="77777777" w:rsidR="00C11AAF" w:rsidRPr="009079F8" w:rsidRDefault="00C11AAF" w:rsidP="00F23355">
            <w:pPr>
              <w:keepNext/>
              <w:rPr>
                <w:b/>
                <w:szCs w:val="20"/>
              </w:rPr>
            </w:pPr>
            <w:r>
              <w:rPr>
                <w:rFonts w:ascii="Courier New" w:hAnsi="Courier New" w:cs="Courier New"/>
                <w:noProof/>
                <w:color w:val="0000FF"/>
                <w:szCs w:val="20"/>
              </w:rPr>
              <w:t>DeliveryPlaceCustomsOffice</w:t>
            </w:r>
          </w:p>
        </w:tc>
        <w:tc>
          <w:tcPr>
            <w:tcW w:w="391" w:type="dxa"/>
            <w:gridSpan w:val="2"/>
          </w:tcPr>
          <w:p w14:paraId="4C50796B" w14:textId="77777777" w:rsidR="00C11AAF" w:rsidRPr="00C15AD5" w:rsidRDefault="00C11AAF" w:rsidP="00F23355">
            <w:pPr>
              <w:keepNext/>
              <w:jc w:val="center"/>
              <w:rPr>
                <w:b/>
              </w:rPr>
            </w:pPr>
            <w:r w:rsidRPr="00C15AD5">
              <w:rPr>
                <w:b/>
              </w:rPr>
              <w:t>D</w:t>
            </w:r>
          </w:p>
        </w:tc>
        <w:tc>
          <w:tcPr>
            <w:tcW w:w="2058" w:type="dxa"/>
            <w:gridSpan w:val="3"/>
          </w:tcPr>
          <w:p w14:paraId="464EEC2A" w14:textId="77777777" w:rsidR="00C11AAF" w:rsidRPr="00C15AD5" w:rsidRDefault="00C11AAF" w:rsidP="00F23355">
            <w:pPr>
              <w:keepNext/>
              <w:rPr>
                <w:b/>
              </w:rPr>
            </w:pPr>
            <w:r w:rsidRPr="00C15AD5">
              <w:rPr>
                <w:b/>
              </w:rPr>
              <w:t>„R” w przypadku wywozu (kod rodzaju miejsca przeznaczenia 6).</w:t>
            </w:r>
          </w:p>
          <w:p w14:paraId="5CC6EF7B" w14:textId="77777777" w:rsidR="00C11AAF" w:rsidRPr="00C15AD5" w:rsidRDefault="00C11AAF" w:rsidP="00F23355">
            <w:pPr>
              <w:keepNext/>
              <w:rPr>
                <w:b/>
              </w:rPr>
            </w:pPr>
            <w:r w:rsidRPr="00C15AD5">
              <w:rPr>
                <w:b/>
              </w:rPr>
              <w:t>Nie stosuje się dla pozostałych kodów rodzaju miejsca przeznaczenia.</w:t>
            </w:r>
          </w:p>
          <w:p w14:paraId="56DE34EC" w14:textId="77777777" w:rsidR="00C11AAF" w:rsidRPr="00C15AD5" w:rsidRDefault="00C11AAF" w:rsidP="00F23355">
            <w:pPr>
              <w:keepNext/>
              <w:rPr>
                <w:b/>
              </w:rPr>
            </w:pPr>
            <w:r w:rsidRPr="00C15AD5">
              <w:rPr>
                <w:b/>
                <w:i/>
              </w:rPr>
              <w:t xml:space="preserve">(Zob. kody rodzaju miejsca przeznaczenia </w:t>
            </w:r>
            <w:r w:rsidR="0076267F">
              <w:rPr>
                <w:b/>
                <w:i/>
              </w:rPr>
              <w:br/>
            </w:r>
            <w:r w:rsidRPr="00C15AD5">
              <w:rPr>
                <w:b/>
                <w:i/>
              </w:rPr>
              <w:t xml:space="preserve">w polu </w:t>
            </w:r>
            <w:r>
              <w:rPr>
                <w:b/>
                <w:i/>
              </w:rPr>
              <w:t>2.1</w:t>
            </w:r>
            <w:r w:rsidRPr="00C15AD5">
              <w:rPr>
                <w:b/>
                <w:i/>
              </w:rPr>
              <w:t>a)</w:t>
            </w:r>
          </w:p>
        </w:tc>
        <w:tc>
          <w:tcPr>
            <w:tcW w:w="5065" w:type="dxa"/>
          </w:tcPr>
          <w:p w14:paraId="25A12983" w14:textId="77777777" w:rsidR="00C11AAF" w:rsidRPr="00C15AD5" w:rsidRDefault="00C11AAF" w:rsidP="00F23355">
            <w:pPr>
              <w:keepNext/>
              <w:rPr>
                <w:b/>
              </w:rPr>
            </w:pPr>
          </w:p>
        </w:tc>
        <w:tc>
          <w:tcPr>
            <w:tcW w:w="1050" w:type="dxa"/>
          </w:tcPr>
          <w:p w14:paraId="32C25005" w14:textId="77777777" w:rsidR="00C11AAF" w:rsidRPr="00C15AD5" w:rsidRDefault="00C11AAF" w:rsidP="00F23355">
            <w:pPr>
              <w:keepNext/>
              <w:rPr>
                <w:b/>
              </w:rPr>
            </w:pPr>
            <w:r w:rsidRPr="00C15AD5">
              <w:rPr>
                <w:b/>
              </w:rPr>
              <w:t>1x</w:t>
            </w:r>
          </w:p>
        </w:tc>
      </w:tr>
      <w:tr w:rsidR="00C11AAF" w:rsidRPr="009079F8" w14:paraId="3C098A90" w14:textId="77777777" w:rsidTr="00ED6F61">
        <w:tc>
          <w:tcPr>
            <w:tcW w:w="384" w:type="dxa"/>
          </w:tcPr>
          <w:p w14:paraId="7378E32F" w14:textId="77777777" w:rsidR="00C11AAF" w:rsidRPr="009079F8" w:rsidRDefault="00C11AAF" w:rsidP="00F23355">
            <w:pPr>
              <w:pStyle w:val="pqiTabBody"/>
              <w:rPr>
                <w:b/>
              </w:rPr>
            </w:pPr>
          </w:p>
        </w:tc>
        <w:tc>
          <w:tcPr>
            <w:tcW w:w="433" w:type="dxa"/>
          </w:tcPr>
          <w:p w14:paraId="7FB07157" w14:textId="77777777" w:rsidR="00C11AAF" w:rsidRPr="009079F8" w:rsidRDefault="00C11AAF" w:rsidP="00F23355">
            <w:pPr>
              <w:rPr>
                <w:i/>
              </w:rPr>
            </w:pPr>
            <w:r w:rsidRPr="009079F8">
              <w:rPr>
                <w:i/>
              </w:rPr>
              <w:t>a</w:t>
            </w:r>
          </w:p>
        </w:tc>
        <w:tc>
          <w:tcPr>
            <w:tcW w:w="4385" w:type="dxa"/>
          </w:tcPr>
          <w:p w14:paraId="2EF90CC5" w14:textId="77777777" w:rsidR="00C11AAF" w:rsidRDefault="00C11AAF" w:rsidP="00F23355">
            <w:r w:rsidRPr="009079F8">
              <w:t>Numer referencyjny urzędu</w:t>
            </w:r>
          </w:p>
          <w:p w14:paraId="236BA647" w14:textId="77777777" w:rsidR="00C11AAF" w:rsidRPr="009079F8" w:rsidRDefault="00C11AAF" w:rsidP="00F23355">
            <w:r>
              <w:rPr>
                <w:rFonts w:ascii="Courier New" w:hAnsi="Courier New" w:cs="Courier New"/>
                <w:noProof/>
                <w:color w:val="0000FF"/>
                <w:szCs w:val="20"/>
              </w:rPr>
              <w:t>ReferenceNumber</w:t>
            </w:r>
          </w:p>
        </w:tc>
        <w:tc>
          <w:tcPr>
            <w:tcW w:w="391" w:type="dxa"/>
            <w:gridSpan w:val="2"/>
          </w:tcPr>
          <w:p w14:paraId="73D6BAEC" w14:textId="77777777" w:rsidR="00C11AAF" w:rsidRPr="009079F8" w:rsidRDefault="00C11AAF" w:rsidP="00F23355">
            <w:pPr>
              <w:jc w:val="center"/>
            </w:pPr>
            <w:r w:rsidRPr="009079F8">
              <w:t>R</w:t>
            </w:r>
          </w:p>
        </w:tc>
        <w:tc>
          <w:tcPr>
            <w:tcW w:w="2058" w:type="dxa"/>
            <w:gridSpan w:val="3"/>
          </w:tcPr>
          <w:p w14:paraId="0FCDD45E" w14:textId="77777777" w:rsidR="00C11AAF" w:rsidRPr="009079F8" w:rsidRDefault="00C11AAF" w:rsidP="00F23355"/>
        </w:tc>
        <w:tc>
          <w:tcPr>
            <w:tcW w:w="5065" w:type="dxa"/>
          </w:tcPr>
          <w:p w14:paraId="6658CB86" w14:textId="77777777" w:rsidR="00C11AAF" w:rsidRPr="009079F8" w:rsidRDefault="00C11AAF" w:rsidP="00F23355">
            <w:r w:rsidRPr="009079F8">
              <w:t xml:space="preserve">Należy podać kod urzędu wywozu, w którym zostanie złożone zgłoszenie </w:t>
            </w:r>
            <w:r>
              <w:t xml:space="preserve">wywozowe, </w:t>
            </w:r>
            <w:r w:rsidRPr="009079F8">
              <w:t>zgodnie z art. 161 ust. 5 rozporządzenia</w:t>
            </w:r>
            <w:r>
              <w:t xml:space="preserve"> Rady</w:t>
            </w:r>
            <w:r w:rsidRPr="009079F8">
              <w:t xml:space="preserve"> (EWG) nr 2913/92. </w:t>
            </w:r>
          </w:p>
        </w:tc>
        <w:tc>
          <w:tcPr>
            <w:tcW w:w="1050" w:type="dxa"/>
          </w:tcPr>
          <w:p w14:paraId="7784C86A" w14:textId="77777777" w:rsidR="00C11AAF" w:rsidRPr="009079F8" w:rsidRDefault="00C11AAF" w:rsidP="00F23355">
            <w:r w:rsidRPr="009079F8">
              <w:t>an8</w:t>
            </w:r>
          </w:p>
        </w:tc>
      </w:tr>
      <w:tr w:rsidR="00C11AAF" w:rsidRPr="009079F8" w14:paraId="7E1A6C63" w14:textId="77777777" w:rsidTr="00ED6F61">
        <w:tc>
          <w:tcPr>
            <w:tcW w:w="817" w:type="dxa"/>
            <w:gridSpan w:val="2"/>
          </w:tcPr>
          <w:p w14:paraId="55157A1F" w14:textId="77777777" w:rsidR="00C11AAF" w:rsidRPr="009079F8" w:rsidRDefault="00C11AAF" w:rsidP="00F23355">
            <w:pPr>
              <w:keepNext/>
              <w:rPr>
                <w:i/>
              </w:rPr>
            </w:pPr>
            <w:r>
              <w:rPr>
                <w:b/>
              </w:rPr>
              <w:lastRenderedPageBreak/>
              <w:t>2.5</w:t>
            </w:r>
          </w:p>
        </w:tc>
        <w:tc>
          <w:tcPr>
            <w:tcW w:w="4385" w:type="dxa"/>
          </w:tcPr>
          <w:p w14:paraId="33FADFDD" w14:textId="77777777" w:rsidR="00C11AAF" w:rsidRPr="00823541" w:rsidRDefault="00C11AAF" w:rsidP="00F23355">
            <w:pPr>
              <w:keepNext/>
              <w:rPr>
                <w:b/>
                <w:lang w:val="en-US"/>
              </w:rPr>
            </w:pPr>
            <w:r w:rsidRPr="00823541">
              <w:rPr>
                <w:b/>
                <w:lang w:val="en-US"/>
              </w:rPr>
              <w:t xml:space="preserve">PODMIOT </w:t>
            </w:r>
            <w:proofErr w:type="spellStart"/>
            <w:r w:rsidRPr="00823541">
              <w:rPr>
                <w:b/>
                <w:lang w:val="en-US"/>
              </w:rPr>
              <w:t>Nowy</w:t>
            </w:r>
            <w:proofErr w:type="spellEnd"/>
            <w:r w:rsidRPr="00823541">
              <w:rPr>
                <w:b/>
                <w:lang w:val="en-US"/>
              </w:rPr>
              <w:t xml:space="preserve"> </w:t>
            </w:r>
            <w:proofErr w:type="spellStart"/>
            <w:r w:rsidRPr="00823541">
              <w:rPr>
                <w:b/>
                <w:lang w:val="en-US"/>
              </w:rPr>
              <w:t>Organizator</w:t>
            </w:r>
            <w:proofErr w:type="spellEnd"/>
            <w:r w:rsidRPr="00823541">
              <w:rPr>
                <w:b/>
                <w:lang w:val="en-US"/>
              </w:rPr>
              <w:t xml:space="preserve"> </w:t>
            </w:r>
            <w:proofErr w:type="spellStart"/>
            <w:r w:rsidRPr="00823541">
              <w:rPr>
                <w:b/>
                <w:lang w:val="en-US"/>
              </w:rPr>
              <w:t>Transportu</w:t>
            </w:r>
            <w:proofErr w:type="spellEnd"/>
          </w:p>
          <w:p w14:paraId="3A6AEAA4" w14:textId="77777777" w:rsidR="00C11AAF" w:rsidRPr="00823541" w:rsidRDefault="00C11AAF" w:rsidP="00F23355">
            <w:pPr>
              <w:keepNext/>
              <w:rPr>
                <w:b/>
                <w:lang w:val="en-US"/>
              </w:rPr>
            </w:pPr>
            <w:r w:rsidRPr="00823541">
              <w:rPr>
                <w:rFonts w:ascii="Courier New" w:hAnsi="Courier New" w:cs="Courier New"/>
                <w:noProof/>
                <w:color w:val="0000FF"/>
                <w:szCs w:val="20"/>
                <w:lang w:val="en-US"/>
              </w:rPr>
              <w:t>NewTransportArrangerTrader</w:t>
            </w:r>
          </w:p>
        </w:tc>
        <w:tc>
          <w:tcPr>
            <w:tcW w:w="391" w:type="dxa"/>
            <w:gridSpan w:val="2"/>
          </w:tcPr>
          <w:p w14:paraId="32B868C0" w14:textId="77777777" w:rsidR="00C11AAF" w:rsidRPr="00C15AD5" w:rsidRDefault="00C11AAF" w:rsidP="00F23355">
            <w:pPr>
              <w:keepNext/>
              <w:jc w:val="center"/>
              <w:rPr>
                <w:b/>
              </w:rPr>
            </w:pPr>
            <w:r w:rsidRPr="00C15AD5">
              <w:rPr>
                <w:b/>
              </w:rPr>
              <w:t>D</w:t>
            </w:r>
          </w:p>
        </w:tc>
        <w:tc>
          <w:tcPr>
            <w:tcW w:w="2058" w:type="dxa"/>
            <w:gridSpan w:val="3"/>
          </w:tcPr>
          <w:p w14:paraId="6797590D" w14:textId="77777777" w:rsidR="00C11AAF" w:rsidRDefault="00C11AAF" w:rsidP="00F23355">
            <w:pPr>
              <w:keepNext/>
              <w:rPr>
                <w:b/>
              </w:rPr>
            </w:pPr>
            <w:r w:rsidRPr="00C15AD5">
              <w:rPr>
                <w:b/>
              </w:rPr>
              <w:t>„R” w celu identyfikacji podmiotu odpowiedzialnego za zorganizowanie transportu, jeżeli wartość w polu 2</w:t>
            </w:r>
            <w:r>
              <w:rPr>
                <w:b/>
              </w:rPr>
              <w:t>c</w:t>
            </w:r>
            <w:r w:rsidRPr="00C15AD5">
              <w:rPr>
                <w:b/>
                <w:i/>
              </w:rPr>
              <w:t xml:space="preserve"> </w:t>
            </w:r>
            <w:r w:rsidRPr="00C15AD5">
              <w:rPr>
                <w:b/>
              </w:rPr>
              <w:t>ma wartość „3” lub „4”.</w:t>
            </w:r>
          </w:p>
          <w:p w14:paraId="3440369E" w14:textId="77777777" w:rsidR="00C11AAF" w:rsidRPr="00C15AD5" w:rsidRDefault="00C11AAF" w:rsidP="00F23355">
            <w:pPr>
              <w:keepNext/>
              <w:rPr>
                <w:b/>
              </w:rPr>
            </w:pPr>
            <w:r w:rsidRPr="00C15AD5">
              <w:rPr>
                <w:b/>
              </w:rPr>
              <w:t xml:space="preserve">Nie stosuje się dla </w:t>
            </w:r>
            <w:r>
              <w:rPr>
                <w:b/>
              </w:rPr>
              <w:t>pozostałych wartości z pola 2c, lub nie wybrania wartości w polu 2c.</w:t>
            </w:r>
          </w:p>
        </w:tc>
        <w:tc>
          <w:tcPr>
            <w:tcW w:w="5065" w:type="dxa"/>
          </w:tcPr>
          <w:p w14:paraId="1E7C1EA5" w14:textId="77777777" w:rsidR="00C11AAF" w:rsidRPr="00C15AD5" w:rsidRDefault="00C11AAF" w:rsidP="00F23355">
            <w:pPr>
              <w:keepNext/>
              <w:rPr>
                <w:b/>
              </w:rPr>
            </w:pPr>
          </w:p>
        </w:tc>
        <w:tc>
          <w:tcPr>
            <w:tcW w:w="1050" w:type="dxa"/>
          </w:tcPr>
          <w:p w14:paraId="1AB07237" w14:textId="77777777" w:rsidR="00C11AAF" w:rsidRPr="00C15AD5" w:rsidRDefault="00C11AAF" w:rsidP="00F23355">
            <w:pPr>
              <w:keepNext/>
              <w:rPr>
                <w:b/>
              </w:rPr>
            </w:pPr>
            <w:r w:rsidRPr="00C15AD5">
              <w:rPr>
                <w:b/>
              </w:rPr>
              <w:t>1x</w:t>
            </w:r>
          </w:p>
        </w:tc>
      </w:tr>
      <w:tr w:rsidR="00C11AAF" w:rsidRPr="009079F8" w14:paraId="221BF840" w14:textId="77777777" w:rsidTr="00ED6F61">
        <w:tc>
          <w:tcPr>
            <w:tcW w:w="817" w:type="dxa"/>
            <w:gridSpan w:val="2"/>
          </w:tcPr>
          <w:p w14:paraId="56BD0BF2" w14:textId="77777777" w:rsidR="00C11AAF" w:rsidRPr="009079F8" w:rsidRDefault="00C11AAF" w:rsidP="00F23355">
            <w:pPr>
              <w:rPr>
                <w:i/>
              </w:rPr>
            </w:pPr>
          </w:p>
        </w:tc>
        <w:tc>
          <w:tcPr>
            <w:tcW w:w="4385" w:type="dxa"/>
          </w:tcPr>
          <w:p w14:paraId="2D803807" w14:textId="77777777" w:rsidR="00C11AAF" w:rsidRDefault="00C11AAF" w:rsidP="00F23355">
            <w:pPr>
              <w:pStyle w:val="pqiTabBody"/>
            </w:pPr>
            <w:r>
              <w:t>JĘZYK ELEMENTU</w:t>
            </w:r>
            <w:r w:rsidRPr="009079F8">
              <w:t xml:space="preserve"> </w:t>
            </w:r>
          </w:p>
          <w:p w14:paraId="2AF23AB6" w14:textId="77777777" w:rsidR="00C11AAF" w:rsidRPr="009079F8" w:rsidRDefault="00C11AAF" w:rsidP="00F23355">
            <w:r>
              <w:rPr>
                <w:rFonts w:ascii="Courier New" w:hAnsi="Courier New" w:cs="Courier New"/>
                <w:noProof/>
                <w:color w:val="0000FF"/>
              </w:rPr>
              <w:t>@language</w:t>
            </w:r>
          </w:p>
        </w:tc>
        <w:tc>
          <w:tcPr>
            <w:tcW w:w="391" w:type="dxa"/>
            <w:gridSpan w:val="2"/>
          </w:tcPr>
          <w:p w14:paraId="29C32D9D" w14:textId="77777777" w:rsidR="00C11AAF" w:rsidRPr="009079F8" w:rsidRDefault="00C11AAF" w:rsidP="00F23355">
            <w:pPr>
              <w:jc w:val="center"/>
            </w:pPr>
            <w:r>
              <w:t>D</w:t>
            </w:r>
          </w:p>
        </w:tc>
        <w:tc>
          <w:tcPr>
            <w:tcW w:w="2058" w:type="dxa"/>
            <w:gridSpan w:val="3"/>
          </w:tcPr>
          <w:p w14:paraId="3FB99D2D" w14:textId="77777777" w:rsidR="00C11AAF" w:rsidRPr="009079F8" w:rsidRDefault="00C11AAF" w:rsidP="00F23355">
            <w:r w:rsidRPr="009079F8">
              <w:t xml:space="preserve">„R”, jeżeli stosuje się </w:t>
            </w:r>
            <w:r>
              <w:t>element 2.5</w:t>
            </w:r>
            <w:r w:rsidRPr="009079F8">
              <w:t>.</w:t>
            </w:r>
          </w:p>
        </w:tc>
        <w:tc>
          <w:tcPr>
            <w:tcW w:w="5065" w:type="dxa"/>
          </w:tcPr>
          <w:p w14:paraId="4ECFA994" w14:textId="77777777" w:rsidR="00C11AAF" w:rsidRDefault="00C11AAF" w:rsidP="00F23355">
            <w:pPr>
              <w:pStyle w:val="pqiTabBody"/>
            </w:pPr>
            <w:r>
              <w:t>Atrybut.</w:t>
            </w:r>
          </w:p>
          <w:p w14:paraId="0FA971A1" w14:textId="77777777" w:rsidR="00C11AAF" w:rsidRPr="009079F8" w:rsidRDefault="00C11AAF" w:rsidP="00F23355">
            <w:r>
              <w:t>Wartość ze słownika „</w:t>
            </w:r>
            <w:r w:rsidRPr="008C6FA2">
              <w:t xml:space="preserve">Kody języka (Language </w:t>
            </w:r>
            <w:proofErr w:type="spellStart"/>
            <w:r w:rsidRPr="008C6FA2">
              <w:t>codes</w:t>
            </w:r>
            <w:proofErr w:type="spellEnd"/>
            <w:r w:rsidRPr="008C6FA2">
              <w:t>)</w:t>
            </w:r>
            <w:r>
              <w:t>”.</w:t>
            </w:r>
          </w:p>
        </w:tc>
        <w:tc>
          <w:tcPr>
            <w:tcW w:w="1050" w:type="dxa"/>
          </w:tcPr>
          <w:p w14:paraId="7278DF50" w14:textId="77777777" w:rsidR="00C11AAF" w:rsidRPr="009079F8" w:rsidRDefault="00C11AAF" w:rsidP="00F23355">
            <w:r w:rsidRPr="009079F8">
              <w:t>a2</w:t>
            </w:r>
          </w:p>
        </w:tc>
      </w:tr>
      <w:tr w:rsidR="00C11AAF" w:rsidRPr="009079F8" w14:paraId="11715B86" w14:textId="77777777" w:rsidTr="00ED6F61">
        <w:tc>
          <w:tcPr>
            <w:tcW w:w="384" w:type="dxa"/>
          </w:tcPr>
          <w:p w14:paraId="260F7037" w14:textId="77777777" w:rsidR="00C11AAF" w:rsidRPr="009079F8" w:rsidRDefault="00C11AAF" w:rsidP="00F23355">
            <w:pPr>
              <w:pStyle w:val="pqiTabBody"/>
              <w:rPr>
                <w:b/>
              </w:rPr>
            </w:pPr>
          </w:p>
        </w:tc>
        <w:tc>
          <w:tcPr>
            <w:tcW w:w="433" w:type="dxa"/>
          </w:tcPr>
          <w:p w14:paraId="3950B3F7" w14:textId="77777777" w:rsidR="00C11AAF" w:rsidRPr="009079F8" w:rsidRDefault="00C11AAF" w:rsidP="00F23355">
            <w:pPr>
              <w:rPr>
                <w:i/>
              </w:rPr>
            </w:pPr>
            <w:r w:rsidRPr="009079F8">
              <w:rPr>
                <w:i/>
              </w:rPr>
              <w:t>a</w:t>
            </w:r>
          </w:p>
        </w:tc>
        <w:tc>
          <w:tcPr>
            <w:tcW w:w="4385" w:type="dxa"/>
          </w:tcPr>
          <w:p w14:paraId="6814D73B" w14:textId="77777777" w:rsidR="00C11AAF" w:rsidRDefault="00C11AAF" w:rsidP="00F23355">
            <w:r w:rsidRPr="009079F8">
              <w:t>Numer VAT</w:t>
            </w:r>
          </w:p>
          <w:p w14:paraId="0291DDBC" w14:textId="77777777" w:rsidR="00C11AAF" w:rsidRPr="009079F8" w:rsidRDefault="00C11AAF" w:rsidP="00F23355">
            <w:r>
              <w:rPr>
                <w:rFonts w:ascii="Courier New" w:hAnsi="Courier New" w:cs="Courier New"/>
                <w:noProof/>
                <w:color w:val="0000FF"/>
                <w:szCs w:val="20"/>
              </w:rPr>
              <w:t>VatNumber</w:t>
            </w:r>
          </w:p>
        </w:tc>
        <w:tc>
          <w:tcPr>
            <w:tcW w:w="391" w:type="dxa"/>
            <w:gridSpan w:val="2"/>
          </w:tcPr>
          <w:p w14:paraId="30F42CF8" w14:textId="77777777" w:rsidR="00C11AAF" w:rsidRPr="009079F8" w:rsidRDefault="00C11AAF" w:rsidP="00F23355">
            <w:pPr>
              <w:jc w:val="center"/>
            </w:pPr>
            <w:r>
              <w:t>R</w:t>
            </w:r>
          </w:p>
        </w:tc>
        <w:tc>
          <w:tcPr>
            <w:tcW w:w="2058" w:type="dxa"/>
            <w:gridSpan w:val="3"/>
          </w:tcPr>
          <w:p w14:paraId="226DFE5D" w14:textId="77777777" w:rsidR="00C11AAF" w:rsidRPr="009079F8" w:rsidRDefault="00C11AAF" w:rsidP="00F23355"/>
        </w:tc>
        <w:tc>
          <w:tcPr>
            <w:tcW w:w="5065" w:type="dxa"/>
          </w:tcPr>
          <w:p w14:paraId="70C3FF36" w14:textId="77777777" w:rsidR="00C11AAF" w:rsidRPr="009079F8" w:rsidRDefault="00C11AAF" w:rsidP="00F23355"/>
        </w:tc>
        <w:tc>
          <w:tcPr>
            <w:tcW w:w="1050" w:type="dxa"/>
          </w:tcPr>
          <w:p w14:paraId="2A22BB1F" w14:textId="77777777" w:rsidR="00C11AAF" w:rsidRPr="009079F8" w:rsidRDefault="00C11AAF" w:rsidP="00F23355">
            <w:r w:rsidRPr="009079F8">
              <w:t>an..</w:t>
            </w:r>
            <w:r>
              <w:t>14</w:t>
            </w:r>
          </w:p>
        </w:tc>
      </w:tr>
      <w:tr w:rsidR="00C11AAF" w:rsidRPr="009079F8" w14:paraId="67907178" w14:textId="77777777" w:rsidTr="00ED6F61">
        <w:tc>
          <w:tcPr>
            <w:tcW w:w="384" w:type="dxa"/>
          </w:tcPr>
          <w:p w14:paraId="44D0CD31" w14:textId="77777777" w:rsidR="00C11AAF" w:rsidRPr="009079F8" w:rsidRDefault="00C11AAF" w:rsidP="00F23355">
            <w:pPr>
              <w:pStyle w:val="pqiTabBody"/>
              <w:rPr>
                <w:b/>
              </w:rPr>
            </w:pPr>
          </w:p>
        </w:tc>
        <w:tc>
          <w:tcPr>
            <w:tcW w:w="433" w:type="dxa"/>
          </w:tcPr>
          <w:p w14:paraId="195C9C68" w14:textId="77777777" w:rsidR="00C11AAF" w:rsidRPr="009079F8" w:rsidRDefault="00C11AAF" w:rsidP="00F23355">
            <w:pPr>
              <w:rPr>
                <w:i/>
              </w:rPr>
            </w:pPr>
            <w:r w:rsidRPr="009079F8">
              <w:rPr>
                <w:i/>
              </w:rPr>
              <w:t>b</w:t>
            </w:r>
          </w:p>
        </w:tc>
        <w:tc>
          <w:tcPr>
            <w:tcW w:w="4385" w:type="dxa"/>
          </w:tcPr>
          <w:p w14:paraId="10E8FFD3" w14:textId="77777777" w:rsidR="00C11AAF" w:rsidRDefault="00C11AAF" w:rsidP="00F23355">
            <w:r w:rsidRPr="009079F8">
              <w:t>Nazwa podmiotu gospodarczego</w:t>
            </w:r>
          </w:p>
          <w:p w14:paraId="55AB046A" w14:textId="77777777" w:rsidR="00C11AAF" w:rsidRPr="009079F8" w:rsidRDefault="00C11AAF" w:rsidP="00F23355">
            <w:r>
              <w:rPr>
                <w:rFonts w:ascii="Courier New" w:hAnsi="Courier New" w:cs="Courier New"/>
                <w:noProof/>
                <w:color w:val="0000FF"/>
                <w:szCs w:val="20"/>
              </w:rPr>
              <w:t>TraderName</w:t>
            </w:r>
          </w:p>
        </w:tc>
        <w:tc>
          <w:tcPr>
            <w:tcW w:w="391" w:type="dxa"/>
            <w:gridSpan w:val="2"/>
          </w:tcPr>
          <w:p w14:paraId="1CD52A48" w14:textId="77777777" w:rsidR="00C11AAF" w:rsidRPr="009079F8" w:rsidRDefault="00C11AAF" w:rsidP="00F23355">
            <w:pPr>
              <w:jc w:val="center"/>
            </w:pPr>
            <w:r w:rsidRPr="009079F8">
              <w:t>R</w:t>
            </w:r>
          </w:p>
        </w:tc>
        <w:tc>
          <w:tcPr>
            <w:tcW w:w="2058" w:type="dxa"/>
            <w:gridSpan w:val="3"/>
          </w:tcPr>
          <w:p w14:paraId="38C3C27B" w14:textId="77777777" w:rsidR="00C11AAF" w:rsidRPr="009079F8" w:rsidRDefault="00C11AAF" w:rsidP="00F23355"/>
        </w:tc>
        <w:tc>
          <w:tcPr>
            <w:tcW w:w="5065" w:type="dxa"/>
          </w:tcPr>
          <w:p w14:paraId="4908B69C" w14:textId="77777777" w:rsidR="00C11AAF" w:rsidRPr="009079F8" w:rsidRDefault="00C11AAF" w:rsidP="00F23355"/>
        </w:tc>
        <w:tc>
          <w:tcPr>
            <w:tcW w:w="1050" w:type="dxa"/>
          </w:tcPr>
          <w:p w14:paraId="6E5254E9" w14:textId="77777777" w:rsidR="00C11AAF" w:rsidRPr="009079F8" w:rsidRDefault="00C11AAF" w:rsidP="00F23355">
            <w:r w:rsidRPr="009079F8">
              <w:t>an..182</w:t>
            </w:r>
          </w:p>
        </w:tc>
      </w:tr>
      <w:tr w:rsidR="00C11AAF" w:rsidRPr="009079F8" w14:paraId="504F0CDE" w14:textId="77777777" w:rsidTr="00ED6F61">
        <w:tc>
          <w:tcPr>
            <w:tcW w:w="384" w:type="dxa"/>
          </w:tcPr>
          <w:p w14:paraId="2B5DE821" w14:textId="77777777" w:rsidR="00C11AAF" w:rsidRPr="009079F8" w:rsidRDefault="00C11AAF" w:rsidP="00F23355">
            <w:pPr>
              <w:pStyle w:val="pqiTabBody"/>
              <w:rPr>
                <w:b/>
              </w:rPr>
            </w:pPr>
          </w:p>
        </w:tc>
        <w:tc>
          <w:tcPr>
            <w:tcW w:w="433" w:type="dxa"/>
          </w:tcPr>
          <w:p w14:paraId="4C9F042B" w14:textId="77777777" w:rsidR="00C11AAF" w:rsidRPr="009079F8" w:rsidRDefault="00C11AAF" w:rsidP="00F23355">
            <w:pPr>
              <w:rPr>
                <w:i/>
              </w:rPr>
            </w:pPr>
            <w:r w:rsidRPr="009079F8">
              <w:rPr>
                <w:i/>
              </w:rPr>
              <w:t>c</w:t>
            </w:r>
          </w:p>
        </w:tc>
        <w:tc>
          <w:tcPr>
            <w:tcW w:w="4385" w:type="dxa"/>
          </w:tcPr>
          <w:p w14:paraId="0B6FB8B8" w14:textId="77777777" w:rsidR="00C11AAF" w:rsidRDefault="00C11AAF" w:rsidP="00F23355">
            <w:r w:rsidRPr="009079F8">
              <w:t>Ulica</w:t>
            </w:r>
          </w:p>
          <w:p w14:paraId="580E2F2D" w14:textId="77777777" w:rsidR="00C11AAF" w:rsidRPr="009079F8" w:rsidRDefault="00C11AAF" w:rsidP="00F23355">
            <w:r>
              <w:rPr>
                <w:rFonts w:ascii="Courier New" w:hAnsi="Courier New" w:cs="Courier New"/>
                <w:noProof/>
                <w:color w:val="0000FF"/>
                <w:szCs w:val="20"/>
              </w:rPr>
              <w:t>StreetName</w:t>
            </w:r>
          </w:p>
        </w:tc>
        <w:tc>
          <w:tcPr>
            <w:tcW w:w="391" w:type="dxa"/>
            <w:gridSpan w:val="2"/>
          </w:tcPr>
          <w:p w14:paraId="3334C45D" w14:textId="77777777" w:rsidR="00C11AAF" w:rsidRPr="009079F8" w:rsidRDefault="00C11AAF" w:rsidP="00F23355">
            <w:pPr>
              <w:jc w:val="center"/>
            </w:pPr>
            <w:r w:rsidRPr="009079F8">
              <w:t>R</w:t>
            </w:r>
          </w:p>
        </w:tc>
        <w:tc>
          <w:tcPr>
            <w:tcW w:w="2058" w:type="dxa"/>
            <w:gridSpan w:val="3"/>
          </w:tcPr>
          <w:p w14:paraId="0A5DF6A9" w14:textId="77777777" w:rsidR="00C11AAF" w:rsidRPr="009079F8" w:rsidRDefault="00C11AAF" w:rsidP="00F23355"/>
        </w:tc>
        <w:tc>
          <w:tcPr>
            <w:tcW w:w="5065" w:type="dxa"/>
          </w:tcPr>
          <w:p w14:paraId="51CC60D3" w14:textId="77777777" w:rsidR="00C11AAF" w:rsidRPr="009079F8" w:rsidRDefault="00C11AAF" w:rsidP="00F23355"/>
        </w:tc>
        <w:tc>
          <w:tcPr>
            <w:tcW w:w="1050" w:type="dxa"/>
          </w:tcPr>
          <w:p w14:paraId="28AB57AB" w14:textId="77777777" w:rsidR="00C11AAF" w:rsidRPr="009079F8" w:rsidRDefault="00C11AAF" w:rsidP="00F23355">
            <w:r w:rsidRPr="009079F8">
              <w:t>an..65</w:t>
            </w:r>
          </w:p>
        </w:tc>
      </w:tr>
      <w:tr w:rsidR="00C11AAF" w:rsidRPr="009079F8" w14:paraId="0BCBC758" w14:textId="77777777" w:rsidTr="00ED6F61">
        <w:tc>
          <w:tcPr>
            <w:tcW w:w="384" w:type="dxa"/>
          </w:tcPr>
          <w:p w14:paraId="03AD8103" w14:textId="77777777" w:rsidR="00C11AAF" w:rsidRPr="009079F8" w:rsidRDefault="00C11AAF" w:rsidP="00F23355">
            <w:pPr>
              <w:pStyle w:val="pqiTabBody"/>
              <w:rPr>
                <w:b/>
              </w:rPr>
            </w:pPr>
          </w:p>
        </w:tc>
        <w:tc>
          <w:tcPr>
            <w:tcW w:w="433" w:type="dxa"/>
          </w:tcPr>
          <w:p w14:paraId="323AF3D5" w14:textId="77777777" w:rsidR="00C11AAF" w:rsidRPr="009079F8" w:rsidRDefault="00C11AAF" w:rsidP="00F23355">
            <w:pPr>
              <w:rPr>
                <w:i/>
              </w:rPr>
            </w:pPr>
            <w:r w:rsidRPr="009079F8">
              <w:rPr>
                <w:i/>
              </w:rPr>
              <w:t>d</w:t>
            </w:r>
          </w:p>
        </w:tc>
        <w:tc>
          <w:tcPr>
            <w:tcW w:w="4385" w:type="dxa"/>
          </w:tcPr>
          <w:p w14:paraId="1AA8FE82" w14:textId="77777777" w:rsidR="00C11AAF" w:rsidRDefault="00C11AAF" w:rsidP="00F23355">
            <w:r w:rsidRPr="009079F8">
              <w:t>Numer domu</w:t>
            </w:r>
          </w:p>
          <w:p w14:paraId="603889AE" w14:textId="77777777" w:rsidR="00C11AAF" w:rsidRPr="009079F8" w:rsidRDefault="00C11AAF" w:rsidP="00F23355">
            <w:r>
              <w:rPr>
                <w:rFonts w:ascii="Courier New" w:hAnsi="Courier New" w:cs="Courier New"/>
                <w:noProof/>
                <w:color w:val="0000FF"/>
                <w:szCs w:val="20"/>
              </w:rPr>
              <w:t>StreetNumber</w:t>
            </w:r>
          </w:p>
        </w:tc>
        <w:tc>
          <w:tcPr>
            <w:tcW w:w="391" w:type="dxa"/>
            <w:gridSpan w:val="2"/>
          </w:tcPr>
          <w:p w14:paraId="7406CAD9" w14:textId="77777777" w:rsidR="00C11AAF" w:rsidRPr="009079F8" w:rsidRDefault="00C11AAF" w:rsidP="00F23355">
            <w:pPr>
              <w:jc w:val="center"/>
            </w:pPr>
            <w:r w:rsidRPr="009079F8">
              <w:t>O</w:t>
            </w:r>
          </w:p>
        </w:tc>
        <w:tc>
          <w:tcPr>
            <w:tcW w:w="2058" w:type="dxa"/>
            <w:gridSpan w:val="3"/>
          </w:tcPr>
          <w:p w14:paraId="43A0E396" w14:textId="77777777" w:rsidR="00C11AAF" w:rsidRPr="009079F8" w:rsidRDefault="00C11AAF" w:rsidP="00F23355"/>
        </w:tc>
        <w:tc>
          <w:tcPr>
            <w:tcW w:w="5065" w:type="dxa"/>
          </w:tcPr>
          <w:p w14:paraId="0E47DBF8" w14:textId="77777777" w:rsidR="00C11AAF" w:rsidRPr="009079F8" w:rsidRDefault="00C11AAF" w:rsidP="00F23355"/>
        </w:tc>
        <w:tc>
          <w:tcPr>
            <w:tcW w:w="1050" w:type="dxa"/>
          </w:tcPr>
          <w:p w14:paraId="75CE70D6" w14:textId="77777777" w:rsidR="00C11AAF" w:rsidRPr="009079F8" w:rsidRDefault="00C11AAF" w:rsidP="00F23355">
            <w:r w:rsidRPr="009079F8">
              <w:t>an..11</w:t>
            </w:r>
          </w:p>
        </w:tc>
      </w:tr>
      <w:tr w:rsidR="00C11AAF" w:rsidRPr="009079F8" w14:paraId="0F3E62C7" w14:textId="77777777" w:rsidTr="00ED6F61">
        <w:tc>
          <w:tcPr>
            <w:tcW w:w="384" w:type="dxa"/>
          </w:tcPr>
          <w:p w14:paraId="23AB295A" w14:textId="77777777" w:rsidR="00C11AAF" w:rsidRPr="009079F8" w:rsidRDefault="00C11AAF" w:rsidP="00F23355">
            <w:pPr>
              <w:pStyle w:val="pqiTabBody"/>
              <w:rPr>
                <w:b/>
              </w:rPr>
            </w:pPr>
          </w:p>
        </w:tc>
        <w:tc>
          <w:tcPr>
            <w:tcW w:w="433" w:type="dxa"/>
          </w:tcPr>
          <w:p w14:paraId="785E25E0" w14:textId="77777777" w:rsidR="00C11AAF" w:rsidRPr="009079F8" w:rsidRDefault="00C11AAF" w:rsidP="00F23355">
            <w:pPr>
              <w:rPr>
                <w:i/>
              </w:rPr>
            </w:pPr>
            <w:r w:rsidRPr="009079F8">
              <w:rPr>
                <w:i/>
              </w:rPr>
              <w:t>e</w:t>
            </w:r>
          </w:p>
        </w:tc>
        <w:tc>
          <w:tcPr>
            <w:tcW w:w="4385" w:type="dxa"/>
          </w:tcPr>
          <w:p w14:paraId="4EE00DD1" w14:textId="77777777" w:rsidR="00C11AAF" w:rsidRDefault="00C11AAF" w:rsidP="00F23355">
            <w:r w:rsidRPr="009079F8">
              <w:t>Kod pocztowy</w:t>
            </w:r>
          </w:p>
          <w:p w14:paraId="047EE61E" w14:textId="77777777" w:rsidR="00C11AAF" w:rsidRPr="009079F8" w:rsidRDefault="00C11AAF" w:rsidP="00F23355">
            <w:r>
              <w:rPr>
                <w:rFonts w:ascii="Courier New" w:hAnsi="Courier New" w:cs="Courier New"/>
                <w:noProof/>
                <w:color w:val="0000FF"/>
                <w:szCs w:val="20"/>
              </w:rPr>
              <w:t>Postcode</w:t>
            </w:r>
          </w:p>
        </w:tc>
        <w:tc>
          <w:tcPr>
            <w:tcW w:w="391" w:type="dxa"/>
            <w:gridSpan w:val="2"/>
          </w:tcPr>
          <w:p w14:paraId="134EC28D" w14:textId="77777777" w:rsidR="00C11AAF" w:rsidRPr="009079F8" w:rsidRDefault="00C11AAF" w:rsidP="00F23355">
            <w:pPr>
              <w:jc w:val="center"/>
            </w:pPr>
            <w:r w:rsidRPr="009079F8">
              <w:t>R</w:t>
            </w:r>
          </w:p>
        </w:tc>
        <w:tc>
          <w:tcPr>
            <w:tcW w:w="2058" w:type="dxa"/>
            <w:gridSpan w:val="3"/>
          </w:tcPr>
          <w:p w14:paraId="4F8A50CC" w14:textId="77777777" w:rsidR="00C11AAF" w:rsidRPr="009079F8" w:rsidRDefault="00C11AAF" w:rsidP="00F23355"/>
        </w:tc>
        <w:tc>
          <w:tcPr>
            <w:tcW w:w="5065" w:type="dxa"/>
          </w:tcPr>
          <w:p w14:paraId="084A7715" w14:textId="77777777" w:rsidR="00C11AAF" w:rsidRPr="009079F8" w:rsidRDefault="00C11AAF" w:rsidP="00F23355"/>
        </w:tc>
        <w:tc>
          <w:tcPr>
            <w:tcW w:w="1050" w:type="dxa"/>
          </w:tcPr>
          <w:p w14:paraId="2BC7135B" w14:textId="77777777" w:rsidR="00C11AAF" w:rsidRPr="009079F8" w:rsidRDefault="00C11AAF" w:rsidP="00F23355">
            <w:r w:rsidRPr="009079F8">
              <w:t>an..10</w:t>
            </w:r>
          </w:p>
        </w:tc>
      </w:tr>
      <w:tr w:rsidR="00C11AAF" w:rsidRPr="009079F8" w14:paraId="46CCF3C1" w14:textId="77777777" w:rsidTr="00ED6F61">
        <w:tc>
          <w:tcPr>
            <w:tcW w:w="384" w:type="dxa"/>
          </w:tcPr>
          <w:p w14:paraId="6760222A" w14:textId="77777777" w:rsidR="00C11AAF" w:rsidRPr="009079F8" w:rsidRDefault="00C11AAF" w:rsidP="00F23355">
            <w:pPr>
              <w:pStyle w:val="pqiTabBody"/>
              <w:rPr>
                <w:b/>
              </w:rPr>
            </w:pPr>
          </w:p>
        </w:tc>
        <w:tc>
          <w:tcPr>
            <w:tcW w:w="433" w:type="dxa"/>
          </w:tcPr>
          <w:p w14:paraId="6E0B9619" w14:textId="77777777" w:rsidR="00C11AAF" w:rsidRPr="009079F8" w:rsidRDefault="00C11AAF" w:rsidP="00F23355">
            <w:pPr>
              <w:rPr>
                <w:i/>
              </w:rPr>
            </w:pPr>
            <w:r w:rsidRPr="009079F8">
              <w:rPr>
                <w:i/>
              </w:rPr>
              <w:t>f</w:t>
            </w:r>
          </w:p>
        </w:tc>
        <w:tc>
          <w:tcPr>
            <w:tcW w:w="4385" w:type="dxa"/>
          </w:tcPr>
          <w:p w14:paraId="4D8A2C0D" w14:textId="77777777" w:rsidR="00C11AAF" w:rsidRDefault="00C11AAF" w:rsidP="00F23355">
            <w:r w:rsidRPr="009079F8">
              <w:t>Miejscowość</w:t>
            </w:r>
          </w:p>
          <w:p w14:paraId="48C8C903" w14:textId="77777777" w:rsidR="00C11AAF" w:rsidRPr="009079F8" w:rsidRDefault="00C11AAF" w:rsidP="00F23355">
            <w:r>
              <w:rPr>
                <w:rFonts w:ascii="Courier New" w:hAnsi="Courier New" w:cs="Courier New"/>
                <w:noProof/>
                <w:color w:val="0000FF"/>
                <w:szCs w:val="20"/>
              </w:rPr>
              <w:t>City</w:t>
            </w:r>
          </w:p>
        </w:tc>
        <w:tc>
          <w:tcPr>
            <w:tcW w:w="391" w:type="dxa"/>
            <w:gridSpan w:val="2"/>
          </w:tcPr>
          <w:p w14:paraId="59D44D35" w14:textId="77777777" w:rsidR="00C11AAF" w:rsidRPr="009079F8" w:rsidRDefault="00C11AAF" w:rsidP="00F23355">
            <w:pPr>
              <w:jc w:val="center"/>
            </w:pPr>
            <w:r w:rsidRPr="009079F8">
              <w:t>R</w:t>
            </w:r>
          </w:p>
        </w:tc>
        <w:tc>
          <w:tcPr>
            <w:tcW w:w="2058" w:type="dxa"/>
            <w:gridSpan w:val="3"/>
          </w:tcPr>
          <w:p w14:paraId="40A2D148" w14:textId="77777777" w:rsidR="00C11AAF" w:rsidRPr="009079F8" w:rsidRDefault="00C11AAF" w:rsidP="00F23355"/>
        </w:tc>
        <w:tc>
          <w:tcPr>
            <w:tcW w:w="5065" w:type="dxa"/>
          </w:tcPr>
          <w:p w14:paraId="414387A1" w14:textId="77777777" w:rsidR="00C11AAF" w:rsidRPr="009079F8" w:rsidRDefault="00C11AAF" w:rsidP="00F23355"/>
        </w:tc>
        <w:tc>
          <w:tcPr>
            <w:tcW w:w="1050" w:type="dxa"/>
          </w:tcPr>
          <w:p w14:paraId="56B70879" w14:textId="77777777" w:rsidR="00C11AAF" w:rsidRPr="009079F8" w:rsidRDefault="00C11AAF" w:rsidP="00F23355">
            <w:r w:rsidRPr="009079F8">
              <w:t>an..50</w:t>
            </w:r>
          </w:p>
        </w:tc>
      </w:tr>
      <w:tr w:rsidR="00C11AAF" w:rsidRPr="009079F8" w14:paraId="00515AAA" w14:textId="77777777" w:rsidTr="00ED6F61">
        <w:tc>
          <w:tcPr>
            <w:tcW w:w="817" w:type="dxa"/>
            <w:gridSpan w:val="2"/>
          </w:tcPr>
          <w:p w14:paraId="3FB01F3C" w14:textId="77777777" w:rsidR="00C11AAF" w:rsidRPr="009079F8" w:rsidRDefault="00C11AAF" w:rsidP="00F23355">
            <w:pPr>
              <w:keepNext/>
              <w:rPr>
                <w:i/>
              </w:rPr>
            </w:pPr>
            <w:r>
              <w:rPr>
                <w:b/>
              </w:rPr>
              <w:t>2.6</w:t>
            </w:r>
          </w:p>
        </w:tc>
        <w:tc>
          <w:tcPr>
            <w:tcW w:w="4385" w:type="dxa"/>
          </w:tcPr>
          <w:p w14:paraId="62AB1EC1" w14:textId="77777777" w:rsidR="00C11AAF" w:rsidRDefault="00C11AAF" w:rsidP="00F23355">
            <w:pPr>
              <w:keepNext/>
              <w:rPr>
                <w:b/>
              </w:rPr>
            </w:pPr>
            <w:r w:rsidRPr="009079F8">
              <w:rPr>
                <w:b/>
              </w:rPr>
              <w:t>PODMIOT</w:t>
            </w:r>
            <w:r>
              <w:rPr>
                <w:b/>
              </w:rPr>
              <w:t xml:space="preserve"> N</w:t>
            </w:r>
            <w:r w:rsidRPr="009079F8">
              <w:rPr>
                <w:b/>
              </w:rPr>
              <w:t xml:space="preserve">owy </w:t>
            </w:r>
            <w:r>
              <w:rPr>
                <w:b/>
              </w:rPr>
              <w:t>P</w:t>
            </w:r>
            <w:r w:rsidRPr="009079F8">
              <w:rPr>
                <w:b/>
              </w:rPr>
              <w:t>rzewoźnik</w:t>
            </w:r>
          </w:p>
          <w:p w14:paraId="59C7C9C6" w14:textId="77777777" w:rsidR="00C11AAF" w:rsidRPr="009079F8" w:rsidRDefault="00C11AAF" w:rsidP="00F23355">
            <w:pPr>
              <w:keepNext/>
              <w:rPr>
                <w:b/>
              </w:rPr>
            </w:pPr>
            <w:r>
              <w:rPr>
                <w:rFonts w:ascii="Courier New" w:hAnsi="Courier New" w:cs="Courier New"/>
                <w:noProof/>
                <w:color w:val="0000FF"/>
                <w:szCs w:val="20"/>
              </w:rPr>
              <w:t>NewTransporterTrader</w:t>
            </w:r>
          </w:p>
        </w:tc>
        <w:tc>
          <w:tcPr>
            <w:tcW w:w="391" w:type="dxa"/>
            <w:gridSpan w:val="2"/>
          </w:tcPr>
          <w:p w14:paraId="60948DD7" w14:textId="77777777" w:rsidR="00C11AAF" w:rsidRPr="00C15AD5" w:rsidRDefault="00C11AAF" w:rsidP="00F23355">
            <w:pPr>
              <w:keepNext/>
              <w:jc w:val="center"/>
              <w:rPr>
                <w:b/>
              </w:rPr>
            </w:pPr>
            <w:r w:rsidRPr="00C15AD5">
              <w:rPr>
                <w:b/>
              </w:rPr>
              <w:t>D</w:t>
            </w:r>
          </w:p>
        </w:tc>
        <w:tc>
          <w:tcPr>
            <w:tcW w:w="2058" w:type="dxa"/>
            <w:gridSpan w:val="3"/>
          </w:tcPr>
          <w:p w14:paraId="3E1253F0" w14:textId="77777777" w:rsidR="00C11AAF" w:rsidRPr="00C15AD5" w:rsidRDefault="00C11AAF" w:rsidP="00F23355">
            <w:pPr>
              <w:keepNext/>
              <w:rPr>
                <w:b/>
              </w:rPr>
            </w:pPr>
            <w:r w:rsidRPr="00C15AD5">
              <w:rPr>
                <w:b/>
              </w:rPr>
              <w:t xml:space="preserve"> „R”, jeżeli przew</w:t>
            </w:r>
            <w:r>
              <w:rPr>
                <w:b/>
              </w:rPr>
              <w:t>oźnik ulega zmianie w związku z podziałem przesyłki</w:t>
            </w:r>
            <w:r w:rsidRPr="00C15AD5">
              <w:rPr>
                <w:b/>
              </w:rPr>
              <w:t>.</w:t>
            </w:r>
          </w:p>
        </w:tc>
        <w:tc>
          <w:tcPr>
            <w:tcW w:w="5065" w:type="dxa"/>
          </w:tcPr>
          <w:p w14:paraId="602AE811" w14:textId="77777777" w:rsidR="00C11AAF" w:rsidRPr="00C15AD5" w:rsidRDefault="00C11AAF" w:rsidP="00F23355">
            <w:pPr>
              <w:keepNext/>
              <w:rPr>
                <w:b/>
              </w:rPr>
            </w:pPr>
            <w:r w:rsidRPr="00C15AD5">
              <w:rPr>
                <w:b/>
              </w:rPr>
              <w:t>Dane nowego podmiotu dokonującego transportu.</w:t>
            </w:r>
          </w:p>
        </w:tc>
        <w:tc>
          <w:tcPr>
            <w:tcW w:w="1050" w:type="dxa"/>
          </w:tcPr>
          <w:p w14:paraId="6915B1C2" w14:textId="77777777" w:rsidR="00C11AAF" w:rsidRPr="00C15AD5" w:rsidRDefault="00C11AAF" w:rsidP="00F23355">
            <w:pPr>
              <w:keepNext/>
              <w:rPr>
                <w:b/>
              </w:rPr>
            </w:pPr>
            <w:r w:rsidRPr="00C15AD5">
              <w:rPr>
                <w:b/>
              </w:rPr>
              <w:t>1x</w:t>
            </w:r>
          </w:p>
        </w:tc>
      </w:tr>
      <w:tr w:rsidR="00C11AAF" w:rsidRPr="009079F8" w14:paraId="6F1DF2DF" w14:textId="77777777" w:rsidTr="00ED6F61">
        <w:tc>
          <w:tcPr>
            <w:tcW w:w="817" w:type="dxa"/>
            <w:gridSpan w:val="2"/>
          </w:tcPr>
          <w:p w14:paraId="4C0FD08C" w14:textId="77777777" w:rsidR="00C11AAF" w:rsidRPr="009079F8" w:rsidRDefault="00C11AAF" w:rsidP="00F23355">
            <w:pPr>
              <w:rPr>
                <w:i/>
              </w:rPr>
            </w:pPr>
          </w:p>
        </w:tc>
        <w:tc>
          <w:tcPr>
            <w:tcW w:w="4385" w:type="dxa"/>
          </w:tcPr>
          <w:p w14:paraId="15C06BD2" w14:textId="77777777" w:rsidR="00C11AAF" w:rsidRDefault="00C11AAF" w:rsidP="00F23355">
            <w:pPr>
              <w:pStyle w:val="pqiTabBody"/>
            </w:pPr>
            <w:r>
              <w:t>JĘZYK ELEMENTU</w:t>
            </w:r>
            <w:r w:rsidRPr="009079F8">
              <w:t xml:space="preserve"> </w:t>
            </w:r>
          </w:p>
          <w:p w14:paraId="11F51ACD" w14:textId="77777777" w:rsidR="00C11AAF" w:rsidRPr="009079F8" w:rsidRDefault="00C11AAF" w:rsidP="00F23355">
            <w:r>
              <w:rPr>
                <w:rFonts w:ascii="Courier New" w:hAnsi="Courier New" w:cs="Courier New"/>
                <w:noProof/>
                <w:color w:val="0000FF"/>
              </w:rPr>
              <w:t>@language</w:t>
            </w:r>
          </w:p>
        </w:tc>
        <w:tc>
          <w:tcPr>
            <w:tcW w:w="391" w:type="dxa"/>
            <w:gridSpan w:val="2"/>
          </w:tcPr>
          <w:p w14:paraId="0311F734" w14:textId="77777777" w:rsidR="00C11AAF" w:rsidRPr="009079F8" w:rsidRDefault="00C11AAF" w:rsidP="00F23355">
            <w:pPr>
              <w:jc w:val="center"/>
            </w:pPr>
            <w:r>
              <w:t>D</w:t>
            </w:r>
          </w:p>
        </w:tc>
        <w:tc>
          <w:tcPr>
            <w:tcW w:w="2058" w:type="dxa"/>
            <w:gridSpan w:val="3"/>
          </w:tcPr>
          <w:p w14:paraId="6345395D" w14:textId="77777777" w:rsidR="00C11AAF" w:rsidRPr="009079F8" w:rsidRDefault="00C11AAF" w:rsidP="00F23355">
            <w:r w:rsidRPr="009079F8">
              <w:t xml:space="preserve">„R”, jeżeli stosuje się </w:t>
            </w:r>
            <w:r>
              <w:t>element 2.6</w:t>
            </w:r>
            <w:r w:rsidRPr="009079F8">
              <w:t>.</w:t>
            </w:r>
          </w:p>
        </w:tc>
        <w:tc>
          <w:tcPr>
            <w:tcW w:w="5065" w:type="dxa"/>
          </w:tcPr>
          <w:p w14:paraId="71B69CD2" w14:textId="77777777" w:rsidR="00C11AAF" w:rsidRDefault="00C11AAF" w:rsidP="00F23355">
            <w:pPr>
              <w:pStyle w:val="pqiTabBody"/>
            </w:pPr>
            <w:r>
              <w:t>Atrybut.</w:t>
            </w:r>
          </w:p>
          <w:p w14:paraId="05AB14AF" w14:textId="77777777" w:rsidR="00C11AAF" w:rsidRPr="009079F8" w:rsidRDefault="00C11AAF" w:rsidP="00F23355">
            <w:r>
              <w:t>Wartość ze słownika „</w:t>
            </w:r>
            <w:r w:rsidRPr="008C6FA2">
              <w:t xml:space="preserve">Kody języka (Language </w:t>
            </w:r>
            <w:proofErr w:type="spellStart"/>
            <w:r w:rsidRPr="008C6FA2">
              <w:t>codes</w:t>
            </w:r>
            <w:proofErr w:type="spellEnd"/>
            <w:r w:rsidRPr="008C6FA2">
              <w:t>)</w:t>
            </w:r>
            <w:r>
              <w:t>”.</w:t>
            </w:r>
          </w:p>
        </w:tc>
        <w:tc>
          <w:tcPr>
            <w:tcW w:w="1050" w:type="dxa"/>
          </w:tcPr>
          <w:p w14:paraId="0F4542BD" w14:textId="77777777" w:rsidR="00C11AAF" w:rsidRPr="009079F8" w:rsidRDefault="00C11AAF" w:rsidP="00F23355">
            <w:r w:rsidRPr="009079F8">
              <w:t>a2</w:t>
            </w:r>
          </w:p>
        </w:tc>
      </w:tr>
      <w:tr w:rsidR="00C11AAF" w:rsidRPr="009079F8" w14:paraId="21C63AB3" w14:textId="77777777" w:rsidTr="00ED6F61">
        <w:tc>
          <w:tcPr>
            <w:tcW w:w="384" w:type="dxa"/>
          </w:tcPr>
          <w:p w14:paraId="6AFB4746" w14:textId="77777777" w:rsidR="00C11AAF" w:rsidRPr="009079F8" w:rsidRDefault="00C11AAF" w:rsidP="00F23355">
            <w:pPr>
              <w:pStyle w:val="pqiTabBody"/>
              <w:rPr>
                <w:b/>
              </w:rPr>
            </w:pPr>
          </w:p>
        </w:tc>
        <w:tc>
          <w:tcPr>
            <w:tcW w:w="433" w:type="dxa"/>
          </w:tcPr>
          <w:p w14:paraId="44EA48C8" w14:textId="77777777" w:rsidR="00C11AAF" w:rsidRPr="009079F8" w:rsidRDefault="00C11AAF" w:rsidP="00F23355">
            <w:pPr>
              <w:rPr>
                <w:i/>
              </w:rPr>
            </w:pPr>
            <w:r w:rsidRPr="009079F8">
              <w:rPr>
                <w:i/>
              </w:rPr>
              <w:t>a</w:t>
            </w:r>
          </w:p>
        </w:tc>
        <w:tc>
          <w:tcPr>
            <w:tcW w:w="4385" w:type="dxa"/>
          </w:tcPr>
          <w:p w14:paraId="6AF70056" w14:textId="77777777" w:rsidR="00C11AAF" w:rsidRDefault="00C11AAF" w:rsidP="00F23355">
            <w:r w:rsidRPr="009079F8">
              <w:t>Numer VAT</w:t>
            </w:r>
          </w:p>
          <w:p w14:paraId="20D4E1B9" w14:textId="77777777" w:rsidR="00C11AAF" w:rsidRPr="009079F8" w:rsidRDefault="00C11AAF" w:rsidP="00F23355">
            <w:r>
              <w:rPr>
                <w:rFonts w:ascii="Courier New" w:hAnsi="Courier New" w:cs="Courier New"/>
                <w:noProof/>
                <w:color w:val="0000FF"/>
                <w:szCs w:val="20"/>
              </w:rPr>
              <w:t>VatNumber</w:t>
            </w:r>
          </w:p>
        </w:tc>
        <w:tc>
          <w:tcPr>
            <w:tcW w:w="391" w:type="dxa"/>
            <w:gridSpan w:val="2"/>
          </w:tcPr>
          <w:p w14:paraId="21E44110" w14:textId="77777777" w:rsidR="00C11AAF" w:rsidRPr="009079F8" w:rsidRDefault="00C11AAF" w:rsidP="00F23355">
            <w:pPr>
              <w:jc w:val="center"/>
            </w:pPr>
            <w:r>
              <w:t>R</w:t>
            </w:r>
          </w:p>
        </w:tc>
        <w:tc>
          <w:tcPr>
            <w:tcW w:w="2058" w:type="dxa"/>
            <w:gridSpan w:val="3"/>
          </w:tcPr>
          <w:p w14:paraId="4CA0C7E5" w14:textId="77777777" w:rsidR="00C11AAF" w:rsidRPr="009079F8" w:rsidRDefault="00C11AAF" w:rsidP="00F23355"/>
        </w:tc>
        <w:tc>
          <w:tcPr>
            <w:tcW w:w="5065" w:type="dxa"/>
          </w:tcPr>
          <w:p w14:paraId="4F21882A" w14:textId="77777777" w:rsidR="00C11AAF" w:rsidRPr="009079F8" w:rsidRDefault="00C11AAF" w:rsidP="00F23355"/>
        </w:tc>
        <w:tc>
          <w:tcPr>
            <w:tcW w:w="1050" w:type="dxa"/>
          </w:tcPr>
          <w:p w14:paraId="54718348" w14:textId="77777777" w:rsidR="00C11AAF" w:rsidRPr="009079F8" w:rsidRDefault="00C11AAF" w:rsidP="00F23355">
            <w:r w:rsidRPr="009079F8">
              <w:t>an..</w:t>
            </w:r>
            <w:r>
              <w:t>14</w:t>
            </w:r>
          </w:p>
        </w:tc>
      </w:tr>
      <w:tr w:rsidR="00C11AAF" w:rsidRPr="009079F8" w14:paraId="4CFFA31F" w14:textId="77777777" w:rsidTr="00ED6F61">
        <w:tc>
          <w:tcPr>
            <w:tcW w:w="384" w:type="dxa"/>
          </w:tcPr>
          <w:p w14:paraId="4CC69AD3" w14:textId="77777777" w:rsidR="00C11AAF" w:rsidRPr="009079F8" w:rsidRDefault="00C11AAF" w:rsidP="00F23355">
            <w:pPr>
              <w:pStyle w:val="pqiTabBody"/>
              <w:rPr>
                <w:b/>
              </w:rPr>
            </w:pPr>
          </w:p>
        </w:tc>
        <w:tc>
          <w:tcPr>
            <w:tcW w:w="433" w:type="dxa"/>
          </w:tcPr>
          <w:p w14:paraId="7A2E7A86" w14:textId="77777777" w:rsidR="00C11AAF" w:rsidRPr="009079F8" w:rsidRDefault="00C11AAF" w:rsidP="00F23355">
            <w:pPr>
              <w:rPr>
                <w:i/>
              </w:rPr>
            </w:pPr>
            <w:r w:rsidRPr="009079F8">
              <w:rPr>
                <w:i/>
              </w:rPr>
              <w:t>b</w:t>
            </w:r>
          </w:p>
        </w:tc>
        <w:tc>
          <w:tcPr>
            <w:tcW w:w="4385" w:type="dxa"/>
          </w:tcPr>
          <w:p w14:paraId="641F59C5" w14:textId="77777777" w:rsidR="00C11AAF" w:rsidRDefault="00C11AAF" w:rsidP="00F23355">
            <w:r w:rsidRPr="009079F8">
              <w:t>Nazwa podmiotu gospodarczego</w:t>
            </w:r>
          </w:p>
          <w:p w14:paraId="21C3B468" w14:textId="77777777" w:rsidR="00C11AAF" w:rsidRPr="009079F8" w:rsidRDefault="00C11AAF" w:rsidP="00F23355">
            <w:r>
              <w:rPr>
                <w:rFonts w:ascii="Courier New" w:hAnsi="Courier New" w:cs="Courier New"/>
                <w:noProof/>
                <w:color w:val="0000FF"/>
                <w:szCs w:val="20"/>
              </w:rPr>
              <w:t>TraderName</w:t>
            </w:r>
          </w:p>
        </w:tc>
        <w:tc>
          <w:tcPr>
            <w:tcW w:w="391" w:type="dxa"/>
            <w:gridSpan w:val="2"/>
          </w:tcPr>
          <w:p w14:paraId="6BECCB73" w14:textId="77777777" w:rsidR="00C11AAF" w:rsidRPr="009079F8" w:rsidRDefault="00C11AAF" w:rsidP="00F23355">
            <w:pPr>
              <w:jc w:val="center"/>
            </w:pPr>
            <w:r w:rsidRPr="009079F8">
              <w:t>R</w:t>
            </w:r>
          </w:p>
        </w:tc>
        <w:tc>
          <w:tcPr>
            <w:tcW w:w="2058" w:type="dxa"/>
            <w:gridSpan w:val="3"/>
          </w:tcPr>
          <w:p w14:paraId="7645FA87" w14:textId="77777777" w:rsidR="00C11AAF" w:rsidRPr="009079F8" w:rsidRDefault="00C11AAF" w:rsidP="00F23355"/>
        </w:tc>
        <w:tc>
          <w:tcPr>
            <w:tcW w:w="5065" w:type="dxa"/>
          </w:tcPr>
          <w:p w14:paraId="75A901B4" w14:textId="77777777" w:rsidR="00C11AAF" w:rsidRPr="009079F8" w:rsidRDefault="00C11AAF" w:rsidP="00F23355"/>
        </w:tc>
        <w:tc>
          <w:tcPr>
            <w:tcW w:w="1050" w:type="dxa"/>
          </w:tcPr>
          <w:p w14:paraId="6FB34F8C" w14:textId="77777777" w:rsidR="00C11AAF" w:rsidRPr="009079F8" w:rsidRDefault="00C11AAF" w:rsidP="00F23355">
            <w:r w:rsidRPr="009079F8">
              <w:t>an..182</w:t>
            </w:r>
          </w:p>
        </w:tc>
      </w:tr>
      <w:tr w:rsidR="00C11AAF" w:rsidRPr="009079F8" w14:paraId="52021AE0" w14:textId="77777777" w:rsidTr="00ED6F61">
        <w:tc>
          <w:tcPr>
            <w:tcW w:w="384" w:type="dxa"/>
          </w:tcPr>
          <w:p w14:paraId="0621C072" w14:textId="77777777" w:rsidR="00C11AAF" w:rsidRPr="009079F8" w:rsidRDefault="00C11AAF" w:rsidP="00F23355">
            <w:pPr>
              <w:pStyle w:val="pqiTabBody"/>
              <w:rPr>
                <w:b/>
              </w:rPr>
            </w:pPr>
          </w:p>
        </w:tc>
        <w:tc>
          <w:tcPr>
            <w:tcW w:w="433" w:type="dxa"/>
          </w:tcPr>
          <w:p w14:paraId="57E08345" w14:textId="77777777" w:rsidR="00C11AAF" w:rsidRPr="009079F8" w:rsidRDefault="00C11AAF" w:rsidP="00F23355">
            <w:pPr>
              <w:rPr>
                <w:i/>
              </w:rPr>
            </w:pPr>
            <w:r w:rsidRPr="009079F8">
              <w:rPr>
                <w:i/>
              </w:rPr>
              <w:t>c</w:t>
            </w:r>
          </w:p>
        </w:tc>
        <w:tc>
          <w:tcPr>
            <w:tcW w:w="4385" w:type="dxa"/>
          </w:tcPr>
          <w:p w14:paraId="5B18CE33" w14:textId="77777777" w:rsidR="00C11AAF" w:rsidRDefault="00C11AAF" w:rsidP="00F23355">
            <w:r w:rsidRPr="009079F8">
              <w:t>Ulica</w:t>
            </w:r>
          </w:p>
          <w:p w14:paraId="61AB5617" w14:textId="77777777" w:rsidR="00C11AAF" w:rsidRPr="009079F8" w:rsidRDefault="00C11AAF" w:rsidP="00F23355">
            <w:r>
              <w:rPr>
                <w:rFonts w:ascii="Courier New" w:hAnsi="Courier New" w:cs="Courier New"/>
                <w:noProof/>
                <w:color w:val="0000FF"/>
                <w:szCs w:val="20"/>
              </w:rPr>
              <w:t>StreetName</w:t>
            </w:r>
          </w:p>
        </w:tc>
        <w:tc>
          <w:tcPr>
            <w:tcW w:w="391" w:type="dxa"/>
            <w:gridSpan w:val="2"/>
          </w:tcPr>
          <w:p w14:paraId="051288DA" w14:textId="77777777" w:rsidR="00C11AAF" w:rsidRPr="009079F8" w:rsidRDefault="00C11AAF" w:rsidP="00F23355">
            <w:pPr>
              <w:jc w:val="center"/>
            </w:pPr>
            <w:r w:rsidRPr="009079F8">
              <w:t>R</w:t>
            </w:r>
          </w:p>
        </w:tc>
        <w:tc>
          <w:tcPr>
            <w:tcW w:w="2058" w:type="dxa"/>
            <w:gridSpan w:val="3"/>
          </w:tcPr>
          <w:p w14:paraId="3318B42A" w14:textId="77777777" w:rsidR="00C11AAF" w:rsidRPr="009079F8" w:rsidRDefault="00C11AAF" w:rsidP="00F23355"/>
        </w:tc>
        <w:tc>
          <w:tcPr>
            <w:tcW w:w="5065" w:type="dxa"/>
          </w:tcPr>
          <w:p w14:paraId="55C48619" w14:textId="77777777" w:rsidR="00C11AAF" w:rsidRPr="009079F8" w:rsidRDefault="00C11AAF" w:rsidP="00F23355"/>
        </w:tc>
        <w:tc>
          <w:tcPr>
            <w:tcW w:w="1050" w:type="dxa"/>
          </w:tcPr>
          <w:p w14:paraId="6F595AED" w14:textId="77777777" w:rsidR="00C11AAF" w:rsidRPr="009079F8" w:rsidRDefault="00C11AAF" w:rsidP="00F23355">
            <w:r w:rsidRPr="009079F8">
              <w:t>an..65</w:t>
            </w:r>
          </w:p>
        </w:tc>
      </w:tr>
      <w:tr w:rsidR="00C11AAF" w:rsidRPr="009079F8" w14:paraId="119E2013" w14:textId="77777777" w:rsidTr="00ED6F61">
        <w:tc>
          <w:tcPr>
            <w:tcW w:w="384" w:type="dxa"/>
          </w:tcPr>
          <w:p w14:paraId="35CDE90E" w14:textId="77777777" w:rsidR="00C11AAF" w:rsidRPr="009079F8" w:rsidRDefault="00C11AAF" w:rsidP="00F23355">
            <w:pPr>
              <w:pStyle w:val="pqiTabBody"/>
              <w:rPr>
                <w:b/>
              </w:rPr>
            </w:pPr>
          </w:p>
        </w:tc>
        <w:tc>
          <w:tcPr>
            <w:tcW w:w="433" w:type="dxa"/>
          </w:tcPr>
          <w:p w14:paraId="37728438" w14:textId="77777777" w:rsidR="00C11AAF" w:rsidRPr="009079F8" w:rsidRDefault="00C11AAF" w:rsidP="00F23355">
            <w:pPr>
              <w:rPr>
                <w:i/>
              </w:rPr>
            </w:pPr>
            <w:r w:rsidRPr="009079F8">
              <w:rPr>
                <w:i/>
              </w:rPr>
              <w:t>d</w:t>
            </w:r>
          </w:p>
        </w:tc>
        <w:tc>
          <w:tcPr>
            <w:tcW w:w="4385" w:type="dxa"/>
          </w:tcPr>
          <w:p w14:paraId="3F4732C8" w14:textId="77777777" w:rsidR="00C11AAF" w:rsidRDefault="00C11AAF" w:rsidP="00F23355">
            <w:r w:rsidRPr="009079F8">
              <w:t>Numer domu</w:t>
            </w:r>
          </w:p>
          <w:p w14:paraId="297405B7" w14:textId="77777777" w:rsidR="00C11AAF" w:rsidRPr="009079F8" w:rsidRDefault="00C11AAF" w:rsidP="00F23355">
            <w:r>
              <w:rPr>
                <w:rFonts w:ascii="Courier New" w:hAnsi="Courier New" w:cs="Courier New"/>
                <w:noProof/>
                <w:color w:val="0000FF"/>
                <w:szCs w:val="20"/>
              </w:rPr>
              <w:t>StreetNumber</w:t>
            </w:r>
          </w:p>
        </w:tc>
        <w:tc>
          <w:tcPr>
            <w:tcW w:w="391" w:type="dxa"/>
            <w:gridSpan w:val="2"/>
          </w:tcPr>
          <w:p w14:paraId="630BF5E6" w14:textId="77777777" w:rsidR="00C11AAF" w:rsidRPr="009079F8" w:rsidRDefault="00C11AAF" w:rsidP="00F23355">
            <w:pPr>
              <w:jc w:val="center"/>
            </w:pPr>
            <w:r w:rsidRPr="009079F8">
              <w:t>O</w:t>
            </w:r>
          </w:p>
        </w:tc>
        <w:tc>
          <w:tcPr>
            <w:tcW w:w="2058" w:type="dxa"/>
            <w:gridSpan w:val="3"/>
          </w:tcPr>
          <w:p w14:paraId="5CE57024" w14:textId="77777777" w:rsidR="00C11AAF" w:rsidRPr="009079F8" w:rsidRDefault="00C11AAF" w:rsidP="00F23355"/>
        </w:tc>
        <w:tc>
          <w:tcPr>
            <w:tcW w:w="5065" w:type="dxa"/>
          </w:tcPr>
          <w:p w14:paraId="690BEB05" w14:textId="77777777" w:rsidR="00C11AAF" w:rsidRPr="009079F8" w:rsidRDefault="00C11AAF" w:rsidP="00F23355"/>
        </w:tc>
        <w:tc>
          <w:tcPr>
            <w:tcW w:w="1050" w:type="dxa"/>
          </w:tcPr>
          <w:p w14:paraId="094405C6" w14:textId="77777777" w:rsidR="00C11AAF" w:rsidRPr="009079F8" w:rsidRDefault="00C11AAF" w:rsidP="00F23355">
            <w:r w:rsidRPr="009079F8">
              <w:t>an..11</w:t>
            </w:r>
          </w:p>
        </w:tc>
      </w:tr>
      <w:tr w:rsidR="00C11AAF" w:rsidRPr="009079F8" w14:paraId="317A57F9" w14:textId="77777777" w:rsidTr="00ED6F61">
        <w:tc>
          <w:tcPr>
            <w:tcW w:w="384" w:type="dxa"/>
          </w:tcPr>
          <w:p w14:paraId="7A4133A5" w14:textId="77777777" w:rsidR="00C11AAF" w:rsidRPr="009079F8" w:rsidRDefault="00C11AAF" w:rsidP="00F23355">
            <w:pPr>
              <w:pStyle w:val="pqiTabBody"/>
              <w:rPr>
                <w:b/>
              </w:rPr>
            </w:pPr>
          </w:p>
        </w:tc>
        <w:tc>
          <w:tcPr>
            <w:tcW w:w="433" w:type="dxa"/>
          </w:tcPr>
          <w:p w14:paraId="32672A5E" w14:textId="77777777" w:rsidR="00C11AAF" w:rsidRPr="009079F8" w:rsidRDefault="00C11AAF" w:rsidP="00F23355">
            <w:pPr>
              <w:rPr>
                <w:i/>
              </w:rPr>
            </w:pPr>
            <w:r w:rsidRPr="009079F8">
              <w:rPr>
                <w:i/>
              </w:rPr>
              <w:t>e</w:t>
            </w:r>
          </w:p>
        </w:tc>
        <w:tc>
          <w:tcPr>
            <w:tcW w:w="4385" w:type="dxa"/>
          </w:tcPr>
          <w:p w14:paraId="3AD12181" w14:textId="77777777" w:rsidR="00C11AAF" w:rsidRDefault="00C11AAF" w:rsidP="00F23355">
            <w:r w:rsidRPr="009079F8">
              <w:t>Kod pocztowy</w:t>
            </w:r>
          </w:p>
          <w:p w14:paraId="03FF250A" w14:textId="77777777" w:rsidR="00C11AAF" w:rsidRPr="009079F8" w:rsidRDefault="00C11AAF" w:rsidP="00F23355">
            <w:r>
              <w:rPr>
                <w:rFonts w:ascii="Courier New" w:hAnsi="Courier New" w:cs="Courier New"/>
                <w:noProof/>
                <w:color w:val="0000FF"/>
                <w:szCs w:val="20"/>
              </w:rPr>
              <w:t>Postcode</w:t>
            </w:r>
          </w:p>
        </w:tc>
        <w:tc>
          <w:tcPr>
            <w:tcW w:w="391" w:type="dxa"/>
            <w:gridSpan w:val="2"/>
          </w:tcPr>
          <w:p w14:paraId="6E3C9592" w14:textId="77777777" w:rsidR="00C11AAF" w:rsidRPr="009079F8" w:rsidRDefault="00C11AAF" w:rsidP="00F23355">
            <w:pPr>
              <w:jc w:val="center"/>
            </w:pPr>
            <w:r w:rsidRPr="009079F8">
              <w:t>R</w:t>
            </w:r>
          </w:p>
        </w:tc>
        <w:tc>
          <w:tcPr>
            <w:tcW w:w="2058" w:type="dxa"/>
            <w:gridSpan w:val="3"/>
          </w:tcPr>
          <w:p w14:paraId="2542F0EF" w14:textId="77777777" w:rsidR="00C11AAF" w:rsidRPr="009079F8" w:rsidRDefault="00C11AAF" w:rsidP="00F23355"/>
        </w:tc>
        <w:tc>
          <w:tcPr>
            <w:tcW w:w="5065" w:type="dxa"/>
          </w:tcPr>
          <w:p w14:paraId="1421D413" w14:textId="77777777" w:rsidR="00C11AAF" w:rsidRPr="009079F8" w:rsidRDefault="00C11AAF" w:rsidP="00F23355"/>
        </w:tc>
        <w:tc>
          <w:tcPr>
            <w:tcW w:w="1050" w:type="dxa"/>
          </w:tcPr>
          <w:p w14:paraId="70D188CF" w14:textId="77777777" w:rsidR="00C11AAF" w:rsidRPr="009079F8" w:rsidRDefault="00C11AAF" w:rsidP="00F23355">
            <w:r w:rsidRPr="009079F8">
              <w:t>an..10</w:t>
            </w:r>
          </w:p>
        </w:tc>
      </w:tr>
      <w:tr w:rsidR="00C11AAF" w:rsidRPr="009079F8" w14:paraId="3338A415" w14:textId="77777777" w:rsidTr="00ED6F61">
        <w:tc>
          <w:tcPr>
            <w:tcW w:w="384" w:type="dxa"/>
          </w:tcPr>
          <w:p w14:paraId="3D8DBF27" w14:textId="77777777" w:rsidR="00C11AAF" w:rsidRPr="009079F8" w:rsidRDefault="00C11AAF" w:rsidP="00F23355">
            <w:pPr>
              <w:pStyle w:val="pqiTabBody"/>
              <w:rPr>
                <w:b/>
              </w:rPr>
            </w:pPr>
          </w:p>
        </w:tc>
        <w:tc>
          <w:tcPr>
            <w:tcW w:w="433" w:type="dxa"/>
          </w:tcPr>
          <w:p w14:paraId="01EB10E4" w14:textId="77777777" w:rsidR="00C11AAF" w:rsidRPr="009079F8" w:rsidRDefault="00C11AAF" w:rsidP="00F23355">
            <w:pPr>
              <w:rPr>
                <w:i/>
              </w:rPr>
            </w:pPr>
            <w:r w:rsidRPr="009079F8">
              <w:rPr>
                <w:i/>
              </w:rPr>
              <w:t>f</w:t>
            </w:r>
          </w:p>
        </w:tc>
        <w:tc>
          <w:tcPr>
            <w:tcW w:w="4385" w:type="dxa"/>
          </w:tcPr>
          <w:p w14:paraId="31F3A683" w14:textId="77777777" w:rsidR="00C11AAF" w:rsidRDefault="00C11AAF" w:rsidP="00F23355">
            <w:r w:rsidRPr="009079F8">
              <w:t>Miejscowość</w:t>
            </w:r>
          </w:p>
          <w:p w14:paraId="6B47C575" w14:textId="77777777" w:rsidR="00C11AAF" w:rsidRPr="009079F8" w:rsidRDefault="00C11AAF" w:rsidP="00F23355">
            <w:r>
              <w:rPr>
                <w:rFonts w:ascii="Courier New" w:hAnsi="Courier New" w:cs="Courier New"/>
                <w:noProof/>
                <w:color w:val="0000FF"/>
                <w:szCs w:val="20"/>
              </w:rPr>
              <w:t>City</w:t>
            </w:r>
          </w:p>
        </w:tc>
        <w:tc>
          <w:tcPr>
            <w:tcW w:w="391" w:type="dxa"/>
            <w:gridSpan w:val="2"/>
          </w:tcPr>
          <w:p w14:paraId="3B6F107E" w14:textId="77777777" w:rsidR="00C11AAF" w:rsidRPr="009079F8" w:rsidRDefault="00C11AAF" w:rsidP="00F23355">
            <w:pPr>
              <w:jc w:val="center"/>
            </w:pPr>
            <w:r w:rsidRPr="009079F8">
              <w:t>R</w:t>
            </w:r>
          </w:p>
        </w:tc>
        <w:tc>
          <w:tcPr>
            <w:tcW w:w="2058" w:type="dxa"/>
            <w:gridSpan w:val="3"/>
          </w:tcPr>
          <w:p w14:paraId="2ED87656" w14:textId="77777777" w:rsidR="00C11AAF" w:rsidRPr="009079F8" w:rsidRDefault="00C11AAF" w:rsidP="00F23355"/>
        </w:tc>
        <w:tc>
          <w:tcPr>
            <w:tcW w:w="5065" w:type="dxa"/>
          </w:tcPr>
          <w:p w14:paraId="41407C70" w14:textId="77777777" w:rsidR="00C11AAF" w:rsidRPr="009079F8" w:rsidRDefault="00C11AAF" w:rsidP="00F23355"/>
        </w:tc>
        <w:tc>
          <w:tcPr>
            <w:tcW w:w="1050" w:type="dxa"/>
          </w:tcPr>
          <w:p w14:paraId="61F29B31" w14:textId="77777777" w:rsidR="00C11AAF" w:rsidRPr="009079F8" w:rsidRDefault="00C11AAF" w:rsidP="00F23355">
            <w:r w:rsidRPr="009079F8">
              <w:t>an..50</w:t>
            </w:r>
          </w:p>
        </w:tc>
      </w:tr>
      <w:tr w:rsidR="00C11AAF" w:rsidRPr="009079F8" w14:paraId="69C6A1F0" w14:textId="77777777" w:rsidTr="00ED6F61">
        <w:tc>
          <w:tcPr>
            <w:tcW w:w="817" w:type="dxa"/>
            <w:gridSpan w:val="2"/>
          </w:tcPr>
          <w:p w14:paraId="1EFB8815" w14:textId="77777777" w:rsidR="00C11AAF" w:rsidRPr="009079F8" w:rsidRDefault="00C11AAF" w:rsidP="00F23355">
            <w:pPr>
              <w:keepNext/>
              <w:rPr>
                <w:i/>
              </w:rPr>
            </w:pPr>
            <w:r>
              <w:rPr>
                <w:b/>
              </w:rPr>
              <w:t>2.7</w:t>
            </w:r>
          </w:p>
        </w:tc>
        <w:tc>
          <w:tcPr>
            <w:tcW w:w="4385" w:type="dxa"/>
          </w:tcPr>
          <w:p w14:paraId="32A047ED" w14:textId="77777777" w:rsidR="00C11AAF" w:rsidRDefault="00C11AAF" w:rsidP="00F23355">
            <w:pPr>
              <w:keepNext/>
              <w:rPr>
                <w:b/>
              </w:rPr>
            </w:pPr>
            <w:r w:rsidRPr="009079F8">
              <w:rPr>
                <w:b/>
              </w:rPr>
              <w:t xml:space="preserve">SZCZEGÓŁY </w:t>
            </w:r>
            <w:r>
              <w:rPr>
                <w:b/>
              </w:rPr>
              <w:t>DOTYCZĄCE TRANSPORTU</w:t>
            </w:r>
          </w:p>
          <w:p w14:paraId="49F40EB6" w14:textId="77777777" w:rsidR="00C11AAF" w:rsidRPr="009079F8" w:rsidRDefault="00C11AAF" w:rsidP="00F23355">
            <w:pPr>
              <w:keepNext/>
              <w:rPr>
                <w:b/>
              </w:rPr>
            </w:pPr>
            <w:r>
              <w:rPr>
                <w:rFonts w:ascii="Courier New" w:hAnsi="Courier New" w:cs="Courier New"/>
                <w:noProof/>
                <w:color w:val="0000FF"/>
                <w:szCs w:val="20"/>
              </w:rPr>
              <w:t>TransportDetails</w:t>
            </w:r>
          </w:p>
        </w:tc>
        <w:tc>
          <w:tcPr>
            <w:tcW w:w="391" w:type="dxa"/>
            <w:gridSpan w:val="2"/>
          </w:tcPr>
          <w:p w14:paraId="32E53E20" w14:textId="77777777" w:rsidR="00C11AAF" w:rsidRPr="00C15AD5" w:rsidRDefault="00C11AAF" w:rsidP="00F23355">
            <w:pPr>
              <w:keepNext/>
              <w:jc w:val="center"/>
              <w:rPr>
                <w:b/>
              </w:rPr>
            </w:pPr>
            <w:r w:rsidRPr="00C15AD5">
              <w:rPr>
                <w:b/>
              </w:rPr>
              <w:t>D</w:t>
            </w:r>
          </w:p>
        </w:tc>
        <w:tc>
          <w:tcPr>
            <w:tcW w:w="2058" w:type="dxa"/>
            <w:gridSpan w:val="3"/>
          </w:tcPr>
          <w:p w14:paraId="1F8D1B95" w14:textId="77777777" w:rsidR="00C11AAF" w:rsidRPr="00C15AD5" w:rsidRDefault="00C11AAF" w:rsidP="00F23355">
            <w:pPr>
              <w:keepNext/>
              <w:rPr>
                <w:b/>
              </w:rPr>
            </w:pPr>
            <w:r w:rsidRPr="00C15AD5">
              <w:rPr>
                <w:b/>
              </w:rPr>
              <w:t>„R”, jeżeli szczegóły dotyczące transpor</w:t>
            </w:r>
            <w:r>
              <w:rPr>
                <w:b/>
              </w:rPr>
              <w:t>tu ulegają zmianie w związku z podziałem przesyłki</w:t>
            </w:r>
            <w:r w:rsidRPr="00C15AD5">
              <w:rPr>
                <w:b/>
              </w:rPr>
              <w:t>.</w:t>
            </w:r>
          </w:p>
        </w:tc>
        <w:tc>
          <w:tcPr>
            <w:tcW w:w="5065" w:type="dxa"/>
          </w:tcPr>
          <w:p w14:paraId="0367E153" w14:textId="77777777" w:rsidR="00C11AAF" w:rsidRPr="00C15AD5" w:rsidRDefault="00C11AAF" w:rsidP="00F23355">
            <w:pPr>
              <w:keepNext/>
              <w:rPr>
                <w:b/>
              </w:rPr>
            </w:pPr>
          </w:p>
        </w:tc>
        <w:tc>
          <w:tcPr>
            <w:tcW w:w="1050" w:type="dxa"/>
          </w:tcPr>
          <w:p w14:paraId="433BD77D" w14:textId="77777777" w:rsidR="00C11AAF" w:rsidRPr="00C15AD5" w:rsidRDefault="00C11AAF" w:rsidP="00F23355">
            <w:pPr>
              <w:keepNext/>
              <w:rPr>
                <w:b/>
              </w:rPr>
            </w:pPr>
            <w:r w:rsidRPr="00C15AD5">
              <w:rPr>
                <w:b/>
              </w:rPr>
              <w:t>99x</w:t>
            </w:r>
          </w:p>
        </w:tc>
      </w:tr>
      <w:tr w:rsidR="00C11AAF" w:rsidRPr="009079F8" w14:paraId="0E8AD520" w14:textId="77777777" w:rsidTr="00ED6F61">
        <w:tc>
          <w:tcPr>
            <w:tcW w:w="384" w:type="dxa"/>
          </w:tcPr>
          <w:p w14:paraId="043F51A1" w14:textId="77777777" w:rsidR="00C11AAF" w:rsidRPr="009079F8" w:rsidRDefault="00C11AAF" w:rsidP="00F23355">
            <w:pPr>
              <w:pStyle w:val="pqiTabBody"/>
              <w:rPr>
                <w:b/>
              </w:rPr>
            </w:pPr>
          </w:p>
        </w:tc>
        <w:tc>
          <w:tcPr>
            <w:tcW w:w="433" w:type="dxa"/>
          </w:tcPr>
          <w:p w14:paraId="0C2B2E03" w14:textId="77777777" w:rsidR="00C11AAF" w:rsidRPr="009079F8" w:rsidRDefault="00C11AAF" w:rsidP="00F23355">
            <w:pPr>
              <w:rPr>
                <w:i/>
              </w:rPr>
            </w:pPr>
            <w:r w:rsidRPr="009079F8">
              <w:rPr>
                <w:i/>
              </w:rPr>
              <w:t>a</w:t>
            </w:r>
          </w:p>
        </w:tc>
        <w:tc>
          <w:tcPr>
            <w:tcW w:w="4385" w:type="dxa"/>
          </w:tcPr>
          <w:p w14:paraId="6F90D61F" w14:textId="77777777" w:rsidR="00C11AAF" w:rsidRDefault="00C11AAF" w:rsidP="00F23355">
            <w:r w:rsidRPr="009079F8">
              <w:t>Kod jednostki transportowej</w:t>
            </w:r>
          </w:p>
          <w:p w14:paraId="22734379" w14:textId="77777777" w:rsidR="00C11AAF" w:rsidRPr="009079F8" w:rsidRDefault="00C11AAF" w:rsidP="00F23355">
            <w:r>
              <w:rPr>
                <w:rFonts w:ascii="Courier New" w:hAnsi="Courier New" w:cs="Courier New"/>
                <w:noProof/>
                <w:color w:val="0000FF"/>
                <w:szCs w:val="20"/>
              </w:rPr>
              <w:t>TransportUnitCode</w:t>
            </w:r>
          </w:p>
        </w:tc>
        <w:tc>
          <w:tcPr>
            <w:tcW w:w="391" w:type="dxa"/>
            <w:gridSpan w:val="2"/>
          </w:tcPr>
          <w:p w14:paraId="3AF03520" w14:textId="77777777" w:rsidR="00C11AAF" w:rsidRPr="009079F8" w:rsidRDefault="00C11AAF" w:rsidP="00F23355">
            <w:pPr>
              <w:jc w:val="center"/>
            </w:pPr>
            <w:r w:rsidRPr="009079F8">
              <w:t>R</w:t>
            </w:r>
          </w:p>
        </w:tc>
        <w:tc>
          <w:tcPr>
            <w:tcW w:w="2058" w:type="dxa"/>
            <w:gridSpan w:val="3"/>
          </w:tcPr>
          <w:p w14:paraId="2C32E0FF" w14:textId="77777777" w:rsidR="00C11AAF" w:rsidRPr="009079F8" w:rsidRDefault="00C11AAF" w:rsidP="00F23355"/>
        </w:tc>
        <w:tc>
          <w:tcPr>
            <w:tcW w:w="5065" w:type="dxa"/>
          </w:tcPr>
          <w:p w14:paraId="36EE5E58" w14:textId="77777777" w:rsidR="00C11AAF" w:rsidRPr="009079F8" w:rsidRDefault="00C11AAF" w:rsidP="00F23355">
            <w:r w:rsidRPr="009079F8">
              <w:t xml:space="preserve">Należy podać </w:t>
            </w:r>
            <w:r>
              <w:t>wartość ze słownika „</w:t>
            </w:r>
            <w:r w:rsidRPr="00397444">
              <w:t>Kody jednostek transportowych</w:t>
            </w:r>
            <w:r>
              <w:t xml:space="preserve"> (Transport </w:t>
            </w:r>
            <w:proofErr w:type="spellStart"/>
            <w:r>
              <w:t>units</w:t>
            </w:r>
            <w:proofErr w:type="spellEnd"/>
            <w:r>
              <w:t>)” dotyczącą rodzaju transportu wskazanego w </w:t>
            </w:r>
            <w:r w:rsidRPr="009079F8">
              <w:t xml:space="preserve">polu </w:t>
            </w:r>
            <w:r>
              <w:t xml:space="preserve">13a </w:t>
            </w:r>
            <w:r>
              <w:rPr>
                <w:rStyle w:val="apple-style-span"/>
                <w:rFonts w:cs="Arial"/>
                <w:color w:val="000000"/>
                <w:szCs w:val="20"/>
              </w:rPr>
              <w:t>Kod rodzaju transportu z komunikatu IE801</w:t>
            </w:r>
            <w:r>
              <w:t>.</w:t>
            </w:r>
          </w:p>
        </w:tc>
        <w:tc>
          <w:tcPr>
            <w:tcW w:w="1050" w:type="dxa"/>
          </w:tcPr>
          <w:p w14:paraId="71A62949" w14:textId="77777777" w:rsidR="00C11AAF" w:rsidRPr="009079F8" w:rsidRDefault="00C11AAF" w:rsidP="00F23355">
            <w:r w:rsidRPr="009079F8">
              <w:t>n..2</w:t>
            </w:r>
          </w:p>
        </w:tc>
      </w:tr>
      <w:tr w:rsidR="00C11AAF" w:rsidRPr="009079F8" w14:paraId="41ABECFD" w14:textId="77777777" w:rsidTr="00ED6F61">
        <w:tc>
          <w:tcPr>
            <w:tcW w:w="384" w:type="dxa"/>
          </w:tcPr>
          <w:p w14:paraId="7F1EECFC" w14:textId="77777777" w:rsidR="00C11AAF" w:rsidRPr="009079F8" w:rsidRDefault="00C11AAF" w:rsidP="00F23355">
            <w:pPr>
              <w:pStyle w:val="pqiTabBody"/>
              <w:rPr>
                <w:b/>
              </w:rPr>
            </w:pPr>
          </w:p>
        </w:tc>
        <w:tc>
          <w:tcPr>
            <w:tcW w:w="433" w:type="dxa"/>
          </w:tcPr>
          <w:p w14:paraId="607680DF" w14:textId="77777777" w:rsidR="00C11AAF" w:rsidRPr="009079F8" w:rsidRDefault="00C11AAF" w:rsidP="00F23355">
            <w:pPr>
              <w:rPr>
                <w:i/>
              </w:rPr>
            </w:pPr>
            <w:r w:rsidRPr="009079F8">
              <w:rPr>
                <w:i/>
              </w:rPr>
              <w:t>b</w:t>
            </w:r>
          </w:p>
        </w:tc>
        <w:tc>
          <w:tcPr>
            <w:tcW w:w="4385" w:type="dxa"/>
          </w:tcPr>
          <w:p w14:paraId="3D3AD8A2" w14:textId="77777777" w:rsidR="00C11AAF" w:rsidRDefault="00C11AAF" w:rsidP="00F23355">
            <w:r w:rsidRPr="009079F8">
              <w:t>Oznaczenie jednostek transportowych</w:t>
            </w:r>
          </w:p>
          <w:p w14:paraId="15958EBA" w14:textId="77777777" w:rsidR="00C11AAF" w:rsidRPr="009079F8" w:rsidRDefault="00C11AAF" w:rsidP="00F23355">
            <w:r>
              <w:rPr>
                <w:rFonts w:ascii="Courier New" w:hAnsi="Courier New" w:cs="Courier New"/>
                <w:noProof/>
                <w:color w:val="0000FF"/>
                <w:szCs w:val="20"/>
              </w:rPr>
              <w:t>IdentityOfTransportUnits</w:t>
            </w:r>
          </w:p>
        </w:tc>
        <w:tc>
          <w:tcPr>
            <w:tcW w:w="391" w:type="dxa"/>
            <w:gridSpan w:val="2"/>
          </w:tcPr>
          <w:p w14:paraId="2591412D" w14:textId="77777777" w:rsidR="00C11AAF" w:rsidRPr="009079F8" w:rsidRDefault="00C11AAF" w:rsidP="00F23355">
            <w:pPr>
              <w:jc w:val="center"/>
            </w:pPr>
            <w:r>
              <w:t>D</w:t>
            </w:r>
          </w:p>
        </w:tc>
        <w:tc>
          <w:tcPr>
            <w:tcW w:w="2058" w:type="dxa"/>
            <w:gridSpan w:val="3"/>
          </w:tcPr>
          <w:p w14:paraId="507E1963" w14:textId="77777777" w:rsidR="00C11AAF" w:rsidRDefault="00C11AAF" w:rsidP="00F23355">
            <w:pPr>
              <w:pStyle w:val="pqiTabBody"/>
            </w:pPr>
            <w:r>
              <w:t xml:space="preserve">„R” jeśli w polu 2.7a wybrano kod jednostki transportowej różny od „5 – Stałe </w:t>
            </w:r>
            <w:r>
              <w:lastRenderedPageBreak/>
              <w:t>instalacje przesyłowe”.</w:t>
            </w:r>
          </w:p>
          <w:p w14:paraId="10A0D418" w14:textId="77777777" w:rsidR="00C11AAF" w:rsidRPr="009079F8" w:rsidRDefault="00C11AAF" w:rsidP="00F23355">
            <w:r>
              <w:t>W pozostałych przypadkach nie stosuje się.</w:t>
            </w:r>
          </w:p>
        </w:tc>
        <w:tc>
          <w:tcPr>
            <w:tcW w:w="5065" w:type="dxa"/>
          </w:tcPr>
          <w:p w14:paraId="04F54A21" w14:textId="77777777" w:rsidR="00C11AAF" w:rsidRPr="009079F8" w:rsidRDefault="00C11AAF" w:rsidP="00F23355">
            <w:r w:rsidRPr="009079F8">
              <w:lastRenderedPageBreak/>
              <w:t>Należy wpisać numer rejestracyjny jednostki transportowej (jednostek transportowych)</w:t>
            </w:r>
          </w:p>
        </w:tc>
        <w:tc>
          <w:tcPr>
            <w:tcW w:w="1050" w:type="dxa"/>
          </w:tcPr>
          <w:p w14:paraId="51298A50" w14:textId="77777777" w:rsidR="00C11AAF" w:rsidRPr="009079F8" w:rsidRDefault="00C11AAF" w:rsidP="00F23355">
            <w:r w:rsidRPr="009079F8">
              <w:t>an..35</w:t>
            </w:r>
          </w:p>
        </w:tc>
      </w:tr>
      <w:tr w:rsidR="00C11AAF" w:rsidRPr="009079F8" w14:paraId="59B28630" w14:textId="77777777" w:rsidTr="00ED6F61">
        <w:tc>
          <w:tcPr>
            <w:tcW w:w="384" w:type="dxa"/>
          </w:tcPr>
          <w:p w14:paraId="7BAF7C26" w14:textId="77777777" w:rsidR="00C11AAF" w:rsidRPr="009079F8" w:rsidRDefault="00C11AAF" w:rsidP="00F23355">
            <w:pPr>
              <w:pStyle w:val="pqiTabBody"/>
              <w:rPr>
                <w:b/>
              </w:rPr>
            </w:pPr>
          </w:p>
        </w:tc>
        <w:tc>
          <w:tcPr>
            <w:tcW w:w="433" w:type="dxa"/>
          </w:tcPr>
          <w:p w14:paraId="163AC0A2" w14:textId="77777777" w:rsidR="00C11AAF" w:rsidRPr="009079F8" w:rsidRDefault="00C11AAF" w:rsidP="00F23355">
            <w:pPr>
              <w:rPr>
                <w:i/>
              </w:rPr>
            </w:pPr>
            <w:r w:rsidRPr="009079F8">
              <w:rPr>
                <w:i/>
              </w:rPr>
              <w:t>c</w:t>
            </w:r>
          </w:p>
        </w:tc>
        <w:tc>
          <w:tcPr>
            <w:tcW w:w="4385" w:type="dxa"/>
          </w:tcPr>
          <w:p w14:paraId="66FCC005" w14:textId="77777777" w:rsidR="00C11AAF" w:rsidRDefault="00C11AAF" w:rsidP="00F23355">
            <w:r w:rsidRPr="009079F8">
              <w:t>Oznaczenie pieczęci handlowej</w:t>
            </w:r>
            <w:r>
              <w:t xml:space="preserve"> (zabezpieczenia urzędowego)</w:t>
            </w:r>
          </w:p>
          <w:p w14:paraId="095F705D" w14:textId="77777777" w:rsidR="00C11AAF" w:rsidRPr="009079F8" w:rsidRDefault="00C11AAF" w:rsidP="00F23355">
            <w:r>
              <w:rPr>
                <w:rFonts w:ascii="Courier New" w:hAnsi="Courier New" w:cs="Courier New"/>
                <w:noProof/>
                <w:color w:val="0000FF"/>
                <w:szCs w:val="20"/>
              </w:rPr>
              <w:t>CommercialSealIdentification</w:t>
            </w:r>
          </w:p>
        </w:tc>
        <w:tc>
          <w:tcPr>
            <w:tcW w:w="391" w:type="dxa"/>
            <w:gridSpan w:val="2"/>
          </w:tcPr>
          <w:p w14:paraId="2D664C85" w14:textId="77777777" w:rsidR="00C11AAF" w:rsidRPr="009079F8" w:rsidRDefault="00C11AAF" w:rsidP="00F23355">
            <w:pPr>
              <w:jc w:val="center"/>
            </w:pPr>
            <w:r w:rsidRPr="009079F8">
              <w:t>D</w:t>
            </w:r>
          </w:p>
        </w:tc>
        <w:tc>
          <w:tcPr>
            <w:tcW w:w="2058" w:type="dxa"/>
            <w:gridSpan w:val="3"/>
          </w:tcPr>
          <w:p w14:paraId="48924EA7" w14:textId="77777777" w:rsidR="00C11AAF" w:rsidRPr="009079F8" w:rsidRDefault="00C11AAF" w:rsidP="00F23355">
            <w:r w:rsidRPr="009079F8">
              <w:t>„R”, jeżeli stosuje się pieczęci handlowe</w:t>
            </w:r>
            <w:r>
              <w:t xml:space="preserve"> (zabezpieczenia urzędowe)</w:t>
            </w:r>
            <w:r w:rsidRPr="009079F8">
              <w:t>.</w:t>
            </w:r>
          </w:p>
        </w:tc>
        <w:tc>
          <w:tcPr>
            <w:tcW w:w="5065" w:type="dxa"/>
          </w:tcPr>
          <w:p w14:paraId="2FE02952" w14:textId="77777777" w:rsidR="00C11AAF" w:rsidRPr="009079F8" w:rsidRDefault="00C11AAF" w:rsidP="00F23355">
            <w:r w:rsidRPr="009079F8">
              <w:t>Należy podać oznaczenie pieczęci handlowych</w:t>
            </w:r>
            <w:r>
              <w:t xml:space="preserve"> (zabezpieczeń urzędowych</w:t>
            </w:r>
            <w:r w:rsidRPr="009079F8">
              <w:t>, jeżeli są one stosowane do opieczętowania jednostki transportowej.</w:t>
            </w:r>
          </w:p>
        </w:tc>
        <w:tc>
          <w:tcPr>
            <w:tcW w:w="1050" w:type="dxa"/>
          </w:tcPr>
          <w:p w14:paraId="459E01A9" w14:textId="77777777" w:rsidR="00C11AAF" w:rsidRPr="009079F8" w:rsidRDefault="00C11AAF" w:rsidP="00F23355">
            <w:r w:rsidRPr="009079F8">
              <w:t>an..35</w:t>
            </w:r>
          </w:p>
        </w:tc>
      </w:tr>
      <w:tr w:rsidR="00C11AAF" w:rsidRPr="009079F8" w14:paraId="562C7B51" w14:textId="77777777" w:rsidTr="00ED6F61">
        <w:tc>
          <w:tcPr>
            <w:tcW w:w="384" w:type="dxa"/>
          </w:tcPr>
          <w:p w14:paraId="30D2B874" w14:textId="77777777" w:rsidR="00C11AAF" w:rsidRPr="009079F8" w:rsidRDefault="00C11AAF" w:rsidP="00F23355">
            <w:pPr>
              <w:pStyle w:val="pqiTabBody"/>
              <w:rPr>
                <w:b/>
              </w:rPr>
            </w:pPr>
          </w:p>
        </w:tc>
        <w:tc>
          <w:tcPr>
            <w:tcW w:w="433" w:type="dxa"/>
          </w:tcPr>
          <w:p w14:paraId="1EFB0BE4" w14:textId="77777777" w:rsidR="00C11AAF" w:rsidRPr="009079F8" w:rsidRDefault="00C11AAF" w:rsidP="00F23355">
            <w:pPr>
              <w:rPr>
                <w:i/>
              </w:rPr>
            </w:pPr>
            <w:r>
              <w:rPr>
                <w:i/>
              </w:rPr>
              <w:t>d</w:t>
            </w:r>
          </w:p>
        </w:tc>
        <w:tc>
          <w:tcPr>
            <w:tcW w:w="4385" w:type="dxa"/>
          </w:tcPr>
          <w:p w14:paraId="2003E3D3" w14:textId="77777777" w:rsidR="00C11AAF" w:rsidRDefault="00C11AAF" w:rsidP="00F23355">
            <w:r w:rsidRPr="009079F8">
              <w:t>Informacje o pieczęci</w:t>
            </w:r>
            <w:r>
              <w:t xml:space="preserve"> (zabezpieczeniu urzędowym)</w:t>
            </w:r>
          </w:p>
          <w:p w14:paraId="5047DFC1" w14:textId="77777777" w:rsidR="00C11AAF" w:rsidRDefault="00C11AAF" w:rsidP="00F23355">
            <w:r>
              <w:rPr>
                <w:rFonts w:ascii="Courier New" w:hAnsi="Courier New" w:cs="Courier New"/>
                <w:noProof/>
                <w:color w:val="0000FF"/>
                <w:szCs w:val="20"/>
              </w:rPr>
              <w:t>SealInformation</w:t>
            </w:r>
          </w:p>
          <w:p w14:paraId="705FE19A" w14:textId="77777777" w:rsidR="00C11AAF" w:rsidRPr="009079F8" w:rsidRDefault="00C11AAF" w:rsidP="00F23355"/>
        </w:tc>
        <w:tc>
          <w:tcPr>
            <w:tcW w:w="391" w:type="dxa"/>
            <w:gridSpan w:val="2"/>
          </w:tcPr>
          <w:p w14:paraId="295EBFC4" w14:textId="77777777" w:rsidR="00C11AAF" w:rsidRPr="009079F8" w:rsidRDefault="00C11AAF" w:rsidP="00F23355">
            <w:pPr>
              <w:jc w:val="center"/>
            </w:pPr>
            <w:r w:rsidRPr="009079F8">
              <w:t>O</w:t>
            </w:r>
          </w:p>
        </w:tc>
        <w:tc>
          <w:tcPr>
            <w:tcW w:w="2058" w:type="dxa"/>
            <w:gridSpan w:val="3"/>
          </w:tcPr>
          <w:p w14:paraId="32EF8E8E" w14:textId="77777777" w:rsidR="00C11AAF" w:rsidRPr="009079F8" w:rsidRDefault="00C11AAF" w:rsidP="00F23355"/>
        </w:tc>
        <w:tc>
          <w:tcPr>
            <w:tcW w:w="5065" w:type="dxa"/>
          </w:tcPr>
          <w:p w14:paraId="2B3CBAF3" w14:textId="77777777" w:rsidR="00C11AAF" w:rsidRPr="009079F8" w:rsidRDefault="00C11AAF" w:rsidP="00F23355">
            <w:r w:rsidRPr="009079F8">
              <w:t>Należy podać wszelkie dodatkowe informacje dotyczące tych pieczęci handlowych</w:t>
            </w:r>
            <w:r>
              <w:t xml:space="preserve"> (zabezpieczenia urzędowego)</w:t>
            </w:r>
            <w:r w:rsidRPr="009079F8">
              <w:t xml:space="preserve"> np. rodzaj stosowanej pieczęci.</w:t>
            </w:r>
          </w:p>
        </w:tc>
        <w:tc>
          <w:tcPr>
            <w:tcW w:w="1050" w:type="dxa"/>
          </w:tcPr>
          <w:p w14:paraId="53DCBC31" w14:textId="77777777" w:rsidR="00C11AAF" w:rsidRPr="009079F8" w:rsidRDefault="00C11AAF" w:rsidP="00F23355">
            <w:r w:rsidRPr="009079F8">
              <w:t>an..350</w:t>
            </w:r>
          </w:p>
        </w:tc>
      </w:tr>
      <w:tr w:rsidR="00C11AAF" w:rsidRPr="009079F8" w14:paraId="42458DEC" w14:textId="77777777" w:rsidTr="00ED6F61">
        <w:tc>
          <w:tcPr>
            <w:tcW w:w="817" w:type="dxa"/>
            <w:gridSpan w:val="2"/>
          </w:tcPr>
          <w:p w14:paraId="0383B243" w14:textId="77777777" w:rsidR="00C11AAF" w:rsidRPr="009079F8" w:rsidRDefault="00C11AAF" w:rsidP="00F23355">
            <w:pPr>
              <w:rPr>
                <w:i/>
              </w:rPr>
            </w:pPr>
          </w:p>
        </w:tc>
        <w:tc>
          <w:tcPr>
            <w:tcW w:w="4385" w:type="dxa"/>
          </w:tcPr>
          <w:p w14:paraId="6E5A7407" w14:textId="77777777" w:rsidR="00C11AAF" w:rsidRDefault="00C11AAF" w:rsidP="00F23355">
            <w:pPr>
              <w:pStyle w:val="pqiTabBody"/>
            </w:pPr>
            <w:r>
              <w:t>JĘZYK ELEMENTU</w:t>
            </w:r>
            <w:r w:rsidRPr="009079F8">
              <w:t xml:space="preserve"> </w:t>
            </w:r>
          </w:p>
          <w:p w14:paraId="1F221985" w14:textId="77777777" w:rsidR="00C11AAF" w:rsidRPr="009079F8" w:rsidRDefault="00C11AAF" w:rsidP="00F23355">
            <w:r>
              <w:rPr>
                <w:rFonts w:ascii="Courier New" w:hAnsi="Courier New" w:cs="Courier New"/>
                <w:noProof/>
                <w:color w:val="0000FF"/>
              </w:rPr>
              <w:t>@language</w:t>
            </w:r>
          </w:p>
        </w:tc>
        <w:tc>
          <w:tcPr>
            <w:tcW w:w="391" w:type="dxa"/>
            <w:gridSpan w:val="2"/>
          </w:tcPr>
          <w:p w14:paraId="7A39C939" w14:textId="77777777" w:rsidR="00C11AAF" w:rsidRPr="009079F8" w:rsidRDefault="00C11AAF" w:rsidP="00F23355">
            <w:pPr>
              <w:jc w:val="center"/>
            </w:pPr>
            <w:r>
              <w:t>D</w:t>
            </w:r>
          </w:p>
        </w:tc>
        <w:tc>
          <w:tcPr>
            <w:tcW w:w="2058" w:type="dxa"/>
            <w:gridSpan w:val="3"/>
          </w:tcPr>
          <w:p w14:paraId="15E97B9B" w14:textId="77777777" w:rsidR="00C11AAF" w:rsidRPr="009079F8" w:rsidRDefault="00C11AAF" w:rsidP="00F23355">
            <w:r w:rsidRPr="009079F8">
              <w:t>„R”, jeżeli stosuje się pole tekstowe</w:t>
            </w:r>
            <w:r>
              <w:t xml:space="preserve"> 2.7d</w:t>
            </w:r>
            <w:r w:rsidRPr="009079F8">
              <w:t>.</w:t>
            </w:r>
          </w:p>
        </w:tc>
        <w:tc>
          <w:tcPr>
            <w:tcW w:w="5065" w:type="dxa"/>
          </w:tcPr>
          <w:p w14:paraId="3937B25D" w14:textId="77777777" w:rsidR="00C11AAF" w:rsidRDefault="00C11AAF" w:rsidP="00F23355">
            <w:pPr>
              <w:pStyle w:val="pqiTabBody"/>
            </w:pPr>
            <w:r>
              <w:t>Atrybut.</w:t>
            </w:r>
          </w:p>
          <w:p w14:paraId="28C27772" w14:textId="77777777" w:rsidR="00C11AAF" w:rsidRPr="009079F8" w:rsidRDefault="00C11AAF" w:rsidP="00F23355">
            <w:r>
              <w:t>Wartość ze słownika „</w:t>
            </w:r>
            <w:r w:rsidRPr="008C6FA2">
              <w:t xml:space="preserve">Kody języka (Language </w:t>
            </w:r>
            <w:proofErr w:type="spellStart"/>
            <w:r w:rsidRPr="008C6FA2">
              <w:t>codes</w:t>
            </w:r>
            <w:proofErr w:type="spellEnd"/>
            <w:r w:rsidRPr="008C6FA2">
              <w:t>)</w:t>
            </w:r>
            <w:r>
              <w:t>”.</w:t>
            </w:r>
          </w:p>
        </w:tc>
        <w:tc>
          <w:tcPr>
            <w:tcW w:w="1050" w:type="dxa"/>
          </w:tcPr>
          <w:p w14:paraId="476D2C33" w14:textId="77777777" w:rsidR="00C11AAF" w:rsidRPr="009079F8" w:rsidRDefault="00C11AAF" w:rsidP="00F23355">
            <w:r w:rsidRPr="009079F8">
              <w:t>a2</w:t>
            </w:r>
          </w:p>
        </w:tc>
      </w:tr>
      <w:tr w:rsidR="00C11AAF" w:rsidRPr="009079F8" w14:paraId="15781929" w14:textId="77777777" w:rsidTr="00ED6F61">
        <w:tc>
          <w:tcPr>
            <w:tcW w:w="384" w:type="dxa"/>
          </w:tcPr>
          <w:p w14:paraId="01627812" w14:textId="77777777" w:rsidR="00C11AAF" w:rsidRPr="009079F8" w:rsidRDefault="00C11AAF" w:rsidP="00F23355">
            <w:pPr>
              <w:pStyle w:val="pqiTabBody"/>
              <w:rPr>
                <w:b/>
              </w:rPr>
            </w:pPr>
          </w:p>
        </w:tc>
        <w:tc>
          <w:tcPr>
            <w:tcW w:w="433" w:type="dxa"/>
          </w:tcPr>
          <w:p w14:paraId="39A4FC24" w14:textId="77777777" w:rsidR="00C11AAF" w:rsidRPr="009079F8" w:rsidRDefault="00C11AAF" w:rsidP="00F23355">
            <w:pPr>
              <w:rPr>
                <w:i/>
              </w:rPr>
            </w:pPr>
            <w:r>
              <w:rPr>
                <w:i/>
              </w:rPr>
              <w:t>e</w:t>
            </w:r>
          </w:p>
        </w:tc>
        <w:tc>
          <w:tcPr>
            <w:tcW w:w="4385" w:type="dxa"/>
          </w:tcPr>
          <w:p w14:paraId="0969D45D" w14:textId="77777777" w:rsidR="00C11AAF" w:rsidRDefault="00C11AAF" w:rsidP="00F23355">
            <w:r w:rsidRPr="009079F8">
              <w:t>Dodatkowe informacje</w:t>
            </w:r>
          </w:p>
          <w:p w14:paraId="3C04A636" w14:textId="77777777" w:rsidR="00C11AAF" w:rsidRPr="009079F8" w:rsidRDefault="00C11AAF" w:rsidP="00F23355">
            <w:r>
              <w:rPr>
                <w:rFonts w:ascii="Courier New" w:hAnsi="Courier New" w:cs="Courier New"/>
                <w:noProof/>
                <w:color w:val="0000FF"/>
                <w:szCs w:val="20"/>
              </w:rPr>
              <w:t>ComplementaryInformation</w:t>
            </w:r>
          </w:p>
        </w:tc>
        <w:tc>
          <w:tcPr>
            <w:tcW w:w="391" w:type="dxa"/>
            <w:gridSpan w:val="2"/>
          </w:tcPr>
          <w:p w14:paraId="196948D3" w14:textId="77777777" w:rsidR="00C11AAF" w:rsidRPr="009079F8" w:rsidRDefault="00C11AAF" w:rsidP="00F23355">
            <w:pPr>
              <w:jc w:val="center"/>
            </w:pPr>
            <w:r w:rsidRPr="009079F8">
              <w:t>O</w:t>
            </w:r>
          </w:p>
        </w:tc>
        <w:tc>
          <w:tcPr>
            <w:tcW w:w="2058" w:type="dxa"/>
            <w:gridSpan w:val="3"/>
          </w:tcPr>
          <w:p w14:paraId="771B8D02" w14:textId="77777777" w:rsidR="00C11AAF" w:rsidRPr="009079F8" w:rsidRDefault="00C11AAF" w:rsidP="00F23355"/>
        </w:tc>
        <w:tc>
          <w:tcPr>
            <w:tcW w:w="5065" w:type="dxa"/>
          </w:tcPr>
          <w:p w14:paraId="76FD7511" w14:textId="77777777" w:rsidR="00C11AAF" w:rsidRPr="009079F8" w:rsidRDefault="00C11AAF" w:rsidP="00F23355">
            <w:r w:rsidRPr="009079F8">
              <w:t xml:space="preserve">Należy podać wszelkie dodatkowe informacje dotyczące </w:t>
            </w:r>
            <w:r>
              <w:t>transportu</w:t>
            </w:r>
            <w:r w:rsidRPr="009079F8">
              <w:t xml:space="preserve">, np. </w:t>
            </w:r>
            <w:r>
              <w:t>identyfikacja kolejnych</w:t>
            </w:r>
            <w:r w:rsidRPr="009079F8">
              <w:t xml:space="preserve"> przewoźników, informacje dotyczące </w:t>
            </w:r>
            <w:r>
              <w:t>kolejnych</w:t>
            </w:r>
            <w:r w:rsidRPr="009079F8">
              <w:t xml:space="preserve"> jednostek transportowych.</w:t>
            </w:r>
          </w:p>
        </w:tc>
        <w:tc>
          <w:tcPr>
            <w:tcW w:w="1050" w:type="dxa"/>
          </w:tcPr>
          <w:p w14:paraId="74810A61" w14:textId="77777777" w:rsidR="00C11AAF" w:rsidRPr="009079F8" w:rsidRDefault="00C11AAF" w:rsidP="00F23355">
            <w:r w:rsidRPr="009079F8">
              <w:t>an..350</w:t>
            </w:r>
          </w:p>
        </w:tc>
      </w:tr>
      <w:tr w:rsidR="00C11AAF" w:rsidRPr="009079F8" w14:paraId="527BA75F" w14:textId="77777777" w:rsidTr="00ED6F61">
        <w:tc>
          <w:tcPr>
            <w:tcW w:w="817" w:type="dxa"/>
            <w:gridSpan w:val="2"/>
          </w:tcPr>
          <w:p w14:paraId="3B69FF5B" w14:textId="77777777" w:rsidR="00C11AAF" w:rsidRPr="009079F8" w:rsidRDefault="00C11AAF" w:rsidP="00F23355">
            <w:pPr>
              <w:rPr>
                <w:i/>
              </w:rPr>
            </w:pPr>
          </w:p>
        </w:tc>
        <w:tc>
          <w:tcPr>
            <w:tcW w:w="4385" w:type="dxa"/>
          </w:tcPr>
          <w:p w14:paraId="6C760825" w14:textId="77777777" w:rsidR="00C11AAF" w:rsidRDefault="00C11AAF" w:rsidP="00F23355">
            <w:pPr>
              <w:pStyle w:val="pqiTabBody"/>
            </w:pPr>
            <w:r>
              <w:t>JĘZYK ELEMENTU</w:t>
            </w:r>
            <w:r w:rsidRPr="009079F8">
              <w:t xml:space="preserve"> </w:t>
            </w:r>
          </w:p>
          <w:p w14:paraId="0723553A" w14:textId="77777777" w:rsidR="00C11AAF" w:rsidRPr="009079F8" w:rsidRDefault="00C11AAF" w:rsidP="00F23355">
            <w:r>
              <w:rPr>
                <w:rFonts w:ascii="Courier New" w:hAnsi="Courier New" w:cs="Courier New"/>
                <w:noProof/>
                <w:color w:val="0000FF"/>
              </w:rPr>
              <w:t>@language</w:t>
            </w:r>
          </w:p>
        </w:tc>
        <w:tc>
          <w:tcPr>
            <w:tcW w:w="391" w:type="dxa"/>
            <w:gridSpan w:val="2"/>
          </w:tcPr>
          <w:p w14:paraId="71894731" w14:textId="77777777" w:rsidR="00C11AAF" w:rsidRPr="009079F8" w:rsidRDefault="00C11AAF" w:rsidP="00F23355">
            <w:pPr>
              <w:jc w:val="center"/>
            </w:pPr>
            <w:r>
              <w:t>D</w:t>
            </w:r>
          </w:p>
        </w:tc>
        <w:tc>
          <w:tcPr>
            <w:tcW w:w="2058" w:type="dxa"/>
            <w:gridSpan w:val="3"/>
          </w:tcPr>
          <w:p w14:paraId="3A7D1AB0" w14:textId="77777777" w:rsidR="00C11AAF" w:rsidRPr="009079F8" w:rsidRDefault="00C11AAF" w:rsidP="00F23355">
            <w:r w:rsidRPr="009079F8">
              <w:t>„R”, jeżeli stosuje się pole tekstowe</w:t>
            </w:r>
            <w:r>
              <w:t xml:space="preserve"> 2.7e</w:t>
            </w:r>
            <w:r w:rsidRPr="009079F8">
              <w:t>.</w:t>
            </w:r>
          </w:p>
        </w:tc>
        <w:tc>
          <w:tcPr>
            <w:tcW w:w="5065" w:type="dxa"/>
          </w:tcPr>
          <w:p w14:paraId="6C759D63" w14:textId="77777777" w:rsidR="00C11AAF" w:rsidRDefault="00C11AAF" w:rsidP="00F23355">
            <w:pPr>
              <w:pStyle w:val="pqiTabBody"/>
            </w:pPr>
            <w:r>
              <w:t>Atrybut.</w:t>
            </w:r>
          </w:p>
          <w:p w14:paraId="7723DBCB" w14:textId="77777777" w:rsidR="00C11AAF" w:rsidRPr="009079F8" w:rsidRDefault="00C11AAF" w:rsidP="00F23355">
            <w:r>
              <w:t>Wartość ze słownika „</w:t>
            </w:r>
            <w:r w:rsidRPr="008C6FA2">
              <w:t xml:space="preserve">Kody języka (Language </w:t>
            </w:r>
            <w:proofErr w:type="spellStart"/>
            <w:r w:rsidRPr="008C6FA2">
              <w:t>codes</w:t>
            </w:r>
            <w:proofErr w:type="spellEnd"/>
            <w:r w:rsidRPr="008C6FA2">
              <w:t>)</w:t>
            </w:r>
            <w:r>
              <w:t>”.</w:t>
            </w:r>
          </w:p>
        </w:tc>
        <w:tc>
          <w:tcPr>
            <w:tcW w:w="1050" w:type="dxa"/>
          </w:tcPr>
          <w:p w14:paraId="35B3EC43" w14:textId="77777777" w:rsidR="00C11AAF" w:rsidRPr="009079F8" w:rsidRDefault="00C11AAF" w:rsidP="00F23355">
            <w:r w:rsidRPr="009079F8">
              <w:t>a2</w:t>
            </w:r>
          </w:p>
        </w:tc>
      </w:tr>
      <w:tr w:rsidR="00C11AAF" w:rsidRPr="009079F8" w14:paraId="4A2BC0DA" w14:textId="77777777" w:rsidTr="00ED6F61">
        <w:tc>
          <w:tcPr>
            <w:tcW w:w="817" w:type="dxa"/>
            <w:gridSpan w:val="2"/>
          </w:tcPr>
          <w:p w14:paraId="6CD0C9F7" w14:textId="77777777" w:rsidR="00C11AAF" w:rsidRPr="009079F8" w:rsidRDefault="00C11AAF" w:rsidP="00F23355">
            <w:pPr>
              <w:keepNext/>
              <w:rPr>
                <w:i/>
              </w:rPr>
            </w:pPr>
            <w:r>
              <w:rPr>
                <w:b/>
              </w:rPr>
              <w:t>2.8</w:t>
            </w:r>
          </w:p>
        </w:tc>
        <w:tc>
          <w:tcPr>
            <w:tcW w:w="4385" w:type="dxa"/>
          </w:tcPr>
          <w:p w14:paraId="20E0FC7F" w14:textId="77777777" w:rsidR="00C11AAF" w:rsidRDefault="00C11AAF" w:rsidP="00F23355">
            <w:pPr>
              <w:pStyle w:val="pqiTabHead"/>
            </w:pPr>
            <w:r w:rsidRPr="009079F8">
              <w:t>e-AD</w:t>
            </w:r>
            <w:r>
              <w:t xml:space="preserve"> Wyroby</w:t>
            </w:r>
          </w:p>
          <w:p w14:paraId="72436009" w14:textId="77777777" w:rsidR="00C11AAF" w:rsidRPr="009079F8" w:rsidRDefault="00C11AAF" w:rsidP="00F23355">
            <w:pPr>
              <w:pStyle w:val="pqiTabHead"/>
            </w:pPr>
            <w:r>
              <w:rPr>
                <w:rFonts w:ascii="Courier New" w:hAnsi="Courier New" w:cs="Courier New"/>
                <w:noProof/>
                <w:color w:val="0000FF"/>
              </w:rPr>
              <w:t>BodyEad</w:t>
            </w:r>
          </w:p>
        </w:tc>
        <w:tc>
          <w:tcPr>
            <w:tcW w:w="391" w:type="dxa"/>
            <w:gridSpan w:val="2"/>
          </w:tcPr>
          <w:p w14:paraId="1DC8398D" w14:textId="77777777" w:rsidR="00C11AAF" w:rsidRPr="009079F8" w:rsidRDefault="00C11AAF" w:rsidP="00F23355">
            <w:pPr>
              <w:pStyle w:val="pqiTabHead"/>
            </w:pPr>
            <w:r w:rsidRPr="009079F8">
              <w:t>R</w:t>
            </w:r>
          </w:p>
        </w:tc>
        <w:tc>
          <w:tcPr>
            <w:tcW w:w="2058" w:type="dxa"/>
            <w:gridSpan w:val="3"/>
          </w:tcPr>
          <w:p w14:paraId="25548880" w14:textId="77777777" w:rsidR="00C11AAF" w:rsidRPr="009079F8" w:rsidRDefault="00C11AAF" w:rsidP="00F23355">
            <w:pPr>
              <w:pStyle w:val="pqiTabHead"/>
            </w:pPr>
          </w:p>
        </w:tc>
        <w:tc>
          <w:tcPr>
            <w:tcW w:w="5065" w:type="dxa"/>
          </w:tcPr>
          <w:p w14:paraId="37056BC5" w14:textId="77777777" w:rsidR="00C11AAF" w:rsidRPr="009079F8" w:rsidRDefault="00C11AAF" w:rsidP="00F23355">
            <w:pPr>
              <w:pStyle w:val="pqiTabHead"/>
            </w:pPr>
            <w:r w:rsidRPr="009079F8">
              <w:t xml:space="preserve">Dla każdego </w:t>
            </w:r>
            <w:r>
              <w:t>wyrobu</w:t>
            </w:r>
            <w:r w:rsidRPr="009079F8">
              <w:t xml:space="preserve"> wchodzącego w skład przesyłki należy stosować odrębną grupę danych.</w:t>
            </w:r>
          </w:p>
        </w:tc>
        <w:tc>
          <w:tcPr>
            <w:tcW w:w="1050" w:type="dxa"/>
          </w:tcPr>
          <w:p w14:paraId="6604332A" w14:textId="77777777" w:rsidR="00C11AAF" w:rsidRPr="009079F8" w:rsidRDefault="00C11AAF" w:rsidP="00F23355">
            <w:pPr>
              <w:pStyle w:val="pqiTabHead"/>
            </w:pPr>
            <w:r w:rsidRPr="009079F8">
              <w:t>999x</w:t>
            </w:r>
          </w:p>
        </w:tc>
      </w:tr>
      <w:tr w:rsidR="00C11AAF" w:rsidRPr="009079F8" w14:paraId="29477493" w14:textId="77777777" w:rsidTr="00ED6F61">
        <w:tc>
          <w:tcPr>
            <w:tcW w:w="384" w:type="dxa"/>
          </w:tcPr>
          <w:p w14:paraId="0B9248EF" w14:textId="77777777" w:rsidR="00C11AAF" w:rsidRPr="009079F8" w:rsidRDefault="00C11AAF" w:rsidP="00F23355">
            <w:pPr>
              <w:pStyle w:val="pqiTabBody"/>
              <w:rPr>
                <w:b/>
              </w:rPr>
            </w:pPr>
          </w:p>
        </w:tc>
        <w:tc>
          <w:tcPr>
            <w:tcW w:w="433" w:type="dxa"/>
          </w:tcPr>
          <w:p w14:paraId="0604B538" w14:textId="77777777" w:rsidR="00C11AAF" w:rsidRPr="009079F8" w:rsidRDefault="00C11AAF" w:rsidP="00F23355">
            <w:pPr>
              <w:pStyle w:val="pqiTabBody"/>
              <w:rPr>
                <w:i/>
              </w:rPr>
            </w:pPr>
            <w:r w:rsidRPr="009079F8">
              <w:rPr>
                <w:i/>
              </w:rPr>
              <w:t>a</w:t>
            </w:r>
          </w:p>
        </w:tc>
        <w:tc>
          <w:tcPr>
            <w:tcW w:w="4385" w:type="dxa"/>
          </w:tcPr>
          <w:p w14:paraId="7DA8E840" w14:textId="77777777" w:rsidR="00C11AAF" w:rsidRDefault="00C11AAF" w:rsidP="00F23355">
            <w:pPr>
              <w:pStyle w:val="pqiTabBody"/>
            </w:pPr>
            <w:r w:rsidRPr="004B72DF">
              <w:t>Numer identyfikacyjny pozycji towarowej</w:t>
            </w:r>
          </w:p>
          <w:p w14:paraId="53E2E752" w14:textId="77777777" w:rsidR="00C11AAF" w:rsidRPr="009079F8" w:rsidRDefault="00C11AAF" w:rsidP="00F23355">
            <w:pPr>
              <w:pStyle w:val="pqiTabBody"/>
            </w:pPr>
            <w:r>
              <w:rPr>
                <w:rFonts w:ascii="Courier New" w:hAnsi="Courier New" w:cs="Courier New"/>
                <w:noProof/>
                <w:color w:val="0000FF"/>
              </w:rPr>
              <w:t>BodyRecordUniqueReference</w:t>
            </w:r>
          </w:p>
        </w:tc>
        <w:tc>
          <w:tcPr>
            <w:tcW w:w="391" w:type="dxa"/>
            <w:gridSpan w:val="2"/>
          </w:tcPr>
          <w:p w14:paraId="42D1093C" w14:textId="77777777" w:rsidR="00C11AAF" w:rsidRPr="009079F8" w:rsidRDefault="00C11AAF" w:rsidP="00F23355">
            <w:pPr>
              <w:pStyle w:val="pqiTabBody"/>
            </w:pPr>
            <w:r w:rsidRPr="009079F8">
              <w:t>R</w:t>
            </w:r>
          </w:p>
        </w:tc>
        <w:tc>
          <w:tcPr>
            <w:tcW w:w="2058" w:type="dxa"/>
            <w:gridSpan w:val="3"/>
          </w:tcPr>
          <w:p w14:paraId="685C1178" w14:textId="77777777" w:rsidR="00C11AAF" w:rsidRPr="009079F8" w:rsidRDefault="00396591" w:rsidP="00F23355">
            <w:pPr>
              <w:pStyle w:val="pqiTabBody"/>
            </w:pPr>
            <w:r>
              <w:t>Wartość musi być większa od zera.</w:t>
            </w:r>
          </w:p>
        </w:tc>
        <w:tc>
          <w:tcPr>
            <w:tcW w:w="5065" w:type="dxa"/>
          </w:tcPr>
          <w:p w14:paraId="2F171E28" w14:textId="77777777" w:rsidR="00C11AAF" w:rsidRPr="00EA69D1" w:rsidRDefault="00C11AAF" w:rsidP="00F23355">
            <w:pPr>
              <w:pStyle w:val="pqiTabBody"/>
            </w:pPr>
            <w:r>
              <w:t xml:space="preserve">Referencja do pola 17a </w:t>
            </w:r>
            <w:r w:rsidRPr="004B72DF">
              <w:t>Numer identyfikacyjny pozycji towarowej</w:t>
            </w:r>
            <w:r>
              <w:t xml:space="preserve"> z IE801 oraz musi być unikalne dla każdego elementu 2 </w:t>
            </w:r>
            <w:r w:rsidRPr="00EA69D1">
              <w:t>Szczegóły podziału e-AD</w:t>
            </w:r>
            <w:r>
              <w:t>.</w:t>
            </w:r>
          </w:p>
        </w:tc>
        <w:tc>
          <w:tcPr>
            <w:tcW w:w="1050" w:type="dxa"/>
          </w:tcPr>
          <w:p w14:paraId="24ECBE26" w14:textId="77777777" w:rsidR="00C11AAF" w:rsidRPr="009079F8" w:rsidRDefault="00C11AAF" w:rsidP="00F23355">
            <w:r>
              <w:t>n..3</w:t>
            </w:r>
          </w:p>
        </w:tc>
      </w:tr>
      <w:tr w:rsidR="00C11AAF" w:rsidRPr="009079F8" w14:paraId="10774FD8" w14:textId="77777777" w:rsidTr="00ED6F61">
        <w:tc>
          <w:tcPr>
            <w:tcW w:w="384" w:type="dxa"/>
          </w:tcPr>
          <w:p w14:paraId="354FEACB" w14:textId="77777777" w:rsidR="00C11AAF" w:rsidRPr="009079F8" w:rsidRDefault="00C11AAF" w:rsidP="00F23355">
            <w:pPr>
              <w:pStyle w:val="pqiTabBody"/>
              <w:rPr>
                <w:b/>
              </w:rPr>
            </w:pPr>
          </w:p>
        </w:tc>
        <w:tc>
          <w:tcPr>
            <w:tcW w:w="433" w:type="dxa"/>
          </w:tcPr>
          <w:p w14:paraId="55EF3AD9" w14:textId="77777777" w:rsidR="00C11AAF" w:rsidRPr="009079F8" w:rsidRDefault="00C11AAF" w:rsidP="00F23355">
            <w:pPr>
              <w:pStyle w:val="pqiTabBody"/>
              <w:rPr>
                <w:i/>
              </w:rPr>
            </w:pPr>
            <w:r w:rsidRPr="009079F8">
              <w:rPr>
                <w:i/>
              </w:rPr>
              <w:t>b</w:t>
            </w:r>
          </w:p>
        </w:tc>
        <w:tc>
          <w:tcPr>
            <w:tcW w:w="4385" w:type="dxa"/>
          </w:tcPr>
          <w:p w14:paraId="55B16D26" w14:textId="77777777" w:rsidR="00C11AAF" w:rsidRDefault="00C11AAF" w:rsidP="00F23355">
            <w:pPr>
              <w:pStyle w:val="pqiTabBody"/>
            </w:pPr>
            <w:r w:rsidRPr="009079F8">
              <w:t>Kod wyrobu akcyzowego</w:t>
            </w:r>
          </w:p>
          <w:p w14:paraId="12B52E3D" w14:textId="77777777" w:rsidR="00C11AAF" w:rsidRPr="009079F8" w:rsidRDefault="00C11AAF" w:rsidP="00F23355">
            <w:pPr>
              <w:pStyle w:val="pqiTabBody"/>
            </w:pPr>
            <w:r>
              <w:rPr>
                <w:rFonts w:ascii="Courier New" w:hAnsi="Courier New" w:cs="Courier New"/>
                <w:noProof/>
                <w:color w:val="0000FF"/>
              </w:rPr>
              <w:t>ExciseProductCode</w:t>
            </w:r>
          </w:p>
        </w:tc>
        <w:tc>
          <w:tcPr>
            <w:tcW w:w="391" w:type="dxa"/>
            <w:gridSpan w:val="2"/>
          </w:tcPr>
          <w:p w14:paraId="4BBB8F0F" w14:textId="77777777" w:rsidR="00C11AAF" w:rsidRPr="009079F8" w:rsidRDefault="00C11AAF" w:rsidP="00F23355">
            <w:pPr>
              <w:pStyle w:val="pqiTabBody"/>
            </w:pPr>
            <w:r w:rsidRPr="009079F8">
              <w:t>R</w:t>
            </w:r>
          </w:p>
        </w:tc>
        <w:tc>
          <w:tcPr>
            <w:tcW w:w="2058" w:type="dxa"/>
            <w:gridSpan w:val="3"/>
          </w:tcPr>
          <w:p w14:paraId="756C156D" w14:textId="77777777" w:rsidR="00C11AAF" w:rsidRPr="009079F8" w:rsidRDefault="00C11AAF" w:rsidP="00F23355">
            <w:pPr>
              <w:pStyle w:val="pqiTabBody"/>
            </w:pPr>
          </w:p>
        </w:tc>
        <w:tc>
          <w:tcPr>
            <w:tcW w:w="5065" w:type="dxa"/>
          </w:tcPr>
          <w:p w14:paraId="4E7EF4C7" w14:textId="77777777" w:rsidR="00C11AAF" w:rsidRDefault="00C11AAF" w:rsidP="00F23355">
            <w:pPr>
              <w:rPr>
                <w:lang w:eastAsia="en-GB"/>
              </w:rPr>
            </w:pPr>
            <w:r>
              <w:rPr>
                <w:lang w:eastAsia="en-GB"/>
              </w:rPr>
              <w:t>Wyrób energetyczny (słownik „</w:t>
            </w:r>
            <w:r>
              <w:t>Wyroby akcyzowe (</w:t>
            </w:r>
            <w:proofErr w:type="spellStart"/>
            <w:r>
              <w:t>Excise</w:t>
            </w:r>
            <w:proofErr w:type="spellEnd"/>
            <w:r>
              <w:t xml:space="preserve"> products)</w:t>
            </w:r>
            <w:r>
              <w:rPr>
                <w:lang w:eastAsia="en-GB"/>
              </w:rPr>
              <w:t>” wskazuje że wyrób należy do kategorii wyrobów akcyzowych „E”).</w:t>
            </w:r>
          </w:p>
          <w:p w14:paraId="77814BA2" w14:textId="77777777" w:rsidR="00C11AAF" w:rsidRDefault="00C11AAF" w:rsidP="00F23355">
            <w:pPr>
              <w:rPr>
                <w:lang w:eastAsia="en-GB"/>
              </w:rPr>
            </w:pPr>
            <w:r>
              <w:rPr>
                <w:lang w:eastAsia="en-GB"/>
              </w:rPr>
              <w:t>Wartość ze słownika „</w:t>
            </w:r>
            <w:r>
              <w:t>Wyroby akcyzowe (</w:t>
            </w:r>
            <w:proofErr w:type="spellStart"/>
            <w:r>
              <w:t>Excise</w:t>
            </w:r>
            <w:proofErr w:type="spellEnd"/>
            <w:r>
              <w:t xml:space="preserve"> products)</w:t>
            </w:r>
            <w:r>
              <w:rPr>
                <w:lang w:eastAsia="en-GB"/>
              </w:rPr>
              <w:t>”.</w:t>
            </w:r>
          </w:p>
          <w:p w14:paraId="363F81C9" w14:textId="77777777" w:rsidR="00C11AAF" w:rsidRPr="009079F8" w:rsidRDefault="00C11AAF" w:rsidP="00F23355">
            <w:pPr>
              <w:rPr>
                <w:lang w:eastAsia="en-GB"/>
              </w:rPr>
            </w:pPr>
            <w:r>
              <w:rPr>
                <w:lang w:eastAsia="en-GB"/>
              </w:rPr>
              <w:t>W przypadku przemieszczenia rozpoczynającego się i kończącego na terytorium Polski wartość może być ze słownika „Polskie w</w:t>
            </w:r>
            <w:r>
              <w:t>yroby akcyzowe (</w:t>
            </w:r>
            <w:proofErr w:type="spellStart"/>
            <w:r>
              <w:t>Polish</w:t>
            </w:r>
            <w:proofErr w:type="spellEnd"/>
            <w:r>
              <w:t xml:space="preserve"> </w:t>
            </w:r>
            <w:proofErr w:type="spellStart"/>
            <w:r>
              <w:t>excise</w:t>
            </w:r>
            <w:proofErr w:type="spellEnd"/>
            <w:r>
              <w:t xml:space="preserve"> products)</w:t>
            </w:r>
            <w:r>
              <w:rPr>
                <w:lang w:eastAsia="en-GB"/>
              </w:rPr>
              <w:t>”.</w:t>
            </w:r>
          </w:p>
        </w:tc>
        <w:tc>
          <w:tcPr>
            <w:tcW w:w="1050" w:type="dxa"/>
          </w:tcPr>
          <w:p w14:paraId="3D62C048" w14:textId="77777777" w:rsidR="00C11AAF" w:rsidRPr="009079F8" w:rsidRDefault="00C11AAF" w:rsidP="00F23355">
            <w:r>
              <w:t>an4</w:t>
            </w:r>
          </w:p>
        </w:tc>
      </w:tr>
      <w:tr w:rsidR="00C11AAF" w:rsidRPr="009079F8" w14:paraId="0008B44F" w14:textId="77777777" w:rsidTr="00ED6F61">
        <w:tc>
          <w:tcPr>
            <w:tcW w:w="384" w:type="dxa"/>
          </w:tcPr>
          <w:p w14:paraId="4C3EC219" w14:textId="77777777" w:rsidR="00C11AAF" w:rsidRPr="009079F8" w:rsidRDefault="00C11AAF" w:rsidP="00F23355">
            <w:pPr>
              <w:pStyle w:val="pqiTabBody"/>
              <w:rPr>
                <w:b/>
              </w:rPr>
            </w:pPr>
          </w:p>
        </w:tc>
        <w:tc>
          <w:tcPr>
            <w:tcW w:w="433" w:type="dxa"/>
          </w:tcPr>
          <w:p w14:paraId="1EA90E81" w14:textId="77777777" w:rsidR="00C11AAF" w:rsidRPr="009079F8" w:rsidRDefault="00C11AAF" w:rsidP="00F23355">
            <w:pPr>
              <w:pStyle w:val="pqiTabBody"/>
              <w:rPr>
                <w:i/>
              </w:rPr>
            </w:pPr>
            <w:r w:rsidRPr="009079F8">
              <w:rPr>
                <w:i/>
              </w:rPr>
              <w:t>c</w:t>
            </w:r>
          </w:p>
        </w:tc>
        <w:tc>
          <w:tcPr>
            <w:tcW w:w="4385" w:type="dxa"/>
          </w:tcPr>
          <w:p w14:paraId="569E2109" w14:textId="77777777" w:rsidR="00C11AAF" w:rsidRDefault="00C11AAF" w:rsidP="00F23355">
            <w:pPr>
              <w:pStyle w:val="pqiTabBody"/>
            </w:pPr>
            <w:r w:rsidRPr="009079F8">
              <w:t>Kod CN</w:t>
            </w:r>
          </w:p>
          <w:p w14:paraId="0B663CA0" w14:textId="77777777" w:rsidR="00C11AAF" w:rsidRPr="009079F8" w:rsidRDefault="00C11AAF" w:rsidP="00F23355">
            <w:pPr>
              <w:pStyle w:val="pqiTabBody"/>
            </w:pPr>
            <w:r>
              <w:rPr>
                <w:rFonts w:ascii="Courier New" w:hAnsi="Courier New" w:cs="Courier New"/>
                <w:noProof/>
                <w:color w:val="0000FF"/>
              </w:rPr>
              <w:t>CnCode</w:t>
            </w:r>
          </w:p>
        </w:tc>
        <w:tc>
          <w:tcPr>
            <w:tcW w:w="391" w:type="dxa"/>
            <w:gridSpan w:val="2"/>
          </w:tcPr>
          <w:p w14:paraId="6C307E3E" w14:textId="77777777" w:rsidR="00C11AAF" w:rsidRPr="009079F8" w:rsidRDefault="00C11AAF" w:rsidP="00F23355">
            <w:pPr>
              <w:pStyle w:val="pqiTabBody"/>
            </w:pPr>
            <w:r w:rsidRPr="009079F8">
              <w:t>R</w:t>
            </w:r>
          </w:p>
        </w:tc>
        <w:tc>
          <w:tcPr>
            <w:tcW w:w="2058" w:type="dxa"/>
            <w:gridSpan w:val="3"/>
          </w:tcPr>
          <w:p w14:paraId="1B68129A" w14:textId="77777777" w:rsidR="00C11AAF" w:rsidRPr="009079F8" w:rsidRDefault="000076A8" w:rsidP="00F23355">
            <w:pPr>
              <w:pStyle w:val="pqiTabBody"/>
            </w:pPr>
            <w:r>
              <w:t>Wartość musi być większa od zera.</w:t>
            </w:r>
          </w:p>
        </w:tc>
        <w:tc>
          <w:tcPr>
            <w:tcW w:w="5065" w:type="dxa"/>
          </w:tcPr>
          <w:p w14:paraId="029E5E03" w14:textId="77777777" w:rsidR="00C11AAF" w:rsidRPr="009079F8" w:rsidRDefault="00C11AAF" w:rsidP="00F23355">
            <w:pPr>
              <w:pStyle w:val="pqiTabBody"/>
            </w:pPr>
            <w:r>
              <w:rPr>
                <w:lang w:eastAsia="en-GB"/>
              </w:rPr>
              <w:t>Jeśli k</w:t>
            </w:r>
            <w:r w:rsidRPr="009079F8">
              <w:t>od wyrobu akcyzowego</w:t>
            </w:r>
            <w:r>
              <w:t xml:space="preserve"> w polu 2.8b jest inny niż „N100”, „N200” i „N300” to jest to kod CN odpowiadający wybranemu kodowi wyrobu akcyzowego na podstawie</w:t>
            </w:r>
            <w:r>
              <w:rPr>
                <w:lang w:eastAsia="en-GB"/>
              </w:rPr>
              <w:t xml:space="preserve"> słownika „</w:t>
            </w:r>
            <w:r>
              <w:t>Przynależność kodów CN do wyrobów akcyzowych (</w:t>
            </w:r>
            <w:proofErr w:type="spellStart"/>
            <w:r>
              <w:t>Correspondences</w:t>
            </w:r>
            <w:proofErr w:type="spellEnd"/>
            <w:r>
              <w:t xml:space="preserve"> CN </w:t>
            </w:r>
            <w:proofErr w:type="spellStart"/>
            <w:r>
              <w:t>code</w:t>
            </w:r>
            <w:proofErr w:type="spellEnd"/>
            <w:r>
              <w:t xml:space="preserve"> - </w:t>
            </w:r>
            <w:proofErr w:type="spellStart"/>
            <w:r>
              <w:t>Excise</w:t>
            </w:r>
            <w:proofErr w:type="spellEnd"/>
            <w:r>
              <w:t xml:space="preserve"> </w:t>
            </w:r>
            <w:proofErr w:type="spellStart"/>
            <w:r>
              <w:t>product</w:t>
            </w:r>
            <w:proofErr w:type="spellEnd"/>
            <w:r>
              <w:t xml:space="preserve">) lub </w:t>
            </w:r>
            <w:r>
              <w:rPr>
                <w:lang w:eastAsia="en-GB"/>
              </w:rPr>
              <w:lastRenderedPageBreak/>
              <w:t>słownika „</w:t>
            </w:r>
            <w:r>
              <w:t>Przynależność polskich kodów CN do wyrobów akcyzowych (</w:t>
            </w:r>
            <w:proofErr w:type="spellStart"/>
            <w:r>
              <w:t>Polish</w:t>
            </w:r>
            <w:proofErr w:type="spellEnd"/>
            <w:r>
              <w:t xml:space="preserve"> </w:t>
            </w:r>
            <w:proofErr w:type="spellStart"/>
            <w:r>
              <w:t>correspondences</w:t>
            </w:r>
            <w:proofErr w:type="spellEnd"/>
            <w:r>
              <w:t xml:space="preserve"> CN </w:t>
            </w:r>
            <w:proofErr w:type="spellStart"/>
            <w:r>
              <w:t>code</w:t>
            </w:r>
            <w:proofErr w:type="spellEnd"/>
            <w:r>
              <w:t xml:space="preserve"> - </w:t>
            </w:r>
            <w:proofErr w:type="spellStart"/>
            <w:r>
              <w:t>Excise</w:t>
            </w:r>
            <w:proofErr w:type="spellEnd"/>
            <w:r>
              <w:t xml:space="preserve"> </w:t>
            </w:r>
            <w:proofErr w:type="spellStart"/>
            <w:r>
              <w:t>product</w:t>
            </w:r>
            <w:proofErr w:type="spellEnd"/>
            <w:r>
              <w:t>).</w:t>
            </w:r>
          </w:p>
        </w:tc>
        <w:tc>
          <w:tcPr>
            <w:tcW w:w="1050" w:type="dxa"/>
          </w:tcPr>
          <w:p w14:paraId="1089582F" w14:textId="77777777" w:rsidR="00C11AAF" w:rsidRPr="009079F8" w:rsidRDefault="00C11AAF" w:rsidP="00F23355">
            <w:r>
              <w:lastRenderedPageBreak/>
              <w:t>n8</w:t>
            </w:r>
          </w:p>
        </w:tc>
      </w:tr>
      <w:tr w:rsidR="00C11AAF" w:rsidRPr="009079F8" w14:paraId="19F27942" w14:textId="77777777" w:rsidTr="00ED6F61">
        <w:tc>
          <w:tcPr>
            <w:tcW w:w="384" w:type="dxa"/>
          </w:tcPr>
          <w:p w14:paraId="68F9EBC6" w14:textId="77777777" w:rsidR="00C11AAF" w:rsidRPr="009079F8" w:rsidRDefault="00C11AAF" w:rsidP="00F23355">
            <w:pPr>
              <w:pStyle w:val="pqiTabBody"/>
              <w:rPr>
                <w:b/>
              </w:rPr>
            </w:pPr>
          </w:p>
        </w:tc>
        <w:tc>
          <w:tcPr>
            <w:tcW w:w="433" w:type="dxa"/>
          </w:tcPr>
          <w:p w14:paraId="56D70A29" w14:textId="77777777" w:rsidR="00C11AAF" w:rsidRPr="009079F8" w:rsidRDefault="00C11AAF" w:rsidP="00F23355">
            <w:pPr>
              <w:pStyle w:val="pqiTabBody"/>
              <w:rPr>
                <w:i/>
              </w:rPr>
            </w:pPr>
            <w:r w:rsidRPr="009079F8">
              <w:rPr>
                <w:i/>
              </w:rPr>
              <w:t>d</w:t>
            </w:r>
          </w:p>
        </w:tc>
        <w:tc>
          <w:tcPr>
            <w:tcW w:w="4385" w:type="dxa"/>
          </w:tcPr>
          <w:p w14:paraId="12AD9858" w14:textId="77777777" w:rsidR="00C11AAF" w:rsidRDefault="00C11AAF" w:rsidP="00F23355">
            <w:pPr>
              <w:pStyle w:val="pqiTabBody"/>
            </w:pPr>
            <w:r w:rsidRPr="009079F8">
              <w:t>Ilość</w:t>
            </w:r>
          </w:p>
          <w:p w14:paraId="28BA2C74" w14:textId="77777777" w:rsidR="00C11AAF" w:rsidRPr="009079F8" w:rsidRDefault="00C11AAF" w:rsidP="00F23355">
            <w:pPr>
              <w:pStyle w:val="pqiTabBody"/>
            </w:pPr>
            <w:r>
              <w:rPr>
                <w:rFonts w:ascii="Courier New" w:hAnsi="Courier New" w:cs="Courier New"/>
                <w:noProof/>
                <w:color w:val="0000FF"/>
              </w:rPr>
              <w:t>Quantity</w:t>
            </w:r>
          </w:p>
        </w:tc>
        <w:tc>
          <w:tcPr>
            <w:tcW w:w="391" w:type="dxa"/>
            <w:gridSpan w:val="2"/>
          </w:tcPr>
          <w:p w14:paraId="094838BC" w14:textId="77777777" w:rsidR="00C11AAF" w:rsidRPr="009079F8" w:rsidRDefault="00C11AAF" w:rsidP="00F23355">
            <w:pPr>
              <w:pStyle w:val="pqiTabBody"/>
            </w:pPr>
            <w:r w:rsidRPr="009079F8">
              <w:t>R</w:t>
            </w:r>
          </w:p>
        </w:tc>
        <w:tc>
          <w:tcPr>
            <w:tcW w:w="2058" w:type="dxa"/>
            <w:gridSpan w:val="3"/>
          </w:tcPr>
          <w:p w14:paraId="32B52890" w14:textId="77777777" w:rsidR="00C11AAF" w:rsidRPr="009079F8" w:rsidRDefault="009C02B2" w:rsidP="00F23355">
            <w:pPr>
              <w:pStyle w:val="pqiTabBody"/>
            </w:pPr>
            <w:r>
              <w:t>Wartość musi być większa od zera.</w:t>
            </w:r>
          </w:p>
        </w:tc>
        <w:tc>
          <w:tcPr>
            <w:tcW w:w="5065" w:type="dxa"/>
          </w:tcPr>
          <w:p w14:paraId="6AE1F2DA" w14:textId="77777777" w:rsidR="00C11AAF" w:rsidRPr="009079F8" w:rsidRDefault="00C11AAF" w:rsidP="00F23355">
            <w:pPr>
              <w:pStyle w:val="pqiTabBody"/>
            </w:pPr>
            <w:r w:rsidRPr="009079F8">
              <w:t xml:space="preserve">Należy podać ilość wyrażoną w jednostce miary powiązanej z kodem </w:t>
            </w:r>
            <w:r>
              <w:t>wyrobu</w:t>
            </w:r>
            <w:r w:rsidRPr="009079F8">
              <w:t xml:space="preserve"> – zob. </w:t>
            </w:r>
            <w:r>
              <w:t>wartości słownika „</w:t>
            </w:r>
            <w:r w:rsidRPr="0093764A">
              <w:t>Jednostki miary (</w:t>
            </w:r>
            <w:proofErr w:type="spellStart"/>
            <w:r w:rsidRPr="0093764A">
              <w:t>Units</w:t>
            </w:r>
            <w:proofErr w:type="spellEnd"/>
            <w:r w:rsidRPr="0093764A">
              <w:t xml:space="preserve"> of </w:t>
            </w:r>
            <w:proofErr w:type="spellStart"/>
            <w:r w:rsidRPr="0093764A">
              <w:t>measure</w:t>
            </w:r>
            <w:proofErr w:type="spellEnd"/>
            <w:r w:rsidRPr="0093764A">
              <w:t>)</w:t>
            </w:r>
            <w:r>
              <w:t>" lub dla wyrobów akcyzowych o kodzie ze słownika „Polskie wyroby akcyzowe (</w:t>
            </w:r>
            <w:proofErr w:type="spellStart"/>
            <w:r>
              <w:t>Polish</w:t>
            </w:r>
            <w:proofErr w:type="spellEnd"/>
            <w:r>
              <w:t xml:space="preserve"> </w:t>
            </w:r>
            <w:proofErr w:type="spellStart"/>
            <w:r>
              <w:t>excise</w:t>
            </w:r>
            <w:proofErr w:type="spellEnd"/>
            <w:r>
              <w:t xml:space="preserve"> products)"</w:t>
            </w:r>
            <w:r w:rsidRPr="009079F8">
              <w:t xml:space="preserve"> </w:t>
            </w:r>
            <w:r>
              <w:t>wyrażoną w </w:t>
            </w:r>
            <w:r w:rsidRPr="009079F8">
              <w:t xml:space="preserve">jednostce miary powiązanej z kodem </w:t>
            </w:r>
            <w:r>
              <w:t>wyrobu</w:t>
            </w:r>
            <w:r w:rsidRPr="009079F8">
              <w:t xml:space="preserve"> – zob. </w:t>
            </w:r>
            <w:r>
              <w:t>wartości słownika „Dodatkowe j</w:t>
            </w:r>
            <w:r w:rsidRPr="0093764A">
              <w:t>ednostki miary (</w:t>
            </w:r>
            <w:proofErr w:type="spellStart"/>
            <w:r w:rsidRPr="00424484">
              <w:t>Additional</w:t>
            </w:r>
            <w:proofErr w:type="spellEnd"/>
            <w:r w:rsidRPr="00424484">
              <w:t xml:space="preserve"> </w:t>
            </w:r>
            <w:proofErr w:type="spellStart"/>
            <w:r w:rsidRPr="00424484">
              <w:t>units</w:t>
            </w:r>
            <w:proofErr w:type="spellEnd"/>
            <w:r w:rsidRPr="00424484">
              <w:t xml:space="preserve"> of </w:t>
            </w:r>
            <w:proofErr w:type="spellStart"/>
            <w:r w:rsidRPr="00424484">
              <w:t>measure</w:t>
            </w:r>
            <w:proofErr w:type="spellEnd"/>
            <w:r w:rsidRPr="0093764A">
              <w:t>)</w:t>
            </w:r>
            <w:r>
              <w:t>"</w:t>
            </w:r>
            <w:r w:rsidRPr="009079F8">
              <w:t>.</w:t>
            </w:r>
          </w:p>
          <w:p w14:paraId="792E8D87" w14:textId="77777777" w:rsidR="00C11AAF" w:rsidRPr="009079F8" w:rsidRDefault="00C11AAF" w:rsidP="00F23355">
            <w:pPr>
              <w:pStyle w:val="pqiTabBody"/>
            </w:pPr>
            <w:r w:rsidRPr="009079F8">
              <w:t>W przypadku przemieszczenia do zarejestrowanego odbiorcy, o którym mowa w art. 19 ust. 3 dyrektywy 2008/118/WE, ilość nie może przewyższać ilości, do której odebrania zarejestrowany odbiorca jest upoważniony.</w:t>
            </w:r>
          </w:p>
        </w:tc>
        <w:tc>
          <w:tcPr>
            <w:tcW w:w="1050" w:type="dxa"/>
          </w:tcPr>
          <w:p w14:paraId="09F86976" w14:textId="77777777" w:rsidR="00C11AAF" w:rsidRPr="009079F8" w:rsidRDefault="00C11AAF" w:rsidP="00F23355">
            <w:r>
              <w:t>n…15,3</w:t>
            </w:r>
          </w:p>
        </w:tc>
      </w:tr>
      <w:tr w:rsidR="00C11AAF" w:rsidRPr="009079F8" w14:paraId="6F448157" w14:textId="77777777" w:rsidTr="00ED6F61">
        <w:tc>
          <w:tcPr>
            <w:tcW w:w="384" w:type="dxa"/>
          </w:tcPr>
          <w:p w14:paraId="0622A4F5" w14:textId="77777777" w:rsidR="00C11AAF" w:rsidRPr="009079F8" w:rsidRDefault="00C11AAF" w:rsidP="00F23355">
            <w:pPr>
              <w:pStyle w:val="pqiTabBody"/>
              <w:rPr>
                <w:b/>
              </w:rPr>
            </w:pPr>
          </w:p>
        </w:tc>
        <w:tc>
          <w:tcPr>
            <w:tcW w:w="433" w:type="dxa"/>
          </w:tcPr>
          <w:p w14:paraId="7A1F0585" w14:textId="77777777" w:rsidR="00C11AAF" w:rsidRPr="009079F8" w:rsidRDefault="00C11AAF" w:rsidP="00F23355">
            <w:pPr>
              <w:pStyle w:val="pqiTabBody"/>
              <w:rPr>
                <w:i/>
              </w:rPr>
            </w:pPr>
            <w:r>
              <w:rPr>
                <w:i/>
              </w:rPr>
              <w:t>e</w:t>
            </w:r>
          </w:p>
        </w:tc>
        <w:tc>
          <w:tcPr>
            <w:tcW w:w="4385" w:type="dxa"/>
          </w:tcPr>
          <w:p w14:paraId="1323BA34" w14:textId="77777777" w:rsidR="00C11AAF" w:rsidRDefault="00C11AAF" w:rsidP="00F23355">
            <w:pPr>
              <w:pStyle w:val="pqiTabBody"/>
            </w:pPr>
            <w:r w:rsidRPr="009079F8">
              <w:t>Masa brutto</w:t>
            </w:r>
          </w:p>
          <w:p w14:paraId="5CAB0C2B" w14:textId="24EA41CD" w:rsidR="00C11AAF" w:rsidRPr="009079F8" w:rsidRDefault="00C11AAF" w:rsidP="00F23355">
            <w:pPr>
              <w:pStyle w:val="pqiTabBody"/>
            </w:pPr>
            <w:r>
              <w:rPr>
                <w:rFonts w:ascii="Courier New" w:hAnsi="Courier New" w:cs="Courier New"/>
                <w:noProof/>
                <w:color w:val="0000FF"/>
              </w:rPr>
              <w:t>Gross</w:t>
            </w:r>
            <w:r w:rsidR="00A12522">
              <w:rPr>
                <w:rFonts w:ascii="Courier New" w:hAnsi="Courier New" w:cs="Courier New"/>
                <w:noProof/>
                <w:color w:val="0000FF"/>
              </w:rPr>
              <w:t>Mass</w:t>
            </w:r>
          </w:p>
        </w:tc>
        <w:tc>
          <w:tcPr>
            <w:tcW w:w="391" w:type="dxa"/>
            <w:gridSpan w:val="2"/>
          </w:tcPr>
          <w:p w14:paraId="28FEBF10" w14:textId="77777777" w:rsidR="00C11AAF" w:rsidRPr="009079F8" w:rsidRDefault="00C11AAF" w:rsidP="00F23355">
            <w:pPr>
              <w:pStyle w:val="pqiTabBody"/>
            </w:pPr>
            <w:r w:rsidRPr="009079F8">
              <w:t>R</w:t>
            </w:r>
          </w:p>
        </w:tc>
        <w:tc>
          <w:tcPr>
            <w:tcW w:w="2058" w:type="dxa"/>
            <w:gridSpan w:val="3"/>
          </w:tcPr>
          <w:p w14:paraId="4FF4A2CD" w14:textId="77777777" w:rsidR="00C11AAF" w:rsidRPr="009079F8" w:rsidRDefault="000076A8" w:rsidP="00F23355">
            <w:pPr>
              <w:pStyle w:val="pqiTabBody"/>
            </w:pPr>
            <w:r>
              <w:t>Wartość musi być większa od zera</w:t>
            </w:r>
            <w:r w:rsidR="00FB29BF">
              <w:t xml:space="preserve"> i musi być równa lub większa od masy netto</w:t>
            </w:r>
            <w:r>
              <w:t>.</w:t>
            </w:r>
          </w:p>
        </w:tc>
        <w:tc>
          <w:tcPr>
            <w:tcW w:w="5065" w:type="dxa"/>
          </w:tcPr>
          <w:p w14:paraId="77167214" w14:textId="77777777" w:rsidR="00C11AAF" w:rsidRPr="009079F8" w:rsidRDefault="00C11AAF" w:rsidP="00F23355">
            <w:pPr>
              <w:pStyle w:val="pqiTabBody"/>
            </w:pPr>
            <w:r w:rsidRPr="009079F8">
              <w:t xml:space="preserve">Należy podać masę brutto przesyłki </w:t>
            </w:r>
            <w:r>
              <w:t xml:space="preserve">w kilogramach </w:t>
            </w:r>
            <w:r w:rsidRPr="009079F8">
              <w:t>(wyroby akcyzowe wraz z opakowaniem).</w:t>
            </w:r>
          </w:p>
        </w:tc>
        <w:tc>
          <w:tcPr>
            <w:tcW w:w="1050" w:type="dxa"/>
          </w:tcPr>
          <w:p w14:paraId="332360C7" w14:textId="61591A17" w:rsidR="00C11AAF" w:rsidRPr="009079F8" w:rsidRDefault="00C11AAF" w:rsidP="00F23355">
            <w:pPr>
              <w:pStyle w:val="pqiTabBody"/>
            </w:pPr>
            <w:r w:rsidRPr="009079F8">
              <w:t>n..1</w:t>
            </w:r>
            <w:r w:rsidR="00A12522">
              <w:t>6</w:t>
            </w:r>
            <w:r w:rsidRPr="009079F8">
              <w:t>,</w:t>
            </w:r>
            <w:r w:rsidR="00A12522">
              <w:t>6</w:t>
            </w:r>
          </w:p>
        </w:tc>
      </w:tr>
      <w:tr w:rsidR="00C11AAF" w:rsidRPr="009079F8" w14:paraId="68A26CE1" w14:textId="77777777" w:rsidTr="00ED6F61">
        <w:tc>
          <w:tcPr>
            <w:tcW w:w="384" w:type="dxa"/>
          </w:tcPr>
          <w:p w14:paraId="3222D8A6" w14:textId="77777777" w:rsidR="00C11AAF" w:rsidRPr="009079F8" w:rsidRDefault="00C11AAF" w:rsidP="00F23355">
            <w:pPr>
              <w:pStyle w:val="pqiTabBody"/>
              <w:rPr>
                <w:b/>
              </w:rPr>
            </w:pPr>
          </w:p>
        </w:tc>
        <w:tc>
          <w:tcPr>
            <w:tcW w:w="433" w:type="dxa"/>
          </w:tcPr>
          <w:p w14:paraId="7DDE1D76" w14:textId="77777777" w:rsidR="00C11AAF" w:rsidRPr="009079F8" w:rsidRDefault="00C11AAF" w:rsidP="00F23355">
            <w:pPr>
              <w:pStyle w:val="pqiTabBody"/>
              <w:rPr>
                <w:i/>
              </w:rPr>
            </w:pPr>
            <w:r>
              <w:rPr>
                <w:i/>
              </w:rPr>
              <w:t>f</w:t>
            </w:r>
          </w:p>
        </w:tc>
        <w:tc>
          <w:tcPr>
            <w:tcW w:w="4385" w:type="dxa"/>
          </w:tcPr>
          <w:p w14:paraId="4D1D2ACF" w14:textId="77777777" w:rsidR="00C11AAF" w:rsidRDefault="00C11AAF" w:rsidP="00F23355">
            <w:pPr>
              <w:pStyle w:val="pqiTabBody"/>
            </w:pPr>
            <w:r w:rsidRPr="009079F8">
              <w:t>Masa netto</w:t>
            </w:r>
          </w:p>
          <w:p w14:paraId="73001340" w14:textId="6128BDFD" w:rsidR="00C11AAF" w:rsidRPr="009079F8" w:rsidRDefault="00C11AAF" w:rsidP="00F23355">
            <w:pPr>
              <w:pStyle w:val="pqiTabBody"/>
            </w:pPr>
            <w:r>
              <w:rPr>
                <w:rFonts w:ascii="Courier New" w:hAnsi="Courier New" w:cs="Courier New"/>
                <w:noProof/>
                <w:color w:val="0000FF"/>
              </w:rPr>
              <w:t>Net</w:t>
            </w:r>
            <w:r w:rsidR="00A12522">
              <w:rPr>
                <w:rFonts w:ascii="Courier New" w:hAnsi="Courier New" w:cs="Courier New"/>
                <w:noProof/>
                <w:color w:val="0000FF"/>
              </w:rPr>
              <w:t>Mass</w:t>
            </w:r>
          </w:p>
        </w:tc>
        <w:tc>
          <w:tcPr>
            <w:tcW w:w="391" w:type="dxa"/>
            <w:gridSpan w:val="2"/>
          </w:tcPr>
          <w:p w14:paraId="64EF6619" w14:textId="77777777" w:rsidR="00C11AAF" w:rsidRPr="009079F8" w:rsidRDefault="00C11AAF" w:rsidP="00F23355">
            <w:pPr>
              <w:pStyle w:val="pqiTabBody"/>
            </w:pPr>
            <w:r w:rsidRPr="009079F8">
              <w:t>R</w:t>
            </w:r>
          </w:p>
        </w:tc>
        <w:tc>
          <w:tcPr>
            <w:tcW w:w="2058" w:type="dxa"/>
            <w:gridSpan w:val="3"/>
          </w:tcPr>
          <w:p w14:paraId="4F2CC3FE" w14:textId="77777777" w:rsidR="00C11AAF" w:rsidRPr="009079F8" w:rsidRDefault="00017FF6" w:rsidP="00FB29BF">
            <w:pPr>
              <w:pStyle w:val="pqiTabBody"/>
            </w:pPr>
            <w:r>
              <w:t>Wartość musi być większa od zera</w:t>
            </w:r>
            <w:r w:rsidR="00FB29BF">
              <w:t xml:space="preserve"> i musi być równa lub </w:t>
            </w:r>
            <w:r w:rsidR="00FB29BF">
              <w:lastRenderedPageBreak/>
              <w:t>mniejsza od masy brutto</w:t>
            </w:r>
            <w:r>
              <w:t>.</w:t>
            </w:r>
          </w:p>
        </w:tc>
        <w:tc>
          <w:tcPr>
            <w:tcW w:w="5065" w:type="dxa"/>
          </w:tcPr>
          <w:p w14:paraId="0367CB3B" w14:textId="77777777" w:rsidR="00C11AAF" w:rsidRPr="009079F8" w:rsidRDefault="00C11AAF" w:rsidP="00F23355">
            <w:pPr>
              <w:pStyle w:val="pqiTabBody"/>
            </w:pPr>
            <w:r w:rsidRPr="009079F8">
              <w:lastRenderedPageBreak/>
              <w:t xml:space="preserve">Należy podać masę wyrobów akcyzowych bez opakowania </w:t>
            </w:r>
            <w:r>
              <w:t xml:space="preserve">w kilogramach </w:t>
            </w:r>
            <w:r w:rsidRPr="009079F8">
              <w:t xml:space="preserve">(w przypadku alkoholu </w:t>
            </w:r>
            <w:r w:rsidR="0076267F">
              <w:br/>
            </w:r>
            <w:r w:rsidRPr="009079F8">
              <w:t xml:space="preserve">i napojów alkoholowych, </w:t>
            </w:r>
            <w:r>
              <w:t>wyrob</w:t>
            </w:r>
            <w:r w:rsidRPr="009079F8">
              <w:t xml:space="preserve">ów energetycznych </w:t>
            </w:r>
            <w:r w:rsidR="0076267F">
              <w:br/>
            </w:r>
            <w:r w:rsidRPr="009079F8">
              <w:lastRenderedPageBreak/>
              <w:t>i w przypadku wszystkich wyrobów tytoniowych poza papierosami).</w:t>
            </w:r>
          </w:p>
        </w:tc>
        <w:tc>
          <w:tcPr>
            <w:tcW w:w="1050" w:type="dxa"/>
          </w:tcPr>
          <w:p w14:paraId="3FEC55C0" w14:textId="532557CF" w:rsidR="00C11AAF" w:rsidRPr="009079F8" w:rsidRDefault="00C11AAF" w:rsidP="00F23355">
            <w:pPr>
              <w:pStyle w:val="pqiTabBody"/>
            </w:pPr>
            <w:r w:rsidRPr="009079F8">
              <w:lastRenderedPageBreak/>
              <w:t>n..1</w:t>
            </w:r>
            <w:r w:rsidR="00A12522">
              <w:t>6</w:t>
            </w:r>
            <w:r w:rsidRPr="009079F8">
              <w:t>,</w:t>
            </w:r>
            <w:r w:rsidR="00A12522">
              <w:t>6</w:t>
            </w:r>
          </w:p>
        </w:tc>
      </w:tr>
      <w:tr w:rsidR="00C11AAF" w:rsidRPr="009079F8" w14:paraId="64894D83" w14:textId="77777777" w:rsidTr="00ED6F61">
        <w:tc>
          <w:tcPr>
            <w:tcW w:w="384" w:type="dxa"/>
          </w:tcPr>
          <w:p w14:paraId="3A37F48A" w14:textId="77777777" w:rsidR="00C11AAF" w:rsidRPr="009079F8" w:rsidRDefault="00C11AAF" w:rsidP="00F23355">
            <w:pPr>
              <w:pStyle w:val="pqiTabBody"/>
              <w:rPr>
                <w:b/>
              </w:rPr>
            </w:pPr>
          </w:p>
        </w:tc>
        <w:tc>
          <w:tcPr>
            <w:tcW w:w="433" w:type="dxa"/>
          </w:tcPr>
          <w:p w14:paraId="0FAD3531" w14:textId="77777777" w:rsidR="00C11AAF" w:rsidRPr="009079F8" w:rsidRDefault="00C11AAF" w:rsidP="00F23355">
            <w:pPr>
              <w:pStyle w:val="pqiTabBody"/>
              <w:rPr>
                <w:i/>
              </w:rPr>
            </w:pPr>
            <w:r>
              <w:rPr>
                <w:i/>
              </w:rPr>
              <w:t>i</w:t>
            </w:r>
          </w:p>
        </w:tc>
        <w:tc>
          <w:tcPr>
            <w:tcW w:w="4385" w:type="dxa"/>
          </w:tcPr>
          <w:p w14:paraId="02DE513A" w14:textId="77777777" w:rsidR="00C11AAF" w:rsidRDefault="00C11AAF" w:rsidP="00F23355">
            <w:pPr>
              <w:pStyle w:val="pqiTabBody"/>
            </w:pPr>
            <w:r>
              <w:t>Znaki akcyzy</w:t>
            </w:r>
          </w:p>
          <w:p w14:paraId="25DEC8EE" w14:textId="77777777" w:rsidR="00C11AAF" w:rsidRPr="009079F8" w:rsidRDefault="00C11AAF" w:rsidP="00F23355">
            <w:pPr>
              <w:pStyle w:val="pqiTabBody"/>
            </w:pPr>
            <w:r>
              <w:rPr>
                <w:rFonts w:ascii="Courier New" w:hAnsi="Courier New" w:cs="Courier New"/>
                <w:noProof/>
                <w:color w:val="0000FF"/>
              </w:rPr>
              <w:t>FiscalMark</w:t>
            </w:r>
          </w:p>
        </w:tc>
        <w:tc>
          <w:tcPr>
            <w:tcW w:w="391" w:type="dxa"/>
            <w:gridSpan w:val="2"/>
          </w:tcPr>
          <w:p w14:paraId="6ECF2867" w14:textId="77777777" w:rsidR="00C11AAF" w:rsidRPr="009079F8" w:rsidRDefault="00C11AAF" w:rsidP="00F23355">
            <w:pPr>
              <w:pStyle w:val="pqiTabBody"/>
            </w:pPr>
            <w:r w:rsidRPr="009079F8">
              <w:t>O</w:t>
            </w:r>
          </w:p>
        </w:tc>
        <w:tc>
          <w:tcPr>
            <w:tcW w:w="2058" w:type="dxa"/>
            <w:gridSpan w:val="3"/>
          </w:tcPr>
          <w:p w14:paraId="1C4DF560" w14:textId="77777777" w:rsidR="00C11AAF" w:rsidRPr="009079F8" w:rsidRDefault="00C11AAF" w:rsidP="00F23355">
            <w:pPr>
              <w:pStyle w:val="pqiTabBody"/>
            </w:pPr>
          </w:p>
        </w:tc>
        <w:tc>
          <w:tcPr>
            <w:tcW w:w="5065" w:type="dxa"/>
          </w:tcPr>
          <w:p w14:paraId="75CB2463" w14:textId="77777777" w:rsidR="00C11AAF" w:rsidRPr="009079F8" w:rsidRDefault="00C11AAF" w:rsidP="00F23355">
            <w:pPr>
              <w:pStyle w:val="pqiTabBody"/>
            </w:pPr>
            <w:r w:rsidRPr="009079F8">
              <w:t xml:space="preserve">Należy podać wszelkie dodatkowe informacje dotyczące </w:t>
            </w:r>
            <w:r>
              <w:t>znaków akcyzy</w:t>
            </w:r>
            <w:r w:rsidRPr="009079F8">
              <w:t xml:space="preserve"> wymaganych przez państwo członkowskie przeznaczenia.</w:t>
            </w:r>
          </w:p>
        </w:tc>
        <w:tc>
          <w:tcPr>
            <w:tcW w:w="1050" w:type="dxa"/>
          </w:tcPr>
          <w:p w14:paraId="0D3FD2DE" w14:textId="77777777" w:rsidR="00C11AAF" w:rsidRPr="009079F8" w:rsidRDefault="00C11AAF" w:rsidP="00F23355">
            <w:pPr>
              <w:pStyle w:val="pqiTabBody"/>
            </w:pPr>
            <w:r w:rsidRPr="009079F8">
              <w:t>an..350</w:t>
            </w:r>
          </w:p>
        </w:tc>
      </w:tr>
      <w:tr w:rsidR="00C11AAF" w:rsidRPr="009079F8" w14:paraId="32A2D874" w14:textId="77777777" w:rsidTr="00ED6F61">
        <w:tc>
          <w:tcPr>
            <w:tcW w:w="817" w:type="dxa"/>
            <w:gridSpan w:val="2"/>
          </w:tcPr>
          <w:p w14:paraId="026F83A5" w14:textId="77777777" w:rsidR="00C11AAF" w:rsidRPr="009079F8" w:rsidRDefault="00C11AAF" w:rsidP="00F23355">
            <w:pPr>
              <w:pStyle w:val="pqiTabBody"/>
              <w:rPr>
                <w:i/>
              </w:rPr>
            </w:pPr>
          </w:p>
        </w:tc>
        <w:tc>
          <w:tcPr>
            <w:tcW w:w="4385" w:type="dxa"/>
          </w:tcPr>
          <w:p w14:paraId="0B19F762" w14:textId="77777777" w:rsidR="00C11AAF" w:rsidRDefault="00C11AAF" w:rsidP="00F23355">
            <w:pPr>
              <w:pStyle w:val="pqiTabBody"/>
            </w:pPr>
            <w:r>
              <w:t>JĘZYK ELEMENTU</w:t>
            </w:r>
            <w:r w:rsidRPr="009079F8">
              <w:t xml:space="preserve"> </w:t>
            </w:r>
          </w:p>
          <w:p w14:paraId="7E34250B" w14:textId="77777777" w:rsidR="00C11AAF" w:rsidRPr="009079F8" w:rsidRDefault="00C11AAF" w:rsidP="00F23355">
            <w:pPr>
              <w:pStyle w:val="pqiTabBody"/>
            </w:pPr>
            <w:r>
              <w:rPr>
                <w:rFonts w:ascii="Courier New" w:hAnsi="Courier New" w:cs="Courier New"/>
                <w:noProof/>
                <w:color w:val="0000FF"/>
              </w:rPr>
              <w:t>@language</w:t>
            </w:r>
          </w:p>
        </w:tc>
        <w:tc>
          <w:tcPr>
            <w:tcW w:w="391" w:type="dxa"/>
            <w:gridSpan w:val="2"/>
          </w:tcPr>
          <w:p w14:paraId="317E21E8" w14:textId="77777777" w:rsidR="00C11AAF" w:rsidRPr="009079F8" w:rsidRDefault="00C11AAF" w:rsidP="00F23355">
            <w:pPr>
              <w:pStyle w:val="pqiTabBody"/>
            </w:pPr>
            <w:r>
              <w:t>D</w:t>
            </w:r>
          </w:p>
        </w:tc>
        <w:tc>
          <w:tcPr>
            <w:tcW w:w="2058" w:type="dxa"/>
            <w:gridSpan w:val="3"/>
          </w:tcPr>
          <w:p w14:paraId="4EE782D8" w14:textId="77777777" w:rsidR="00C11AAF" w:rsidRPr="009079F8" w:rsidRDefault="00C11AAF" w:rsidP="00F23355">
            <w:pPr>
              <w:pStyle w:val="pqiTabBody"/>
            </w:pPr>
            <w:r w:rsidRPr="009079F8">
              <w:t>„R”, jeżeli stosuje się pole tekstowe</w:t>
            </w:r>
            <w:r>
              <w:t xml:space="preserve"> 2.8i</w:t>
            </w:r>
            <w:r w:rsidRPr="009079F8">
              <w:t>.</w:t>
            </w:r>
          </w:p>
        </w:tc>
        <w:tc>
          <w:tcPr>
            <w:tcW w:w="5065" w:type="dxa"/>
          </w:tcPr>
          <w:p w14:paraId="22936FD6" w14:textId="77777777" w:rsidR="00C11AAF" w:rsidRDefault="00C11AAF" w:rsidP="00F23355">
            <w:pPr>
              <w:pStyle w:val="pqiTabBody"/>
            </w:pPr>
            <w:r>
              <w:t>Atrybut.</w:t>
            </w:r>
          </w:p>
          <w:p w14:paraId="0D3636A4" w14:textId="77777777" w:rsidR="00C11AAF"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050" w:type="dxa"/>
          </w:tcPr>
          <w:p w14:paraId="73DAF982" w14:textId="77777777" w:rsidR="00C11AAF" w:rsidRPr="009079F8" w:rsidRDefault="00C11AAF" w:rsidP="00F23355">
            <w:pPr>
              <w:pStyle w:val="pqiTabBody"/>
            </w:pPr>
            <w:r w:rsidRPr="009079F8">
              <w:t>a2</w:t>
            </w:r>
          </w:p>
        </w:tc>
      </w:tr>
      <w:tr w:rsidR="00C11AAF" w:rsidRPr="009079F8" w14:paraId="11466385" w14:textId="77777777" w:rsidTr="00ED6F61">
        <w:tc>
          <w:tcPr>
            <w:tcW w:w="384" w:type="dxa"/>
          </w:tcPr>
          <w:p w14:paraId="2C56A718" w14:textId="77777777" w:rsidR="00C11AAF" w:rsidRPr="009079F8" w:rsidRDefault="00C11AAF" w:rsidP="00F23355">
            <w:pPr>
              <w:pStyle w:val="pqiTabBody"/>
              <w:rPr>
                <w:b/>
              </w:rPr>
            </w:pPr>
          </w:p>
        </w:tc>
        <w:tc>
          <w:tcPr>
            <w:tcW w:w="433" w:type="dxa"/>
          </w:tcPr>
          <w:p w14:paraId="13550C1A" w14:textId="77777777" w:rsidR="00C11AAF" w:rsidRPr="009079F8" w:rsidRDefault="00C11AAF" w:rsidP="00F23355">
            <w:pPr>
              <w:pStyle w:val="pqiTabBody"/>
              <w:rPr>
                <w:i/>
              </w:rPr>
            </w:pPr>
            <w:r>
              <w:rPr>
                <w:i/>
              </w:rPr>
              <w:t>j</w:t>
            </w:r>
          </w:p>
        </w:tc>
        <w:tc>
          <w:tcPr>
            <w:tcW w:w="4385" w:type="dxa"/>
          </w:tcPr>
          <w:p w14:paraId="40BE06C1" w14:textId="77777777" w:rsidR="00C11AAF" w:rsidRDefault="00C11AAF" w:rsidP="00F23355">
            <w:pPr>
              <w:pStyle w:val="pqiTabBody"/>
            </w:pPr>
            <w:r>
              <w:t>Znak akcyzy</w:t>
            </w:r>
          </w:p>
          <w:p w14:paraId="5515F4A0" w14:textId="77777777" w:rsidR="00C11AAF" w:rsidRPr="009079F8" w:rsidRDefault="00C11AAF" w:rsidP="00F23355">
            <w:pPr>
              <w:pStyle w:val="pqiTabBody"/>
            </w:pPr>
            <w:r>
              <w:rPr>
                <w:rFonts w:ascii="Courier New" w:hAnsi="Courier New" w:cs="Courier New"/>
                <w:noProof/>
                <w:color w:val="0000FF"/>
              </w:rPr>
              <w:t>FiscalMarkUsedFlag</w:t>
            </w:r>
          </w:p>
        </w:tc>
        <w:tc>
          <w:tcPr>
            <w:tcW w:w="391" w:type="dxa"/>
            <w:gridSpan w:val="2"/>
          </w:tcPr>
          <w:p w14:paraId="46568826" w14:textId="77777777" w:rsidR="00C11AAF" w:rsidRPr="009079F8" w:rsidRDefault="00C11AAF" w:rsidP="00F23355">
            <w:pPr>
              <w:pStyle w:val="pqiTabBody"/>
            </w:pPr>
            <w:r w:rsidRPr="009079F8">
              <w:t>D</w:t>
            </w:r>
          </w:p>
        </w:tc>
        <w:tc>
          <w:tcPr>
            <w:tcW w:w="2058" w:type="dxa"/>
            <w:gridSpan w:val="3"/>
          </w:tcPr>
          <w:p w14:paraId="00B1F479" w14:textId="77777777" w:rsidR="00C11AAF" w:rsidRPr="009079F8" w:rsidRDefault="00C11AAF" w:rsidP="00F23355">
            <w:pPr>
              <w:pStyle w:val="pqiTabBody"/>
            </w:pPr>
            <w:r w:rsidRPr="009079F8">
              <w:t xml:space="preserve">„R”, jeżeli stosuje się </w:t>
            </w:r>
            <w:r>
              <w:t>znaki akcyzy</w:t>
            </w:r>
            <w:r w:rsidRPr="009079F8">
              <w:t xml:space="preserve">. </w:t>
            </w:r>
          </w:p>
        </w:tc>
        <w:tc>
          <w:tcPr>
            <w:tcW w:w="5065" w:type="dxa"/>
          </w:tcPr>
          <w:p w14:paraId="45FC7131" w14:textId="77777777" w:rsidR="00C11AAF" w:rsidRPr="009079F8" w:rsidRDefault="00C11AAF" w:rsidP="00F23355">
            <w:pPr>
              <w:pStyle w:val="pqiTabBody"/>
            </w:pPr>
            <w:r w:rsidRPr="009079F8">
              <w:t xml:space="preserve">Należy podać „1”, jeżeli wyroby zawierają </w:t>
            </w:r>
            <w:r>
              <w:t>znaki akcyzy</w:t>
            </w:r>
            <w:r w:rsidRPr="009079F8">
              <w:t xml:space="preserve"> lub są nimi opatrzone lub „0”, jeżeli nie zawierają </w:t>
            </w:r>
            <w:r>
              <w:t>znaków akcyzy</w:t>
            </w:r>
            <w:r w:rsidRPr="009079F8">
              <w:t xml:space="preserve"> lub nie są nimi opatrzone.</w:t>
            </w:r>
          </w:p>
        </w:tc>
        <w:tc>
          <w:tcPr>
            <w:tcW w:w="1050" w:type="dxa"/>
          </w:tcPr>
          <w:p w14:paraId="008F373A" w14:textId="77777777" w:rsidR="00C11AAF" w:rsidRPr="009079F8" w:rsidRDefault="00C11AAF" w:rsidP="00F23355">
            <w:pPr>
              <w:pStyle w:val="pqiTabBody"/>
            </w:pPr>
            <w:r w:rsidRPr="009079F8">
              <w:t>n1</w:t>
            </w:r>
          </w:p>
        </w:tc>
      </w:tr>
      <w:tr w:rsidR="00C11AAF" w:rsidRPr="009079F8" w14:paraId="471740DA" w14:textId="77777777" w:rsidTr="00ED6F61">
        <w:tc>
          <w:tcPr>
            <w:tcW w:w="384" w:type="dxa"/>
          </w:tcPr>
          <w:p w14:paraId="5464A8AD" w14:textId="77777777" w:rsidR="00C11AAF" w:rsidRPr="009079F8" w:rsidRDefault="00C11AAF" w:rsidP="00F23355">
            <w:pPr>
              <w:pStyle w:val="pqiTabBody"/>
              <w:rPr>
                <w:b/>
              </w:rPr>
            </w:pPr>
          </w:p>
        </w:tc>
        <w:tc>
          <w:tcPr>
            <w:tcW w:w="433" w:type="dxa"/>
          </w:tcPr>
          <w:p w14:paraId="34A7E581" w14:textId="77777777" w:rsidR="00C11AAF" w:rsidRPr="009079F8" w:rsidRDefault="00C11AAF" w:rsidP="00F23355">
            <w:pPr>
              <w:pStyle w:val="pqiTabBody"/>
              <w:rPr>
                <w:i/>
              </w:rPr>
            </w:pPr>
            <w:r>
              <w:rPr>
                <w:i/>
              </w:rPr>
              <w:t>k</w:t>
            </w:r>
          </w:p>
        </w:tc>
        <w:tc>
          <w:tcPr>
            <w:tcW w:w="4385" w:type="dxa"/>
          </w:tcPr>
          <w:p w14:paraId="281C5032" w14:textId="77777777" w:rsidR="00C11AAF" w:rsidRDefault="00C11AAF" w:rsidP="00F23355">
            <w:pPr>
              <w:pStyle w:val="pqiTabBody"/>
              <w:rPr>
                <w:rFonts w:ascii="Courier New" w:hAnsi="Courier New" w:cs="Courier New"/>
                <w:noProof/>
                <w:color w:val="0000FF"/>
              </w:rPr>
            </w:pPr>
          </w:p>
          <w:p w14:paraId="613D48D5" w14:textId="77777777" w:rsidR="00C11AAF" w:rsidRPr="009079F8" w:rsidRDefault="00C11AAF" w:rsidP="00F23355">
            <w:pPr>
              <w:pStyle w:val="pqiTabBody"/>
            </w:pPr>
            <w:r>
              <w:rPr>
                <w:rFonts w:ascii="Courier New" w:hAnsi="Courier New" w:cs="Courier New"/>
                <w:noProof/>
                <w:color w:val="0000FF"/>
              </w:rPr>
              <w:t>Pole usunięte</w:t>
            </w:r>
          </w:p>
        </w:tc>
        <w:tc>
          <w:tcPr>
            <w:tcW w:w="391" w:type="dxa"/>
            <w:gridSpan w:val="2"/>
          </w:tcPr>
          <w:p w14:paraId="071FF5D7" w14:textId="77777777" w:rsidR="00C11AAF" w:rsidRPr="009079F8" w:rsidRDefault="00C11AAF" w:rsidP="00F23355">
            <w:pPr>
              <w:pStyle w:val="pqiTabBody"/>
            </w:pPr>
          </w:p>
        </w:tc>
        <w:tc>
          <w:tcPr>
            <w:tcW w:w="2058" w:type="dxa"/>
            <w:gridSpan w:val="3"/>
          </w:tcPr>
          <w:p w14:paraId="7026E024" w14:textId="77777777" w:rsidR="00C11AAF" w:rsidRPr="009079F8" w:rsidRDefault="00C11AAF" w:rsidP="00F23355">
            <w:pPr>
              <w:pStyle w:val="pqiTabBody"/>
            </w:pPr>
          </w:p>
        </w:tc>
        <w:tc>
          <w:tcPr>
            <w:tcW w:w="5065" w:type="dxa"/>
          </w:tcPr>
          <w:p w14:paraId="1E71B745" w14:textId="77777777" w:rsidR="00C11AAF" w:rsidRPr="009079F8" w:rsidRDefault="00C11AAF" w:rsidP="00F23355">
            <w:pPr>
              <w:pStyle w:val="pqiTabBody"/>
            </w:pPr>
          </w:p>
        </w:tc>
        <w:tc>
          <w:tcPr>
            <w:tcW w:w="1050" w:type="dxa"/>
          </w:tcPr>
          <w:p w14:paraId="0B90A504" w14:textId="77777777" w:rsidR="00C11AAF" w:rsidRPr="009079F8" w:rsidRDefault="00C11AAF" w:rsidP="00F23355">
            <w:pPr>
              <w:pStyle w:val="pqiTabBody"/>
            </w:pPr>
          </w:p>
        </w:tc>
      </w:tr>
      <w:tr w:rsidR="00C11AAF" w:rsidRPr="009079F8" w14:paraId="1E4E5D7B" w14:textId="77777777" w:rsidTr="00ED6F61">
        <w:tc>
          <w:tcPr>
            <w:tcW w:w="384" w:type="dxa"/>
          </w:tcPr>
          <w:p w14:paraId="621FC016" w14:textId="77777777" w:rsidR="00C11AAF" w:rsidRPr="009079F8" w:rsidRDefault="00C11AAF" w:rsidP="00F23355">
            <w:pPr>
              <w:pStyle w:val="pqiTabBody"/>
              <w:rPr>
                <w:b/>
              </w:rPr>
            </w:pPr>
          </w:p>
        </w:tc>
        <w:tc>
          <w:tcPr>
            <w:tcW w:w="433" w:type="dxa"/>
          </w:tcPr>
          <w:p w14:paraId="77190479" w14:textId="77777777" w:rsidR="00C11AAF" w:rsidRPr="009079F8" w:rsidRDefault="00C11AAF" w:rsidP="00F23355">
            <w:pPr>
              <w:pStyle w:val="pqiTabBody"/>
              <w:rPr>
                <w:i/>
              </w:rPr>
            </w:pPr>
            <w:r>
              <w:rPr>
                <w:i/>
              </w:rPr>
              <w:t>l</w:t>
            </w:r>
          </w:p>
        </w:tc>
        <w:tc>
          <w:tcPr>
            <w:tcW w:w="4385" w:type="dxa"/>
          </w:tcPr>
          <w:p w14:paraId="15CD9929" w14:textId="77777777" w:rsidR="00C11AAF" w:rsidRDefault="00C11AAF" w:rsidP="00F23355">
            <w:pPr>
              <w:pStyle w:val="pqiTabBody"/>
            </w:pPr>
            <w:r w:rsidRPr="009079F8">
              <w:t>Gęstość</w:t>
            </w:r>
          </w:p>
          <w:p w14:paraId="0B796F79" w14:textId="77777777" w:rsidR="00C11AAF" w:rsidRPr="009079F8" w:rsidRDefault="00C11AAF" w:rsidP="00F23355">
            <w:pPr>
              <w:pStyle w:val="pqiTabBody"/>
            </w:pPr>
            <w:r>
              <w:rPr>
                <w:rFonts w:ascii="Courier New" w:hAnsi="Courier New" w:cs="Courier New"/>
                <w:noProof/>
                <w:color w:val="0000FF"/>
              </w:rPr>
              <w:t>Density</w:t>
            </w:r>
          </w:p>
        </w:tc>
        <w:tc>
          <w:tcPr>
            <w:tcW w:w="391" w:type="dxa"/>
            <w:gridSpan w:val="2"/>
          </w:tcPr>
          <w:p w14:paraId="4CB62390" w14:textId="77777777" w:rsidR="00C11AAF" w:rsidRPr="009079F8" w:rsidRDefault="00C11AAF" w:rsidP="00F23355">
            <w:pPr>
              <w:pStyle w:val="pqiTabBody"/>
            </w:pPr>
            <w:r w:rsidRPr="009079F8">
              <w:t>C</w:t>
            </w:r>
          </w:p>
        </w:tc>
        <w:tc>
          <w:tcPr>
            <w:tcW w:w="2058" w:type="dxa"/>
            <w:gridSpan w:val="3"/>
          </w:tcPr>
          <w:p w14:paraId="027F2468" w14:textId="77777777" w:rsidR="00C11AAF" w:rsidRDefault="00C11AAF" w:rsidP="00F23355">
            <w:pPr>
              <w:pStyle w:val="pqiTabBody"/>
            </w:pPr>
            <w:r w:rsidRPr="009079F8">
              <w:t>„R”, jeżeli ma zastosowanie do danego wyrobu akcyzowego</w:t>
            </w:r>
            <w:r>
              <w:t>– patrz wartości słownika „Wyroby akcyzowe (</w:t>
            </w:r>
            <w:proofErr w:type="spellStart"/>
            <w:r>
              <w:t>Excise</w:t>
            </w:r>
            <w:proofErr w:type="spellEnd"/>
            <w:r>
              <w:t xml:space="preserve"> products)” oraz słownika „Polskie wyroby akcyzowe (</w:t>
            </w:r>
            <w:proofErr w:type="spellStart"/>
            <w:r>
              <w:t>Polish</w:t>
            </w:r>
            <w:proofErr w:type="spellEnd"/>
            <w:r>
              <w:t xml:space="preserve"> </w:t>
            </w:r>
            <w:proofErr w:type="spellStart"/>
            <w:r>
              <w:t>excise</w:t>
            </w:r>
            <w:proofErr w:type="spellEnd"/>
            <w:r>
              <w:t xml:space="preserve"> products)”</w:t>
            </w:r>
            <w:r w:rsidRPr="009079F8">
              <w:t>.</w:t>
            </w:r>
          </w:p>
          <w:p w14:paraId="62A45C22" w14:textId="77777777" w:rsidR="00C11AAF" w:rsidRDefault="00C11AAF" w:rsidP="00F23355">
            <w:pPr>
              <w:pStyle w:val="pqiTabBody"/>
            </w:pPr>
            <w:r>
              <w:lastRenderedPageBreak/>
              <w:t>„O” dla wyrobów „O100” i „N100”.</w:t>
            </w:r>
          </w:p>
          <w:p w14:paraId="566F6097" w14:textId="77777777" w:rsidR="00C11AAF" w:rsidRPr="009079F8" w:rsidRDefault="00C11AAF" w:rsidP="00F23355">
            <w:pPr>
              <w:pStyle w:val="pqiTabBody"/>
            </w:pPr>
            <w:r>
              <w:t>W pozostałych przypadkach nie stosuje się.</w:t>
            </w:r>
          </w:p>
        </w:tc>
        <w:tc>
          <w:tcPr>
            <w:tcW w:w="5065" w:type="dxa"/>
          </w:tcPr>
          <w:p w14:paraId="09D96257" w14:textId="77777777" w:rsidR="00C11AAF" w:rsidRPr="009079F8" w:rsidRDefault="00C11AAF" w:rsidP="00F23355">
            <w:pPr>
              <w:pStyle w:val="pqiTabBody"/>
            </w:pPr>
            <w:r w:rsidRPr="009079F8">
              <w:lastRenderedPageBreak/>
              <w:t xml:space="preserve">Należy podać gęstość </w:t>
            </w:r>
            <w:r>
              <w:t>w kg/m</w:t>
            </w:r>
            <w:r>
              <w:rPr>
                <w:vertAlign w:val="superscript"/>
              </w:rPr>
              <w:t>3</w:t>
            </w:r>
            <w:r>
              <w:t xml:space="preserve"> </w:t>
            </w:r>
            <w:r w:rsidRPr="009079F8">
              <w:t xml:space="preserve">w temperaturze </w:t>
            </w:r>
            <w:smartTag w:uri="urn:schemas-microsoft-com:office:smarttags" w:element="metricconverter">
              <w:smartTagPr>
                <w:attr w:name="ProductID" w:val="15ﾰC"/>
              </w:smartTagPr>
              <w:r w:rsidRPr="009079F8">
                <w:t>15°C</w:t>
              </w:r>
            </w:smartTag>
            <w:r w:rsidRPr="009079F8">
              <w:t xml:space="preserve"> </w:t>
            </w:r>
            <w:r>
              <w:t>jeśli ma zastosowanie.</w:t>
            </w:r>
            <w:r w:rsidR="002D3282">
              <w:t xml:space="preserve"> Wartość musi być większa od zera.</w:t>
            </w:r>
          </w:p>
        </w:tc>
        <w:tc>
          <w:tcPr>
            <w:tcW w:w="1050" w:type="dxa"/>
          </w:tcPr>
          <w:p w14:paraId="739E6324" w14:textId="77777777" w:rsidR="00C11AAF" w:rsidRPr="009079F8" w:rsidRDefault="00C11AAF" w:rsidP="00F23355">
            <w:pPr>
              <w:pStyle w:val="pqiTabBody"/>
            </w:pPr>
            <w:r w:rsidRPr="009079F8">
              <w:t>n..5,2</w:t>
            </w:r>
          </w:p>
        </w:tc>
      </w:tr>
      <w:tr w:rsidR="00C11AAF" w:rsidRPr="009079F8" w14:paraId="0C5DD13D" w14:textId="77777777" w:rsidTr="00ED6F61">
        <w:tc>
          <w:tcPr>
            <w:tcW w:w="384" w:type="dxa"/>
          </w:tcPr>
          <w:p w14:paraId="3F6505D6" w14:textId="77777777" w:rsidR="00C11AAF" w:rsidRPr="009079F8" w:rsidRDefault="00C11AAF" w:rsidP="00F23355">
            <w:pPr>
              <w:pStyle w:val="pqiTabBody"/>
              <w:rPr>
                <w:b/>
              </w:rPr>
            </w:pPr>
          </w:p>
        </w:tc>
        <w:tc>
          <w:tcPr>
            <w:tcW w:w="433" w:type="dxa"/>
          </w:tcPr>
          <w:p w14:paraId="219DA787" w14:textId="77777777" w:rsidR="00C11AAF" w:rsidRPr="009079F8" w:rsidRDefault="00C11AAF" w:rsidP="00F23355">
            <w:pPr>
              <w:pStyle w:val="pqiTabBody"/>
              <w:rPr>
                <w:i/>
              </w:rPr>
            </w:pPr>
            <w:r>
              <w:rPr>
                <w:i/>
              </w:rPr>
              <w:t>m</w:t>
            </w:r>
          </w:p>
        </w:tc>
        <w:tc>
          <w:tcPr>
            <w:tcW w:w="4385" w:type="dxa"/>
          </w:tcPr>
          <w:p w14:paraId="3830B624" w14:textId="77777777" w:rsidR="00C11AAF" w:rsidRDefault="00C11AAF" w:rsidP="00F23355">
            <w:pPr>
              <w:pStyle w:val="pqiTabBody"/>
            </w:pPr>
            <w:r>
              <w:t>Opis</w:t>
            </w:r>
            <w:r w:rsidRPr="009079F8">
              <w:t xml:space="preserve"> handlow</w:t>
            </w:r>
            <w:r>
              <w:t>y</w:t>
            </w:r>
          </w:p>
          <w:p w14:paraId="3FC86396" w14:textId="77777777" w:rsidR="00C11AAF" w:rsidRPr="009079F8" w:rsidRDefault="00C11AAF" w:rsidP="00F23355">
            <w:pPr>
              <w:pStyle w:val="pqiTabBody"/>
            </w:pPr>
            <w:r>
              <w:rPr>
                <w:rFonts w:ascii="Courier New" w:hAnsi="Courier New" w:cs="Courier New"/>
                <w:noProof/>
                <w:color w:val="0000FF"/>
              </w:rPr>
              <w:t>CommercialDescription</w:t>
            </w:r>
          </w:p>
        </w:tc>
        <w:tc>
          <w:tcPr>
            <w:tcW w:w="391" w:type="dxa"/>
            <w:gridSpan w:val="2"/>
          </w:tcPr>
          <w:p w14:paraId="05A14989" w14:textId="77777777" w:rsidR="00C11AAF" w:rsidRPr="009079F8" w:rsidRDefault="00C11AAF" w:rsidP="00F23355">
            <w:pPr>
              <w:pStyle w:val="pqiTabBody"/>
            </w:pPr>
            <w:r w:rsidRPr="009079F8">
              <w:t>O</w:t>
            </w:r>
          </w:p>
        </w:tc>
        <w:tc>
          <w:tcPr>
            <w:tcW w:w="2058" w:type="dxa"/>
            <w:gridSpan w:val="3"/>
          </w:tcPr>
          <w:p w14:paraId="178ED0A8" w14:textId="77777777" w:rsidR="00C11AAF" w:rsidRPr="009079F8" w:rsidRDefault="00C11AAF" w:rsidP="00F23355">
            <w:pPr>
              <w:pStyle w:val="pqiTabBody"/>
            </w:pPr>
          </w:p>
        </w:tc>
        <w:tc>
          <w:tcPr>
            <w:tcW w:w="5065" w:type="dxa"/>
          </w:tcPr>
          <w:p w14:paraId="5CE7863C" w14:textId="77777777" w:rsidR="00C11AAF" w:rsidRPr="009079F8" w:rsidRDefault="00C11AAF" w:rsidP="00F23355">
            <w:pPr>
              <w:pStyle w:val="pqiTabBody"/>
            </w:pPr>
            <w:r w:rsidRPr="009079F8">
              <w:t xml:space="preserve">Należy podać </w:t>
            </w:r>
            <w:r>
              <w:t>opis</w:t>
            </w:r>
            <w:r w:rsidRPr="009079F8">
              <w:t xml:space="preserve"> handlow</w:t>
            </w:r>
            <w:r>
              <w:t>y</w:t>
            </w:r>
            <w:r w:rsidRPr="009079F8">
              <w:t xml:space="preserve"> wyrobów w celu identyfikacji przewożonych </w:t>
            </w:r>
            <w:r>
              <w:t>wyrob</w:t>
            </w:r>
            <w:r w:rsidRPr="009079F8">
              <w:t>ów.</w:t>
            </w:r>
          </w:p>
        </w:tc>
        <w:tc>
          <w:tcPr>
            <w:tcW w:w="1050" w:type="dxa"/>
          </w:tcPr>
          <w:p w14:paraId="39159765" w14:textId="77777777" w:rsidR="00C11AAF" w:rsidRPr="009079F8" w:rsidRDefault="00C11AAF" w:rsidP="00F23355">
            <w:pPr>
              <w:pStyle w:val="pqiTabBody"/>
            </w:pPr>
            <w:r w:rsidRPr="009079F8">
              <w:t>an..350</w:t>
            </w:r>
          </w:p>
        </w:tc>
      </w:tr>
      <w:tr w:rsidR="00C11AAF" w:rsidRPr="009079F8" w14:paraId="4AE8A40A" w14:textId="77777777" w:rsidTr="00ED6F61">
        <w:tc>
          <w:tcPr>
            <w:tcW w:w="817" w:type="dxa"/>
            <w:gridSpan w:val="2"/>
          </w:tcPr>
          <w:p w14:paraId="0630D8F2" w14:textId="77777777" w:rsidR="00C11AAF" w:rsidRPr="009079F8" w:rsidRDefault="00C11AAF" w:rsidP="00F23355">
            <w:pPr>
              <w:pStyle w:val="pqiTabBody"/>
              <w:rPr>
                <w:i/>
              </w:rPr>
            </w:pPr>
          </w:p>
        </w:tc>
        <w:tc>
          <w:tcPr>
            <w:tcW w:w="4385" w:type="dxa"/>
          </w:tcPr>
          <w:p w14:paraId="1AFF6FD8" w14:textId="77777777" w:rsidR="00C11AAF" w:rsidRDefault="00C11AAF" w:rsidP="00F23355">
            <w:pPr>
              <w:pStyle w:val="pqiTabBody"/>
            </w:pPr>
            <w:r>
              <w:t>JĘZYK ELEMENTU</w:t>
            </w:r>
            <w:r w:rsidRPr="009079F8">
              <w:t xml:space="preserve"> </w:t>
            </w:r>
          </w:p>
          <w:p w14:paraId="54726039" w14:textId="77777777" w:rsidR="00C11AAF" w:rsidRPr="009079F8" w:rsidRDefault="00C11AAF" w:rsidP="00F23355">
            <w:pPr>
              <w:pStyle w:val="pqiTabBody"/>
            </w:pPr>
            <w:r>
              <w:rPr>
                <w:rFonts w:ascii="Courier New" w:hAnsi="Courier New" w:cs="Courier New"/>
                <w:noProof/>
                <w:color w:val="0000FF"/>
              </w:rPr>
              <w:t>@language</w:t>
            </w:r>
          </w:p>
        </w:tc>
        <w:tc>
          <w:tcPr>
            <w:tcW w:w="391" w:type="dxa"/>
            <w:gridSpan w:val="2"/>
          </w:tcPr>
          <w:p w14:paraId="42E251BC" w14:textId="77777777" w:rsidR="00C11AAF" w:rsidRPr="009079F8" w:rsidRDefault="00C11AAF" w:rsidP="00F23355">
            <w:pPr>
              <w:pStyle w:val="pqiTabBody"/>
            </w:pPr>
            <w:r>
              <w:t>D</w:t>
            </w:r>
          </w:p>
        </w:tc>
        <w:tc>
          <w:tcPr>
            <w:tcW w:w="2058" w:type="dxa"/>
            <w:gridSpan w:val="3"/>
          </w:tcPr>
          <w:p w14:paraId="7F6669C4" w14:textId="77777777" w:rsidR="00C11AAF" w:rsidRPr="009079F8" w:rsidRDefault="00C11AAF" w:rsidP="00F23355">
            <w:pPr>
              <w:pStyle w:val="pqiTabBody"/>
            </w:pPr>
            <w:r w:rsidRPr="009079F8">
              <w:t>„R”, jeżeli stosuje się pole tekstowe</w:t>
            </w:r>
            <w:r>
              <w:t xml:space="preserve"> 2.8m</w:t>
            </w:r>
            <w:r w:rsidRPr="009079F8">
              <w:t>.</w:t>
            </w:r>
          </w:p>
        </w:tc>
        <w:tc>
          <w:tcPr>
            <w:tcW w:w="5065" w:type="dxa"/>
          </w:tcPr>
          <w:p w14:paraId="16F4878E" w14:textId="77777777" w:rsidR="00C11AAF" w:rsidRDefault="00C11AAF" w:rsidP="00F23355">
            <w:pPr>
              <w:pStyle w:val="pqiTabBody"/>
            </w:pPr>
            <w:r>
              <w:t>Atrybut.</w:t>
            </w:r>
          </w:p>
          <w:p w14:paraId="3E011619" w14:textId="77777777" w:rsidR="00C11AAF"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050" w:type="dxa"/>
          </w:tcPr>
          <w:p w14:paraId="4AB989CF" w14:textId="77777777" w:rsidR="00C11AAF" w:rsidRPr="009079F8" w:rsidRDefault="00C11AAF" w:rsidP="00F23355">
            <w:pPr>
              <w:pStyle w:val="pqiTabBody"/>
            </w:pPr>
            <w:r w:rsidRPr="009079F8">
              <w:t>a2</w:t>
            </w:r>
          </w:p>
        </w:tc>
      </w:tr>
      <w:tr w:rsidR="00C11AAF" w:rsidRPr="009079F8" w14:paraId="310A5D8F" w14:textId="77777777" w:rsidTr="00ED6F61">
        <w:tc>
          <w:tcPr>
            <w:tcW w:w="384" w:type="dxa"/>
          </w:tcPr>
          <w:p w14:paraId="59E9E54E" w14:textId="77777777" w:rsidR="00C11AAF" w:rsidRPr="009079F8" w:rsidRDefault="00C11AAF" w:rsidP="00F23355">
            <w:pPr>
              <w:pStyle w:val="pqiTabBody"/>
              <w:rPr>
                <w:b/>
              </w:rPr>
            </w:pPr>
          </w:p>
        </w:tc>
        <w:tc>
          <w:tcPr>
            <w:tcW w:w="433" w:type="dxa"/>
          </w:tcPr>
          <w:p w14:paraId="7D0EBAB9" w14:textId="77777777" w:rsidR="00C11AAF" w:rsidRPr="009079F8" w:rsidRDefault="00C11AAF" w:rsidP="00F23355">
            <w:pPr>
              <w:pStyle w:val="pqiTabBody"/>
              <w:rPr>
                <w:i/>
              </w:rPr>
            </w:pPr>
            <w:r>
              <w:rPr>
                <w:i/>
              </w:rPr>
              <w:t>n</w:t>
            </w:r>
          </w:p>
        </w:tc>
        <w:tc>
          <w:tcPr>
            <w:tcW w:w="4385" w:type="dxa"/>
          </w:tcPr>
          <w:p w14:paraId="391E3FCC" w14:textId="77777777" w:rsidR="00C11AAF" w:rsidRDefault="00C11AAF" w:rsidP="00F23355">
            <w:pPr>
              <w:pStyle w:val="pqiTabBody"/>
            </w:pPr>
            <w:r>
              <w:t>Marka</w:t>
            </w:r>
            <w:r w:rsidRPr="009079F8">
              <w:t xml:space="preserve"> wyrobów</w:t>
            </w:r>
          </w:p>
          <w:p w14:paraId="588240DC" w14:textId="77777777" w:rsidR="00C11AAF" w:rsidRPr="009079F8" w:rsidRDefault="00C11AAF" w:rsidP="00F23355">
            <w:pPr>
              <w:pStyle w:val="pqiTabBody"/>
            </w:pPr>
            <w:r>
              <w:rPr>
                <w:rFonts w:ascii="Courier New" w:hAnsi="Courier New" w:cs="Courier New"/>
                <w:noProof/>
                <w:color w:val="0000FF"/>
              </w:rPr>
              <w:t>BrandNameOfProducts</w:t>
            </w:r>
          </w:p>
        </w:tc>
        <w:tc>
          <w:tcPr>
            <w:tcW w:w="391" w:type="dxa"/>
            <w:gridSpan w:val="2"/>
          </w:tcPr>
          <w:p w14:paraId="17FF2A44" w14:textId="77777777" w:rsidR="00C11AAF" w:rsidRPr="009079F8" w:rsidRDefault="00C11AAF" w:rsidP="00F23355">
            <w:pPr>
              <w:pStyle w:val="pqiTabBody"/>
            </w:pPr>
            <w:r w:rsidRPr="009079F8">
              <w:t>D</w:t>
            </w:r>
          </w:p>
        </w:tc>
        <w:tc>
          <w:tcPr>
            <w:tcW w:w="2058" w:type="dxa"/>
            <w:gridSpan w:val="3"/>
          </w:tcPr>
          <w:p w14:paraId="33052D39" w14:textId="77777777" w:rsidR="00C11AAF" w:rsidRPr="009079F8" w:rsidRDefault="00C11AAF" w:rsidP="00F23355">
            <w:pPr>
              <w:pStyle w:val="pqiTabBody"/>
            </w:pPr>
            <w:r w:rsidRPr="009079F8">
              <w:t>„R” jeżeli wyroby akcyzowe posiadają znak towarowy.</w:t>
            </w:r>
          </w:p>
        </w:tc>
        <w:tc>
          <w:tcPr>
            <w:tcW w:w="5065" w:type="dxa"/>
          </w:tcPr>
          <w:p w14:paraId="68A4B839" w14:textId="77777777" w:rsidR="00C11AAF" w:rsidRPr="009079F8" w:rsidRDefault="00C11AAF" w:rsidP="00F23355">
            <w:pPr>
              <w:pStyle w:val="pqiTabBody"/>
            </w:pPr>
            <w:r w:rsidRPr="009079F8">
              <w:t xml:space="preserve">Należy podać </w:t>
            </w:r>
            <w:r>
              <w:t>markę</w:t>
            </w:r>
            <w:r w:rsidRPr="009079F8">
              <w:t xml:space="preserve"> wyrobów, jeżeli ma to zastosowanie.</w:t>
            </w:r>
          </w:p>
        </w:tc>
        <w:tc>
          <w:tcPr>
            <w:tcW w:w="1050" w:type="dxa"/>
          </w:tcPr>
          <w:p w14:paraId="123C5EB7" w14:textId="77777777" w:rsidR="00C11AAF" w:rsidRPr="009079F8" w:rsidRDefault="00C11AAF" w:rsidP="00F23355">
            <w:pPr>
              <w:pStyle w:val="pqiTabBody"/>
            </w:pPr>
            <w:r w:rsidRPr="009079F8">
              <w:t>an..350</w:t>
            </w:r>
          </w:p>
        </w:tc>
      </w:tr>
      <w:tr w:rsidR="00C11AAF" w:rsidRPr="009079F8" w14:paraId="5F678F0F" w14:textId="77777777" w:rsidTr="00ED6F61">
        <w:tc>
          <w:tcPr>
            <w:tcW w:w="817" w:type="dxa"/>
            <w:gridSpan w:val="2"/>
          </w:tcPr>
          <w:p w14:paraId="75B410EF" w14:textId="77777777" w:rsidR="00C11AAF" w:rsidRPr="009079F8" w:rsidRDefault="00C11AAF" w:rsidP="00F23355">
            <w:pPr>
              <w:pStyle w:val="pqiTabBody"/>
              <w:rPr>
                <w:i/>
              </w:rPr>
            </w:pPr>
          </w:p>
        </w:tc>
        <w:tc>
          <w:tcPr>
            <w:tcW w:w="4385" w:type="dxa"/>
          </w:tcPr>
          <w:p w14:paraId="17FAA6CC" w14:textId="77777777" w:rsidR="00C11AAF" w:rsidRDefault="00C11AAF" w:rsidP="00F23355">
            <w:pPr>
              <w:pStyle w:val="pqiTabBody"/>
            </w:pPr>
            <w:r>
              <w:t>JĘZYK ELEMENTU</w:t>
            </w:r>
            <w:r w:rsidRPr="009079F8">
              <w:t xml:space="preserve"> </w:t>
            </w:r>
          </w:p>
          <w:p w14:paraId="05DDB143" w14:textId="77777777" w:rsidR="00C11AAF" w:rsidRPr="009079F8" w:rsidRDefault="00C11AAF" w:rsidP="00F23355">
            <w:pPr>
              <w:pStyle w:val="pqiTabBody"/>
            </w:pPr>
            <w:r>
              <w:rPr>
                <w:rFonts w:ascii="Courier New" w:hAnsi="Courier New" w:cs="Courier New"/>
                <w:noProof/>
                <w:color w:val="0000FF"/>
              </w:rPr>
              <w:t>@language</w:t>
            </w:r>
          </w:p>
        </w:tc>
        <w:tc>
          <w:tcPr>
            <w:tcW w:w="391" w:type="dxa"/>
            <w:gridSpan w:val="2"/>
          </w:tcPr>
          <w:p w14:paraId="24E5FFF4" w14:textId="77777777" w:rsidR="00C11AAF" w:rsidRPr="009079F8" w:rsidRDefault="00C11AAF" w:rsidP="00F23355">
            <w:pPr>
              <w:pStyle w:val="pqiTabBody"/>
            </w:pPr>
            <w:r>
              <w:t>D</w:t>
            </w:r>
          </w:p>
        </w:tc>
        <w:tc>
          <w:tcPr>
            <w:tcW w:w="2058" w:type="dxa"/>
            <w:gridSpan w:val="3"/>
          </w:tcPr>
          <w:p w14:paraId="2698F85A" w14:textId="77777777" w:rsidR="00C11AAF" w:rsidRPr="009079F8" w:rsidRDefault="00C11AAF" w:rsidP="00F23355">
            <w:pPr>
              <w:pStyle w:val="pqiTabBody"/>
            </w:pPr>
            <w:r w:rsidRPr="009079F8">
              <w:t>„R”, jeżeli stosuje się pole tekstowe</w:t>
            </w:r>
            <w:r>
              <w:t xml:space="preserve"> 2.8n</w:t>
            </w:r>
            <w:r w:rsidRPr="009079F8">
              <w:t>.</w:t>
            </w:r>
          </w:p>
        </w:tc>
        <w:tc>
          <w:tcPr>
            <w:tcW w:w="5065" w:type="dxa"/>
          </w:tcPr>
          <w:p w14:paraId="557C5DD3" w14:textId="77777777" w:rsidR="00C11AAF" w:rsidRDefault="00C11AAF" w:rsidP="00F23355">
            <w:pPr>
              <w:pStyle w:val="pqiTabBody"/>
            </w:pPr>
            <w:r>
              <w:t>Atrybut.</w:t>
            </w:r>
          </w:p>
          <w:p w14:paraId="1F284C49" w14:textId="77777777" w:rsidR="00C11AAF"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050" w:type="dxa"/>
          </w:tcPr>
          <w:p w14:paraId="68033DD2" w14:textId="77777777" w:rsidR="00C11AAF" w:rsidRPr="009079F8" w:rsidRDefault="00C11AAF" w:rsidP="00F23355">
            <w:pPr>
              <w:pStyle w:val="pqiTabBody"/>
            </w:pPr>
            <w:r w:rsidRPr="009079F8">
              <w:t>a2</w:t>
            </w:r>
          </w:p>
        </w:tc>
      </w:tr>
      <w:tr w:rsidR="00C11AAF" w:rsidRPr="009079F8" w14:paraId="6450F544" w14:textId="77777777" w:rsidTr="00ED6F61">
        <w:tc>
          <w:tcPr>
            <w:tcW w:w="384" w:type="dxa"/>
          </w:tcPr>
          <w:p w14:paraId="22E81043" w14:textId="77777777" w:rsidR="00C11AAF" w:rsidRPr="009079F8" w:rsidRDefault="00C11AAF" w:rsidP="00F23355">
            <w:pPr>
              <w:pStyle w:val="pqiTabBody"/>
              <w:rPr>
                <w:b/>
              </w:rPr>
            </w:pPr>
          </w:p>
        </w:tc>
        <w:tc>
          <w:tcPr>
            <w:tcW w:w="433" w:type="dxa"/>
          </w:tcPr>
          <w:p w14:paraId="3BC49DB3" w14:textId="77777777" w:rsidR="00C11AAF" w:rsidRPr="009079F8" w:rsidRDefault="00C11AAF" w:rsidP="00F23355">
            <w:pPr>
              <w:pStyle w:val="pqiTabBody"/>
              <w:rPr>
                <w:i/>
              </w:rPr>
            </w:pPr>
            <w:r>
              <w:rPr>
                <w:i/>
              </w:rPr>
              <w:t>o</w:t>
            </w:r>
          </w:p>
        </w:tc>
        <w:tc>
          <w:tcPr>
            <w:tcW w:w="4385" w:type="dxa"/>
          </w:tcPr>
          <w:p w14:paraId="00E2C12F" w14:textId="77777777" w:rsidR="00C11AAF" w:rsidRPr="00120C0C" w:rsidRDefault="00C11AAF" w:rsidP="00F23355">
            <w:pPr>
              <w:pStyle w:val="pqiTabBody"/>
            </w:pPr>
            <w:r w:rsidRPr="00120C0C">
              <w:t xml:space="preserve">Oleje opałowe </w:t>
            </w:r>
            <w:r w:rsidRPr="00937CFB">
              <w:t>niepodlegające</w:t>
            </w:r>
            <w:r w:rsidRPr="00120C0C">
              <w:t xml:space="preserve"> barwieniu i oznaczeniu</w:t>
            </w:r>
          </w:p>
          <w:p w14:paraId="1619E3CC" w14:textId="77777777" w:rsidR="00C11AAF" w:rsidRPr="00E43EC7" w:rsidRDefault="00C11AAF" w:rsidP="00F23355">
            <w:pPr>
              <w:pStyle w:val="pqiTabBody"/>
              <w:rPr>
                <w:rFonts w:ascii="Courier New" w:hAnsi="Courier New" w:cs="Courier New"/>
                <w:noProof/>
                <w:color w:val="0000FF"/>
              </w:rPr>
            </w:pPr>
            <w:r w:rsidRPr="00120C0C">
              <w:rPr>
                <w:rFonts w:ascii="Courier New" w:hAnsi="Courier New" w:cs="Courier New"/>
                <w:noProof/>
                <w:color w:val="0000FF"/>
              </w:rPr>
              <w:t>NotColouredAndMarkedFuelOils</w:t>
            </w:r>
          </w:p>
        </w:tc>
        <w:tc>
          <w:tcPr>
            <w:tcW w:w="391" w:type="dxa"/>
            <w:gridSpan w:val="2"/>
          </w:tcPr>
          <w:p w14:paraId="7A44B3AB" w14:textId="77777777" w:rsidR="00C11AAF" w:rsidRPr="009079F8" w:rsidRDefault="00C11AAF" w:rsidP="00F23355">
            <w:pPr>
              <w:pStyle w:val="pqiTabBody"/>
            </w:pPr>
            <w:r>
              <w:t>C</w:t>
            </w:r>
          </w:p>
        </w:tc>
        <w:tc>
          <w:tcPr>
            <w:tcW w:w="2058" w:type="dxa"/>
            <w:gridSpan w:val="3"/>
          </w:tcPr>
          <w:p w14:paraId="38AD930E" w14:textId="77777777" w:rsidR="00C11AAF" w:rsidRDefault="00C11AAF" w:rsidP="00F23355">
            <w:pPr>
              <w:pStyle w:val="pqiTabBody"/>
            </w:pPr>
            <w:r w:rsidRPr="009079F8">
              <w:t xml:space="preserve">„R”, </w:t>
            </w:r>
            <w:r>
              <w:rPr>
                <w:lang w:eastAsia="en-GB"/>
              </w:rPr>
              <w:t>k</w:t>
            </w:r>
            <w:r w:rsidRPr="009079F8">
              <w:t>od wyrobu akcyzowego</w:t>
            </w:r>
            <w:r>
              <w:t xml:space="preserve"> w polu 2.8b jest równy „E470” lub „E490” oraz dla kodu „E490” w polu 2.8c podano kod CN </w:t>
            </w:r>
            <w:r w:rsidR="0076267F">
              <w:br/>
            </w:r>
            <w:r>
              <w:t xml:space="preserve">z przedziału </w:t>
            </w:r>
            <w:r>
              <w:lastRenderedPageBreak/>
              <w:t>„271019</w:t>
            </w:r>
            <w:r w:rsidRPr="00937CFB">
              <w:t>51</w:t>
            </w:r>
            <w:r>
              <w:t xml:space="preserve"> – 271019</w:t>
            </w:r>
            <w:r w:rsidRPr="00937CFB">
              <w:t>60</w:t>
            </w:r>
            <w:r>
              <w:t>”.</w:t>
            </w:r>
          </w:p>
          <w:p w14:paraId="75EF5FEB" w14:textId="77777777" w:rsidR="00C11AAF" w:rsidRPr="009079F8" w:rsidRDefault="00C11AAF" w:rsidP="00F23355">
            <w:pPr>
              <w:pStyle w:val="pqiTabBody"/>
            </w:pPr>
            <w:r>
              <w:t>W pozostałych przypadkach nie stosuje się.</w:t>
            </w:r>
          </w:p>
        </w:tc>
        <w:tc>
          <w:tcPr>
            <w:tcW w:w="5065" w:type="dxa"/>
          </w:tcPr>
          <w:p w14:paraId="7B3FA06C" w14:textId="77777777" w:rsidR="00C11AAF" w:rsidRPr="009079F8" w:rsidRDefault="00C11AAF" w:rsidP="00F23355">
            <w:pPr>
              <w:pStyle w:val="pqiTabBody"/>
            </w:pPr>
            <w:r w:rsidRPr="009079F8">
              <w:lastRenderedPageBreak/>
              <w:t xml:space="preserve">Należy podać „1”, </w:t>
            </w:r>
            <w:r w:rsidRPr="00937CFB">
              <w:t xml:space="preserve">jeżeli wyroby akcyzowe są olejami opałowymi, które nie podlegają zabarwieniu na czerwono i oznaczeniu znacznikiem zgodnie </w:t>
            </w:r>
            <w:r w:rsidR="0076267F">
              <w:br/>
            </w:r>
            <w:r w:rsidRPr="00937CFB">
              <w:t>z przepisami szczególnymi</w:t>
            </w:r>
            <w:r>
              <w:t>, lub „0” w pozostałych przypadkach</w:t>
            </w:r>
            <w:r w:rsidRPr="009079F8">
              <w:t>.</w:t>
            </w:r>
          </w:p>
        </w:tc>
        <w:tc>
          <w:tcPr>
            <w:tcW w:w="1050" w:type="dxa"/>
          </w:tcPr>
          <w:p w14:paraId="52FA385C" w14:textId="77777777" w:rsidR="00C11AAF" w:rsidRPr="009079F8" w:rsidRDefault="00C11AAF" w:rsidP="00F23355">
            <w:pPr>
              <w:pStyle w:val="pqiTabBody"/>
            </w:pPr>
            <w:r w:rsidRPr="009079F8">
              <w:t>n1</w:t>
            </w:r>
          </w:p>
        </w:tc>
      </w:tr>
      <w:tr w:rsidR="00C11AAF" w:rsidRPr="009079F8" w14:paraId="6E96F4BE" w14:textId="77777777" w:rsidTr="00ED6F61">
        <w:tc>
          <w:tcPr>
            <w:tcW w:w="384" w:type="dxa"/>
          </w:tcPr>
          <w:p w14:paraId="10DE155C" w14:textId="77777777" w:rsidR="00C11AAF" w:rsidRPr="009079F8" w:rsidRDefault="00C11AAF" w:rsidP="00F23355">
            <w:pPr>
              <w:pStyle w:val="pqiTabBody"/>
              <w:rPr>
                <w:b/>
              </w:rPr>
            </w:pPr>
          </w:p>
        </w:tc>
        <w:tc>
          <w:tcPr>
            <w:tcW w:w="433" w:type="dxa"/>
          </w:tcPr>
          <w:p w14:paraId="32E6343A" w14:textId="77777777" w:rsidR="00C11AAF" w:rsidRPr="009079F8" w:rsidRDefault="00C11AAF" w:rsidP="00F23355">
            <w:pPr>
              <w:pStyle w:val="pqiTabBody"/>
              <w:rPr>
                <w:i/>
              </w:rPr>
            </w:pPr>
            <w:r>
              <w:rPr>
                <w:i/>
              </w:rPr>
              <w:t>p</w:t>
            </w:r>
          </w:p>
        </w:tc>
        <w:tc>
          <w:tcPr>
            <w:tcW w:w="4385" w:type="dxa"/>
          </w:tcPr>
          <w:p w14:paraId="446E6BB0" w14:textId="77777777" w:rsidR="00C11AAF" w:rsidRDefault="00C11AAF" w:rsidP="00F23355">
            <w:pPr>
              <w:pStyle w:val="pqiTabBody"/>
            </w:pPr>
            <w:r w:rsidRPr="009079F8">
              <w:t>Ilość</w:t>
            </w:r>
            <w:r>
              <w:t xml:space="preserve"> w dodatkowej jednostce miary</w:t>
            </w:r>
          </w:p>
          <w:p w14:paraId="5B2617E0" w14:textId="77777777" w:rsidR="00C11AAF" w:rsidRPr="009079F8" w:rsidRDefault="00C11AAF" w:rsidP="00F23355">
            <w:pPr>
              <w:pStyle w:val="pqiTabBody"/>
            </w:pPr>
            <w:r>
              <w:rPr>
                <w:rFonts w:ascii="Courier New" w:hAnsi="Courier New" w:cs="Courier New"/>
                <w:noProof/>
                <w:color w:val="0000FF"/>
              </w:rPr>
              <w:t>AdditionalQuantity</w:t>
            </w:r>
          </w:p>
        </w:tc>
        <w:tc>
          <w:tcPr>
            <w:tcW w:w="391" w:type="dxa"/>
            <w:gridSpan w:val="2"/>
          </w:tcPr>
          <w:p w14:paraId="5F6EDD84" w14:textId="77777777" w:rsidR="00C11AAF" w:rsidRPr="009079F8" w:rsidRDefault="00C11AAF" w:rsidP="00F23355">
            <w:pPr>
              <w:pStyle w:val="pqiTabBody"/>
            </w:pPr>
            <w:r>
              <w:t>C</w:t>
            </w:r>
          </w:p>
        </w:tc>
        <w:tc>
          <w:tcPr>
            <w:tcW w:w="2058" w:type="dxa"/>
            <w:gridSpan w:val="3"/>
          </w:tcPr>
          <w:p w14:paraId="3B34F56F" w14:textId="77777777" w:rsidR="00C11AAF" w:rsidRDefault="00C11AAF" w:rsidP="00F23355">
            <w:pPr>
              <w:pStyle w:val="pqiTabBody"/>
            </w:pPr>
            <w:r w:rsidRPr="009079F8">
              <w:t xml:space="preserve">„R”, jeżeli </w:t>
            </w:r>
            <w:r>
              <w:rPr>
                <w:lang w:eastAsia="en-GB"/>
              </w:rPr>
              <w:t>k</w:t>
            </w:r>
            <w:r w:rsidRPr="009079F8">
              <w:t>od wyrobu akcyzowego</w:t>
            </w:r>
            <w:r>
              <w:t xml:space="preserve"> w polu 2.8b jest równy:</w:t>
            </w:r>
          </w:p>
          <w:p w14:paraId="79B86D0D" w14:textId="77777777" w:rsidR="00C11AAF" w:rsidRDefault="00C11AAF" w:rsidP="00F23355">
            <w:pPr>
              <w:pStyle w:val="pqiTabBody"/>
            </w:pPr>
            <w:r>
              <w:t xml:space="preserve">- </w:t>
            </w:r>
            <w:r w:rsidRPr="00C67430">
              <w:t>„E200”, „E300”, „E800”, „E910” lub „E920”</w:t>
            </w:r>
            <w:r>
              <w:t xml:space="preserve"> i </w:t>
            </w:r>
            <w:r w:rsidRPr="00B6309E">
              <w:t xml:space="preserve">gęstość </w:t>
            </w:r>
            <w:r w:rsidR="0076267F">
              <w:br/>
            </w:r>
            <w:r>
              <w:t>w polu 2.8l</w:t>
            </w:r>
            <w:r w:rsidRPr="00B6309E">
              <w:t xml:space="preserve"> jest </w:t>
            </w:r>
            <w:r>
              <w:t>większa lub równa</w:t>
            </w:r>
            <w:r w:rsidRPr="00B6309E">
              <w:t xml:space="preserve"> 890</w:t>
            </w:r>
            <w:r>
              <w:t xml:space="preserve"> kg/m</w:t>
            </w:r>
            <w:r>
              <w:rPr>
                <w:vertAlign w:val="superscript"/>
              </w:rPr>
              <w:t>3</w:t>
            </w:r>
            <w:r>
              <w:t>, a w polu 2.8q nie wybrano rodzaju paliwa – wartość w kilogramach,</w:t>
            </w:r>
          </w:p>
          <w:p w14:paraId="333C81BC" w14:textId="77777777" w:rsidR="00C11AAF" w:rsidRDefault="00C11AAF" w:rsidP="00F23355">
            <w:pPr>
              <w:pStyle w:val="pqiTabBody"/>
            </w:pPr>
            <w:r>
              <w:t>- „</w:t>
            </w:r>
            <w:r w:rsidRPr="00B6309E">
              <w:t>E470</w:t>
            </w:r>
            <w:r>
              <w:t>”</w:t>
            </w:r>
            <w:r w:rsidRPr="00B6309E">
              <w:t xml:space="preserve"> </w:t>
            </w:r>
            <w:r>
              <w:t xml:space="preserve">i oleje opałowe nie podlegają barwieniu i oznaczeniu (w polu 2.8o wybrano wartość „0”) – </w:t>
            </w:r>
            <w:r>
              <w:lastRenderedPageBreak/>
              <w:t>wartość w litrach w temp. 15</w:t>
            </w:r>
            <w:r w:rsidRPr="009079F8">
              <w:t>°C</w:t>
            </w:r>
            <w:r>
              <w:t>,</w:t>
            </w:r>
          </w:p>
          <w:p w14:paraId="3349E66F" w14:textId="77777777" w:rsidR="00C11AAF" w:rsidRDefault="00C11AAF" w:rsidP="00F23355">
            <w:pPr>
              <w:pStyle w:val="pqiTabBody"/>
            </w:pPr>
            <w:r>
              <w:t>- „</w:t>
            </w:r>
            <w:r w:rsidRPr="00B6309E">
              <w:t>E4</w:t>
            </w:r>
            <w:r>
              <w:t>9</w:t>
            </w:r>
            <w:r w:rsidRPr="00B6309E">
              <w:t>0</w:t>
            </w:r>
            <w:r>
              <w:t>”</w:t>
            </w:r>
            <w:r w:rsidRPr="00B6309E">
              <w:t xml:space="preserve"> </w:t>
            </w:r>
            <w:r>
              <w:t>i oleje opałowe podlegają barwieniu i oznaczeniu (w polu 2.8o wybrano wartość „1”) – wartość w kilogramach,</w:t>
            </w:r>
          </w:p>
          <w:p w14:paraId="351A01B3" w14:textId="77777777" w:rsidR="00C11AAF" w:rsidRDefault="00C11AAF" w:rsidP="00F23355">
            <w:pPr>
              <w:pStyle w:val="pqiTabBody"/>
            </w:pPr>
            <w:r>
              <w:t>- „E600” i w polu 2.8q wybrano, że paliwo jest w postaci gazowej – wartość w gigadżulach ,</w:t>
            </w:r>
          </w:p>
          <w:p w14:paraId="41BFED8B" w14:textId="77777777" w:rsidR="00C11AAF" w:rsidRDefault="00C11AAF" w:rsidP="00F23355">
            <w:pPr>
              <w:pStyle w:val="pqiTabBody"/>
            </w:pPr>
            <w:r>
              <w:t>- „E600” i w polu 2.8q wybrano, że paliwo jest w postaci ciekłej – wartość w litrach w temp. 15</w:t>
            </w:r>
            <w:r w:rsidRPr="009079F8">
              <w:t>°C</w:t>
            </w:r>
            <w:r>
              <w:t>,</w:t>
            </w:r>
          </w:p>
          <w:p w14:paraId="7B08CC34" w14:textId="77777777" w:rsidR="00C11AAF" w:rsidRDefault="00C11AAF" w:rsidP="00F23355">
            <w:pPr>
              <w:pStyle w:val="pqiTabBody"/>
            </w:pPr>
            <w:r>
              <w:t xml:space="preserve">- „E700” i </w:t>
            </w:r>
            <w:r w:rsidRPr="00B6309E">
              <w:t xml:space="preserve">gęstość </w:t>
            </w:r>
            <w:r w:rsidR="0076267F">
              <w:br/>
            </w:r>
            <w:r>
              <w:t>w polu 2.8l</w:t>
            </w:r>
            <w:r w:rsidRPr="00B6309E">
              <w:t xml:space="preserve"> jest </w:t>
            </w:r>
            <w:r>
              <w:t>większa lub równa</w:t>
            </w:r>
            <w:r w:rsidRPr="00B6309E">
              <w:t xml:space="preserve"> 890</w:t>
            </w:r>
            <w:r>
              <w:t xml:space="preserve"> kg/m</w:t>
            </w:r>
            <w:r>
              <w:rPr>
                <w:vertAlign w:val="superscript"/>
              </w:rPr>
              <w:t>3</w:t>
            </w:r>
            <w:r>
              <w:t xml:space="preserve">, a w polu </w:t>
            </w:r>
            <w:r>
              <w:lastRenderedPageBreak/>
              <w:t>2.8q nie wybrano rodzaju paliwa – wartość w kilogramach,</w:t>
            </w:r>
          </w:p>
          <w:p w14:paraId="1B8ED783" w14:textId="77777777" w:rsidR="00C11AAF" w:rsidRDefault="00C11AAF" w:rsidP="00F23355">
            <w:pPr>
              <w:pStyle w:val="pqiTabBody"/>
            </w:pPr>
            <w:r>
              <w:t>- „N200”</w:t>
            </w:r>
            <w:r w:rsidRPr="00B6309E">
              <w:t xml:space="preserve"> </w:t>
            </w:r>
            <w:r>
              <w:t xml:space="preserve">i </w:t>
            </w:r>
            <w:r w:rsidRPr="00B6309E">
              <w:t xml:space="preserve">gęstość </w:t>
            </w:r>
            <w:r w:rsidR="0076267F">
              <w:br/>
            </w:r>
            <w:r>
              <w:t>w polu 2.8l</w:t>
            </w:r>
            <w:r w:rsidRPr="00B6309E">
              <w:t xml:space="preserve"> jest </w:t>
            </w:r>
            <w:r>
              <w:t>większa lub równa</w:t>
            </w:r>
            <w:r w:rsidRPr="00B6309E">
              <w:t xml:space="preserve"> 890</w:t>
            </w:r>
            <w:r>
              <w:t xml:space="preserve"> kg/m</w:t>
            </w:r>
            <w:r>
              <w:rPr>
                <w:vertAlign w:val="superscript"/>
              </w:rPr>
              <w:t>3</w:t>
            </w:r>
            <w:r>
              <w:t xml:space="preserve"> – wartość w kilogramach.</w:t>
            </w:r>
          </w:p>
          <w:p w14:paraId="51EE705D" w14:textId="77777777" w:rsidR="00C11AAF" w:rsidRPr="009079F8" w:rsidRDefault="00C11AAF" w:rsidP="00F23355">
            <w:pPr>
              <w:pStyle w:val="pqiTabBody"/>
            </w:pPr>
            <w:r>
              <w:t>W pozostałych przypadkach nie stosuje się.</w:t>
            </w:r>
          </w:p>
        </w:tc>
        <w:tc>
          <w:tcPr>
            <w:tcW w:w="5065" w:type="dxa"/>
          </w:tcPr>
          <w:p w14:paraId="43598D55" w14:textId="77777777" w:rsidR="00C11AAF" w:rsidRPr="009079F8" w:rsidRDefault="00C11AAF" w:rsidP="00F23355">
            <w:pPr>
              <w:pStyle w:val="pqiTabBody"/>
            </w:pPr>
            <w:r w:rsidRPr="009079F8">
              <w:lastRenderedPageBreak/>
              <w:t xml:space="preserve">Należy podać ilość wyrażoną w jednostce miary powiązanej z kodem </w:t>
            </w:r>
            <w:r>
              <w:t>wyrobu</w:t>
            </w:r>
            <w:r w:rsidRPr="009079F8">
              <w:t xml:space="preserve"> – zob. </w:t>
            </w:r>
            <w:r>
              <w:t>wartości słownika „Dodatkowe j</w:t>
            </w:r>
            <w:r w:rsidRPr="0093764A">
              <w:t>ednostki miary (</w:t>
            </w:r>
            <w:proofErr w:type="spellStart"/>
            <w:r>
              <w:t>Additional</w:t>
            </w:r>
            <w:proofErr w:type="spellEnd"/>
            <w:r>
              <w:t xml:space="preserve"> </w:t>
            </w:r>
            <w:proofErr w:type="spellStart"/>
            <w:r>
              <w:t>u</w:t>
            </w:r>
            <w:r w:rsidRPr="0093764A">
              <w:t>nits</w:t>
            </w:r>
            <w:proofErr w:type="spellEnd"/>
            <w:r w:rsidRPr="0093764A">
              <w:t xml:space="preserve"> of </w:t>
            </w:r>
            <w:proofErr w:type="spellStart"/>
            <w:r w:rsidRPr="0093764A">
              <w:t>measure</w:t>
            </w:r>
            <w:proofErr w:type="spellEnd"/>
            <w:r w:rsidRPr="0093764A">
              <w:t>)</w:t>
            </w:r>
            <w:r>
              <w:t>"</w:t>
            </w:r>
            <w:r w:rsidRPr="009079F8">
              <w:t>.</w:t>
            </w:r>
          </w:p>
        </w:tc>
        <w:tc>
          <w:tcPr>
            <w:tcW w:w="1050" w:type="dxa"/>
          </w:tcPr>
          <w:p w14:paraId="5D8FBEC8" w14:textId="77777777" w:rsidR="00C11AAF" w:rsidRPr="009079F8" w:rsidRDefault="00C11AAF" w:rsidP="00F23355">
            <w:pPr>
              <w:pStyle w:val="pqiTabBody"/>
            </w:pPr>
            <w:r w:rsidRPr="009079F8">
              <w:t>n..15,3</w:t>
            </w:r>
          </w:p>
        </w:tc>
      </w:tr>
      <w:tr w:rsidR="00C11AAF" w:rsidRPr="009079F8" w14:paraId="6070C538" w14:textId="77777777" w:rsidTr="00ED6F61">
        <w:tc>
          <w:tcPr>
            <w:tcW w:w="384" w:type="dxa"/>
          </w:tcPr>
          <w:p w14:paraId="3038010E" w14:textId="77777777" w:rsidR="00C11AAF" w:rsidRPr="009079F8" w:rsidRDefault="00C11AAF" w:rsidP="00F23355">
            <w:pPr>
              <w:pStyle w:val="pqiTabBody"/>
              <w:rPr>
                <w:b/>
              </w:rPr>
            </w:pPr>
          </w:p>
        </w:tc>
        <w:tc>
          <w:tcPr>
            <w:tcW w:w="433" w:type="dxa"/>
          </w:tcPr>
          <w:p w14:paraId="6F8D3C71" w14:textId="77777777" w:rsidR="00C11AAF" w:rsidRPr="009079F8" w:rsidRDefault="00C11AAF" w:rsidP="00F23355">
            <w:pPr>
              <w:pStyle w:val="pqiTabBody"/>
              <w:rPr>
                <w:i/>
              </w:rPr>
            </w:pPr>
            <w:r>
              <w:rPr>
                <w:i/>
              </w:rPr>
              <w:t>q</w:t>
            </w:r>
          </w:p>
        </w:tc>
        <w:tc>
          <w:tcPr>
            <w:tcW w:w="4385" w:type="dxa"/>
          </w:tcPr>
          <w:p w14:paraId="1854AA66" w14:textId="77777777" w:rsidR="00C11AAF" w:rsidRDefault="00C11AAF" w:rsidP="00F23355">
            <w:pPr>
              <w:pStyle w:val="pqiTabBody"/>
            </w:pPr>
            <w:r>
              <w:t>Rodzaj paliwa</w:t>
            </w:r>
          </w:p>
          <w:p w14:paraId="0319BB8A" w14:textId="77777777" w:rsidR="00C11AAF" w:rsidRPr="00E43EC7" w:rsidRDefault="00C11AAF" w:rsidP="00F23355">
            <w:pPr>
              <w:pStyle w:val="pqiTabBody"/>
              <w:rPr>
                <w:rFonts w:ascii="Courier New" w:hAnsi="Courier New" w:cs="Courier New"/>
                <w:noProof/>
                <w:color w:val="0000FF"/>
              </w:rPr>
            </w:pPr>
            <w:r>
              <w:rPr>
                <w:rFonts w:ascii="Courier New" w:hAnsi="Courier New" w:cs="Courier New"/>
                <w:noProof/>
                <w:color w:val="0000FF"/>
              </w:rPr>
              <w:t>FuelType</w:t>
            </w:r>
          </w:p>
        </w:tc>
        <w:tc>
          <w:tcPr>
            <w:tcW w:w="391" w:type="dxa"/>
            <w:gridSpan w:val="2"/>
          </w:tcPr>
          <w:p w14:paraId="0D3C3E41" w14:textId="77777777" w:rsidR="00C11AAF" w:rsidRPr="009079F8" w:rsidRDefault="00C11AAF" w:rsidP="00F23355">
            <w:pPr>
              <w:pStyle w:val="pqiTabBody"/>
            </w:pPr>
            <w:r>
              <w:t>C</w:t>
            </w:r>
          </w:p>
        </w:tc>
        <w:tc>
          <w:tcPr>
            <w:tcW w:w="2058" w:type="dxa"/>
            <w:gridSpan w:val="3"/>
          </w:tcPr>
          <w:p w14:paraId="5B2D0208" w14:textId="77777777" w:rsidR="00C11AAF" w:rsidRDefault="00C11AAF" w:rsidP="00F23355">
            <w:pPr>
              <w:pStyle w:val="pqiTabBody"/>
            </w:pPr>
            <w:r>
              <w:t xml:space="preserve">- </w:t>
            </w:r>
            <w:r w:rsidRPr="009079F8">
              <w:t xml:space="preserve">„R”, jeżeli </w:t>
            </w:r>
            <w:r>
              <w:rPr>
                <w:lang w:eastAsia="en-GB"/>
              </w:rPr>
              <w:t>k</w:t>
            </w:r>
            <w:r w:rsidRPr="009079F8">
              <w:t>od wyrobu akcyzowego</w:t>
            </w:r>
            <w:r>
              <w:t xml:space="preserve"> w polu 2.8b jest równy „</w:t>
            </w:r>
            <w:r w:rsidRPr="00B6309E">
              <w:t>E</w:t>
            </w:r>
            <w:r>
              <w:t>600”.</w:t>
            </w:r>
          </w:p>
          <w:p w14:paraId="68B3C323" w14:textId="77777777" w:rsidR="00C11AAF" w:rsidRDefault="00C11AAF" w:rsidP="00F23355">
            <w:pPr>
              <w:pStyle w:val="pqiTabBody"/>
            </w:pPr>
            <w:r>
              <w:t>- „O</w:t>
            </w:r>
            <w:r w:rsidRPr="009079F8">
              <w:t xml:space="preserve">”, jeżeli </w:t>
            </w:r>
            <w:r>
              <w:rPr>
                <w:lang w:eastAsia="en-GB"/>
              </w:rPr>
              <w:t>k</w:t>
            </w:r>
            <w:r w:rsidRPr="009079F8">
              <w:t>od wyrobu akcyzowego</w:t>
            </w:r>
            <w:r>
              <w:t xml:space="preserve"> w polu 2.8b jest równy „</w:t>
            </w:r>
            <w:r w:rsidRPr="00B6309E">
              <w:t>E</w:t>
            </w:r>
            <w:r>
              <w:t>300” lub „E700”.</w:t>
            </w:r>
          </w:p>
          <w:p w14:paraId="53520941" w14:textId="77777777" w:rsidR="00C11AAF" w:rsidRPr="009079F8" w:rsidRDefault="00C11AAF" w:rsidP="00F23355">
            <w:pPr>
              <w:pStyle w:val="pqiTabBody"/>
            </w:pPr>
            <w:r>
              <w:t>W pozostałych przypadkach nie stosuje się.</w:t>
            </w:r>
          </w:p>
        </w:tc>
        <w:tc>
          <w:tcPr>
            <w:tcW w:w="5065" w:type="dxa"/>
          </w:tcPr>
          <w:p w14:paraId="0D39DFE7" w14:textId="77777777" w:rsidR="00C11AAF" w:rsidRDefault="00C11AAF" w:rsidP="00F23355">
            <w:pPr>
              <w:pStyle w:val="pqiTabBody"/>
              <w:rPr>
                <w:lang w:eastAsia="en-GB"/>
              </w:rPr>
            </w:pPr>
            <w:r>
              <w:rPr>
                <w:lang w:eastAsia="en-GB"/>
              </w:rPr>
              <w:t>Wartość z enumeracji „</w:t>
            </w:r>
            <w:r>
              <w:rPr>
                <w:lang w:eastAsia="en-GB"/>
              </w:rPr>
              <w:fldChar w:fldCharType="begin"/>
            </w:r>
            <w:r>
              <w:rPr>
                <w:lang w:eastAsia="en-GB"/>
              </w:rPr>
              <w:instrText xml:space="preserve"> REF _Ref277866315 \h </w:instrText>
            </w:r>
            <w:r>
              <w:rPr>
                <w:lang w:eastAsia="en-GB"/>
              </w:rPr>
            </w:r>
            <w:r>
              <w:rPr>
                <w:lang w:eastAsia="en-GB"/>
              </w:rPr>
              <w:fldChar w:fldCharType="separate"/>
            </w:r>
            <w:r w:rsidR="002B6F91" w:rsidRPr="002B6F91">
              <w:t>Rodzaje paliwa (</w:t>
            </w:r>
            <w:proofErr w:type="spellStart"/>
            <w:r w:rsidR="002B6F91" w:rsidRPr="002B6F91">
              <w:t>Fuel</w:t>
            </w:r>
            <w:proofErr w:type="spellEnd"/>
            <w:r w:rsidR="002B6F91" w:rsidRPr="002B6F91">
              <w:t xml:space="preserve"> </w:t>
            </w:r>
            <w:proofErr w:type="spellStart"/>
            <w:r w:rsidR="002B6F91" w:rsidRPr="002B6F91">
              <w:t>Types</w:t>
            </w:r>
            <w:proofErr w:type="spellEnd"/>
            <w:r w:rsidR="002B6F91" w:rsidRPr="002B6F91">
              <w:t>)</w:t>
            </w:r>
            <w:r>
              <w:rPr>
                <w:lang w:eastAsia="en-GB"/>
              </w:rPr>
              <w:fldChar w:fldCharType="end"/>
            </w:r>
            <w:r>
              <w:rPr>
                <w:lang w:eastAsia="en-GB"/>
              </w:rPr>
              <w:t>”.</w:t>
            </w:r>
          </w:p>
          <w:p w14:paraId="004F59DE" w14:textId="77777777" w:rsidR="00C11AAF" w:rsidRDefault="00C11AAF" w:rsidP="00F23355">
            <w:pPr>
              <w:pStyle w:val="pqiTabBody"/>
            </w:pPr>
            <w:r>
              <w:t>Dla wyrobu akcyzowego:</w:t>
            </w:r>
          </w:p>
          <w:p w14:paraId="7F374EEB" w14:textId="77777777" w:rsidR="00C11AAF" w:rsidRDefault="00C11AAF" w:rsidP="00F23355">
            <w:pPr>
              <w:pStyle w:val="pqiTabBody"/>
            </w:pPr>
            <w:r>
              <w:t>- „E600” dostępne wartości:</w:t>
            </w:r>
          </w:p>
          <w:p w14:paraId="07DB9333" w14:textId="77777777" w:rsidR="00C11AAF" w:rsidRDefault="00C11AAF" w:rsidP="00F23355">
            <w:pPr>
              <w:pStyle w:val="pqiTabBody"/>
            </w:pPr>
            <w:r>
              <w:t>„1 – Skroplone”,</w:t>
            </w:r>
          </w:p>
          <w:p w14:paraId="0DAAB6C4" w14:textId="77777777" w:rsidR="00C11AAF" w:rsidRDefault="00C11AAF" w:rsidP="00F23355">
            <w:pPr>
              <w:pStyle w:val="pqiTabBody"/>
            </w:pPr>
            <w:r>
              <w:t>„2 – Gazowe”,</w:t>
            </w:r>
          </w:p>
          <w:p w14:paraId="69322942" w14:textId="77777777" w:rsidR="00C11AAF" w:rsidRDefault="00C11AAF" w:rsidP="00F23355">
            <w:pPr>
              <w:pStyle w:val="pqiTabBody"/>
            </w:pPr>
            <w:r>
              <w:t>„4 – Ciekłe”.</w:t>
            </w:r>
          </w:p>
          <w:p w14:paraId="4465C1B0" w14:textId="77777777" w:rsidR="00C11AAF" w:rsidRDefault="00C11AAF" w:rsidP="00F23355">
            <w:pPr>
              <w:pStyle w:val="pqiTabBody"/>
            </w:pPr>
            <w:r>
              <w:t>- „E300” i „E700” dostępne wartości:</w:t>
            </w:r>
          </w:p>
          <w:p w14:paraId="0EC44852" w14:textId="77777777" w:rsidR="00C11AAF" w:rsidRPr="009079F8" w:rsidRDefault="00C11AAF" w:rsidP="00F23355">
            <w:pPr>
              <w:pStyle w:val="pqiTabBody"/>
            </w:pPr>
            <w:r>
              <w:t>„3 – Silnikowe”.</w:t>
            </w:r>
          </w:p>
        </w:tc>
        <w:tc>
          <w:tcPr>
            <w:tcW w:w="1050" w:type="dxa"/>
          </w:tcPr>
          <w:p w14:paraId="1B171AED" w14:textId="77777777" w:rsidR="00C11AAF" w:rsidRPr="009079F8" w:rsidRDefault="00C11AAF" w:rsidP="00F23355">
            <w:pPr>
              <w:pStyle w:val="pqiTabBody"/>
            </w:pPr>
            <w:r w:rsidRPr="009079F8">
              <w:t>n1</w:t>
            </w:r>
          </w:p>
        </w:tc>
      </w:tr>
      <w:tr w:rsidR="00C11AAF" w:rsidRPr="009079F8" w14:paraId="159EDAA6" w14:textId="77777777" w:rsidTr="00ED6F61">
        <w:tc>
          <w:tcPr>
            <w:tcW w:w="384" w:type="dxa"/>
          </w:tcPr>
          <w:p w14:paraId="614AEE5A" w14:textId="77777777" w:rsidR="00C11AAF" w:rsidRPr="009079F8" w:rsidRDefault="00C11AAF" w:rsidP="00F23355">
            <w:pPr>
              <w:pStyle w:val="pqiTabBody"/>
              <w:rPr>
                <w:b/>
              </w:rPr>
            </w:pPr>
          </w:p>
        </w:tc>
        <w:tc>
          <w:tcPr>
            <w:tcW w:w="433" w:type="dxa"/>
          </w:tcPr>
          <w:p w14:paraId="12A6D9F3" w14:textId="77777777" w:rsidR="00C11AAF" w:rsidRPr="009079F8" w:rsidRDefault="00C11AAF" w:rsidP="00F23355">
            <w:pPr>
              <w:pStyle w:val="pqiTabBody"/>
              <w:rPr>
                <w:i/>
              </w:rPr>
            </w:pPr>
            <w:r>
              <w:rPr>
                <w:i/>
              </w:rPr>
              <w:t>r</w:t>
            </w:r>
          </w:p>
        </w:tc>
        <w:tc>
          <w:tcPr>
            <w:tcW w:w="4393" w:type="dxa"/>
            <w:gridSpan w:val="2"/>
          </w:tcPr>
          <w:p w14:paraId="2603FE4B" w14:textId="77777777" w:rsidR="00C11AAF" w:rsidRDefault="00C11AAF" w:rsidP="00F23355">
            <w:pPr>
              <w:pStyle w:val="pqiTabBody"/>
            </w:pPr>
            <w:r>
              <w:t>Biokomponenty oraz paliwo spełniają wymagania jakościowe</w:t>
            </w:r>
          </w:p>
          <w:p w14:paraId="023F53DF" w14:textId="77777777" w:rsidR="00C11AAF" w:rsidRPr="00E43EC7" w:rsidRDefault="00C11AAF" w:rsidP="00F23355">
            <w:pPr>
              <w:pStyle w:val="pqiTabBody"/>
              <w:rPr>
                <w:rFonts w:ascii="Courier New" w:hAnsi="Courier New" w:cs="Courier New"/>
                <w:noProof/>
                <w:color w:val="0000FF"/>
              </w:rPr>
            </w:pPr>
            <w:r w:rsidRPr="00E43EC7">
              <w:rPr>
                <w:rFonts w:ascii="Courier New" w:hAnsi="Courier New" w:cs="Courier New"/>
                <w:noProof/>
                <w:color w:val="0000FF"/>
              </w:rPr>
              <w:t>Biofuel</w:t>
            </w:r>
            <w:r>
              <w:rPr>
                <w:rFonts w:ascii="Courier New" w:hAnsi="Courier New" w:cs="Courier New"/>
                <w:noProof/>
                <w:color w:val="0000FF"/>
              </w:rPr>
              <w:t>ContentMeetsQualityRequirements</w:t>
            </w:r>
          </w:p>
        </w:tc>
        <w:tc>
          <w:tcPr>
            <w:tcW w:w="426" w:type="dxa"/>
            <w:gridSpan w:val="2"/>
          </w:tcPr>
          <w:p w14:paraId="52815692" w14:textId="77777777" w:rsidR="00C11AAF" w:rsidRPr="009079F8" w:rsidRDefault="00C11AAF" w:rsidP="00F23355">
            <w:pPr>
              <w:pStyle w:val="pqiTabBody"/>
            </w:pPr>
            <w:r>
              <w:t>C</w:t>
            </w:r>
          </w:p>
        </w:tc>
        <w:tc>
          <w:tcPr>
            <w:tcW w:w="1983" w:type="dxa"/>
          </w:tcPr>
          <w:p w14:paraId="46E30099" w14:textId="77777777" w:rsidR="00C11AAF" w:rsidRDefault="00C11AAF" w:rsidP="00F23355">
            <w:pPr>
              <w:pStyle w:val="pqiTabBody"/>
            </w:pPr>
            <w:r w:rsidRPr="009079F8">
              <w:t>„</w:t>
            </w:r>
            <w:r>
              <w:t>R</w:t>
            </w:r>
            <w:r w:rsidRPr="009079F8">
              <w:t xml:space="preserve">”, jeżeli </w:t>
            </w:r>
            <w:r>
              <w:rPr>
                <w:lang w:eastAsia="en-GB"/>
              </w:rPr>
              <w:t>kategoria</w:t>
            </w:r>
            <w:r w:rsidRPr="009079F8">
              <w:t xml:space="preserve"> wyrobu akcyzowego</w:t>
            </w:r>
            <w:r>
              <w:t xml:space="preserve"> w polu 17b jest równy„E430”, a kod </w:t>
            </w:r>
            <w:proofErr w:type="spellStart"/>
            <w:r>
              <w:t>Cn</w:t>
            </w:r>
            <w:proofErr w:type="spellEnd"/>
            <w:r>
              <w:t xml:space="preserve"> w polu 17c jest „</w:t>
            </w:r>
            <w:r w:rsidRPr="000D3E23">
              <w:t>27102011</w:t>
            </w:r>
            <w:r>
              <w:t>”</w:t>
            </w:r>
            <w:r w:rsidR="00914CD1">
              <w:t xml:space="preserve"> lub „</w:t>
            </w:r>
            <w:r w:rsidR="00914CD1" w:rsidRPr="00914CD1">
              <w:t>27101943</w:t>
            </w:r>
            <w:r w:rsidR="00914CD1">
              <w:t>”</w:t>
            </w:r>
          </w:p>
          <w:p w14:paraId="0D9ACB19" w14:textId="77777777" w:rsidR="00C11AAF" w:rsidRPr="009079F8" w:rsidRDefault="00C11AAF" w:rsidP="00F23355">
            <w:pPr>
              <w:pStyle w:val="pqiTabBody"/>
            </w:pPr>
            <w:r>
              <w:t>W pozostałych przypadkach nie stosuje się.</w:t>
            </w:r>
          </w:p>
        </w:tc>
        <w:tc>
          <w:tcPr>
            <w:tcW w:w="5097" w:type="dxa"/>
            <w:gridSpan w:val="2"/>
          </w:tcPr>
          <w:p w14:paraId="066E2593" w14:textId="77777777" w:rsidR="00C11AAF" w:rsidRPr="009079F8" w:rsidRDefault="00C11AAF" w:rsidP="00F23355">
            <w:pPr>
              <w:pStyle w:val="pqiTabBody"/>
            </w:pPr>
            <w:r>
              <w:t xml:space="preserve">Należy podać „1” w przypadku gdy biokomponenty oraz paliwo spełniają wymagania jakościowe, </w:t>
            </w:r>
            <w:r w:rsidR="0076267F">
              <w:br/>
            </w:r>
            <w:r>
              <w:t>w przeciwnym wypadku należy podać „0”</w:t>
            </w:r>
          </w:p>
        </w:tc>
        <w:tc>
          <w:tcPr>
            <w:tcW w:w="1050" w:type="dxa"/>
          </w:tcPr>
          <w:p w14:paraId="4AA42150" w14:textId="77777777" w:rsidR="00C11AAF" w:rsidRPr="009079F8" w:rsidRDefault="00C11AAF" w:rsidP="00F23355">
            <w:pPr>
              <w:pStyle w:val="pqiTabBody"/>
            </w:pPr>
            <w:r w:rsidRPr="009079F8">
              <w:t>n</w:t>
            </w:r>
            <w:r>
              <w:t>1</w:t>
            </w:r>
          </w:p>
        </w:tc>
      </w:tr>
      <w:tr w:rsidR="00C11AAF" w:rsidRPr="009079F8" w14:paraId="4F3EB972" w14:textId="77777777" w:rsidTr="00ED6F61">
        <w:tc>
          <w:tcPr>
            <w:tcW w:w="817" w:type="dxa"/>
            <w:gridSpan w:val="2"/>
          </w:tcPr>
          <w:p w14:paraId="0A36CAF4" w14:textId="77777777" w:rsidR="00C11AAF" w:rsidRPr="009079F8" w:rsidRDefault="00C11AAF" w:rsidP="00F23355">
            <w:pPr>
              <w:keepNext/>
              <w:rPr>
                <w:i/>
              </w:rPr>
            </w:pPr>
            <w:r>
              <w:rPr>
                <w:b/>
              </w:rPr>
              <w:t>2.8.1</w:t>
            </w:r>
          </w:p>
        </w:tc>
        <w:tc>
          <w:tcPr>
            <w:tcW w:w="4385" w:type="dxa"/>
          </w:tcPr>
          <w:p w14:paraId="7314B267" w14:textId="77777777" w:rsidR="00C11AAF" w:rsidRDefault="00C11AAF" w:rsidP="00F23355">
            <w:pPr>
              <w:pStyle w:val="pqiTabBody"/>
              <w:rPr>
                <w:b/>
              </w:rPr>
            </w:pPr>
            <w:r w:rsidRPr="009079F8">
              <w:rPr>
                <w:b/>
              </w:rPr>
              <w:t>OPAKOWANIE</w:t>
            </w:r>
          </w:p>
          <w:p w14:paraId="7C0D095C" w14:textId="77777777" w:rsidR="00C11AAF" w:rsidRPr="009079F8" w:rsidRDefault="00C11AAF" w:rsidP="00F23355">
            <w:pPr>
              <w:pStyle w:val="pqiTabBody"/>
              <w:rPr>
                <w:b/>
              </w:rPr>
            </w:pPr>
            <w:r>
              <w:rPr>
                <w:rFonts w:ascii="Courier New" w:hAnsi="Courier New" w:cs="Courier New"/>
                <w:noProof/>
                <w:color w:val="0000FF"/>
              </w:rPr>
              <w:t>Package</w:t>
            </w:r>
          </w:p>
        </w:tc>
        <w:tc>
          <w:tcPr>
            <w:tcW w:w="391" w:type="dxa"/>
            <w:gridSpan w:val="2"/>
          </w:tcPr>
          <w:p w14:paraId="1B2CF6A6" w14:textId="77777777" w:rsidR="00C11AAF" w:rsidRPr="00C55E14" w:rsidRDefault="00C11AAF" w:rsidP="00F23355">
            <w:pPr>
              <w:pStyle w:val="pqiTabBody"/>
              <w:rPr>
                <w:b/>
              </w:rPr>
            </w:pPr>
            <w:r w:rsidRPr="00C55E14">
              <w:rPr>
                <w:b/>
              </w:rPr>
              <w:t>R</w:t>
            </w:r>
          </w:p>
        </w:tc>
        <w:tc>
          <w:tcPr>
            <w:tcW w:w="2058" w:type="dxa"/>
            <w:gridSpan w:val="3"/>
          </w:tcPr>
          <w:p w14:paraId="26FF0B42" w14:textId="77777777" w:rsidR="00C11AAF" w:rsidRPr="00C55E14" w:rsidRDefault="00C11AAF" w:rsidP="00F23355">
            <w:pPr>
              <w:pStyle w:val="pqiTabBody"/>
              <w:rPr>
                <w:b/>
              </w:rPr>
            </w:pPr>
          </w:p>
        </w:tc>
        <w:tc>
          <w:tcPr>
            <w:tcW w:w="5065" w:type="dxa"/>
          </w:tcPr>
          <w:p w14:paraId="215FAB5C" w14:textId="77777777" w:rsidR="00C11AAF" w:rsidRPr="00C55E14" w:rsidRDefault="00C11AAF" w:rsidP="00F23355">
            <w:pPr>
              <w:pStyle w:val="pqiTabBody"/>
              <w:rPr>
                <w:b/>
              </w:rPr>
            </w:pPr>
          </w:p>
        </w:tc>
        <w:tc>
          <w:tcPr>
            <w:tcW w:w="1050" w:type="dxa"/>
          </w:tcPr>
          <w:p w14:paraId="6E3DADBA" w14:textId="77777777" w:rsidR="00C11AAF" w:rsidRPr="009079F8" w:rsidRDefault="00C11AAF" w:rsidP="00F23355">
            <w:pPr>
              <w:pStyle w:val="pqiTabBody"/>
              <w:rPr>
                <w:b/>
              </w:rPr>
            </w:pPr>
            <w:r w:rsidRPr="009079F8">
              <w:rPr>
                <w:b/>
              </w:rPr>
              <w:t>99x</w:t>
            </w:r>
          </w:p>
        </w:tc>
      </w:tr>
      <w:tr w:rsidR="00C11AAF" w:rsidRPr="009079F8" w14:paraId="4396909E" w14:textId="77777777" w:rsidTr="00ED6F61">
        <w:tc>
          <w:tcPr>
            <w:tcW w:w="384" w:type="dxa"/>
          </w:tcPr>
          <w:p w14:paraId="345D3470" w14:textId="77777777" w:rsidR="00C11AAF" w:rsidRPr="009079F8" w:rsidRDefault="00C11AAF" w:rsidP="00F23355">
            <w:pPr>
              <w:pStyle w:val="pqiTabBody"/>
              <w:rPr>
                <w:b/>
              </w:rPr>
            </w:pPr>
          </w:p>
        </w:tc>
        <w:tc>
          <w:tcPr>
            <w:tcW w:w="433" w:type="dxa"/>
          </w:tcPr>
          <w:p w14:paraId="76B18759" w14:textId="77777777" w:rsidR="00C11AAF" w:rsidRPr="009079F8" w:rsidRDefault="00C11AAF" w:rsidP="00F23355">
            <w:pPr>
              <w:pStyle w:val="pqiTabBody"/>
              <w:rPr>
                <w:i/>
              </w:rPr>
            </w:pPr>
            <w:r w:rsidRPr="009079F8">
              <w:rPr>
                <w:i/>
              </w:rPr>
              <w:t>a</w:t>
            </w:r>
          </w:p>
        </w:tc>
        <w:tc>
          <w:tcPr>
            <w:tcW w:w="4385" w:type="dxa"/>
          </w:tcPr>
          <w:p w14:paraId="13A2594C" w14:textId="77777777" w:rsidR="00C11AAF" w:rsidRDefault="00C11AAF" w:rsidP="00F23355">
            <w:pPr>
              <w:pStyle w:val="pqiTabBody"/>
            </w:pPr>
            <w:r w:rsidRPr="009079F8">
              <w:t>Kod rodzaju opakowań</w:t>
            </w:r>
          </w:p>
          <w:p w14:paraId="564864BE" w14:textId="77777777" w:rsidR="00C11AAF" w:rsidRPr="009079F8" w:rsidRDefault="00C11AAF" w:rsidP="00F23355">
            <w:pPr>
              <w:pStyle w:val="pqiTabBody"/>
            </w:pPr>
            <w:r>
              <w:rPr>
                <w:rFonts w:ascii="Courier New" w:hAnsi="Courier New" w:cs="Courier New"/>
                <w:noProof/>
                <w:color w:val="0000FF"/>
              </w:rPr>
              <w:t>KindOfPackages</w:t>
            </w:r>
          </w:p>
        </w:tc>
        <w:tc>
          <w:tcPr>
            <w:tcW w:w="391" w:type="dxa"/>
            <w:gridSpan w:val="2"/>
          </w:tcPr>
          <w:p w14:paraId="324DA657" w14:textId="77777777" w:rsidR="00C11AAF" w:rsidRPr="009079F8" w:rsidRDefault="00C11AAF" w:rsidP="00F23355">
            <w:pPr>
              <w:pStyle w:val="pqiTabBody"/>
            </w:pPr>
            <w:r w:rsidRPr="009079F8">
              <w:t>R</w:t>
            </w:r>
          </w:p>
        </w:tc>
        <w:tc>
          <w:tcPr>
            <w:tcW w:w="2058" w:type="dxa"/>
            <w:gridSpan w:val="3"/>
          </w:tcPr>
          <w:p w14:paraId="67F31EDC" w14:textId="77777777" w:rsidR="00C11AAF" w:rsidRPr="009079F8" w:rsidRDefault="00C11AAF" w:rsidP="00F23355">
            <w:pPr>
              <w:pStyle w:val="pqiTabBody"/>
            </w:pPr>
          </w:p>
        </w:tc>
        <w:tc>
          <w:tcPr>
            <w:tcW w:w="5065" w:type="dxa"/>
          </w:tcPr>
          <w:p w14:paraId="74F3D428" w14:textId="77777777" w:rsidR="00C11AAF" w:rsidRPr="00E90B40" w:rsidRDefault="00C11AAF" w:rsidP="00F23355">
            <w:pPr>
              <w:pStyle w:val="pqiTabBody"/>
            </w:pPr>
            <w:r>
              <w:t>Wartość ze słownika „</w:t>
            </w:r>
            <w:r w:rsidRPr="00E90B40">
              <w:t>Kody opakowań (</w:t>
            </w:r>
            <w:proofErr w:type="spellStart"/>
            <w:r w:rsidRPr="00E90B40">
              <w:t>Packaging</w:t>
            </w:r>
            <w:proofErr w:type="spellEnd"/>
            <w:r w:rsidRPr="00E90B40">
              <w:t xml:space="preserve"> </w:t>
            </w:r>
            <w:proofErr w:type="spellStart"/>
            <w:r w:rsidRPr="00E90B40">
              <w:t>codes</w:t>
            </w:r>
            <w:proofErr w:type="spellEnd"/>
            <w:r w:rsidRPr="00E90B40">
              <w:t>)</w:t>
            </w:r>
            <w:r>
              <w:t>”.</w:t>
            </w:r>
          </w:p>
        </w:tc>
        <w:tc>
          <w:tcPr>
            <w:tcW w:w="1050" w:type="dxa"/>
          </w:tcPr>
          <w:p w14:paraId="491EF47F" w14:textId="77777777" w:rsidR="00C11AAF" w:rsidRPr="009079F8" w:rsidRDefault="00C11AAF" w:rsidP="00F23355">
            <w:pPr>
              <w:pStyle w:val="pqiTabBody"/>
            </w:pPr>
            <w:r w:rsidRPr="009079F8">
              <w:t>a2</w:t>
            </w:r>
          </w:p>
        </w:tc>
      </w:tr>
      <w:tr w:rsidR="00C11AAF" w:rsidRPr="009079F8" w14:paraId="46D169A2" w14:textId="77777777" w:rsidTr="00ED6F61">
        <w:tc>
          <w:tcPr>
            <w:tcW w:w="384" w:type="dxa"/>
          </w:tcPr>
          <w:p w14:paraId="0236C722" w14:textId="77777777" w:rsidR="00C11AAF" w:rsidRPr="009079F8" w:rsidRDefault="00C11AAF" w:rsidP="00F23355">
            <w:pPr>
              <w:pStyle w:val="pqiTabBody"/>
              <w:rPr>
                <w:b/>
              </w:rPr>
            </w:pPr>
          </w:p>
        </w:tc>
        <w:tc>
          <w:tcPr>
            <w:tcW w:w="433" w:type="dxa"/>
          </w:tcPr>
          <w:p w14:paraId="0A820CA4" w14:textId="77777777" w:rsidR="00C11AAF" w:rsidRPr="009079F8" w:rsidRDefault="00C11AAF" w:rsidP="00F23355">
            <w:pPr>
              <w:pStyle w:val="pqiTabBody"/>
              <w:rPr>
                <w:i/>
              </w:rPr>
            </w:pPr>
            <w:r w:rsidRPr="009079F8">
              <w:rPr>
                <w:i/>
              </w:rPr>
              <w:t>b</w:t>
            </w:r>
          </w:p>
        </w:tc>
        <w:tc>
          <w:tcPr>
            <w:tcW w:w="4385" w:type="dxa"/>
          </w:tcPr>
          <w:p w14:paraId="3A2BA647" w14:textId="77777777" w:rsidR="00C11AAF" w:rsidRDefault="00C11AAF" w:rsidP="00F23355">
            <w:pPr>
              <w:pStyle w:val="pqiTabBody"/>
            </w:pPr>
            <w:r w:rsidRPr="009079F8">
              <w:t>Liczba opakowań</w:t>
            </w:r>
          </w:p>
          <w:p w14:paraId="3796D331" w14:textId="77777777" w:rsidR="00C11AAF" w:rsidRPr="009079F8" w:rsidRDefault="00C11AAF" w:rsidP="00F23355">
            <w:pPr>
              <w:pStyle w:val="pqiTabBody"/>
            </w:pPr>
            <w:r>
              <w:rPr>
                <w:rFonts w:ascii="Courier New" w:hAnsi="Courier New" w:cs="Courier New"/>
                <w:noProof/>
                <w:color w:val="0000FF"/>
              </w:rPr>
              <w:t>NumberOfPackages</w:t>
            </w:r>
          </w:p>
        </w:tc>
        <w:tc>
          <w:tcPr>
            <w:tcW w:w="391" w:type="dxa"/>
            <w:gridSpan w:val="2"/>
          </w:tcPr>
          <w:p w14:paraId="3030CE73" w14:textId="77777777" w:rsidR="00C11AAF" w:rsidRPr="009079F8" w:rsidRDefault="00C11AAF" w:rsidP="00F23355">
            <w:pPr>
              <w:pStyle w:val="pqiTabBody"/>
            </w:pPr>
            <w:r>
              <w:t>D</w:t>
            </w:r>
          </w:p>
        </w:tc>
        <w:tc>
          <w:tcPr>
            <w:tcW w:w="2058" w:type="dxa"/>
            <w:gridSpan w:val="3"/>
          </w:tcPr>
          <w:p w14:paraId="5B6CEED6" w14:textId="77777777" w:rsidR="00C11AAF" w:rsidRDefault="00C11AAF" w:rsidP="00F23355">
            <w:pPr>
              <w:pStyle w:val="pqiTabBody"/>
            </w:pPr>
            <w:r w:rsidRPr="009079F8">
              <w:t>„R”, jeżeli oznaczone jako „policzalne”.</w:t>
            </w:r>
          </w:p>
          <w:p w14:paraId="7D137882" w14:textId="77777777" w:rsidR="00C11AAF" w:rsidRPr="009079F8" w:rsidRDefault="00C11AAF" w:rsidP="00F23355">
            <w:pPr>
              <w:pStyle w:val="pqiTabBody"/>
            </w:pPr>
            <w:r>
              <w:t>W pozostałych przypadkach nie stosuje się.</w:t>
            </w:r>
          </w:p>
        </w:tc>
        <w:tc>
          <w:tcPr>
            <w:tcW w:w="5065" w:type="dxa"/>
          </w:tcPr>
          <w:p w14:paraId="6F02FB39" w14:textId="77777777" w:rsidR="00C11AAF" w:rsidRPr="009079F8" w:rsidRDefault="00C11AAF" w:rsidP="00F23355">
            <w:r w:rsidRPr="009079F8">
              <w:t>Należy podać liczbę opakowań, jeż</w:t>
            </w:r>
            <w:r>
              <w:t>eli są one policzalne zgodnie ze słownikiem „</w:t>
            </w:r>
            <w:r w:rsidRPr="00E90B40">
              <w:t>Kody opakowań (</w:t>
            </w:r>
            <w:proofErr w:type="spellStart"/>
            <w:r w:rsidRPr="00E90B40">
              <w:t>Packaging</w:t>
            </w:r>
            <w:proofErr w:type="spellEnd"/>
            <w:r w:rsidRPr="00E90B40">
              <w:t xml:space="preserve"> </w:t>
            </w:r>
            <w:proofErr w:type="spellStart"/>
            <w:r w:rsidRPr="00E90B40">
              <w:t>codes</w:t>
            </w:r>
            <w:proofErr w:type="spellEnd"/>
            <w:r w:rsidRPr="00E90B40">
              <w:t>)</w:t>
            </w:r>
            <w:r>
              <w:t>”.</w:t>
            </w:r>
          </w:p>
        </w:tc>
        <w:tc>
          <w:tcPr>
            <w:tcW w:w="1050" w:type="dxa"/>
          </w:tcPr>
          <w:p w14:paraId="606CBE67" w14:textId="77777777" w:rsidR="00C11AAF" w:rsidRPr="009079F8" w:rsidRDefault="00C11AAF" w:rsidP="00F23355">
            <w:pPr>
              <w:pStyle w:val="pqiTabBody"/>
            </w:pPr>
            <w:r w:rsidRPr="009079F8">
              <w:t>n..15</w:t>
            </w:r>
          </w:p>
        </w:tc>
      </w:tr>
      <w:tr w:rsidR="00BE18D9" w:rsidRPr="009079F8" w14:paraId="61516F9A" w14:textId="77777777" w:rsidTr="00ED6F61">
        <w:tc>
          <w:tcPr>
            <w:tcW w:w="384" w:type="dxa"/>
          </w:tcPr>
          <w:p w14:paraId="6ACE3B20" w14:textId="77777777" w:rsidR="00BE18D9" w:rsidRPr="009079F8" w:rsidRDefault="00BE18D9" w:rsidP="00BE18D9">
            <w:pPr>
              <w:pStyle w:val="pqiTabBody"/>
              <w:rPr>
                <w:b/>
              </w:rPr>
            </w:pPr>
          </w:p>
        </w:tc>
        <w:tc>
          <w:tcPr>
            <w:tcW w:w="433" w:type="dxa"/>
          </w:tcPr>
          <w:p w14:paraId="04BF1B36" w14:textId="77777777" w:rsidR="00BE18D9" w:rsidRPr="009079F8" w:rsidRDefault="00BE18D9" w:rsidP="00BE18D9">
            <w:pPr>
              <w:pStyle w:val="pqiTabBody"/>
              <w:rPr>
                <w:i/>
              </w:rPr>
            </w:pPr>
            <w:r>
              <w:rPr>
                <w:i/>
              </w:rPr>
              <w:t>c</w:t>
            </w:r>
          </w:p>
        </w:tc>
        <w:tc>
          <w:tcPr>
            <w:tcW w:w="4385" w:type="dxa"/>
          </w:tcPr>
          <w:p w14:paraId="32839F57" w14:textId="77777777" w:rsidR="00BE18D9" w:rsidRDefault="00BE18D9" w:rsidP="00BE18D9">
            <w:pPr>
              <w:pStyle w:val="pqiTabBody"/>
            </w:pPr>
            <w:r>
              <w:t>Oznaczenie przesyłek</w:t>
            </w:r>
          </w:p>
          <w:p w14:paraId="7E849356" w14:textId="77777777" w:rsidR="00BE18D9" w:rsidRPr="009079F8" w:rsidRDefault="00BE18D9" w:rsidP="00BE18D9">
            <w:pPr>
              <w:pStyle w:val="pqiTabBody"/>
            </w:pPr>
            <w:r w:rsidRPr="00C90B31">
              <w:rPr>
                <w:rFonts w:ascii="Courier New" w:hAnsi="Courier New" w:cs="Courier New"/>
                <w:noProof/>
                <w:color w:val="0000FF"/>
              </w:rPr>
              <w:t>ShippingMarks</w:t>
            </w:r>
          </w:p>
        </w:tc>
        <w:tc>
          <w:tcPr>
            <w:tcW w:w="391" w:type="dxa"/>
            <w:gridSpan w:val="2"/>
          </w:tcPr>
          <w:p w14:paraId="3F153610" w14:textId="77777777" w:rsidR="00BE18D9" w:rsidRDefault="00BE18D9" w:rsidP="00BE18D9">
            <w:pPr>
              <w:pStyle w:val="pqiTabBody"/>
            </w:pPr>
            <w:r>
              <w:t>O</w:t>
            </w:r>
          </w:p>
        </w:tc>
        <w:tc>
          <w:tcPr>
            <w:tcW w:w="2058" w:type="dxa"/>
            <w:gridSpan w:val="3"/>
          </w:tcPr>
          <w:p w14:paraId="2BC7EC57" w14:textId="77777777" w:rsidR="00BE18D9" w:rsidRPr="009079F8" w:rsidRDefault="00BE18D9" w:rsidP="00BE18D9">
            <w:pPr>
              <w:pStyle w:val="pqiTabBody"/>
            </w:pPr>
            <w:r>
              <w:t>„R” w przypadku ilości opakowań „0”</w:t>
            </w:r>
          </w:p>
        </w:tc>
        <w:tc>
          <w:tcPr>
            <w:tcW w:w="5065" w:type="dxa"/>
          </w:tcPr>
          <w:p w14:paraId="2FC287FE" w14:textId="77777777" w:rsidR="00BE18D9" w:rsidRPr="009079F8" w:rsidRDefault="00BE18D9" w:rsidP="00BE18D9">
            <w:r w:rsidRPr="00BE18D9">
              <w:t>Pole opcjonalne alfanumeryczne 1 do 999 znaków</w:t>
            </w:r>
          </w:p>
        </w:tc>
        <w:tc>
          <w:tcPr>
            <w:tcW w:w="1050" w:type="dxa"/>
          </w:tcPr>
          <w:p w14:paraId="54E7F290" w14:textId="77777777" w:rsidR="00BE18D9" w:rsidRPr="009079F8" w:rsidRDefault="00BE18D9" w:rsidP="00BE18D9">
            <w:pPr>
              <w:pStyle w:val="pqiTabBody"/>
            </w:pPr>
          </w:p>
        </w:tc>
      </w:tr>
      <w:tr w:rsidR="00C11AAF" w:rsidRPr="009079F8" w14:paraId="644C923C" w14:textId="77777777" w:rsidTr="00ED6F61">
        <w:tc>
          <w:tcPr>
            <w:tcW w:w="384" w:type="dxa"/>
          </w:tcPr>
          <w:p w14:paraId="0C33595D" w14:textId="77777777" w:rsidR="00C11AAF" w:rsidRPr="009079F8" w:rsidRDefault="00C11AAF" w:rsidP="00F23355">
            <w:pPr>
              <w:pStyle w:val="pqiTabBody"/>
              <w:rPr>
                <w:b/>
              </w:rPr>
            </w:pPr>
          </w:p>
        </w:tc>
        <w:tc>
          <w:tcPr>
            <w:tcW w:w="433" w:type="dxa"/>
          </w:tcPr>
          <w:p w14:paraId="28F80646" w14:textId="77777777" w:rsidR="00C11AAF" w:rsidRPr="009079F8" w:rsidRDefault="00BE18D9" w:rsidP="00F23355">
            <w:pPr>
              <w:pStyle w:val="pqiTabBody"/>
              <w:rPr>
                <w:i/>
              </w:rPr>
            </w:pPr>
            <w:r>
              <w:rPr>
                <w:i/>
              </w:rPr>
              <w:t>d</w:t>
            </w:r>
          </w:p>
        </w:tc>
        <w:tc>
          <w:tcPr>
            <w:tcW w:w="4385" w:type="dxa"/>
          </w:tcPr>
          <w:p w14:paraId="4E157BD4" w14:textId="77777777" w:rsidR="00C11AAF" w:rsidRDefault="00C11AAF" w:rsidP="00F23355">
            <w:pPr>
              <w:pStyle w:val="pqiTabBody"/>
            </w:pPr>
            <w:r w:rsidRPr="009079F8">
              <w:t>Oznaczenie pieczęci handlowej</w:t>
            </w:r>
            <w:r>
              <w:t xml:space="preserve"> (zabezpieczenia urzędowego)</w:t>
            </w:r>
          </w:p>
          <w:p w14:paraId="293C4A09" w14:textId="77777777" w:rsidR="00C11AAF" w:rsidRDefault="00C11AAF" w:rsidP="00F23355">
            <w:pPr>
              <w:pStyle w:val="pqiTabBody"/>
              <w:rPr>
                <w:rFonts w:ascii="Courier New" w:hAnsi="Courier New" w:cs="Courier New"/>
                <w:noProof/>
                <w:color w:val="0000FF"/>
              </w:rPr>
            </w:pPr>
            <w:r>
              <w:rPr>
                <w:rFonts w:ascii="Courier New" w:hAnsi="Courier New" w:cs="Courier New"/>
                <w:noProof/>
                <w:color w:val="0000FF"/>
              </w:rPr>
              <w:t>CommercialSeal</w:t>
            </w:r>
          </w:p>
          <w:p w14:paraId="08F102D4" w14:textId="77777777" w:rsidR="00C11AAF" w:rsidRPr="009079F8" w:rsidRDefault="00C11AAF" w:rsidP="00F23355">
            <w:pPr>
              <w:pStyle w:val="pqiTabBody"/>
            </w:pPr>
            <w:r>
              <w:rPr>
                <w:rFonts w:ascii="Courier New" w:hAnsi="Courier New" w:cs="Courier New"/>
                <w:noProof/>
                <w:color w:val="0000FF"/>
              </w:rPr>
              <w:t>Identification</w:t>
            </w:r>
          </w:p>
        </w:tc>
        <w:tc>
          <w:tcPr>
            <w:tcW w:w="391" w:type="dxa"/>
            <w:gridSpan w:val="2"/>
          </w:tcPr>
          <w:p w14:paraId="21064467" w14:textId="77777777" w:rsidR="00C11AAF" w:rsidRPr="009079F8" w:rsidRDefault="00C11AAF" w:rsidP="00F23355">
            <w:pPr>
              <w:pStyle w:val="pqiTabBody"/>
            </w:pPr>
            <w:r w:rsidRPr="009079F8">
              <w:t>D</w:t>
            </w:r>
          </w:p>
        </w:tc>
        <w:tc>
          <w:tcPr>
            <w:tcW w:w="2058" w:type="dxa"/>
            <w:gridSpan w:val="3"/>
          </w:tcPr>
          <w:p w14:paraId="087ADE8A" w14:textId="77777777" w:rsidR="00C11AAF" w:rsidRDefault="00C11AAF" w:rsidP="00F23355">
            <w:pPr>
              <w:pStyle w:val="pqiTabBody"/>
            </w:pPr>
            <w:r w:rsidRPr="009079F8">
              <w:t>„R”, jeżeli stosuje się pieczęci handlowe</w:t>
            </w:r>
            <w:r>
              <w:t xml:space="preserve"> (zabezpieczenia urzędowe)</w:t>
            </w:r>
            <w:r w:rsidRPr="009079F8">
              <w:t>.</w:t>
            </w:r>
          </w:p>
          <w:p w14:paraId="6CB813AB" w14:textId="77777777" w:rsidR="00C11AAF" w:rsidRPr="009079F8" w:rsidRDefault="00C11AAF" w:rsidP="00F23355">
            <w:pPr>
              <w:pStyle w:val="pqiTabBody"/>
            </w:pPr>
            <w:r>
              <w:t>„O” w pozostałych przypadkach.</w:t>
            </w:r>
          </w:p>
        </w:tc>
        <w:tc>
          <w:tcPr>
            <w:tcW w:w="5065" w:type="dxa"/>
          </w:tcPr>
          <w:p w14:paraId="6CD78885" w14:textId="77777777" w:rsidR="00C11AAF" w:rsidRPr="009079F8" w:rsidRDefault="00C11AAF" w:rsidP="00F23355">
            <w:pPr>
              <w:pStyle w:val="pqiTabBody"/>
            </w:pPr>
            <w:r w:rsidRPr="009079F8">
              <w:t>Należy podać oznaczenie pieczęci handlowych</w:t>
            </w:r>
            <w:r>
              <w:t xml:space="preserve"> (zabezpieczeń urzędowych)</w:t>
            </w:r>
            <w:r w:rsidRPr="009079F8">
              <w:t>, jeżeli są one stosowane do opieczętowania opakowań.</w:t>
            </w:r>
          </w:p>
        </w:tc>
        <w:tc>
          <w:tcPr>
            <w:tcW w:w="1050" w:type="dxa"/>
          </w:tcPr>
          <w:p w14:paraId="239D4AD5" w14:textId="77777777" w:rsidR="00C11AAF" w:rsidRPr="009079F8" w:rsidRDefault="00C11AAF" w:rsidP="00F23355">
            <w:pPr>
              <w:pStyle w:val="pqiTabBody"/>
            </w:pPr>
            <w:r w:rsidRPr="009079F8">
              <w:t>an..35</w:t>
            </w:r>
          </w:p>
        </w:tc>
      </w:tr>
      <w:tr w:rsidR="00C11AAF" w:rsidRPr="009079F8" w14:paraId="03D595E9" w14:textId="77777777" w:rsidTr="00ED6F61">
        <w:tc>
          <w:tcPr>
            <w:tcW w:w="384" w:type="dxa"/>
          </w:tcPr>
          <w:p w14:paraId="6893053A" w14:textId="77777777" w:rsidR="00C11AAF" w:rsidRPr="009079F8" w:rsidRDefault="00C11AAF" w:rsidP="00F23355">
            <w:pPr>
              <w:pStyle w:val="pqiTabBody"/>
              <w:rPr>
                <w:b/>
              </w:rPr>
            </w:pPr>
          </w:p>
        </w:tc>
        <w:tc>
          <w:tcPr>
            <w:tcW w:w="433" w:type="dxa"/>
          </w:tcPr>
          <w:p w14:paraId="6B3C5E74" w14:textId="77777777" w:rsidR="00C11AAF" w:rsidRPr="009079F8" w:rsidRDefault="00BE18D9" w:rsidP="00F23355">
            <w:pPr>
              <w:pStyle w:val="pqiTabBody"/>
              <w:rPr>
                <w:i/>
              </w:rPr>
            </w:pPr>
            <w:r>
              <w:rPr>
                <w:i/>
              </w:rPr>
              <w:t>e</w:t>
            </w:r>
          </w:p>
        </w:tc>
        <w:tc>
          <w:tcPr>
            <w:tcW w:w="4385" w:type="dxa"/>
          </w:tcPr>
          <w:p w14:paraId="060086EC" w14:textId="77777777" w:rsidR="00C11AAF" w:rsidRDefault="00C11AAF" w:rsidP="00F23355">
            <w:pPr>
              <w:pStyle w:val="pqiTabBody"/>
            </w:pPr>
            <w:r w:rsidRPr="009079F8">
              <w:t>Informacje o pieczęci</w:t>
            </w:r>
            <w:r>
              <w:t xml:space="preserve"> (zabezpieczeniu urzędowym)</w:t>
            </w:r>
          </w:p>
          <w:p w14:paraId="5D44CC19" w14:textId="77777777" w:rsidR="00C11AAF" w:rsidRPr="009079F8" w:rsidRDefault="00C11AAF" w:rsidP="00F23355">
            <w:pPr>
              <w:pStyle w:val="pqiTabBody"/>
            </w:pPr>
            <w:r>
              <w:rPr>
                <w:rFonts w:ascii="Courier New" w:hAnsi="Courier New" w:cs="Courier New"/>
                <w:noProof/>
                <w:color w:val="0000FF"/>
              </w:rPr>
              <w:t>SealInformation</w:t>
            </w:r>
          </w:p>
        </w:tc>
        <w:tc>
          <w:tcPr>
            <w:tcW w:w="391" w:type="dxa"/>
            <w:gridSpan w:val="2"/>
          </w:tcPr>
          <w:p w14:paraId="3356B60C" w14:textId="77777777" w:rsidR="00C11AAF" w:rsidRPr="009079F8" w:rsidRDefault="00C11AAF" w:rsidP="00F23355">
            <w:pPr>
              <w:pStyle w:val="pqiTabBody"/>
            </w:pPr>
            <w:r w:rsidRPr="009079F8">
              <w:t>O</w:t>
            </w:r>
          </w:p>
        </w:tc>
        <w:tc>
          <w:tcPr>
            <w:tcW w:w="2058" w:type="dxa"/>
            <w:gridSpan w:val="3"/>
          </w:tcPr>
          <w:p w14:paraId="2092B178" w14:textId="77777777" w:rsidR="00C11AAF" w:rsidRPr="009079F8" w:rsidRDefault="00C11AAF" w:rsidP="00F23355">
            <w:pPr>
              <w:pStyle w:val="pqiTabBody"/>
            </w:pPr>
          </w:p>
        </w:tc>
        <w:tc>
          <w:tcPr>
            <w:tcW w:w="5065" w:type="dxa"/>
          </w:tcPr>
          <w:p w14:paraId="36AF0A88" w14:textId="77777777" w:rsidR="00C11AAF" w:rsidRPr="009079F8" w:rsidRDefault="00C11AAF" w:rsidP="00F23355">
            <w:pPr>
              <w:pStyle w:val="pqiTabBody"/>
            </w:pPr>
            <w:r w:rsidRPr="009079F8">
              <w:t>Należy podać wszelkie dodatkowe informacje dotyczące tych pieczęci handlowych</w:t>
            </w:r>
            <w:r>
              <w:t xml:space="preserve"> (zabezpieczeń urzędowych ) </w:t>
            </w:r>
            <w:r w:rsidRPr="009079F8">
              <w:t>np. rodzaj stosowanych pieczęci.</w:t>
            </w:r>
          </w:p>
        </w:tc>
        <w:tc>
          <w:tcPr>
            <w:tcW w:w="1050" w:type="dxa"/>
          </w:tcPr>
          <w:p w14:paraId="7433D740" w14:textId="77777777" w:rsidR="00C11AAF" w:rsidRPr="009079F8" w:rsidRDefault="00C11AAF" w:rsidP="00F23355">
            <w:pPr>
              <w:pStyle w:val="pqiTabBody"/>
            </w:pPr>
            <w:r w:rsidRPr="009079F8">
              <w:t>an..350</w:t>
            </w:r>
          </w:p>
        </w:tc>
      </w:tr>
      <w:tr w:rsidR="00C11AAF" w:rsidRPr="009079F8" w14:paraId="1801D1C9" w14:textId="77777777" w:rsidTr="00ED6F61">
        <w:tc>
          <w:tcPr>
            <w:tcW w:w="817" w:type="dxa"/>
            <w:gridSpan w:val="2"/>
          </w:tcPr>
          <w:p w14:paraId="33E4AF3D" w14:textId="77777777" w:rsidR="00C11AAF" w:rsidRPr="009079F8" w:rsidRDefault="00C11AAF" w:rsidP="00F23355">
            <w:pPr>
              <w:keepNext/>
              <w:rPr>
                <w:i/>
              </w:rPr>
            </w:pPr>
          </w:p>
        </w:tc>
        <w:tc>
          <w:tcPr>
            <w:tcW w:w="4385" w:type="dxa"/>
          </w:tcPr>
          <w:p w14:paraId="67237559" w14:textId="77777777" w:rsidR="00C11AAF" w:rsidRDefault="00C11AAF" w:rsidP="00F23355">
            <w:pPr>
              <w:pStyle w:val="pqiTabBody"/>
            </w:pPr>
            <w:r>
              <w:t>JĘZYK ELEMENTU</w:t>
            </w:r>
            <w:r w:rsidRPr="009079F8">
              <w:t xml:space="preserve"> </w:t>
            </w:r>
          </w:p>
          <w:p w14:paraId="5659CE64" w14:textId="77777777" w:rsidR="00C11AAF" w:rsidRPr="009079F8" w:rsidRDefault="00C11AAF" w:rsidP="00F23355">
            <w:pPr>
              <w:pStyle w:val="pqiTabBody"/>
            </w:pPr>
            <w:r>
              <w:rPr>
                <w:rFonts w:ascii="Courier New" w:hAnsi="Courier New" w:cs="Courier New"/>
                <w:noProof/>
                <w:color w:val="0000FF"/>
              </w:rPr>
              <w:t>@language</w:t>
            </w:r>
          </w:p>
        </w:tc>
        <w:tc>
          <w:tcPr>
            <w:tcW w:w="391" w:type="dxa"/>
            <w:gridSpan w:val="2"/>
          </w:tcPr>
          <w:p w14:paraId="4E4FC438" w14:textId="77777777" w:rsidR="00C11AAF" w:rsidRPr="009079F8" w:rsidRDefault="00C11AAF" w:rsidP="00F23355">
            <w:pPr>
              <w:pStyle w:val="pqiTabBody"/>
            </w:pPr>
            <w:r>
              <w:t>D</w:t>
            </w:r>
          </w:p>
        </w:tc>
        <w:tc>
          <w:tcPr>
            <w:tcW w:w="2058" w:type="dxa"/>
            <w:gridSpan w:val="3"/>
          </w:tcPr>
          <w:p w14:paraId="652775C7" w14:textId="77777777" w:rsidR="00C11AAF" w:rsidRPr="009079F8" w:rsidRDefault="00C11AAF" w:rsidP="00F23355">
            <w:pPr>
              <w:pStyle w:val="pqiTabBody"/>
            </w:pPr>
            <w:r w:rsidRPr="009079F8">
              <w:t>„R”, jeżeli stosuje się pole tekstowe</w:t>
            </w:r>
            <w:r>
              <w:t xml:space="preserve"> 2.8.1d</w:t>
            </w:r>
            <w:r w:rsidRPr="009079F8">
              <w:t>.</w:t>
            </w:r>
          </w:p>
        </w:tc>
        <w:tc>
          <w:tcPr>
            <w:tcW w:w="5065" w:type="dxa"/>
          </w:tcPr>
          <w:p w14:paraId="35DE408A" w14:textId="77777777" w:rsidR="00C11AAF" w:rsidRDefault="00C11AAF" w:rsidP="00F23355">
            <w:pPr>
              <w:pStyle w:val="pqiTabBody"/>
            </w:pPr>
            <w:r>
              <w:t>Atrybut.</w:t>
            </w:r>
          </w:p>
          <w:p w14:paraId="2A5EC188" w14:textId="77777777" w:rsidR="00C11AAF"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050" w:type="dxa"/>
          </w:tcPr>
          <w:p w14:paraId="10333841" w14:textId="77777777" w:rsidR="00C11AAF" w:rsidRPr="009079F8" w:rsidRDefault="00C11AAF" w:rsidP="00F23355">
            <w:pPr>
              <w:pStyle w:val="pqiTabBody"/>
            </w:pPr>
            <w:r w:rsidRPr="009079F8">
              <w:t>a2</w:t>
            </w:r>
          </w:p>
        </w:tc>
      </w:tr>
      <w:tr w:rsidR="00C11AAF" w:rsidRPr="009079F8" w14:paraId="44ECC470" w14:textId="77777777" w:rsidTr="00ED6F61">
        <w:tc>
          <w:tcPr>
            <w:tcW w:w="817" w:type="dxa"/>
            <w:gridSpan w:val="2"/>
          </w:tcPr>
          <w:p w14:paraId="18D9BA07" w14:textId="77777777" w:rsidR="00C11AAF" w:rsidRDefault="00C11AAF" w:rsidP="00F23355">
            <w:pPr>
              <w:pStyle w:val="pqiTabBody"/>
              <w:rPr>
                <w:i/>
              </w:rPr>
            </w:pPr>
            <w:r>
              <w:rPr>
                <w:b/>
              </w:rPr>
              <w:t>3</w:t>
            </w:r>
          </w:p>
        </w:tc>
        <w:tc>
          <w:tcPr>
            <w:tcW w:w="4385" w:type="dxa"/>
          </w:tcPr>
          <w:p w14:paraId="73C2663F" w14:textId="77777777" w:rsidR="00C11AAF" w:rsidRPr="000F3B7C" w:rsidRDefault="00C11AAF" w:rsidP="00F23355">
            <w:pPr>
              <w:keepNext/>
              <w:rPr>
                <w:b/>
              </w:rPr>
            </w:pPr>
            <w:r>
              <w:rPr>
                <w:b/>
              </w:rPr>
              <w:t>Kraj członkowski podziału</w:t>
            </w:r>
          </w:p>
          <w:p w14:paraId="03D97893" w14:textId="77777777" w:rsidR="00C11AAF" w:rsidRPr="00C93A95" w:rsidRDefault="00C11AAF" w:rsidP="00F23355">
            <w:pPr>
              <w:pStyle w:val="pqiTabBody"/>
              <w:rPr>
                <w:rFonts w:ascii="Courier New" w:hAnsi="Courier New" w:cs="Courier New"/>
                <w:noProof/>
                <w:color w:val="0000FF"/>
              </w:rPr>
            </w:pPr>
            <w:r w:rsidRPr="00C93A95">
              <w:rPr>
                <w:rFonts w:ascii="Courier New" w:hAnsi="Courier New" w:cs="Courier New"/>
                <w:noProof/>
                <w:color w:val="0000FF"/>
              </w:rPr>
              <w:t>MsaOfSplitting</w:t>
            </w:r>
          </w:p>
        </w:tc>
        <w:tc>
          <w:tcPr>
            <w:tcW w:w="391" w:type="dxa"/>
            <w:gridSpan w:val="2"/>
          </w:tcPr>
          <w:p w14:paraId="48F35247" w14:textId="77777777" w:rsidR="00C11AAF" w:rsidRDefault="00C11AAF" w:rsidP="00F23355">
            <w:pPr>
              <w:pStyle w:val="pqiTabBody"/>
            </w:pPr>
            <w:r w:rsidRPr="0072755A">
              <w:rPr>
                <w:b/>
              </w:rPr>
              <w:t>R</w:t>
            </w:r>
          </w:p>
        </w:tc>
        <w:tc>
          <w:tcPr>
            <w:tcW w:w="2058" w:type="dxa"/>
            <w:gridSpan w:val="3"/>
          </w:tcPr>
          <w:p w14:paraId="39A85472" w14:textId="77777777" w:rsidR="00C11AAF" w:rsidRDefault="00C11AAF" w:rsidP="00F23355">
            <w:pPr>
              <w:pStyle w:val="pqiTabBody"/>
            </w:pPr>
          </w:p>
        </w:tc>
        <w:tc>
          <w:tcPr>
            <w:tcW w:w="5065" w:type="dxa"/>
          </w:tcPr>
          <w:p w14:paraId="09BC6D6A" w14:textId="77777777" w:rsidR="00C11AAF" w:rsidRDefault="00C11AAF" w:rsidP="00F23355">
            <w:pPr>
              <w:pStyle w:val="pqiTabBody"/>
              <w:rPr>
                <w:lang w:eastAsia="en-GB"/>
              </w:rPr>
            </w:pPr>
          </w:p>
        </w:tc>
        <w:tc>
          <w:tcPr>
            <w:tcW w:w="1050" w:type="dxa"/>
          </w:tcPr>
          <w:p w14:paraId="1CBE2060" w14:textId="77777777" w:rsidR="00C11AAF" w:rsidRPr="009079F8" w:rsidRDefault="00C11AAF" w:rsidP="00F23355">
            <w:pPr>
              <w:pStyle w:val="pqiTabBody"/>
            </w:pPr>
            <w:r>
              <w:rPr>
                <w:b/>
              </w:rPr>
              <w:t>1</w:t>
            </w:r>
            <w:r w:rsidRPr="0072755A">
              <w:rPr>
                <w:b/>
              </w:rPr>
              <w:t>x</w:t>
            </w:r>
          </w:p>
        </w:tc>
      </w:tr>
      <w:tr w:rsidR="00C11AAF" w:rsidRPr="009079F8" w14:paraId="1DF7935D" w14:textId="77777777" w:rsidTr="00ED6F61">
        <w:tc>
          <w:tcPr>
            <w:tcW w:w="384" w:type="dxa"/>
          </w:tcPr>
          <w:p w14:paraId="4A38D40E" w14:textId="77777777" w:rsidR="00C11AAF" w:rsidRPr="009079F8" w:rsidRDefault="00C11AAF" w:rsidP="00F23355">
            <w:pPr>
              <w:pStyle w:val="pqiTabBody"/>
              <w:rPr>
                <w:b/>
              </w:rPr>
            </w:pPr>
          </w:p>
        </w:tc>
        <w:tc>
          <w:tcPr>
            <w:tcW w:w="433" w:type="dxa"/>
          </w:tcPr>
          <w:p w14:paraId="012BEEFD" w14:textId="77777777" w:rsidR="00C11AAF" w:rsidRDefault="00C11AAF" w:rsidP="00F23355">
            <w:pPr>
              <w:pStyle w:val="pqiTabBody"/>
              <w:rPr>
                <w:i/>
              </w:rPr>
            </w:pPr>
            <w:r>
              <w:rPr>
                <w:i/>
              </w:rPr>
              <w:t>a</w:t>
            </w:r>
          </w:p>
        </w:tc>
        <w:tc>
          <w:tcPr>
            <w:tcW w:w="4385" w:type="dxa"/>
          </w:tcPr>
          <w:p w14:paraId="0D7C017B" w14:textId="77777777" w:rsidR="00C11AAF" w:rsidRDefault="00C11AAF" w:rsidP="00F23355">
            <w:pPr>
              <w:pStyle w:val="pqiTabBody"/>
            </w:pPr>
            <w:r w:rsidRPr="009079F8">
              <w:t>Kod państwa członkowskiego</w:t>
            </w:r>
          </w:p>
          <w:p w14:paraId="69518D8B" w14:textId="77777777" w:rsidR="00C11AAF" w:rsidRPr="009079F8" w:rsidRDefault="00C11AAF" w:rsidP="00F23355">
            <w:pPr>
              <w:pStyle w:val="pqiTabBody"/>
            </w:pPr>
            <w:r>
              <w:rPr>
                <w:rFonts w:ascii="Courier New" w:hAnsi="Courier New" w:cs="Courier New"/>
                <w:noProof/>
                <w:color w:val="0000FF"/>
              </w:rPr>
              <w:t>MemberStateCode</w:t>
            </w:r>
          </w:p>
        </w:tc>
        <w:tc>
          <w:tcPr>
            <w:tcW w:w="391" w:type="dxa"/>
            <w:gridSpan w:val="2"/>
          </w:tcPr>
          <w:p w14:paraId="78B00C3C" w14:textId="77777777" w:rsidR="00C11AAF" w:rsidRPr="009079F8" w:rsidRDefault="00C11AAF" w:rsidP="00F23355">
            <w:pPr>
              <w:pStyle w:val="pqiTabBody"/>
            </w:pPr>
            <w:r w:rsidRPr="009079F8">
              <w:t>R</w:t>
            </w:r>
          </w:p>
        </w:tc>
        <w:tc>
          <w:tcPr>
            <w:tcW w:w="2058" w:type="dxa"/>
            <w:gridSpan w:val="3"/>
          </w:tcPr>
          <w:p w14:paraId="14D25030" w14:textId="77777777" w:rsidR="00C11AAF" w:rsidRDefault="00C11AAF" w:rsidP="00F23355">
            <w:pPr>
              <w:pStyle w:val="pqiTabBody"/>
            </w:pPr>
          </w:p>
        </w:tc>
        <w:tc>
          <w:tcPr>
            <w:tcW w:w="5065" w:type="dxa"/>
          </w:tcPr>
          <w:p w14:paraId="635AF49D" w14:textId="77777777" w:rsidR="00C11AAF" w:rsidRDefault="00C11AAF" w:rsidP="00F23355">
            <w:pPr>
              <w:pStyle w:val="pqiTabBody"/>
              <w:rPr>
                <w:lang w:eastAsia="en-GB"/>
              </w:rPr>
            </w:pPr>
            <w:r>
              <w:rPr>
                <w:lang w:eastAsia="en-GB"/>
              </w:rPr>
              <w:t>Należy podać kod kraju na terytorium którego ma miejsce podział przesyłki.</w:t>
            </w:r>
          </w:p>
          <w:p w14:paraId="33670733" w14:textId="77777777" w:rsidR="00C11AAF" w:rsidRDefault="00C11AAF" w:rsidP="00F23355">
            <w:pPr>
              <w:pStyle w:val="pqiTabBody"/>
              <w:rPr>
                <w:lang w:eastAsia="en-GB"/>
              </w:rPr>
            </w:pPr>
            <w:r>
              <w:rPr>
                <w:lang w:eastAsia="en-GB"/>
              </w:rPr>
              <w:t>Wartość ze słownika „</w:t>
            </w:r>
            <w:r>
              <w:t>Państwa członkowskie (</w:t>
            </w:r>
            <w:proofErr w:type="spellStart"/>
            <w:r>
              <w:t>Member</w:t>
            </w:r>
            <w:proofErr w:type="spellEnd"/>
            <w:r>
              <w:t xml:space="preserve"> </w:t>
            </w:r>
            <w:proofErr w:type="spellStart"/>
            <w:r>
              <w:t>states</w:t>
            </w:r>
            <w:proofErr w:type="spellEnd"/>
            <w:r>
              <w:t>)</w:t>
            </w:r>
            <w:r>
              <w:rPr>
                <w:lang w:eastAsia="en-GB"/>
              </w:rPr>
              <w:t>”.</w:t>
            </w:r>
          </w:p>
        </w:tc>
        <w:tc>
          <w:tcPr>
            <w:tcW w:w="1050" w:type="dxa"/>
          </w:tcPr>
          <w:p w14:paraId="128BF30A" w14:textId="77777777" w:rsidR="00C11AAF" w:rsidRPr="009079F8" w:rsidRDefault="00C11AAF" w:rsidP="00F23355">
            <w:pPr>
              <w:pStyle w:val="pqiTabBody"/>
            </w:pPr>
            <w:r w:rsidRPr="009079F8">
              <w:t>a2</w:t>
            </w:r>
          </w:p>
        </w:tc>
      </w:tr>
      <w:tr w:rsidR="00C11AAF" w:rsidRPr="009079F8" w14:paraId="0504A070" w14:textId="77777777" w:rsidTr="00ED6F61">
        <w:tc>
          <w:tcPr>
            <w:tcW w:w="817" w:type="dxa"/>
            <w:gridSpan w:val="2"/>
          </w:tcPr>
          <w:p w14:paraId="3DDD0A43" w14:textId="77777777" w:rsidR="00C11AAF" w:rsidRDefault="00C11AAF" w:rsidP="00F23355">
            <w:pPr>
              <w:pStyle w:val="pqiTabBody"/>
              <w:rPr>
                <w:i/>
              </w:rPr>
            </w:pPr>
            <w:r>
              <w:rPr>
                <w:b/>
              </w:rPr>
              <w:t>4</w:t>
            </w:r>
          </w:p>
        </w:tc>
        <w:tc>
          <w:tcPr>
            <w:tcW w:w="4385" w:type="dxa"/>
          </w:tcPr>
          <w:p w14:paraId="63DF7E03" w14:textId="77777777" w:rsidR="00C11AAF" w:rsidRDefault="00C11AAF" w:rsidP="00F23355">
            <w:pPr>
              <w:keepNext/>
              <w:rPr>
                <w:b/>
              </w:rPr>
            </w:pPr>
            <w:r>
              <w:rPr>
                <w:b/>
              </w:rPr>
              <w:t>Szczegóły dotyczące przeładunku wyrobów</w:t>
            </w:r>
          </w:p>
          <w:p w14:paraId="0FF2127C" w14:textId="77777777" w:rsidR="00C11AAF" w:rsidRPr="0050418F" w:rsidRDefault="00C11AAF" w:rsidP="00F23355">
            <w:pPr>
              <w:pStyle w:val="pqiTabBody"/>
              <w:rPr>
                <w:rFonts w:ascii="Courier New" w:hAnsi="Courier New" w:cs="Courier New"/>
                <w:noProof/>
                <w:color w:val="0000FF"/>
              </w:rPr>
            </w:pPr>
            <w:r w:rsidRPr="00C062C8">
              <w:rPr>
                <w:rFonts w:ascii="Courier New" w:hAnsi="Courier New" w:cs="Courier New"/>
                <w:noProof/>
                <w:color w:val="0000FF"/>
              </w:rPr>
              <w:t>TranshipmentDetails</w:t>
            </w:r>
          </w:p>
        </w:tc>
        <w:tc>
          <w:tcPr>
            <w:tcW w:w="391" w:type="dxa"/>
            <w:gridSpan w:val="2"/>
          </w:tcPr>
          <w:p w14:paraId="54BBC6E8" w14:textId="77777777" w:rsidR="00C11AAF" w:rsidRPr="009079F8" w:rsidRDefault="00C11AAF" w:rsidP="00F23355">
            <w:pPr>
              <w:pStyle w:val="pqiTabBody"/>
            </w:pPr>
            <w:r w:rsidRPr="00C15AD5">
              <w:rPr>
                <w:b/>
              </w:rPr>
              <w:t>D</w:t>
            </w:r>
          </w:p>
        </w:tc>
        <w:tc>
          <w:tcPr>
            <w:tcW w:w="2058" w:type="dxa"/>
            <w:gridSpan w:val="3"/>
          </w:tcPr>
          <w:p w14:paraId="42CAA466" w14:textId="77777777" w:rsidR="00C11AAF" w:rsidRDefault="00C11AAF" w:rsidP="00F23355">
            <w:pPr>
              <w:keepNext/>
              <w:rPr>
                <w:b/>
              </w:rPr>
            </w:pPr>
            <w:r w:rsidRPr="00C15AD5">
              <w:rPr>
                <w:b/>
              </w:rPr>
              <w:t xml:space="preserve">„R”, jeżeli </w:t>
            </w:r>
            <w:r>
              <w:rPr>
                <w:b/>
              </w:rPr>
              <w:t xml:space="preserve">w 3a podano wartość „PL” oraz podczas podziału </w:t>
            </w:r>
            <w:r>
              <w:rPr>
                <w:b/>
              </w:rPr>
              <w:lastRenderedPageBreak/>
              <w:t>przemieszczenia ma miejsce przeładunek</w:t>
            </w:r>
            <w:r w:rsidRPr="00C15AD5">
              <w:rPr>
                <w:b/>
              </w:rPr>
              <w:t>.</w:t>
            </w:r>
          </w:p>
          <w:p w14:paraId="7311A907" w14:textId="77777777" w:rsidR="00C11AAF" w:rsidRDefault="00C11AAF" w:rsidP="00F23355">
            <w:pPr>
              <w:pStyle w:val="pqiTabBody"/>
            </w:pPr>
            <w:r>
              <w:rPr>
                <w:b/>
              </w:rPr>
              <w:t>W pozostałych przypadkach nie stosuje się.</w:t>
            </w:r>
          </w:p>
        </w:tc>
        <w:tc>
          <w:tcPr>
            <w:tcW w:w="5065" w:type="dxa"/>
          </w:tcPr>
          <w:p w14:paraId="078E78CB" w14:textId="77777777" w:rsidR="00C11AAF" w:rsidRDefault="00C11AAF" w:rsidP="00F23355">
            <w:pPr>
              <w:pStyle w:val="pqiTabBody"/>
            </w:pPr>
          </w:p>
        </w:tc>
        <w:tc>
          <w:tcPr>
            <w:tcW w:w="1050" w:type="dxa"/>
          </w:tcPr>
          <w:p w14:paraId="7FBCB1F9" w14:textId="77777777" w:rsidR="00C11AAF" w:rsidRPr="009079F8" w:rsidRDefault="00C11AAF" w:rsidP="00F23355">
            <w:pPr>
              <w:pStyle w:val="pqiTabBody"/>
            </w:pPr>
            <w:r w:rsidRPr="00C15AD5">
              <w:rPr>
                <w:b/>
              </w:rPr>
              <w:t>1x</w:t>
            </w:r>
          </w:p>
        </w:tc>
      </w:tr>
      <w:tr w:rsidR="00C11AAF" w:rsidRPr="009079F8" w14:paraId="2555F008" w14:textId="77777777" w:rsidTr="00ED6F61">
        <w:tc>
          <w:tcPr>
            <w:tcW w:w="384" w:type="dxa"/>
          </w:tcPr>
          <w:p w14:paraId="1D8B8949" w14:textId="77777777" w:rsidR="00C11AAF" w:rsidRPr="009079F8" w:rsidRDefault="00C11AAF" w:rsidP="00F23355">
            <w:pPr>
              <w:pStyle w:val="pqiTabBody"/>
              <w:rPr>
                <w:b/>
              </w:rPr>
            </w:pPr>
          </w:p>
        </w:tc>
        <w:tc>
          <w:tcPr>
            <w:tcW w:w="433" w:type="dxa"/>
          </w:tcPr>
          <w:p w14:paraId="0D1E6986" w14:textId="77777777" w:rsidR="00C11AAF" w:rsidRDefault="00C11AAF" w:rsidP="00F23355">
            <w:pPr>
              <w:pStyle w:val="pqiTabBody"/>
              <w:rPr>
                <w:i/>
              </w:rPr>
            </w:pPr>
            <w:r w:rsidRPr="009079F8">
              <w:rPr>
                <w:i/>
              </w:rPr>
              <w:t>a</w:t>
            </w:r>
          </w:p>
        </w:tc>
        <w:tc>
          <w:tcPr>
            <w:tcW w:w="4385" w:type="dxa"/>
          </w:tcPr>
          <w:p w14:paraId="62C2EF67" w14:textId="77777777" w:rsidR="00C11AAF" w:rsidRDefault="00C11AAF" w:rsidP="00F23355">
            <w:r>
              <w:t>Numer referencyjny właściwego</w:t>
            </w:r>
            <w:r w:rsidRPr="009079F8">
              <w:t xml:space="preserve"> </w:t>
            </w:r>
            <w:r>
              <w:t>urzędu w miejscu przeładunku</w:t>
            </w:r>
          </w:p>
          <w:p w14:paraId="6B672552" w14:textId="77777777" w:rsidR="00C11AAF" w:rsidRPr="004B1EF1" w:rsidRDefault="00C11AAF" w:rsidP="00F23355">
            <w:pPr>
              <w:pStyle w:val="pqiTabBody"/>
              <w:rPr>
                <w:rFonts w:ascii="Courier New" w:hAnsi="Courier New" w:cs="Courier New"/>
                <w:noProof/>
                <w:color w:val="0000FF"/>
              </w:rPr>
            </w:pPr>
            <w:r w:rsidRPr="004B1EF1">
              <w:rPr>
                <w:rFonts w:ascii="Courier New" w:hAnsi="Courier New" w:cs="Courier New"/>
                <w:noProof/>
                <w:color w:val="0000FF"/>
              </w:rPr>
              <w:t>CompetentAuthorityReferenceNumber</w:t>
            </w:r>
          </w:p>
        </w:tc>
        <w:tc>
          <w:tcPr>
            <w:tcW w:w="391" w:type="dxa"/>
            <w:gridSpan w:val="2"/>
          </w:tcPr>
          <w:p w14:paraId="6F0FB1FF" w14:textId="77777777" w:rsidR="00C11AAF" w:rsidRPr="009079F8" w:rsidRDefault="00C11AAF" w:rsidP="00F23355">
            <w:pPr>
              <w:pStyle w:val="pqiTabBody"/>
            </w:pPr>
            <w:r>
              <w:t>R</w:t>
            </w:r>
          </w:p>
        </w:tc>
        <w:tc>
          <w:tcPr>
            <w:tcW w:w="2058" w:type="dxa"/>
            <w:gridSpan w:val="3"/>
          </w:tcPr>
          <w:p w14:paraId="482C838A" w14:textId="77777777" w:rsidR="00C11AAF" w:rsidRDefault="00C11AAF" w:rsidP="00F23355">
            <w:pPr>
              <w:pStyle w:val="pqiTabBody"/>
            </w:pPr>
          </w:p>
        </w:tc>
        <w:tc>
          <w:tcPr>
            <w:tcW w:w="5065" w:type="dxa"/>
          </w:tcPr>
          <w:p w14:paraId="6EBF215E" w14:textId="77777777" w:rsidR="00C11AAF" w:rsidRDefault="00C11AAF" w:rsidP="00F23355">
            <w:pPr>
              <w:pStyle w:val="pqiTabBody"/>
            </w:pPr>
            <w:r w:rsidRPr="009079F8">
              <w:t xml:space="preserve">Należy podać </w:t>
            </w:r>
            <w:r>
              <w:t xml:space="preserve">kod urzędu właściwych organów </w:t>
            </w:r>
            <w:r w:rsidRPr="009079F8">
              <w:t>odpowiedzialnego za k</w:t>
            </w:r>
            <w:r>
              <w:t>ontrolę akcyzy w miejscu przeładunku.</w:t>
            </w:r>
          </w:p>
        </w:tc>
        <w:tc>
          <w:tcPr>
            <w:tcW w:w="1050" w:type="dxa"/>
          </w:tcPr>
          <w:p w14:paraId="357003FE" w14:textId="77777777" w:rsidR="00C11AAF" w:rsidRPr="009079F8" w:rsidRDefault="00C11AAF" w:rsidP="00F23355">
            <w:pPr>
              <w:pStyle w:val="pqiTabBody"/>
            </w:pPr>
            <w:r>
              <w:t>an8</w:t>
            </w:r>
          </w:p>
        </w:tc>
      </w:tr>
      <w:tr w:rsidR="00C11AAF" w:rsidRPr="009079F8" w14:paraId="5C17BB98" w14:textId="77777777" w:rsidTr="00ED6F61">
        <w:tc>
          <w:tcPr>
            <w:tcW w:w="384" w:type="dxa"/>
          </w:tcPr>
          <w:p w14:paraId="6CE624B1" w14:textId="77777777" w:rsidR="00C11AAF" w:rsidRPr="009079F8" w:rsidRDefault="00C11AAF" w:rsidP="00F23355">
            <w:pPr>
              <w:pStyle w:val="pqiTabBody"/>
              <w:rPr>
                <w:b/>
              </w:rPr>
            </w:pPr>
          </w:p>
        </w:tc>
        <w:tc>
          <w:tcPr>
            <w:tcW w:w="433" w:type="dxa"/>
          </w:tcPr>
          <w:p w14:paraId="541A8692" w14:textId="77777777" w:rsidR="00C11AAF" w:rsidRPr="009079F8" w:rsidRDefault="00C11AAF" w:rsidP="00F23355">
            <w:pPr>
              <w:pStyle w:val="pqiTabBody"/>
              <w:rPr>
                <w:i/>
              </w:rPr>
            </w:pPr>
            <w:r>
              <w:rPr>
                <w:i/>
              </w:rPr>
              <w:t>b</w:t>
            </w:r>
          </w:p>
        </w:tc>
        <w:tc>
          <w:tcPr>
            <w:tcW w:w="4385" w:type="dxa"/>
          </w:tcPr>
          <w:p w14:paraId="18A97B03" w14:textId="77777777" w:rsidR="00C11AAF" w:rsidRDefault="00C11AAF" w:rsidP="00F23355">
            <w:pPr>
              <w:pStyle w:val="pqiTabBody"/>
            </w:pPr>
            <w:r>
              <w:t>Data i czas planowanego przeładunku</w:t>
            </w:r>
          </w:p>
          <w:p w14:paraId="38E0F21D" w14:textId="77777777" w:rsidR="00C11AAF" w:rsidRPr="009079F8" w:rsidRDefault="00C11AAF" w:rsidP="00F23355">
            <w:r w:rsidRPr="00C062C8">
              <w:rPr>
                <w:rFonts w:ascii="Courier New" w:hAnsi="Courier New" w:cs="Courier New"/>
                <w:noProof/>
                <w:color w:val="0000FF"/>
              </w:rPr>
              <w:t>DateAndTimeOfTranshipment</w:t>
            </w:r>
          </w:p>
        </w:tc>
        <w:tc>
          <w:tcPr>
            <w:tcW w:w="391" w:type="dxa"/>
            <w:gridSpan w:val="2"/>
          </w:tcPr>
          <w:p w14:paraId="28B51C14" w14:textId="77777777" w:rsidR="00C11AAF" w:rsidRDefault="00C11AAF" w:rsidP="00F23355">
            <w:pPr>
              <w:pStyle w:val="pqiTabBody"/>
            </w:pPr>
            <w:r>
              <w:t>R</w:t>
            </w:r>
          </w:p>
        </w:tc>
        <w:tc>
          <w:tcPr>
            <w:tcW w:w="2058" w:type="dxa"/>
            <w:gridSpan w:val="3"/>
          </w:tcPr>
          <w:p w14:paraId="4702E110" w14:textId="77777777" w:rsidR="00C11AAF" w:rsidRDefault="00C11AAF" w:rsidP="00F23355">
            <w:pPr>
              <w:pStyle w:val="pqiTabBody"/>
            </w:pPr>
          </w:p>
        </w:tc>
        <w:tc>
          <w:tcPr>
            <w:tcW w:w="5065" w:type="dxa"/>
          </w:tcPr>
          <w:p w14:paraId="54810CAF" w14:textId="77777777" w:rsidR="00C11AAF" w:rsidRDefault="00C11AAF" w:rsidP="00F23355">
            <w:pPr>
              <w:pStyle w:val="pqiTabBody"/>
            </w:pPr>
            <w:r>
              <w:t>Należy podać datę co najmniej o 15 minut późniejszą od momentu wysłania komunikatu, lecz nie późniejszą niż dzień planowanego zakończenia przemieszczenia.</w:t>
            </w:r>
          </w:p>
        </w:tc>
        <w:tc>
          <w:tcPr>
            <w:tcW w:w="1050" w:type="dxa"/>
          </w:tcPr>
          <w:p w14:paraId="75D088A9" w14:textId="77777777" w:rsidR="00C11AAF" w:rsidRPr="009079F8" w:rsidRDefault="00C11AAF" w:rsidP="00F23355">
            <w:pPr>
              <w:pStyle w:val="pqiTabBody"/>
            </w:pPr>
            <w:proofErr w:type="spellStart"/>
            <w:r w:rsidRPr="009079F8">
              <w:t>dateTime</w:t>
            </w:r>
            <w:proofErr w:type="spellEnd"/>
          </w:p>
        </w:tc>
      </w:tr>
      <w:tr w:rsidR="00C11AAF" w:rsidRPr="009079F8" w14:paraId="1A5A6647" w14:textId="77777777" w:rsidTr="00ED6F61">
        <w:tc>
          <w:tcPr>
            <w:tcW w:w="384" w:type="dxa"/>
          </w:tcPr>
          <w:p w14:paraId="1584AE55" w14:textId="77777777" w:rsidR="00C11AAF" w:rsidRPr="009079F8" w:rsidRDefault="00C11AAF" w:rsidP="00F23355">
            <w:pPr>
              <w:pStyle w:val="pqiTabBody"/>
              <w:rPr>
                <w:b/>
              </w:rPr>
            </w:pPr>
          </w:p>
        </w:tc>
        <w:tc>
          <w:tcPr>
            <w:tcW w:w="433" w:type="dxa"/>
          </w:tcPr>
          <w:p w14:paraId="1E20ACE0" w14:textId="77777777" w:rsidR="00C11AAF" w:rsidRDefault="00C11AAF" w:rsidP="00F23355">
            <w:pPr>
              <w:pStyle w:val="pqiTabBody"/>
              <w:rPr>
                <w:i/>
              </w:rPr>
            </w:pPr>
            <w:r>
              <w:rPr>
                <w:i/>
              </w:rPr>
              <w:t>c</w:t>
            </w:r>
          </w:p>
        </w:tc>
        <w:tc>
          <w:tcPr>
            <w:tcW w:w="4385" w:type="dxa"/>
          </w:tcPr>
          <w:p w14:paraId="6694D77A" w14:textId="77777777" w:rsidR="00C11AAF" w:rsidRDefault="00C11AAF" w:rsidP="00F23355">
            <w:pPr>
              <w:pStyle w:val="pqiTabBody"/>
            </w:pPr>
            <w:r w:rsidRPr="009079F8">
              <w:t>Dodatkowe informacje</w:t>
            </w:r>
          </w:p>
          <w:p w14:paraId="771B55CF" w14:textId="77777777" w:rsidR="00C11AAF" w:rsidRPr="009079F8" w:rsidRDefault="00C11AAF" w:rsidP="00F23355">
            <w:r>
              <w:rPr>
                <w:rFonts w:ascii="Courier New" w:hAnsi="Courier New" w:cs="Courier New"/>
                <w:noProof/>
                <w:color w:val="0000FF"/>
              </w:rPr>
              <w:t>ComplementaryInformation</w:t>
            </w:r>
          </w:p>
        </w:tc>
        <w:tc>
          <w:tcPr>
            <w:tcW w:w="391" w:type="dxa"/>
            <w:gridSpan w:val="2"/>
          </w:tcPr>
          <w:p w14:paraId="6EB7D504" w14:textId="77777777" w:rsidR="00C11AAF" w:rsidRDefault="00C11AAF" w:rsidP="00F23355">
            <w:pPr>
              <w:pStyle w:val="pqiTabBody"/>
            </w:pPr>
            <w:r>
              <w:t>O</w:t>
            </w:r>
          </w:p>
        </w:tc>
        <w:tc>
          <w:tcPr>
            <w:tcW w:w="2058" w:type="dxa"/>
            <w:gridSpan w:val="3"/>
          </w:tcPr>
          <w:p w14:paraId="1D73ED2C" w14:textId="77777777" w:rsidR="00C11AAF" w:rsidRDefault="00C11AAF" w:rsidP="00F23355">
            <w:pPr>
              <w:pStyle w:val="pqiTabBody"/>
            </w:pPr>
          </w:p>
        </w:tc>
        <w:tc>
          <w:tcPr>
            <w:tcW w:w="5065" w:type="dxa"/>
          </w:tcPr>
          <w:p w14:paraId="035E6810" w14:textId="77777777" w:rsidR="00C11AAF" w:rsidRDefault="00C11AAF" w:rsidP="00F23355">
            <w:pPr>
              <w:pStyle w:val="pqiTabBody"/>
            </w:pPr>
            <w:r w:rsidRPr="009079F8">
              <w:t xml:space="preserve">Należy podać dodatkowe informacje dotyczące </w:t>
            </w:r>
            <w:r>
              <w:t>przeładunku</w:t>
            </w:r>
            <w:r w:rsidRPr="009079F8">
              <w:t>.</w:t>
            </w:r>
          </w:p>
        </w:tc>
        <w:tc>
          <w:tcPr>
            <w:tcW w:w="1050" w:type="dxa"/>
          </w:tcPr>
          <w:p w14:paraId="57CACE55" w14:textId="77777777" w:rsidR="00C11AAF" w:rsidRPr="009079F8" w:rsidRDefault="00C11AAF" w:rsidP="00F23355">
            <w:pPr>
              <w:pStyle w:val="pqiTabBody"/>
            </w:pPr>
            <w:r w:rsidRPr="009079F8">
              <w:t>an..350</w:t>
            </w:r>
          </w:p>
        </w:tc>
      </w:tr>
      <w:tr w:rsidR="00C11AAF" w:rsidRPr="009079F8" w14:paraId="1B3893EC" w14:textId="77777777" w:rsidTr="00ED6F61">
        <w:tc>
          <w:tcPr>
            <w:tcW w:w="817" w:type="dxa"/>
            <w:gridSpan w:val="2"/>
          </w:tcPr>
          <w:p w14:paraId="19126BA4" w14:textId="77777777" w:rsidR="00C11AAF" w:rsidRDefault="00C11AAF" w:rsidP="00F23355">
            <w:pPr>
              <w:pStyle w:val="pqiTabBody"/>
              <w:rPr>
                <w:i/>
              </w:rPr>
            </w:pPr>
            <w:r>
              <w:rPr>
                <w:b/>
              </w:rPr>
              <w:t>4.1</w:t>
            </w:r>
          </w:p>
        </w:tc>
        <w:tc>
          <w:tcPr>
            <w:tcW w:w="4385" w:type="dxa"/>
          </w:tcPr>
          <w:p w14:paraId="72B82EBE" w14:textId="77777777" w:rsidR="00C11AAF" w:rsidRDefault="00C11AAF" w:rsidP="00F23355">
            <w:pPr>
              <w:keepNext/>
              <w:rPr>
                <w:b/>
              </w:rPr>
            </w:pPr>
            <w:r>
              <w:rPr>
                <w:b/>
              </w:rPr>
              <w:t>Miejsce przeładunku wyrobów</w:t>
            </w:r>
          </w:p>
          <w:p w14:paraId="1EE629C2" w14:textId="77777777" w:rsidR="00C11AAF" w:rsidRPr="009079F8" w:rsidRDefault="00C11AAF" w:rsidP="00F23355">
            <w:r w:rsidRPr="00B577A6">
              <w:rPr>
                <w:rFonts w:ascii="Courier New" w:hAnsi="Courier New" w:cs="Courier New"/>
                <w:noProof/>
                <w:color w:val="0000FF"/>
              </w:rPr>
              <w:t>PlaceOfTranshipment</w:t>
            </w:r>
          </w:p>
        </w:tc>
        <w:tc>
          <w:tcPr>
            <w:tcW w:w="391" w:type="dxa"/>
            <w:gridSpan w:val="2"/>
          </w:tcPr>
          <w:p w14:paraId="7EDCBF54" w14:textId="77777777" w:rsidR="00C11AAF" w:rsidRDefault="00C11AAF" w:rsidP="00F23355">
            <w:pPr>
              <w:pStyle w:val="pqiTabBody"/>
            </w:pPr>
            <w:r>
              <w:rPr>
                <w:b/>
              </w:rPr>
              <w:t>R</w:t>
            </w:r>
          </w:p>
        </w:tc>
        <w:tc>
          <w:tcPr>
            <w:tcW w:w="2058" w:type="dxa"/>
            <w:gridSpan w:val="3"/>
          </w:tcPr>
          <w:p w14:paraId="75A50122" w14:textId="77777777" w:rsidR="00C11AAF" w:rsidRDefault="00C11AAF" w:rsidP="00F23355">
            <w:pPr>
              <w:pStyle w:val="pqiTabBody"/>
            </w:pPr>
          </w:p>
        </w:tc>
        <w:tc>
          <w:tcPr>
            <w:tcW w:w="5065" w:type="dxa"/>
          </w:tcPr>
          <w:p w14:paraId="56296CDC" w14:textId="77777777" w:rsidR="00C11AAF" w:rsidRDefault="00C11AAF" w:rsidP="00F23355">
            <w:pPr>
              <w:pStyle w:val="pqiTabBody"/>
            </w:pPr>
          </w:p>
        </w:tc>
        <w:tc>
          <w:tcPr>
            <w:tcW w:w="1050" w:type="dxa"/>
          </w:tcPr>
          <w:p w14:paraId="0E422956" w14:textId="77777777" w:rsidR="00C11AAF" w:rsidRPr="009079F8" w:rsidRDefault="00C11AAF" w:rsidP="00F23355">
            <w:pPr>
              <w:pStyle w:val="pqiTabBody"/>
            </w:pPr>
            <w:r>
              <w:rPr>
                <w:b/>
              </w:rPr>
              <w:t>1x</w:t>
            </w:r>
          </w:p>
        </w:tc>
      </w:tr>
      <w:tr w:rsidR="00C11AAF" w:rsidRPr="009079F8" w14:paraId="5A3A3A6A" w14:textId="77777777" w:rsidTr="00ED6F61">
        <w:tc>
          <w:tcPr>
            <w:tcW w:w="384" w:type="dxa"/>
          </w:tcPr>
          <w:p w14:paraId="648F89BE" w14:textId="77777777" w:rsidR="00C11AAF" w:rsidRPr="009079F8" w:rsidRDefault="00C11AAF" w:rsidP="00F23355">
            <w:pPr>
              <w:pStyle w:val="pqiTabBody"/>
              <w:rPr>
                <w:b/>
              </w:rPr>
            </w:pPr>
          </w:p>
        </w:tc>
        <w:tc>
          <w:tcPr>
            <w:tcW w:w="433" w:type="dxa"/>
          </w:tcPr>
          <w:p w14:paraId="71A42306" w14:textId="77777777" w:rsidR="00C11AAF" w:rsidRDefault="00C11AAF" w:rsidP="00F23355">
            <w:pPr>
              <w:pStyle w:val="pqiTabBody"/>
              <w:rPr>
                <w:i/>
              </w:rPr>
            </w:pPr>
            <w:r>
              <w:rPr>
                <w:i/>
              </w:rPr>
              <w:t>a</w:t>
            </w:r>
          </w:p>
        </w:tc>
        <w:tc>
          <w:tcPr>
            <w:tcW w:w="4385" w:type="dxa"/>
          </w:tcPr>
          <w:p w14:paraId="40E097B0" w14:textId="77777777" w:rsidR="00C11AAF" w:rsidRDefault="00C11AAF" w:rsidP="00F23355">
            <w:r w:rsidRPr="009079F8">
              <w:t xml:space="preserve">Nazwa </w:t>
            </w:r>
            <w:r>
              <w:t>miejsca przeładunku</w:t>
            </w:r>
          </w:p>
          <w:p w14:paraId="0328142E" w14:textId="77777777" w:rsidR="00C11AAF" w:rsidRPr="004B1EF1" w:rsidRDefault="00C11AAF" w:rsidP="00F23355">
            <w:pPr>
              <w:pStyle w:val="pqiTabBody"/>
              <w:rPr>
                <w:rFonts w:ascii="Courier New" w:hAnsi="Courier New" w:cs="Courier New"/>
                <w:noProof/>
                <w:color w:val="0000FF"/>
              </w:rPr>
            </w:pPr>
            <w:r w:rsidRPr="00C062C8">
              <w:rPr>
                <w:rFonts w:ascii="Courier New" w:hAnsi="Courier New" w:cs="Courier New"/>
                <w:noProof/>
                <w:color w:val="0000FF"/>
              </w:rPr>
              <w:t>PlaceName</w:t>
            </w:r>
          </w:p>
        </w:tc>
        <w:tc>
          <w:tcPr>
            <w:tcW w:w="391" w:type="dxa"/>
            <w:gridSpan w:val="2"/>
          </w:tcPr>
          <w:p w14:paraId="339AE900" w14:textId="77777777" w:rsidR="00C11AAF" w:rsidRPr="009079F8" w:rsidRDefault="00C11AAF" w:rsidP="00F23355">
            <w:pPr>
              <w:pStyle w:val="pqiTabBody"/>
            </w:pPr>
            <w:r>
              <w:t>O</w:t>
            </w:r>
          </w:p>
        </w:tc>
        <w:tc>
          <w:tcPr>
            <w:tcW w:w="2058" w:type="dxa"/>
            <w:gridSpan w:val="3"/>
          </w:tcPr>
          <w:p w14:paraId="58E978FF" w14:textId="77777777" w:rsidR="00C11AAF" w:rsidRDefault="00C11AAF" w:rsidP="00F23355">
            <w:pPr>
              <w:pStyle w:val="pqiTabBody"/>
            </w:pPr>
          </w:p>
        </w:tc>
        <w:tc>
          <w:tcPr>
            <w:tcW w:w="5065" w:type="dxa"/>
          </w:tcPr>
          <w:p w14:paraId="0FD3B0DF" w14:textId="77777777" w:rsidR="00C11AAF" w:rsidRDefault="00C11AAF" w:rsidP="00F23355">
            <w:pPr>
              <w:pStyle w:val="pqiTabBody"/>
            </w:pPr>
            <w:r>
              <w:t>Należy podać dane ułatwiające identyfikację miejsca fizycznego przeładunku wyrobów.</w:t>
            </w:r>
          </w:p>
        </w:tc>
        <w:tc>
          <w:tcPr>
            <w:tcW w:w="1050" w:type="dxa"/>
          </w:tcPr>
          <w:p w14:paraId="47351382" w14:textId="77777777" w:rsidR="00C11AAF" w:rsidRPr="009079F8" w:rsidRDefault="00C11AAF" w:rsidP="00F23355">
            <w:pPr>
              <w:pStyle w:val="pqiTabBody"/>
            </w:pPr>
            <w:r w:rsidRPr="009079F8">
              <w:t>an..182</w:t>
            </w:r>
          </w:p>
        </w:tc>
      </w:tr>
      <w:tr w:rsidR="00C11AAF" w:rsidRPr="009079F8" w14:paraId="25D4EE43" w14:textId="77777777" w:rsidTr="00ED6F61">
        <w:tc>
          <w:tcPr>
            <w:tcW w:w="384" w:type="dxa"/>
          </w:tcPr>
          <w:p w14:paraId="06DFECB2" w14:textId="77777777" w:rsidR="00C11AAF" w:rsidRPr="009079F8" w:rsidRDefault="00C11AAF" w:rsidP="00F23355">
            <w:pPr>
              <w:pStyle w:val="pqiTabBody"/>
              <w:rPr>
                <w:b/>
              </w:rPr>
            </w:pPr>
          </w:p>
        </w:tc>
        <w:tc>
          <w:tcPr>
            <w:tcW w:w="433" w:type="dxa"/>
          </w:tcPr>
          <w:p w14:paraId="578829A0" w14:textId="77777777" w:rsidR="00C11AAF" w:rsidRDefault="00C11AAF" w:rsidP="00F23355">
            <w:pPr>
              <w:pStyle w:val="pqiTabBody"/>
              <w:rPr>
                <w:i/>
              </w:rPr>
            </w:pPr>
            <w:r>
              <w:rPr>
                <w:i/>
              </w:rPr>
              <w:t>b</w:t>
            </w:r>
          </w:p>
        </w:tc>
        <w:tc>
          <w:tcPr>
            <w:tcW w:w="4385" w:type="dxa"/>
          </w:tcPr>
          <w:p w14:paraId="1DB1CB79" w14:textId="77777777" w:rsidR="00C11AAF" w:rsidRDefault="00C11AAF" w:rsidP="00F23355">
            <w:r w:rsidRPr="009079F8">
              <w:t>Ulica</w:t>
            </w:r>
          </w:p>
          <w:p w14:paraId="48D7AD75" w14:textId="77777777" w:rsidR="00C11AAF" w:rsidRPr="009079F8" w:rsidRDefault="00C11AAF" w:rsidP="00F23355">
            <w:pPr>
              <w:pStyle w:val="pqiTabBody"/>
            </w:pPr>
            <w:r>
              <w:rPr>
                <w:rFonts w:ascii="Courier New" w:hAnsi="Courier New" w:cs="Courier New"/>
                <w:noProof/>
                <w:color w:val="0000FF"/>
              </w:rPr>
              <w:t>StreetName</w:t>
            </w:r>
          </w:p>
        </w:tc>
        <w:tc>
          <w:tcPr>
            <w:tcW w:w="391" w:type="dxa"/>
            <w:gridSpan w:val="2"/>
          </w:tcPr>
          <w:p w14:paraId="15264CCE" w14:textId="77777777" w:rsidR="00C11AAF" w:rsidRPr="009079F8" w:rsidRDefault="00C11AAF" w:rsidP="00F23355">
            <w:pPr>
              <w:pStyle w:val="pqiTabBody"/>
            </w:pPr>
            <w:r>
              <w:t>R</w:t>
            </w:r>
          </w:p>
        </w:tc>
        <w:tc>
          <w:tcPr>
            <w:tcW w:w="2058" w:type="dxa"/>
            <w:gridSpan w:val="3"/>
          </w:tcPr>
          <w:p w14:paraId="795D3281" w14:textId="77777777" w:rsidR="00C11AAF" w:rsidRDefault="00C11AAF" w:rsidP="00F23355">
            <w:pPr>
              <w:pStyle w:val="pqiTabBody"/>
            </w:pPr>
          </w:p>
        </w:tc>
        <w:tc>
          <w:tcPr>
            <w:tcW w:w="5065" w:type="dxa"/>
          </w:tcPr>
          <w:p w14:paraId="07677D7F" w14:textId="77777777" w:rsidR="00C11AAF" w:rsidRDefault="00C11AAF" w:rsidP="00F23355">
            <w:pPr>
              <w:pStyle w:val="pqiTabBody"/>
            </w:pPr>
          </w:p>
        </w:tc>
        <w:tc>
          <w:tcPr>
            <w:tcW w:w="1050" w:type="dxa"/>
          </w:tcPr>
          <w:p w14:paraId="284623B7" w14:textId="77777777" w:rsidR="00C11AAF" w:rsidRPr="009079F8" w:rsidRDefault="00C11AAF" w:rsidP="00F23355">
            <w:pPr>
              <w:pStyle w:val="pqiTabBody"/>
            </w:pPr>
            <w:r w:rsidRPr="009079F8">
              <w:t>an..65</w:t>
            </w:r>
          </w:p>
        </w:tc>
      </w:tr>
      <w:tr w:rsidR="00C11AAF" w:rsidRPr="009079F8" w14:paraId="17F92A29" w14:textId="77777777" w:rsidTr="00ED6F61">
        <w:tc>
          <w:tcPr>
            <w:tcW w:w="384" w:type="dxa"/>
          </w:tcPr>
          <w:p w14:paraId="74C53E74" w14:textId="77777777" w:rsidR="00C11AAF" w:rsidRPr="009079F8" w:rsidRDefault="00C11AAF" w:rsidP="00F23355">
            <w:pPr>
              <w:pStyle w:val="pqiTabBody"/>
              <w:rPr>
                <w:b/>
              </w:rPr>
            </w:pPr>
          </w:p>
        </w:tc>
        <w:tc>
          <w:tcPr>
            <w:tcW w:w="433" w:type="dxa"/>
          </w:tcPr>
          <w:p w14:paraId="4DF9D83C" w14:textId="77777777" w:rsidR="00C11AAF" w:rsidRDefault="00C11AAF" w:rsidP="00F23355">
            <w:pPr>
              <w:pStyle w:val="pqiTabBody"/>
              <w:rPr>
                <w:i/>
              </w:rPr>
            </w:pPr>
            <w:r>
              <w:rPr>
                <w:i/>
              </w:rPr>
              <w:t>c</w:t>
            </w:r>
          </w:p>
        </w:tc>
        <w:tc>
          <w:tcPr>
            <w:tcW w:w="4385" w:type="dxa"/>
          </w:tcPr>
          <w:p w14:paraId="04E94573" w14:textId="77777777" w:rsidR="00C11AAF" w:rsidRDefault="00C11AAF" w:rsidP="00F23355">
            <w:r w:rsidRPr="009079F8">
              <w:t>Numer domu</w:t>
            </w:r>
          </w:p>
          <w:p w14:paraId="041A037B" w14:textId="77777777" w:rsidR="00C11AAF" w:rsidRPr="009079F8" w:rsidRDefault="00C11AAF" w:rsidP="00F23355">
            <w:pPr>
              <w:pStyle w:val="pqiTabBody"/>
            </w:pPr>
            <w:r>
              <w:rPr>
                <w:rFonts w:ascii="Courier New" w:hAnsi="Courier New" w:cs="Courier New"/>
                <w:noProof/>
                <w:color w:val="0000FF"/>
              </w:rPr>
              <w:lastRenderedPageBreak/>
              <w:t>StreetNumber</w:t>
            </w:r>
          </w:p>
        </w:tc>
        <w:tc>
          <w:tcPr>
            <w:tcW w:w="391" w:type="dxa"/>
            <w:gridSpan w:val="2"/>
          </w:tcPr>
          <w:p w14:paraId="750429B9" w14:textId="77777777" w:rsidR="00C11AAF" w:rsidRPr="009079F8" w:rsidRDefault="00C11AAF" w:rsidP="00F23355">
            <w:pPr>
              <w:pStyle w:val="pqiTabBody"/>
            </w:pPr>
            <w:r w:rsidRPr="009079F8">
              <w:lastRenderedPageBreak/>
              <w:t>O</w:t>
            </w:r>
          </w:p>
        </w:tc>
        <w:tc>
          <w:tcPr>
            <w:tcW w:w="2058" w:type="dxa"/>
            <w:gridSpan w:val="3"/>
          </w:tcPr>
          <w:p w14:paraId="3BC18635" w14:textId="77777777" w:rsidR="00C11AAF" w:rsidRDefault="00C11AAF" w:rsidP="00F23355">
            <w:pPr>
              <w:pStyle w:val="pqiTabBody"/>
            </w:pPr>
          </w:p>
        </w:tc>
        <w:tc>
          <w:tcPr>
            <w:tcW w:w="5065" w:type="dxa"/>
          </w:tcPr>
          <w:p w14:paraId="0A467D98" w14:textId="77777777" w:rsidR="00C11AAF" w:rsidRDefault="00C11AAF" w:rsidP="00F23355">
            <w:pPr>
              <w:pStyle w:val="pqiTabBody"/>
            </w:pPr>
          </w:p>
        </w:tc>
        <w:tc>
          <w:tcPr>
            <w:tcW w:w="1050" w:type="dxa"/>
          </w:tcPr>
          <w:p w14:paraId="4D4CD7A1" w14:textId="77777777" w:rsidR="00C11AAF" w:rsidRPr="009079F8" w:rsidRDefault="00C11AAF" w:rsidP="00F23355">
            <w:pPr>
              <w:pStyle w:val="pqiTabBody"/>
            </w:pPr>
            <w:r w:rsidRPr="009079F8">
              <w:t>an..11</w:t>
            </w:r>
          </w:p>
        </w:tc>
      </w:tr>
      <w:tr w:rsidR="00C11AAF" w:rsidRPr="009079F8" w14:paraId="5C548239" w14:textId="77777777" w:rsidTr="00ED6F61">
        <w:tc>
          <w:tcPr>
            <w:tcW w:w="384" w:type="dxa"/>
          </w:tcPr>
          <w:p w14:paraId="4CD3253C" w14:textId="77777777" w:rsidR="00C11AAF" w:rsidRPr="009079F8" w:rsidRDefault="00C11AAF" w:rsidP="00F23355">
            <w:pPr>
              <w:pStyle w:val="pqiTabBody"/>
              <w:rPr>
                <w:b/>
              </w:rPr>
            </w:pPr>
          </w:p>
        </w:tc>
        <w:tc>
          <w:tcPr>
            <w:tcW w:w="433" w:type="dxa"/>
          </w:tcPr>
          <w:p w14:paraId="5B484D6E" w14:textId="77777777" w:rsidR="00C11AAF" w:rsidRDefault="00C11AAF" w:rsidP="00F23355">
            <w:pPr>
              <w:pStyle w:val="pqiTabBody"/>
              <w:rPr>
                <w:i/>
              </w:rPr>
            </w:pPr>
            <w:r>
              <w:rPr>
                <w:i/>
              </w:rPr>
              <w:t>d</w:t>
            </w:r>
          </w:p>
        </w:tc>
        <w:tc>
          <w:tcPr>
            <w:tcW w:w="4385" w:type="dxa"/>
          </w:tcPr>
          <w:p w14:paraId="7FCF5E9B" w14:textId="77777777" w:rsidR="00C11AAF" w:rsidRDefault="00C11AAF" w:rsidP="00F23355">
            <w:r w:rsidRPr="009079F8">
              <w:t>Kod pocztowy</w:t>
            </w:r>
          </w:p>
          <w:p w14:paraId="516D64DB" w14:textId="77777777" w:rsidR="00C11AAF" w:rsidRPr="009079F8" w:rsidRDefault="00C11AAF" w:rsidP="00F23355">
            <w:pPr>
              <w:pStyle w:val="pqiTabBody"/>
            </w:pPr>
            <w:r>
              <w:rPr>
                <w:rFonts w:ascii="Courier New" w:hAnsi="Courier New" w:cs="Courier New"/>
                <w:noProof/>
                <w:color w:val="0000FF"/>
              </w:rPr>
              <w:t>Postcode</w:t>
            </w:r>
          </w:p>
        </w:tc>
        <w:tc>
          <w:tcPr>
            <w:tcW w:w="391" w:type="dxa"/>
            <w:gridSpan w:val="2"/>
          </w:tcPr>
          <w:p w14:paraId="6CC30BD5" w14:textId="77777777" w:rsidR="00C11AAF" w:rsidRPr="009079F8" w:rsidRDefault="00C11AAF" w:rsidP="00F23355">
            <w:pPr>
              <w:pStyle w:val="pqiTabBody"/>
            </w:pPr>
            <w:r w:rsidRPr="009079F8">
              <w:t>R</w:t>
            </w:r>
          </w:p>
        </w:tc>
        <w:tc>
          <w:tcPr>
            <w:tcW w:w="2058" w:type="dxa"/>
            <w:gridSpan w:val="3"/>
          </w:tcPr>
          <w:p w14:paraId="11A9E843" w14:textId="77777777" w:rsidR="00C11AAF" w:rsidRDefault="00C11AAF" w:rsidP="00F23355">
            <w:pPr>
              <w:pStyle w:val="pqiTabBody"/>
            </w:pPr>
          </w:p>
        </w:tc>
        <w:tc>
          <w:tcPr>
            <w:tcW w:w="5065" w:type="dxa"/>
          </w:tcPr>
          <w:p w14:paraId="3E400BCF" w14:textId="77777777" w:rsidR="00C11AAF" w:rsidRDefault="00C11AAF" w:rsidP="00F23355">
            <w:pPr>
              <w:pStyle w:val="pqiTabBody"/>
            </w:pPr>
          </w:p>
        </w:tc>
        <w:tc>
          <w:tcPr>
            <w:tcW w:w="1050" w:type="dxa"/>
          </w:tcPr>
          <w:p w14:paraId="3A11EA41" w14:textId="77777777" w:rsidR="00C11AAF" w:rsidRPr="009079F8" w:rsidRDefault="00C11AAF" w:rsidP="00F23355">
            <w:pPr>
              <w:pStyle w:val="pqiTabBody"/>
            </w:pPr>
            <w:r w:rsidRPr="009079F8">
              <w:t>an..10</w:t>
            </w:r>
          </w:p>
        </w:tc>
      </w:tr>
      <w:tr w:rsidR="00C11AAF" w:rsidRPr="009079F8" w14:paraId="083ECD39" w14:textId="77777777" w:rsidTr="00ED6F61">
        <w:tc>
          <w:tcPr>
            <w:tcW w:w="384" w:type="dxa"/>
          </w:tcPr>
          <w:p w14:paraId="3114B0E8" w14:textId="77777777" w:rsidR="00C11AAF" w:rsidRPr="009079F8" w:rsidRDefault="00C11AAF" w:rsidP="00F23355">
            <w:pPr>
              <w:pStyle w:val="pqiTabBody"/>
              <w:rPr>
                <w:b/>
              </w:rPr>
            </w:pPr>
          </w:p>
        </w:tc>
        <w:tc>
          <w:tcPr>
            <w:tcW w:w="433" w:type="dxa"/>
          </w:tcPr>
          <w:p w14:paraId="01D372DA" w14:textId="77777777" w:rsidR="00C11AAF" w:rsidRDefault="00C11AAF" w:rsidP="00F23355">
            <w:pPr>
              <w:pStyle w:val="pqiTabBody"/>
              <w:rPr>
                <w:i/>
              </w:rPr>
            </w:pPr>
            <w:r>
              <w:rPr>
                <w:i/>
              </w:rPr>
              <w:t>e</w:t>
            </w:r>
          </w:p>
        </w:tc>
        <w:tc>
          <w:tcPr>
            <w:tcW w:w="4385" w:type="dxa"/>
          </w:tcPr>
          <w:p w14:paraId="27E9BC03" w14:textId="77777777" w:rsidR="00C11AAF" w:rsidRDefault="00C11AAF" w:rsidP="00F23355">
            <w:r w:rsidRPr="009079F8">
              <w:t>Miejscowość</w:t>
            </w:r>
          </w:p>
          <w:p w14:paraId="4CDE7604" w14:textId="77777777" w:rsidR="00C11AAF" w:rsidRPr="009079F8" w:rsidRDefault="00C11AAF" w:rsidP="00F23355">
            <w:pPr>
              <w:pStyle w:val="pqiTabBody"/>
            </w:pPr>
            <w:r>
              <w:rPr>
                <w:rFonts w:ascii="Courier New" w:hAnsi="Courier New" w:cs="Courier New"/>
                <w:noProof/>
                <w:color w:val="0000FF"/>
              </w:rPr>
              <w:t>City</w:t>
            </w:r>
          </w:p>
        </w:tc>
        <w:tc>
          <w:tcPr>
            <w:tcW w:w="391" w:type="dxa"/>
            <w:gridSpan w:val="2"/>
          </w:tcPr>
          <w:p w14:paraId="0D624768" w14:textId="77777777" w:rsidR="00C11AAF" w:rsidRPr="009079F8" w:rsidRDefault="00C11AAF" w:rsidP="00F23355">
            <w:pPr>
              <w:pStyle w:val="pqiTabBody"/>
            </w:pPr>
            <w:r w:rsidRPr="009079F8">
              <w:t>R</w:t>
            </w:r>
          </w:p>
        </w:tc>
        <w:tc>
          <w:tcPr>
            <w:tcW w:w="2058" w:type="dxa"/>
            <w:gridSpan w:val="3"/>
          </w:tcPr>
          <w:p w14:paraId="0E5A0CFE" w14:textId="77777777" w:rsidR="00C11AAF" w:rsidRDefault="00C11AAF" w:rsidP="00F23355">
            <w:pPr>
              <w:pStyle w:val="pqiTabBody"/>
            </w:pPr>
          </w:p>
        </w:tc>
        <w:tc>
          <w:tcPr>
            <w:tcW w:w="5065" w:type="dxa"/>
          </w:tcPr>
          <w:p w14:paraId="2FB12632" w14:textId="77777777" w:rsidR="00C11AAF" w:rsidRDefault="00C11AAF" w:rsidP="00F23355">
            <w:pPr>
              <w:pStyle w:val="pqiTabBody"/>
            </w:pPr>
          </w:p>
        </w:tc>
        <w:tc>
          <w:tcPr>
            <w:tcW w:w="1050" w:type="dxa"/>
          </w:tcPr>
          <w:p w14:paraId="3A130F4D" w14:textId="77777777" w:rsidR="00C11AAF" w:rsidRPr="009079F8" w:rsidRDefault="00C11AAF" w:rsidP="00F23355">
            <w:pPr>
              <w:pStyle w:val="pqiTabBody"/>
            </w:pPr>
            <w:r w:rsidRPr="009079F8">
              <w:t>an..50</w:t>
            </w:r>
          </w:p>
        </w:tc>
      </w:tr>
    </w:tbl>
    <w:p w14:paraId="6C53CBC9" w14:textId="77777777" w:rsidR="00C11AAF" w:rsidRPr="00BD4340" w:rsidRDefault="00C11AAF" w:rsidP="00C11AAF">
      <w:pPr>
        <w:pStyle w:val="pqiChpHeadNum2"/>
      </w:pPr>
      <w:del w:id="2611" w:author="Jurkowska Monika" w:date="2022-11-14T21:27:00Z">
        <w:r>
          <w:br w:type="page"/>
        </w:r>
      </w:del>
      <w:bookmarkStart w:id="2612" w:name="_Toc379453968"/>
      <w:bookmarkStart w:id="2613" w:name="_Toc71025869"/>
      <w:r>
        <w:lastRenderedPageBreak/>
        <w:t xml:space="preserve">IE829 – </w:t>
      </w:r>
      <w:r w:rsidRPr="00FA2D96">
        <w:t xml:space="preserve">Powiadomienie o akceptacji procedury zawieszenia poboru akcyzy przy </w:t>
      </w:r>
      <w:r>
        <w:t>wywozie</w:t>
      </w:r>
      <w:bookmarkEnd w:id="2612"/>
      <w:bookmarkEnd w:id="2613"/>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39"/>
        <w:gridCol w:w="434"/>
        <w:gridCol w:w="4537"/>
        <w:gridCol w:w="427"/>
        <w:gridCol w:w="2743"/>
        <w:gridCol w:w="3913"/>
        <w:gridCol w:w="1051"/>
      </w:tblGrid>
      <w:tr w:rsidR="00C11AAF" w:rsidRPr="009079F8" w14:paraId="38773B8A" w14:textId="77777777" w:rsidTr="006A33E2">
        <w:trPr>
          <w:tblHeader/>
        </w:trPr>
        <w:tc>
          <w:tcPr>
            <w:tcW w:w="445" w:type="dxa"/>
            <w:shd w:val="clear" w:color="auto" w:fill="F3F3F3"/>
          </w:tcPr>
          <w:p w14:paraId="65BDD42E" w14:textId="77777777" w:rsidR="00C11AAF" w:rsidRPr="009079F8" w:rsidRDefault="00C11AAF" w:rsidP="00F23355">
            <w:pPr>
              <w:jc w:val="center"/>
              <w:rPr>
                <w:b/>
              </w:rPr>
            </w:pPr>
            <w:r w:rsidRPr="009079F8">
              <w:rPr>
                <w:b/>
              </w:rPr>
              <w:t>A</w:t>
            </w:r>
          </w:p>
        </w:tc>
        <w:tc>
          <w:tcPr>
            <w:tcW w:w="439" w:type="dxa"/>
            <w:shd w:val="clear" w:color="auto" w:fill="F3F3F3"/>
          </w:tcPr>
          <w:p w14:paraId="3E81D3C9" w14:textId="77777777" w:rsidR="00C11AAF" w:rsidRPr="009079F8" w:rsidRDefault="00C11AAF" w:rsidP="00F23355">
            <w:pPr>
              <w:jc w:val="center"/>
              <w:rPr>
                <w:b/>
              </w:rPr>
            </w:pPr>
            <w:r w:rsidRPr="009079F8">
              <w:rPr>
                <w:b/>
              </w:rPr>
              <w:t>B</w:t>
            </w:r>
          </w:p>
        </w:tc>
        <w:tc>
          <w:tcPr>
            <w:tcW w:w="4537" w:type="dxa"/>
            <w:shd w:val="clear" w:color="auto" w:fill="F3F3F3"/>
          </w:tcPr>
          <w:p w14:paraId="15A68F27" w14:textId="77777777" w:rsidR="00C11AAF" w:rsidRPr="009079F8" w:rsidRDefault="00C11AAF" w:rsidP="00F23355">
            <w:pPr>
              <w:jc w:val="center"/>
              <w:rPr>
                <w:b/>
              </w:rPr>
            </w:pPr>
            <w:r w:rsidRPr="009079F8">
              <w:rPr>
                <w:b/>
              </w:rPr>
              <w:t>C</w:t>
            </w:r>
          </w:p>
        </w:tc>
        <w:tc>
          <w:tcPr>
            <w:tcW w:w="430" w:type="dxa"/>
            <w:shd w:val="clear" w:color="auto" w:fill="F3F3F3"/>
          </w:tcPr>
          <w:p w14:paraId="31CE896F" w14:textId="77777777" w:rsidR="00C11AAF" w:rsidRPr="009079F8" w:rsidRDefault="00C11AAF" w:rsidP="00F23355">
            <w:pPr>
              <w:jc w:val="center"/>
              <w:rPr>
                <w:b/>
              </w:rPr>
            </w:pPr>
            <w:r w:rsidRPr="009079F8">
              <w:rPr>
                <w:b/>
              </w:rPr>
              <w:t>D</w:t>
            </w:r>
          </w:p>
        </w:tc>
        <w:tc>
          <w:tcPr>
            <w:tcW w:w="2818" w:type="dxa"/>
            <w:shd w:val="clear" w:color="auto" w:fill="F3F3F3"/>
          </w:tcPr>
          <w:p w14:paraId="5B7B3EFD" w14:textId="77777777" w:rsidR="00C11AAF" w:rsidRPr="009079F8" w:rsidRDefault="00C11AAF" w:rsidP="00F23355">
            <w:pPr>
              <w:jc w:val="center"/>
              <w:rPr>
                <w:b/>
              </w:rPr>
            </w:pPr>
            <w:r w:rsidRPr="009079F8">
              <w:rPr>
                <w:b/>
              </w:rPr>
              <w:t>E</w:t>
            </w:r>
          </w:p>
        </w:tc>
        <w:tc>
          <w:tcPr>
            <w:tcW w:w="4046" w:type="dxa"/>
            <w:shd w:val="clear" w:color="auto" w:fill="F3F3F3"/>
          </w:tcPr>
          <w:p w14:paraId="222C5DAF" w14:textId="77777777" w:rsidR="00C11AAF" w:rsidRPr="009079F8" w:rsidRDefault="00C11AAF" w:rsidP="00F23355">
            <w:pPr>
              <w:jc w:val="center"/>
              <w:rPr>
                <w:b/>
              </w:rPr>
            </w:pPr>
            <w:r w:rsidRPr="009079F8">
              <w:rPr>
                <w:b/>
              </w:rPr>
              <w:t>F</w:t>
            </w:r>
          </w:p>
        </w:tc>
        <w:tc>
          <w:tcPr>
            <w:tcW w:w="1051" w:type="dxa"/>
            <w:shd w:val="clear" w:color="auto" w:fill="F3F3F3"/>
          </w:tcPr>
          <w:p w14:paraId="1B12BA06" w14:textId="77777777" w:rsidR="00C11AAF" w:rsidRPr="009079F8" w:rsidRDefault="00C11AAF" w:rsidP="00F23355">
            <w:pPr>
              <w:jc w:val="center"/>
              <w:rPr>
                <w:b/>
              </w:rPr>
            </w:pPr>
            <w:r w:rsidRPr="009079F8">
              <w:rPr>
                <w:b/>
              </w:rPr>
              <w:t>G</w:t>
            </w:r>
          </w:p>
        </w:tc>
      </w:tr>
      <w:tr w:rsidR="00C11AAF" w:rsidRPr="002854B5" w14:paraId="53488C9A" w14:textId="77777777" w:rsidTr="00F23355">
        <w:tc>
          <w:tcPr>
            <w:tcW w:w="13766" w:type="dxa"/>
            <w:gridSpan w:val="7"/>
          </w:tcPr>
          <w:p w14:paraId="51340249" w14:textId="77777777" w:rsidR="00C11AAF" w:rsidRPr="002854B5" w:rsidRDefault="00C11AAF" w:rsidP="00F23355">
            <w:pPr>
              <w:pStyle w:val="pqiTabHead"/>
            </w:pPr>
            <w:r w:rsidRPr="002854B5">
              <w:t>IE</w:t>
            </w:r>
            <w:r>
              <w:t>829</w:t>
            </w:r>
            <w:r w:rsidRPr="002854B5">
              <w:t xml:space="preserve"> – </w:t>
            </w:r>
            <w:r w:rsidRPr="00401A95">
              <w:t>C_EXP_NOT</w:t>
            </w:r>
            <w:r>
              <w:t xml:space="preserve"> –</w:t>
            </w:r>
            <w:r w:rsidRPr="002854B5">
              <w:t xml:space="preserve"> </w:t>
            </w:r>
            <w:r w:rsidRPr="00FA2D96">
              <w:t xml:space="preserve">Powiadomienie o akceptacji procedury zawieszenia poboru akcyzy przy </w:t>
            </w:r>
            <w:r>
              <w:t>wywozie</w:t>
            </w:r>
            <w:r w:rsidRPr="002854B5">
              <w:t>.</w:t>
            </w:r>
          </w:p>
        </w:tc>
      </w:tr>
      <w:tr w:rsidR="00C11AAF" w:rsidRPr="009079F8" w14:paraId="0FCD1A24" w14:textId="77777777" w:rsidTr="006A33E2">
        <w:tc>
          <w:tcPr>
            <w:tcW w:w="884" w:type="dxa"/>
            <w:gridSpan w:val="2"/>
          </w:tcPr>
          <w:p w14:paraId="2146C0DF" w14:textId="77777777" w:rsidR="00C11AAF" w:rsidRPr="002854B5" w:rsidRDefault="00C11AAF" w:rsidP="00F23355">
            <w:pPr>
              <w:pStyle w:val="pqiTabBody"/>
              <w:rPr>
                <w:b/>
                <w:i/>
              </w:rPr>
            </w:pPr>
          </w:p>
        </w:tc>
        <w:tc>
          <w:tcPr>
            <w:tcW w:w="4537" w:type="dxa"/>
          </w:tcPr>
          <w:p w14:paraId="3261E515" w14:textId="77777777" w:rsidR="00C11AAF" w:rsidRDefault="00C11AAF" w:rsidP="00F23355">
            <w:pPr>
              <w:pStyle w:val="pqiTabBody"/>
              <w:rPr>
                <w:b/>
              </w:rPr>
            </w:pPr>
            <w:r>
              <w:rPr>
                <w:b/>
              </w:rPr>
              <w:t>&lt;NAGŁÓWEK&gt;</w:t>
            </w:r>
          </w:p>
          <w:p w14:paraId="709E27B3"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sidRPr="00E4590B">
              <w:rPr>
                <w:rFonts w:ascii="Courier New" w:hAnsi="Courier New" w:cs="Courier New"/>
                <w:noProof/>
                <w:color w:val="0000FF"/>
              </w:rPr>
              <w:t>IE829</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430" w:type="dxa"/>
          </w:tcPr>
          <w:p w14:paraId="7E65EC65" w14:textId="77777777" w:rsidR="00C11AAF" w:rsidRPr="0072755A" w:rsidRDefault="00C11AAF" w:rsidP="00F23355">
            <w:pPr>
              <w:pStyle w:val="pqiTabBody"/>
              <w:rPr>
                <w:b/>
              </w:rPr>
            </w:pPr>
            <w:r w:rsidRPr="0072755A">
              <w:rPr>
                <w:b/>
              </w:rPr>
              <w:t>R</w:t>
            </w:r>
          </w:p>
        </w:tc>
        <w:tc>
          <w:tcPr>
            <w:tcW w:w="2818" w:type="dxa"/>
          </w:tcPr>
          <w:p w14:paraId="272ACDF6" w14:textId="77777777" w:rsidR="00C11AAF" w:rsidRPr="0072755A" w:rsidRDefault="00C11AAF" w:rsidP="00F23355">
            <w:pPr>
              <w:pStyle w:val="pqiTabBody"/>
              <w:rPr>
                <w:b/>
              </w:rPr>
            </w:pPr>
          </w:p>
        </w:tc>
        <w:tc>
          <w:tcPr>
            <w:tcW w:w="4046" w:type="dxa"/>
          </w:tcPr>
          <w:p w14:paraId="302C262B" w14:textId="77777777" w:rsidR="00C11AAF" w:rsidRPr="0072755A" w:rsidRDefault="00C11AAF" w:rsidP="00F23355">
            <w:pPr>
              <w:pStyle w:val="pqiTabBody"/>
              <w:rPr>
                <w:b/>
              </w:rPr>
            </w:pPr>
          </w:p>
        </w:tc>
        <w:tc>
          <w:tcPr>
            <w:tcW w:w="1051" w:type="dxa"/>
          </w:tcPr>
          <w:p w14:paraId="28C10442" w14:textId="77777777" w:rsidR="00C11AAF" w:rsidRPr="0072755A" w:rsidRDefault="00C11AAF" w:rsidP="00F23355">
            <w:pPr>
              <w:pStyle w:val="pqiTabBody"/>
              <w:rPr>
                <w:b/>
              </w:rPr>
            </w:pPr>
            <w:r w:rsidRPr="0072755A">
              <w:rPr>
                <w:b/>
              </w:rPr>
              <w:t>1x</w:t>
            </w:r>
          </w:p>
        </w:tc>
      </w:tr>
      <w:tr w:rsidR="00C11AAF" w:rsidRPr="009079F8" w14:paraId="3D2A7C9C" w14:textId="77777777" w:rsidTr="00F23355">
        <w:tc>
          <w:tcPr>
            <w:tcW w:w="13766" w:type="dxa"/>
            <w:gridSpan w:val="7"/>
          </w:tcPr>
          <w:p w14:paraId="4A709977" w14:textId="77777777" w:rsidR="00C11AAF" w:rsidRDefault="00C11AAF" w:rsidP="00F23355">
            <w:pPr>
              <w:pStyle w:val="pqiTabBody"/>
            </w:pPr>
            <w:r>
              <w:t>Wszystkie elementy główne począwszy od poniższego zawarte są w elemencie:</w:t>
            </w:r>
          </w:p>
          <w:p w14:paraId="5CBC4185" w14:textId="77777777" w:rsidR="00C11AAF" w:rsidRPr="009079F8" w:rsidRDefault="00C11AAF" w:rsidP="00F23355">
            <w:pPr>
              <w:pStyle w:val="pqiTabBody"/>
            </w:pPr>
            <w:r w:rsidRPr="00621E71">
              <w:rPr>
                <w:rFonts w:ascii="Courier New" w:hAnsi="Courier New"/>
                <w:color w:val="0000FF"/>
              </w:rPr>
              <w:t>/</w:t>
            </w:r>
            <w:r w:rsidRPr="00E4590B">
              <w:rPr>
                <w:rFonts w:ascii="Courier New" w:hAnsi="Courier New" w:cs="Courier New"/>
                <w:noProof/>
                <w:color w:val="0000FF"/>
              </w:rPr>
              <w:t>IE829</w:t>
            </w:r>
            <w:r w:rsidRPr="00621E71">
              <w:rPr>
                <w:rFonts w:ascii="Courier New" w:hAnsi="Courier New"/>
                <w:color w:val="0000FF"/>
              </w:rPr>
              <w:t>/</w:t>
            </w:r>
            <w:r>
              <w:rPr>
                <w:rFonts w:ascii="Courier New" w:hAnsi="Courier New"/>
                <w:color w:val="0000FF"/>
              </w:rPr>
              <w:t>Body/</w:t>
            </w:r>
            <w:proofErr w:type="spellStart"/>
            <w:r>
              <w:rPr>
                <w:rFonts w:ascii="Courier New" w:hAnsi="Courier New" w:cs="Courier New"/>
                <w:noProof/>
                <w:color w:val="0000FF"/>
              </w:rPr>
              <w:t>NotificationOfAcceptedExport</w:t>
            </w:r>
            <w:proofErr w:type="spellEnd"/>
          </w:p>
        </w:tc>
      </w:tr>
      <w:tr w:rsidR="00C11AAF" w:rsidRPr="009079F8" w14:paraId="778B194D" w14:textId="77777777" w:rsidTr="006A33E2">
        <w:tc>
          <w:tcPr>
            <w:tcW w:w="884" w:type="dxa"/>
            <w:gridSpan w:val="2"/>
          </w:tcPr>
          <w:p w14:paraId="21FB38BA" w14:textId="77777777" w:rsidR="00C11AAF" w:rsidRPr="009079F8" w:rsidRDefault="00C11AAF" w:rsidP="00F23355">
            <w:pPr>
              <w:keepNext/>
              <w:rPr>
                <w:i/>
              </w:rPr>
            </w:pPr>
            <w:r>
              <w:rPr>
                <w:b/>
              </w:rPr>
              <w:t>1</w:t>
            </w:r>
          </w:p>
        </w:tc>
        <w:tc>
          <w:tcPr>
            <w:tcW w:w="4537" w:type="dxa"/>
          </w:tcPr>
          <w:p w14:paraId="3DBBF90F" w14:textId="77777777" w:rsidR="00C11AAF" w:rsidRPr="000F7B4C" w:rsidRDefault="00C11AAF" w:rsidP="00F23355">
            <w:pPr>
              <w:keepNext/>
              <w:rPr>
                <w:b/>
              </w:rPr>
            </w:pPr>
            <w:r w:rsidRPr="000F7B4C">
              <w:rPr>
                <w:b/>
              </w:rPr>
              <w:t>CECHA</w:t>
            </w:r>
          </w:p>
          <w:p w14:paraId="6F4E84D8" w14:textId="77777777" w:rsidR="00C11AAF" w:rsidRPr="009079F8" w:rsidRDefault="00C11AAF" w:rsidP="00F23355">
            <w:pPr>
              <w:keepNext/>
              <w:rPr>
                <w:b/>
              </w:rPr>
            </w:pPr>
            <w:r>
              <w:rPr>
                <w:rFonts w:ascii="Courier New" w:hAnsi="Courier New" w:cs="Courier New"/>
                <w:noProof/>
                <w:color w:val="0000FF"/>
                <w:szCs w:val="20"/>
              </w:rPr>
              <w:t>Attributes</w:t>
            </w:r>
          </w:p>
        </w:tc>
        <w:tc>
          <w:tcPr>
            <w:tcW w:w="430" w:type="dxa"/>
          </w:tcPr>
          <w:p w14:paraId="324B4EDA" w14:textId="77777777" w:rsidR="00C11AAF" w:rsidRPr="0072755A" w:rsidRDefault="00C11AAF" w:rsidP="00F23355">
            <w:pPr>
              <w:keepNext/>
              <w:jc w:val="center"/>
              <w:rPr>
                <w:b/>
              </w:rPr>
            </w:pPr>
            <w:r w:rsidRPr="0072755A">
              <w:rPr>
                <w:b/>
              </w:rPr>
              <w:t>R</w:t>
            </w:r>
          </w:p>
        </w:tc>
        <w:tc>
          <w:tcPr>
            <w:tcW w:w="2818" w:type="dxa"/>
          </w:tcPr>
          <w:p w14:paraId="0E1CC8C1" w14:textId="77777777" w:rsidR="00C11AAF" w:rsidRPr="0072755A" w:rsidRDefault="00C11AAF" w:rsidP="00F23355">
            <w:pPr>
              <w:pStyle w:val="pqiTabBody"/>
              <w:rPr>
                <w:b/>
              </w:rPr>
            </w:pPr>
          </w:p>
        </w:tc>
        <w:tc>
          <w:tcPr>
            <w:tcW w:w="4046" w:type="dxa"/>
          </w:tcPr>
          <w:p w14:paraId="014E5980" w14:textId="77777777" w:rsidR="00C11AAF" w:rsidRPr="0072755A" w:rsidRDefault="00C11AAF" w:rsidP="00F23355">
            <w:pPr>
              <w:pStyle w:val="pqiTabBody"/>
              <w:rPr>
                <w:b/>
              </w:rPr>
            </w:pPr>
          </w:p>
        </w:tc>
        <w:tc>
          <w:tcPr>
            <w:tcW w:w="1051" w:type="dxa"/>
          </w:tcPr>
          <w:p w14:paraId="35CC3E9F" w14:textId="77777777" w:rsidR="00C11AAF" w:rsidRPr="0072755A" w:rsidRDefault="00C11AAF" w:rsidP="00F23355">
            <w:pPr>
              <w:keepNext/>
              <w:rPr>
                <w:b/>
              </w:rPr>
            </w:pPr>
            <w:r w:rsidRPr="0072755A">
              <w:rPr>
                <w:b/>
              </w:rPr>
              <w:t>1x</w:t>
            </w:r>
          </w:p>
        </w:tc>
      </w:tr>
      <w:tr w:rsidR="00C11AAF" w:rsidRPr="009079F8" w14:paraId="4E05B2D0" w14:textId="77777777" w:rsidTr="006A33E2">
        <w:tc>
          <w:tcPr>
            <w:tcW w:w="445" w:type="dxa"/>
          </w:tcPr>
          <w:p w14:paraId="2E56857A" w14:textId="77777777" w:rsidR="00C11AAF" w:rsidRPr="009079F8" w:rsidRDefault="00C11AAF" w:rsidP="00F23355">
            <w:pPr>
              <w:rPr>
                <w:b/>
              </w:rPr>
            </w:pPr>
          </w:p>
        </w:tc>
        <w:tc>
          <w:tcPr>
            <w:tcW w:w="439" w:type="dxa"/>
          </w:tcPr>
          <w:p w14:paraId="484B5F61" w14:textId="77777777" w:rsidR="00C11AAF" w:rsidRPr="009079F8" w:rsidRDefault="00C11AAF" w:rsidP="00F23355">
            <w:pPr>
              <w:rPr>
                <w:i/>
              </w:rPr>
            </w:pPr>
            <w:r w:rsidRPr="009079F8">
              <w:rPr>
                <w:i/>
              </w:rPr>
              <w:t>a</w:t>
            </w:r>
          </w:p>
        </w:tc>
        <w:tc>
          <w:tcPr>
            <w:tcW w:w="4537" w:type="dxa"/>
          </w:tcPr>
          <w:p w14:paraId="0E96DFB6" w14:textId="77777777" w:rsidR="00C11AAF" w:rsidRDefault="00C11AAF" w:rsidP="00F23355">
            <w:r w:rsidRPr="009079F8">
              <w:t xml:space="preserve">Data i czas </w:t>
            </w:r>
            <w:r>
              <w:t>wystosowania</w:t>
            </w:r>
          </w:p>
          <w:p w14:paraId="4D1109EE" w14:textId="77777777" w:rsidR="00C11AAF" w:rsidRPr="009079F8" w:rsidRDefault="00C11AAF" w:rsidP="00F23355">
            <w:r>
              <w:rPr>
                <w:rFonts w:ascii="Courier New" w:hAnsi="Courier New" w:cs="Courier New"/>
                <w:noProof/>
                <w:color w:val="0000FF"/>
                <w:szCs w:val="20"/>
              </w:rPr>
              <w:t>DateAndTimeOfIssuance</w:t>
            </w:r>
          </w:p>
        </w:tc>
        <w:tc>
          <w:tcPr>
            <w:tcW w:w="430" w:type="dxa"/>
          </w:tcPr>
          <w:p w14:paraId="21B6CDDF" w14:textId="77777777" w:rsidR="00C11AAF" w:rsidRPr="009079F8" w:rsidRDefault="00C11AAF" w:rsidP="00F23355">
            <w:pPr>
              <w:jc w:val="center"/>
            </w:pPr>
            <w:r>
              <w:t>R</w:t>
            </w:r>
          </w:p>
        </w:tc>
        <w:tc>
          <w:tcPr>
            <w:tcW w:w="2818" w:type="dxa"/>
          </w:tcPr>
          <w:p w14:paraId="7D04B8C1" w14:textId="77777777" w:rsidR="00C11AAF" w:rsidRPr="009079F8" w:rsidRDefault="00C11AAF" w:rsidP="00F23355">
            <w:pPr>
              <w:pStyle w:val="pqiTabBody"/>
            </w:pPr>
          </w:p>
        </w:tc>
        <w:tc>
          <w:tcPr>
            <w:tcW w:w="4046" w:type="dxa"/>
          </w:tcPr>
          <w:p w14:paraId="3930AEA9" w14:textId="77777777" w:rsidR="00C11AAF" w:rsidRPr="009079F8" w:rsidRDefault="00C11AAF" w:rsidP="00F23355">
            <w:pPr>
              <w:pStyle w:val="pqiTabBody"/>
            </w:pPr>
          </w:p>
        </w:tc>
        <w:tc>
          <w:tcPr>
            <w:tcW w:w="1051" w:type="dxa"/>
          </w:tcPr>
          <w:p w14:paraId="1BA96EA0" w14:textId="77777777" w:rsidR="00C11AAF" w:rsidRPr="009079F8" w:rsidRDefault="00C11AAF" w:rsidP="00F23355">
            <w:proofErr w:type="spellStart"/>
            <w:r w:rsidRPr="009079F8">
              <w:t>dateTime</w:t>
            </w:r>
            <w:proofErr w:type="spellEnd"/>
          </w:p>
        </w:tc>
      </w:tr>
      <w:tr w:rsidR="00C11AAF" w:rsidRPr="009079F8" w14:paraId="7E3A4DE5" w14:textId="77777777" w:rsidTr="006A33E2">
        <w:tc>
          <w:tcPr>
            <w:tcW w:w="884" w:type="dxa"/>
            <w:gridSpan w:val="2"/>
          </w:tcPr>
          <w:p w14:paraId="4BA9A25D" w14:textId="77777777" w:rsidR="00C11AAF" w:rsidRPr="002F7673" w:rsidRDefault="00C11AAF" w:rsidP="00F23355">
            <w:pPr>
              <w:keepNext/>
              <w:rPr>
                <w:b/>
                <w:i/>
              </w:rPr>
            </w:pPr>
            <w:r>
              <w:rPr>
                <w:b/>
              </w:rPr>
              <w:t>2</w:t>
            </w:r>
          </w:p>
        </w:tc>
        <w:tc>
          <w:tcPr>
            <w:tcW w:w="4537" w:type="dxa"/>
          </w:tcPr>
          <w:p w14:paraId="45C6AA98" w14:textId="77777777" w:rsidR="00C11AAF" w:rsidRDefault="00C11AAF" w:rsidP="00F23355">
            <w:pPr>
              <w:keepNext/>
              <w:rPr>
                <w:b/>
              </w:rPr>
            </w:pPr>
            <w:r w:rsidRPr="006F3F52">
              <w:rPr>
                <w:b/>
              </w:rPr>
              <w:t>PODMIOT Odbierający</w:t>
            </w:r>
          </w:p>
          <w:p w14:paraId="718B56C4" w14:textId="77777777" w:rsidR="00C11AAF" w:rsidRPr="009079F8" w:rsidRDefault="00C11AAF" w:rsidP="00F23355">
            <w:pPr>
              <w:keepNext/>
              <w:rPr>
                <w:b/>
              </w:rPr>
            </w:pPr>
            <w:r>
              <w:rPr>
                <w:rFonts w:ascii="Courier New" w:hAnsi="Courier New" w:cs="Courier New"/>
                <w:noProof/>
                <w:color w:val="0000FF"/>
                <w:szCs w:val="20"/>
              </w:rPr>
              <w:t>ConsigneeTrader</w:t>
            </w:r>
          </w:p>
        </w:tc>
        <w:tc>
          <w:tcPr>
            <w:tcW w:w="430" w:type="dxa"/>
          </w:tcPr>
          <w:p w14:paraId="098C9D56" w14:textId="77777777" w:rsidR="00C11AAF" w:rsidRPr="0072755A" w:rsidRDefault="00C11AAF" w:rsidP="00F23355">
            <w:pPr>
              <w:keepNext/>
              <w:jc w:val="center"/>
              <w:rPr>
                <w:b/>
              </w:rPr>
            </w:pPr>
            <w:r>
              <w:rPr>
                <w:b/>
              </w:rPr>
              <w:t>D</w:t>
            </w:r>
          </w:p>
        </w:tc>
        <w:tc>
          <w:tcPr>
            <w:tcW w:w="2818" w:type="dxa"/>
          </w:tcPr>
          <w:p w14:paraId="727C90BB" w14:textId="77777777" w:rsidR="00C11AAF" w:rsidRPr="002F4661" w:rsidRDefault="00C11AAF" w:rsidP="00F23355">
            <w:pPr>
              <w:pStyle w:val="pqiTabHead"/>
            </w:pPr>
            <w:r w:rsidRPr="009079F8">
              <w:t xml:space="preserve">„R”, jeżeli kod rodzaju </w:t>
            </w:r>
            <w:r>
              <w:t>komunikatu</w:t>
            </w:r>
            <w:r w:rsidRPr="002F4661">
              <w:t xml:space="preserve"> w polu </w:t>
            </w:r>
            <w:r>
              <w:rPr>
                <w:i/>
              </w:rPr>
              <w:t>12a</w:t>
            </w:r>
            <w:r>
              <w:t xml:space="preserve"> komunikatu PL8</w:t>
            </w:r>
            <w:r w:rsidRPr="002F4661">
              <w:t>1</w:t>
            </w:r>
            <w:r>
              <w:t>5</w:t>
            </w:r>
            <w:r w:rsidRPr="002F4661">
              <w:t xml:space="preserve"> ma wartość „</w:t>
            </w:r>
            <w:r>
              <w:t>1</w:t>
            </w:r>
            <w:r w:rsidRPr="002F4661">
              <w:t>”.</w:t>
            </w:r>
          </w:p>
          <w:p w14:paraId="2FC94162" w14:textId="77777777" w:rsidR="00C11AAF" w:rsidRPr="002F4661" w:rsidRDefault="00C11AAF" w:rsidP="00F23355">
            <w:pPr>
              <w:pStyle w:val="pqiTabBody"/>
            </w:pPr>
            <w:r w:rsidRPr="002F4661">
              <w:rPr>
                <w:b/>
              </w:rPr>
              <w:t>W pozostałych przypadkach nie stosuje się.</w:t>
            </w:r>
          </w:p>
        </w:tc>
        <w:tc>
          <w:tcPr>
            <w:tcW w:w="4046" w:type="dxa"/>
          </w:tcPr>
          <w:p w14:paraId="56DE125C" w14:textId="77777777" w:rsidR="00C11AAF" w:rsidRPr="0072755A" w:rsidRDefault="00C11AAF" w:rsidP="00F23355">
            <w:pPr>
              <w:pStyle w:val="pqiTabBody"/>
              <w:rPr>
                <w:b/>
                <w:lang w:eastAsia="en-GB"/>
              </w:rPr>
            </w:pPr>
          </w:p>
        </w:tc>
        <w:tc>
          <w:tcPr>
            <w:tcW w:w="1051" w:type="dxa"/>
          </w:tcPr>
          <w:p w14:paraId="20733162" w14:textId="77777777" w:rsidR="00C11AAF" w:rsidRPr="0072755A" w:rsidRDefault="00C11AAF" w:rsidP="00F23355">
            <w:pPr>
              <w:keepNext/>
              <w:rPr>
                <w:b/>
              </w:rPr>
            </w:pPr>
            <w:r w:rsidRPr="0072755A">
              <w:rPr>
                <w:b/>
              </w:rPr>
              <w:t>1x</w:t>
            </w:r>
          </w:p>
        </w:tc>
      </w:tr>
      <w:tr w:rsidR="00C11AAF" w:rsidRPr="009079F8" w14:paraId="37486B06" w14:textId="77777777" w:rsidTr="006A33E2">
        <w:trPr>
          <w:cantSplit/>
        </w:trPr>
        <w:tc>
          <w:tcPr>
            <w:tcW w:w="884" w:type="dxa"/>
            <w:gridSpan w:val="2"/>
          </w:tcPr>
          <w:p w14:paraId="1DCB4D78" w14:textId="77777777" w:rsidR="00C11AAF" w:rsidRPr="009079F8" w:rsidRDefault="00C11AAF" w:rsidP="00F23355">
            <w:pPr>
              <w:rPr>
                <w:i/>
              </w:rPr>
            </w:pPr>
          </w:p>
        </w:tc>
        <w:tc>
          <w:tcPr>
            <w:tcW w:w="4537" w:type="dxa"/>
          </w:tcPr>
          <w:p w14:paraId="1B67B110" w14:textId="77777777" w:rsidR="00C11AAF" w:rsidRDefault="00C11AAF" w:rsidP="00F23355">
            <w:pPr>
              <w:pStyle w:val="pqiTabBody"/>
            </w:pPr>
            <w:r>
              <w:t>JĘZYK ELEMENTU</w:t>
            </w:r>
            <w:r w:rsidRPr="009079F8">
              <w:t xml:space="preserve"> </w:t>
            </w:r>
          </w:p>
          <w:p w14:paraId="74007CB0" w14:textId="77777777" w:rsidR="00C11AAF" w:rsidRPr="009079F8" w:rsidRDefault="00C11AAF" w:rsidP="00F23355">
            <w:r>
              <w:rPr>
                <w:rFonts w:ascii="Courier New" w:hAnsi="Courier New" w:cs="Courier New"/>
                <w:noProof/>
                <w:color w:val="0000FF"/>
              </w:rPr>
              <w:t>@language</w:t>
            </w:r>
          </w:p>
        </w:tc>
        <w:tc>
          <w:tcPr>
            <w:tcW w:w="430" w:type="dxa"/>
          </w:tcPr>
          <w:p w14:paraId="51BC6FE3" w14:textId="77777777" w:rsidR="00C11AAF" w:rsidRPr="009079F8" w:rsidRDefault="00C11AAF" w:rsidP="00F23355">
            <w:pPr>
              <w:jc w:val="center"/>
            </w:pPr>
            <w:r>
              <w:t>D</w:t>
            </w:r>
          </w:p>
        </w:tc>
        <w:tc>
          <w:tcPr>
            <w:tcW w:w="2818" w:type="dxa"/>
          </w:tcPr>
          <w:p w14:paraId="451D2C5C" w14:textId="77777777" w:rsidR="00C11AAF" w:rsidRPr="009079F8" w:rsidRDefault="00C11AAF" w:rsidP="00F23355">
            <w:pPr>
              <w:pStyle w:val="pqiTabBody"/>
            </w:pPr>
            <w:r w:rsidRPr="009079F8">
              <w:t xml:space="preserve">„R”, jeżeli stosuje się </w:t>
            </w:r>
            <w:r>
              <w:t>element 2</w:t>
            </w:r>
            <w:r w:rsidRPr="009079F8">
              <w:t>.</w:t>
            </w:r>
          </w:p>
        </w:tc>
        <w:tc>
          <w:tcPr>
            <w:tcW w:w="4046" w:type="dxa"/>
          </w:tcPr>
          <w:p w14:paraId="0B3B978C" w14:textId="77777777" w:rsidR="00C11AAF" w:rsidRDefault="00C11AAF" w:rsidP="00F23355">
            <w:pPr>
              <w:pStyle w:val="pqiTabBody"/>
            </w:pPr>
            <w:r>
              <w:t>Atrybut.</w:t>
            </w:r>
          </w:p>
          <w:p w14:paraId="08318C56" w14:textId="77777777" w:rsidR="00C11AAF"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051" w:type="dxa"/>
          </w:tcPr>
          <w:p w14:paraId="6FE174BD" w14:textId="77777777" w:rsidR="00C11AAF" w:rsidRPr="009079F8" w:rsidRDefault="00C11AAF" w:rsidP="00F23355">
            <w:r w:rsidRPr="009079F8">
              <w:t>a2</w:t>
            </w:r>
          </w:p>
        </w:tc>
      </w:tr>
      <w:tr w:rsidR="00C11AAF" w:rsidRPr="009079F8" w14:paraId="21C08562" w14:textId="77777777" w:rsidTr="006A33E2">
        <w:trPr>
          <w:cantSplit/>
        </w:trPr>
        <w:tc>
          <w:tcPr>
            <w:tcW w:w="445" w:type="dxa"/>
          </w:tcPr>
          <w:p w14:paraId="703EA276" w14:textId="77777777" w:rsidR="00C11AAF" w:rsidRPr="009079F8" w:rsidRDefault="00C11AAF" w:rsidP="00F23355">
            <w:pPr>
              <w:rPr>
                <w:b/>
              </w:rPr>
            </w:pPr>
          </w:p>
        </w:tc>
        <w:tc>
          <w:tcPr>
            <w:tcW w:w="439" w:type="dxa"/>
          </w:tcPr>
          <w:p w14:paraId="2DEB8E8A" w14:textId="77777777" w:rsidR="00C11AAF" w:rsidRPr="009079F8" w:rsidRDefault="00C11AAF" w:rsidP="00F23355">
            <w:pPr>
              <w:rPr>
                <w:i/>
              </w:rPr>
            </w:pPr>
            <w:r w:rsidRPr="009079F8">
              <w:rPr>
                <w:i/>
              </w:rPr>
              <w:t>a</w:t>
            </w:r>
          </w:p>
        </w:tc>
        <w:tc>
          <w:tcPr>
            <w:tcW w:w="4537" w:type="dxa"/>
          </w:tcPr>
          <w:p w14:paraId="40C81FC5" w14:textId="77777777" w:rsidR="00C11AAF" w:rsidRDefault="00C11AAF" w:rsidP="00F23355">
            <w:r w:rsidRPr="009079F8">
              <w:t>Identyfikacja podmiotu</w:t>
            </w:r>
          </w:p>
          <w:p w14:paraId="5877A806" w14:textId="77777777" w:rsidR="00C11AAF" w:rsidRPr="009079F8" w:rsidRDefault="00C11AAF" w:rsidP="00F23355">
            <w:r>
              <w:rPr>
                <w:rFonts w:ascii="Courier New" w:hAnsi="Courier New" w:cs="Courier New"/>
                <w:noProof/>
                <w:color w:val="0000FF"/>
                <w:szCs w:val="20"/>
              </w:rPr>
              <w:t>Traderid</w:t>
            </w:r>
          </w:p>
        </w:tc>
        <w:tc>
          <w:tcPr>
            <w:tcW w:w="430" w:type="dxa"/>
          </w:tcPr>
          <w:p w14:paraId="0175D7C2" w14:textId="77777777" w:rsidR="00C11AAF" w:rsidRPr="009079F8" w:rsidRDefault="00C11AAF" w:rsidP="00F23355">
            <w:pPr>
              <w:jc w:val="center"/>
            </w:pPr>
            <w:r>
              <w:t>O</w:t>
            </w:r>
          </w:p>
        </w:tc>
        <w:tc>
          <w:tcPr>
            <w:tcW w:w="2818" w:type="dxa"/>
          </w:tcPr>
          <w:p w14:paraId="20E2DE55" w14:textId="77777777" w:rsidR="00C11AAF" w:rsidRPr="002F4661" w:rsidRDefault="00C11AAF" w:rsidP="00F23355">
            <w:pPr>
              <w:pStyle w:val="pqiTabBody"/>
              <w:rPr>
                <w:i/>
              </w:rPr>
            </w:pPr>
          </w:p>
        </w:tc>
        <w:tc>
          <w:tcPr>
            <w:tcW w:w="4046" w:type="dxa"/>
          </w:tcPr>
          <w:p w14:paraId="3A7826D7" w14:textId="77777777" w:rsidR="00C11AAF" w:rsidRPr="009079F8" w:rsidRDefault="00C11AAF" w:rsidP="00F23355">
            <w:pPr>
              <w:pStyle w:val="pqiTabBody"/>
            </w:pPr>
            <w:r>
              <w:t>Numer identyfikacyjny VAT podmiotu</w:t>
            </w:r>
            <w:r w:rsidRPr="009079F8">
              <w:t xml:space="preserve"> reprezentujące</w:t>
            </w:r>
            <w:r>
              <w:t>go</w:t>
            </w:r>
            <w:r w:rsidRPr="009079F8">
              <w:t xml:space="preserve"> wysyłającego w urzędzie wywozu</w:t>
            </w:r>
            <w:r>
              <w:t>.</w:t>
            </w:r>
          </w:p>
        </w:tc>
        <w:tc>
          <w:tcPr>
            <w:tcW w:w="1051" w:type="dxa"/>
          </w:tcPr>
          <w:p w14:paraId="2E76E1C8" w14:textId="77777777" w:rsidR="00C11AAF" w:rsidRPr="009079F8" w:rsidRDefault="00C11AAF" w:rsidP="00F23355">
            <w:r w:rsidRPr="009079F8">
              <w:t>an..16</w:t>
            </w:r>
          </w:p>
        </w:tc>
      </w:tr>
      <w:tr w:rsidR="00C11AAF" w:rsidRPr="009079F8" w14:paraId="061BFC7D" w14:textId="77777777" w:rsidTr="006A33E2">
        <w:trPr>
          <w:cantSplit/>
        </w:trPr>
        <w:tc>
          <w:tcPr>
            <w:tcW w:w="445" w:type="dxa"/>
          </w:tcPr>
          <w:p w14:paraId="71C9BE44" w14:textId="77777777" w:rsidR="00C11AAF" w:rsidRPr="009079F8" w:rsidRDefault="00C11AAF" w:rsidP="00F23355">
            <w:pPr>
              <w:rPr>
                <w:b/>
              </w:rPr>
            </w:pPr>
          </w:p>
        </w:tc>
        <w:tc>
          <w:tcPr>
            <w:tcW w:w="439" w:type="dxa"/>
          </w:tcPr>
          <w:p w14:paraId="63952359" w14:textId="77777777" w:rsidR="00C11AAF" w:rsidRPr="009079F8" w:rsidRDefault="006A33E2" w:rsidP="006A33E2">
            <w:pPr>
              <w:rPr>
                <w:i/>
              </w:rPr>
            </w:pPr>
            <w:r>
              <w:rPr>
                <w:i/>
              </w:rPr>
              <w:t>b</w:t>
            </w:r>
          </w:p>
        </w:tc>
        <w:tc>
          <w:tcPr>
            <w:tcW w:w="4537" w:type="dxa"/>
          </w:tcPr>
          <w:p w14:paraId="6B79F5DB" w14:textId="77777777" w:rsidR="00C11AAF" w:rsidRDefault="00C11AAF" w:rsidP="00F23355">
            <w:r w:rsidRPr="009079F8">
              <w:t>Nazwa podmiotu</w:t>
            </w:r>
          </w:p>
          <w:p w14:paraId="40D9BB4F" w14:textId="77777777" w:rsidR="00C11AAF" w:rsidRPr="009079F8" w:rsidRDefault="00C11AAF" w:rsidP="00F23355">
            <w:r>
              <w:rPr>
                <w:rFonts w:ascii="Courier New" w:hAnsi="Courier New" w:cs="Courier New"/>
                <w:noProof/>
                <w:color w:val="0000FF"/>
                <w:szCs w:val="20"/>
              </w:rPr>
              <w:t>TraderName</w:t>
            </w:r>
          </w:p>
        </w:tc>
        <w:tc>
          <w:tcPr>
            <w:tcW w:w="430" w:type="dxa"/>
          </w:tcPr>
          <w:p w14:paraId="7BF39D23" w14:textId="77777777" w:rsidR="00C11AAF" w:rsidRPr="009079F8" w:rsidRDefault="00C11AAF" w:rsidP="00F23355">
            <w:pPr>
              <w:jc w:val="center"/>
            </w:pPr>
            <w:r>
              <w:rPr>
                <w:szCs w:val="20"/>
              </w:rPr>
              <w:t>R</w:t>
            </w:r>
          </w:p>
        </w:tc>
        <w:tc>
          <w:tcPr>
            <w:tcW w:w="2818" w:type="dxa"/>
          </w:tcPr>
          <w:p w14:paraId="4BE046F1" w14:textId="77777777" w:rsidR="00C11AAF" w:rsidRPr="009079F8" w:rsidRDefault="00C11AAF" w:rsidP="00F23355">
            <w:pPr>
              <w:pStyle w:val="pqiTabBody"/>
            </w:pPr>
          </w:p>
        </w:tc>
        <w:tc>
          <w:tcPr>
            <w:tcW w:w="4046" w:type="dxa"/>
          </w:tcPr>
          <w:p w14:paraId="760E75DF" w14:textId="77777777" w:rsidR="00C11AAF" w:rsidRPr="009079F8" w:rsidRDefault="00C11AAF" w:rsidP="00F23355">
            <w:pPr>
              <w:pStyle w:val="pqiTabBody"/>
            </w:pPr>
          </w:p>
        </w:tc>
        <w:tc>
          <w:tcPr>
            <w:tcW w:w="1051" w:type="dxa"/>
          </w:tcPr>
          <w:p w14:paraId="23CCE28D" w14:textId="77777777" w:rsidR="00C11AAF" w:rsidRPr="009079F8" w:rsidRDefault="00C11AAF" w:rsidP="00F23355">
            <w:r w:rsidRPr="009079F8">
              <w:t>an..182</w:t>
            </w:r>
          </w:p>
        </w:tc>
      </w:tr>
      <w:tr w:rsidR="00C11AAF" w:rsidRPr="009079F8" w14:paraId="237CE1B6" w14:textId="77777777" w:rsidTr="006A33E2">
        <w:trPr>
          <w:cantSplit/>
        </w:trPr>
        <w:tc>
          <w:tcPr>
            <w:tcW w:w="445" w:type="dxa"/>
          </w:tcPr>
          <w:p w14:paraId="7AB202E6" w14:textId="77777777" w:rsidR="00C11AAF" w:rsidRPr="009079F8" w:rsidRDefault="00C11AAF" w:rsidP="00F23355">
            <w:pPr>
              <w:rPr>
                <w:b/>
              </w:rPr>
            </w:pPr>
          </w:p>
        </w:tc>
        <w:tc>
          <w:tcPr>
            <w:tcW w:w="439" w:type="dxa"/>
          </w:tcPr>
          <w:p w14:paraId="1A263A4D" w14:textId="77777777" w:rsidR="00C11AAF" w:rsidRPr="009079F8" w:rsidRDefault="006A33E2" w:rsidP="006A33E2">
            <w:pPr>
              <w:rPr>
                <w:i/>
              </w:rPr>
            </w:pPr>
            <w:r>
              <w:rPr>
                <w:i/>
              </w:rPr>
              <w:t>c</w:t>
            </w:r>
          </w:p>
        </w:tc>
        <w:tc>
          <w:tcPr>
            <w:tcW w:w="4537" w:type="dxa"/>
          </w:tcPr>
          <w:p w14:paraId="4797627B" w14:textId="77777777" w:rsidR="00C11AAF" w:rsidRDefault="00C11AAF" w:rsidP="00F23355">
            <w:r w:rsidRPr="009079F8">
              <w:t>Ulica</w:t>
            </w:r>
          </w:p>
          <w:p w14:paraId="15A9DF9A" w14:textId="77777777" w:rsidR="00C11AAF" w:rsidRPr="009079F8" w:rsidRDefault="00C11AAF" w:rsidP="00F23355">
            <w:r>
              <w:rPr>
                <w:rFonts w:ascii="Courier New" w:hAnsi="Courier New" w:cs="Courier New"/>
                <w:noProof/>
                <w:color w:val="0000FF"/>
                <w:szCs w:val="20"/>
              </w:rPr>
              <w:t>StreetName</w:t>
            </w:r>
          </w:p>
        </w:tc>
        <w:tc>
          <w:tcPr>
            <w:tcW w:w="430" w:type="dxa"/>
          </w:tcPr>
          <w:p w14:paraId="30F3E565" w14:textId="77777777" w:rsidR="00C11AAF" w:rsidRPr="009079F8" w:rsidRDefault="00C11AAF" w:rsidP="00F23355">
            <w:pPr>
              <w:jc w:val="center"/>
            </w:pPr>
            <w:r>
              <w:t>R</w:t>
            </w:r>
          </w:p>
        </w:tc>
        <w:tc>
          <w:tcPr>
            <w:tcW w:w="2818" w:type="dxa"/>
            <w:shd w:val="clear" w:color="auto" w:fill="auto"/>
          </w:tcPr>
          <w:p w14:paraId="17B4345A" w14:textId="77777777" w:rsidR="00C11AAF" w:rsidRPr="009079F8" w:rsidRDefault="00C11AAF" w:rsidP="00F23355">
            <w:pPr>
              <w:pStyle w:val="pqiTabBody"/>
            </w:pPr>
          </w:p>
        </w:tc>
        <w:tc>
          <w:tcPr>
            <w:tcW w:w="4046" w:type="dxa"/>
          </w:tcPr>
          <w:p w14:paraId="7749204E" w14:textId="77777777" w:rsidR="00C11AAF" w:rsidRPr="009079F8" w:rsidRDefault="00C11AAF" w:rsidP="00F23355">
            <w:pPr>
              <w:pStyle w:val="pqiTabBody"/>
            </w:pPr>
          </w:p>
        </w:tc>
        <w:tc>
          <w:tcPr>
            <w:tcW w:w="1051" w:type="dxa"/>
          </w:tcPr>
          <w:p w14:paraId="4B6958B4" w14:textId="77777777" w:rsidR="00C11AAF" w:rsidRPr="009079F8" w:rsidRDefault="00C11AAF" w:rsidP="00F23355">
            <w:r w:rsidRPr="009079F8">
              <w:t>an..65</w:t>
            </w:r>
          </w:p>
        </w:tc>
      </w:tr>
      <w:tr w:rsidR="00C11AAF" w:rsidRPr="009079F8" w14:paraId="6B15371B" w14:textId="77777777" w:rsidTr="006A33E2">
        <w:trPr>
          <w:cantSplit/>
        </w:trPr>
        <w:tc>
          <w:tcPr>
            <w:tcW w:w="445" w:type="dxa"/>
          </w:tcPr>
          <w:p w14:paraId="08EBC150" w14:textId="77777777" w:rsidR="00C11AAF" w:rsidRPr="009079F8" w:rsidRDefault="00C11AAF" w:rsidP="00F23355">
            <w:pPr>
              <w:rPr>
                <w:b/>
              </w:rPr>
            </w:pPr>
          </w:p>
        </w:tc>
        <w:tc>
          <w:tcPr>
            <w:tcW w:w="439" w:type="dxa"/>
          </w:tcPr>
          <w:p w14:paraId="5763C465" w14:textId="77777777" w:rsidR="00C11AAF" w:rsidRPr="009079F8" w:rsidRDefault="006A33E2" w:rsidP="006A33E2">
            <w:pPr>
              <w:rPr>
                <w:i/>
              </w:rPr>
            </w:pPr>
            <w:r>
              <w:rPr>
                <w:i/>
              </w:rPr>
              <w:t>d</w:t>
            </w:r>
          </w:p>
        </w:tc>
        <w:tc>
          <w:tcPr>
            <w:tcW w:w="4537" w:type="dxa"/>
          </w:tcPr>
          <w:p w14:paraId="29724896" w14:textId="77777777" w:rsidR="00C11AAF" w:rsidRDefault="00C11AAF" w:rsidP="00F23355">
            <w:r w:rsidRPr="009079F8">
              <w:t>Numer domu</w:t>
            </w:r>
          </w:p>
          <w:p w14:paraId="20575991" w14:textId="77777777" w:rsidR="00C11AAF" w:rsidRPr="009079F8" w:rsidRDefault="00C11AAF" w:rsidP="00F23355">
            <w:r>
              <w:rPr>
                <w:rFonts w:ascii="Courier New" w:hAnsi="Courier New" w:cs="Courier New"/>
                <w:noProof/>
                <w:color w:val="0000FF"/>
                <w:szCs w:val="20"/>
              </w:rPr>
              <w:t>StreetNumber</w:t>
            </w:r>
          </w:p>
        </w:tc>
        <w:tc>
          <w:tcPr>
            <w:tcW w:w="430" w:type="dxa"/>
          </w:tcPr>
          <w:p w14:paraId="5213D68F" w14:textId="77777777" w:rsidR="00C11AAF" w:rsidRPr="009079F8" w:rsidRDefault="00C11AAF" w:rsidP="00F23355">
            <w:pPr>
              <w:jc w:val="center"/>
            </w:pPr>
            <w:r w:rsidRPr="009079F8">
              <w:rPr>
                <w:szCs w:val="20"/>
              </w:rPr>
              <w:t>O</w:t>
            </w:r>
          </w:p>
        </w:tc>
        <w:tc>
          <w:tcPr>
            <w:tcW w:w="2818" w:type="dxa"/>
            <w:shd w:val="clear" w:color="auto" w:fill="auto"/>
          </w:tcPr>
          <w:p w14:paraId="5E1AFF58" w14:textId="77777777" w:rsidR="00C11AAF" w:rsidRPr="009079F8" w:rsidRDefault="00C11AAF" w:rsidP="00F23355"/>
        </w:tc>
        <w:tc>
          <w:tcPr>
            <w:tcW w:w="4046" w:type="dxa"/>
          </w:tcPr>
          <w:p w14:paraId="4CC2B32D" w14:textId="77777777" w:rsidR="00C11AAF" w:rsidRPr="009079F8" w:rsidRDefault="00C11AAF" w:rsidP="00F23355"/>
        </w:tc>
        <w:tc>
          <w:tcPr>
            <w:tcW w:w="1051" w:type="dxa"/>
          </w:tcPr>
          <w:p w14:paraId="6460A7E0" w14:textId="77777777" w:rsidR="00C11AAF" w:rsidRPr="009079F8" w:rsidRDefault="00C11AAF" w:rsidP="00F23355">
            <w:r w:rsidRPr="009079F8">
              <w:t>an..11</w:t>
            </w:r>
          </w:p>
        </w:tc>
      </w:tr>
      <w:tr w:rsidR="00C11AAF" w:rsidRPr="009079F8" w14:paraId="28D3FE88" w14:textId="77777777" w:rsidTr="006A33E2">
        <w:trPr>
          <w:cantSplit/>
        </w:trPr>
        <w:tc>
          <w:tcPr>
            <w:tcW w:w="445" w:type="dxa"/>
          </w:tcPr>
          <w:p w14:paraId="27EFF4E1" w14:textId="77777777" w:rsidR="00C11AAF" w:rsidRPr="009079F8" w:rsidRDefault="00C11AAF" w:rsidP="00F23355">
            <w:pPr>
              <w:rPr>
                <w:b/>
              </w:rPr>
            </w:pPr>
          </w:p>
        </w:tc>
        <w:tc>
          <w:tcPr>
            <w:tcW w:w="439" w:type="dxa"/>
          </w:tcPr>
          <w:p w14:paraId="3B922F22" w14:textId="77777777" w:rsidR="00C11AAF" w:rsidRPr="009079F8" w:rsidRDefault="006A33E2" w:rsidP="006A33E2">
            <w:pPr>
              <w:rPr>
                <w:i/>
              </w:rPr>
            </w:pPr>
            <w:r>
              <w:rPr>
                <w:i/>
              </w:rPr>
              <w:t>e</w:t>
            </w:r>
          </w:p>
        </w:tc>
        <w:tc>
          <w:tcPr>
            <w:tcW w:w="4537" w:type="dxa"/>
          </w:tcPr>
          <w:p w14:paraId="72270B8F" w14:textId="77777777" w:rsidR="00C11AAF" w:rsidRDefault="00C11AAF" w:rsidP="00F23355">
            <w:r w:rsidRPr="009079F8">
              <w:t>Kod pocztowy</w:t>
            </w:r>
          </w:p>
          <w:p w14:paraId="5EF34F7A" w14:textId="77777777" w:rsidR="00C11AAF" w:rsidRPr="009079F8" w:rsidRDefault="00C11AAF" w:rsidP="00F23355">
            <w:r>
              <w:rPr>
                <w:rFonts w:ascii="Courier New" w:hAnsi="Courier New" w:cs="Courier New"/>
                <w:noProof/>
                <w:color w:val="0000FF"/>
                <w:szCs w:val="20"/>
              </w:rPr>
              <w:t>Postcode</w:t>
            </w:r>
          </w:p>
        </w:tc>
        <w:tc>
          <w:tcPr>
            <w:tcW w:w="430" w:type="dxa"/>
          </w:tcPr>
          <w:p w14:paraId="373CF621" w14:textId="77777777" w:rsidR="00C11AAF" w:rsidRPr="009079F8" w:rsidRDefault="00C11AAF" w:rsidP="00F23355">
            <w:pPr>
              <w:jc w:val="center"/>
            </w:pPr>
            <w:r>
              <w:rPr>
                <w:szCs w:val="20"/>
              </w:rPr>
              <w:t>R</w:t>
            </w:r>
          </w:p>
        </w:tc>
        <w:tc>
          <w:tcPr>
            <w:tcW w:w="2818" w:type="dxa"/>
            <w:shd w:val="clear" w:color="auto" w:fill="auto"/>
          </w:tcPr>
          <w:p w14:paraId="38BB1EAA" w14:textId="77777777" w:rsidR="00C11AAF" w:rsidRPr="009079F8" w:rsidRDefault="00C11AAF" w:rsidP="00F23355"/>
        </w:tc>
        <w:tc>
          <w:tcPr>
            <w:tcW w:w="4046" w:type="dxa"/>
          </w:tcPr>
          <w:p w14:paraId="7D942EF4" w14:textId="77777777" w:rsidR="00C11AAF" w:rsidRPr="009079F8" w:rsidRDefault="00C11AAF" w:rsidP="00F23355"/>
        </w:tc>
        <w:tc>
          <w:tcPr>
            <w:tcW w:w="1051" w:type="dxa"/>
          </w:tcPr>
          <w:p w14:paraId="38DA469E" w14:textId="77777777" w:rsidR="00C11AAF" w:rsidRPr="009079F8" w:rsidRDefault="00C11AAF" w:rsidP="00F23355">
            <w:r w:rsidRPr="009079F8">
              <w:t>an..10</w:t>
            </w:r>
          </w:p>
        </w:tc>
      </w:tr>
      <w:tr w:rsidR="00C11AAF" w:rsidRPr="009079F8" w14:paraId="68A80DD1" w14:textId="77777777" w:rsidTr="006A33E2">
        <w:trPr>
          <w:cantSplit/>
        </w:trPr>
        <w:tc>
          <w:tcPr>
            <w:tcW w:w="445" w:type="dxa"/>
          </w:tcPr>
          <w:p w14:paraId="67D866CB" w14:textId="77777777" w:rsidR="00C11AAF" w:rsidRPr="009079F8" w:rsidRDefault="00C11AAF" w:rsidP="00F23355">
            <w:pPr>
              <w:rPr>
                <w:b/>
              </w:rPr>
            </w:pPr>
          </w:p>
        </w:tc>
        <w:tc>
          <w:tcPr>
            <w:tcW w:w="439" w:type="dxa"/>
          </w:tcPr>
          <w:p w14:paraId="73EC6D35" w14:textId="77777777" w:rsidR="00C11AAF" w:rsidRPr="009079F8" w:rsidRDefault="006A33E2" w:rsidP="006A33E2">
            <w:pPr>
              <w:rPr>
                <w:i/>
              </w:rPr>
            </w:pPr>
            <w:r>
              <w:rPr>
                <w:i/>
              </w:rPr>
              <w:t>f</w:t>
            </w:r>
          </w:p>
        </w:tc>
        <w:tc>
          <w:tcPr>
            <w:tcW w:w="4537" w:type="dxa"/>
          </w:tcPr>
          <w:p w14:paraId="502686EF" w14:textId="77777777" w:rsidR="00C11AAF" w:rsidRDefault="00C11AAF" w:rsidP="00F23355">
            <w:r w:rsidRPr="009079F8">
              <w:t>Miejscowość</w:t>
            </w:r>
          </w:p>
          <w:p w14:paraId="71136240" w14:textId="77777777" w:rsidR="00C11AAF" w:rsidRPr="009079F8" w:rsidRDefault="00C11AAF" w:rsidP="00F23355">
            <w:r>
              <w:rPr>
                <w:rFonts w:ascii="Courier New" w:hAnsi="Courier New" w:cs="Courier New"/>
                <w:noProof/>
                <w:color w:val="0000FF"/>
                <w:szCs w:val="20"/>
              </w:rPr>
              <w:t>City</w:t>
            </w:r>
          </w:p>
        </w:tc>
        <w:tc>
          <w:tcPr>
            <w:tcW w:w="430" w:type="dxa"/>
          </w:tcPr>
          <w:p w14:paraId="0FAD32E1" w14:textId="77777777" w:rsidR="00C11AAF" w:rsidRPr="009079F8" w:rsidRDefault="00C11AAF" w:rsidP="00F23355">
            <w:pPr>
              <w:jc w:val="center"/>
            </w:pPr>
            <w:r>
              <w:t>R</w:t>
            </w:r>
          </w:p>
        </w:tc>
        <w:tc>
          <w:tcPr>
            <w:tcW w:w="2818" w:type="dxa"/>
            <w:shd w:val="clear" w:color="auto" w:fill="auto"/>
          </w:tcPr>
          <w:p w14:paraId="02859E82" w14:textId="77777777" w:rsidR="00C11AAF" w:rsidRPr="009079F8" w:rsidRDefault="00C11AAF" w:rsidP="00F23355"/>
        </w:tc>
        <w:tc>
          <w:tcPr>
            <w:tcW w:w="4046" w:type="dxa"/>
          </w:tcPr>
          <w:p w14:paraId="5B1EA09D" w14:textId="77777777" w:rsidR="00C11AAF" w:rsidRPr="009079F8" w:rsidRDefault="00C11AAF" w:rsidP="00F23355"/>
        </w:tc>
        <w:tc>
          <w:tcPr>
            <w:tcW w:w="1051" w:type="dxa"/>
          </w:tcPr>
          <w:p w14:paraId="41049A81" w14:textId="77777777" w:rsidR="00C11AAF" w:rsidRPr="009079F8" w:rsidRDefault="00C11AAF" w:rsidP="00F23355">
            <w:r w:rsidRPr="009079F8">
              <w:t>an..50</w:t>
            </w:r>
          </w:p>
        </w:tc>
      </w:tr>
      <w:tr w:rsidR="006A33E2" w:rsidRPr="00447A40" w14:paraId="3A152E09" w14:textId="77777777" w:rsidTr="006A33E2">
        <w:trPr>
          <w:cantSplit/>
        </w:trPr>
        <w:tc>
          <w:tcPr>
            <w:tcW w:w="445" w:type="dxa"/>
            <w:tcBorders>
              <w:top w:val="single" w:sz="2" w:space="0" w:color="auto"/>
              <w:left w:val="single" w:sz="2" w:space="0" w:color="auto"/>
              <w:bottom w:val="single" w:sz="2" w:space="0" w:color="auto"/>
              <w:right w:val="single" w:sz="2" w:space="0" w:color="auto"/>
            </w:tcBorders>
          </w:tcPr>
          <w:p w14:paraId="12270BA8" w14:textId="77777777" w:rsidR="006A33E2" w:rsidRPr="009079F8" w:rsidRDefault="006A33E2" w:rsidP="00B824BD">
            <w:pPr>
              <w:rPr>
                <w:b/>
              </w:rPr>
            </w:pPr>
          </w:p>
        </w:tc>
        <w:tc>
          <w:tcPr>
            <w:tcW w:w="439" w:type="dxa"/>
            <w:tcBorders>
              <w:top w:val="single" w:sz="2" w:space="0" w:color="auto"/>
              <w:left w:val="single" w:sz="2" w:space="0" w:color="auto"/>
              <w:bottom w:val="single" w:sz="2" w:space="0" w:color="auto"/>
              <w:right w:val="single" w:sz="2" w:space="0" w:color="auto"/>
            </w:tcBorders>
          </w:tcPr>
          <w:p w14:paraId="7EF6E1C0" w14:textId="77777777" w:rsidR="006A33E2" w:rsidRPr="009079F8" w:rsidRDefault="006A33E2" w:rsidP="00B824BD">
            <w:pPr>
              <w:rPr>
                <w:i/>
              </w:rPr>
            </w:pPr>
            <w:r>
              <w:rPr>
                <w:i/>
              </w:rPr>
              <w:t>g</w:t>
            </w:r>
          </w:p>
        </w:tc>
        <w:tc>
          <w:tcPr>
            <w:tcW w:w="4537" w:type="dxa"/>
            <w:tcBorders>
              <w:top w:val="single" w:sz="2" w:space="0" w:color="auto"/>
              <w:left w:val="single" w:sz="2" w:space="0" w:color="auto"/>
              <w:bottom w:val="single" w:sz="2" w:space="0" w:color="auto"/>
              <w:right w:val="single" w:sz="2" w:space="0" w:color="auto"/>
            </w:tcBorders>
          </w:tcPr>
          <w:p w14:paraId="603F8C04" w14:textId="77777777" w:rsidR="006A33E2" w:rsidRDefault="006A33E2" w:rsidP="00B824BD">
            <w:r>
              <w:t>Identyfikacja podmiotu – numer EORI</w:t>
            </w:r>
          </w:p>
          <w:p w14:paraId="00EB6CAB" w14:textId="77777777" w:rsidR="006A33E2" w:rsidRPr="009079F8" w:rsidRDefault="006A33E2" w:rsidP="00B824BD">
            <w:r w:rsidRPr="00D97AC4">
              <w:rPr>
                <w:rFonts w:ascii="Courier New" w:hAnsi="Courier New" w:cs="Courier New"/>
                <w:noProof/>
                <w:color w:val="0000FF"/>
                <w:szCs w:val="20"/>
              </w:rPr>
              <w:t>EoriNumber</w:t>
            </w:r>
          </w:p>
        </w:tc>
        <w:tc>
          <w:tcPr>
            <w:tcW w:w="430" w:type="dxa"/>
            <w:tcBorders>
              <w:top w:val="single" w:sz="2" w:space="0" w:color="auto"/>
              <w:left w:val="single" w:sz="2" w:space="0" w:color="auto"/>
              <w:bottom w:val="single" w:sz="2" w:space="0" w:color="auto"/>
              <w:right w:val="single" w:sz="2" w:space="0" w:color="auto"/>
            </w:tcBorders>
          </w:tcPr>
          <w:p w14:paraId="62B48F38" w14:textId="77777777" w:rsidR="006A33E2" w:rsidRPr="009079F8" w:rsidRDefault="006A33E2" w:rsidP="00B824BD">
            <w:pPr>
              <w:jc w:val="center"/>
            </w:pPr>
            <w:r>
              <w:t>C</w:t>
            </w:r>
          </w:p>
        </w:tc>
        <w:tc>
          <w:tcPr>
            <w:tcW w:w="2818" w:type="dxa"/>
            <w:tcBorders>
              <w:top w:val="single" w:sz="2" w:space="0" w:color="auto"/>
              <w:left w:val="single" w:sz="2" w:space="0" w:color="auto"/>
              <w:bottom w:val="single" w:sz="2" w:space="0" w:color="auto"/>
              <w:right w:val="single" w:sz="2" w:space="0" w:color="auto"/>
            </w:tcBorders>
          </w:tcPr>
          <w:p w14:paraId="43E752E7" w14:textId="77777777" w:rsidR="006A33E2" w:rsidRPr="00D97AC4" w:rsidRDefault="006A33E2" w:rsidP="00B824BD">
            <w:pPr>
              <w:pStyle w:val="pqiTabBody"/>
              <w:rPr>
                <w:i/>
              </w:rPr>
            </w:pPr>
            <w:r w:rsidRPr="00D97AC4">
              <w:rPr>
                <w:i/>
              </w:rPr>
              <w:t>„O” jeśli kod rodzaju miejsca przeznaczenia: 6, w przeciwnym razie nie stosuje się</w:t>
            </w:r>
          </w:p>
        </w:tc>
        <w:tc>
          <w:tcPr>
            <w:tcW w:w="4046" w:type="dxa"/>
            <w:tcBorders>
              <w:top w:val="single" w:sz="2" w:space="0" w:color="auto"/>
              <w:left w:val="single" w:sz="2" w:space="0" w:color="auto"/>
              <w:bottom w:val="single" w:sz="2" w:space="0" w:color="auto"/>
              <w:right w:val="single" w:sz="2" w:space="0" w:color="auto"/>
            </w:tcBorders>
          </w:tcPr>
          <w:p w14:paraId="1C643B04" w14:textId="77777777" w:rsidR="006A33E2" w:rsidRPr="009079F8" w:rsidRDefault="006A33E2" w:rsidP="00B824BD">
            <w:pPr>
              <w:pStyle w:val="pqiTabBody"/>
            </w:pPr>
          </w:p>
        </w:tc>
        <w:tc>
          <w:tcPr>
            <w:tcW w:w="1051" w:type="dxa"/>
            <w:tcBorders>
              <w:top w:val="single" w:sz="2" w:space="0" w:color="auto"/>
              <w:left w:val="single" w:sz="2" w:space="0" w:color="auto"/>
              <w:bottom w:val="single" w:sz="2" w:space="0" w:color="auto"/>
              <w:right w:val="single" w:sz="2" w:space="0" w:color="auto"/>
            </w:tcBorders>
          </w:tcPr>
          <w:p w14:paraId="4C38CCCA" w14:textId="77777777" w:rsidR="006A33E2" w:rsidRPr="00D97AC4" w:rsidRDefault="006A33E2" w:rsidP="00B824BD">
            <w:r w:rsidRPr="00D97AC4">
              <w:t>an..17</w:t>
            </w:r>
          </w:p>
        </w:tc>
      </w:tr>
      <w:tr w:rsidR="00C11AAF" w:rsidRPr="009079F8" w14:paraId="1D501EDB" w14:textId="77777777" w:rsidTr="006A33E2">
        <w:tc>
          <w:tcPr>
            <w:tcW w:w="884" w:type="dxa"/>
            <w:gridSpan w:val="2"/>
          </w:tcPr>
          <w:p w14:paraId="5993E224" w14:textId="77777777" w:rsidR="00C11AAF" w:rsidRPr="009079F8" w:rsidRDefault="00C11AAF" w:rsidP="00F23355">
            <w:pPr>
              <w:keepNext/>
              <w:rPr>
                <w:i/>
              </w:rPr>
            </w:pPr>
            <w:r>
              <w:rPr>
                <w:b/>
              </w:rPr>
              <w:lastRenderedPageBreak/>
              <w:t>3</w:t>
            </w:r>
          </w:p>
        </w:tc>
        <w:tc>
          <w:tcPr>
            <w:tcW w:w="4537" w:type="dxa"/>
          </w:tcPr>
          <w:p w14:paraId="195754E0" w14:textId="77777777" w:rsidR="00C11AAF" w:rsidRPr="008816FC" w:rsidRDefault="00C11AAF" w:rsidP="00F23355">
            <w:pPr>
              <w:keepNext/>
              <w:rPr>
                <w:b/>
              </w:rPr>
            </w:pPr>
            <w:r w:rsidRPr="008816FC">
              <w:rPr>
                <w:b/>
              </w:rPr>
              <w:t>Dokument e-AD PRZEMIESZCZENIA WYROBÓW AKCYZOWYCH</w:t>
            </w:r>
          </w:p>
          <w:p w14:paraId="465FC807" w14:textId="77777777" w:rsidR="00C11AAF" w:rsidRPr="00E4590B" w:rsidRDefault="00C11AAF" w:rsidP="00F23355">
            <w:pPr>
              <w:keepNext/>
              <w:rPr>
                <w:rFonts w:ascii="Courier New" w:hAnsi="Courier New" w:cs="Courier New"/>
                <w:noProof/>
                <w:color w:val="0000FF"/>
                <w:szCs w:val="20"/>
              </w:rPr>
            </w:pPr>
            <w:r w:rsidRPr="00E4590B">
              <w:rPr>
                <w:rFonts w:ascii="Courier New" w:hAnsi="Courier New" w:cs="Courier New"/>
                <w:noProof/>
                <w:color w:val="0000FF"/>
                <w:szCs w:val="20"/>
              </w:rPr>
              <w:t>ExciseMovementEad</w:t>
            </w:r>
          </w:p>
        </w:tc>
        <w:tc>
          <w:tcPr>
            <w:tcW w:w="430" w:type="dxa"/>
          </w:tcPr>
          <w:p w14:paraId="6389864A" w14:textId="77777777" w:rsidR="00C11AAF" w:rsidRPr="0072755A" w:rsidRDefault="00C11AAF" w:rsidP="00F23355">
            <w:pPr>
              <w:keepNext/>
              <w:jc w:val="center"/>
              <w:rPr>
                <w:b/>
              </w:rPr>
            </w:pPr>
            <w:r w:rsidRPr="0072755A">
              <w:rPr>
                <w:b/>
              </w:rPr>
              <w:t>R</w:t>
            </w:r>
          </w:p>
        </w:tc>
        <w:tc>
          <w:tcPr>
            <w:tcW w:w="2818" w:type="dxa"/>
          </w:tcPr>
          <w:p w14:paraId="2DF1A53E" w14:textId="77777777" w:rsidR="00C11AAF" w:rsidRPr="0072755A" w:rsidRDefault="00C11AAF" w:rsidP="00F23355">
            <w:pPr>
              <w:keepNext/>
              <w:rPr>
                <w:b/>
              </w:rPr>
            </w:pPr>
          </w:p>
        </w:tc>
        <w:tc>
          <w:tcPr>
            <w:tcW w:w="4046" w:type="dxa"/>
          </w:tcPr>
          <w:p w14:paraId="2A5D05A1" w14:textId="77777777" w:rsidR="00C11AAF" w:rsidRPr="0072755A" w:rsidRDefault="00C11AAF" w:rsidP="00F23355">
            <w:pPr>
              <w:rPr>
                <w:b/>
                <w:lang w:eastAsia="en-GB"/>
              </w:rPr>
            </w:pPr>
          </w:p>
        </w:tc>
        <w:tc>
          <w:tcPr>
            <w:tcW w:w="1051" w:type="dxa"/>
          </w:tcPr>
          <w:p w14:paraId="4DADBD9D" w14:textId="77777777" w:rsidR="00C11AAF" w:rsidRPr="0072755A" w:rsidRDefault="00C11AAF" w:rsidP="00F23355">
            <w:pPr>
              <w:keepNext/>
              <w:rPr>
                <w:b/>
              </w:rPr>
            </w:pPr>
            <w:r w:rsidRPr="0072755A">
              <w:rPr>
                <w:b/>
              </w:rPr>
              <w:t>99x</w:t>
            </w:r>
          </w:p>
        </w:tc>
      </w:tr>
      <w:tr w:rsidR="00C11AAF" w:rsidRPr="009079F8" w14:paraId="7117CC2A" w14:textId="77777777" w:rsidTr="006A33E2">
        <w:tc>
          <w:tcPr>
            <w:tcW w:w="445" w:type="dxa"/>
          </w:tcPr>
          <w:p w14:paraId="25BC83D6" w14:textId="77777777" w:rsidR="00C11AAF" w:rsidRPr="009079F8" w:rsidRDefault="00C11AAF" w:rsidP="00F23355">
            <w:pPr>
              <w:rPr>
                <w:b/>
              </w:rPr>
            </w:pPr>
          </w:p>
        </w:tc>
        <w:tc>
          <w:tcPr>
            <w:tcW w:w="439" w:type="dxa"/>
          </w:tcPr>
          <w:p w14:paraId="4C1A7F22" w14:textId="77777777" w:rsidR="00C11AAF" w:rsidRPr="009079F8" w:rsidRDefault="00C11AAF" w:rsidP="00F23355">
            <w:pPr>
              <w:rPr>
                <w:i/>
              </w:rPr>
            </w:pPr>
            <w:r w:rsidRPr="009079F8">
              <w:rPr>
                <w:i/>
              </w:rPr>
              <w:t>a</w:t>
            </w:r>
          </w:p>
        </w:tc>
        <w:tc>
          <w:tcPr>
            <w:tcW w:w="4537" w:type="dxa"/>
          </w:tcPr>
          <w:p w14:paraId="2F8C25C0" w14:textId="77777777" w:rsidR="00C11AAF" w:rsidRDefault="00C11AAF" w:rsidP="00F23355">
            <w:r>
              <w:t>ARC</w:t>
            </w:r>
          </w:p>
          <w:p w14:paraId="2E910DE5" w14:textId="77777777" w:rsidR="00C11AAF" w:rsidRPr="00E4590B" w:rsidRDefault="00C11AAF" w:rsidP="00F23355">
            <w:pPr>
              <w:rPr>
                <w:rFonts w:ascii="Courier New" w:hAnsi="Courier New" w:cs="Courier New"/>
                <w:noProof/>
                <w:color w:val="0000FF"/>
                <w:szCs w:val="20"/>
              </w:rPr>
            </w:pPr>
            <w:r w:rsidRPr="00E4590B">
              <w:rPr>
                <w:rFonts w:ascii="Courier New" w:hAnsi="Courier New" w:cs="Courier New"/>
                <w:noProof/>
                <w:color w:val="0000FF"/>
                <w:szCs w:val="20"/>
              </w:rPr>
              <w:t>AdministrativeReferenceCode</w:t>
            </w:r>
          </w:p>
        </w:tc>
        <w:tc>
          <w:tcPr>
            <w:tcW w:w="430" w:type="dxa"/>
          </w:tcPr>
          <w:p w14:paraId="0DCEC730" w14:textId="77777777" w:rsidR="00C11AAF" w:rsidRPr="009079F8" w:rsidRDefault="00C11AAF" w:rsidP="00F23355">
            <w:pPr>
              <w:jc w:val="center"/>
            </w:pPr>
            <w:r w:rsidRPr="009079F8">
              <w:rPr>
                <w:szCs w:val="20"/>
              </w:rPr>
              <w:t>R</w:t>
            </w:r>
          </w:p>
        </w:tc>
        <w:tc>
          <w:tcPr>
            <w:tcW w:w="2818" w:type="dxa"/>
          </w:tcPr>
          <w:p w14:paraId="50BC2A5E" w14:textId="77777777" w:rsidR="00C11AAF" w:rsidRPr="009079F8" w:rsidRDefault="00C11AAF" w:rsidP="00F23355"/>
        </w:tc>
        <w:tc>
          <w:tcPr>
            <w:tcW w:w="4046" w:type="dxa"/>
          </w:tcPr>
          <w:p w14:paraId="5DB23F40" w14:textId="77777777" w:rsidR="00C11AAF" w:rsidRPr="005C7E77" w:rsidRDefault="00C11AAF" w:rsidP="00F23355"/>
        </w:tc>
        <w:tc>
          <w:tcPr>
            <w:tcW w:w="1051" w:type="dxa"/>
          </w:tcPr>
          <w:p w14:paraId="1A3151B2" w14:textId="77777777" w:rsidR="00C11AAF" w:rsidRPr="009079F8" w:rsidRDefault="00C11AAF" w:rsidP="00F23355">
            <w:r>
              <w:t>an21</w:t>
            </w:r>
          </w:p>
        </w:tc>
      </w:tr>
      <w:tr w:rsidR="00C11AAF" w:rsidRPr="009079F8" w14:paraId="1F4393E4" w14:textId="77777777" w:rsidTr="006A33E2">
        <w:tc>
          <w:tcPr>
            <w:tcW w:w="445" w:type="dxa"/>
          </w:tcPr>
          <w:p w14:paraId="3900516F" w14:textId="77777777" w:rsidR="00C11AAF" w:rsidRPr="009079F8" w:rsidRDefault="00C11AAF" w:rsidP="00F23355">
            <w:pPr>
              <w:rPr>
                <w:b/>
              </w:rPr>
            </w:pPr>
          </w:p>
        </w:tc>
        <w:tc>
          <w:tcPr>
            <w:tcW w:w="439" w:type="dxa"/>
          </w:tcPr>
          <w:p w14:paraId="5C40D1A2" w14:textId="77777777" w:rsidR="00C11AAF" w:rsidRPr="009079F8" w:rsidRDefault="00C11AAF" w:rsidP="00F23355">
            <w:pPr>
              <w:rPr>
                <w:i/>
              </w:rPr>
            </w:pPr>
            <w:r>
              <w:rPr>
                <w:i/>
              </w:rPr>
              <w:t>b</w:t>
            </w:r>
          </w:p>
        </w:tc>
        <w:tc>
          <w:tcPr>
            <w:tcW w:w="4537" w:type="dxa"/>
          </w:tcPr>
          <w:p w14:paraId="3DB72A8A" w14:textId="77777777" w:rsidR="00C11AAF" w:rsidRDefault="00C11AAF" w:rsidP="00F23355">
            <w:r>
              <w:t>Numer porządkowy</w:t>
            </w:r>
          </w:p>
          <w:p w14:paraId="36E7BF2F" w14:textId="77777777" w:rsidR="00C11AAF" w:rsidRPr="009079F8" w:rsidRDefault="00C11AAF" w:rsidP="00F23355">
            <w:r>
              <w:rPr>
                <w:rFonts w:ascii="Courier New" w:hAnsi="Courier New" w:cs="Courier New"/>
                <w:noProof/>
                <w:color w:val="0000FF"/>
                <w:szCs w:val="20"/>
              </w:rPr>
              <w:t>SequenceNumber</w:t>
            </w:r>
          </w:p>
        </w:tc>
        <w:tc>
          <w:tcPr>
            <w:tcW w:w="430" w:type="dxa"/>
          </w:tcPr>
          <w:p w14:paraId="739E39C0" w14:textId="77777777" w:rsidR="00C11AAF" w:rsidRPr="009079F8" w:rsidRDefault="00C11AAF" w:rsidP="00F23355">
            <w:pPr>
              <w:jc w:val="center"/>
            </w:pPr>
            <w:r w:rsidRPr="009079F8">
              <w:rPr>
                <w:szCs w:val="20"/>
              </w:rPr>
              <w:t>R</w:t>
            </w:r>
          </w:p>
        </w:tc>
        <w:tc>
          <w:tcPr>
            <w:tcW w:w="2818" w:type="dxa"/>
          </w:tcPr>
          <w:p w14:paraId="181A6620" w14:textId="77777777" w:rsidR="00C11AAF" w:rsidRPr="009079F8" w:rsidRDefault="00C11AAF" w:rsidP="00F23355"/>
        </w:tc>
        <w:tc>
          <w:tcPr>
            <w:tcW w:w="4046" w:type="dxa"/>
          </w:tcPr>
          <w:p w14:paraId="47CC9857" w14:textId="77777777" w:rsidR="00C11AAF" w:rsidRPr="005C7E77" w:rsidRDefault="00E30F09" w:rsidP="00F23355">
            <w:r>
              <w:t>Wartość musi być większa od zera.</w:t>
            </w:r>
          </w:p>
        </w:tc>
        <w:tc>
          <w:tcPr>
            <w:tcW w:w="1051" w:type="dxa"/>
          </w:tcPr>
          <w:p w14:paraId="0EFD1CB9" w14:textId="77777777" w:rsidR="00C11AAF" w:rsidRPr="009079F8" w:rsidRDefault="00C11AAF" w:rsidP="00F23355">
            <w:r w:rsidRPr="009079F8">
              <w:t>n</w:t>
            </w:r>
            <w:r>
              <w:t>..2</w:t>
            </w:r>
          </w:p>
        </w:tc>
      </w:tr>
      <w:tr w:rsidR="00C11AAF" w:rsidRPr="009079F8" w14:paraId="176B0213" w14:textId="77777777" w:rsidTr="006A33E2">
        <w:tc>
          <w:tcPr>
            <w:tcW w:w="884" w:type="dxa"/>
            <w:gridSpan w:val="2"/>
          </w:tcPr>
          <w:p w14:paraId="7E8D4B85" w14:textId="77777777" w:rsidR="00C11AAF" w:rsidRPr="009079F8" w:rsidRDefault="00C11AAF" w:rsidP="00F23355">
            <w:pPr>
              <w:keepNext/>
              <w:rPr>
                <w:i/>
              </w:rPr>
            </w:pPr>
            <w:r>
              <w:rPr>
                <w:b/>
              </w:rPr>
              <w:t>4</w:t>
            </w:r>
          </w:p>
        </w:tc>
        <w:tc>
          <w:tcPr>
            <w:tcW w:w="4537" w:type="dxa"/>
          </w:tcPr>
          <w:p w14:paraId="0D972847" w14:textId="77777777" w:rsidR="00C11AAF" w:rsidRDefault="00C11AAF" w:rsidP="00F23355">
            <w:pPr>
              <w:keepNext/>
              <w:rPr>
                <w:b/>
              </w:rPr>
            </w:pPr>
            <w:r>
              <w:rPr>
                <w:b/>
              </w:rPr>
              <w:t>Urząd wysyłki</w:t>
            </w:r>
          </w:p>
          <w:p w14:paraId="7AF0E21D" w14:textId="77777777" w:rsidR="00C11AAF" w:rsidRPr="009079F8" w:rsidRDefault="00C11AAF" w:rsidP="00F23355">
            <w:pPr>
              <w:keepNext/>
              <w:rPr>
                <w:b/>
              </w:rPr>
            </w:pPr>
            <w:r>
              <w:rPr>
                <w:rFonts w:ascii="Courier New" w:hAnsi="Courier New" w:cs="Courier New"/>
                <w:noProof/>
                <w:color w:val="0000FF"/>
                <w:szCs w:val="20"/>
              </w:rPr>
              <w:t>ExportPlaceCustomsOffice</w:t>
            </w:r>
          </w:p>
        </w:tc>
        <w:tc>
          <w:tcPr>
            <w:tcW w:w="430" w:type="dxa"/>
          </w:tcPr>
          <w:p w14:paraId="061F66D4" w14:textId="77777777" w:rsidR="00C11AAF" w:rsidRPr="0072755A" w:rsidRDefault="00C11AAF" w:rsidP="00F23355">
            <w:pPr>
              <w:keepNext/>
              <w:jc w:val="center"/>
              <w:rPr>
                <w:b/>
              </w:rPr>
            </w:pPr>
            <w:r>
              <w:rPr>
                <w:b/>
              </w:rPr>
              <w:t>O</w:t>
            </w:r>
          </w:p>
        </w:tc>
        <w:tc>
          <w:tcPr>
            <w:tcW w:w="2818" w:type="dxa"/>
          </w:tcPr>
          <w:p w14:paraId="7DB882E4" w14:textId="77777777" w:rsidR="00C11AAF" w:rsidRPr="0072755A" w:rsidRDefault="00C11AAF" w:rsidP="00F23355">
            <w:pPr>
              <w:keepNext/>
              <w:rPr>
                <w:b/>
              </w:rPr>
            </w:pPr>
          </w:p>
        </w:tc>
        <w:tc>
          <w:tcPr>
            <w:tcW w:w="4046" w:type="dxa"/>
          </w:tcPr>
          <w:p w14:paraId="2A8267A8" w14:textId="77777777" w:rsidR="00C11AAF" w:rsidRPr="0072755A" w:rsidRDefault="00C11AAF" w:rsidP="00F23355">
            <w:pPr>
              <w:rPr>
                <w:b/>
                <w:lang w:eastAsia="en-GB"/>
              </w:rPr>
            </w:pPr>
          </w:p>
        </w:tc>
        <w:tc>
          <w:tcPr>
            <w:tcW w:w="1051" w:type="dxa"/>
          </w:tcPr>
          <w:p w14:paraId="67CF5133" w14:textId="77777777" w:rsidR="00C11AAF" w:rsidRPr="0072755A" w:rsidRDefault="00C11AAF" w:rsidP="00F23355">
            <w:pPr>
              <w:keepNext/>
              <w:rPr>
                <w:b/>
              </w:rPr>
            </w:pPr>
            <w:r w:rsidRPr="0072755A">
              <w:rPr>
                <w:b/>
              </w:rPr>
              <w:t>1x</w:t>
            </w:r>
          </w:p>
        </w:tc>
      </w:tr>
      <w:tr w:rsidR="00C11AAF" w:rsidRPr="009079F8" w14:paraId="1BC415A0" w14:textId="77777777" w:rsidTr="006A33E2">
        <w:tc>
          <w:tcPr>
            <w:tcW w:w="445" w:type="dxa"/>
          </w:tcPr>
          <w:p w14:paraId="7F3B3FA2" w14:textId="77777777" w:rsidR="00C11AAF" w:rsidRPr="009079F8" w:rsidRDefault="00C11AAF" w:rsidP="00F23355">
            <w:pPr>
              <w:rPr>
                <w:b/>
              </w:rPr>
            </w:pPr>
          </w:p>
        </w:tc>
        <w:tc>
          <w:tcPr>
            <w:tcW w:w="439" w:type="dxa"/>
          </w:tcPr>
          <w:p w14:paraId="1F05148D" w14:textId="77777777" w:rsidR="00C11AAF" w:rsidRPr="009079F8" w:rsidRDefault="00C11AAF" w:rsidP="00F23355">
            <w:pPr>
              <w:rPr>
                <w:i/>
              </w:rPr>
            </w:pPr>
            <w:r w:rsidRPr="009079F8">
              <w:rPr>
                <w:i/>
              </w:rPr>
              <w:t>a</w:t>
            </w:r>
          </w:p>
        </w:tc>
        <w:tc>
          <w:tcPr>
            <w:tcW w:w="4537" w:type="dxa"/>
          </w:tcPr>
          <w:p w14:paraId="20F231E0" w14:textId="77777777" w:rsidR="00C11AAF" w:rsidRDefault="00C11AAF" w:rsidP="00F23355">
            <w:r>
              <w:t>Numer referencyjny urzędu</w:t>
            </w:r>
          </w:p>
          <w:p w14:paraId="06703140" w14:textId="77777777" w:rsidR="00C11AAF" w:rsidRPr="009079F8" w:rsidRDefault="00C11AAF" w:rsidP="00F23355">
            <w:r>
              <w:rPr>
                <w:rFonts w:ascii="Courier New" w:hAnsi="Courier New" w:cs="Courier New"/>
                <w:noProof/>
                <w:color w:val="0000FF"/>
                <w:szCs w:val="20"/>
              </w:rPr>
              <w:t>ReferenceNumber</w:t>
            </w:r>
          </w:p>
        </w:tc>
        <w:tc>
          <w:tcPr>
            <w:tcW w:w="430" w:type="dxa"/>
          </w:tcPr>
          <w:p w14:paraId="191E13AF" w14:textId="77777777" w:rsidR="00C11AAF" w:rsidRPr="009079F8" w:rsidRDefault="00C11AAF" w:rsidP="00F23355">
            <w:pPr>
              <w:jc w:val="center"/>
            </w:pPr>
            <w:r w:rsidRPr="009079F8">
              <w:rPr>
                <w:szCs w:val="20"/>
              </w:rPr>
              <w:t>R</w:t>
            </w:r>
          </w:p>
        </w:tc>
        <w:tc>
          <w:tcPr>
            <w:tcW w:w="2818" w:type="dxa"/>
          </w:tcPr>
          <w:p w14:paraId="31E5D33A" w14:textId="77777777" w:rsidR="00C11AAF" w:rsidRPr="009079F8" w:rsidRDefault="00C11AAF" w:rsidP="00F23355"/>
        </w:tc>
        <w:tc>
          <w:tcPr>
            <w:tcW w:w="4046" w:type="dxa"/>
          </w:tcPr>
          <w:p w14:paraId="58E529D1" w14:textId="77777777" w:rsidR="00C11AAF" w:rsidRPr="005C7E77" w:rsidRDefault="00C11AAF" w:rsidP="00F23355">
            <w:r>
              <w:t>K</w:t>
            </w:r>
            <w:r w:rsidRPr="009079F8">
              <w:t xml:space="preserve">od </w:t>
            </w:r>
            <w:r>
              <w:t>urzędu wywozu, w którym zostało</w:t>
            </w:r>
            <w:r w:rsidRPr="009079F8">
              <w:t xml:space="preserve"> złożone zgłoszenie </w:t>
            </w:r>
            <w:r>
              <w:t xml:space="preserve">wywozowe </w:t>
            </w:r>
            <w:r w:rsidRPr="009079F8">
              <w:t xml:space="preserve">zgodnie </w:t>
            </w:r>
            <w:r w:rsidR="0076267F">
              <w:br/>
            </w:r>
            <w:r w:rsidRPr="009079F8">
              <w:t xml:space="preserve">z art. 161 ust. 5 </w:t>
            </w:r>
            <w:r>
              <w:t>Rozporządzenia</w:t>
            </w:r>
            <w:r w:rsidRPr="009079F8">
              <w:t xml:space="preserve"> Rady (EWG) 2913/92</w:t>
            </w:r>
            <w:r w:rsidRPr="009079F8">
              <w:rPr>
                <w:rStyle w:val="Odwoanieprzypisudolnego"/>
              </w:rPr>
              <w:footnoteReference w:id="16"/>
            </w:r>
            <w:r w:rsidRPr="009079F8">
              <w:t>.</w:t>
            </w:r>
          </w:p>
        </w:tc>
        <w:tc>
          <w:tcPr>
            <w:tcW w:w="1051" w:type="dxa"/>
          </w:tcPr>
          <w:p w14:paraId="6A821748" w14:textId="77777777" w:rsidR="00C11AAF" w:rsidRPr="009079F8" w:rsidRDefault="00C11AAF" w:rsidP="00F23355">
            <w:r>
              <w:t>an8</w:t>
            </w:r>
          </w:p>
        </w:tc>
      </w:tr>
      <w:tr w:rsidR="00C11AAF" w:rsidRPr="009079F8" w14:paraId="08B6419E" w14:textId="77777777" w:rsidTr="006A33E2">
        <w:tc>
          <w:tcPr>
            <w:tcW w:w="884" w:type="dxa"/>
            <w:gridSpan w:val="2"/>
          </w:tcPr>
          <w:p w14:paraId="4C7E6740" w14:textId="77777777" w:rsidR="00C11AAF" w:rsidRPr="009079F8" w:rsidRDefault="00C11AAF" w:rsidP="00F23355">
            <w:pPr>
              <w:keepNext/>
              <w:rPr>
                <w:i/>
              </w:rPr>
            </w:pPr>
            <w:r>
              <w:rPr>
                <w:b/>
              </w:rPr>
              <w:t>5</w:t>
            </w:r>
          </w:p>
        </w:tc>
        <w:tc>
          <w:tcPr>
            <w:tcW w:w="4537" w:type="dxa"/>
          </w:tcPr>
          <w:p w14:paraId="284BF112" w14:textId="77777777" w:rsidR="00C11AAF" w:rsidRDefault="00C11AAF" w:rsidP="00F23355">
            <w:pPr>
              <w:keepNext/>
              <w:rPr>
                <w:b/>
              </w:rPr>
            </w:pPr>
            <w:r>
              <w:rPr>
                <w:b/>
              </w:rPr>
              <w:t>Akceptacja eksportu</w:t>
            </w:r>
          </w:p>
          <w:p w14:paraId="046C0BD2" w14:textId="77777777" w:rsidR="00C11AAF" w:rsidRPr="009079F8" w:rsidRDefault="00C11AAF" w:rsidP="00F23355">
            <w:pPr>
              <w:keepNext/>
              <w:rPr>
                <w:b/>
              </w:rPr>
            </w:pPr>
            <w:r>
              <w:rPr>
                <w:rFonts w:ascii="Courier New" w:hAnsi="Courier New" w:cs="Courier New"/>
                <w:noProof/>
                <w:color w:val="0000FF"/>
                <w:szCs w:val="20"/>
              </w:rPr>
              <w:t>ExportAcceptance</w:t>
            </w:r>
          </w:p>
        </w:tc>
        <w:tc>
          <w:tcPr>
            <w:tcW w:w="430" w:type="dxa"/>
          </w:tcPr>
          <w:p w14:paraId="400E2752" w14:textId="77777777" w:rsidR="00C11AAF" w:rsidRPr="0072755A" w:rsidRDefault="00C11AAF" w:rsidP="00F23355">
            <w:pPr>
              <w:keepNext/>
              <w:jc w:val="center"/>
              <w:rPr>
                <w:b/>
              </w:rPr>
            </w:pPr>
            <w:r w:rsidRPr="0072755A">
              <w:rPr>
                <w:b/>
              </w:rPr>
              <w:t>R</w:t>
            </w:r>
          </w:p>
        </w:tc>
        <w:tc>
          <w:tcPr>
            <w:tcW w:w="2818" w:type="dxa"/>
          </w:tcPr>
          <w:p w14:paraId="7A0738D2" w14:textId="77777777" w:rsidR="00C11AAF" w:rsidRPr="0072755A" w:rsidRDefault="00C11AAF" w:rsidP="00F23355">
            <w:pPr>
              <w:keepNext/>
              <w:rPr>
                <w:b/>
              </w:rPr>
            </w:pPr>
          </w:p>
        </w:tc>
        <w:tc>
          <w:tcPr>
            <w:tcW w:w="4046" w:type="dxa"/>
          </w:tcPr>
          <w:p w14:paraId="021BCDCC" w14:textId="77777777" w:rsidR="00C11AAF" w:rsidRPr="0072755A" w:rsidRDefault="00C11AAF" w:rsidP="00F23355">
            <w:pPr>
              <w:rPr>
                <w:b/>
                <w:lang w:eastAsia="en-GB"/>
              </w:rPr>
            </w:pPr>
          </w:p>
        </w:tc>
        <w:tc>
          <w:tcPr>
            <w:tcW w:w="1051" w:type="dxa"/>
          </w:tcPr>
          <w:p w14:paraId="7FB2C82C" w14:textId="77777777" w:rsidR="00C11AAF" w:rsidRPr="0072755A" w:rsidRDefault="00C11AAF" w:rsidP="00F23355">
            <w:pPr>
              <w:keepNext/>
              <w:rPr>
                <w:b/>
              </w:rPr>
            </w:pPr>
            <w:r w:rsidRPr="0072755A">
              <w:rPr>
                <w:b/>
              </w:rPr>
              <w:t>1x</w:t>
            </w:r>
          </w:p>
        </w:tc>
      </w:tr>
      <w:tr w:rsidR="00C11AAF" w:rsidRPr="009079F8" w14:paraId="1E2E3545" w14:textId="77777777" w:rsidTr="006A33E2">
        <w:tc>
          <w:tcPr>
            <w:tcW w:w="445" w:type="dxa"/>
          </w:tcPr>
          <w:p w14:paraId="52FFF7BB" w14:textId="77777777" w:rsidR="00C11AAF" w:rsidRPr="009079F8" w:rsidRDefault="00C11AAF" w:rsidP="00F23355">
            <w:pPr>
              <w:rPr>
                <w:b/>
              </w:rPr>
            </w:pPr>
          </w:p>
        </w:tc>
        <w:tc>
          <w:tcPr>
            <w:tcW w:w="439" w:type="dxa"/>
          </w:tcPr>
          <w:p w14:paraId="40CF96A7" w14:textId="77777777" w:rsidR="00C11AAF" w:rsidRPr="009079F8" w:rsidRDefault="00C11AAF" w:rsidP="00F23355">
            <w:pPr>
              <w:rPr>
                <w:i/>
              </w:rPr>
            </w:pPr>
            <w:r w:rsidRPr="009079F8">
              <w:rPr>
                <w:i/>
              </w:rPr>
              <w:t>a</w:t>
            </w:r>
          </w:p>
        </w:tc>
        <w:tc>
          <w:tcPr>
            <w:tcW w:w="4537" w:type="dxa"/>
          </w:tcPr>
          <w:p w14:paraId="76D356B6" w14:textId="77777777" w:rsidR="00C11AAF" w:rsidRDefault="00C11AAF" w:rsidP="00F23355">
            <w:r>
              <w:t>Numer referencyjny urzędu wysyłki</w:t>
            </w:r>
          </w:p>
          <w:p w14:paraId="24B2805A" w14:textId="77777777" w:rsidR="00C11AAF" w:rsidRPr="009079F8" w:rsidRDefault="00C11AAF" w:rsidP="00F23355">
            <w:r>
              <w:rPr>
                <w:rFonts w:ascii="Courier New" w:hAnsi="Courier New" w:cs="Courier New"/>
                <w:noProof/>
                <w:color w:val="0000FF"/>
                <w:szCs w:val="20"/>
              </w:rPr>
              <w:t>ReferenceNumberOfSenderCustomsOffice</w:t>
            </w:r>
          </w:p>
        </w:tc>
        <w:tc>
          <w:tcPr>
            <w:tcW w:w="430" w:type="dxa"/>
          </w:tcPr>
          <w:p w14:paraId="6EF2B676" w14:textId="77777777" w:rsidR="00C11AAF" w:rsidRPr="009079F8" w:rsidRDefault="00C11AAF" w:rsidP="00F23355">
            <w:pPr>
              <w:jc w:val="center"/>
            </w:pPr>
            <w:r w:rsidRPr="009079F8">
              <w:rPr>
                <w:szCs w:val="20"/>
              </w:rPr>
              <w:t>R</w:t>
            </w:r>
          </w:p>
        </w:tc>
        <w:tc>
          <w:tcPr>
            <w:tcW w:w="2818" w:type="dxa"/>
          </w:tcPr>
          <w:p w14:paraId="704ECECA" w14:textId="77777777" w:rsidR="00C11AAF" w:rsidRPr="009079F8" w:rsidRDefault="00C11AAF" w:rsidP="00F23355"/>
        </w:tc>
        <w:tc>
          <w:tcPr>
            <w:tcW w:w="4046" w:type="dxa"/>
          </w:tcPr>
          <w:p w14:paraId="1A601A64" w14:textId="77777777" w:rsidR="00C11AAF" w:rsidRPr="005C7E77" w:rsidRDefault="00C11AAF" w:rsidP="00F23355">
            <w:r>
              <w:t>K</w:t>
            </w:r>
            <w:r w:rsidRPr="00666957">
              <w:t xml:space="preserve">od urzędu właściwych organów </w:t>
            </w:r>
            <w:r w:rsidR="0076267F">
              <w:br/>
            </w:r>
            <w:r w:rsidRPr="00666957">
              <w:t>w państwie czł</w:t>
            </w:r>
            <w:r>
              <w:t xml:space="preserve">onkowskim wysyłki, </w:t>
            </w:r>
            <w:r w:rsidRPr="00666957">
              <w:lastRenderedPageBreak/>
              <w:t xml:space="preserve">odpowiedzialnego za kontrolę akcyzy </w:t>
            </w:r>
            <w:r w:rsidR="0076267F">
              <w:br/>
            </w:r>
            <w:r w:rsidRPr="00666957">
              <w:t xml:space="preserve">w miejscu </w:t>
            </w:r>
            <w:r>
              <w:t>wysyłki</w:t>
            </w:r>
            <w:r w:rsidRPr="00666957">
              <w:t>.</w:t>
            </w:r>
          </w:p>
        </w:tc>
        <w:tc>
          <w:tcPr>
            <w:tcW w:w="1051" w:type="dxa"/>
          </w:tcPr>
          <w:p w14:paraId="73E11D4E" w14:textId="77777777" w:rsidR="00C11AAF" w:rsidRPr="009079F8" w:rsidRDefault="00C11AAF" w:rsidP="00F23355">
            <w:r>
              <w:lastRenderedPageBreak/>
              <w:t>an8</w:t>
            </w:r>
          </w:p>
        </w:tc>
      </w:tr>
      <w:tr w:rsidR="00C11AAF" w:rsidRPr="009079F8" w14:paraId="118F03E3" w14:textId="77777777" w:rsidTr="006A33E2">
        <w:tc>
          <w:tcPr>
            <w:tcW w:w="445" w:type="dxa"/>
          </w:tcPr>
          <w:p w14:paraId="6DBE5C53" w14:textId="77777777" w:rsidR="00C11AAF" w:rsidRPr="009079F8" w:rsidRDefault="00C11AAF" w:rsidP="00F23355">
            <w:pPr>
              <w:rPr>
                <w:b/>
              </w:rPr>
            </w:pPr>
          </w:p>
        </w:tc>
        <w:tc>
          <w:tcPr>
            <w:tcW w:w="439" w:type="dxa"/>
          </w:tcPr>
          <w:p w14:paraId="3AE8C833" w14:textId="77777777" w:rsidR="00C11AAF" w:rsidRPr="009079F8" w:rsidRDefault="00C11AAF" w:rsidP="00F23355">
            <w:pPr>
              <w:rPr>
                <w:i/>
              </w:rPr>
            </w:pPr>
            <w:r>
              <w:rPr>
                <w:i/>
              </w:rPr>
              <w:t>b</w:t>
            </w:r>
          </w:p>
        </w:tc>
        <w:tc>
          <w:tcPr>
            <w:tcW w:w="4537" w:type="dxa"/>
          </w:tcPr>
          <w:p w14:paraId="0F5523AC" w14:textId="77777777" w:rsidR="00C11AAF" w:rsidRDefault="00C11AAF" w:rsidP="00F23355">
            <w:r>
              <w:t>Identyfikator urzędnika</w:t>
            </w:r>
          </w:p>
          <w:p w14:paraId="50463A7A" w14:textId="77777777" w:rsidR="00C11AAF" w:rsidRDefault="00C11AAF" w:rsidP="00F23355">
            <w:pPr>
              <w:rPr>
                <w:rFonts w:ascii="Courier New" w:hAnsi="Courier New" w:cs="Courier New"/>
                <w:noProof/>
                <w:color w:val="0000FF"/>
                <w:szCs w:val="20"/>
              </w:rPr>
            </w:pPr>
            <w:r>
              <w:rPr>
                <w:rFonts w:ascii="Courier New" w:hAnsi="Courier New" w:cs="Courier New"/>
                <w:noProof/>
                <w:color w:val="0000FF"/>
                <w:szCs w:val="20"/>
              </w:rPr>
              <w:t>IdentificationOfSender</w:t>
            </w:r>
          </w:p>
          <w:p w14:paraId="313E2E9E" w14:textId="77777777" w:rsidR="00C11AAF" w:rsidRPr="009079F8" w:rsidRDefault="00C11AAF" w:rsidP="00F23355">
            <w:r>
              <w:rPr>
                <w:rFonts w:ascii="Courier New" w:hAnsi="Courier New" w:cs="Courier New"/>
                <w:noProof/>
                <w:color w:val="0000FF"/>
                <w:szCs w:val="20"/>
              </w:rPr>
              <w:t>CustomsOfficer</w:t>
            </w:r>
          </w:p>
        </w:tc>
        <w:tc>
          <w:tcPr>
            <w:tcW w:w="430" w:type="dxa"/>
          </w:tcPr>
          <w:p w14:paraId="398F2423" w14:textId="77777777" w:rsidR="00C11AAF" w:rsidRPr="009079F8" w:rsidRDefault="00C11AAF" w:rsidP="00F23355">
            <w:pPr>
              <w:jc w:val="center"/>
            </w:pPr>
            <w:r>
              <w:rPr>
                <w:szCs w:val="20"/>
              </w:rPr>
              <w:t>O</w:t>
            </w:r>
          </w:p>
        </w:tc>
        <w:tc>
          <w:tcPr>
            <w:tcW w:w="2818" w:type="dxa"/>
          </w:tcPr>
          <w:p w14:paraId="436A2A28" w14:textId="77777777" w:rsidR="00C11AAF" w:rsidRPr="009079F8" w:rsidRDefault="00C11AAF" w:rsidP="00F23355"/>
        </w:tc>
        <w:tc>
          <w:tcPr>
            <w:tcW w:w="4046" w:type="dxa"/>
          </w:tcPr>
          <w:p w14:paraId="5AE01965" w14:textId="77777777" w:rsidR="00C11AAF" w:rsidRPr="005C7E77" w:rsidRDefault="00C11AAF" w:rsidP="00F23355"/>
        </w:tc>
        <w:tc>
          <w:tcPr>
            <w:tcW w:w="1051" w:type="dxa"/>
          </w:tcPr>
          <w:p w14:paraId="623B21DD" w14:textId="77777777" w:rsidR="00C11AAF" w:rsidRPr="009079F8" w:rsidRDefault="00C11AAF" w:rsidP="00F23355">
            <w:r>
              <w:t>a</w:t>
            </w:r>
            <w:r w:rsidRPr="009079F8">
              <w:t>n</w:t>
            </w:r>
            <w:r>
              <w:t>..35</w:t>
            </w:r>
          </w:p>
        </w:tc>
      </w:tr>
      <w:tr w:rsidR="00C11AAF" w:rsidRPr="009079F8" w14:paraId="3AFB5EF5" w14:textId="77777777" w:rsidTr="006A33E2">
        <w:tc>
          <w:tcPr>
            <w:tcW w:w="445" w:type="dxa"/>
          </w:tcPr>
          <w:p w14:paraId="3694E4D2" w14:textId="77777777" w:rsidR="00C11AAF" w:rsidRPr="009079F8" w:rsidRDefault="00C11AAF" w:rsidP="00F23355">
            <w:pPr>
              <w:rPr>
                <w:b/>
              </w:rPr>
            </w:pPr>
          </w:p>
        </w:tc>
        <w:tc>
          <w:tcPr>
            <w:tcW w:w="439" w:type="dxa"/>
          </w:tcPr>
          <w:p w14:paraId="091B1F77" w14:textId="77777777" w:rsidR="00C11AAF" w:rsidRPr="009079F8" w:rsidRDefault="00C11AAF" w:rsidP="00F23355">
            <w:pPr>
              <w:rPr>
                <w:i/>
              </w:rPr>
            </w:pPr>
            <w:r>
              <w:rPr>
                <w:i/>
              </w:rPr>
              <w:t>c</w:t>
            </w:r>
          </w:p>
        </w:tc>
        <w:tc>
          <w:tcPr>
            <w:tcW w:w="4537" w:type="dxa"/>
          </w:tcPr>
          <w:p w14:paraId="7092BD2B" w14:textId="77777777" w:rsidR="00C11AAF" w:rsidRDefault="00C11AAF" w:rsidP="00F23355">
            <w:r>
              <w:t>Data akceptacji</w:t>
            </w:r>
          </w:p>
          <w:p w14:paraId="48700984" w14:textId="77777777" w:rsidR="00C11AAF" w:rsidRPr="009079F8" w:rsidRDefault="00C11AAF" w:rsidP="00F23355">
            <w:r>
              <w:rPr>
                <w:rFonts w:ascii="Courier New" w:hAnsi="Courier New" w:cs="Courier New"/>
                <w:noProof/>
                <w:color w:val="0000FF"/>
                <w:szCs w:val="20"/>
              </w:rPr>
              <w:t>DateOfAcceptance</w:t>
            </w:r>
          </w:p>
        </w:tc>
        <w:tc>
          <w:tcPr>
            <w:tcW w:w="430" w:type="dxa"/>
          </w:tcPr>
          <w:p w14:paraId="0D29E034" w14:textId="77777777" w:rsidR="00C11AAF" w:rsidRPr="009079F8" w:rsidRDefault="00C11AAF" w:rsidP="00F23355">
            <w:pPr>
              <w:jc w:val="center"/>
            </w:pPr>
            <w:r w:rsidRPr="009079F8">
              <w:rPr>
                <w:szCs w:val="20"/>
              </w:rPr>
              <w:t>R</w:t>
            </w:r>
          </w:p>
        </w:tc>
        <w:tc>
          <w:tcPr>
            <w:tcW w:w="2818" w:type="dxa"/>
          </w:tcPr>
          <w:p w14:paraId="1A8AD6CD" w14:textId="77777777" w:rsidR="00C11AAF" w:rsidRPr="009079F8" w:rsidRDefault="00C11AAF" w:rsidP="00F23355"/>
        </w:tc>
        <w:tc>
          <w:tcPr>
            <w:tcW w:w="4046" w:type="dxa"/>
          </w:tcPr>
          <w:p w14:paraId="5B5F3AE1" w14:textId="77777777" w:rsidR="00C11AAF" w:rsidRPr="005C7E77" w:rsidRDefault="00C11AAF" w:rsidP="00F23355"/>
        </w:tc>
        <w:tc>
          <w:tcPr>
            <w:tcW w:w="1051" w:type="dxa"/>
          </w:tcPr>
          <w:p w14:paraId="6F62C3B8" w14:textId="77777777" w:rsidR="00C11AAF" w:rsidRPr="009079F8" w:rsidRDefault="00C11AAF" w:rsidP="00F23355">
            <w:proofErr w:type="spellStart"/>
            <w:r>
              <w:t>date</w:t>
            </w:r>
            <w:proofErr w:type="spellEnd"/>
          </w:p>
        </w:tc>
      </w:tr>
      <w:tr w:rsidR="00C11AAF" w:rsidRPr="009079F8" w14:paraId="62A9CBD7" w14:textId="77777777" w:rsidTr="006A33E2">
        <w:tc>
          <w:tcPr>
            <w:tcW w:w="445" w:type="dxa"/>
          </w:tcPr>
          <w:p w14:paraId="5876B33F" w14:textId="77777777" w:rsidR="00C11AAF" w:rsidRPr="009079F8" w:rsidRDefault="00C11AAF" w:rsidP="00F23355">
            <w:pPr>
              <w:rPr>
                <w:b/>
              </w:rPr>
            </w:pPr>
          </w:p>
        </w:tc>
        <w:tc>
          <w:tcPr>
            <w:tcW w:w="439" w:type="dxa"/>
          </w:tcPr>
          <w:p w14:paraId="5CC75459" w14:textId="77777777" w:rsidR="00C11AAF" w:rsidRPr="009079F8" w:rsidRDefault="00C11AAF" w:rsidP="00F23355">
            <w:pPr>
              <w:rPr>
                <w:i/>
              </w:rPr>
            </w:pPr>
            <w:r>
              <w:rPr>
                <w:i/>
              </w:rPr>
              <w:t>d</w:t>
            </w:r>
          </w:p>
        </w:tc>
        <w:tc>
          <w:tcPr>
            <w:tcW w:w="4537" w:type="dxa"/>
          </w:tcPr>
          <w:p w14:paraId="65FBB9B7" w14:textId="77777777" w:rsidR="00C11AAF" w:rsidRDefault="00C11AAF" w:rsidP="00F23355">
            <w:r>
              <w:t>Numer referencyjny dokumentu</w:t>
            </w:r>
          </w:p>
          <w:p w14:paraId="05108417" w14:textId="77777777" w:rsidR="00C11AAF" w:rsidRPr="009079F8" w:rsidRDefault="00C11AAF" w:rsidP="00F23355">
            <w:r>
              <w:rPr>
                <w:rFonts w:ascii="Courier New" w:hAnsi="Courier New" w:cs="Courier New"/>
                <w:noProof/>
                <w:color w:val="0000FF"/>
                <w:szCs w:val="20"/>
              </w:rPr>
              <w:t>DocumentReferenceNumber</w:t>
            </w:r>
          </w:p>
        </w:tc>
        <w:tc>
          <w:tcPr>
            <w:tcW w:w="430" w:type="dxa"/>
          </w:tcPr>
          <w:p w14:paraId="65A81B54" w14:textId="77777777" w:rsidR="00C11AAF" w:rsidRPr="009079F8" w:rsidRDefault="00C11AAF" w:rsidP="00F23355">
            <w:pPr>
              <w:jc w:val="center"/>
            </w:pPr>
            <w:r w:rsidRPr="009079F8">
              <w:rPr>
                <w:szCs w:val="20"/>
              </w:rPr>
              <w:t>R</w:t>
            </w:r>
          </w:p>
        </w:tc>
        <w:tc>
          <w:tcPr>
            <w:tcW w:w="2818" w:type="dxa"/>
          </w:tcPr>
          <w:p w14:paraId="7D2D4F76" w14:textId="77777777" w:rsidR="00C11AAF" w:rsidRPr="009079F8" w:rsidRDefault="00C11AAF" w:rsidP="00F23355"/>
        </w:tc>
        <w:tc>
          <w:tcPr>
            <w:tcW w:w="4046" w:type="dxa"/>
          </w:tcPr>
          <w:p w14:paraId="4E4E5BED" w14:textId="77777777" w:rsidR="00C11AAF" w:rsidRPr="005C7E77" w:rsidRDefault="00C11AAF" w:rsidP="00F23355">
            <w:r>
              <w:t>Numer MRN lub SAD z deklaracji wywozowej.</w:t>
            </w:r>
          </w:p>
        </w:tc>
        <w:tc>
          <w:tcPr>
            <w:tcW w:w="1051" w:type="dxa"/>
          </w:tcPr>
          <w:p w14:paraId="2F2968E4" w14:textId="77777777" w:rsidR="00C11AAF" w:rsidRPr="009079F8" w:rsidRDefault="00C11AAF" w:rsidP="00F23355">
            <w:r>
              <w:t>an..21</w:t>
            </w:r>
          </w:p>
        </w:tc>
      </w:tr>
    </w:tbl>
    <w:p w14:paraId="1698BFA6" w14:textId="26FDEF38" w:rsidR="00C11AAF" w:rsidRPr="00BD4340" w:rsidRDefault="00C11AAF">
      <w:pPr>
        <w:pStyle w:val="pqiChpHeadNum2"/>
        <w:numPr>
          <w:ilvl w:val="1"/>
          <w:numId w:val="59"/>
        </w:numPr>
        <w:pPrChange w:id="2615" w:author="Jurkowska Monika" w:date="2022-11-14T21:27:00Z">
          <w:pPr>
            <w:pStyle w:val="pqiChpHeadNum2"/>
          </w:pPr>
        </w:pPrChange>
      </w:pPr>
      <w:del w:id="2616" w:author="Jurkowska Monika" w:date="2022-11-14T21:27:00Z">
        <w:r>
          <w:br w:type="page"/>
        </w:r>
      </w:del>
      <w:bookmarkStart w:id="2617" w:name="_Toc379453969"/>
      <w:bookmarkStart w:id="2618" w:name="_Toc117635704"/>
      <w:bookmarkStart w:id="2619" w:name="_Toc71025870"/>
      <w:r>
        <w:lastRenderedPageBreak/>
        <w:t xml:space="preserve">IE837 – </w:t>
      </w:r>
      <w:r w:rsidRPr="00D11A4B">
        <w:t>Wyjaśnienia dotyczące zwłoki w dostawie</w:t>
      </w:r>
      <w:bookmarkEnd w:id="2617"/>
      <w:bookmarkEnd w:id="2618"/>
      <w:bookmarkEnd w:id="2619"/>
      <w:r>
        <w:t xml:space="preserve">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5"/>
        <w:gridCol w:w="375"/>
        <w:gridCol w:w="4537"/>
        <w:gridCol w:w="429"/>
        <w:gridCol w:w="2731"/>
        <w:gridCol w:w="3976"/>
        <w:gridCol w:w="1051"/>
      </w:tblGrid>
      <w:tr w:rsidR="00C11AAF" w:rsidRPr="009079F8" w14:paraId="20D5DD7D" w14:textId="77777777" w:rsidTr="00F23355">
        <w:trPr>
          <w:tblHeader/>
        </w:trPr>
        <w:tc>
          <w:tcPr>
            <w:tcW w:w="450" w:type="dxa"/>
            <w:shd w:val="clear" w:color="auto" w:fill="F3F3F3"/>
          </w:tcPr>
          <w:p w14:paraId="7CFCF50E" w14:textId="77777777" w:rsidR="00C11AAF" w:rsidRPr="009079F8" w:rsidRDefault="00C11AAF" w:rsidP="00F23355">
            <w:pPr>
              <w:jc w:val="center"/>
              <w:rPr>
                <w:b/>
              </w:rPr>
            </w:pPr>
            <w:r w:rsidRPr="009079F8">
              <w:rPr>
                <w:b/>
              </w:rPr>
              <w:t>A</w:t>
            </w:r>
          </w:p>
        </w:tc>
        <w:tc>
          <w:tcPr>
            <w:tcW w:w="376" w:type="dxa"/>
            <w:shd w:val="clear" w:color="auto" w:fill="F3F3F3"/>
          </w:tcPr>
          <w:p w14:paraId="0F520B4E" w14:textId="77777777" w:rsidR="00C11AAF" w:rsidRPr="009079F8" w:rsidRDefault="00C11AAF" w:rsidP="00F23355">
            <w:pPr>
              <w:jc w:val="center"/>
              <w:rPr>
                <w:b/>
              </w:rPr>
            </w:pPr>
            <w:r w:rsidRPr="009079F8">
              <w:rPr>
                <w:b/>
              </w:rPr>
              <w:t>B</w:t>
            </w:r>
          </w:p>
        </w:tc>
        <w:tc>
          <w:tcPr>
            <w:tcW w:w="4537" w:type="dxa"/>
            <w:shd w:val="clear" w:color="auto" w:fill="F3F3F3"/>
          </w:tcPr>
          <w:p w14:paraId="5988747E" w14:textId="77777777" w:rsidR="00C11AAF" w:rsidRPr="009079F8" w:rsidRDefault="00C11AAF" w:rsidP="00F23355">
            <w:pPr>
              <w:jc w:val="center"/>
              <w:rPr>
                <w:b/>
              </w:rPr>
            </w:pPr>
            <w:r w:rsidRPr="009079F8">
              <w:rPr>
                <w:b/>
              </w:rPr>
              <w:t>C</w:t>
            </w:r>
          </w:p>
        </w:tc>
        <w:tc>
          <w:tcPr>
            <w:tcW w:w="433" w:type="dxa"/>
            <w:shd w:val="clear" w:color="auto" w:fill="F3F3F3"/>
          </w:tcPr>
          <w:p w14:paraId="62E9F8B6" w14:textId="77777777" w:rsidR="00C11AAF" w:rsidRPr="009079F8" w:rsidRDefault="00C11AAF" w:rsidP="00F23355">
            <w:pPr>
              <w:jc w:val="center"/>
              <w:rPr>
                <w:b/>
              </w:rPr>
            </w:pPr>
            <w:r w:rsidRPr="009079F8">
              <w:rPr>
                <w:b/>
              </w:rPr>
              <w:t>D</w:t>
            </w:r>
          </w:p>
        </w:tc>
        <w:tc>
          <w:tcPr>
            <w:tcW w:w="2799" w:type="dxa"/>
            <w:shd w:val="clear" w:color="auto" w:fill="F3F3F3"/>
          </w:tcPr>
          <w:p w14:paraId="44F75062" w14:textId="77777777" w:rsidR="00C11AAF" w:rsidRPr="009079F8" w:rsidRDefault="00C11AAF" w:rsidP="00F23355">
            <w:pPr>
              <w:jc w:val="center"/>
              <w:rPr>
                <w:b/>
              </w:rPr>
            </w:pPr>
            <w:r w:rsidRPr="009079F8">
              <w:rPr>
                <w:b/>
              </w:rPr>
              <w:t>E</w:t>
            </w:r>
          </w:p>
        </w:tc>
        <w:tc>
          <w:tcPr>
            <w:tcW w:w="4120" w:type="dxa"/>
            <w:shd w:val="clear" w:color="auto" w:fill="F3F3F3"/>
          </w:tcPr>
          <w:p w14:paraId="5ED39984" w14:textId="77777777" w:rsidR="00C11AAF" w:rsidRPr="009079F8" w:rsidRDefault="00C11AAF" w:rsidP="00F23355">
            <w:pPr>
              <w:jc w:val="center"/>
              <w:rPr>
                <w:b/>
              </w:rPr>
            </w:pPr>
            <w:r w:rsidRPr="009079F8">
              <w:rPr>
                <w:b/>
              </w:rPr>
              <w:t>F</w:t>
            </w:r>
          </w:p>
        </w:tc>
        <w:tc>
          <w:tcPr>
            <w:tcW w:w="1051" w:type="dxa"/>
            <w:shd w:val="clear" w:color="auto" w:fill="F3F3F3"/>
          </w:tcPr>
          <w:p w14:paraId="76B53597" w14:textId="77777777" w:rsidR="00C11AAF" w:rsidRPr="009079F8" w:rsidRDefault="00C11AAF" w:rsidP="00F23355">
            <w:pPr>
              <w:jc w:val="center"/>
              <w:rPr>
                <w:b/>
              </w:rPr>
            </w:pPr>
            <w:r w:rsidRPr="009079F8">
              <w:rPr>
                <w:b/>
              </w:rPr>
              <w:t>G</w:t>
            </w:r>
          </w:p>
        </w:tc>
      </w:tr>
      <w:tr w:rsidR="00C11AAF" w:rsidRPr="002854B5" w14:paraId="3317A210" w14:textId="77777777" w:rsidTr="00F23355">
        <w:tc>
          <w:tcPr>
            <w:tcW w:w="13766" w:type="dxa"/>
            <w:gridSpan w:val="7"/>
          </w:tcPr>
          <w:p w14:paraId="479ED329" w14:textId="77777777" w:rsidR="00C11AAF" w:rsidRPr="002854B5" w:rsidRDefault="00C11AAF" w:rsidP="00F23355">
            <w:pPr>
              <w:pStyle w:val="pqiTabHead"/>
            </w:pPr>
            <w:r w:rsidRPr="002854B5">
              <w:t>IE</w:t>
            </w:r>
            <w:r>
              <w:t>837</w:t>
            </w:r>
            <w:r w:rsidRPr="002854B5">
              <w:t xml:space="preserve"> – </w:t>
            </w:r>
            <w:r w:rsidRPr="00D11A4B">
              <w:t>C_DEL_EXP</w:t>
            </w:r>
            <w:r>
              <w:t xml:space="preserve"> –</w:t>
            </w:r>
            <w:r w:rsidRPr="002854B5">
              <w:t xml:space="preserve"> </w:t>
            </w:r>
            <w:r w:rsidRPr="00D11A4B">
              <w:t>Wyjaśnienia dotyczące zwłoki w dostawie</w:t>
            </w:r>
            <w:r w:rsidRPr="002854B5">
              <w:t>.</w:t>
            </w:r>
          </w:p>
        </w:tc>
      </w:tr>
      <w:tr w:rsidR="00C11AAF" w:rsidRPr="009079F8" w14:paraId="3C54A391" w14:textId="77777777" w:rsidTr="00F23355">
        <w:tc>
          <w:tcPr>
            <w:tcW w:w="826" w:type="dxa"/>
            <w:gridSpan w:val="2"/>
          </w:tcPr>
          <w:p w14:paraId="2CB1154F" w14:textId="77777777" w:rsidR="00C11AAF" w:rsidRPr="002854B5" w:rsidRDefault="00C11AAF" w:rsidP="00F23355">
            <w:pPr>
              <w:pStyle w:val="pqiTabBody"/>
              <w:rPr>
                <w:b/>
                <w:i/>
              </w:rPr>
            </w:pPr>
          </w:p>
        </w:tc>
        <w:tc>
          <w:tcPr>
            <w:tcW w:w="4537" w:type="dxa"/>
          </w:tcPr>
          <w:p w14:paraId="208B34D8" w14:textId="77777777" w:rsidR="00C11AAF" w:rsidRDefault="00C11AAF" w:rsidP="00F23355">
            <w:pPr>
              <w:pStyle w:val="pqiTabBody"/>
              <w:rPr>
                <w:b/>
              </w:rPr>
            </w:pPr>
            <w:r>
              <w:rPr>
                <w:b/>
              </w:rPr>
              <w:t>&lt;NAGŁÓWEK&gt;</w:t>
            </w:r>
          </w:p>
          <w:p w14:paraId="1776FE57"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sidRPr="00893F07">
              <w:rPr>
                <w:rFonts w:ascii="Courier New" w:hAnsi="Courier New" w:cs="Courier New"/>
                <w:noProof/>
                <w:color w:val="0000FF"/>
              </w:rPr>
              <w:t>IE837</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433" w:type="dxa"/>
          </w:tcPr>
          <w:p w14:paraId="4B08081A" w14:textId="77777777" w:rsidR="00C11AAF" w:rsidRPr="0072755A" w:rsidRDefault="00C11AAF" w:rsidP="00F23355">
            <w:pPr>
              <w:pStyle w:val="pqiTabBody"/>
              <w:rPr>
                <w:b/>
              </w:rPr>
            </w:pPr>
            <w:r w:rsidRPr="0072755A">
              <w:rPr>
                <w:b/>
              </w:rPr>
              <w:t>R</w:t>
            </w:r>
          </w:p>
        </w:tc>
        <w:tc>
          <w:tcPr>
            <w:tcW w:w="2799" w:type="dxa"/>
          </w:tcPr>
          <w:p w14:paraId="0E2BA5A4" w14:textId="77777777" w:rsidR="00C11AAF" w:rsidRPr="0072755A" w:rsidRDefault="00C11AAF" w:rsidP="00F23355">
            <w:pPr>
              <w:pStyle w:val="pqiTabBody"/>
              <w:rPr>
                <w:b/>
              </w:rPr>
            </w:pPr>
          </w:p>
        </w:tc>
        <w:tc>
          <w:tcPr>
            <w:tcW w:w="4120" w:type="dxa"/>
          </w:tcPr>
          <w:p w14:paraId="3B7E300A" w14:textId="77777777" w:rsidR="00C11AAF" w:rsidRPr="0072755A" w:rsidRDefault="00C11AAF" w:rsidP="00F23355">
            <w:pPr>
              <w:pStyle w:val="pqiTabBody"/>
              <w:rPr>
                <w:b/>
              </w:rPr>
            </w:pPr>
          </w:p>
        </w:tc>
        <w:tc>
          <w:tcPr>
            <w:tcW w:w="1051" w:type="dxa"/>
          </w:tcPr>
          <w:p w14:paraId="7305B098" w14:textId="77777777" w:rsidR="00C11AAF" w:rsidRPr="0072755A" w:rsidRDefault="00C11AAF" w:rsidP="00F23355">
            <w:pPr>
              <w:pStyle w:val="pqiTabBody"/>
              <w:rPr>
                <w:b/>
              </w:rPr>
            </w:pPr>
            <w:r w:rsidRPr="0072755A">
              <w:rPr>
                <w:b/>
              </w:rPr>
              <w:t>1x</w:t>
            </w:r>
          </w:p>
        </w:tc>
      </w:tr>
      <w:tr w:rsidR="00C11AAF" w:rsidRPr="009079F8" w14:paraId="63B2FEC2" w14:textId="77777777" w:rsidTr="00F23355">
        <w:tc>
          <w:tcPr>
            <w:tcW w:w="13766" w:type="dxa"/>
            <w:gridSpan w:val="7"/>
          </w:tcPr>
          <w:p w14:paraId="1613BE55" w14:textId="77777777" w:rsidR="00C11AAF" w:rsidRDefault="00C11AAF" w:rsidP="00F23355">
            <w:pPr>
              <w:pStyle w:val="pqiTabBody"/>
            </w:pPr>
            <w:r>
              <w:t>Wszystkie elementy główne począwszy od poniższego zawarte są w elemencie:</w:t>
            </w:r>
          </w:p>
          <w:p w14:paraId="0E796F64" w14:textId="77777777" w:rsidR="00C11AAF" w:rsidRPr="009079F8" w:rsidRDefault="00C11AAF" w:rsidP="00F23355">
            <w:pPr>
              <w:pStyle w:val="pqiTabBody"/>
            </w:pPr>
            <w:r w:rsidRPr="00621E71">
              <w:rPr>
                <w:rFonts w:ascii="Courier New" w:hAnsi="Courier New"/>
                <w:color w:val="0000FF"/>
              </w:rPr>
              <w:t>/</w:t>
            </w:r>
            <w:r w:rsidRPr="00893F07">
              <w:rPr>
                <w:rFonts w:ascii="Courier New" w:hAnsi="Courier New" w:cs="Courier New"/>
                <w:noProof/>
                <w:color w:val="0000FF"/>
              </w:rPr>
              <w:t>IE837</w:t>
            </w:r>
            <w:r w:rsidRPr="00621E71">
              <w:rPr>
                <w:rFonts w:ascii="Courier New" w:hAnsi="Courier New"/>
                <w:color w:val="0000FF"/>
              </w:rPr>
              <w:t>/</w:t>
            </w:r>
            <w:r>
              <w:rPr>
                <w:rFonts w:ascii="Courier New" w:hAnsi="Courier New"/>
                <w:color w:val="0000FF"/>
              </w:rPr>
              <w:t>Body/</w:t>
            </w:r>
            <w:proofErr w:type="spellStart"/>
            <w:r>
              <w:rPr>
                <w:rFonts w:ascii="Courier New" w:hAnsi="Courier New" w:cs="Courier New"/>
                <w:noProof/>
                <w:color w:val="0000FF"/>
              </w:rPr>
              <w:t>ExplanationOnDelayForDelivery</w:t>
            </w:r>
            <w:proofErr w:type="spellEnd"/>
          </w:p>
        </w:tc>
      </w:tr>
      <w:tr w:rsidR="00C11AAF" w:rsidRPr="009079F8" w14:paraId="7402DEE5" w14:textId="77777777" w:rsidTr="00F23355">
        <w:tc>
          <w:tcPr>
            <w:tcW w:w="826" w:type="dxa"/>
            <w:gridSpan w:val="2"/>
          </w:tcPr>
          <w:p w14:paraId="64E4317D" w14:textId="77777777" w:rsidR="00C11AAF" w:rsidRPr="009079F8" w:rsidRDefault="00C11AAF" w:rsidP="00F23355">
            <w:pPr>
              <w:keepNext/>
              <w:rPr>
                <w:i/>
              </w:rPr>
            </w:pPr>
            <w:r>
              <w:rPr>
                <w:b/>
              </w:rPr>
              <w:t>1</w:t>
            </w:r>
          </w:p>
        </w:tc>
        <w:tc>
          <w:tcPr>
            <w:tcW w:w="4537" w:type="dxa"/>
          </w:tcPr>
          <w:p w14:paraId="214B8086" w14:textId="77777777" w:rsidR="00C11AAF" w:rsidRPr="000F7B4C" w:rsidRDefault="00C11AAF" w:rsidP="00F23355">
            <w:pPr>
              <w:keepNext/>
              <w:rPr>
                <w:b/>
              </w:rPr>
            </w:pPr>
            <w:r w:rsidRPr="000F7B4C">
              <w:rPr>
                <w:b/>
              </w:rPr>
              <w:t>CECHA</w:t>
            </w:r>
          </w:p>
          <w:p w14:paraId="688E4EAC" w14:textId="77777777" w:rsidR="00C11AAF" w:rsidRPr="009079F8" w:rsidRDefault="00C11AAF" w:rsidP="00F23355">
            <w:pPr>
              <w:keepNext/>
              <w:rPr>
                <w:b/>
              </w:rPr>
            </w:pPr>
            <w:r>
              <w:rPr>
                <w:rFonts w:ascii="Courier New" w:hAnsi="Courier New" w:cs="Courier New"/>
                <w:noProof/>
                <w:color w:val="0000FF"/>
                <w:szCs w:val="20"/>
              </w:rPr>
              <w:t>Attributes</w:t>
            </w:r>
          </w:p>
        </w:tc>
        <w:tc>
          <w:tcPr>
            <w:tcW w:w="433" w:type="dxa"/>
          </w:tcPr>
          <w:p w14:paraId="366D0CF4" w14:textId="77777777" w:rsidR="00C11AAF" w:rsidRPr="0072755A" w:rsidRDefault="00C11AAF" w:rsidP="00F23355">
            <w:pPr>
              <w:keepNext/>
              <w:jc w:val="center"/>
              <w:rPr>
                <w:b/>
              </w:rPr>
            </w:pPr>
            <w:r w:rsidRPr="0072755A">
              <w:rPr>
                <w:b/>
              </w:rPr>
              <w:t>R</w:t>
            </w:r>
          </w:p>
        </w:tc>
        <w:tc>
          <w:tcPr>
            <w:tcW w:w="2799" w:type="dxa"/>
          </w:tcPr>
          <w:p w14:paraId="1096B8C5" w14:textId="77777777" w:rsidR="00C11AAF" w:rsidRPr="0072755A" w:rsidRDefault="00C11AAF" w:rsidP="00F23355">
            <w:pPr>
              <w:pStyle w:val="pqiTabBody"/>
              <w:rPr>
                <w:b/>
              </w:rPr>
            </w:pPr>
          </w:p>
        </w:tc>
        <w:tc>
          <w:tcPr>
            <w:tcW w:w="4120" w:type="dxa"/>
          </w:tcPr>
          <w:p w14:paraId="013B2607" w14:textId="77777777" w:rsidR="00C11AAF" w:rsidRPr="0072755A" w:rsidRDefault="00C11AAF" w:rsidP="00F23355">
            <w:pPr>
              <w:pStyle w:val="pqiTabBody"/>
              <w:rPr>
                <w:b/>
              </w:rPr>
            </w:pPr>
          </w:p>
        </w:tc>
        <w:tc>
          <w:tcPr>
            <w:tcW w:w="1051" w:type="dxa"/>
          </w:tcPr>
          <w:p w14:paraId="552E8075" w14:textId="77777777" w:rsidR="00C11AAF" w:rsidRPr="0072755A" w:rsidRDefault="00C11AAF" w:rsidP="00F23355">
            <w:pPr>
              <w:keepNext/>
              <w:rPr>
                <w:b/>
              </w:rPr>
            </w:pPr>
            <w:r w:rsidRPr="0072755A">
              <w:rPr>
                <w:b/>
              </w:rPr>
              <w:t>1x</w:t>
            </w:r>
          </w:p>
        </w:tc>
      </w:tr>
      <w:tr w:rsidR="00C11AAF" w:rsidRPr="009079F8" w14:paraId="0D62002D" w14:textId="77777777" w:rsidTr="00F23355">
        <w:tc>
          <w:tcPr>
            <w:tcW w:w="450" w:type="dxa"/>
          </w:tcPr>
          <w:p w14:paraId="2D2DED0E" w14:textId="77777777" w:rsidR="00C11AAF" w:rsidRPr="009079F8" w:rsidRDefault="00C11AAF" w:rsidP="00F23355">
            <w:pPr>
              <w:rPr>
                <w:b/>
              </w:rPr>
            </w:pPr>
          </w:p>
        </w:tc>
        <w:tc>
          <w:tcPr>
            <w:tcW w:w="376" w:type="dxa"/>
          </w:tcPr>
          <w:p w14:paraId="55EC0149" w14:textId="77777777" w:rsidR="00C11AAF" w:rsidRPr="009079F8" w:rsidRDefault="00C11AAF" w:rsidP="00F23355">
            <w:pPr>
              <w:rPr>
                <w:i/>
              </w:rPr>
            </w:pPr>
            <w:r w:rsidRPr="009079F8">
              <w:rPr>
                <w:i/>
              </w:rPr>
              <w:t>a</w:t>
            </w:r>
          </w:p>
        </w:tc>
        <w:tc>
          <w:tcPr>
            <w:tcW w:w="4537" w:type="dxa"/>
          </w:tcPr>
          <w:p w14:paraId="59FA2722" w14:textId="77777777" w:rsidR="00C11AAF" w:rsidRDefault="00C11AAF" w:rsidP="00F23355">
            <w:r>
              <w:t>Identyfikacja wysyłającego</w:t>
            </w:r>
          </w:p>
          <w:p w14:paraId="6CBC267B" w14:textId="77777777" w:rsidR="00C11AAF" w:rsidRPr="009079F8" w:rsidRDefault="00C11AAF" w:rsidP="00F23355">
            <w:r>
              <w:rPr>
                <w:rFonts w:ascii="Courier New" w:hAnsi="Courier New" w:cs="Courier New"/>
                <w:noProof/>
                <w:color w:val="0000FF"/>
                <w:szCs w:val="20"/>
              </w:rPr>
              <w:t>SubmitterIdentification</w:t>
            </w:r>
          </w:p>
        </w:tc>
        <w:tc>
          <w:tcPr>
            <w:tcW w:w="433" w:type="dxa"/>
          </w:tcPr>
          <w:p w14:paraId="091D2271" w14:textId="77777777" w:rsidR="00C11AAF" w:rsidRPr="009079F8" w:rsidRDefault="00C11AAF" w:rsidP="00F23355">
            <w:pPr>
              <w:jc w:val="center"/>
            </w:pPr>
            <w:r>
              <w:t>R</w:t>
            </w:r>
          </w:p>
        </w:tc>
        <w:tc>
          <w:tcPr>
            <w:tcW w:w="2799" w:type="dxa"/>
          </w:tcPr>
          <w:p w14:paraId="3DBEEFF0" w14:textId="77777777" w:rsidR="00C11AAF" w:rsidRPr="009079F8" w:rsidRDefault="00C11AAF" w:rsidP="00F23355">
            <w:pPr>
              <w:pStyle w:val="pqiTabBody"/>
            </w:pPr>
          </w:p>
        </w:tc>
        <w:tc>
          <w:tcPr>
            <w:tcW w:w="4120" w:type="dxa"/>
          </w:tcPr>
          <w:p w14:paraId="6107AE71" w14:textId="2A46975E" w:rsidR="00C11AAF" w:rsidRPr="009079F8" w:rsidRDefault="00C11AAF" w:rsidP="00F23355">
            <w:pPr>
              <w:pStyle w:val="pqiTabBody"/>
            </w:pPr>
            <w:r>
              <w:t xml:space="preserve">Numer akcyzowy podmiotu. Wartość ma być taka sama jak w polu 2a z IE801 gdy </w:t>
            </w:r>
            <w:r w:rsidR="0076267F">
              <w:br/>
            </w:r>
            <w:r>
              <w:t>w polu 1b jest wartość 1, lub 5a z IE801 gdy w polu 1b jest wartość 2.</w:t>
            </w:r>
          </w:p>
        </w:tc>
        <w:tc>
          <w:tcPr>
            <w:tcW w:w="1051" w:type="dxa"/>
          </w:tcPr>
          <w:p w14:paraId="7EBC003C" w14:textId="77777777" w:rsidR="00C11AAF" w:rsidRPr="009079F8" w:rsidRDefault="00C11AAF" w:rsidP="00F23355">
            <w:r>
              <w:t>an13</w:t>
            </w:r>
          </w:p>
        </w:tc>
      </w:tr>
      <w:tr w:rsidR="00C11AAF" w:rsidRPr="009079F8" w14:paraId="62F9E30D" w14:textId="77777777" w:rsidTr="00F23355">
        <w:tc>
          <w:tcPr>
            <w:tcW w:w="450" w:type="dxa"/>
          </w:tcPr>
          <w:p w14:paraId="03AD73ED" w14:textId="77777777" w:rsidR="00C11AAF" w:rsidRPr="009079F8" w:rsidRDefault="00C11AAF" w:rsidP="00F23355">
            <w:pPr>
              <w:rPr>
                <w:b/>
              </w:rPr>
            </w:pPr>
          </w:p>
        </w:tc>
        <w:tc>
          <w:tcPr>
            <w:tcW w:w="376" w:type="dxa"/>
          </w:tcPr>
          <w:p w14:paraId="3044F9B4" w14:textId="77777777" w:rsidR="00C11AAF" w:rsidRPr="009079F8" w:rsidRDefault="00C11AAF" w:rsidP="00F23355">
            <w:pPr>
              <w:rPr>
                <w:i/>
              </w:rPr>
            </w:pPr>
            <w:r>
              <w:rPr>
                <w:i/>
              </w:rPr>
              <w:t>b</w:t>
            </w:r>
          </w:p>
        </w:tc>
        <w:tc>
          <w:tcPr>
            <w:tcW w:w="4537" w:type="dxa"/>
          </w:tcPr>
          <w:p w14:paraId="612C477B" w14:textId="77777777" w:rsidR="00C11AAF" w:rsidRDefault="00C11AAF" w:rsidP="00F23355">
            <w:r>
              <w:t>Typ podmiotu przekazującego komunikat</w:t>
            </w:r>
          </w:p>
          <w:p w14:paraId="7ABF1265" w14:textId="77777777" w:rsidR="00C11AAF" w:rsidRPr="009079F8" w:rsidRDefault="00C11AAF" w:rsidP="00F23355">
            <w:bookmarkStart w:id="2620" w:name="OLE_LINK11"/>
            <w:bookmarkStart w:id="2621" w:name="OLE_LINK12"/>
            <w:r>
              <w:rPr>
                <w:rFonts w:ascii="Courier New" w:hAnsi="Courier New" w:cs="Courier New"/>
                <w:noProof/>
                <w:color w:val="0000FF"/>
                <w:szCs w:val="20"/>
              </w:rPr>
              <w:t>SubmitterType</w:t>
            </w:r>
            <w:bookmarkEnd w:id="2620"/>
            <w:bookmarkEnd w:id="2621"/>
          </w:p>
        </w:tc>
        <w:tc>
          <w:tcPr>
            <w:tcW w:w="433" w:type="dxa"/>
          </w:tcPr>
          <w:p w14:paraId="0F31AF4B" w14:textId="77777777" w:rsidR="00C11AAF" w:rsidRPr="009079F8" w:rsidRDefault="00C11AAF" w:rsidP="00F23355">
            <w:pPr>
              <w:jc w:val="center"/>
            </w:pPr>
            <w:r>
              <w:t>R</w:t>
            </w:r>
          </w:p>
        </w:tc>
        <w:tc>
          <w:tcPr>
            <w:tcW w:w="2799" w:type="dxa"/>
          </w:tcPr>
          <w:p w14:paraId="001E9ACE" w14:textId="77777777" w:rsidR="00C11AAF" w:rsidRPr="009079F8" w:rsidRDefault="00C11AAF" w:rsidP="00F23355">
            <w:pPr>
              <w:pStyle w:val="pqiTabBody"/>
            </w:pPr>
          </w:p>
        </w:tc>
        <w:tc>
          <w:tcPr>
            <w:tcW w:w="4120" w:type="dxa"/>
          </w:tcPr>
          <w:p w14:paraId="31257A0C" w14:textId="77777777" w:rsidR="00C11AAF" w:rsidRPr="009079F8" w:rsidRDefault="00C11AAF" w:rsidP="00F23355">
            <w:pPr>
              <w:pStyle w:val="pqiTabBody"/>
            </w:pPr>
            <w:r>
              <w:t>Wartość z enumeracji „</w:t>
            </w:r>
            <w:r>
              <w:fldChar w:fldCharType="begin"/>
            </w:r>
            <w:r>
              <w:instrText xml:space="preserve"> REF _Ref267830565 \h </w:instrText>
            </w:r>
            <w:r>
              <w:fldChar w:fldCharType="separate"/>
            </w:r>
            <w:r w:rsidR="002B6F91">
              <w:t>Typ podmiotu przekazującego komunikat</w:t>
            </w:r>
            <w:r w:rsidR="002B6F91" w:rsidRPr="007A7B6E">
              <w:t xml:space="preserve"> (</w:t>
            </w:r>
            <w:proofErr w:type="spellStart"/>
            <w:r w:rsidR="002B6F91">
              <w:t>Submitter</w:t>
            </w:r>
            <w:proofErr w:type="spellEnd"/>
            <w:r w:rsidR="002B6F91">
              <w:t xml:space="preserve"> </w:t>
            </w:r>
            <w:proofErr w:type="spellStart"/>
            <w:r w:rsidR="002B6F91">
              <w:t>Type</w:t>
            </w:r>
            <w:proofErr w:type="spellEnd"/>
            <w:r w:rsidR="002B6F91">
              <w:t>)</w:t>
            </w:r>
            <w:r>
              <w:fldChar w:fldCharType="end"/>
            </w:r>
            <w:r>
              <w:t>”.</w:t>
            </w:r>
          </w:p>
        </w:tc>
        <w:tc>
          <w:tcPr>
            <w:tcW w:w="1051" w:type="dxa"/>
          </w:tcPr>
          <w:p w14:paraId="05C7F475" w14:textId="77777777" w:rsidR="00C11AAF" w:rsidRPr="009079F8" w:rsidRDefault="00C11AAF" w:rsidP="00F23355">
            <w:r>
              <w:t>n1</w:t>
            </w:r>
          </w:p>
        </w:tc>
      </w:tr>
      <w:tr w:rsidR="00C11AAF" w:rsidRPr="009079F8" w14:paraId="1C5D5999" w14:textId="77777777" w:rsidTr="00F23355">
        <w:tc>
          <w:tcPr>
            <w:tcW w:w="450" w:type="dxa"/>
          </w:tcPr>
          <w:p w14:paraId="27884C8E" w14:textId="77777777" w:rsidR="00C11AAF" w:rsidRPr="009079F8" w:rsidRDefault="00C11AAF" w:rsidP="00F23355">
            <w:pPr>
              <w:rPr>
                <w:b/>
              </w:rPr>
            </w:pPr>
          </w:p>
        </w:tc>
        <w:tc>
          <w:tcPr>
            <w:tcW w:w="376" w:type="dxa"/>
          </w:tcPr>
          <w:p w14:paraId="32EDAD77" w14:textId="77777777" w:rsidR="00C11AAF" w:rsidRPr="009079F8" w:rsidRDefault="00C11AAF" w:rsidP="00F23355">
            <w:pPr>
              <w:rPr>
                <w:i/>
              </w:rPr>
            </w:pPr>
            <w:r>
              <w:rPr>
                <w:i/>
              </w:rPr>
              <w:t>c</w:t>
            </w:r>
          </w:p>
        </w:tc>
        <w:tc>
          <w:tcPr>
            <w:tcW w:w="4537" w:type="dxa"/>
          </w:tcPr>
          <w:p w14:paraId="63248BD0" w14:textId="77777777" w:rsidR="00C11AAF" w:rsidRDefault="00C11AAF" w:rsidP="00F23355">
            <w:r>
              <w:t>Kod wyjaśnienia</w:t>
            </w:r>
          </w:p>
          <w:p w14:paraId="0C14A5C0" w14:textId="77777777" w:rsidR="00C11AAF" w:rsidRPr="009079F8" w:rsidRDefault="00C11AAF" w:rsidP="00F23355">
            <w:r>
              <w:rPr>
                <w:rFonts w:ascii="Courier New" w:hAnsi="Courier New" w:cs="Courier New"/>
                <w:noProof/>
                <w:color w:val="0000FF"/>
                <w:szCs w:val="20"/>
              </w:rPr>
              <w:t>ExplanationCode</w:t>
            </w:r>
          </w:p>
        </w:tc>
        <w:tc>
          <w:tcPr>
            <w:tcW w:w="433" w:type="dxa"/>
          </w:tcPr>
          <w:p w14:paraId="0F275B8B" w14:textId="77777777" w:rsidR="00C11AAF" w:rsidRPr="009079F8" w:rsidRDefault="00C11AAF" w:rsidP="00F23355">
            <w:pPr>
              <w:jc w:val="center"/>
            </w:pPr>
            <w:r>
              <w:t>R</w:t>
            </w:r>
          </w:p>
        </w:tc>
        <w:tc>
          <w:tcPr>
            <w:tcW w:w="2799" w:type="dxa"/>
          </w:tcPr>
          <w:p w14:paraId="73EF9E16" w14:textId="77777777" w:rsidR="00C11AAF" w:rsidRPr="009079F8" w:rsidRDefault="00C11AAF" w:rsidP="00F23355">
            <w:pPr>
              <w:pStyle w:val="pqiTabBody"/>
            </w:pPr>
          </w:p>
        </w:tc>
        <w:tc>
          <w:tcPr>
            <w:tcW w:w="4120" w:type="dxa"/>
          </w:tcPr>
          <w:p w14:paraId="4A90B3D8" w14:textId="77777777" w:rsidR="00C11AAF" w:rsidRPr="006A3A4E" w:rsidRDefault="00C11AAF" w:rsidP="00F23355">
            <w:pPr>
              <w:pStyle w:val="pqiTabBody"/>
            </w:pPr>
            <w:r>
              <w:t>Wartość ze słownika „Kody wyjaśnień opóźnień w dostawie (</w:t>
            </w:r>
            <w:proofErr w:type="spellStart"/>
            <w:r>
              <w:t>Delay</w:t>
            </w:r>
            <w:proofErr w:type="spellEnd"/>
            <w:r>
              <w:t xml:space="preserve"> </w:t>
            </w:r>
            <w:proofErr w:type="spellStart"/>
            <w:r>
              <w:t>explanations</w:t>
            </w:r>
            <w:proofErr w:type="spellEnd"/>
            <w:r>
              <w:t>)”.</w:t>
            </w:r>
          </w:p>
        </w:tc>
        <w:tc>
          <w:tcPr>
            <w:tcW w:w="1051" w:type="dxa"/>
          </w:tcPr>
          <w:p w14:paraId="2C503711" w14:textId="77777777" w:rsidR="00C11AAF" w:rsidRPr="009079F8" w:rsidRDefault="00C11AAF" w:rsidP="00F23355">
            <w:r>
              <w:t>n1</w:t>
            </w:r>
          </w:p>
        </w:tc>
      </w:tr>
      <w:tr w:rsidR="00C11AAF" w:rsidRPr="009079F8" w14:paraId="6F8B75DE" w14:textId="77777777" w:rsidTr="00F23355">
        <w:tc>
          <w:tcPr>
            <w:tcW w:w="450" w:type="dxa"/>
          </w:tcPr>
          <w:p w14:paraId="444314EE" w14:textId="77777777" w:rsidR="00C11AAF" w:rsidRPr="009079F8" w:rsidRDefault="00C11AAF" w:rsidP="00F23355">
            <w:pPr>
              <w:rPr>
                <w:b/>
              </w:rPr>
            </w:pPr>
          </w:p>
        </w:tc>
        <w:tc>
          <w:tcPr>
            <w:tcW w:w="376" w:type="dxa"/>
          </w:tcPr>
          <w:p w14:paraId="5C86B9D6" w14:textId="77777777" w:rsidR="00C11AAF" w:rsidRPr="009079F8" w:rsidRDefault="00C11AAF" w:rsidP="00F23355">
            <w:pPr>
              <w:rPr>
                <w:i/>
              </w:rPr>
            </w:pPr>
            <w:r>
              <w:rPr>
                <w:i/>
              </w:rPr>
              <w:t>d</w:t>
            </w:r>
          </w:p>
        </w:tc>
        <w:tc>
          <w:tcPr>
            <w:tcW w:w="4537" w:type="dxa"/>
          </w:tcPr>
          <w:p w14:paraId="37943C9B" w14:textId="77777777" w:rsidR="00C11AAF" w:rsidRDefault="00C11AAF" w:rsidP="00F23355">
            <w:r>
              <w:t>Informacje uzupełniające</w:t>
            </w:r>
          </w:p>
          <w:p w14:paraId="4CE5D56F" w14:textId="77777777" w:rsidR="00C11AAF" w:rsidRPr="009079F8" w:rsidRDefault="00C11AAF" w:rsidP="00F23355">
            <w:r>
              <w:rPr>
                <w:rFonts w:ascii="Courier New" w:hAnsi="Courier New" w:cs="Courier New"/>
                <w:noProof/>
                <w:color w:val="0000FF"/>
                <w:szCs w:val="20"/>
              </w:rPr>
              <w:t>ComplementaryInformation</w:t>
            </w:r>
          </w:p>
        </w:tc>
        <w:tc>
          <w:tcPr>
            <w:tcW w:w="433" w:type="dxa"/>
          </w:tcPr>
          <w:p w14:paraId="2839D5F9" w14:textId="77777777" w:rsidR="00C11AAF" w:rsidRPr="009079F8" w:rsidRDefault="00C11AAF" w:rsidP="00F23355">
            <w:pPr>
              <w:jc w:val="center"/>
            </w:pPr>
            <w:r>
              <w:t>D</w:t>
            </w:r>
          </w:p>
        </w:tc>
        <w:tc>
          <w:tcPr>
            <w:tcW w:w="2799" w:type="dxa"/>
          </w:tcPr>
          <w:p w14:paraId="4DD27258" w14:textId="77777777" w:rsidR="00C11AAF" w:rsidRDefault="00C11AAF" w:rsidP="00F23355">
            <w:pPr>
              <w:pStyle w:val="pqiTabBody"/>
            </w:pPr>
            <w:r>
              <w:t>„R” gdy w polu 1c wybrano wartość „0 – Inne”.</w:t>
            </w:r>
          </w:p>
          <w:p w14:paraId="1D797F59" w14:textId="77777777" w:rsidR="00C11AAF" w:rsidRPr="009079F8" w:rsidRDefault="00C11AAF" w:rsidP="00F23355">
            <w:pPr>
              <w:pStyle w:val="pqiTabBody"/>
            </w:pPr>
            <w:r>
              <w:t>„O” w pozostałych przypadkach.</w:t>
            </w:r>
          </w:p>
        </w:tc>
        <w:tc>
          <w:tcPr>
            <w:tcW w:w="4120" w:type="dxa"/>
          </w:tcPr>
          <w:p w14:paraId="591749F4" w14:textId="77777777" w:rsidR="00C11AAF" w:rsidRPr="009079F8" w:rsidRDefault="00C11AAF" w:rsidP="00F23355">
            <w:pPr>
              <w:pStyle w:val="pqiTabBody"/>
            </w:pPr>
          </w:p>
        </w:tc>
        <w:tc>
          <w:tcPr>
            <w:tcW w:w="1051" w:type="dxa"/>
          </w:tcPr>
          <w:p w14:paraId="6D7D0090" w14:textId="77777777" w:rsidR="00C11AAF" w:rsidRPr="009079F8" w:rsidRDefault="00C11AAF" w:rsidP="00F23355">
            <w:r>
              <w:t>an..350</w:t>
            </w:r>
          </w:p>
        </w:tc>
      </w:tr>
      <w:tr w:rsidR="00C11AAF" w:rsidRPr="009079F8" w14:paraId="4E066D18" w14:textId="77777777" w:rsidTr="00F23355">
        <w:trPr>
          <w:cantSplit/>
        </w:trPr>
        <w:tc>
          <w:tcPr>
            <w:tcW w:w="826" w:type="dxa"/>
            <w:gridSpan w:val="2"/>
          </w:tcPr>
          <w:p w14:paraId="5435B2AB" w14:textId="77777777" w:rsidR="00C11AAF" w:rsidRPr="009079F8" w:rsidRDefault="00C11AAF" w:rsidP="00F23355">
            <w:pPr>
              <w:rPr>
                <w:i/>
              </w:rPr>
            </w:pPr>
          </w:p>
        </w:tc>
        <w:tc>
          <w:tcPr>
            <w:tcW w:w="4537" w:type="dxa"/>
          </w:tcPr>
          <w:p w14:paraId="2B142F0D" w14:textId="77777777" w:rsidR="00C11AAF" w:rsidRDefault="00C11AAF" w:rsidP="00F23355">
            <w:pPr>
              <w:pStyle w:val="pqiTabBody"/>
            </w:pPr>
            <w:r>
              <w:t>JĘZYK ELEMENTU</w:t>
            </w:r>
            <w:r w:rsidRPr="009079F8">
              <w:t xml:space="preserve"> </w:t>
            </w:r>
          </w:p>
          <w:p w14:paraId="405DD2E6" w14:textId="77777777" w:rsidR="00C11AAF" w:rsidRPr="009079F8" w:rsidRDefault="00C11AAF" w:rsidP="00F23355">
            <w:r>
              <w:rPr>
                <w:rFonts w:ascii="Courier New" w:hAnsi="Courier New" w:cs="Courier New"/>
                <w:noProof/>
                <w:color w:val="0000FF"/>
              </w:rPr>
              <w:t>@language</w:t>
            </w:r>
          </w:p>
        </w:tc>
        <w:tc>
          <w:tcPr>
            <w:tcW w:w="433" w:type="dxa"/>
          </w:tcPr>
          <w:p w14:paraId="6A709ED7" w14:textId="77777777" w:rsidR="00C11AAF" w:rsidRPr="009079F8" w:rsidRDefault="00C11AAF" w:rsidP="00F23355">
            <w:pPr>
              <w:jc w:val="center"/>
            </w:pPr>
            <w:r>
              <w:t>D</w:t>
            </w:r>
          </w:p>
        </w:tc>
        <w:tc>
          <w:tcPr>
            <w:tcW w:w="2799" w:type="dxa"/>
          </w:tcPr>
          <w:p w14:paraId="7D8A7D69" w14:textId="77777777" w:rsidR="00C11AAF" w:rsidRPr="009079F8" w:rsidRDefault="00C11AAF" w:rsidP="00F23355">
            <w:pPr>
              <w:pStyle w:val="pqiTabBody"/>
            </w:pPr>
            <w:r w:rsidRPr="009079F8">
              <w:t xml:space="preserve">„R”, jeżeli stosuje się </w:t>
            </w:r>
            <w:r>
              <w:t>pole 1d</w:t>
            </w:r>
            <w:r w:rsidRPr="009079F8">
              <w:t>.</w:t>
            </w:r>
          </w:p>
        </w:tc>
        <w:tc>
          <w:tcPr>
            <w:tcW w:w="4120" w:type="dxa"/>
          </w:tcPr>
          <w:p w14:paraId="44FA2725" w14:textId="77777777" w:rsidR="00C11AAF" w:rsidRDefault="00C11AAF" w:rsidP="00F23355">
            <w:pPr>
              <w:pStyle w:val="pqiTabBody"/>
            </w:pPr>
            <w:r>
              <w:t>Atrybut.</w:t>
            </w:r>
          </w:p>
          <w:p w14:paraId="4BBC95F9" w14:textId="2410CCC7" w:rsidR="00806F0E"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051" w:type="dxa"/>
          </w:tcPr>
          <w:p w14:paraId="1CD26200" w14:textId="77777777" w:rsidR="00C11AAF" w:rsidRPr="009079F8" w:rsidRDefault="00C11AAF" w:rsidP="00F23355">
            <w:r>
              <w:t>a2</w:t>
            </w:r>
          </w:p>
        </w:tc>
      </w:tr>
      <w:tr w:rsidR="00C11AAF" w:rsidRPr="009079F8" w14:paraId="2DD89878" w14:textId="77777777" w:rsidTr="00F23355">
        <w:tc>
          <w:tcPr>
            <w:tcW w:w="450" w:type="dxa"/>
          </w:tcPr>
          <w:p w14:paraId="67941C6A" w14:textId="77777777" w:rsidR="00C11AAF" w:rsidRPr="009079F8" w:rsidRDefault="00C11AAF" w:rsidP="00F23355">
            <w:pPr>
              <w:rPr>
                <w:b/>
              </w:rPr>
            </w:pPr>
          </w:p>
        </w:tc>
        <w:tc>
          <w:tcPr>
            <w:tcW w:w="376" w:type="dxa"/>
          </w:tcPr>
          <w:p w14:paraId="38130186" w14:textId="77777777" w:rsidR="00C11AAF" w:rsidRPr="009079F8" w:rsidRDefault="00C11AAF" w:rsidP="00F23355">
            <w:pPr>
              <w:rPr>
                <w:i/>
              </w:rPr>
            </w:pPr>
            <w:r>
              <w:rPr>
                <w:i/>
              </w:rPr>
              <w:t>e</w:t>
            </w:r>
          </w:p>
        </w:tc>
        <w:tc>
          <w:tcPr>
            <w:tcW w:w="4537" w:type="dxa"/>
          </w:tcPr>
          <w:p w14:paraId="4C2E448D" w14:textId="77777777" w:rsidR="00C11AAF" w:rsidRDefault="00C11AAF" w:rsidP="00F23355">
            <w:r>
              <w:t>Rola wiadomości</w:t>
            </w:r>
          </w:p>
          <w:p w14:paraId="2608AB04" w14:textId="77777777" w:rsidR="00C11AAF" w:rsidRPr="009079F8" w:rsidRDefault="00C11AAF" w:rsidP="00F23355">
            <w:r>
              <w:rPr>
                <w:rFonts w:ascii="Courier New" w:hAnsi="Courier New" w:cs="Courier New"/>
                <w:noProof/>
                <w:color w:val="0000FF"/>
                <w:szCs w:val="20"/>
              </w:rPr>
              <w:t>MessageRole</w:t>
            </w:r>
          </w:p>
        </w:tc>
        <w:tc>
          <w:tcPr>
            <w:tcW w:w="433" w:type="dxa"/>
          </w:tcPr>
          <w:p w14:paraId="35959178" w14:textId="77777777" w:rsidR="00C11AAF" w:rsidRPr="009079F8" w:rsidRDefault="00C11AAF" w:rsidP="00F23355">
            <w:pPr>
              <w:jc w:val="center"/>
            </w:pPr>
            <w:r>
              <w:t>R</w:t>
            </w:r>
          </w:p>
        </w:tc>
        <w:tc>
          <w:tcPr>
            <w:tcW w:w="2799" w:type="dxa"/>
          </w:tcPr>
          <w:p w14:paraId="45FA7A57" w14:textId="77777777" w:rsidR="00C11AAF" w:rsidRPr="009079F8" w:rsidRDefault="00C11AAF" w:rsidP="00F23355">
            <w:pPr>
              <w:pStyle w:val="pqiTabBody"/>
            </w:pPr>
          </w:p>
        </w:tc>
        <w:tc>
          <w:tcPr>
            <w:tcW w:w="4120" w:type="dxa"/>
          </w:tcPr>
          <w:p w14:paraId="35343BF7" w14:textId="77777777" w:rsidR="00C11AAF" w:rsidRDefault="00C11AAF" w:rsidP="00F23355">
            <w:pPr>
              <w:pStyle w:val="pqiTabBody"/>
            </w:pPr>
            <w:r>
              <w:t>1 – Wyjaśnienie zwłoki w wysyłce raportu odbioru\</w:t>
            </w:r>
          </w:p>
          <w:p w14:paraId="2FED3CD6" w14:textId="77777777" w:rsidR="00C11AAF" w:rsidRPr="00EF5348" w:rsidRDefault="00C11AAF" w:rsidP="00F23355">
            <w:pPr>
              <w:pStyle w:val="pqiTabBody"/>
            </w:pPr>
            <w:r>
              <w:t xml:space="preserve">2 – wyjaśnienie zwłoki w podaniu </w:t>
            </w:r>
            <w:r w:rsidRPr="00EF5348">
              <w:t>danych Odbiorcy</w:t>
            </w:r>
          </w:p>
        </w:tc>
        <w:tc>
          <w:tcPr>
            <w:tcW w:w="1051" w:type="dxa"/>
          </w:tcPr>
          <w:p w14:paraId="3B43A9DF" w14:textId="77777777" w:rsidR="00C11AAF" w:rsidRPr="009079F8" w:rsidRDefault="00C11AAF" w:rsidP="00F23355">
            <w:r>
              <w:t>n1</w:t>
            </w:r>
          </w:p>
        </w:tc>
      </w:tr>
      <w:tr w:rsidR="00C11AAF" w:rsidRPr="009079F8" w14:paraId="7CA239F9" w14:textId="77777777" w:rsidTr="00F23355">
        <w:tc>
          <w:tcPr>
            <w:tcW w:w="450" w:type="dxa"/>
          </w:tcPr>
          <w:p w14:paraId="695DFFDE" w14:textId="77777777" w:rsidR="00C11AAF" w:rsidRPr="009079F8" w:rsidRDefault="00C11AAF" w:rsidP="00F23355">
            <w:pPr>
              <w:rPr>
                <w:b/>
              </w:rPr>
            </w:pPr>
          </w:p>
        </w:tc>
        <w:tc>
          <w:tcPr>
            <w:tcW w:w="376" w:type="dxa"/>
          </w:tcPr>
          <w:p w14:paraId="562DE467" w14:textId="77777777" w:rsidR="00C11AAF" w:rsidRPr="009079F8" w:rsidRDefault="00C11AAF" w:rsidP="00F23355">
            <w:pPr>
              <w:rPr>
                <w:i/>
              </w:rPr>
            </w:pPr>
            <w:r>
              <w:rPr>
                <w:i/>
              </w:rPr>
              <w:t>f</w:t>
            </w:r>
          </w:p>
        </w:tc>
        <w:tc>
          <w:tcPr>
            <w:tcW w:w="4537" w:type="dxa"/>
          </w:tcPr>
          <w:p w14:paraId="39A02DD1" w14:textId="77777777" w:rsidR="00C11AAF" w:rsidRDefault="00C11AAF" w:rsidP="00F23355">
            <w:r>
              <w:t>Data i czas walidacji wyjaśnienia zwłoki</w:t>
            </w:r>
          </w:p>
          <w:p w14:paraId="510A8211" w14:textId="77777777" w:rsidR="00C11AAF" w:rsidRDefault="00C11AAF" w:rsidP="00F23355">
            <w:pPr>
              <w:rPr>
                <w:rFonts w:ascii="Courier New" w:hAnsi="Courier New" w:cs="Courier New"/>
                <w:noProof/>
                <w:color w:val="0000FF"/>
                <w:szCs w:val="20"/>
              </w:rPr>
            </w:pPr>
            <w:r>
              <w:rPr>
                <w:rFonts w:ascii="Courier New" w:hAnsi="Courier New" w:cs="Courier New"/>
                <w:noProof/>
                <w:color w:val="0000FF"/>
                <w:szCs w:val="20"/>
              </w:rPr>
              <w:t>DateAndTimeOfValidationOfExplanation</w:t>
            </w:r>
          </w:p>
          <w:p w14:paraId="1B2CA989" w14:textId="77777777" w:rsidR="00C11AAF" w:rsidRPr="009079F8" w:rsidRDefault="00C11AAF" w:rsidP="00F23355">
            <w:r>
              <w:rPr>
                <w:rFonts w:ascii="Courier New" w:hAnsi="Courier New" w:cs="Courier New"/>
                <w:noProof/>
                <w:color w:val="0000FF"/>
                <w:szCs w:val="20"/>
              </w:rPr>
              <w:t>OnDelay</w:t>
            </w:r>
          </w:p>
        </w:tc>
        <w:tc>
          <w:tcPr>
            <w:tcW w:w="433" w:type="dxa"/>
          </w:tcPr>
          <w:p w14:paraId="1B709AB4" w14:textId="77777777" w:rsidR="00C11AAF" w:rsidRPr="009079F8" w:rsidRDefault="00C11AAF" w:rsidP="00F23355">
            <w:pPr>
              <w:jc w:val="center"/>
            </w:pPr>
            <w:r>
              <w:t>D</w:t>
            </w:r>
          </w:p>
        </w:tc>
        <w:tc>
          <w:tcPr>
            <w:tcW w:w="2799" w:type="dxa"/>
          </w:tcPr>
          <w:p w14:paraId="49EBAC21" w14:textId="77777777" w:rsidR="00C11AAF" w:rsidRPr="009079F8" w:rsidRDefault="00C11AAF" w:rsidP="00F23355">
            <w:pPr>
              <w:pStyle w:val="pqiTabBody"/>
            </w:pPr>
            <w:r w:rsidRPr="009079F8">
              <w:t xml:space="preserve">Podają właściwe organy państwa członkowskiego </w:t>
            </w:r>
            <w:r>
              <w:t>odbierającego komunikat wyjaśnień</w:t>
            </w:r>
            <w:r w:rsidRPr="009079F8">
              <w:t xml:space="preserve"> po </w:t>
            </w:r>
            <w:r>
              <w:t>walidacji wyjaśnienia zwłoki</w:t>
            </w:r>
            <w:r w:rsidRPr="009079F8">
              <w:t>.</w:t>
            </w:r>
          </w:p>
        </w:tc>
        <w:tc>
          <w:tcPr>
            <w:tcW w:w="4120" w:type="dxa"/>
          </w:tcPr>
          <w:p w14:paraId="7137456D" w14:textId="77777777" w:rsidR="00C11AAF" w:rsidRPr="009079F8" w:rsidRDefault="00C11AAF" w:rsidP="00F23355">
            <w:pPr>
              <w:pStyle w:val="pqiTabBody"/>
            </w:pPr>
          </w:p>
        </w:tc>
        <w:tc>
          <w:tcPr>
            <w:tcW w:w="1051" w:type="dxa"/>
          </w:tcPr>
          <w:p w14:paraId="706F65D3" w14:textId="77777777" w:rsidR="00C11AAF" w:rsidRPr="009079F8" w:rsidRDefault="00C11AAF" w:rsidP="00F23355">
            <w:proofErr w:type="spellStart"/>
            <w:r w:rsidRPr="009079F8">
              <w:t>dateTime</w:t>
            </w:r>
            <w:proofErr w:type="spellEnd"/>
          </w:p>
        </w:tc>
      </w:tr>
      <w:tr w:rsidR="00C11AAF" w:rsidRPr="009079F8" w14:paraId="53A9D078" w14:textId="77777777" w:rsidTr="00F23355">
        <w:tc>
          <w:tcPr>
            <w:tcW w:w="826" w:type="dxa"/>
            <w:gridSpan w:val="2"/>
          </w:tcPr>
          <w:p w14:paraId="7696FC11" w14:textId="77777777" w:rsidR="00C11AAF" w:rsidRPr="002F7673" w:rsidRDefault="00C11AAF" w:rsidP="00F23355">
            <w:pPr>
              <w:keepNext/>
              <w:rPr>
                <w:b/>
                <w:i/>
              </w:rPr>
            </w:pPr>
            <w:r>
              <w:rPr>
                <w:b/>
              </w:rPr>
              <w:t>2</w:t>
            </w:r>
          </w:p>
        </w:tc>
        <w:tc>
          <w:tcPr>
            <w:tcW w:w="4537" w:type="dxa"/>
          </w:tcPr>
          <w:p w14:paraId="195106B3" w14:textId="4DB276C3" w:rsidR="00C11AAF" w:rsidRPr="009D4FAE" w:rsidRDefault="00C11AAF" w:rsidP="00F23355">
            <w:pPr>
              <w:keepNext/>
              <w:rPr>
                <w:b/>
              </w:rPr>
            </w:pPr>
            <w:r w:rsidRPr="009D4FAE">
              <w:rPr>
                <w:b/>
              </w:rPr>
              <w:t>PRZEMIESZCZENIA WYROBÓW AKCYZOWYCH</w:t>
            </w:r>
          </w:p>
          <w:p w14:paraId="547AB181" w14:textId="499FB8A9" w:rsidR="00C11AAF" w:rsidRPr="00E4590B" w:rsidRDefault="00C11AAF" w:rsidP="00F23355">
            <w:pPr>
              <w:keepNext/>
              <w:rPr>
                <w:rFonts w:ascii="Courier New" w:hAnsi="Courier New" w:cs="Courier New"/>
                <w:noProof/>
                <w:color w:val="0000FF"/>
                <w:szCs w:val="20"/>
              </w:rPr>
            </w:pPr>
            <w:del w:id="2622" w:author="Jurkowska Monika" w:date="2022-11-14T21:27:00Z">
              <w:r w:rsidRPr="00E4590B">
                <w:rPr>
                  <w:rFonts w:ascii="Courier New" w:hAnsi="Courier New" w:cs="Courier New"/>
                  <w:noProof/>
                  <w:color w:val="0000FF"/>
                  <w:szCs w:val="20"/>
                </w:rPr>
                <w:delText>ExciseMovementEad</w:delText>
              </w:r>
            </w:del>
            <w:ins w:id="2623" w:author="Jurkowska Monika" w:date="2022-11-14T21:27:00Z">
              <w:r w:rsidRPr="00E4590B">
                <w:rPr>
                  <w:rFonts w:ascii="Courier New" w:hAnsi="Courier New" w:cs="Courier New"/>
                  <w:noProof/>
                  <w:color w:val="0000FF"/>
                  <w:szCs w:val="20"/>
                </w:rPr>
                <w:t>ExciseMovement</w:t>
              </w:r>
            </w:ins>
          </w:p>
        </w:tc>
        <w:tc>
          <w:tcPr>
            <w:tcW w:w="433" w:type="dxa"/>
          </w:tcPr>
          <w:p w14:paraId="01F88FB6" w14:textId="77777777" w:rsidR="00C11AAF" w:rsidRPr="0072755A" w:rsidRDefault="00C11AAF" w:rsidP="00F23355">
            <w:pPr>
              <w:keepNext/>
              <w:jc w:val="center"/>
              <w:rPr>
                <w:b/>
              </w:rPr>
            </w:pPr>
            <w:r w:rsidRPr="0072755A">
              <w:rPr>
                <w:b/>
              </w:rPr>
              <w:t>R</w:t>
            </w:r>
          </w:p>
        </w:tc>
        <w:tc>
          <w:tcPr>
            <w:tcW w:w="2799" w:type="dxa"/>
          </w:tcPr>
          <w:p w14:paraId="37ADF789" w14:textId="77777777" w:rsidR="00C11AAF" w:rsidRPr="0072755A" w:rsidRDefault="00C11AAF" w:rsidP="00F23355">
            <w:pPr>
              <w:pStyle w:val="pqiTabBody"/>
              <w:rPr>
                <w:b/>
              </w:rPr>
            </w:pPr>
          </w:p>
        </w:tc>
        <w:tc>
          <w:tcPr>
            <w:tcW w:w="4120" w:type="dxa"/>
          </w:tcPr>
          <w:p w14:paraId="27FE0203" w14:textId="77777777" w:rsidR="00C11AAF" w:rsidRPr="0072755A" w:rsidRDefault="00C11AAF" w:rsidP="00F23355">
            <w:pPr>
              <w:pStyle w:val="pqiTabBody"/>
              <w:rPr>
                <w:b/>
                <w:lang w:eastAsia="en-GB"/>
              </w:rPr>
            </w:pPr>
          </w:p>
        </w:tc>
        <w:tc>
          <w:tcPr>
            <w:tcW w:w="1051" w:type="dxa"/>
          </w:tcPr>
          <w:p w14:paraId="56A00342" w14:textId="77777777" w:rsidR="00C11AAF" w:rsidRPr="0072755A" w:rsidRDefault="00C11AAF" w:rsidP="00F23355">
            <w:pPr>
              <w:keepNext/>
              <w:rPr>
                <w:b/>
              </w:rPr>
            </w:pPr>
            <w:r w:rsidRPr="0072755A">
              <w:rPr>
                <w:b/>
              </w:rPr>
              <w:t>1x</w:t>
            </w:r>
          </w:p>
        </w:tc>
      </w:tr>
      <w:tr w:rsidR="00C11AAF" w:rsidRPr="009079F8" w14:paraId="0956033B" w14:textId="77777777" w:rsidTr="00F23355">
        <w:tc>
          <w:tcPr>
            <w:tcW w:w="450" w:type="dxa"/>
          </w:tcPr>
          <w:p w14:paraId="34AF6F19" w14:textId="77777777" w:rsidR="00C11AAF" w:rsidRPr="009079F8" w:rsidRDefault="00C11AAF" w:rsidP="00F23355">
            <w:pPr>
              <w:rPr>
                <w:b/>
              </w:rPr>
            </w:pPr>
          </w:p>
        </w:tc>
        <w:tc>
          <w:tcPr>
            <w:tcW w:w="376" w:type="dxa"/>
          </w:tcPr>
          <w:p w14:paraId="4945F450" w14:textId="77777777" w:rsidR="00C11AAF" w:rsidRPr="009079F8" w:rsidRDefault="00C11AAF" w:rsidP="00F23355">
            <w:pPr>
              <w:rPr>
                <w:i/>
              </w:rPr>
            </w:pPr>
            <w:r w:rsidRPr="009079F8">
              <w:rPr>
                <w:i/>
              </w:rPr>
              <w:t>a</w:t>
            </w:r>
          </w:p>
        </w:tc>
        <w:tc>
          <w:tcPr>
            <w:tcW w:w="4537" w:type="dxa"/>
          </w:tcPr>
          <w:p w14:paraId="1BBA7FED" w14:textId="77777777" w:rsidR="00C11AAF" w:rsidRDefault="00C11AAF" w:rsidP="00F23355">
            <w:r>
              <w:t>ARC</w:t>
            </w:r>
          </w:p>
          <w:p w14:paraId="5CCA58EC" w14:textId="77777777" w:rsidR="00C11AAF" w:rsidRPr="00E4590B" w:rsidRDefault="00C11AAF" w:rsidP="00F23355">
            <w:pPr>
              <w:rPr>
                <w:rFonts w:ascii="Courier New" w:hAnsi="Courier New" w:cs="Courier New"/>
                <w:noProof/>
                <w:color w:val="0000FF"/>
                <w:szCs w:val="20"/>
              </w:rPr>
            </w:pPr>
            <w:r w:rsidRPr="00E4590B">
              <w:rPr>
                <w:rFonts w:ascii="Courier New" w:hAnsi="Courier New" w:cs="Courier New"/>
                <w:noProof/>
                <w:color w:val="0000FF"/>
                <w:szCs w:val="20"/>
              </w:rPr>
              <w:t>AdministrativeReferenceCode</w:t>
            </w:r>
          </w:p>
        </w:tc>
        <w:tc>
          <w:tcPr>
            <w:tcW w:w="433" w:type="dxa"/>
          </w:tcPr>
          <w:p w14:paraId="59C24DEB" w14:textId="77777777" w:rsidR="00C11AAF" w:rsidRPr="009079F8" w:rsidRDefault="00C11AAF" w:rsidP="00F23355">
            <w:pPr>
              <w:jc w:val="center"/>
            </w:pPr>
            <w:r w:rsidRPr="009079F8">
              <w:rPr>
                <w:szCs w:val="20"/>
              </w:rPr>
              <w:t>R</w:t>
            </w:r>
          </w:p>
        </w:tc>
        <w:tc>
          <w:tcPr>
            <w:tcW w:w="2799" w:type="dxa"/>
          </w:tcPr>
          <w:p w14:paraId="0E3417B3" w14:textId="77777777" w:rsidR="00C11AAF" w:rsidRPr="009079F8" w:rsidRDefault="00C11AAF" w:rsidP="00F23355">
            <w:pPr>
              <w:pStyle w:val="pqiTabBody"/>
            </w:pPr>
          </w:p>
        </w:tc>
        <w:tc>
          <w:tcPr>
            <w:tcW w:w="4120" w:type="dxa"/>
          </w:tcPr>
          <w:p w14:paraId="7F7DF402" w14:textId="4F08F0CE" w:rsidR="00806F0E" w:rsidRPr="005C7E77" w:rsidRDefault="00806F0E" w:rsidP="00F23355">
            <w:pPr>
              <w:pStyle w:val="pqiTabBody"/>
            </w:pPr>
          </w:p>
        </w:tc>
        <w:tc>
          <w:tcPr>
            <w:tcW w:w="1051" w:type="dxa"/>
          </w:tcPr>
          <w:p w14:paraId="1E06E398" w14:textId="77777777" w:rsidR="00C11AAF" w:rsidRPr="009079F8" w:rsidRDefault="00C11AAF" w:rsidP="00F23355">
            <w:r>
              <w:t>an21</w:t>
            </w:r>
          </w:p>
        </w:tc>
      </w:tr>
      <w:tr w:rsidR="00C11AAF" w:rsidRPr="009079F8" w14:paraId="55A5EFD6" w14:textId="77777777" w:rsidTr="00F23355">
        <w:tc>
          <w:tcPr>
            <w:tcW w:w="450" w:type="dxa"/>
          </w:tcPr>
          <w:p w14:paraId="43C6AD13" w14:textId="77777777" w:rsidR="00C11AAF" w:rsidRPr="009079F8" w:rsidRDefault="00C11AAF" w:rsidP="00F23355">
            <w:pPr>
              <w:rPr>
                <w:b/>
              </w:rPr>
            </w:pPr>
          </w:p>
        </w:tc>
        <w:tc>
          <w:tcPr>
            <w:tcW w:w="376" w:type="dxa"/>
          </w:tcPr>
          <w:p w14:paraId="37EA860C" w14:textId="77777777" w:rsidR="00C11AAF" w:rsidRPr="009079F8" w:rsidRDefault="00C11AAF" w:rsidP="00F23355">
            <w:pPr>
              <w:rPr>
                <w:i/>
              </w:rPr>
            </w:pPr>
            <w:r>
              <w:rPr>
                <w:i/>
              </w:rPr>
              <w:t>b</w:t>
            </w:r>
          </w:p>
        </w:tc>
        <w:tc>
          <w:tcPr>
            <w:tcW w:w="4537" w:type="dxa"/>
          </w:tcPr>
          <w:p w14:paraId="3B255386" w14:textId="77777777" w:rsidR="00C11AAF" w:rsidRDefault="00C11AAF" w:rsidP="00F23355">
            <w:r>
              <w:t>Numer porządkowy</w:t>
            </w:r>
          </w:p>
          <w:p w14:paraId="22021B5E" w14:textId="77777777" w:rsidR="00C11AAF" w:rsidRPr="009079F8" w:rsidRDefault="00C11AAF" w:rsidP="00F23355">
            <w:r>
              <w:rPr>
                <w:rFonts w:ascii="Courier New" w:hAnsi="Courier New" w:cs="Courier New"/>
                <w:noProof/>
                <w:color w:val="0000FF"/>
                <w:szCs w:val="20"/>
              </w:rPr>
              <w:t>SequenceNumber</w:t>
            </w:r>
          </w:p>
        </w:tc>
        <w:tc>
          <w:tcPr>
            <w:tcW w:w="433" w:type="dxa"/>
          </w:tcPr>
          <w:p w14:paraId="45E096E7" w14:textId="77777777" w:rsidR="00C11AAF" w:rsidRPr="009079F8" w:rsidRDefault="00C11AAF" w:rsidP="00F23355">
            <w:pPr>
              <w:jc w:val="center"/>
            </w:pPr>
            <w:r w:rsidRPr="009079F8">
              <w:rPr>
                <w:szCs w:val="20"/>
              </w:rPr>
              <w:t>R</w:t>
            </w:r>
          </w:p>
        </w:tc>
        <w:tc>
          <w:tcPr>
            <w:tcW w:w="2799" w:type="dxa"/>
          </w:tcPr>
          <w:p w14:paraId="5409E6C5" w14:textId="77777777" w:rsidR="00C11AAF" w:rsidRPr="009079F8" w:rsidRDefault="00C11AAF" w:rsidP="00F23355">
            <w:pPr>
              <w:pStyle w:val="pqiTabBody"/>
            </w:pPr>
          </w:p>
        </w:tc>
        <w:tc>
          <w:tcPr>
            <w:tcW w:w="4120" w:type="dxa"/>
          </w:tcPr>
          <w:p w14:paraId="1AE6FF04" w14:textId="6FCB44B2" w:rsidR="00806F0E" w:rsidRPr="005C7E77" w:rsidRDefault="00C11AAF" w:rsidP="00F23355">
            <w:pPr>
              <w:pStyle w:val="pqiTabBody"/>
            </w:pPr>
            <w:r w:rsidRPr="009079F8">
              <w:rPr>
                <w:lang w:eastAsia="en-GB"/>
              </w:rPr>
              <w:t>Należy podać numer porządkowy dokumentu e-</w:t>
            </w:r>
            <w:r w:rsidR="00A12522">
              <w:rPr>
                <w:lang w:eastAsia="en-GB"/>
              </w:rPr>
              <w:t>AD</w:t>
            </w:r>
            <w:r w:rsidRPr="009079F8">
              <w:rPr>
                <w:lang w:eastAsia="en-GB"/>
              </w:rPr>
              <w:t>.</w:t>
            </w:r>
            <w:r w:rsidR="00E30F09">
              <w:rPr>
                <w:lang w:eastAsia="en-GB"/>
              </w:rPr>
              <w:t xml:space="preserve"> </w:t>
            </w:r>
            <w:r w:rsidR="00E30F09">
              <w:t>Wartość musi być większa od zera.</w:t>
            </w:r>
          </w:p>
        </w:tc>
        <w:tc>
          <w:tcPr>
            <w:tcW w:w="1051" w:type="dxa"/>
          </w:tcPr>
          <w:p w14:paraId="2AD20210" w14:textId="77777777" w:rsidR="00C11AAF" w:rsidRPr="009079F8" w:rsidRDefault="00C11AAF" w:rsidP="00F23355">
            <w:r w:rsidRPr="009079F8">
              <w:t>n</w:t>
            </w:r>
            <w:r>
              <w:t>..2</w:t>
            </w:r>
          </w:p>
        </w:tc>
      </w:tr>
    </w:tbl>
    <w:p w14:paraId="237A2520" w14:textId="77777777" w:rsidR="00C11AAF" w:rsidRPr="00BD4340" w:rsidRDefault="00C11AAF" w:rsidP="00C11AAF">
      <w:pPr>
        <w:pStyle w:val="pqiChpHeadNum2"/>
      </w:pPr>
      <w:del w:id="2624" w:author="Jurkowska Monika" w:date="2022-11-14T21:27:00Z">
        <w:r>
          <w:br w:type="page"/>
        </w:r>
      </w:del>
      <w:bookmarkStart w:id="2625" w:name="_Toc379453970"/>
      <w:bookmarkStart w:id="2626" w:name="_Toc71025871"/>
      <w:r>
        <w:lastRenderedPageBreak/>
        <w:t xml:space="preserve">IE839 – </w:t>
      </w:r>
      <w:r w:rsidRPr="001669CB">
        <w:t xml:space="preserve">Powiadomienie o odrzuceniu procedury zawieszenia poboru akcyzy przy </w:t>
      </w:r>
      <w:r>
        <w:t>wywozie</w:t>
      </w:r>
      <w:r w:rsidRPr="001669CB">
        <w:t xml:space="preserve"> lub</w:t>
      </w:r>
      <w:r>
        <w:t xml:space="preserve"> przywozie</w:t>
      </w:r>
      <w:bookmarkEnd w:id="2625"/>
      <w:bookmarkEnd w:id="2626"/>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6"/>
        <w:gridCol w:w="435"/>
        <w:gridCol w:w="4479"/>
        <w:gridCol w:w="429"/>
        <w:gridCol w:w="2725"/>
        <w:gridCol w:w="3979"/>
        <w:gridCol w:w="1051"/>
      </w:tblGrid>
      <w:tr w:rsidR="00C11AAF" w:rsidRPr="009079F8" w14:paraId="5873C1DB" w14:textId="77777777" w:rsidTr="007C5FC9">
        <w:trPr>
          <w:tblHeader/>
        </w:trPr>
        <w:tc>
          <w:tcPr>
            <w:tcW w:w="450" w:type="dxa"/>
            <w:shd w:val="clear" w:color="auto" w:fill="F3F3F3"/>
          </w:tcPr>
          <w:p w14:paraId="1FEF10EC" w14:textId="77777777" w:rsidR="00C11AAF" w:rsidRPr="009079F8" w:rsidRDefault="00C11AAF" w:rsidP="00F23355">
            <w:pPr>
              <w:jc w:val="center"/>
              <w:rPr>
                <w:b/>
              </w:rPr>
            </w:pPr>
            <w:r w:rsidRPr="009079F8">
              <w:rPr>
                <w:b/>
              </w:rPr>
              <w:t>A</w:t>
            </w:r>
          </w:p>
        </w:tc>
        <w:tc>
          <w:tcPr>
            <w:tcW w:w="439" w:type="dxa"/>
            <w:shd w:val="clear" w:color="auto" w:fill="F3F3F3"/>
          </w:tcPr>
          <w:p w14:paraId="3168EE79" w14:textId="77777777" w:rsidR="00C11AAF" w:rsidRPr="009079F8" w:rsidRDefault="00C11AAF" w:rsidP="00F23355">
            <w:pPr>
              <w:jc w:val="center"/>
              <w:rPr>
                <w:b/>
              </w:rPr>
            </w:pPr>
            <w:r w:rsidRPr="009079F8">
              <w:rPr>
                <w:b/>
              </w:rPr>
              <w:t>B</w:t>
            </w:r>
          </w:p>
        </w:tc>
        <w:tc>
          <w:tcPr>
            <w:tcW w:w="4524" w:type="dxa"/>
            <w:shd w:val="clear" w:color="auto" w:fill="F3F3F3"/>
          </w:tcPr>
          <w:p w14:paraId="21916F67" w14:textId="77777777" w:rsidR="00C11AAF" w:rsidRPr="009079F8" w:rsidRDefault="00C11AAF" w:rsidP="00F23355">
            <w:pPr>
              <w:jc w:val="center"/>
              <w:rPr>
                <w:b/>
              </w:rPr>
            </w:pPr>
            <w:r w:rsidRPr="009079F8">
              <w:rPr>
                <w:b/>
              </w:rPr>
              <w:t>C</w:t>
            </w:r>
          </w:p>
        </w:tc>
        <w:tc>
          <w:tcPr>
            <w:tcW w:w="432" w:type="dxa"/>
            <w:shd w:val="clear" w:color="auto" w:fill="F3F3F3"/>
          </w:tcPr>
          <w:p w14:paraId="636B74EB" w14:textId="77777777" w:rsidR="00C11AAF" w:rsidRPr="009079F8" w:rsidRDefault="00C11AAF" w:rsidP="00F23355">
            <w:pPr>
              <w:jc w:val="center"/>
              <w:rPr>
                <w:b/>
              </w:rPr>
            </w:pPr>
            <w:r w:rsidRPr="009079F8">
              <w:rPr>
                <w:b/>
              </w:rPr>
              <w:t>D</w:t>
            </w:r>
          </w:p>
        </w:tc>
        <w:tc>
          <w:tcPr>
            <w:tcW w:w="2782" w:type="dxa"/>
            <w:shd w:val="clear" w:color="auto" w:fill="F3F3F3"/>
          </w:tcPr>
          <w:p w14:paraId="2C71458C" w14:textId="77777777" w:rsidR="00C11AAF" w:rsidRPr="009079F8" w:rsidRDefault="00C11AAF" w:rsidP="00F23355">
            <w:pPr>
              <w:jc w:val="center"/>
              <w:rPr>
                <w:b/>
              </w:rPr>
            </w:pPr>
            <w:r w:rsidRPr="009079F8">
              <w:rPr>
                <w:b/>
              </w:rPr>
              <w:t>E</w:t>
            </w:r>
          </w:p>
        </w:tc>
        <w:tc>
          <w:tcPr>
            <w:tcW w:w="4088" w:type="dxa"/>
            <w:shd w:val="clear" w:color="auto" w:fill="F3F3F3"/>
          </w:tcPr>
          <w:p w14:paraId="1085CE19" w14:textId="77777777" w:rsidR="00C11AAF" w:rsidRPr="009079F8" w:rsidRDefault="00C11AAF" w:rsidP="00F23355">
            <w:pPr>
              <w:jc w:val="center"/>
              <w:rPr>
                <w:b/>
              </w:rPr>
            </w:pPr>
            <w:r w:rsidRPr="009079F8">
              <w:rPr>
                <w:b/>
              </w:rPr>
              <w:t>F</w:t>
            </w:r>
          </w:p>
        </w:tc>
        <w:tc>
          <w:tcPr>
            <w:tcW w:w="1051" w:type="dxa"/>
            <w:shd w:val="clear" w:color="auto" w:fill="F3F3F3"/>
          </w:tcPr>
          <w:p w14:paraId="78405E6F" w14:textId="77777777" w:rsidR="00C11AAF" w:rsidRPr="009079F8" w:rsidRDefault="00C11AAF" w:rsidP="00F23355">
            <w:pPr>
              <w:jc w:val="center"/>
              <w:rPr>
                <w:b/>
              </w:rPr>
            </w:pPr>
            <w:r w:rsidRPr="009079F8">
              <w:rPr>
                <w:b/>
              </w:rPr>
              <w:t>G</w:t>
            </w:r>
          </w:p>
        </w:tc>
      </w:tr>
      <w:tr w:rsidR="00C11AAF" w:rsidRPr="002854B5" w14:paraId="2D0C9958" w14:textId="77777777" w:rsidTr="00F23355">
        <w:tc>
          <w:tcPr>
            <w:tcW w:w="13766" w:type="dxa"/>
            <w:gridSpan w:val="7"/>
          </w:tcPr>
          <w:p w14:paraId="6BE0E05F" w14:textId="77777777" w:rsidR="00C11AAF" w:rsidRPr="002854B5" w:rsidRDefault="00C11AAF" w:rsidP="00F23355">
            <w:pPr>
              <w:pStyle w:val="pqiTabHead"/>
            </w:pPr>
            <w:r w:rsidRPr="002854B5">
              <w:t>IE</w:t>
            </w:r>
            <w:r>
              <w:t>839</w:t>
            </w:r>
            <w:r w:rsidRPr="002854B5">
              <w:t xml:space="preserve"> – </w:t>
            </w:r>
            <w:r w:rsidRPr="00116BD7">
              <w:t>C_CUS_REJ</w:t>
            </w:r>
            <w:r>
              <w:t xml:space="preserve"> –</w:t>
            </w:r>
            <w:r w:rsidRPr="002854B5">
              <w:t xml:space="preserve"> </w:t>
            </w:r>
            <w:r w:rsidRPr="001669CB">
              <w:t xml:space="preserve">Powiadomienie o odrzuceniu procedury zawieszenia poboru akcyzy przy </w:t>
            </w:r>
            <w:r>
              <w:t>wywozie</w:t>
            </w:r>
            <w:r w:rsidRPr="001669CB">
              <w:t xml:space="preserve"> lub</w:t>
            </w:r>
            <w:r>
              <w:t xml:space="preserve"> przywozie</w:t>
            </w:r>
            <w:r w:rsidRPr="002854B5">
              <w:t>.</w:t>
            </w:r>
          </w:p>
        </w:tc>
      </w:tr>
      <w:tr w:rsidR="00C11AAF" w:rsidRPr="009079F8" w14:paraId="47E41A80" w14:textId="77777777" w:rsidTr="007C5FC9">
        <w:tc>
          <w:tcPr>
            <w:tcW w:w="889" w:type="dxa"/>
            <w:gridSpan w:val="2"/>
          </w:tcPr>
          <w:p w14:paraId="5763901F" w14:textId="77777777" w:rsidR="00C11AAF" w:rsidRPr="002854B5" w:rsidRDefault="00C11AAF" w:rsidP="00F23355">
            <w:pPr>
              <w:pStyle w:val="pqiTabBody"/>
              <w:rPr>
                <w:b/>
                <w:i/>
              </w:rPr>
            </w:pPr>
          </w:p>
        </w:tc>
        <w:tc>
          <w:tcPr>
            <w:tcW w:w="4524" w:type="dxa"/>
          </w:tcPr>
          <w:p w14:paraId="219CD639" w14:textId="77777777" w:rsidR="00C11AAF" w:rsidRDefault="00C11AAF" w:rsidP="00F23355">
            <w:pPr>
              <w:pStyle w:val="pqiTabBody"/>
              <w:rPr>
                <w:b/>
              </w:rPr>
            </w:pPr>
            <w:r>
              <w:rPr>
                <w:b/>
              </w:rPr>
              <w:t>&lt;NAGŁÓWEK&gt;</w:t>
            </w:r>
          </w:p>
          <w:p w14:paraId="18D2FDD5"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sidRPr="00893F07">
              <w:rPr>
                <w:rFonts w:ascii="Courier New" w:hAnsi="Courier New" w:cs="Courier New"/>
                <w:noProof/>
                <w:color w:val="0000FF"/>
              </w:rPr>
              <w:t>IE839</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432" w:type="dxa"/>
          </w:tcPr>
          <w:p w14:paraId="7160A5E6" w14:textId="77777777" w:rsidR="00C11AAF" w:rsidRPr="0072755A" w:rsidRDefault="00C11AAF" w:rsidP="00F23355">
            <w:pPr>
              <w:pStyle w:val="pqiTabBody"/>
              <w:rPr>
                <w:b/>
              </w:rPr>
            </w:pPr>
            <w:r w:rsidRPr="0072755A">
              <w:rPr>
                <w:b/>
              </w:rPr>
              <w:t>R</w:t>
            </w:r>
          </w:p>
        </w:tc>
        <w:tc>
          <w:tcPr>
            <w:tcW w:w="2782" w:type="dxa"/>
          </w:tcPr>
          <w:p w14:paraId="23C95A5F" w14:textId="77777777" w:rsidR="00C11AAF" w:rsidRPr="0072755A" w:rsidRDefault="00C11AAF" w:rsidP="00F23355">
            <w:pPr>
              <w:pStyle w:val="pqiTabBody"/>
              <w:rPr>
                <w:b/>
              </w:rPr>
            </w:pPr>
          </w:p>
        </w:tc>
        <w:tc>
          <w:tcPr>
            <w:tcW w:w="4088" w:type="dxa"/>
          </w:tcPr>
          <w:p w14:paraId="7E9CC50D" w14:textId="77777777" w:rsidR="00C11AAF" w:rsidRPr="0072755A" w:rsidRDefault="00C11AAF" w:rsidP="00F23355">
            <w:pPr>
              <w:pStyle w:val="pqiTabBody"/>
              <w:rPr>
                <w:b/>
              </w:rPr>
            </w:pPr>
          </w:p>
        </w:tc>
        <w:tc>
          <w:tcPr>
            <w:tcW w:w="1051" w:type="dxa"/>
          </w:tcPr>
          <w:p w14:paraId="5F407C0E" w14:textId="77777777" w:rsidR="00C11AAF" w:rsidRPr="0072755A" w:rsidRDefault="00C11AAF" w:rsidP="00F23355">
            <w:pPr>
              <w:pStyle w:val="pqiTabBody"/>
              <w:rPr>
                <w:b/>
              </w:rPr>
            </w:pPr>
            <w:r w:rsidRPr="0072755A">
              <w:rPr>
                <w:b/>
              </w:rPr>
              <w:t>1x</w:t>
            </w:r>
          </w:p>
        </w:tc>
      </w:tr>
      <w:tr w:rsidR="00C11AAF" w:rsidRPr="009079F8" w14:paraId="53D4A8D9" w14:textId="77777777" w:rsidTr="00F23355">
        <w:tc>
          <w:tcPr>
            <w:tcW w:w="13766" w:type="dxa"/>
            <w:gridSpan w:val="7"/>
          </w:tcPr>
          <w:p w14:paraId="14D96C2E" w14:textId="77777777" w:rsidR="00C11AAF" w:rsidRDefault="00C11AAF" w:rsidP="00F23355">
            <w:pPr>
              <w:pStyle w:val="pqiTabBody"/>
            </w:pPr>
            <w:r>
              <w:t>Wszystkie elementy główne począwszy od poniższego zawarte są w elemencie:</w:t>
            </w:r>
          </w:p>
          <w:p w14:paraId="7417E5B8" w14:textId="77777777" w:rsidR="00C11AAF" w:rsidRPr="009079F8" w:rsidRDefault="00C11AAF" w:rsidP="00F23355">
            <w:pPr>
              <w:pStyle w:val="pqiTabBody"/>
            </w:pPr>
            <w:r w:rsidRPr="00621E71">
              <w:rPr>
                <w:rFonts w:ascii="Courier New" w:hAnsi="Courier New"/>
                <w:color w:val="0000FF"/>
              </w:rPr>
              <w:t>/</w:t>
            </w:r>
            <w:r w:rsidRPr="00893F07">
              <w:rPr>
                <w:rFonts w:ascii="Courier New" w:hAnsi="Courier New" w:cs="Courier New"/>
                <w:noProof/>
                <w:color w:val="0000FF"/>
              </w:rPr>
              <w:t>IE839</w:t>
            </w:r>
            <w:r w:rsidRPr="00621E71">
              <w:rPr>
                <w:rFonts w:ascii="Courier New" w:hAnsi="Courier New"/>
                <w:color w:val="0000FF"/>
              </w:rPr>
              <w:t>/</w:t>
            </w:r>
            <w:r>
              <w:rPr>
                <w:rFonts w:ascii="Courier New" w:hAnsi="Courier New"/>
                <w:color w:val="0000FF"/>
              </w:rPr>
              <w:t>Body/</w:t>
            </w:r>
            <w:proofErr w:type="spellStart"/>
            <w:r>
              <w:rPr>
                <w:rFonts w:ascii="Courier New" w:hAnsi="Courier New" w:cs="Courier New"/>
                <w:noProof/>
                <w:color w:val="0000FF"/>
              </w:rPr>
              <w:t>RefusalByCustoms</w:t>
            </w:r>
            <w:proofErr w:type="spellEnd"/>
          </w:p>
        </w:tc>
      </w:tr>
      <w:tr w:rsidR="00C11AAF" w:rsidRPr="009079F8" w14:paraId="2AFCC140" w14:textId="77777777" w:rsidTr="007C5FC9">
        <w:tc>
          <w:tcPr>
            <w:tcW w:w="889" w:type="dxa"/>
            <w:gridSpan w:val="2"/>
          </w:tcPr>
          <w:p w14:paraId="205E60FB" w14:textId="77777777" w:rsidR="00C11AAF" w:rsidRPr="009079F8" w:rsidRDefault="00C11AAF" w:rsidP="00F23355">
            <w:pPr>
              <w:keepNext/>
              <w:rPr>
                <w:i/>
              </w:rPr>
            </w:pPr>
            <w:r>
              <w:rPr>
                <w:b/>
              </w:rPr>
              <w:t>1</w:t>
            </w:r>
          </w:p>
        </w:tc>
        <w:tc>
          <w:tcPr>
            <w:tcW w:w="4524" w:type="dxa"/>
          </w:tcPr>
          <w:p w14:paraId="5FBB2FFC" w14:textId="77777777" w:rsidR="00C11AAF" w:rsidRPr="000F7B4C" w:rsidRDefault="00C11AAF" w:rsidP="00F23355">
            <w:pPr>
              <w:keepNext/>
              <w:rPr>
                <w:b/>
              </w:rPr>
            </w:pPr>
            <w:r w:rsidRPr="000F7B4C">
              <w:rPr>
                <w:b/>
              </w:rPr>
              <w:t>CECHA</w:t>
            </w:r>
          </w:p>
          <w:p w14:paraId="2B2CB63B" w14:textId="77777777" w:rsidR="00C11AAF" w:rsidRPr="009079F8" w:rsidRDefault="00C11AAF" w:rsidP="00F23355">
            <w:pPr>
              <w:keepNext/>
              <w:rPr>
                <w:b/>
              </w:rPr>
            </w:pPr>
            <w:r>
              <w:rPr>
                <w:rFonts w:ascii="Courier New" w:hAnsi="Courier New" w:cs="Courier New"/>
                <w:noProof/>
                <w:color w:val="0000FF"/>
                <w:szCs w:val="20"/>
              </w:rPr>
              <w:t>Attributes</w:t>
            </w:r>
          </w:p>
        </w:tc>
        <w:tc>
          <w:tcPr>
            <w:tcW w:w="432" w:type="dxa"/>
          </w:tcPr>
          <w:p w14:paraId="6D57CD8C" w14:textId="77777777" w:rsidR="00C11AAF" w:rsidRPr="0072755A" w:rsidRDefault="00C11AAF" w:rsidP="00F23355">
            <w:pPr>
              <w:keepNext/>
              <w:jc w:val="center"/>
              <w:rPr>
                <w:b/>
              </w:rPr>
            </w:pPr>
            <w:r w:rsidRPr="0072755A">
              <w:rPr>
                <w:b/>
              </w:rPr>
              <w:t>R</w:t>
            </w:r>
          </w:p>
        </w:tc>
        <w:tc>
          <w:tcPr>
            <w:tcW w:w="2782" w:type="dxa"/>
          </w:tcPr>
          <w:p w14:paraId="5C756513" w14:textId="77777777" w:rsidR="00C11AAF" w:rsidRPr="0072755A" w:rsidRDefault="00C11AAF" w:rsidP="00F23355">
            <w:pPr>
              <w:keepNext/>
              <w:rPr>
                <w:b/>
              </w:rPr>
            </w:pPr>
          </w:p>
        </w:tc>
        <w:tc>
          <w:tcPr>
            <w:tcW w:w="4088" w:type="dxa"/>
          </w:tcPr>
          <w:p w14:paraId="1EB3756D" w14:textId="77777777" w:rsidR="00C11AAF" w:rsidRPr="0072755A" w:rsidRDefault="00C11AAF" w:rsidP="00F23355">
            <w:pPr>
              <w:rPr>
                <w:b/>
              </w:rPr>
            </w:pPr>
          </w:p>
        </w:tc>
        <w:tc>
          <w:tcPr>
            <w:tcW w:w="1051" w:type="dxa"/>
          </w:tcPr>
          <w:p w14:paraId="65ACA32C" w14:textId="77777777" w:rsidR="00C11AAF" w:rsidRPr="0072755A" w:rsidRDefault="00C11AAF" w:rsidP="00F23355">
            <w:pPr>
              <w:keepNext/>
              <w:rPr>
                <w:b/>
              </w:rPr>
            </w:pPr>
            <w:r w:rsidRPr="0072755A">
              <w:rPr>
                <w:b/>
              </w:rPr>
              <w:t>1x</w:t>
            </w:r>
          </w:p>
        </w:tc>
      </w:tr>
      <w:tr w:rsidR="00C11AAF" w:rsidRPr="009079F8" w14:paraId="33F16EB0" w14:textId="77777777" w:rsidTr="007C5FC9">
        <w:tc>
          <w:tcPr>
            <w:tcW w:w="450" w:type="dxa"/>
          </w:tcPr>
          <w:p w14:paraId="3D8E8E2A" w14:textId="77777777" w:rsidR="00C11AAF" w:rsidRPr="009079F8" w:rsidRDefault="00C11AAF" w:rsidP="00F23355">
            <w:pPr>
              <w:rPr>
                <w:b/>
              </w:rPr>
            </w:pPr>
          </w:p>
        </w:tc>
        <w:tc>
          <w:tcPr>
            <w:tcW w:w="439" w:type="dxa"/>
          </w:tcPr>
          <w:p w14:paraId="20F0B9E6" w14:textId="77777777" w:rsidR="00C11AAF" w:rsidRPr="009079F8" w:rsidRDefault="00C11AAF" w:rsidP="00F23355">
            <w:pPr>
              <w:rPr>
                <w:i/>
              </w:rPr>
            </w:pPr>
            <w:r w:rsidRPr="009079F8">
              <w:rPr>
                <w:i/>
              </w:rPr>
              <w:t>a</w:t>
            </w:r>
          </w:p>
        </w:tc>
        <w:tc>
          <w:tcPr>
            <w:tcW w:w="4524" w:type="dxa"/>
          </w:tcPr>
          <w:p w14:paraId="4E1881D3" w14:textId="77777777" w:rsidR="00C11AAF" w:rsidRDefault="00C11AAF" w:rsidP="00F23355">
            <w:r>
              <w:t>Czas i data wystawienia</w:t>
            </w:r>
          </w:p>
          <w:p w14:paraId="1D394A41" w14:textId="77777777" w:rsidR="00C11AAF" w:rsidRPr="009079F8" w:rsidRDefault="00C11AAF" w:rsidP="00F23355">
            <w:r>
              <w:rPr>
                <w:rFonts w:ascii="Courier New" w:hAnsi="Courier New" w:cs="Courier New"/>
                <w:noProof/>
                <w:color w:val="0000FF"/>
                <w:szCs w:val="20"/>
              </w:rPr>
              <w:t>DateAndTimeOfIssuance</w:t>
            </w:r>
          </w:p>
        </w:tc>
        <w:tc>
          <w:tcPr>
            <w:tcW w:w="432" w:type="dxa"/>
          </w:tcPr>
          <w:p w14:paraId="39E267D8" w14:textId="77777777" w:rsidR="00C11AAF" w:rsidRPr="009079F8" w:rsidRDefault="00C11AAF" w:rsidP="00F23355">
            <w:pPr>
              <w:jc w:val="center"/>
            </w:pPr>
            <w:r>
              <w:t>R</w:t>
            </w:r>
          </w:p>
        </w:tc>
        <w:tc>
          <w:tcPr>
            <w:tcW w:w="2782" w:type="dxa"/>
          </w:tcPr>
          <w:p w14:paraId="3DB6A734" w14:textId="77777777" w:rsidR="00C11AAF" w:rsidRPr="009079F8" w:rsidRDefault="00C11AAF" w:rsidP="00F23355"/>
        </w:tc>
        <w:tc>
          <w:tcPr>
            <w:tcW w:w="4088" w:type="dxa"/>
          </w:tcPr>
          <w:p w14:paraId="233958A6" w14:textId="77777777" w:rsidR="00C11AAF" w:rsidRPr="009079F8" w:rsidRDefault="00C11AAF" w:rsidP="00F23355"/>
        </w:tc>
        <w:tc>
          <w:tcPr>
            <w:tcW w:w="1051" w:type="dxa"/>
          </w:tcPr>
          <w:p w14:paraId="6A0A9B37" w14:textId="77777777" w:rsidR="00C11AAF" w:rsidRPr="009079F8" w:rsidRDefault="00C11AAF" w:rsidP="00F23355">
            <w:proofErr w:type="spellStart"/>
            <w:r>
              <w:t>dateTime</w:t>
            </w:r>
            <w:proofErr w:type="spellEnd"/>
          </w:p>
        </w:tc>
      </w:tr>
      <w:tr w:rsidR="00C11AAF" w:rsidRPr="009079F8" w14:paraId="5FB71722" w14:textId="77777777" w:rsidTr="007C5FC9">
        <w:tc>
          <w:tcPr>
            <w:tcW w:w="889" w:type="dxa"/>
            <w:gridSpan w:val="2"/>
          </w:tcPr>
          <w:p w14:paraId="50302A62" w14:textId="77777777" w:rsidR="00C11AAF" w:rsidRPr="009079F8" w:rsidRDefault="00C11AAF" w:rsidP="00F23355">
            <w:pPr>
              <w:keepNext/>
              <w:rPr>
                <w:i/>
              </w:rPr>
            </w:pPr>
            <w:r>
              <w:rPr>
                <w:b/>
              </w:rPr>
              <w:t>2</w:t>
            </w:r>
          </w:p>
        </w:tc>
        <w:tc>
          <w:tcPr>
            <w:tcW w:w="4524" w:type="dxa"/>
          </w:tcPr>
          <w:p w14:paraId="62D6C046" w14:textId="77777777" w:rsidR="00C11AAF" w:rsidRDefault="00C11AAF" w:rsidP="00F23355">
            <w:pPr>
              <w:pStyle w:val="pqiTabHead"/>
            </w:pPr>
            <w:r w:rsidRPr="009079F8">
              <w:t xml:space="preserve">PODMIOT </w:t>
            </w:r>
            <w:r>
              <w:t>O</w:t>
            </w:r>
            <w:r w:rsidRPr="009079F8">
              <w:t>dbi</w:t>
            </w:r>
            <w:r>
              <w:t>e</w:t>
            </w:r>
            <w:r w:rsidRPr="009079F8">
              <w:t>r</w:t>
            </w:r>
            <w:r>
              <w:t>ający</w:t>
            </w:r>
          </w:p>
          <w:p w14:paraId="639B32FE" w14:textId="77777777" w:rsidR="00C11AAF" w:rsidRPr="009079F8" w:rsidRDefault="00C11AAF" w:rsidP="00F23355">
            <w:pPr>
              <w:keepNext/>
              <w:rPr>
                <w:b/>
              </w:rPr>
            </w:pPr>
            <w:r>
              <w:rPr>
                <w:rFonts w:ascii="Courier New" w:hAnsi="Courier New" w:cs="Courier New"/>
                <w:noProof/>
                <w:color w:val="0000FF"/>
              </w:rPr>
              <w:t>ConsigneeTrader</w:t>
            </w:r>
          </w:p>
        </w:tc>
        <w:tc>
          <w:tcPr>
            <w:tcW w:w="432" w:type="dxa"/>
          </w:tcPr>
          <w:p w14:paraId="540013E3" w14:textId="77777777" w:rsidR="00C11AAF" w:rsidRPr="0072755A" w:rsidRDefault="00C11AAF" w:rsidP="00F23355">
            <w:pPr>
              <w:keepNext/>
              <w:jc w:val="center"/>
              <w:rPr>
                <w:b/>
              </w:rPr>
            </w:pPr>
            <w:r>
              <w:rPr>
                <w:b/>
              </w:rPr>
              <w:t>D</w:t>
            </w:r>
          </w:p>
        </w:tc>
        <w:tc>
          <w:tcPr>
            <w:tcW w:w="2782" w:type="dxa"/>
          </w:tcPr>
          <w:p w14:paraId="2207CE99" w14:textId="77777777" w:rsidR="00C11AAF" w:rsidRPr="002F4661" w:rsidRDefault="00C11AAF" w:rsidP="00F23355">
            <w:pPr>
              <w:pStyle w:val="pqiTabHead"/>
            </w:pPr>
            <w:r w:rsidRPr="009079F8">
              <w:t xml:space="preserve">„R”, jeżeli kod rodzaju </w:t>
            </w:r>
            <w:r>
              <w:t>komunikatu</w:t>
            </w:r>
            <w:r w:rsidRPr="002F4661">
              <w:t xml:space="preserve"> w polu </w:t>
            </w:r>
            <w:r>
              <w:rPr>
                <w:i/>
              </w:rPr>
              <w:t>12a</w:t>
            </w:r>
            <w:r>
              <w:t xml:space="preserve"> komunikatu PL8</w:t>
            </w:r>
            <w:r w:rsidRPr="002F4661">
              <w:t>1</w:t>
            </w:r>
            <w:r>
              <w:t>5</w:t>
            </w:r>
            <w:r w:rsidRPr="002F4661">
              <w:t xml:space="preserve"> ma wartość „</w:t>
            </w:r>
            <w:r>
              <w:t>1</w:t>
            </w:r>
            <w:r w:rsidRPr="002F4661">
              <w:t>”.</w:t>
            </w:r>
          </w:p>
          <w:p w14:paraId="208D82F9" w14:textId="77777777" w:rsidR="00C11AAF" w:rsidRPr="0072755A" w:rsidRDefault="00C11AAF" w:rsidP="00F23355">
            <w:pPr>
              <w:keepNext/>
              <w:rPr>
                <w:b/>
              </w:rPr>
            </w:pPr>
            <w:r w:rsidRPr="002F4661">
              <w:rPr>
                <w:b/>
              </w:rPr>
              <w:t>W pozostałych przypadkach nie stosuje się.</w:t>
            </w:r>
          </w:p>
        </w:tc>
        <w:tc>
          <w:tcPr>
            <w:tcW w:w="4088" w:type="dxa"/>
          </w:tcPr>
          <w:p w14:paraId="6FE6578E" w14:textId="77777777" w:rsidR="00C11AAF" w:rsidRPr="0072755A" w:rsidRDefault="00C11AAF" w:rsidP="00F23355">
            <w:pPr>
              <w:rPr>
                <w:b/>
              </w:rPr>
            </w:pPr>
          </w:p>
        </w:tc>
        <w:tc>
          <w:tcPr>
            <w:tcW w:w="1051" w:type="dxa"/>
          </w:tcPr>
          <w:p w14:paraId="72B9DF44" w14:textId="77777777" w:rsidR="00C11AAF" w:rsidRPr="0072755A" w:rsidRDefault="00C11AAF" w:rsidP="00F23355">
            <w:pPr>
              <w:keepNext/>
              <w:rPr>
                <w:b/>
              </w:rPr>
            </w:pPr>
            <w:r w:rsidRPr="0072755A">
              <w:rPr>
                <w:b/>
              </w:rPr>
              <w:t>1x</w:t>
            </w:r>
          </w:p>
        </w:tc>
      </w:tr>
      <w:tr w:rsidR="00C11AAF" w:rsidRPr="009079F8" w14:paraId="51069C32" w14:textId="77777777" w:rsidTr="007C5FC9">
        <w:tc>
          <w:tcPr>
            <w:tcW w:w="889" w:type="dxa"/>
            <w:gridSpan w:val="2"/>
          </w:tcPr>
          <w:p w14:paraId="0DFF4EB1" w14:textId="77777777" w:rsidR="00C11AAF" w:rsidRPr="009079F8" w:rsidRDefault="00C11AAF" w:rsidP="00F23355">
            <w:pPr>
              <w:rPr>
                <w:i/>
              </w:rPr>
            </w:pPr>
          </w:p>
        </w:tc>
        <w:tc>
          <w:tcPr>
            <w:tcW w:w="4524" w:type="dxa"/>
          </w:tcPr>
          <w:p w14:paraId="167A9FE4" w14:textId="77777777" w:rsidR="00C11AAF" w:rsidRDefault="00C11AAF" w:rsidP="00F23355">
            <w:pPr>
              <w:pStyle w:val="pqiTabBody"/>
            </w:pPr>
            <w:r>
              <w:t>JĘZYK ELEMENTU</w:t>
            </w:r>
            <w:r w:rsidRPr="009079F8">
              <w:t xml:space="preserve"> </w:t>
            </w:r>
          </w:p>
          <w:p w14:paraId="79549B28" w14:textId="77777777" w:rsidR="00C11AAF" w:rsidRDefault="00C11AAF" w:rsidP="00F23355">
            <w:r>
              <w:rPr>
                <w:rFonts w:ascii="Courier New" w:hAnsi="Courier New" w:cs="Courier New"/>
                <w:noProof/>
                <w:color w:val="0000FF"/>
              </w:rPr>
              <w:t>@language</w:t>
            </w:r>
          </w:p>
        </w:tc>
        <w:tc>
          <w:tcPr>
            <w:tcW w:w="432" w:type="dxa"/>
          </w:tcPr>
          <w:p w14:paraId="3DD1499D" w14:textId="77777777" w:rsidR="00C11AAF" w:rsidRDefault="00C11AAF" w:rsidP="00F23355">
            <w:pPr>
              <w:jc w:val="center"/>
            </w:pPr>
            <w:r>
              <w:t>R</w:t>
            </w:r>
          </w:p>
        </w:tc>
        <w:tc>
          <w:tcPr>
            <w:tcW w:w="2782" w:type="dxa"/>
          </w:tcPr>
          <w:p w14:paraId="2101DE15" w14:textId="77777777" w:rsidR="00C11AAF" w:rsidRPr="009079F8" w:rsidRDefault="00C11AAF" w:rsidP="00F23355"/>
        </w:tc>
        <w:tc>
          <w:tcPr>
            <w:tcW w:w="4088" w:type="dxa"/>
          </w:tcPr>
          <w:p w14:paraId="5FB1A17F" w14:textId="77777777" w:rsidR="00C11AAF" w:rsidRDefault="00C11AAF" w:rsidP="00F23355">
            <w:pPr>
              <w:pStyle w:val="pqiTabBody"/>
            </w:pPr>
            <w:r>
              <w:t>Atrybut.</w:t>
            </w:r>
          </w:p>
          <w:p w14:paraId="3C8D651F" w14:textId="77777777" w:rsidR="00C11AAF" w:rsidRPr="009079F8" w:rsidRDefault="00C11AAF" w:rsidP="00F23355">
            <w:r>
              <w:lastRenderedPageBreak/>
              <w:t>Wartość ze słownika „</w:t>
            </w:r>
            <w:r w:rsidRPr="008C6FA2">
              <w:t xml:space="preserve">Kody języka (Language </w:t>
            </w:r>
            <w:proofErr w:type="spellStart"/>
            <w:r w:rsidRPr="008C6FA2">
              <w:t>codes</w:t>
            </w:r>
            <w:proofErr w:type="spellEnd"/>
            <w:r w:rsidRPr="008C6FA2">
              <w:t>)</w:t>
            </w:r>
            <w:r>
              <w:t>”.</w:t>
            </w:r>
          </w:p>
        </w:tc>
        <w:tc>
          <w:tcPr>
            <w:tcW w:w="1051" w:type="dxa"/>
          </w:tcPr>
          <w:p w14:paraId="176D23E4" w14:textId="77777777" w:rsidR="00C11AAF" w:rsidRDefault="00C11AAF" w:rsidP="00F23355">
            <w:r w:rsidRPr="009079F8">
              <w:lastRenderedPageBreak/>
              <w:t>a2</w:t>
            </w:r>
          </w:p>
        </w:tc>
      </w:tr>
      <w:tr w:rsidR="00C11AAF" w:rsidRPr="009079F8" w14:paraId="6878C5A4" w14:textId="77777777" w:rsidTr="007C5FC9">
        <w:tc>
          <w:tcPr>
            <w:tcW w:w="450" w:type="dxa"/>
          </w:tcPr>
          <w:p w14:paraId="05A3171D" w14:textId="77777777" w:rsidR="00C11AAF" w:rsidRPr="009079F8" w:rsidRDefault="00C11AAF" w:rsidP="00F23355">
            <w:pPr>
              <w:rPr>
                <w:b/>
              </w:rPr>
            </w:pPr>
          </w:p>
        </w:tc>
        <w:tc>
          <w:tcPr>
            <w:tcW w:w="439" w:type="dxa"/>
          </w:tcPr>
          <w:p w14:paraId="5CBA6B0E" w14:textId="77777777" w:rsidR="00C11AAF" w:rsidRPr="009079F8" w:rsidRDefault="00C11AAF" w:rsidP="00F23355">
            <w:pPr>
              <w:rPr>
                <w:i/>
              </w:rPr>
            </w:pPr>
            <w:r w:rsidRPr="009079F8">
              <w:rPr>
                <w:i/>
              </w:rPr>
              <w:t>a</w:t>
            </w:r>
          </w:p>
        </w:tc>
        <w:tc>
          <w:tcPr>
            <w:tcW w:w="4524" w:type="dxa"/>
          </w:tcPr>
          <w:p w14:paraId="76A9E8C6" w14:textId="77777777" w:rsidR="00C11AAF" w:rsidRDefault="00C11AAF" w:rsidP="00F23355">
            <w:pPr>
              <w:pStyle w:val="pqiTabBody"/>
            </w:pPr>
            <w:r w:rsidRPr="009079F8">
              <w:t>Identyfikacja podmiotu</w:t>
            </w:r>
          </w:p>
          <w:p w14:paraId="6F53FB53" w14:textId="77777777" w:rsidR="00C11AAF" w:rsidRPr="009079F8" w:rsidRDefault="00C11AAF" w:rsidP="00F23355">
            <w:r>
              <w:rPr>
                <w:rFonts w:ascii="Courier New" w:hAnsi="Courier New" w:cs="Courier New"/>
                <w:noProof/>
                <w:color w:val="0000FF"/>
              </w:rPr>
              <w:t>Traderid</w:t>
            </w:r>
          </w:p>
        </w:tc>
        <w:tc>
          <w:tcPr>
            <w:tcW w:w="432" w:type="dxa"/>
          </w:tcPr>
          <w:p w14:paraId="03DD81B0" w14:textId="77777777" w:rsidR="00C11AAF" w:rsidRPr="009079F8" w:rsidRDefault="00C11AAF" w:rsidP="00F23355">
            <w:pPr>
              <w:jc w:val="center"/>
            </w:pPr>
            <w:r>
              <w:t>D</w:t>
            </w:r>
          </w:p>
        </w:tc>
        <w:tc>
          <w:tcPr>
            <w:tcW w:w="2782" w:type="dxa"/>
          </w:tcPr>
          <w:p w14:paraId="63C4EB04" w14:textId="77777777" w:rsidR="00C11AAF" w:rsidRPr="002F4661" w:rsidRDefault="00C11AAF" w:rsidP="00F23355">
            <w:pPr>
              <w:pStyle w:val="pqiTabHead"/>
              <w:rPr>
                <w:b w:val="0"/>
              </w:rPr>
            </w:pPr>
            <w:r w:rsidRPr="002F4661">
              <w:rPr>
                <w:b w:val="0"/>
              </w:rPr>
              <w:t xml:space="preserve">- „R”, jeżeli kod rodzaju miejsca przeznaczenia w polu 1a komunikatu </w:t>
            </w:r>
            <w:r>
              <w:rPr>
                <w:b w:val="0"/>
              </w:rPr>
              <w:t>PL815</w:t>
            </w:r>
            <w:r w:rsidRPr="002F4661">
              <w:rPr>
                <w:b w:val="0"/>
              </w:rPr>
              <w:t xml:space="preserve"> ma wartość „1”, „2”, „3”, „</w:t>
            </w:r>
            <w:r>
              <w:rPr>
                <w:b w:val="0"/>
              </w:rPr>
              <w:t>4”</w:t>
            </w:r>
            <w:r w:rsidRPr="002F4661">
              <w:rPr>
                <w:b w:val="0"/>
              </w:rPr>
              <w:t>.</w:t>
            </w:r>
          </w:p>
          <w:p w14:paraId="1478ED7E" w14:textId="77777777" w:rsidR="00C11AAF" w:rsidRPr="002F4661" w:rsidRDefault="00C11AAF" w:rsidP="00F23355">
            <w:pPr>
              <w:pStyle w:val="pqiTabHead"/>
              <w:rPr>
                <w:b w:val="0"/>
              </w:rPr>
            </w:pPr>
            <w:r w:rsidRPr="002F4661">
              <w:rPr>
                <w:b w:val="0"/>
              </w:rPr>
              <w:t xml:space="preserve">- „O” jeżeli kod rodzaju miejsca przeznaczenia w polu 1a komunikatu </w:t>
            </w:r>
            <w:r>
              <w:rPr>
                <w:b w:val="0"/>
              </w:rPr>
              <w:t>PL815</w:t>
            </w:r>
            <w:r w:rsidRPr="002F4661">
              <w:rPr>
                <w:b w:val="0"/>
              </w:rPr>
              <w:t xml:space="preserve"> ma wartość „6”.</w:t>
            </w:r>
          </w:p>
          <w:p w14:paraId="7E3BC9F8" w14:textId="77777777" w:rsidR="00C11AAF" w:rsidRPr="005F5DCD" w:rsidRDefault="00C11AAF" w:rsidP="00F23355">
            <w:r w:rsidRPr="002F4661">
              <w:t xml:space="preserve">- Nie stosuje się w przypadku kodu rodzaju miejsca przeznaczenia </w:t>
            </w:r>
            <w:r>
              <w:t xml:space="preserve">„5” </w:t>
            </w:r>
            <w:r w:rsidR="0076267F">
              <w:br/>
            </w:r>
            <w:r>
              <w:t xml:space="preserve">i </w:t>
            </w:r>
            <w:r w:rsidRPr="002F4661">
              <w:t>„8” w </w:t>
            </w:r>
            <w:r w:rsidRPr="005F5DCD">
              <w:t xml:space="preserve">polu 1a komunikatu </w:t>
            </w:r>
            <w:r w:rsidRPr="00F93B5E">
              <w:t>PL815</w:t>
            </w:r>
            <w:r w:rsidRPr="005F5DCD">
              <w:t>.</w:t>
            </w:r>
          </w:p>
          <w:p w14:paraId="56C02F12" w14:textId="77777777" w:rsidR="00C11AAF" w:rsidRPr="009079F8" w:rsidRDefault="00C11AAF" w:rsidP="00F23355">
            <w:r w:rsidRPr="005F5DCD">
              <w:rPr>
                <w:i/>
              </w:rPr>
              <w:t>(</w:t>
            </w:r>
            <w:r w:rsidRPr="005F5DCD">
              <w:t xml:space="preserve">Zobacz wartości enumeracji </w:t>
            </w:r>
            <w:r w:rsidRPr="005F5DCD">
              <w:fldChar w:fldCharType="begin"/>
            </w:r>
            <w:r w:rsidRPr="005F5DCD">
              <w:instrText xml:space="preserve"> REF _Ref267833580 \h  \* MERGEFORMAT </w:instrText>
            </w:r>
            <w:r w:rsidRPr="005F5DCD">
              <w:fldChar w:fldCharType="separate"/>
            </w:r>
            <w:r w:rsidR="002B6F91">
              <w:t>Kody rodzaju miejsca przeznaczenia (</w:t>
            </w:r>
            <w:proofErr w:type="spellStart"/>
            <w:r w:rsidR="002B6F91">
              <w:t>D</w:t>
            </w:r>
            <w:r w:rsidR="002B6F91" w:rsidRPr="00F963E2">
              <w:t>estination</w:t>
            </w:r>
            <w:proofErr w:type="spellEnd"/>
            <w:r w:rsidR="002B6F91" w:rsidRPr="00F963E2">
              <w:t xml:space="preserve"> </w:t>
            </w:r>
            <w:proofErr w:type="spellStart"/>
            <w:r w:rsidR="002B6F91" w:rsidRPr="00F963E2">
              <w:t>Type</w:t>
            </w:r>
            <w:proofErr w:type="spellEnd"/>
            <w:r w:rsidR="002B6F91" w:rsidRPr="00F963E2">
              <w:t xml:space="preserve"> </w:t>
            </w:r>
            <w:proofErr w:type="spellStart"/>
            <w:r w:rsidR="002B6F91" w:rsidRPr="00F963E2">
              <w:t>Code</w:t>
            </w:r>
            <w:r w:rsidR="002B6F91">
              <w:t>s</w:t>
            </w:r>
            <w:proofErr w:type="spellEnd"/>
            <w:r w:rsidR="002B6F91">
              <w:t>)</w:t>
            </w:r>
            <w:r w:rsidRPr="005F5DCD">
              <w:fldChar w:fldCharType="end"/>
            </w:r>
            <w:r w:rsidRPr="005F5DCD">
              <w:rPr>
                <w:i/>
              </w:rPr>
              <w:t>).</w:t>
            </w:r>
          </w:p>
        </w:tc>
        <w:tc>
          <w:tcPr>
            <w:tcW w:w="4088" w:type="dxa"/>
          </w:tcPr>
          <w:p w14:paraId="25DAA8AC" w14:textId="77777777" w:rsidR="00C11AAF" w:rsidRPr="009079F8" w:rsidRDefault="00C11AAF" w:rsidP="00F23355">
            <w:pPr>
              <w:pStyle w:val="pqiTabBody"/>
            </w:pPr>
            <w:r w:rsidRPr="009079F8">
              <w:t>Dla kodu rodzaju miejsca przeznaczenia:</w:t>
            </w:r>
          </w:p>
          <w:p w14:paraId="50858DDF" w14:textId="77777777" w:rsidR="00C11AAF" w:rsidRDefault="00C11AAF" w:rsidP="00F23355">
            <w:pPr>
              <w:pStyle w:val="pqiTabBody"/>
            </w:pPr>
            <w:r>
              <w:t xml:space="preserve">- </w:t>
            </w:r>
            <w:r w:rsidRPr="009079F8">
              <w:t>1</w:t>
            </w:r>
            <w:r>
              <w:t>, 2, 3 i 4</w:t>
            </w:r>
            <w:r w:rsidRPr="009079F8">
              <w:t xml:space="preserve">: </w:t>
            </w:r>
            <w:r>
              <w:t>jest to</w:t>
            </w:r>
            <w:r w:rsidRPr="009079F8">
              <w:t xml:space="preserve"> ważny numer </w:t>
            </w:r>
            <w:r>
              <w:t>akcyzowy</w:t>
            </w:r>
            <w:r w:rsidRPr="009079F8">
              <w:t xml:space="preserve"> </w:t>
            </w:r>
            <w:r>
              <w:t>podmiotu odbierającego,</w:t>
            </w:r>
          </w:p>
          <w:p w14:paraId="2EA0977A" w14:textId="77777777" w:rsidR="00C11AAF" w:rsidRPr="009079F8" w:rsidRDefault="00C11AAF" w:rsidP="00F23355">
            <w:r>
              <w:t>- 6</w:t>
            </w:r>
            <w:r w:rsidRPr="009079F8">
              <w:t xml:space="preserve">: </w:t>
            </w:r>
            <w:r>
              <w:t>jest to numer identyfikacyjny VAT podmiotu</w:t>
            </w:r>
            <w:r w:rsidRPr="009079F8">
              <w:t xml:space="preserve"> reprezentujące</w:t>
            </w:r>
            <w:r>
              <w:t>go</w:t>
            </w:r>
            <w:r w:rsidRPr="009079F8">
              <w:t xml:space="preserve"> wysyłającego </w:t>
            </w:r>
            <w:r w:rsidR="0076267F">
              <w:br/>
            </w:r>
            <w:r w:rsidRPr="009079F8">
              <w:t>w urzędzie wywozu</w:t>
            </w:r>
          </w:p>
        </w:tc>
        <w:tc>
          <w:tcPr>
            <w:tcW w:w="1051" w:type="dxa"/>
          </w:tcPr>
          <w:p w14:paraId="61DFF9A3" w14:textId="77777777" w:rsidR="00C11AAF" w:rsidRPr="009079F8" w:rsidRDefault="00C11AAF" w:rsidP="00F23355">
            <w:r w:rsidRPr="009079F8">
              <w:t>an..16</w:t>
            </w:r>
          </w:p>
        </w:tc>
      </w:tr>
      <w:tr w:rsidR="00C11AAF" w:rsidRPr="009079F8" w14:paraId="09EE56B4" w14:textId="77777777" w:rsidTr="007C5FC9">
        <w:tc>
          <w:tcPr>
            <w:tcW w:w="450" w:type="dxa"/>
          </w:tcPr>
          <w:p w14:paraId="7C432633" w14:textId="77777777" w:rsidR="00C11AAF" w:rsidRPr="009079F8" w:rsidRDefault="00C11AAF" w:rsidP="00F23355">
            <w:pPr>
              <w:rPr>
                <w:b/>
              </w:rPr>
            </w:pPr>
          </w:p>
        </w:tc>
        <w:tc>
          <w:tcPr>
            <w:tcW w:w="439" w:type="dxa"/>
          </w:tcPr>
          <w:p w14:paraId="371D7BDF" w14:textId="77777777" w:rsidR="00C11AAF" w:rsidRPr="009079F8" w:rsidRDefault="007C5FC9" w:rsidP="007C5FC9">
            <w:pPr>
              <w:rPr>
                <w:i/>
              </w:rPr>
            </w:pPr>
            <w:r>
              <w:rPr>
                <w:i/>
              </w:rPr>
              <w:t>b</w:t>
            </w:r>
          </w:p>
        </w:tc>
        <w:tc>
          <w:tcPr>
            <w:tcW w:w="4524" w:type="dxa"/>
          </w:tcPr>
          <w:p w14:paraId="0125F1E8" w14:textId="77777777" w:rsidR="00C11AAF" w:rsidRDefault="00C11AAF" w:rsidP="00F23355">
            <w:pPr>
              <w:pStyle w:val="pqiTabBody"/>
            </w:pPr>
            <w:r w:rsidRPr="009079F8">
              <w:t xml:space="preserve">Nazwa podmiotu </w:t>
            </w:r>
          </w:p>
          <w:p w14:paraId="27BE073B" w14:textId="77777777" w:rsidR="00C11AAF" w:rsidRDefault="00C11AAF" w:rsidP="00F23355">
            <w:r>
              <w:rPr>
                <w:rFonts w:ascii="Courier New" w:hAnsi="Courier New" w:cs="Courier New"/>
                <w:noProof/>
                <w:color w:val="0000FF"/>
              </w:rPr>
              <w:t>TraderName</w:t>
            </w:r>
          </w:p>
        </w:tc>
        <w:tc>
          <w:tcPr>
            <w:tcW w:w="432" w:type="dxa"/>
          </w:tcPr>
          <w:p w14:paraId="402833E2" w14:textId="77777777" w:rsidR="00C11AAF" w:rsidRDefault="00C11AAF" w:rsidP="00F23355">
            <w:pPr>
              <w:jc w:val="center"/>
            </w:pPr>
            <w:r w:rsidRPr="009079F8">
              <w:t>R</w:t>
            </w:r>
          </w:p>
        </w:tc>
        <w:tc>
          <w:tcPr>
            <w:tcW w:w="2782" w:type="dxa"/>
          </w:tcPr>
          <w:p w14:paraId="615B3516" w14:textId="77777777" w:rsidR="00C11AAF" w:rsidRPr="009079F8" w:rsidRDefault="00C11AAF" w:rsidP="00F23355"/>
        </w:tc>
        <w:tc>
          <w:tcPr>
            <w:tcW w:w="4088" w:type="dxa"/>
          </w:tcPr>
          <w:p w14:paraId="03107632" w14:textId="77777777" w:rsidR="00C11AAF" w:rsidRPr="009079F8" w:rsidRDefault="00C11AAF" w:rsidP="00F23355"/>
        </w:tc>
        <w:tc>
          <w:tcPr>
            <w:tcW w:w="1051" w:type="dxa"/>
          </w:tcPr>
          <w:p w14:paraId="2993108A" w14:textId="77777777" w:rsidR="00C11AAF" w:rsidRDefault="00C11AAF" w:rsidP="00F23355">
            <w:r w:rsidRPr="009079F8">
              <w:t>an..182</w:t>
            </w:r>
          </w:p>
        </w:tc>
      </w:tr>
      <w:tr w:rsidR="00C11AAF" w:rsidRPr="009079F8" w14:paraId="1EEA48AF" w14:textId="77777777" w:rsidTr="007C5FC9">
        <w:tc>
          <w:tcPr>
            <w:tcW w:w="450" w:type="dxa"/>
          </w:tcPr>
          <w:p w14:paraId="1780F655" w14:textId="77777777" w:rsidR="00C11AAF" w:rsidRPr="009079F8" w:rsidRDefault="00C11AAF" w:rsidP="00F23355">
            <w:pPr>
              <w:rPr>
                <w:b/>
              </w:rPr>
            </w:pPr>
          </w:p>
        </w:tc>
        <w:tc>
          <w:tcPr>
            <w:tcW w:w="439" w:type="dxa"/>
          </w:tcPr>
          <w:p w14:paraId="4976E488" w14:textId="77777777" w:rsidR="00C11AAF" w:rsidRPr="009079F8" w:rsidRDefault="007C5FC9" w:rsidP="007C5FC9">
            <w:pPr>
              <w:rPr>
                <w:i/>
              </w:rPr>
            </w:pPr>
            <w:r>
              <w:rPr>
                <w:i/>
              </w:rPr>
              <w:t>c</w:t>
            </w:r>
          </w:p>
        </w:tc>
        <w:tc>
          <w:tcPr>
            <w:tcW w:w="4524" w:type="dxa"/>
          </w:tcPr>
          <w:p w14:paraId="712A2473" w14:textId="77777777" w:rsidR="00C11AAF" w:rsidRDefault="00C11AAF" w:rsidP="00F23355">
            <w:pPr>
              <w:pStyle w:val="pqiTabBody"/>
            </w:pPr>
            <w:r w:rsidRPr="009079F8">
              <w:t>Ulica</w:t>
            </w:r>
          </w:p>
          <w:p w14:paraId="78C530F5" w14:textId="77777777" w:rsidR="00C11AAF" w:rsidRDefault="00C11AAF" w:rsidP="00F23355">
            <w:r>
              <w:rPr>
                <w:rFonts w:ascii="Courier New" w:hAnsi="Courier New" w:cs="Courier New"/>
                <w:noProof/>
                <w:color w:val="0000FF"/>
              </w:rPr>
              <w:t>StreetName</w:t>
            </w:r>
          </w:p>
        </w:tc>
        <w:tc>
          <w:tcPr>
            <w:tcW w:w="432" w:type="dxa"/>
          </w:tcPr>
          <w:p w14:paraId="3FF41779" w14:textId="77777777" w:rsidR="00C11AAF" w:rsidRDefault="00C11AAF" w:rsidP="00F23355">
            <w:pPr>
              <w:jc w:val="center"/>
            </w:pPr>
            <w:r w:rsidRPr="009079F8">
              <w:t>R</w:t>
            </w:r>
          </w:p>
        </w:tc>
        <w:tc>
          <w:tcPr>
            <w:tcW w:w="2782" w:type="dxa"/>
          </w:tcPr>
          <w:p w14:paraId="1235492A" w14:textId="77777777" w:rsidR="00C11AAF" w:rsidRPr="009079F8" w:rsidRDefault="00C11AAF" w:rsidP="00F23355"/>
        </w:tc>
        <w:tc>
          <w:tcPr>
            <w:tcW w:w="4088" w:type="dxa"/>
          </w:tcPr>
          <w:p w14:paraId="21447952" w14:textId="77777777" w:rsidR="00C11AAF" w:rsidRPr="009079F8" w:rsidRDefault="00C11AAF" w:rsidP="00F23355"/>
        </w:tc>
        <w:tc>
          <w:tcPr>
            <w:tcW w:w="1051" w:type="dxa"/>
          </w:tcPr>
          <w:p w14:paraId="5AEF06F2" w14:textId="77777777" w:rsidR="00C11AAF" w:rsidRDefault="00C11AAF" w:rsidP="00F23355">
            <w:r w:rsidRPr="009079F8">
              <w:t>an..65</w:t>
            </w:r>
          </w:p>
        </w:tc>
      </w:tr>
      <w:tr w:rsidR="00C11AAF" w:rsidRPr="009079F8" w14:paraId="6A531F5A" w14:textId="77777777" w:rsidTr="007C5FC9">
        <w:tc>
          <w:tcPr>
            <w:tcW w:w="450" w:type="dxa"/>
          </w:tcPr>
          <w:p w14:paraId="1CF32217" w14:textId="77777777" w:rsidR="00C11AAF" w:rsidRPr="009079F8" w:rsidRDefault="00C11AAF" w:rsidP="00F23355">
            <w:pPr>
              <w:rPr>
                <w:b/>
              </w:rPr>
            </w:pPr>
          </w:p>
        </w:tc>
        <w:tc>
          <w:tcPr>
            <w:tcW w:w="439" w:type="dxa"/>
          </w:tcPr>
          <w:p w14:paraId="366F8EE5" w14:textId="77777777" w:rsidR="00C11AAF" w:rsidRPr="009079F8" w:rsidRDefault="007C5FC9" w:rsidP="007C5FC9">
            <w:pPr>
              <w:rPr>
                <w:i/>
              </w:rPr>
            </w:pPr>
            <w:r>
              <w:rPr>
                <w:i/>
              </w:rPr>
              <w:t>d</w:t>
            </w:r>
          </w:p>
        </w:tc>
        <w:tc>
          <w:tcPr>
            <w:tcW w:w="4524" w:type="dxa"/>
          </w:tcPr>
          <w:p w14:paraId="70C9A60E" w14:textId="77777777" w:rsidR="00C11AAF" w:rsidRDefault="00C11AAF" w:rsidP="00F23355">
            <w:pPr>
              <w:pStyle w:val="pqiTabBody"/>
            </w:pPr>
            <w:r w:rsidRPr="009079F8">
              <w:t>Numer domu</w:t>
            </w:r>
          </w:p>
          <w:p w14:paraId="02F45024" w14:textId="77777777" w:rsidR="00C11AAF" w:rsidRDefault="00C11AAF" w:rsidP="00F23355">
            <w:r>
              <w:rPr>
                <w:rFonts w:ascii="Courier New" w:hAnsi="Courier New" w:cs="Courier New"/>
                <w:noProof/>
                <w:color w:val="0000FF"/>
              </w:rPr>
              <w:t>StreetNumber</w:t>
            </w:r>
          </w:p>
        </w:tc>
        <w:tc>
          <w:tcPr>
            <w:tcW w:w="432" w:type="dxa"/>
          </w:tcPr>
          <w:p w14:paraId="71B31BAA" w14:textId="77777777" w:rsidR="00C11AAF" w:rsidRDefault="00C11AAF" w:rsidP="00F23355">
            <w:pPr>
              <w:jc w:val="center"/>
            </w:pPr>
            <w:r w:rsidRPr="009079F8">
              <w:t>O</w:t>
            </w:r>
          </w:p>
        </w:tc>
        <w:tc>
          <w:tcPr>
            <w:tcW w:w="2782" w:type="dxa"/>
          </w:tcPr>
          <w:p w14:paraId="7F393780" w14:textId="77777777" w:rsidR="00C11AAF" w:rsidRPr="009079F8" w:rsidRDefault="00C11AAF" w:rsidP="00F23355"/>
        </w:tc>
        <w:tc>
          <w:tcPr>
            <w:tcW w:w="4088" w:type="dxa"/>
          </w:tcPr>
          <w:p w14:paraId="51132C40" w14:textId="77777777" w:rsidR="00C11AAF" w:rsidRPr="009079F8" w:rsidRDefault="00C11AAF" w:rsidP="00F23355"/>
        </w:tc>
        <w:tc>
          <w:tcPr>
            <w:tcW w:w="1051" w:type="dxa"/>
          </w:tcPr>
          <w:p w14:paraId="67956BBD" w14:textId="77777777" w:rsidR="00C11AAF" w:rsidRDefault="00C11AAF" w:rsidP="00F23355">
            <w:r w:rsidRPr="009079F8">
              <w:t>an..11</w:t>
            </w:r>
          </w:p>
        </w:tc>
      </w:tr>
      <w:tr w:rsidR="00C11AAF" w:rsidRPr="009079F8" w14:paraId="24859C29" w14:textId="77777777" w:rsidTr="007C5FC9">
        <w:tc>
          <w:tcPr>
            <w:tcW w:w="450" w:type="dxa"/>
          </w:tcPr>
          <w:p w14:paraId="11E6BCE7" w14:textId="77777777" w:rsidR="00C11AAF" w:rsidRPr="009079F8" w:rsidRDefault="00C11AAF" w:rsidP="00F23355">
            <w:pPr>
              <w:rPr>
                <w:b/>
              </w:rPr>
            </w:pPr>
          </w:p>
        </w:tc>
        <w:tc>
          <w:tcPr>
            <w:tcW w:w="439" w:type="dxa"/>
          </w:tcPr>
          <w:p w14:paraId="5BE9B166" w14:textId="77777777" w:rsidR="00C11AAF" w:rsidRPr="009079F8" w:rsidRDefault="007C5FC9" w:rsidP="007C5FC9">
            <w:pPr>
              <w:rPr>
                <w:i/>
              </w:rPr>
            </w:pPr>
            <w:r>
              <w:rPr>
                <w:i/>
              </w:rPr>
              <w:t>e</w:t>
            </w:r>
          </w:p>
        </w:tc>
        <w:tc>
          <w:tcPr>
            <w:tcW w:w="4524" w:type="dxa"/>
          </w:tcPr>
          <w:p w14:paraId="2F477AD6" w14:textId="77777777" w:rsidR="00C11AAF" w:rsidRDefault="00C11AAF" w:rsidP="00F23355">
            <w:pPr>
              <w:pStyle w:val="pqiTabBody"/>
            </w:pPr>
            <w:r w:rsidRPr="009079F8">
              <w:t>Kod pocztowy</w:t>
            </w:r>
          </w:p>
          <w:p w14:paraId="644022FB" w14:textId="77777777" w:rsidR="00C11AAF" w:rsidRDefault="00C11AAF" w:rsidP="00F23355">
            <w:r>
              <w:rPr>
                <w:rFonts w:ascii="Courier New" w:hAnsi="Courier New" w:cs="Courier New"/>
                <w:noProof/>
                <w:color w:val="0000FF"/>
              </w:rPr>
              <w:t>Postcode</w:t>
            </w:r>
          </w:p>
        </w:tc>
        <w:tc>
          <w:tcPr>
            <w:tcW w:w="432" w:type="dxa"/>
          </w:tcPr>
          <w:p w14:paraId="0B8ADCB7" w14:textId="77777777" w:rsidR="00C11AAF" w:rsidRDefault="00C11AAF" w:rsidP="00F23355">
            <w:pPr>
              <w:jc w:val="center"/>
            </w:pPr>
            <w:r w:rsidRPr="009079F8">
              <w:t>R</w:t>
            </w:r>
          </w:p>
        </w:tc>
        <w:tc>
          <w:tcPr>
            <w:tcW w:w="2782" w:type="dxa"/>
          </w:tcPr>
          <w:p w14:paraId="694210AD" w14:textId="77777777" w:rsidR="00C11AAF" w:rsidRPr="009079F8" w:rsidRDefault="00C11AAF" w:rsidP="00F23355"/>
        </w:tc>
        <w:tc>
          <w:tcPr>
            <w:tcW w:w="4088" w:type="dxa"/>
          </w:tcPr>
          <w:p w14:paraId="26869F88" w14:textId="77777777" w:rsidR="00C11AAF" w:rsidRPr="009079F8" w:rsidRDefault="00C11AAF" w:rsidP="00F23355"/>
        </w:tc>
        <w:tc>
          <w:tcPr>
            <w:tcW w:w="1051" w:type="dxa"/>
          </w:tcPr>
          <w:p w14:paraId="15A2E05A" w14:textId="77777777" w:rsidR="00C11AAF" w:rsidRDefault="00C11AAF" w:rsidP="00F23355">
            <w:r w:rsidRPr="009079F8">
              <w:t>an..10</w:t>
            </w:r>
          </w:p>
        </w:tc>
      </w:tr>
      <w:tr w:rsidR="00C11AAF" w:rsidRPr="009079F8" w14:paraId="5933A63A" w14:textId="77777777" w:rsidTr="007C5FC9">
        <w:tc>
          <w:tcPr>
            <w:tcW w:w="450" w:type="dxa"/>
          </w:tcPr>
          <w:p w14:paraId="34C4A4F7" w14:textId="77777777" w:rsidR="00C11AAF" w:rsidRPr="009079F8" w:rsidRDefault="00C11AAF" w:rsidP="00F23355">
            <w:pPr>
              <w:rPr>
                <w:b/>
              </w:rPr>
            </w:pPr>
          </w:p>
        </w:tc>
        <w:tc>
          <w:tcPr>
            <w:tcW w:w="439" w:type="dxa"/>
          </w:tcPr>
          <w:p w14:paraId="76F969EC" w14:textId="77777777" w:rsidR="00C11AAF" w:rsidRPr="009079F8" w:rsidRDefault="007C5FC9" w:rsidP="007C5FC9">
            <w:pPr>
              <w:rPr>
                <w:i/>
              </w:rPr>
            </w:pPr>
            <w:r>
              <w:rPr>
                <w:i/>
              </w:rPr>
              <w:t>f</w:t>
            </w:r>
          </w:p>
        </w:tc>
        <w:tc>
          <w:tcPr>
            <w:tcW w:w="4524" w:type="dxa"/>
          </w:tcPr>
          <w:p w14:paraId="59618CE7" w14:textId="77777777" w:rsidR="00C11AAF" w:rsidRDefault="00C11AAF" w:rsidP="00F23355">
            <w:pPr>
              <w:pStyle w:val="pqiTabBody"/>
            </w:pPr>
            <w:r w:rsidRPr="009079F8">
              <w:t>Miejscowość</w:t>
            </w:r>
          </w:p>
          <w:p w14:paraId="0E6751AA" w14:textId="77777777" w:rsidR="00C11AAF" w:rsidRDefault="00C11AAF" w:rsidP="00F23355">
            <w:r>
              <w:rPr>
                <w:rFonts w:ascii="Courier New" w:hAnsi="Courier New" w:cs="Courier New"/>
                <w:noProof/>
                <w:color w:val="0000FF"/>
              </w:rPr>
              <w:t>City</w:t>
            </w:r>
          </w:p>
        </w:tc>
        <w:tc>
          <w:tcPr>
            <w:tcW w:w="432" w:type="dxa"/>
          </w:tcPr>
          <w:p w14:paraId="2CB48EC5" w14:textId="77777777" w:rsidR="00C11AAF" w:rsidRDefault="00C11AAF" w:rsidP="00F23355">
            <w:pPr>
              <w:jc w:val="center"/>
            </w:pPr>
            <w:r w:rsidRPr="009079F8">
              <w:t>R</w:t>
            </w:r>
          </w:p>
        </w:tc>
        <w:tc>
          <w:tcPr>
            <w:tcW w:w="2782" w:type="dxa"/>
          </w:tcPr>
          <w:p w14:paraId="25D5F542" w14:textId="77777777" w:rsidR="00C11AAF" w:rsidRPr="009079F8" w:rsidRDefault="00C11AAF" w:rsidP="00F23355"/>
        </w:tc>
        <w:tc>
          <w:tcPr>
            <w:tcW w:w="4088" w:type="dxa"/>
          </w:tcPr>
          <w:p w14:paraId="1C2EA8B7" w14:textId="77777777" w:rsidR="00C11AAF" w:rsidRPr="009079F8" w:rsidRDefault="00C11AAF" w:rsidP="00F23355"/>
        </w:tc>
        <w:tc>
          <w:tcPr>
            <w:tcW w:w="1051" w:type="dxa"/>
          </w:tcPr>
          <w:p w14:paraId="450B2FC0" w14:textId="77777777" w:rsidR="00C11AAF" w:rsidRDefault="00C11AAF" w:rsidP="00F23355">
            <w:r w:rsidRPr="009079F8">
              <w:t>an..50</w:t>
            </w:r>
          </w:p>
        </w:tc>
      </w:tr>
      <w:tr w:rsidR="007C5FC9" w:rsidRPr="00447A40" w14:paraId="0E7865F8" w14:textId="77777777" w:rsidTr="007C5FC9">
        <w:tc>
          <w:tcPr>
            <w:tcW w:w="450" w:type="dxa"/>
            <w:tcBorders>
              <w:top w:val="single" w:sz="2" w:space="0" w:color="auto"/>
              <w:left w:val="single" w:sz="2" w:space="0" w:color="auto"/>
              <w:bottom w:val="single" w:sz="2" w:space="0" w:color="auto"/>
              <w:right w:val="single" w:sz="2" w:space="0" w:color="auto"/>
            </w:tcBorders>
          </w:tcPr>
          <w:p w14:paraId="2D7CD1DE" w14:textId="77777777" w:rsidR="007C5FC9" w:rsidRPr="009079F8" w:rsidRDefault="007C5FC9" w:rsidP="00B824BD">
            <w:pPr>
              <w:rPr>
                <w:b/>
              </w:rPr>
            </w:pPr>
          </w:p>
        </w:tc>
        <w:tc>
          <w:tcPr>
            <w:tcW w:w="439" w:type="dxa"/>
            <w:tcBorders>
              <w:top w:val="single" w:sz="2" w:space="0" w:color="auto"/>
              <w:left w:val="single" w:sz="2" w:space="0" w:color="auto"/>
              <w:bottom w:val="single" w:sz="2" w:space="0" w:color="auto"/>
              <w:right w:val="single" w:sz="2" w:space="0" w:color="auto"/>
            </w:tcBorders>
          </w:tcPr>
          <w:p w14:paraId="288C007A" w14:textId="77777777" w:rsidR="007C5FC9" w:rsidRPr="009079F8" w:rsidRDefault="007C5FC9" w:rsidP="00B824BD">
            <w:pPr>
              <w:rPr>
                <w:i/>
              </w:rPr>
            </w:pPr>
            <w:r>
              <w:rPr>
                <w:i/>
              </w:rPr>
              <w:t>g</w:t>
            </w:r>
          </w:p>
        </w:tc>
        <w:tc>
          <w:tcPr>
            <w:tcW w:w="4524" w:type="dxa"/>
            <w:tcBorders>
              <w:top w:val="single" w:sz="2" w:space="0" w:color="auto"/>
              <w:left w:val="single" w:sz="2" w:space="0" w:color="auto"/>
              <w:bottom w:val="single" w:sz="2" w:space="0" w:color="auto"/>
              <w:right w:val="single" w:sz="2" w:space="0" w:color="auto"/>
            </w:tcBorders>
          </w:tcPr>
          <w:p w14:paraId="1DFAFF18" w14:textId="77777777" w:rsidR="007C5FC9" w:rsidRDefault="007C5FC9" w:rsidP="00B824BD">
            <w:pPr>
              <w:pStyle w:val="pqiTabBody"/>
            </w:pPr>
            <w:r>
              <w:t>Identyfikacja podmiotu – numer EORI</w:t>
            </w:r>
          </w:p>
          <w:p w14:paraId="41190D17" w14:textId="77777777" w:rsidR="007C5FC9" w:rsidRPr="009079F8" w:rsidRDefault="007C5FC9" w:rsidP="00B824BD">
            <w:pPr>
              <w:pStyle w:val="pqiTabBody"/>
            </w:pPr>
            <w:proofErr w:type="spellStart"/>
            <w:r w:rsidRPr="00403C09">
              <w:t>EoriNumber</w:t>
            </w:r>
            <w:proofErr w:type="spellEnd"/>
          </w:p>
        </w:tc>
        <w:tc>
          <w:tcPr>
            <w:tcW w:w="432" w:type="dxa"/>
            <w:tcBorders>
              <w:top w:val="single" w:sz="2" w:space="0" w:color="auto"/>
              <w:left w:val="single" w:sz="2" w:space="0" w:color="auto"/>
              <w:bottom w:val="single" w:sz="2" w:space="0" w:color="auto"/>
              <w:right w:val="single" w:sz="2" w:space="0" w:color="auto"/>
            </w:tcBorders>
          </w:tcPr>
          <w:p w14:paraId="79180F3B" w14:textId="77777777" w:rsidR="007C5FC9" w:rsidRPr="009079F8" w:rsidRDefault="007C5FC9" w:rsidP="00B824BD">
            <w:pPr>
              <w:jc w:val="center"/>
            </w:pPr>
            <w:r>
              <w:t>C</w:t>
            </w:r>
          </w:p>
        </w:tc>
        <w:tc>
          <w:tcPr>
            <w:tcW w:w="2782" w:type="dxa"/>
            <w:tcBorders>
              <w:top w:val="single" w:sz="2" w:space="0" w:color="auto"/>
              <w:left w:val="single" w:sz="2" w:space="0" w:color="auto"/>
              <w:bottom w:val="single" w:sz="2" w:space="0" w:color="auto"/>
              <w:right w:val="single" w:sz="2" w:space="0" w:color="auto"/>
            </w:tcBorders>
          </w:tcPr>
          <w:p w14:paraId="2B0D4F82" w14:textId="77777777" w:rsidR="007C5FC9" w:rsidRPr="00403C09" w:rsidRDefault="007C5FC9" w:rsidP="00B824BD">
            <w:pPr>
              <w:pStyle w:val="pqiTabHead"/>
              <w:rPr>
                <w:b w:val="0"/>
              </w:rPr>
            </w:pPr>
            <w:r w:rsidRPr="00403C09">
              <w:rPr>
                <w:b w:val="0"/>
              </w:rPr>
              <w:t>„O” jeśli kod rodzaju miejsca przeznaczenia: 6, w przeciwnym razie nie stosuje się</w:t>
            </w:r>
          </w:p>
        </w:tc>
        <w:tc>
          <w:tcPr>
            <w:tcW w:w="4088" w:type="dxa"/>
            <w:tcBorders>
              <w:top w:val="single" w:sz="2" w:space="0" w:color="auto"/>
              <w:left w:val="single" w:sz="2" w:space="0" w:color="auto"/>
              <w:bottom w:val="single" w:sz="2" w:space="0" w:color="auto"/>
              <w:right w:val="single" w:sz="2" w:space="0" w:color="auto"/>
            </w:tcBorders>
          </w:tcPr>
          <w:p w14:paraId="38AFF87B" w14:textId="77777777" w:rsidR="007C5FC9" w:rsidRPr="009079F8" w:rsidRDefault="007C5FC9" w:rsidP="00B824BD">
            <w:pPr>
              <w:pStyle w:val="pqiTabBody"/>
            </w:pPr>
          </w:p>
        </w:tc>
        <w:tc>
          <w:tcPr>
            <w:tcW w:w="1051" w:type="dxa"/>
            <w:tcBorders>
              <w:top w:val="single" w:sz="2" w:space="0" w:color="auto"/>
              <w:left w:val="single" w:sz="2" w:space="0" w:color="auto"/>
              <w:bottom w:val="single" w:sz="2" w:space="0" w:color="auto"/>
              <w:right w:val="single" w:sz="2" w:space="0" w:color="auto"/>
            </w:tcBorders>
          </w:tcPr>
          <w:p w14:paraId="51DC60BF" w14:textId="77777777" w:rsidR="007C5FC9" w:rsidRPr="00403C09" w:rsidRDefault="007C5FC9" w:rsidP="00B824BD">
            <w:r w:rsidRPr="00403C09">
              <w:t>an..17</w:t>
            </w:r>
          </w:p>
        </w:tc>
      </w:tr>
      <w:tr w:rsidR="00C11AAF" w:rsidRPr="009079F8" w14:paraId="35ACEE0D" w14:textId="77777777" w:rsidTr="007C5FC9">
        <w:tc>
          <w:tcPr>
            <w:tcW w:w="889" w:type="dxa"/>
            <w:gridSpan w:val="2"/>
          </w:tcPr>
          <w:p w14:paraId="3BEC81C2" w14:textId="77777777" w:rsidR="00C11AAF" w:rsidRPr="009079F8" w:rsidRDefault="00C11AAF" w:rsidP="00F23355">
            <w:pPr>
              <w:keepNext/>
              <w:rPr>
                <w:i/>
              </w:rPr>
            </w:pPr>
            <w:r>
              <w:rPr>
                <w:b/>
              </w:rPr>
              <w:t>3</w:t>
            </w:r>
          </w:p>
        </w:tc>
        <w:tc>
          <w:tcPr>
            <w:tcW w:w="4524" w:type="dxa"/>
          </w:tcPr>
          <w:p w14:paraId="7B3ABED3" w14:textId="77777777" w:rsidR="00C11AAF" w:rsidRPr="009E7D02" w:rsidRDefault="00C11AAF" w:rsidP="00F23355">
            <w:pPr>
              <w:keepNext/>
              <w:rPr>
                <w:b/>
              </w:rPr>
            </w:pPr>
            <w:r>
              <w:rPr>
                <w:b/>
              </w:rPr>
              <w:t>Urząd wysyłki</w:t>
            </w:r>
          </w:p>
          <w:p w14:paraId="17B78C35" w14:textId="77777777" w:rsidR="00C11AAF" w:rsidRPr="00117D67" w:rsidRDefault="00C11AAF" w:rsidP="00F23355">
            <w:pPr>
              <w:keepNext/>
              <w:rPr>
                <w:rFonts w:ascii="Courier New" w:hAnsi="Courier New" w:cs="Courier New"/>
                <w:noProof/>
                <w:color w:val="0000FF"/>
                <w:szCs w:val="20"/>
              </w:rPr>
            </w:pPr>
            <w:r w:rsidRPr="00117D67">
              <w:rPr>
                <w:rFonts w:ascii="Courier New" w:hAnsi="Courier New" w:cs="Courier New"/>
                <w:noProof/>
                <w:color w:val="0000FF"/>
                <w:szCs w:val="20"/>
              </w:rPr>
              <w:t>ExportPlaceCustomsOffice</w:t>
            </w:r>
          </w:p>
        </w:tc>
        <w:tc>
          <w:tcPr>
            <w:tcW w:w="432" w:type="dxa"/>
          </w:tcPr>
          <w:p w14:paraId="778A81ED" w14:textId="77777777" w:rsidR="00C11AAF" w:rsidRPr="0072755A" w:rsidRDefault="00C11AAF" w:rsidP="00F23355">
            <w:pPr>
              <w:keepNext/>
              <w:jc w:val="center"/>
              <w:rPr>
                <w:b/>
              </w:rPr>
            </w:pPr>
            <w:r>
              <w:rPr>
                <w:b/>
              </w:rPr>
              <w:t>O</w:t>
            </w:r>
          </w:p>
        </w:tc>
        <w:tc>
          <w:tcPr>
            <w:tcW w:w="2782" w:type="dxa"/>
          </w:tcPr>
          <w:p w14:paraId="17A7558A" w14:textId="77777777" w:rsidR="00C11AAF" w:rsidRPr="0072755A" w:rsidRDefault="00C11AAF" w:rsidP="00F23355">
            <w:pPr>
              <w:keepNext/>
              <w:rPr>
                <w:b/>
              </w:rPr>
            </w:pPr>
          </w:p>
        </w:tc>
        <w:tc>
          <w:tcPr>
            <w:tcW w:w="4088" w:type="dxa"/>
          </w:tcPr>
          <w:p w14:paraId="09894D1A" w14:textId="77777777" w:rsidR="00C11AAF" w:rsidRPr="0072755A" w:rsidRDefault="00C11AAF" w:rsidP="00F23355">
            <w:pPr>
              <w:rPr>
                <w:b/>
              </w:rPr>
            </w:pPr>
          </w:p>
        </w:tc>
        <w:tc>
          <w:tcPr>
            <w:tcW w:w="1051" w:type="dxa"/>
          </w:tcPr>
          <w:p w14:paraId="735F9A3C" w14:textId="77777777" w:rsidR="00C11AAF" w:rsidRPr="0072755A" w:rsidRDefault="00C11AAF" w:rsidP="00F23355">
            <w:pPr>
              <w:keepNext/>
              <w:rPr>
                <w:b/>
              </w:rPr>
            </w:pPr>
            <w:r w:rsidRPr="0072755A">
              <w:rPr>
                <w:b/>
              </w:rPr>
              <w:t>1x</w:t>
            </w:r>
          </w:p>
        </w:tc>
      </w:tr>
      <w:tr w:rsidR="00C11AAF" w:rsidRPr="009079F8" w14:paraId="5619A643" w14:textId="77777777" w:rsidTr="007C5FC9">
        <w:tc>
          <w:tcPr>
            <w:tcW w:w="450" w:type="dxa"/>
          </w:tcPr>
          <w:p w14:paraId="4635451C" w14:textId="77777777" w:rsidR="00C11AAF" w:rsidRPr="009079F8" w:rsidRDefault="00C11AAF" w:rsidP="00F23355">
            <w:pPr>
              <w:rPr>
                <w:b/>
              </w:rPr>
            </w:pPr>
          </w:p>
        </w:tc>
        <w:tc>
          <w:tcPr>
            <w:tcW w:w="439" w:type="dxa"/>
          </w:tcPr>
          <w:p w14:paraId="04A91B97" w14:textId="77777777" w:rsidR="00C11AAF" w:rsidRPr="009079F8" w:rsidRDefault="00C11AAF" w:rsidP="00F23355">
            <w:pPr>
              <w:rPr>
                <w:i/>
              </w:rPr>
            </w:pPr>
            <w:r>
              <w:rPr>
                <w:i/>
              </w:rPr>
              <w:t>a</w:t>
            </w:r>
          </w:p>
        </w:tc>
        <w:tc>
          <w:tcPr>
            <w:tcW w:w="4524" w:type="dxa"/>
          </w:tcPr>
          <w:p w14:paraId="66943038" w14:textId="77777777" w:rsidR="00C11AAF" w:rsidRDefault="00C11AAF" w:rsidP="00F23355">
            <w:r>
              <w:t>Numer referencyjny urzędu</w:t>
            </w:r>
          </w:p>
          <w:p w14:paraId="5E0AAF4E" w14:textId="77777777" w:rsidR="00C11AAF" w:rsidRPr="00117D67" w:rsidRDefault="00C11AAF" w:rsidP="00F23355">
            <w:pPr>
              <w:rPr>
                <w:rFonts w:ascii="Courier New" w:hAnsi="Courier New" w:cs="Courier New"/>
                <w:noProof/>
                <w:color w:val="0000FF"/>
                <w:szCs w:val="20"/>
              </w:rPr>
            </w:pPr>
            <w:r>
              <w:rPr>
                <w:rFonts w:ascii="Courier New" w:hAnsi="Courier New" w:cs="Courier New"/>
                <w:noProof/>
                <w:color w:val="0000FF"/>
                <w:szCs w:val="20"/>
              </w:rPr>
              <w:t>ReferenceNumber</w:t>
            </w:r>
          </w:p>
        </w:tc>
        <w:tc>
          <w:tcPr>
            <w:tcW w:w="432" w:type="dxa"/>
          </w:tcPr>
          <w:p w14:paraId="5AF430CE" w14:textId="77777777" w:rsidR="00C11AAF" w:rsidRPr="009079F8" w:rsidRDefault="00C11AAF" w:rsidP="00F23355">
            <w:pPr>
              <w:jc w:val="center"/>
            </w:pPr>
            <w:r w:rsidRPr="009079F8">
              <w:rPr>
                <w:szCs w:val="20"/>
              </w:rPr>
              <w:t>R</w:t>
            </w:r>
          </w:p>
        </w:tc>
        <w:tc>
          <w:tcPr>
            <w:tcW w:w="2782" w:type="dxa"/>
          </w:tcPr>
          <w:p w14:paraId="65013722" w14:textId="77777777" w:rsidR="00C11AAF" w:rsidRPr="009079F8" w:rsidRDefault="00C11AAF" w:rsidP="00F23355"/>
        </w:tc>
        <w:tc>
          <w:tcPr>
            <w:tcW w:w="4088" w:type="dxa"/>
          </w:tcPr>
          <w:p w14:paraId="7AAD0D8E" w14:textId="77777777" w:rsidR="00C11AAF" w:rsidRPr="009079F8" w:rsidRDefault="00C11AAF" w:rsidP="00F23355">
            <w:r>
              <w:t>K</w:t>
            </w:r>
            <w:r w:rsidRPr="009079F8">
              <w:t xml:space="preserve">od </w:t>
            </w:r>
            <w:r>
              <w:t>urzędu wywozu, w którym zostało</w:t>
            </w:r>
            <w:r w:rsidRPr="009079F8">
              <w:t xml:space="preserve"> złożone zgłoszenie </w:t>
            </w:r>
            <w:r>
              <w:t xml:space="preserve">wywozowe </w:t>
            </w:r>
            <w:r w:rsidRPr="009079F8">
              <w:t xml:space="preserve">zgodnie </w:t>
            </w:r>
            <w:r w:rsidR="0076267F">
              <w:br/>
            </w:r>
            <w:r w:rsidRPr="009079F8">
              <w:t xml:space="preserve">z art. 161 ust. 5 </w:t>
            </w:r>
            <w:r>
              <w:t>Rozporządzenia</w:t>
            </w:r>
            <w:r w:rsidRPr="009079F8">
              <w:t xml:space="preserve"> Rady (EWG) 2913/92</w:t>
            </w:r>
            <w:r w:rsidRPr="009079F8">
              <w:rPr>
                <w:rStyle w:val="Odwoanieprzypisudolnego"/>
              </w:rPr>
              <w:footnoteReference w:id="17"/>
            </w:r>
            <w:r w:rsidRPr="009079F8">
              <w:t>.</w:t>
            </w:r>
          </w:p>
        </w:tc>
        <w:tc>
          <w:tcPr>
            <w:tcW w:w="1051" w:type="dxa"/>
          </w:tcPr>
          <w:p w14:paraId="5BEE0A9A" w14:textId="77777777" w:rsidR="00C11AAF" w:rsidRPr="009079F8" w:rsidRDefault="00C11AAF" w:rsidP="00F23355">
            <w:r>
              <w:t>an8</w:t>
            </w:r>
          </w:p>
        </w:tc>
      </w:tr>
      <w:tr w:rsidR="00C11AAF" w:rsidRPr="009079F8" w14:paraId="0630F522" w14:textId="77777777" w:rsidTr="007C5FC9">
        <w:tc>
          <w:tcPr>
            <w:tcW w:w="889" w:type="dxa"/>
            <w:gridSpan w:val="2"/>
          </w:tcPr>
          <w:p w14:paraId="310C3CE5" w14:textId="77777777" w:rsidR="00C11AAF" w:rsidRPr="009079F8" w:rsidRDefault="00C11AAF" w:rsidP="00F23355">
            <w:pPr>
              <w:keepNext/>
              <w:rPr>
                <w:i/>
              </w:rPr>
            </w:pPr>
            <w:r>
              <w:rPr>
                <w:b/>
              </w:rPr>
              <w:lastRenderedPageBreak/>
              <w:t>4</w:t>
            </w:r>
          </w:p>
        </w:tc>
        <w:tc>
          <w:tcPr>
            <w:tcW w:w="4524" w:type="dxa"/>
          </w:tcPr>
          <w:p w14:paraId="3D88EDE4" w14:textId="77777777" w:rsidR="00C11AAF" w:rsidRPr="009E7D02" w:rsidRDefault="00C11AAF" w:rsidP="00F23355">
            <w:pPr>
              <w:keepNext/>
              <w:rPr>
                <w:b/>
              </w:rPr>
            </w:pPr>
            <w:r>
              <w:rPr>
                <w:b/>
              </w:rPr>
              <w:t>W</w:t>
            </w:r>
            <w:r w:rsidRPr="009E7D02">
              <w:rPr>
                <w:b/>
              </w:rPr>
              <w:t>ynik sprawdzenia z deklaracją eksportową</w:t>
            </w:r>
          </w:p>
          <w:p w14:paraId="491B0F5B" w14:textId="77777777" w:rsidR="00C11AAF" w:rsidRPr="009E7D02" w:rsidRDefault="00C11AAF" w:rsidP="00F23355">
            <w:pPr>
              <w:keepNext/>
              <w:rPr>
                <w:b/>
              </w:rPr>
            </w:pPr>
            <w:r w:rsidRPr="009E7D02">
              <w:rPr>
                <w:rFonts w:ascii="Courier New" w:hAnsi="Courier New" w:cs="Courier New"/>
                <w:noProof/>
                <w:color w:val="0000FF"/>
                <w:szCs w:val="20"/>
              </w:rPr>
              <w:t>ExportCrossCheckingDiagnoses</w:t>
            </w:r>
          </w:p>
        </w:tc>
        <w:tc>
          <w:tcPr>
            <w:tcW w:w="432" w:type="dxa"/>
          </w:tcPr>
          <w:p w14:paraId="2E28F37F" w14:textId="77777777" w:rsidR="00C11AAF" w:rsidRPr="0072755A" w:rsidRDefault="00C11AAF" w:rsidP="00F23355">
            <w:pPr>
              <w:keepNext/>
              <w:jc w:val="center"/>
              <w:rPr>
                <w:b/>
              </w:rPr>
            </w:pPr>
            <w:r w:rsidRPr="0072755A">
              <w:rPr>
                <w:b/>
              </w:rPr>
              <w:t>D</w:t>
            </w:r>
          </w:p>
        </w:tc>
        <w:tc>
          <w:tcPr>
            <w:tcW w:w="2782" w:type="dxa"/>
          </w:tcPr>
          <w:p w14:paraId="74121604" w14:textId="77777777" w:rsidR="00C11AAF" w:rsidRPr="002E4EEB" w:rsidRDefault="00C11AAF" w:rsidP="00F23355">
            <w:pPr>
              <w:keepNext/>
              <w:rPr>
                <w:b/>
              </w:rPr>
            </w:pPr>
            <w:r w:rsidRPr="002E4EEB">
              <w:rPr>
                <w:b/>
              </w:rPr>
              <w:t>Jeśli powód odrzucenia to „</w:t>
            </w:r>
            <w:r w:rsidRPr="002E4EEB">
              <w:rPr>
                <w:b/>
                <w:lang w:eastAsia="en-GB"/>
              </w:rPr>
              <w:t>zawartość e-AD niezgodna z danymi wywozu</w:t>
            </w:r>
            <w:r w:rsidRPr="002E4EEB">
              <w:rPr>
                <w:b/>
              </w:rPr>
              <w:t xml:space="preserve">” (4), wtedy ‘R’. </w:t>
            </w:r>
            <w:r w:rsidR="0076267F">
              <w:rPr>
                <w:b/>
              </w:rPr>
              <w:br/>
            </w:r>
            <w:r>
              <w:rPr>
                <w:b/>
              </w:rPr>
              <w:t>W pozostałych przypadkach nie stosuje się.</w:t>
            </w:r>
          </w:p>
        </w:tc>
        <w:tc>
          <w:tcPr>
            <w:tcW w:w="4088" w:type="dxa"/>
          </w:tcPr>
          <w:p w14:paraId="74E39135" w14:textId="77777777" w:rsidR="00C11AAF" w:rsidRPr="0072755A" w:rsidRDefault="00C11AAF" w:rsidP="00F23355">
            <w:pPr>
              <w:rPr>
                <w:b/>
              </w:rPr>
            </w:pPr>
          </w:p>
        </w:tc>
        <w:tc>
          <w:tcPr>
            <w:tcW w:w="1051" w:type="dxa"/>
          </w:tcPr>
          <w:p w14:paraId="5946A4E6" w14:textId="77777777" w:rsidR="00C11AAF" w:rsidRPr="0072755A" w:rsidRDefault="00C11AAF" w:rsidP="00F23355">
            <w:pPr>
              <w:keepNext/>
              <w:rPr>
                <w:b/>
              </w:rPr>
            </w:pPr>
            <w:r w:rsidRPr="0072755A">
              <w:rPr>
                <w:b/>
              </w:rPr>
              <w:t>1x</w:t>
            </w:r>
          </w:p>
        </w:tc>
      </w:tr>
      <w:tr w:rsidR="00C11AAF" w:rsidRPr="009079F8" w14:paraId="78DD74B7" w14:textId="77777777" w:rsidTr="007C5FC9">
        <w:tc>
          <w:tcPr>
            <w:tcW w:w="450" w:type="dxa"/>
          </w:tcPr>
          <w:p w14:paraId="1F38CA35" w14:textId="77777777" w:rsidR="00C11AAF" w:rsidRPr="009079F8" w:rsidRDefault="00C11AAF" w:rsidP="00F23355">
            <w:pPr>
              <w:rPr>
                <w:b/>
              </w:rPr>
            </w:pPr>
          </w:p>
        </w:tc>
        <w:tc>
          <w:tcPr>
            <w:tcW w:w="439" w:type="dxa"/>
          </w:tcPr>
          <w:p w14:paraId="60B21736" w14:textId="77777777" w:rsidR="00C11AAF" w:rsidRPr="009079F8" w:rsidRDefault="00C11AAF" w:rsidP="00F23355">
            <w:pPr>
              <w:rPr>
                <w:i/>
              </w:rPr>
            </w:pPr>
            <w:r>
              <w:rPr>
                <w:i/>
              </w:rPr>
              <w:t>a</w:t>
            </w:r>
          </w:p>
        </w:tc>
        <w:tc>
          <w:tcPr>
            <w:tcW w:w="4524" w:type="dxa"/>
          </w:tcPr>
          <w:p w14:paraId="2B316928" w14:textId="77777777" w:rsidR="00C11AAF" w:rsidRPr="00B26FEC" w:rsidRDefault="00C11AAF" w:rsidP="00F23355">
            <w:r w:rsidRPr="00B26FEC">
              <w:t>Lokalny numer referencyjny</w:t>
            </w:r>
          </w:p>
          <w:p w14:paraId="219BE4A5" w14:textId="77777777" w:rsidR="00C11AAF" w:rsidRPr="009079F8" w:rsidRDefault="00C11AAF" w:rsidP="00F23355">
            <w:r>
              <w:rPr>
                <w:rFonts w:ascii="Courier New" w:hAnsi="Courier New" w:cs="Courier New"/>
                <w:noProof/>
                <w:color w:val="0000FF"/>
                <w:szCs w:val="20"/>
              </w:rPr>
              <w:t>LocalReferenceNumber</w:t>
            </w:r>
          </w:p>
        </w:tc>
        <w:tc>
          <w:tcPr>
            <w:tcW w:w="432" w:type="dxa"/>
          </w:tcPr>
          <w:p w14:paraId="749F61DC" w14:textId="77777777" w:rsidR="00C11AAF" w:rsidRPr="009079F8" w:rsidRDefault="00C11AAF" w:rsidP="00F23355">
            <w:pPr>
              <w:jc w:val="center"/>
            </w:pPr>
            <w:r>
              <w:t>D</w:t>
            </w:r>
          </w:p>
        </w:tc>
        <w:tc>
          <w:tcPr>
            <w:tcW w:w="2782" w:type="dxa"/>
          </w:tcPr>
          <w:p w14:paraId="217A1F8C" w14:textId="77777777" w:rsidR="00C11AAF" w:rsidRPr="009079F8" w:rsidRDefault="00C11AAF" w:rsidP="00F23355">
            <w:r>
              <w:t xml:space="preserve">Co najmniej jeden </w:t>
            </w:r>
            <w:r w:rsidR="0076267F">
              <w:br/>
            </w:r>
            <w:r>
              <w:t>z elementów 4a lub 4b powinien być obecny.</w:t>
            </w:r>
          </w:p>
        </w:tc>
        <w:tc>
          <w:tcPr>
            <w:tcW w:w="4088" w:type="dxa"/>
          </w:tcPr>
          <w:p w14:paraId="6519039E" w14:textId="77777777" w:rsidR="00C11AAF" w:rsidRPr="009079F8" w:rsidRDefault="00C11AAF" w:rsidP="00F23355">
            <w:r>
              <w:t>Numer LRN z deklaracji wywozowej</w:t>
            </w:r>
          </w:p>
        </w:tc>
        <w:tc>
          <w:tcPr>
            <w:tcW w:w="1051" w:type="dxa"/>
          </w:tcPr>
          <w:p w14:paraId="0BACA25D" w14:textId="77777777" w:rsidR="00C11AAF" w:rsidRPr="009079F8" w:rsidRDefault="00C11AAF" w:rsidP="00F23355">
            <w:r>
              <w:t>an..22</w:t>
            </w:r>
          </w:p>
        </w:tc>
      </w:tr>
      <w:tr w:rsidR="00C11AAF" w:rsidRPr="009079F8" w14:paraId="7BE43831" w14:textId="77777777" w:rsidTr="007C5FC9">
        <w:tc>
          <w:tcPr>
            <w:tcW w:w="450" w:type="dxa"/>
          </w:tcPr>
          <w:p w14:paraId="62D393C1" w14:textId="77777777" w:rsidR="00C11AAF" w:rsidRPr="009079F8" w:rsidRDefault="00C11AAF" w:rsidP="00F23355">
            <w:pPr>
              <w:rPr>
                <w:b/>
              </w:rPr>
            </w:pPr>
          </w:p>
        </w:tc>
        <w:tc>
          <w:tcPr>
            <w:tcW w:w="439" w:type="dxa"/>
          </w:tcPr>
          <w:p w14:paraId="69D835F1" w14:textId="77777777" w:rsidR="00C11AAF" w:rsidRPr="009079F8" w:rsidRDefault="00C11AAF" w:rsidP="00F23355">
            <w:pPr>
              <w:rPr>
                <w:i/>
              </w:rPr>
            </w:pPr>
            <w:r>
              <w:rPr>
                <w:i/>
              </w:rPr>
              <w:t>b</w:t>
            </w:r>
          </w:p>
        </w:tc>
        <w:tc>
          <w:tcPr>
            <w:tcW w:w="4524" w:type="dxa"/>
          </w:tcPr>
          <w:p w14:paraId="269A4ECC" w14:textId="77777777" w:rsidR="00C11AAF" w:rsidRDefault="00C11AAF" w:rsidP="00F23355">
            <w:r>
              <w:t>Numer referencyjny dokumentu</w:t>
            </w:r>
          </w:p>
          <w:p w14:paraId="08CD9F56" w14:textId="77777777" w:rsidR="00C11AAF" w:rsidRPr="009079F8" w:rsidRDefault="00C11AAF" w:rsidP="00F23355">
            <w:r>
              <w:rPr>
                <w:rFonts w:ascii="Courier New" w:hAnsi="Courier New" w:cs="Courier New"/>
                <w:noProof/>
                <w:color w:val="0000FF"/>
                <w:szCs w:val="20"/>
              </w:rPr>
              <w:t>DocumentReferenceNumber</w:t>
            </w:r>
          </w:p>
        </w:tc>
        <w:tc>
          <w:tcPr>
            <w:tcW w:w="432" w:type="dxa"/>
          </w:tcPr>
          <w:p w14:paraId="536654B2" w14:textId="77777777" w:rsidR="00C11AAF" w:rsidRPr="009079F8" w:rsidRDefault="00C11AAF" w:rsidP="00F23355">
            <w:pPr>
              <w:jc w:val="center"/>
            </w:pPr>
            <w:r>
              <w:t>D</w:t>
            </w:r>
          </w:p>
        </w:tc>
        <w:tc>
          <w:tcPr>
            <w:tcW w:w="2782" w:type="dxa"/>
          </w:tcPr>
          <w:p w14:paraId="17CC222F" w14:textId="77777777" w:rsidR="00C11AAF" w:rsidRPr="009079F8" w:rsidRDefault="00C11AAF" w:rsidP="00F23355">
            <w:r>
              <w:t xml:space="preserve">Co najmniej jeden </w:t>
            </w:r>
            <w:r w:rsidR="0076267F">
              <w:br/>
            </w:r>
            <w:r>
              <w:t>z elementów 4a lub 4b powinien być obecny.</w:t>
            </w:r>
          </w:p>
        </w:tc>
        <w:tc>
          <w:tcPr>
            <w:tcW w:w="4088" w:type="dxa"/>
          </w:tcPr>
          <w:p w14:paraId="0D481FAC" w14:textId="77777777" w:rsidR="00C11AAF" w:rsidRPr="009079F8" w:rsidRDefault="00C11AAF" w:rsidP="00F23355">
            <w:r>
              <w:t>Numer MRN lub SAD z deklaracji wywozowej.</w:t>
            </w:r>
          </w:p>
        </w:tc>
        <w:tc>
          <w:tcPr>
            <w:tcW w:w="1051" w:type="dxa"/>
          </w:tcPr>
          <w:p w14:paraId="22F3BE9C" w14:textId="77777777" w:rsidR="00C11AAF" w:rsidRPr="009079F8" w:rsidRDefault="00C11AAF" w:rsidP="00F23355">
            <w:r>
              <w:t>an..21</w:t>
            </w:r>
          </w:p>
        </w:tc>
      </w:tr>
      <w:tr w:rsidR="00C11AAF" w:rsidRPr="009079F8" w14:paraId="76B165E2" w14:textId="77777777" w:rsidTr="007C5FC9">
        <w:tc>
          <w:tcPr>
            <w:tcW w:w="889" w:type="dxa"/>
            <w:gridSpan w:val="2"/>
          </w:tcPr>
          <w:p w14:paraId="7D4CA19D" w14:textId="77777777" w:rsidR="00C11AAF" w:rsidRPr="009079F8" w:rsidRDefault="00C11AAF" w:rsidP="00F23355">
            <w:pPr>
              <w:keepNext/>
              <w:rPr>
                <w:i/>
              </w:rPr>
            </w:pPr>
            <w:r>
              <w:rPr>
                <w:b/>
              </w:rPr>
              <w:t>4.1</w:t>
            </w:r>
          </w:p>
        </w:tc>
        <w:tc>
          <w:tcPr>
            <w:tcW w:w="4524" w:type="dxa"/>
          </w:tcPr>
          <w:p w14:paraId="7FE100F0" w14:textId="77777777" w:rsidR="00C11AAF" w:rsidRPr="000F7B4C" w:rsidRDefault="00C11AAF" w:rsidP="00F23355">
            <w:pPr>
              <w:keepNext/>
              <w:rPr>
                <w:b/>
              </w:rPr>
            </w:pPr>
            <w:r>
              <w:rPr>
                <w:b/>
              </w:rPr>
              <w:t>Diagnoza</w:t>
            </w:r>
          </w:p>
          <w:p w14:paraId="75EDEF98" w14:textId="77777777" w:rsidR="00C11AAF" w:rsidRPr="009079F8" w:rsidRDefault="00C11AAF" w:rsidP="00F23355">
            <w:pPr>
              <w:keepNext/>
              <w:rPr>
                <w:b/>
              </w:rPr>
            </w:pPr>
            <w:r>
              <w:rPr>
                <w:rFonts w:ascii="Courier New" w:hAnsi="Courier New" w:cs="Courier New"/>
                <w:noProof/>
                <w:color w:val="0000FF"/>
                <w:szCs w:val="20"/>
              </w:rPr>
              <w:t>Diagnosis</w:t>
            </w:r>
          </w:p>
        </w:tc>
        <w:tc>
          <w:tcPr>
            <w:tcW w:w="432" w:type="dxa"/>
          </w:tcPr>
          <w:p w14:paraId="440D9686" w14:textId="77777777" w:rsidR="00C11AAF" w:rsidRPr="0072755A" w:rsidRDefault="00C11AAF" w:rsidP="00F23355">
            <w:pPr>
              <w:keepNext/>
              <w:jc w:val="center"/>
              <w:rPr>
                <w:b/>
              </w:rPr>
            </w:pPr>
            <w:r w:rsidRPr="0072755A">
              <w:rPr>
                <w:b/>
              </w:rPr>
              <w:t>R</w:t>
            </w:r>
          </w:p>
        </w:tc>
        <w:tc>
          <w:tcPr>
            <w:tcW w:w="2782" w:type="dxa"/>
          </w:tcPr>
          <w:p w14:paraId="585479B4" w14:textId="77777777" w:rsidR="00C11AAF" w:rsidRPr="0072755A" w:rsidRDefault="00C11AAF" w:rsidP="00F23355">
            <w:pPr>
              <w:keepNext/>
              <w:rPr>
                <w:b/>
              </w:rPr>
            </w:pPr>
          </w:p>
        </w:tc>
        <w:tc>
          <w:tcPr>
            <w:tcW w:w="4088" w:type="dxa"/>
          </w:tcPr>
          <w:p w14:paraId="3BCDE53A" w14:textId="77777777" w:rsidR="00C11AAF" w:rsidRPr="0072755A" w:rsidRDefault="00C11AAF" w:rsidP="00F23355">
            <w:pPr>
              <w:rPr>
                <w:b/>
              </w:rPr>
            </w:pPr>
          </w:p>
        </w:tc>
        <w:tc>
          <w:tcPr>
            <w:tcW w:w="1051" w:type="dxa"/>
          </w:tcPr>
          <w:p w14:paraId="64DFBF0E" w14:textId="77777777" w:rsidR="00C11AAF" w:rsidRPr="0072755A" w:rsidRDefault="00C11AAF" w:rsidP="00F23355">
            <w:pPr>
              <w:keepNext/>
              <w:rPr>
                <w:b/>
              </w:rPr>
            </w:pPr>
            <w:r w:rsidRPr="0072755A">
              <w:rPr>
                <w:b/>
              </w:rPr>
              <w:t>999x</w:t>
            </w:r>
          </w:p>
        </w:tc>
      </w:tr>
      <w:tr w:rsidR="00C11AAF" w:rsidRPr="009079F8" w14:paraId="0766557A" w14:textId="77777777" w:rsidTr="007C5FC9">
        <w:tc>
          <w:tcPr>
            <w:tcW w:w="450" w:type="dxa"/>
          </w:tcPr>
          <w:p w14:paraId="0E9E7B3A" w14:textId="77777777" w:rsidR="00C11AAF" w:rsidRPr="009079F8" w:rsidRDefault="00C11AAF" w:rsidP="00F23355">
            <w:pPr>
              <w:rPr>
                <w:b/>
              </w:rPr>
            </w:pPr>
          </w:p>
        </w:tc>
        <w:tc>
          <w:tcPr>
            <w:tcW w:w="439" w:type="dxa"/>
          </w:tcPr>
          <w:p w14:paraId="70EA17BD" w14:textId="77777777" w:rsidR="00C11AAF" w:rsidRPr="009079F8" w:rsidRDefault="00C11AAF" w:rsidP="00F23355">
            <w:pPr>
              <w:rPr>
                <w:i/>
              </w:rPr>
            </w:pPr>
            <w:r w:rsidRPr="009079F8">
              <w:rPr>
                <w:i/>
              </w:rPr>
              <w:t>a</w:t>
            </w:r>
          </w:p>
        </w:tc>
        <w:tc>
          <w:tcPr>
            <w:tcW w:w="4524" w:type="dxa"/>
          </w:tcPr>
          <w:p w14:paraId="5F9DAC4A" w14:textId="77777777" w:rsidR="00C11AAF" w:rsidRDefault="00C11AAF" w:rsidP="00F23355">
            <w:pPr>
              <w:pStyle w:val="pqiTabBody"/>
            </w:pPr>
            <w:r>
              <w:t>ARC</w:t>
            </w:r>
          </w:p>
          <w:p w14:paraId="3EE76BD3" w14:textId="77777777" w:rsidR="00C11AAF" w:rsidRPr="00E4590B" w:rsidRDefault="00C11AAF" w:rsidP="00F23355">
            <w:pPr>
              <w:rPr>
                <w:rFonts w:ascii="Courier New" w:hAnsi="Courier New" w:cs="Courier New"/>
                <w:noProof/>
                <w:color w:val="0000FF"/>
                <w:szCs w:val="20"/>
              </w:rPr>
            </w:pPr>
            <w:r w:rsidRPr="00E4590B">
              <w:rPr>
                <w:rFonts w:ascii="Courier New" w:hAnsi="Courier New" w:cs="Courier New"/>
                <w:noProof/>
                <w:color w:val="0000FF"/>
                <w:szCs w:val="20"/>
              </w:rPr>
              <w:t>AdministrativeReferenceCode</w:t>
            </w:r>
          </w:p>
        </w:tc>
        <w:tc>
          <w:tcPr>
            <w:tcW w:w="432" w:type="dxa"/>
          </w:tcPr>
          <w:p w14:paraId="4F20486E" w14:textId="77777777" w:rsidR="00C11AAF" w:rsidRPr="009079F8" w:rsidRDefault="00C11AAF" w:rsidP="00F23355">
            <w:pPr>
              <w:jc w:val="center"/>
            </w:pPr>
            <w:r>
              <w:t>R</w:t>
            </w:r>
          </w:p>
        </w:tc>
        <w:tc>
          <w:tcPr>
            <w:tcW w:w="2782" w:type="dxa"/>
          </w:tcPr>
          <w:p w14:paraId="24878871" w14:textId="77777777" w:rsidR="00C11AAF" w:rsidRPr="009079F8" w:rsidRDefault="00C11AAF" w:rsidP="00F23355"/>
        </w:tc>
        <w:tc>
          <w:tcPr>
            <w:tcW w:w="4088" w:type="dxa"/>
          </w:tcPr>
          <w:p w14:paraId="7E8A20C7" w14:textId="77777777" w:rsidR="00C11AAF" w:rsidRPr="009079F8" w:rsidRDefault="00C11AAF" w:rsidP="00F23355">
            <w:r>
              <w:t>A</w:t>
            </w:r>
            <w:r w:rsidRPr="00B35B41">
              <w:t>dministracyjny numer referencyjny</w:t>
            </w:r>
          </w:p>
        </w:tc>
        <w:tc>
          <w:tcPr>
            <w:tcW w:w="1051" w:type="dxa"/>
          </w:tcPr>
          <w:p w14:paraId="1418684F" w14:textId="77777777" w:rsidR="00C11AAF" w:rsidRPr="009079F8" w:rsidRDefault="00C11AAF" w:rsidP="00F23355">
            <w:r>
              <w:t>an21</w:t>
            </w:r>
          </w:p>
        </w:tc>
      </w:tr>
      <w:tr w:rsidR="00C11AAF" w:rsidRPr="009079F8" w14:paraId="62DC8A04" w14:textId="77777777" w:rsidTr="007C5FC9">
        <w:tc>
          <w:tcPr>
            <w:tcW w:w="450" w:type="dxa"/>
          </w:tcPr>
          <w:p w14:paraId="7BE9D453" w14:textId="77777777" w:rsidR="00C11AAF" w:rsidRPr="009079F8" w:rsidRDefault="00C11AAF" w:rsidP="00F23355">
            <w:pPr>
              <w:rPr>
                <w:b/>
              </w:rPr>
            </w:pPr>
          </w:p>
        </w:tc>
        <w:tc>
          <w:tcPr>
            <w:tcW w:w="439" w:type="dxa"/>
          </w:tcPr>
          <w:p w14:paraId="54837E65" w14:textId="77777777" w:rsidR="00C11AAF" w:rsidRPr="009079F8" w:rsidRDefault="00C11AAF" w:rsidP="00F23355">
            <w:pPr>
              <w:rPr>
                <w:i/>
              </w:rPr>
            </w:pPr>
            <w:r>
              <w:rPr>
                <w:i/>
              </w:rPr>
              <w:t>b</w:t>
            </w:r>
          </w:p>
        </w:tc>
        <w:tc>
          <w:tcPr>
            <w:tcW w:w="4524" w:type="dxa"/>
          </w:tcPr>
          <w:p w14:paraId="5394C77A" w14:textId="77777777" w:rsidR="00C11AAF" w:rsidRDefault="00C11AAF" w:rsidP="00F23355">
            <w:pPr>
              <w:pStyle w:val="pqiTabBody"/>
            </w:pPr>
            <w:r>
              <w:t>Unikalny numer referencyjny</w:t>
            </w:r>
          </w:p>
          <w:p w14:paraId="0DB5648C" w14:textId="77777777" w:rsidR="00C11AAF" w:rsidRPr="009079F8" w:rsidRDefault="00C11AAF" w:rsidP="00F23355">
            <w:r>
              <w:rPr>
                <w:rFonts w:ascii="Courier New" w:hAnsi="Courier New" w:cs="Courier New"/>
                <w:noProof/>
                <w:color w:val="0000FF"/>
                <w:szCs w:val="20"/>
              </w:rPr>
              <w:t>BodyRecordUniqueReference</w:t>
            </w:r>
          </w:p>
        </w:tc>
        <w:tc>
          <w:tcPr>
            <w:tcW w:w="432" w:type="dxa"/>
          </w:tcPr>
          <w:p w14:paraId="02DEFE71" w14:textId="77777777" w:rsidR="00C11AAF" w:rsidRPr="009079F8" w:rsidRDefault="00C11AAF" w:rsidP="00F23355">
            <w:pPr>
              <w:jc w:val="center"/>
            </w:pPr>
            <w:r>
              <w:t>R</w:t>
            </w:r>
          </w:p>
        </w:tc>
        <w:tc>
          <w:tcPr>
            <w:tcW w:w="2782" w:type="dxa"/>
          </w:tcPr>
          <w:p w14:paraId="3FD3F5A4" w14:textId="77777777" w:rsidR="00C11AAF" w:rsidRPr="009079F8" w:rsidRDefault="00396591" w:rsidP="00F23355">
            <w:r>
              <w:t>Wartość musi być większa od zera.</w:t>
            </w:r>
          </w:p>
        </w:tc>
        <w:tc>
          <w:tcPr>
            <w:tcW w:w="4088" w:type="dxa"/>
          </w:tcPr>
          <w:p w14:paraId="41835E16" w14:textId="77777777" w:rsidR="00C11AAF" w:rsidRPr="009079F8" w:rsidRDefault="00C11AAF" w:rsidP="00F23355"/>
        </w:tc>
        <w:tc>
          <w:tcPr>
            <w:tcW w:w="1051" w:type="dxa"/>
          </w:tcPr>
          <w:p w14:paraId="67BD43BD" w14:textId="77777777" w:rsidR="00C11AAF" w:rsidRPr="009079F8" w:rsidRDefault="00C11AAF" w:rsidP="00F23355">
            <w:r>
              <w:t>n..3</w:t>
            </w:r>
          </w:p>
        </w:tc>
      </w:tr>
      <w:tr w:rsidR="00C11AAF" w:rsidRPr="009079F8" w14:paraId="37E3A058" w14:textId="77777777" w:rsidTr="007C5FC9">
        <w:tc>
          <w:tcPr>
            <w:tcW w:w="450" w:type="dxa"/>
          </w:tcPr>
          <w:p w14:paraId="41A7ABEC" w14:textId="77777777" w:rsidR="00C11AAF" w:rsidRPr="009079F8" w:rsidRDefault="00C11AAF" w:rsidP="00F23355">
            <w:pPr>
              <w:rPr>
                <w:b/>
              </w:rPr>
            </w:pPr>
          </w:p>
        </w:tc>
        <w:tc>
          <w:tcPr>
            <w:tcW w:w="439" w:type="dxa"/>
          </w:tcPr>
          <w:p w14:paraId="587B48DC" w14:textId="77777777" w:rsidR="00C11AAF" w:rsidRPr="009079F8" w:rsidRDefault="00C11AAF" w:rsidP="00F23355">
            <w:pPr>
              <w:rPr>
                <w:i/>
              </w:rPr>
            </w:pPr>
            <w:r>
              <w:rPr>
                <w:i/>
              </w:rPr>
              <w:t>c</w:t>
            </w:r>
          </w:p>
        </w:tc>
        <w:tc>
          <w:tcPr>
            <w:tcW w:w="4524" w:type="dxa"/>
          </w:tcPr>
          <w:p w14:paraId="0CA70EBF" w14:textId="77777777" w:rsidR="00C11AAF" w:rsidRDefault="00C11AAF" w:rsidP="00F23355">
            <w:pPr>
              <w:pStyle w:val="pqiTabBody"/>
            </w:pPr>
            <w:r w:rsidRPr="009079F8">
              <w:t xml:space="preserve">Kod </w:t>
            </w:r>
            <w:r>
              <w:t>diagnozy</w:t>
            </w:r>
          </w:p>
          <w:p w14:paraId="7FED5B4C" w14:textId="77777777" w:rsidR="00C11AAF" w:rsidRPr="009079F8" w:rsidRDefault="00C11AAF" w:rsidP="00F23355">
            <w:r>
              <w:rPr>
                <w:rFonts w:ascii="Courier New" w:hAnsi="Courier New" w:cs="Courier New"/>
                <w:noProof/>
                <w:color w:val="0000FF"/>
                <w:szCs w:val="20"/>
              </w:rPr>
              <w:t>DiagnosisCode</w:t>
            </w:r>
          </w:p>
        </w:tc>
        <w:tc>
          <w:tcPr>
            <w:tcW w:w="432" w:type="dxa"/>
          </w:tcPr>
          <w:p w14:paraId="4FD46F5D" w14:textId="77777777" w:rsidR="00C11AAF" w:rsidRPr="009079F8" w:rsidRDefault="00C11AAF" w:rsidP="00F23355">
            <w:pPr>
              <w:jc w:val="center"/>
            </w:pPr>
            <w:r>
              <w:t>R</w:t>
            </w:r>
          </w:p>
        </w:tc>
        <w:tc>
          <w:tcPr>
            <w:tcW w:w="2782" w:type="dxa"/>
          </w:tcPr>
          <w:p w14:paraId="23C12D43" w14:textId="77777777" w:rsidR="00C11AAF" w:rsidRPr="009079F8" w:rsidRDefault="00C11AAF" w:rsidP="00F23355"/>
        </w:tc>
        <w:tc>
          <w:tcPr>
            <w:tcW w:w="4088" w:type="dxa"/>
          </w:tcPr>
          <w:p w14:paraId="44F21B16" w14:textId="77777777" w:rsidR="00C11AAF" w:rsidRPr="009079F8" w:rsidRDefault="00C11AAF" w:rsidP="00F23355">
            <w:pPr>
              <w:pStyle w:val="pqiTabBody"/>
            </w:pPr>
            <w:r w:rsidRPr="009079F8">
              <w:t>Możliwe wartości są następujące:</w:t>
            </w:r>
          </w:p>
          <w:p w14:paraId="1705FA3B" w14:textId="77777777" w:rsidR="00C11AAF" w:rsidRDefault="00C11AAF" w:rsidP="00F23355">
            <w:r>
              <w:t>1 – nieznany ARC</w:t>
            </w:r>
          </w:p>
          <w:p w14:paraId="5B5D57BD" w14:textId="77777777" w:rsidR="00C11AAF" w:rsidRDefault="00C11AAF" w:rsidP="00F23355">
            <w:r>
              <w:lastRenderedPageBreak/>
              <w:t>2 – n</w:t>
            </w:r>
            <w:r w:rsidRPr="00211F27">
              <w:t>umer identyfikacyjny pozycji towarowej nie istnieje w e-AD</w:t>
            </w:r>
          </w:p>
          <w:p w14:paraId="26FBD13E" w14:textId="77777777" w:rsidR="00C11AAF" w:rsidRDefault="00C11AAF" w:rsidP="00F23355">
            <w:r>
              <w:t>3 – brak pozycji</w:t>
            </w:r>
            <w:r w:rsidRPr="00914057">
              <w:t xml:space="preserve"> wyrobu</w:t>
            </w:r>
            <w:r>
              <w:t xml:space="preserve"> w deklaracji eksportowej</w:t>
            </w:r>
          </w:p>
          <w:p w14:paraId="2596FA5D" w14:textId="77777777" w:rsidR="00C11AAF" w:rsidRDefault="00C11AAF" w:rsidP="00F23355">
            <w:r>
              <w:t>4 – niezgodna masa / ciężar</w:t>
            </w:r>
          </w:p>
          <w:p w14:paraId="2C0F7629" w14:textId="77777777" w:rsidR="00C11AAF" w:rsidRDefault="00C11AAF" w:rsidP="00F23355">
            <w:r>
              <w:t>5 – kod rodzaju miejsca przeznaczenia to nie wywóz</w:t>
            </w:r>
          </w:p>
          <w:p w14:paraId="6834DB75" w14:textId="77777777" w:rsidR="00C11AAF" w:rsidRPr="009079F8" w:rsidRDefault="00C11AAF" w:rsidP="00F23355">
            <w:r>
              <w:t>6 – kody CN nie zgadzają się</w:t>
            </w:r>
          </w:p>
        </w:tc>
        <w:tc>
          <w:tcPr>
            <w:tcW w:w="1051" w:type="dxa"/>
          </w:tcPr>
          <w:p w14:paraId="4ED40C2B" w14:textId="77777777" w:rsidR="00C11AAF" w:rsidRPr="009079F8" w:rsidRDefault="00C11AAF" w:rsidP="00F23355">
            <w:r>
              <w:lastRenderedPageBreak/>
              <w:t>n1</w:t>
            </w:r>
          </w:p>
        </w:tc>
      </w:tr>
      <w:tr w:rsidR="00C11AAF" w:rsidRPr="009079F8" w14:paraId="210F5EEB" w14:textId="77777777" w:rsidTr="007C5FC9">
        <w:tc>
          <w:tcPr>
            <w:tcW w:w="889" w:type="dxa"/>
            <w:gridSpan w:val="2"/>
          </w:tcPr>
          <w:p w14:paraId="328B17D3" w14:textId="77777777" w:rsidR="00C11AAF" w:rsidRPr="009079F8" w:rsidRDefault="00C11AAF" w:rsidP="00F23355">
            <w:pPr>
              <w:keepNext/>
              <w:rPr>
                <w:i/>
              </w:rPr>
            </w:pPr>
            <w:r>
              <w:rPr>
                <w:b/>
              </w:rPr>
              <w:t>5</w:t>
            </w:r>
          </w:p>
        </w:tc>
        <w:tc>
          <w:tcPr>
            <w:tcW w:w="4524" w:type="dxa"/>
          </w:tcPr>
          <w:p w14:paraId="1D1DDAE9" w14:textId="77777777" w:rsidR="00C11AAF" w:rsidRPr="000F7B4C" w:rsidRDefault="00C11AAF" w:rsidP="00F23355">
            <w:pPr>
              <w:keepNext/>
              <w:rPr>
                <w:b/>
              </w:rPr>
            </w:pPr>
            <w:r>
              <w:rPr>
                <w:b/>
              </w:rPr>
              <w:t>Odrzucenie</w:t>
            </w:r>
          </w:p>
          <w:p w14:paraId="1D63EDA5" w14:textId="77777777" w:rsidR="00C11AAF" w:rsidRPr="009079F8" w:rsidRDefault="00C11AAF" w:rsidP="00F23355">
            <w:pPr>
              <w:keepNext/>
              <w:rPr>
                <w:b/>
              </w:rPr>
            </w:pPr>
            <w:r>
              <w:rPr>
                <w:rFonts w:ascii="Courier New" w:hAnsi="Courier New" w:cs="Courier New"/>
                <w:noProof/>
                <w:color w:val="0000FF"/>
                <w:szCs w:val="20"/>
              </w:rPr>
              <w:t>Rejection</w:t>
            </w:r>
          </w:p>
        </w:tc>
        <w:tc>
          <w:tcPr>
            <w:tcW w:w="432" w:type="dxa"/>
          </w:tcPr>
          <w:p w14:paraId="1DA093FB" w14:textId="77777777" w:rsidR="00C11AAF" w:rsidRPr="0072755A" w:rsidRDefault="00C11AAF" w:rsidP="00F23355">
            <w:pPr>
              <w:keepNext/>
              <w:jc w:val="center"/>
              <w:rPr>
                <w:b/>
              </w:rPr>
            </w:pPr>
            <w:r w:rsidRPr="0072755A">
              <w:rPr>
                <w:b/>
              </w:rPr>
              <w:t>R</w:t>
            </w:r>
          </w:p>
        </w:tc>
        <w:tc>
          <w:tcPr>
            <w:tcW w:w="2782" w:type="dxa"/>
          </w:tcPr>
          <w:p w14:paraId="3459D123" w14:textId="77777777" w:rsidR="00C11AAF" w:rsidRPr="0072755A" w:rsidRDefault="00C11AAF" w:rsidP="00F23355">
            <w:pPr>
              <w:keepNext/>
              <w:rPr>
                <w:b/>
              </w:rPr>
            </w:pPr>
          </w:p>
        </w:tc>
        <w:tc>
          <w:tcPr>
            <w:tcW w:w="4088" w:type="dxa"/>
          </w:tcPr>
          <w:p w14:paraId="74B8F418" w14:textId="77777777" w:rsidR="00C11AAF" w:rsidRPr="0072755A" w:rsidRDefault="00C11AAF" w:rsidP="00F23355">
            <w:pPr>
              <w:tabs>
                <w:tab w:val="center" w:pos="1952"/>
              </w:tabs>
              <w:rPr>
                <w:b/>
              </w:rPr>
            </w:pPr>
          </w:p>
        </w:tc>
        <w:tc>
          <w:tcPr>
            <w:tcW w:w="1051" w:type="dxa"/>
          </w:tcPr>
          <w:p w14:paraId="76792863" w14:textId="77777777" w:rsidR="00C11AAF" w:rsidRPr="0072755A" w:rsidRDefault="00C11AAF" w:rsidP="00F23355">
            <w:pPr>
              <w:keepNext/>
              <w:rPr>
                <w:b/>
              </w:rPr>
            </w:pPr>
            <w:r>
              <w:rPr>
                <w:b/>
              </w:rPr>
              <w:t>1</w:t>
            </w:r>
            <w:r w:rsidRPr="0072755A">
              <w:rPr>
                <w:b/>
              </w:rPr>
              <w:t>x</w:t>
            </w:r>
          </w:p>
        </w:tc>
      </w:tr>
      <w:tr w:rsidR="00C11AAF" w:rsidRPr="009079F8" w14:paraId="33E10A6D" w14:textId="77777777" w:rsidTr="007C5FC9">
        <w:tc>
          <w:tcPr>
            <w:tcW w:w="450" w:type="dxa"/>
          </w:tcPr>
          <w:p w14:paraId="65B92813" w14:textId="77777777" w:rsidR="00C11AAF" w:rsidRPr="009079F8" w:rsidRDefault="00C11AAF" w:rsidP="00F23355">
            <w:pPr>
              <w:rPr>
                <w:b/>
              </w:rPr>
            </w:pPr>
          </w:p>
        </w:tc>
        <w:tc>
          <w:tcPr>
            <w:tcW w:w="439" w:type="dxa"/>
          </w:tcPr>
          <w:p w14:paraId="0B433E6B" w14:textId="77777777" w:rsidR="00C11AAF" w:rsidRPr="009079F8" w:rsidRDefault="00C11AAF" w:rsidP="00F23355">
            <w:pPr>
              <w:rPr>
                <w:i/>
              </w:rPr>
            </w:pPr>
            <w:r w:rsidRPr="009079F8">
              <w:rPr>
                <w:i/>
              </w:rPr>
              <w:t>a</w:t>
            </w:r>
          </w:p>
        </w:tc>
        <w:tc>
          <w:tcPr>
            <w:tcW w:w="4524" w:type="dxa"/>
          </w:tcPr>
          <w:p w14:paraId="2DBE365C" w14:textId="77777777" w:rsidR="00C11AAF" w:rsidRDefault="00C11AAF" w:rsidP="00F23355">
            <w:pPr>
              <w:pStyle w:val="pqiTabBody"/>
            </w:pPr>
            <w:r>
              <w:t>Data i czas odrzucenia</w:t>
            </w:r>
          </w:p>
          <w:p w14:paraId="753836B1" w14:textId="77777777" w:rsidR="00C11AAF" w:rsidRPr="009079F8" w:rsidRDefault="00C11AAF" w:rsidP="00F23355">
            <w:r>
              <w:rPr>
                <w:rFonts w:ascii="Courier New" w:hAnsi="Courier New" w:cs="Courier New"/>
                <w:noProof/>
                <w:color w:val="0000FF"/>
                <w:szCs w:val="20"/>
              </w:rPr>
              <w:t>RejectionDateAndTime</w:t>
            </w:r>
          </w:p>
        </w:tc>
        <w:tc>
          <w:tcPr>
            <w:tcW w:w="432" w:type="dxa"/>
          </w:tcPr>
          <w:p w14:paraId="08972B40" w14:textId="77777777" w:rsidR="00C11AAF" w:rsidRPr="009079F8" w:rsidRDefault="00C11AAF" w:rsidP="00F23355">
            <w:pPr>
              <w:jc w:val="center"/>
            </w:pPr>
            <w:r>
              <w:t>R</w:t>
            </w:r>
          </w:p>
        </w:tc>
        <w:tc>
          <w:tcPr>
            <w:tcW w:w="2782" w:type="dxa"/>
          </w:tcPr>
          <w:p w14:paraId="2A62EEF9" w14:textId="77777777" w:rsidR="00C11AAF" w:rsidRPr="009079F8" w:rsidRDefault="00C11AAF" w:rsidP="00F23355"/>
        </w:tc>
        <w:tc>
          <w:tcPr>
            <w:tcW w:w="4088" w:type="dxa"/>
          </w:tcPr>
          <w:p w14:paraId="30768D31" w14:textId="77777777" w:rsidR="00C11AAF" w:rsidRPr="009079F8" w:rsidRDefault="00C11AAF" w:rsidP="00F23355"/>
        </w:tc>
        <w:tc>
          <w:tcPr>
            <w:tcW w:w="1051" w:type="dxa"/>
          </w:tcPr>
          <w:p w14:paraId="4F135642" w14:textId="77777777" w:rsidR="00C11AAF" w:rsidRPr="009079F8" w:rsidRDefault="00C11AAF" w:rsidP="00F23355">
            <w:proofErr w:type="spellStart"/>
            <w:r>
              <w:t>dateTime</w:t>
            </w:r>
            <w:proofErr w:type="spellEnd"/>
          </w:p>
        </w:tc>
      </w:tr>
      <w:tr w:rsidR="00C11AAF" w:rsidRPr="009079F8" w14:paraId="7E5DA106" w14:textId="77777777" w:rsidTr="007C5FC9">
        <w:tc>
          <w:tcPr>
            <w:tcW w:w="450" w:type="dxa"/>
          </w:tcPr>
          <w:p w14:paraId="5B59D961" w14:textId="77777777" w:rsidR="00C11AAF" w:rsidRPr="009079F8" w:rsidRDefault="00C11AAF" w:rsidP="00F23355">
            <w:pPr>
              <w:rPr>
                <w:b/>
              </w:rPr>
            </w:pPr>
          </w:p>
        </w:tc>
        <w:tc>
          <w:tcPr>
            <w:tcW w:w="439" w:type="dxa"/>
          </w:tcPr>
          <w:p w14:paraId="20F539A7" w14:textId="77777777" w:rsidR="00C11AAF" w:rsidRPr="009079F8" w:rsidRDefault="00C11AAF" w:rsidP="00F23355">
            <w:pPr>
              <w:rPr>
                <w:i/>
              </w:rPr>
            </w:pPr>
            <w:r>
              <w:rPr>
                <w:i/>
              </w:rPr>
              <w:t>b</w:t>
            </w:r>
          </w:p>
        </w:tc>
        <w:tc>
          <w:tcPr>
            <w:tcW w:w="4524" w:type="dxa"/>
          </w:tcPr>
          <w:p w14:paraId="7AB18638" w14:textId="77777777" w:rsidR="00C11AAF" w:rsidRDefault="00C11AAF" w:rsidP="00F23355">
            <w:pPr>
              <w:pStyle w:val="pqiTabBody"/>
            </w:pPr>
            <w:r>
              <w:t>Kod powodu odrzucenia</w:t>
            </w:r>
          </w:p>
          <w:p w14:paraId="07770849" w14:textId="77777777" w:rsidR="00C11AAF" w:rsidRPr="009079F8" w:rsidRDefault="00C11AAF" w:rsidP="00F23355">
            <w:r>
              <w:rPr>
                <w:rFonts w:ascii="Courier New" w:hAnsi="Courier New" w:cs="Courier New"/>
                <w:noProof/>
                <w:color w:val="0000FF"/>
                <w:szCs w:val="20"/>
              </w:rPr>
              <w:t>RejectionReasonCode</w:t>
            </w:r>
          </w:p>
        </w:tc>
        <w:tc>
          <w:tcPr>
            <w:tcW w:w="432" w:type="dxa"/>
          </w:tcPr>
          <w:p w14:paraId="7C858865" w14:textId="77777777" w:rsidR="00C11AAF" w:rsidRPr="009079F8" w:rsidRDefault="00C11AAF" w:rsidP="00F23355">
            <w:pPr>
              <w:jc w:val="center"/>
            </w:pPr>
            <w:r>
              <w:t>R</w:t>
            </w:r>
          </w:p>
        </w:tc>
        <w:tc>
          <w:tcPr>
            <w:tcW w:w="2782" w:type="dxa"/>
          </w:tcPr>
          <w:p w14:paraId="29CE8D85" w14:textId="77777777" w:rsidR="00C11AAF" w:rsidRPr="009079F8" w:rsidRDefault="00C11AAF" w:rsidP="00F23355"/>
        </w:tc>
        <w:tc>
          <w:tcPr>
            <w:tcW w:w="4088" w:type="dxa"/>
          </w:tcPr>
          <w:p w14:paraId="7417E07C" w14:textId="77777777" w:rsidR="00C11AAF" w:rsidRPr="009079F8" w:rsidRDefault="00C11AAF" w:rsidP="00F23355">
            <w:pPr>
              <w:pStyle w:val="pqiTabBody"/>
            </w:pPr>
            <w:r w:rsidRPr="009079F8">
              <w:t>Możliwe wartości są następujące:</w:t>
            </w:r>
          </w:p>
          <w:p w14:paraId="530BE597" w14:textId="77777777" w:rsidR="00C11AAF" w:rsidRDefault="00C11AAF" w:rsidP="00F23355">
            <w:pPr>
              <w:rPr>
                <w:lang w:eastAsia="en-GB"/>
              </w:rPr>
            </w:pPr>
            <w:r>
              <w:rPr>
                <w:lang w:eastAsia="en-GB"/>
              </w:rPr>
              <w:t>1 – nie znaleziono danych przywozu</w:t>
            </w:r>
          </w:p>
          <w:p w14:paraId="0A73A51B" w14:textId="77777777" w:rsidR="00C11AAF" w:rsidRDefault="00C11AAF" w:rsidP="00F23355">
            <w:pPr>
              <w:rPr>
                <w:lang w:eastAsia="en-GB"/>
              </w:rPr>
            </w:pPr>
            <w:r>
              <w:rPr>
                <w:lang w:eastAsia="en-GB"/>
              </w:rPr>
              <w:t>2 – zawartość e-AD niezgodna z danymi przywozu</w:t>
            </w:r>
          </w:p>
          <w:p w14:paraId="1191A8B8" w14:textId="77777777" w:rsidR="00C11AAF" w:rsidRDefault="00C11AAF" w:rsidP="00F23355">
            <w:pPr>
              <w:rPr>
                <w:lang w:eastAsia="en-GB"/>
              </w:rPr>
            </w:pPr>
            <w:r>
              <w:rPr>
                <w:lang w:eastAsia="en-GB"/>
              </w:rPr>
              <w:t>3 – nie znaleziono danych wywozu</w:t>
            </w:r>
          </w:p>
          <w:p w14:paraId="1C025F41" w14:textId="77777777" w:rsidR="00C11AAF" w:rsidRDefault="00C11AAF" w:rsidP="00F23355">
            <w:pPr>
              <w:rPr>
                <w:lang w:eastAsia="en-GB"/>
              </w:rPr>
            </w:pPr>
            <w:r>
              <w:rPr>
                <w:lang w:eastAsia="en-GB"/>
              </w:rPr>
              <w:t>4 – zawartość e-AD niezgodna z danymi wywozu</w:t>
            </w:r>
          </w:p>
          <w:p w14:paraId="220D143C" w14:textId="77777777" w:rsidR="00C11AAF" w:rsidRPr="009079F8" w:rsidRDefault="00C11AAF" w:rsidP="00F23355">
            <w:pPr>
              <w:rPr>
                <w:lang w:eastAsia="en-GB"/>
              </w:rPr>
            </w:pPr>
            <w:r>
              <w:rPr>
                <w:lang w:eastAsia="en-GB"/>
              </w:rPr>
              <w:t>5 – wyroby odrzucone w procedurze wywozu</w:t>
            </w:r>
          </w:p>
        </w:tc>
        <w:tc>
          <w:tcPr>
            <w:tcW w:w="1051" w:type="dxa"/>
          </w:tcPr>
          <w:p w14:paraId="6ACE108B" w14:textId="77777777" w:rsidR="00C11AAF" w:rsidRPr="009079F8" w:rsidRDefault="00C11AAF" w:rsidP="00F23355">
            <w:r>
              <w:t>n1</w:t>
            </w:r>
          </w:p>
        </w:tc>
      </w:tr>
      <w:tr w:rsidR="00C11AAF" w:rsidRPr="009079F8" w14:paraId="2016E31E" w14:textId="77777777" w:rsidTr="007C5FC9">
        <w:tc>
          <w:tcPr>
            <w:tcW w:w="889" w:type="dxa"/>
            <w:gridSpan w:val="2"/>
          </w:tcPr>
          <w:p w14:paraId="68F75F2F" w14:textId="77777777" w:rsidR="00C11AAF" w:rsidRPr="009079F8" w:rsidRDefault="00C11AAF" w:rsidP="00F23355">
            <w:pPr>
              <w:keepNext/>
              <w:rPr>
                <w:i/>
              </w:rPr>
            </w:pPr>
            <w:r>
              <w:rPr>
                <w:b/>
              </w:rPr>
              <w:lastRenderedPageBreak/>
              <w:t>6</w:t>
            </w:r>
          </w:p>
        </w:tc>
        <w:tc>
          <w:tcPr>
            <w:tcW w:w="4524" w:type="dxa"/>
          </w:tcPr>
          <w:p w14:paraId="750B7F96" w14:textId="77777777" w:rsidR="00C11AAF" w:rsidRDefault="00C11AAF" w:rsidP="00F23355">
            <w:pPr>
              <w:keepNext/>
              <w:rPr>
                <w:b/>
              </w:rPr>
            </w:pPr>
            <w:r>
              <w:rPr>
                <w:b/>
              </w:rPr>
              <w:t>O</w:t>
            </w:r>
            <w:r w:rsidRPr="0072755A">
              <w:rPr>
                <w:b/>
              </w:rPr>
              <w:t xml:space="preserve">drzucenie przy </w:t>
            </w:r>
            <w:r>
              <w:rPr>
                <w:b/>
              </w:rPr>
              <w:t>wywozie</w:t>
            </w:r>
          </w:p>
          <w:p w14:paraId="552AA4D0" w14:textId="77777777" w:rsidR="00C11AAF" w:rsidRPr="00E4590B" w:rsidRDefault="00C11AAF" w:rsidP="00F23355">
            <w:pPr>
              <w:keepNext/>
              <w:rPr>
                <w:rFonts w:ascii="Courier New" w:hAnsi="Courier New" w:cs="Courier New"/>
                <w:noProof/>
                <w:color w:val="0000FF"/>
                <w:szCs w:val="20"/>
              </w:rPr>
            </w:pPr>
            <w:r w:rsidRPr="00E4590B">
              <w:rPr>
                <w:rFonts w:ascii="Courier New" w:hAnsi="Courier New" w:cs="Courier New"/>
                <w:noProof/>
                <w:color w:val="0000FF"/>
                <w:szCs w:val="20"/>
              </w:rPr>
              <w:t>CEadVal</w:t>
            </w:r>
          </w:p>
        </w:tc>
        <w:tc>
          <w:tcPr>
            <w:tcW w:w="432" w:type="dxa"/>
          </w:tcPr>
          <w:p w14:paraId="60019B33" w14:textId="77777777" w:rsidR="00C11AAF" w:rsidRPr="0072755A" w:rsidRDefault="00C11AAF" w:rsidP="00F23355">
            <w:pPr>
              <w:keepNext/>
              <w:jc w:val="center"/>
              <w:rPr>
                <w:b/>
              </w:rPr>
            </w:pPr>
            <w:r w:rsidRPr="0072755A">
              <w:rPr>
                <w:b/>
              </w:rPr>
              <w:t>D</w:t>
            </w:r>
          </w:p>
        </w:tc>
        <w:tc>
          <w:tcPr>
            <w:tcW w:w="2782" w:type="dxa"/>
          </w:tcPr>
          <w:p w14:paraId="38ABD2FD" w14:textId="77777777" w:rsidR="00C11AAF" w:rsidRPr="0072755A" w:rsidRDefault="00C11AAF" w:rsidP="00F23355">
            <w:pPr>
              <w:keepNext/>
              <w:rPr>
                <w:b/>
              </w:rPr>
            </w:pPr>
          </w:p>
        </w:tc>
        <w:tc>
          <w:tcPr>
            <w:tcW w:w="4088" w:type="dxa"/>
          </w:tcPr>
          <w:p w14:paraId="32C9F71F" w14:textId="77777777" w:rsidR="00C11AAF" w:rsidRPr="0072755A" w:rsidRDefault="00C11AAF" w:rsidP="00F23355">
            <w:pPr>
              <w:keepNext/>
              <w:rPr>
                <w:b/>
              </w:rPr>
            </w:pPr>
            <w:r w:rsidRPr="0072755A">
              <w:rPr>
                <w:b/>
              </w:rPr>
              <w:t xml:space="preserve">Należy podać albo jeden element </w:t>
            </w:r>
            <w:r>
              <w:rPr>
                <w:b/>
              </w:rPr>
              <w:t>7</w:t>
            </w:r>
            <w:r w:rsidRPr="0072755A">
              <w:rPr>
                <w:b/>
              </w:rPr>
              <w:t xml:space="preserve"> (odrzucenie przy </w:t>
            </w:r>
            <w:r>
              <w:rPr>
                <w:b/>
              </w:rPr>
              <w:t>przywozie</w:t>
            </w:r>
            <w:r w:rsidRPr="0072755A">
              <w:rPr>
                <w:b/>
              </w:rPr>
              <w:t xml:space="preserve">) lub &gt;= 1 elementów </w:t>
            </w:r>
            <w:r>
              <w:rPr>
                <w:b/>
              </w:rPr>
              <w:t>6</w:t>
            </w:r>
            <w:r w:rsidRPr="0072755A">
              <w:rPr>
                <w:b/>
              </w:rPr>
              <w:t xml:space="preserve"> </w:t>
            </w:r>
          </w:p>
          <w:p w14:paraId="091A377B" w14:textId="77777777" w:rsidR="00C11AAF" w:rsidRPr="0072755A" w:rsidRDefault="00C11AAF" w:rsidP="00F23355">
            <w:pPr>
              <w:rPr>
                <w:b/>
              </w:rPr>
            </w:pPr>
            <w:r w:rsidRPr="0072755A">
              <w:rPr>
                <w:b/>
              </w:rPr>
              <w:t xml:space="preserve">(odrzucenie przy </w:t>
            </w:r>
            <w:r>
              <w:rPr>
                <w:b/>
              </w:rPr>
              <w:t>wywozie</w:t>
            </w:r>
            <w:r w:rsidRPr="0072755A">
              <w:rPr>
                <w:b/>
              </w:rPr>
              <w:t>)</w:t>
            </w:r>
          </w:p>
        </w:tc>
        <w:tc>
          <w:tcPr>
            <w:tcW w:w="1051" w:type="dxa"/>
          </w:tcPr>
          <w:p w14:paraId="4DCF2DA5" w14:textId="77777777" w:rsidR="00C11AAF" w:rsidRPr="0072755A" w:rsidRDefault="00C11AAF" w:rsidP="00F23355">
            <w:pPr>
              <w:keepNext/>
              <w:rPr>
                <w:b/>
              </w:rPr>
            </w:pPr>
            <w:r w:rsidRPr="0072755A">
              <w:rPr>
                <w:b/>
              </w:rPr>
              <w:t>99x</w:t>
            </w:r>
          </w:p>
        </w:tc>
      </w:tr>
      <w:tr w:rsidR="00C11AAF" w:rsidRPr="009079F8" w14:paraId="7DBB8C50" w14:textId="77777777" w:rsidTr="007C5FC9">
        <w:tc>
          <w:tcPr>
            <w:tcW w:w="450" w:type="dxa"/>
          </w:tcPr>
          <w:p w14:paraId="2913B703" w14:textId="77777777" w:rsidR="00C11AAF" w:rsidRPr="009079F8" w:rsidRDefault="00C11AAF" w:rsidP="00F23355">
            <w:pPr>
              <w:rPr>
                <w:b/>
              </w:rPr>
            </w:pPr>
          </w:p>
        </w:tc>
        <w:tc>
          <w:tcPr>
            <w:tcW w:w="439" w:type="dxa"/>
          </w:tcPr>
          <w:p w14:paraId="7460C202" w14:textId="77777777" w:rsidR="00C11AAF" w:rsidRPr="009079F8" w:rsidRDefault="00C11AAF" w:rsidP="00F23355">
            <w:pPr>
              <w:rPr>
                <w:i/>
              </w:rPr>
            </w:pPr>
            <w:r w:rsidRPr="009079F8">
              <w:rPr>
                <w:i/>
              </w:rPr>
              <w:t>a</w:t>
            </w:r>
          </w:p>
        </w:tc>
        <w:tc>
          <w:tcPr>
            <w:tcW w:w="4524" w:type="dxa"/>
          </w:tcPr>
          <w:p w14:paraId="3EFFB15A" w14:textId="77777777" w:rsidR="00C11AAF" w:rsidRDefault="00C11AAF" w:rsidP="00F23355">
            <w:pPr>
              <w:pStyle w:val="pqiTabBody"/>
            </w:pPr>
            <w:r>
              <w:t>ARC</w:t>
            </w:r>
          </w:p>
          <w:p w14:paraId="72438F73" w14:textId="77777777" w:rsidR="00C11AAF" w:rsidRPr="00E4590B" w:rsidRDefault="00C11AAF" w:rsidP="00F23355">
            <w:pPr>
              <w:rPr>
                <w:rFonts w:ascii="Courier New" w:hAnsi="Courier New" w:cs="Courier New"/>
                <w:noProof/>
                <w:color w:val="0000FF"/>
                <w:szCs w:val="20"/>
              </w:rPr>
            </w:pPr>
            <w:r w:rsidRPr="00E4590B">
              <w:rPr>
                <w:rFonts w:ascii="Courier New" w:hAnsi="Courier New" w:cs="Courier New"/>
                <w:noProof/>
                <w:color w:val="0000FF"/>
                <w:szCs w:val="20"/>
              </w:rPr>
              <w:t>AdministrativeReferenceCode</w:t>
            </w:r>
          </w:p>
        </w:tc>
        <w:tc>
          <w:tcPr>
            <w:tcW w:w="432" w:type="dxa"/>
          </w:tcPr>
          <w:p w14:paraId="24E3331A" w14:textId="77777777" w:rsidR="00C11AAF" w:rsidRPr="009079F8" w:rsidRDefault="00C11AAF" w:rsidP="00F23355">
            <w:pPr>
              <w:jc w:val="center"/>
            </w:pPr>
            <w:r>
              <w:t>R</w:t>
            </w:r>
          </w:p>
        </w:tc>
        <w:tc>
          <w:tcPr>
            <w:tcW w:w="2782" w:type="dxa"/>
          </w:tcPr>
          <w:p w14:paraId="3B2C3DE5" w14:textId="77777777" w:rsidR="00C11AAF" w:rsidRPr="009079F8" w:rsidRDefault="00C11AAF" w:rsidP="00F23355"/>
        </w:tc>
        <w:tc>
          <w:tcPr>
            <w:tcW w:w="4088" w:type="dxa"/>
          </w:tcPr>
          <w:p w14:paraId="2B4F3EAD" w14:textId="77777777" w:rsidR="00C11AAF" w:rsidRPr="009079F8" w:rsidRDefault="00C11AAF" w:rsidP="00F23355">
            <w:r>
              <w:t>A</w:t>
            </w:r>
            <w:r w:rsidRPr="00B35B41">
              <w:t>dministracyjny numer referencyjny</w:t>
            </w:r>
          </w:p>
        </w:tc>
        <w:tc>
          <w:tcPr>
            <w:tcW w:w="1051" w:type="dxa"/>
          </w:tcPr>
          <w:p w14:paraId="1A244D70" w14:textId="77777777" w:rsidR="00C11AAF" w:rsidRPr="009079F8" w:rsidRDefault="00C11AAF" w:rsidP="00F23355">
            <w:r>
              <w:t>an21</w:t>
            </w:r>
          </w:p>
        </w:tc>
      </w:tr>
      <w:tr w:rsidR="00C11AAF" w:rsidRPr="009079F8" w14:paraId="35E2F602" w14:textId="77777777" w:rsidTr="007C5FC9">
        <w:tc>
          <w:tcPr>
            <w:tcW w:w="450" w:type="dxa"/>
          </w:tcPr>
          <w:p w14:paraId="1F02D5F8" w14:textId="77777777" w:rsidR="00C11AAF" w:rsidRPr="009079F8" w:rsidRDefault="00C11AAF" w:rsidP="00F23355">
            <w:pPr>
              <w:rPr>
                <w:b/>
              </w:rPr>
            </w:pPr>
          </w:p>
        </w:tc>
        <w:tc>
          <w:tcPr>
            <w:tcW w:w="439" w:type="dxa"/>
          </w:tcPr>
          <w:p w14:paraId="4AD75D24" w14:textId="77777777" w:rsidR="00C11AAF" w:rsidRPr="009079F8" w:rsidRDefault="00C11AAF" w:rsidP="00F23355">
            <w:pPr>
              <w:rPr>
                <w:i/>
              </w:rPr>
            </w:pPr>
            <w:r>
              <w:rPr>
                <w:i/>
              </w:rPr>
              <w:t>b</w:t>
            </w:r>
          </w:p>
        </w:tc>
        <w:tc>
          <w:tcPr>
            <w:tcW w:w="4524" w:type="dxa"/>
          </w:tcPr>
          <w:p w14:paraId="431D03F2" w14:textId="77777777" w:rsidR="00C11AAF" w:rsidRDefault="00C11AAF" w:rsidP="00F23355">
            <w:pPr>
              <w:pStyle w:val="pqiTabBody"/>
            </w:pPr>
            <w:r>
              <w:t>Numer porządkowy</w:t>
            </w:r>
          </w:p>
          <w:p w14:paraId="4B2D3AE6" w14:textId="77777777" w:rsidR="00C11AAF" w:rsidRPr="009079F8" w:rsidRDefault="00C11AAF" w:rsidP="00F23355">
            <w:r>
              <w:rPr>
                <w:rFonts w:ascii="Courier New" w:hAnsi="Courier New" w:cs="Courier New"/>
                <w:noProof/>
                <w:color w:val="0000FF"/>
                <w:szCs w:val="20"/>
              </w:rPr>
              <w:t>SequenceNumber</w:t>
            </w:r>
          </w:p>
        </w:tc>
        <w:tc>
          <w:tcPr>
            <w:tcW w:w="432" w:type="dxa"/>
          </w:tcPr>
          <w:p w14:paraId="2139572F" w14:textId="77777777" w:rsidR="00C11AAF" w:rsidRPr="009079F8" w:rsidRDefault="00C11AAF" w:rsidP="00F23355">
            <w:pPr>
              <w:jc w:val="center"/>
            </w:pPr>
            <w:r>
              <w:t>R</w:t>
            </w:r>
          </w:p>
        </w:tc>
        <w:tc>
          <w:tcPr>
            <w:tcW w:w="2782" w:type="dxa"/>
          </w:tcPr>
          <w:p w14:paraId="2FD26072" w14:textId="77777777" w:rsidR="00C11AAF" w:rsidRPr="009079F8" w:rsidRDefault="00C11AAF" w:rsidP="00F23355"/>
        </w:tc>
        <w:tc>
          <w:tcPr>
            <w:tcW w:w="4088" w:type="dxa"/>
          </w:tcPr>
          <w:p w14:paraId="34CABBFF" w14:textId="77777777" w:rsidR="00C11AAF" w:rsidRPr="009079F8" w:rsidRDefault="00C11AAF" w:rsidP="00F23355">
            <w:pPr>
              <w:rPr>
                <w:lang w:eastAsia="en-GB"/>
              </w:rPr>
            </w:pPr>
          </w:p>
        </w:tc>
        <w:tc>
          <w:tcPr>
            <w:tcW w:w="1051" w:type="dxa"/>
          </w:tcPr>
          <w:p w14:paraId="609B0385" w14:textId="77777777" w:rsidR="00C11AAF" w:rsidRPr="009079F8" w:rsidRDefault="00C11AAF" w:rsidP="00F23355">
            <w:r>
              <w:t>n..2</w:t>
            </w:r>
          </w:p>
        </w:tc>
      </w:tr>
      <w:tr w:rsidR="00C11AAF" w:rsidRPr="009079F8" w14:paraId="24887BFE" w14:textId="77777777" w:rsidTr="007C5FC9">
        <w:tc>
          <w:tcPr>
            <w:tcW w:w="889" w:type="dxa"/>
            <w:gridSpan w:val="2"/>
          </w:tcPr>
          <w:p w14:paraId="5F048BC2" w14:textId="77777777" w:rsidR="00C11AAF" w:rsidRPr="009079F8" w:rsidRDefault="00C11AAF" w:rsidP="00F23355">
            <w:pPr>
              <w:keepNext/>
              <w:rPr>
                <w:i/>
              </w:rPr>
            </w:pPr>
            <w:r>
              <w:rPr>
                <w:b/>
              </w:rPr>
              <w:t>7</w:t>
            </w:r>
          </w:p>
        </w:tc>
        <w:tc>
          <w:tcPr>
            <w:tcW w:w="4524" w:type="dxa"/>
          </w:tcPr>
          <w:p w14:paraId="4C7273EF" w14:textId="77777777" w:rsidR="00C11AAF" w:rsidRDefault="00C11AAF" w:rsidP="00F23355">
            <w:pPr>
              <w:keepNext/>
              <w:rPr>
                <w:b/>
              </w:rPr>
            </w:pPr>
            <w:r>
              <w:rPr>
                <w:b/>
              </w:rPr>
              <w:t>O</w:t>
            </w:r>
            <w:r w:rsidRPr="0072755A">
              <w:rPr>
                <w:b/>
              </w:rPr>
              <w:t xml:space="preserve">drzucenie przy </w:t>
            </w:r>
            <w:r>
              <w:rPr>
                <w:b/>
              </w:rPr>
              <w:t>przywozie</w:t>
            </w:r>
          </w:p>
          <w:p w14:paraId="5DD66539" w14:textId="77777777" w:rsidR="00C11AAF" w:rsidRPr="00E4590B" w:rsidRDefault="00C11AAF" w:rsidP="00F23355">
            <w:pPr>
              <w:keepNext/>
              <w:rPr>
                <w:rFonts w:ascii="Courier New" w:hAnsi="Courier New" w:cs="Courier New"/>
                <w:noProof/>
                <w:color w:val="0000FF"/>
                <w:szCs w:val="20"/>
              </w:rPr>
            </w:pPr>
            <w:r w:rsidRPr="00E4590B">
              <w:rPr>
                <w:rFonts w:ascii="Courier New" w:hAnsi="Courier New" w:cs="Courier New"/>
                <w:noProof/>
                <w:color w:val="0000FF"/>
                <w:szCs w:val="20"/>
              </w:rPr>
              <w:t>NEadSub</w:t>
            </w:r>
          </w:p>
        </w:tc>
        <w:tc>
          <w:tcPr>
            <w:tcW w:w="432" w:type="dxa"/>
          </w:tcPr>
          <w:p w14:paraId="04F62DE7" w14:textId="77777777" w:rsidR="00C11AAF" w:rsidRPr="0072755A" w:rsidRDefault="00C11AAF" w:rsidP="00F23355">
            <w:pPr>
              <w:keepNext/>
              <w:jc w:val="center"/>
              <w:rPr>
                <w:b/>
              </w:rPr>
            </w:pPr>
            <w:r w:rsidRPr="0072755A">
              <w:rPr>
                <w:b/>
              </w:rPr>
              <w:t>D</w:t>
            </w:r>
          </w:p>
        </w:tc>
        <w:tc>
          <w:tcPr>
            <w:tcW w:w="2782" w:type="dxa"/>
          </w:tcPr>
          <w:p w14:paraId="734BA37F" w14:textId="77777777" w:rsidR="00C11AAF" w:rsidRPr="0072755A" w:rsidRDefault="00C11AAF" w:rsidP="00F23355">
            <w:pPr>
              <w:keepNext/>
              <w:rPr>
                <w:b/>
              </w:rPr>
            </w:pPr>
          </w:p>
        </w:tc>
        <w:tc>
          <w:tcPr>
            <w:tcW w:w="4088" w:type="dxa"/>
          </w:tcPr>
          <w:p w14:paraId="37CC4243" w14:textId="77777777" w:rsidR="00C11AAF" w:rsidRPr="0072755A" w:rsidRDefault="00C11AAF" w:rsidP="00F23355">
            <w:pPr>
              <w:keepNext/>
              <w:rPr>
                <w:b/>
              </w:rPr>
            </w:pPr>
            <w:r w:rsidRPr="0072755A">
              <w:rPr>
                <w:b/>
              </w:rPr>
              <w:t xml:space="preserve">Należy podać albo jeden element </w:t>
            </w:r>
            <w:r>
              <w:rPr>
                <w:b/>
              </w:rPr>
              <w:t>7</w:t>
            </w:r>
            <w:r w:rsidRPr="0072755A">
              <w:rPr>
                <w:b/>
              </w:rPr>
              <w:t xml:space="preserve"> (odrzucenie przy </w:t>
            </w:r>
            <w:r>
              <w:rPr>
                <w:b/>
              </w:rPr>
              <w:t>przywozie</w:t>
            </w:r>
            <w:r w:rsidRPr="0072755A">
              <w:rPr>
                <w:b/>
              </w:rPr>
              <w:t xml:space="preserve">) lub &gt;= 1 elementów </w:t>
            </w:r>
            <w:r>
              <w:rPr>
                <w:b/>
              </w:rPr>
              <w:t>6</w:t>
            </w:r>
            <w:r w:rsidRPr="0072755A">
              <w:rPr>
                <w:b/>
              </w:rPr>
              <w:t xml:space="preserve"> </w:t>
            </w:r>
          </w:p>
          <w:p w14:paraId="3216D962" w14:textId="77777777" w:rsidR="00C11AAF" w:rsidRPr="0072755A" w:rsidRDefault="00C11AAF" w:rsidP="00F23355">
            <w:pPr>
              <w:tabs>
                <w:tab w:val="left" w:pos="1034"/>
              </w:tabs>
              <w:rPr>
                <w:b/>
              </w:rPr>
            </w:pPr>
            <w:r w:rsidRPr="0072755A">
              <w:rPr>
                <w:b/>
              </w:rPr>
              <w:t xml:space="preserve">(odrzucenie przy </w:t>
            </w:r>
            <w:r>
              <w:rPr>
                <w:b/>
              </w:rPr>
              <w:t>wywozie</w:t>
            </w:r>
            <w:r w:rsidRPr="0072755A">
              <w:rPr>
                <w:b/>
              </w:rPr>
              <w:t>)</w:t>
            </w:r>
          </w:p>
        </w:tc>
        <w:tc>
          <w:tcPr>
            <w:tcW w:w="1051" w:type="dxa"/>
          </w:tcPr>
          <w:p w14:paraId="319E64A9" w14:textId="77777777" w:rsidR="00C11AAF" w:rsidRPr="0072755A" w:rsidRDefault="00C11AAF" w:rsidP="00F23355">
            <w:pPr>
              <w:keepNext/>
              <w:rPr>
                <w:b/>
              </w:rPr>
            </w:pPr>
            <w:r w:rsidRPr="0072755A">
              <w:rPr>
                <w:b/>
              </w:rPr>
              <w:t>1x</w:t>
            </w:r>
          </w:p>
        </w:tc>
      </w:tr>
      <w:tr w:rsidR="00C11AAF" w:rsidRPr="009079F8" w14:paraId="1A00E570" w14:textId="77777777" w:rsidTr="007C5FC9">
        <w:tc>
          <w:tcPr>
            <w:tcW w:w="450" w:type="dxa"/>
          </w:tcPr>
          <w:p w14:paraId="23097586" w14:textId="77777777" w:rsidR="00C11AAF" w:rsidRPr="009079F8" w:rsidRDefault="00C11AAF" w:rsidP="00F23355">
            <w:pPr>
              <w:rPr>
                <w:b/>
              </w:rPr>
            </w:pPr>
          </w:p>
        </w:tc>
        <w:tc>
          <w:tcPr>
            <w:tcW w:w="439" w:type="dxa"/>
          </w:tcPr>
          <w:p w14:paraId="3CEE5CA3" w14:textId="77777777" w:rsidR="00C11AAF" w:rsidRPr="009079F8" w:rsidRDefault="00C11AAF" w:rsidP="00F23355">
            <w:pPr>
              <w:rPr>
                <w:i/>
              </w:rPr>
            </w:pPr>
            <w:r>
              <w:rPr>
                <w:i/>
              </w:rPr>
              <w:t>a</w:t>
            </w:r>
          </w:p>
        </w:tc>
        <w:tc>
          <w:tcPr>
            <w:tcW w:w="4524" w:type="dxa"/>
          </w:tcPr>
          <w:p w14:paraId="1F64B395" w14:textId="77777777" w:rsidR="00C11AAF" w:rsidRDefault="00C11AAF" w:rsidP="00F23355">
            <w:r>
              <w:t>Lokalny numer referencyjny</w:t>
            </w:r>
          </w:p>
          <w:p w14:paraId="754A10D9" w14:textId="77777777" w:rsidR="00C11AAF" w:rsidRPr="009079F8" w:rsidRDefault="00C11AAF" w:rsidP="00F23355">
            <w:r>
              <w:rPr>
                <w:rFonts w:ascii="Courier New" w:hAnsi="Courier New" w:cs="Courier New"/>
                <w:noProof/>
                <w:color w:val="0000FF"/>
                <w:szCs w:val="20"/>
              </w:rPr>
              <w:t>LocalReferenceNumber</w:t>
            </w:r>
          </w:p>
        </w:tc>
        <w:tc>
          <w:tcPr>
            <w:tcW w:w="432" w:type="dxa"/>
          </w:tcPr>
          <w:p w14:paraId="35755E1A" w14:textId="77777777" w:rsidR="00C11AAF" w:rsidRPr="009079F8" w:rsidRDefault="00C11AAF" w:rsidP="00F23355">
            <w:pPr>
              <w:jc w:val="center"/>
            </w:pPr>
            <w:r>
              <w:t>R</w:t>
            </w:r>
          </w:p>
        </w:tc>
        <w:tc>
          <w:tcPr>
            <w:tcW w:w="2782" w:type="dxa"/>
          </w:tcPr>
          <w:p w14:paraId="72A7DC4A" w14:textId="77777777" w:rsidR="00C11AAF" w:rsidRPr="009079F8" w:rsidRDefault="00C11AAF" w:rsidP="00F23355"/>
        </w:tc>
        <w:tc>
          <w:tcPr>
            <w:tcW w:w="4088" w:type="dxa"/>
          </w:tcPr>
          <w:p w14:paraId="2CBB02B6" w14:textId="77777777" w:rsidR="00C11AAF" w:rsidRPr="009079F8" w:rsidRDefault="00C11AAF" w:rsidP="00F23355"/>
        </w:tc>
        <w:tc>
          <w:tcPr>
            <w:tcW w:w="1051" w:type="dxa"/>
          </w:tcPr>
          <w:p w14:paraId="1D63D577" w14:textId="77777777" w:rsidR="00C11AAF" w:rsidRPr="009079F8" w:rsidRDefault="00C11AAF" w:rsidP="00F23355">
            <w:r>
              <w:t>an..22</w:t>
            </w:r>
          </w:p>
        </w:tc>
      </w:tr>
    </w:tbl>
    <w:p w14:paraId="59EEBE48" w14:textId="0CF0B15C" w:rsidR="00C11AAF" w:rsidRPr="00BD4340" w:rsidRDefault="00C11AAF" w:rsidP="00A12522">
      <w:pPr>
        <w:pStyle w:val="pqiChpHeadNum2"/>
        <w:numPr>
          <w:ilvl w:val="0"/>
          <w:numId w:val="0"/>
        </w:numPr>
        <w:ind w:left="737"/>
        <w:rPr>
          <w:ins w:id="2628" w:author="Jurkowska Monika" w:date="2022-11-14T21:27:00Z"/>
        </w:rPr>
      </w:pPr>
    </w:p>
    <w:p w14:paraId="79A55FA9" w14:textId="77777777" w:rsidR="00C11AAF" w:rsidRPr="00BD4340" w:rsidRDefault="00C11AAF" w:rsidP="00C11AAF">
      <w:pPr>
        <w:pStyle w:val="pqiChpHeadNum2"/>
      </w:pPr>
      <w:r>
        <w:br w:type="page"/>
      </w:r>
      <w:bookmarkStart w:id="2629" w:name="_Toc379453971"/>
      <w:bookmarkStart w:id="2630" w:name="_Toc117635705"/>
      <w:bookmarkStart w:id="2631" w:name="_Toc71025872"/>
      <w:r>
        <w:lastRenderedPageBreak/>
        <w:t>IE840 – Raport ze zdarzenia</w:t>
      </w:r>
      <w:bookmarkEnd w:id="2629"/>
      <w:bookmarkEnd w:id="2630"/>
      <w:bookmarkEnd w:id="2631"/>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86"/>
        <w:gridCol w:w="34"/>
        <w:gridCol w:w="397"/>
        <w:gridCol w:w="5377"/>
        <w:gridCol w:w="20"/>
        <w:gridCol w:w="475"/>
        <w:gridCol w:w="15"/>
        <w:gridCol w:w="2485"/>
        <w:gridCol w:w="23"/>
        <w:gridCol w:w="3115"/>
        <w:gridCol w:w="1217"/>
      </w:tblGrid>
      <w:tr w:rsidR="00C11AAF" w:rsidRPr="009079F8" w14:paraId="0EBEF736" w14:textId="77777777" w:rsidTr="00345ABA">
        <w:trPr>
          <w:cantSplit/>
          <w:tblHeader/>
        </w:trPr>
        <w:tc>
          <w:tcPr>
            <w:tcW w:w="424" w:type="dxa"/>
            <w:gridSpan w:val="2"/>
            <w:shd w:val="clear" w:color="auto" w:fill="F3F3F3"/>
          </w:tcPr>
          <w:p w14:paraId="5853E129" w14:textId="77777777" w:rsidR="00C11AAF" w:rsidRPr="009079F8" w:rsidRDefault="00C11AAF" w:rsidP="00F23355">
            <w:pPr>
              <w:jc w:val="center"/>
              <w:rPr>
                <w:b/>
              </w:rPr>
            </w:pPr>
            <w:r w:rsidRPr="009079F8">
              <w:rPr>
                <w:b/>
              </w:rPr>
              <w:t>A</w:t>
            </w:r>
          </w:p>
        </w:tc>
        <w:tc>
          <w:tcPr>
            <w:tcW w:w="400" w:type="dxa"/>
            <w:shd w:val="clear" w:color="auto" w:fill="F3F3F3"/>
          </w:tcPr>
          <w:p w14:paraId="24F1CB05" w14:textId="77777777" w:rsidR="00C11AAF" w:rsidRPr="009079F8" w:rsidRDefault="00C11AAF" w:rsidP="00F23355">
            <w:pPr>
              <w:jc w:val="center"/>
              <w:rPr>
                <w:b/>
              </w:rPr>
            </w:pPr>
            <w:r w:rsidRPr="009079F8">
              <w:rPr>
                <w:b/>
              </w:rPr>
              <w:t>B</w:t>
            </w:r>
          </w:p>
        </w:tc>
        <w:tc>
          <w:tcPr>
            <w:tcW w:w="5377" w:type="dxa"/>
            <w:shd w:val="clear" w:color="auto" w:fill="F3F3F3"/>
          </w:tcPr>
          <w:p w14:paraId="6B065295" w14:textId="77777777" w:rsidR="00C11AAF" w:rsidRPr="009079F8" w:rsidRDefault="00C11AAF" w:rsidP="00F23355">
            <w:pPr>
              <w:jc w:val="center"/>
              <w:rPr>
                <w:b/>
              </w:rPr>
            </w:pPr>
            <w:r w:rsidRPr="009079F8">
              <w:rPr>
                <w:b/>
              </w:rPr>
              <w:t>C</w:t>
            </w:r>
          </w:p>
        </w:tc>
        <w:tc>
          <w:tcPr>
            <w:tcW w:w="505" w:type="dxa"/>
            <w:gridSpan w:val="2"/>
            <w:shd w:val="clear" w:color="auto" w:fill="F3F3F3"/>
          </w:tcPr>
          <w:p w14:paraId="6C9B212D" w14:textId="77777777" w:rsidR="00C11AAF" w:rsidRPr="009079F8" w:rsidRDefault="00C11AAF" w:rsidP="00F23355">
            <w:pPr>
              <w:jc w:val="center"/>
              <w:rPr>
                <w:b/>
              </w:rPr>
            </w:pPr>
            <w:r w:rsidRPr="009079F8">
              <w:rPr>
                <w:b/>
              </w:rPr>
              <w:t>D</w:t>
            </w:r>
          </w:p>
        </w:tc>
        <w:tc>
          <w:tcPr>
            <w:tcW w:w="2542" w:type="dxa"/>
            <w:gridSpan w:val="2"/>
            <w:shd w:val="clear" w:color="auto" w:fill="F3F3F3"/>
          </w:tcPr>
          <w:p w14:paraId="1654AFB7" w14:textId="77777777" w:rsidR="00C11AAF" w:rsidRPr="009079F8" w:rsidRDefault="00C11AAF" w:rsidP="00F23355">
            <w:pPr>
              <w:jc w:val="center"/>
              <w:rPr>
                <w:b/>
              </w:rPr>
            </w:pPr>
            <w:r w:rsidRPr="009079F8">
              <w:rPr>
                <w:b/>
              </w:rPr>
              <w:t>E</w:t>
            </w:r>
          </w:p>
        </w:tc>
        <w:tc>
          <w:tcPr>
            <w:tcW w:w="3245" w:type="dxa"/>
            <w:gridSpan w:val="2"/>
            <w:shd w:val="clear" w:color="auto" w:fill="F3F3F3"/>
          </w:tcPr>
          <w:p w14:paraId="49E5B667" w14:textId="77777777" w:rsidR="00C11AAF" w:rsidRPr="009079F8" w:rsidRDefault="00C11AAF" w:rsidP="00F23355">
            <w:pPr>
              <w:jc w:val="center"/>
              <w:rPr>
                <w:b/>
              </w:rPr>
            </w:pPr>
            <w:r w:rsidRPr="009079F8">
              <w:rPr>
                <w:b/>
              </w:rPr>
              <w:t>F</w:t>
            </w:r>
          </w:p>
        </w:tc>
        <w:tc>
          <w:tcPr>
            <w:tcW w:w="1051" w:type="dxa"/>
            <w:shd w:val="clear" w:color="auto" w:fill="F3F3F3"/>
          </w:tcPr>
          <w:p w14:paraId="0C936CBB" w14:textId="77777777" w:rsidR="00C11AAF" w:rsidRPr="009079F8" w:rsidRDefault="00C11AAF" w:rsidP="00F23355">
            <w:pPr>
              <w:jc w:val="center"/>
              <w:rPr>
                <w:b/>
              </w:rPr>
            </w:pPr>
            <w:r w:rsidRPr="009079F8">
              <w:rPr>
                <w:b/>
              </w:rPr>
              <w:t>G</w:t>
            </w:r>
          </w:p>
        </w:tc>
      </w:tr>
      <w:tr w:rsidR="00C11AAF" w:rsidRPr="002854B5" w14:paraId="61E2AEB0" w14:textId="77777777" w:rsidTr="004F0DBE">
        <w:tc>
          <w:tcPr>
            <w:tcW w:w="13544" w:type="dxa"/>
            <w:gridSpan w:val="11"/>
          </w:tcPr>
          <w:p w14:paraId="4F1E8BB6" w14:textId="77777777" w:rsidR="00C11AAF" w:rsidRPr="002854B5" w:rsidRDefault="00C11AAF" w:rsidP="00F23355">
            <w:pPr>
              <w:pStyle w:val="pqiTabHead"/>
            </w:pPr>
            <w:r w:rsidRPr="002854B5">
              <w:t>IE</w:t>
            </w:r>
            <w:r>
              <w:t>840</w:t>
            </w:r>
            <w:r w:rsidRPr="002854B5">
              <w:t xml:space="preserve"> – </w:t>
            </w:r>
            <w:r>
              <w:t>C_EVT</w:t>
            </w:r>
            <w:r w:rsidRPr="004540C9">
              <w:t>_</w:t>
            </w:r>
            <w:r>
              <w:t>DAT – Raport ze zdarzenia</w:t>
            </w:r>
            <w:r w:rsidRPr="002854B5">
              <w:t>.</w:t>
            </w:r>
          </w:p>
        </w:tc>
      </w:tr>
      <w:tr w:rsidR="00C11AAF" w:rsidRPr="009079F8" w14:paraId="52E0610F" w14:textId="77777777" w:rsidTr="00345ABA">
        <w:tc>
          <w:tcPr>
            <w:tcW w:w="824" w:type="dxa"/>
            <w:gridSpan w:val="3"/>
          </w:tcPr>
          <w:p w14:paraId="50549384" w14:textId="77777777" w:rsidR="00C11AAF" w:rsidRPr="002854B5" w:rsidRDefault="00C11AAF" w:rsidP="00F23355">
            <w:pPr>
              <w:pStyle w:val="pqiTabBody"/>
              <w:rPr>
                <w:b/>
                <w:i/>
              </w:rPr>
            </w:pPr>
          </w:p>
        </w:tc>
        <w:tc>
          <w:tcPr>
            <w:tcW w:w="5397" w:type="dxa"/>
            <w:gridSpan w:val="2"/>
          </w:tcPr>
          <w:p w14:paraId="57AC1946" w14:textId="77777777" w:rsidR="00C11AAF" w:rsidRDefault="00C11AAF" w:rsidP="00F23355">
            <w:pPr>
              <w:pStyle w:val="pqiTabBody"/>
              <w:rPr>
                <w:b/>
              </w:rPr>
            </w:pPr>
            <w:r>
              <w:rPr>
                <w:b/>
              </w:rPr>
              <w:t>&lt;NAGŁÓWEK&gt;</w:t>
            </w:r>
          </w:p>
          <w:p w14:paraId="005288F8"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IE840</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500" w:type="dxa"/>
            <w:gridSpan w:val="2"/>
          </w:tcPr>
          <w:p w14:paraId="795D5334" w14:textId="77777777" w:rsidR="00C11AAF" w:rsidRPr="0072755A" w:rsidRDefault="00C11AAF" w:rsidP="00F23355">
            <w:pPr>
              <w:pStyle w:val="pqiTabBody"/>
              <w:jc w:val="center"/>
              <w:rPr>
                <w:b/>
              </w:rPr>
            </w:pPr>
            <w:r w:rsidRPr="0072755A">
              <w:rPr>
                <w:b/>
              </w:rPr>
              <w:t>R</w:t>
            </w:r>
          </w:p>
        </w:tc>
        <w:tc>
          <w:tcPr>
            <w:tcW w:w="2550" w:type="dxa"/>
            <w:gridSpan w:val="2"/>
          </w:tcPr>
          <w:p w14:paraId="0C4DEC2E" w14:textId="77777777" w:rsidR="00C11AAF" w:rsidRPr="0072755A" w:rsidRDefault="00C11AAF" w:rsidP="00F23355">
            <w:pPr>
              <w:pStyle w:val="pqiTabBody"/>
              <w:rPr>
                <w:b/>
              </w:rPr>
            </w:pPr>
          </w:p>
        </w:tc>
        <w:tc>
          <w:tcPr>
            <w:tcW w:w="3222" w:type="dxa"/>
          </w:tcPr>
          <w:p w14:paraId="246A4CFF" w14:textId="77777777" w:rsidR="00C11AAF" w:rsidRPr="0072755A" w:rsidRDefault="00C11AAF" w:rsidP="00F23355">
            <w:pPr>
              <w:pStyle w:val="pqiTabBody"/>
              <w:rPr>
                <w:b/>
              </w:rPr>
            </w:pPr>
          </w:p>
        </w:tc>
        <w:tc>
          <w:tcPr>
            <w:tcW w:w="1051" w:type="dxa"/>
          </w:tcPr>
          <w:p w14:paraId="1D189387" w14:textId="77777777" w:rsidR="00C11AAF" w:rsidRPr="0072755A" w:rsidRDefault="00C11AAF" w:rsidP="00F23355">
            <w:pPr>
              <w:pStyle w:val="pqiTabBody"/>
              <w:rPr>
                <w:b/>
              </w:rPr>
            </w:pPr>
            <w:r w:rsidRPr="0072755A">
              <w:rPr>
                <w:b/>
              </w:rPr>
              <w:t>1x</w:t>
            </w:r>
          </w:p>
        </w:tc>
      </w:tr>
      <w:tr w:rsidR="00C11AAF" w:rsidRPr="009079F8" w14:paraId="6BE60E6C" w14:textId="77777777" w:rsidTr="004F0DBE">
        <w:tc>
          <w:tcPr>
            <w:tcW w:w="13544" w:type="dxa"/>
            <w:gridSpan w:val="11"/>
          </w:tcPr>
          <w:p w14:paraId="04F84D13" w14:textId="77777777" w:rsidR="00C11AAF" w:rsidRDefault="00C11AAF" w:rsidP="00F23355">
            <w:pPr>
              <w:pStyle w:val="pqiTabBody"/>
            </w:pPr>
            <w:r>
              <w:t>Wszystkie elementy główne począwszy od poniższego zawarte są w elemencie:</w:t>
            </w:r>
          </w:p>
          <w:p w14:paraId="44B19676" w14:textId="77777777" w:rsidR="00C11AAF" w:rsidRPr="00BF6DFC" w:rsidRDefault="00C11AAF" w:rsidP="00F23355">
            <w:pPr>
              <w:pStyle w:val="pqiTabBody"/>
              <w:rPr>
                <w:rFonts w:ascii="Courier New" w:hAnsi="Courier New" w:cs="Courier New"/>
                <w:noProof/>
                <w:color w:val="0000FF"/>
              </w:rPr>
            </w:pPr>
            <w:r w:rsidRPr="00621E71">
              <w:rPr>
                <w:rFonts w:ascii="Courier New" w:hAnsi="Courier New"/>
                <w:color w:val="0000FF"/>
              </w:rPr>
              <w:t>/</w:t>
            </w:r>
            <w:r>
              <w:rPr>
                <w:rFonts w:ascii="Courier New" w:hAnsi="Courier New" w:cs="Courier New"/>
                <w:noProof/>
                <w:color w:val="0000FF"/>
              </w:rPr>
              <w:t>IE840</w:t>
            </w:r>
            <w:r w:rsidRPr="00621E71">
              <w:rPr>
                <w:rFonts w:ascii="Courier New" w:hAnsi="Courier New"/>
                <w:color w:val="0000FF"/>
              </w:rPr>
              <w:t>/</w:t>
            </w:r>
            <w:r>
              <w:rPr>
                <w:rFonts w:ascii="Courier New" w:hAnsi="Courier New"/>
                <w:color w:val="0000FF"/>
              </w:rPr>
              <w:t>Body/</w:t>
            </w:r>
            <w:proofErr w:type="spellStart"/>
            <w:r w:rsidRPr="00BF6DFC">
              <w:rPr>
                <w:rFonts w:ascii="Courier New" w:hAnsi="Courier New" w:cs="Courier New"/>
                <w:noProof/>
                <w:color w:val="0000FF"/>
              </w:rPr>
              <w:t>EventReportEnvelope</w:t>
            </w:r>
            <w:proofErr w:type="spellEnd"/>
          </w:p>
        </w:tc>
      </w:tr>
      <w:tr w:rsidR="00C11AAF" w:rsidRPr="009079F8" w14:paraId="30262C7F" w14:textId="77777777" w:rsidTr="00345ABA">
        <w:trPr>
          <w:cantSplit/>
        </w:trPr>
        <w:tc>
          <w:tcPr>
            <w:tcW w:w="824" w:type="dxa"/>
            <w:gridSpan w:val="3"/>
          </w:tcPr>
          <w:p w14:paraId="73C4321A" w14:textId="77777777" w:rsidR="00C11AAF" w:rsidRPr="009079F8" w:rsidRDefault="00C11AAF" w:rsidP="00F23355">
            <w:pPr>
              <w:keepNext/>
              <w:rPr>
                <w:i/>
              </w:rPr>
            </w:pPr>
            <w:r w:rsidRPr="009079F8">
              <w:rPr>
                <w:b/>
              </w:rPr>
              <w:t>1</w:t>
            </w:r>
          </w:p>
        </w:tc>
        <w:tc>
          <w:tcPr>
            <w:tcW w:w="5377" w:type="dxa"/>
          </w:tcPr>
          <w:p w14:paraId="48C30CCD" w14:textId="77777777" w:rsidR="00C11AAF" w:rsidRDefault="00C11AAF" w:rsidP="00F23355">
            <w:pPr>
              <w:keepNext/>
              <w:rPr>
                <w:b/>
                <w:caps/>
              </w:rPr>
            </w:pPr>
            <w:r w:rsidRPr="009079F8">
              <w:rPr>
                <w:b/>
                <w:caps/>
              </w:rPr>
              <w:t>CECHA</w:t>
            </w:r>
          </w:p>
          <w:p w14:paraId="7DCEE9F6" w14:textId="77777777" w:rsidR="00C11AAF" w:rsidRPr="009079F8" w:rsidRDefault="00C11AAF" w:rsidP="00F23355">
            <w:pPr>
              <w:keepNext/>
              <w:rPr>
                <w:rFonts w:ascii="Times New Roman Bold" w:hAnsi="Times New Roman Bold"/>
                <w:b/>
                <w:caps/>
              </w:rPr>
            </w:pPr>
            <w:r>
              <w:rPr>
                <w:rFonts w:ascii="Courier New" w:hAnsi="Courier New" w:cs="Courier New"/>
                <w:noProof/>
                <w:color w:val="0000FF"/>
                <w:szCs w:val="20"/>
              </w:rPr>
              <w:t>Attributes</w:t>
            </w:r>
          </w:p>
        </w:tc>
        <w:tc>
          <w:tcPr>
            <w:tcW w:w="505" w:type="dxa"/>
            <w:gridSpan w:val="2"/>
          </w:tcPr>
          <w:p w14:paraId="05F28C3D" w14:textId="77777777" w:rsidR="00C11AAF" w:rsidRPr="0072755A" w:rsidRDefault="00C11AAF" w:rsidP="00F23355">
            <w:pPr>
              <w:keepNext/>
              <w:jc w:val="center"/>
              <w:rPr>
                <w:b/>
              </w:rPr>
            </w:pPr>
            <w:r w:rsidRPr="0072755A">
              <w:rPr>
                <w:b/>
              </w:rPr>
              <w:t>R</w:t>
            </w:r>
          </w:p>
        </w:tc>
        <w:tc>
          <w:tcPr>
            <w:tcW w:w="2542" w:type="dxa"/>
            <w:gridSpan w:val="2"/>
          </w:tcPr>
          <w:p w14:paraId="44FABC07" w14:textId="77777777" w:rsidR="00C11AAF" w:rsidRPr="0072755A" w:rsidRDefault="00C11AAF" w:rsidP="00F23355">
            <w:pPr>
              <w:keepNext/>
              <w:rPr>
                <w:b/>
              </w:rPr>
            </w:pPr>
          </w:p>
        </w:tc>
        <w:tc>
          <w:tcPr>
            <w:tcW w:w="3245" w:type="dxa"/>
            <w:gridSpan w:val="2"/>
          </w:tcPr>
          <w:p w14:paraId="620C3767" w14:textId="77777777" w:rsidR="00C11AAF" w:rsidRPr="0072755A" w:rsidRDefault="00C11AAF" w:rsidP="00F23355">
            <w:pPr>
              <w:keepNext/>
              <w:rPr>
                <w:b/>
              </w:rPr>
            </w:pPr>
          </w:p>
        </w:tc>
        <w:tc>
          <w:tcPr>
            <w:tcW w:w="1051" w:type="dxa"/>
          </w:tcPr>
          <w:p w14:paraId="09B6429D" w14:textId="77777777" w:rsidR="00C11AAF" w:rsidRPr="0072755A" w:rsidRDefault="00C11AAF" w:rsidP="00F23355">
            <w:pPr>
              <w:keepNext/>
              <w:rPr>
                <w:b/>
              </w:rPr>
            </w:pPr>
            <w:r w:rsidRPr="0072755A">
              <w:rPr>
                <w:b/>
              </w:rPr>
              <w:t>1x</w:t>
            </w:r>
          </w:p>
        </w:tc>
      </w:tr>
      <w:tr w:rsidR="00C11AAF" w:rsidRPr="009079F8" w14:paraId="73929726" w14:textId="77777777" w:rsidTr="00345ABA">
        <w:trPr>
          <w:cantSplit/>
        </w:trPr>
        <w:tc>
          <w:tcPr>
            <w:tcW w:w="424" w:type="dxa"/>
            <w:gridSpan w:val="2"/>
          </w:tcPr>
          <w:p w14:paraId="4385C51A" w14:textId="77777777" w:rsidR="00C11AAF" w:rsidRPr="009079F8" w:rsidRDefault="00C11AAF" w:rsidP="00F23355">
            <w:pPr>
              <w:rPr>
                <w:b/>
              </w:rPr>
            </w:pPr>
          </w:p>
        </w:tc>
        <w:tc>
          <w:tcPr>
            <w:tcW w:w="400" w:type="dxa"/>
          </w:tcPr>
          <w:p w14:paraId="7DE73C6D" w14:textId="77777777" w:rsidR="00C11AAF" w:rsidRPr="009079F8" w:rsidRDefault="00C11AAF" w:rsidP="00F23355">
            <w:pPr>
              <w:rPr>
                <w:i/>
              </w:rPr>
            </w:pPr>
            <w:r>
              <w:rPr>
                <w:i/>
              </w:rPr>
              <w:t>a</w:t>
            </w:r>
          </w:p>
        </w:tc>
        <w:tc>
          <w:tcPr>
            <w:tcW w:w="5377" w:type="dxa"/>
          </w:tcPr>
          <w:p w14:paraId="2B061477" w14:textId="77777777" w:rsidR="00C11AAF" w:rsidRDefault="00C11AAF" w:rsidP="00F23355">
            <w:r>
              <w:t>Typ raportu ze zdarzenia</w:t>
            </w:r>
          </w:p>
          <w:p w14:paraId="234BDE3E" w14:textId="77777777" w:rsidR="00C11AAF" w:rsidRPr="00BF6DFC" w:rsidRDefault="00C11AAF" w:rsidP="00F23355">
            <w:pPr>
              <w:rPr>
                <w:rFonts w:ascii="Courier New" w:hAnsi="Courier New" w:cs="Courier New"/>
                <w:noProof/>
                <w:color w:val="0000FF"/>
                <w:szCs w:val="20"/>
              </w:rPr>
            </w:pPr>
            <w:r w:rsidRPr="00BF6DFC">
              <w:rPr>
                <w:rFonts w:ascii="Courier New" w:hAnsi="Courier New" w:cs="Courier New"/>
                <w:noProof/>
                <w:color w:val="0000FF"/>
                <w:szCs w:val="20"/>
              </w:rPr>
              <w:t>EventReportMessageType</w:t>
            </w:r>
          </w:p>
        </w:tc>
        <w:tc>
          <w:tcPr>
            <w:tcW w:w="505" w:type="dxa"/>
            <w:gridSpan w:val="2"/>
          </w:tcPr>
          <w:p w14:paraId="3099AF2A" w14:textId="77777777" w:rsidR="00C11AAF" w:rsidRDefault="00C11AAF" w:rsidP="00F23355">
            <w:pPr>
              <w:jc w:val="center"/>
            </w:pPr>
            <w:r>
              <w:t>R</w:t>
            </w:r>
          </w:p>
        </w:tc>
        <w:tc>
          <w:tcPr>
            <w:tcW w:w="2542" w:type="dxa"/>
            <w:gridSpan w:val="2"/>
          </w:tcPr>
          <w:p w14:paraId="12E1B268" w14:textId="77777777" w:rsidR="00C11AAF" w:rsidRDefault="00C11AAF" w:rsidP="00F23355">
            <w:pPr>
              <w:rPr>
                <w:lang w:eastAsia="en-GB"/>
              </w:rPr>
            </w:pPr>
          </w:p>
        </w:tc>
        <w:tc>
          <w:tcPr>
            <w:tcW w:w="3245" w:type="dxa"/>
            <w:gridSpan w:val="2"/>
          </w:tcPr>
          <w:p w14:paraId="68B81DCF" w14:textId="5BC17BFD" w:rsidR="005A0CA0" w:rsidRDefault="00C11AAF" w:rsidP="005A0CA0">
            <w:r>
              <w:t>1 – dokument inicjalny</w:t>
            </w:r>
          </w:p>
          <w:p w14:paraId="4B9099EF" w14:textId="77777777" w:rsidR="00C11AAF" w:rsidRPr="009079F8" w:rsidRDefault="00C11AAF" w:rsidP="005A0CA0">
            <w:pPr>
              <w:rPr>
                <w:szCs w:val="20"/>
                <w:lang w:eastAsia="en-GB"/>
              </w:rPr>
            </w:pPr>
            <w:r>
              <w:t>3 – dokument zaakceptowany</w:t>
            </w:r>
          </w:p>
        </w:tc>
        <w:tc>
          <w:tcPr>
            <w:tcW w:w="1051" w:type="dxa"/>
          </w:tcPr>
          <w:p w14:paraId="056E4D27" w14:textId="77777777" w:rsidR="00C11AAF" w:rsidRPr="009079F8" w:rsidRDefault="00C11AAF" w:rsidP="00F23355">
            <w:r>
              <w:t>n1</w:t>
            </w:r>
          </w:p>
        </w:tc>
      </w:tr>
      <w:tr w:rsidR="00C11AAF" w:rsidRPr="009079F8" w14:paraId="7786F7B2" w14:textId="77777777" w:rsidTr="00345ABA">
        <w:trPr>
          <w:cantSplit/>
        </w:trPr>
        <w:tc>
          <w:tcPr>
            <w:tcW w:w="424" w:type="dxa"/>
            <w:gridSpan w:val="2"/>
          </w:tcPr>
          <w:p w14:paraId="59BD7FAB" w14:textId="77777777" w:rsidR="00C11AAF" w:rsidRPr="009079F8" w:rsidRDefault="00C11AAF" w:rsidP="00F23355">
            <w:pPr>
              <w:rPr>
                <w:b/>
              </w:rPr>
            </w:pPr>
          </w:p>
        </w:tc>
        <w:tc>
          <w:tcPr>
            <w:tcW w:w="400" w:type="dxa"/>
          </w:tcPr>
          <w:p w14:paraId="55D7AE7E" w14:textId="77777777" w:rsidR="00C11AAF" w:rsidRPr="009079F8" w:rsidRDefault="00C11AAF" w:rsidP="00F23355">
            <w:pPr>
              <w:rPr>
                <w:i/>
              </w:rPr>
            </w:pPr>
            <w:r>
              <w:rPr>
                <w:i/>
              </w:rPr>
              <w:t>b</w:t>
            </w:r>
          </w:p>
        </w:tc>
        <w:tc>
          <w:tcPr>
            <w:tcW w:w="5377" w:type="dxa"/>
          </w:tcPr>
          <w:p w14:paraId="4E4DFCC7" w14:textId="77777777" w:rsidR="00C11AAF" w:rsidRDefault="00C11AAF" w:rsidP="00F23355">
            <w:r w:rsidRPr="009079F8">
              <w:t xml:space="preserve">Data i czas </w:t>
            </w:r>
            <w:r>
              <w:t>zatwierdzenia</w:t>
            </w:r>
            <w:r w:rsidRPr="009079F8">
              <w:t xml:space="preserve"> raportu </w:t>
            </w:r>
            <w:r>
              <w:t>ze zdarzenia</w:t>
            </w:r>
          </w:p>
          <w:p w14:paraId="20E73271" w14:textId="77777777" w:rsidR="00C11AAF" w:rsidRDefault="00C11AAF" w:rsidP="00F23355">
            <w:pPr>
              <w:rPr>
                <w:rFonts w:ascii="Courier New" w:hAnsi="Courier New" w:cs="Courier New"/>
                <w:noProof/>
                <w:color w:val="0000FF"/>
                <w:szCs w:val="20"/>
              </w:rPr>
            </w:pPr>
            <w:r>
              <w:rPr>
                <w:rFonts w:ascii="Courier New" w:hAnsi="Courier New" w:cs="Courier New"/>
                <w:noProof/>
                <w:color w:val="0000FF"/>
                <w:szCs w:val="20"/>
              </w:rPr>
              <w:t>DateAndTimeOfValidationOf</w:t>
            </w:r>
          </w:p>
          <w:p w14:paraId="6086CBDA" w14:textId="77777777" w:rsidR="00C11AAF" w:rsidRPr="00BF6DFC" w:rsidRDefault="00C11AAF" w:rsidP="00F23355">
            <w:pPr>
              <w:rPr>
                <w:rFonts w:ascii="Courier New" w:hAnsi="Courier New" w:cs="Courier New"/>
                <w:noProof/>
                <w:color w:val="0000FF"/>
                <w:szCs w:val="20"/>
              </w:rPr>
            </w:pPr>
            <w:r w:rsidRPr="00BF6DFC">
              <w:rPr>
                <w:rFonts w:ascii="Courier New" w:hAnsi="Courier New" w:cs="Courier New"/>
                <w:noProof/>
                <w:color w:val="0000FF"/>
                <w:szCs w:val="20"/>
              </w:rPr>
              <w:t>EventReport</w:t>
            </w:r>
          </w:p>
        </w:tc>
        <w:tc>
          <w:tcPr>
            <w:tcW w:w="505" w:type="dxa"/>
            <w:gridSpan w:val="2"/>
          </w:tcPr>
          <w:p w14:paraId="2E4749E1" w14:textId="77777777" w:rsidR="00C11AAF" w:rsidRPr="009079F8" w:rsidRDefault="00C11AAF" w:rsidP="00F23355">
            <w:pPr>
              <w:jc w:val="center"/>
            </w:pPr>
            <w:r>
              <w:t>R</w:t>
            </w:r>
          </w:p>
        </w:tc>
        <w:tc>
          <w:tcPr>
            <w:tcW w:w="2542" w:type="dxa"/>
            <w:gridSpan w:val="2"/>
          </w:tcPr>
          <w:p w14:paraId="7FEA14DA" w14:textId="77777777" w:rsidR="00C11AAF" w:rsidRPr="009079F8" w:rsidRDefault="00C11AAF" w:rsidP="00F23355">
            <w:pPr>
              <w:rPr>
                <w:lang w:eastAsia="en-GB"/>
              </w:rPr>
            </w:pPr>
          </w:p>
        </w:tc>
        <w:tc>
          <w:tcPr>
            <w:tcW w:w="3245" w:type="dxa"/>
            <w:gridSpan w:val="2"/>
          </w:tcPr>
          <w:p w14:paraId="522EE069" w14:textId="556314C8" w:rsidR="00C11AAF" w:rsidRPr="009079F8" w:rsidRDefault="00C11AAF" w:rsidP="00186E55">
            <w:pPr>
              <w:rPr>
                <w:szCs w:val="20"/>
                <w:lang w:eastAsia="en-GB"/>
              </w:rPr>
            </w:pPr>
          </w:p>
        </w:tc>
        <w:tc>
          <w:tcPr>
            <w:tcW w:w="1051" w:type="dxa"/>
          </w:tcPr>
          <w:p w14:paraId="05AFF845" w14:textId="77777777" w:rsidR="00C11AAF" w:rsidRDefault="00C11AAF" w:rsidP="00F23355">
            <w:pPr>
              <w:rPr>
                <w:ins w:id="2632" w:author="Jurkowska Monika" w:date="2022-11-14T21:27:00Z"/>
              </w:rPr>
            </w:pPr>
            <w:proofErr w:type="spellStart"/>
            <w:r w:rsidRPr="009079F8">
              <w:t>dateTime</w:t>
            </w:r>
            <w:proofErr w:type="spellEnd"/>
          </w:p>
          <w:p w14:paraId="6B6407AA" w14:textId="399204D6" w:rsidR="00186E55" w:rsidRPr="009079F8" w:rsidRDefault="00186E55" w:rsidP="00F23355"/>
        </w:tc>
      </w:tr>
      <w:tr w:rsidR="00C11AAF" w:rsidRPr="009079F8" w14:paraId="42A3AAEC" w14:textId="77777777" w:rsidTr="00345ABA">
        <w:trPr>
          <w:cantSplit/>
        </w:trPr>
        <w:tc>
          <w:tcPr>
            <w:tcW w:w="824" w:type="dxa"/>
            <w:gridSpan w:val="3"/>
          </w:tcPr>
          <w:p w14:paraId="0FD95A15" w14:textId="77777777" w:rsidR="00C11AAF" w:rsidRPr="009079F8" w:rsidRDefault="00C11AAF" w:rsidP="00F23355">
            <w:pPr>
              <w:keepNext/>
              <w:rPr>
                <w:i/>
              </w:rPr>
            </w:pPr>
            <w:r>
              <w:rPr>
                <w:b/>
              </w:rPr>
              <w:lastRenderedPageBreak/>
              <w:t>2</w:t>
            </w:r>
          </w:p>
        </w:tc>
        <w:tc>
          <w:tcPr>
            <w:tcW w:w="5377" w:type="dxa"/>
          </w:tcPr>
          <w:p w14:paraId="20619932" w14:textId="77777777" w:rsidR="00C11AAF" w:rsidRDefault="00C11AAF" w:rsidP="00F23355">
            <w:pPr>
              <w:keepNext/>
              <w:rPr>
                <w:b/>
                <w:szCs w:val="20"/>
              </w:rPr>
            </w:pPr>
            <w:r>
              <w:rPr>
                <w:b/>
                <w:szCs w:val="20"/>
              </w:rPr>
              <w:t>NAGŁÓWEK Raportu ze zdarzenia</w:t>
            </w:r>
          </w:p>
          <w:p w14:paraId="5B3EC42A" w14:textId="77777777" w:rsidR="00C11AAF" w:rsidRPr="00D66D1A" w:rsidRDefault="00C11AAF" w:rsidP="00F23355">
            <w:pPr>
              <w:keepNext/>
              <w:rPr>
                <w:rFonts w:ascii="Courier New" w:hAnsi="Courier New" w:cs="Courier New"/>
                <w:noProof/>
                <w:color w:val="0000FF"/>
                <w:szCs w:val="20"/>
              </w:rPr>
            </w:pPr>
            <w:r w:rsidRPr="00D66D1A">
              <w:rPr>
                <w:rFonts w:ascii="Courier New" w:hAnsi="Courier New" w:cs="Courier New"/>
                <w:noProof/>
                <w:color w:val="0000FF"/>
                <w:szCs w:val="20"/>
              </w:rPr>
              <w:t>HeaderEventReport</w:t>
            </w:r>
          </w:p>
        </w:tc>
        <w:tc>
          <w:tcPr>
            <w:tcW w:w="505" w:type="dxa"/>
            <w:gridSpan w:val="2"/>
          </w:tcPr>
          <w:p w14:paraId="11F87785" w14:textId="77777777" w:rsidR="00C11AAF" w:rsidRPr="0072755A" w:rsidRDefault="00C11AAF" w:rsidP="00F23355">
            <w:pPr>
              <w:keepNext/>
              <w:jc w:val="center"/>
              <w:rPr>
                <w:b/>
              </w:rPr>
            </w:pPr>
            <w:r>
              <w:rPr>
                <w:b/>
              </w:rPr>
              <w:t>R</w:t>
            </w:r>
          </w:p>
        </w:tc>
        <w:tc>
          <w:tcPr>
            <w:tcW w:w="2542" w:type="dxa"/>
            <w:gridSpan w:val="2"/>
          </w:tcPr>
          <w:p w14:paraId="040DF140" w14:textId="77777777" w:rsidR="00C11AAF" w:rsidRPr="00E51EDD" w:rsidRDefault="00C11AAF" w:rsidP="00F23355">
            <w:pPr>
              <w:keepNext/>
              <w:rPr>
                <w:b/>
                <w:lang w:eastAsia="en-GB"/>
              </w:rPr>
            </w:pPr>
          </w:p>
        </w:tc>
        <w:tc>
          <w:tcPr>
            <w:tcW w:w="3245" w:type="dxa"/>
            <w:gridSpan w:val="2"/>
          </w:tcPr>
          <w:p w14:paraId="25ECE61D" w14:textId="77777777" w:rsidR="00C11AAF" w:rsidRPr="0072755A" w:rsidRDefault="00C11AAF" w:rsidP="00F23355">
            <w:pPr>
              <w:keepNext/>
              <w:rPr>
                <w:b/>
              </w:rPr>
            </w:pPr>
          </w:p>
        </w:tc>
        <w:tc>
          <w:tcPr>
            <w:tcW w:w="1051" w:type="dxa"/>
          </w:tcPr>
          <w:p w14:paraId="0C44B36A" w14:textId="77777777" w:rsidR="00C11AAF" w:rsidRPr="0072755A" w:rsidRDefault="00C11AAF" w:rsidP="00F23355">
            <w:pPr>
              <w:keepNext/>
              <w:rPr>
                <w:b/>
              </w:rPr>
            </w:pPr>
            <w:r w:rsidRPr="0072755A">
              <w:rPr>
                <w:b/>
              </w:rPr>
              <w:t>1x</w:t>
            </w:r>
          </w:p>
        </w:tc>
      </w:tr>
      <w:tr w:rsidR="00C11AAF" w:rsidRPr="009079F8" w14:paraId="1AFC9106" w14:textId="77777777" w:rsidTr="00345ABA">
        <w:trPr>
          <w:cantSplit/>
          <w:trHeight w:val="165"/>
        </w:trPr>
        <w:tc>
          <w:tcPr>
            <w:tcW w:w="388" w:type="dxa"/>
          </w:tcPr>
          <w:p w14:paraId="1BE0E92B" w14:textId="77777777" w:rsidR="00C11AAF" w:rsidRDefault="00C11AAF" w:rsidP="00F23355">
            <w:pPr>
              <w:keepNext/>
              <w:rPr>
                <w:b/>
              </w:rPr>
            </w:pPr>
          </w:p>
        </w:tc>
        <w:tc>
          <w:tcPr>
            <w:tcW w:w="436" w:type="dxa"/>
            <w:gridSpan w:val="2"/>
          </w:tcPr>
          <w:p w14:paraId="1E5DCA66" w14:textId="77777777" w:rsidR="00C11AAF" w:rsidRPr="009079F8" w:rsidRDefault="00C11AAF" w:rsidP="00F23355">
            <w:pPr>
              <w:rPr>
                <w:i/>
              </w:rPr>
            </w:pPr>
            <w:r>
              <w:rPr>
                <w:i/>
              </w:rPr>
              <w:t>a</w:t>
            </w:r>
          </w:p>
        </w:tc>
        <w:tc>
          <w:tcPr>
            <w:tcW w:w="5377" w:type="dxa"/>
          </w:tcPr>
          <w:p w14:paraId="0F2A723D" w14:textId="77777777" w:rsidR="00C11AAF" w:rsidRDefault="00C11AAF" w:rsidP="00F23355">
            <w:r>
              <w:t>Numer raportu ze zdarzenia</w:t>
            </w:r>
          </w:p>
          <w:p w14:paraId="6A6D5710" w14:textId="77777777" w:rsidR="00C11AAF" w:rsidRPr="00D66D1A" w:rsidRDefault="00C11AAF" w:rsidP="00F23355">
            <w:pPr>
              <w:rPr>
                <w:rFonts w:ascii="Courier New" w:hAnsi="Courier New" w:cs="Courier New"/>
                <w:noProof/>
                <w:color w:val="0000FF"/>
                <w:szCs w:val="20"/>
              </w:rPr>
            </w:pPr>
            <w:r w:rsidRPr="00D66D1A">
              <w:rPr>
                <w:rFonts w:ascii="Courier New" w:hAnsi="Courier New" w:cs="Courier New"/>
                <w:noProof/>
                <w:color w:val="0000FF"/>
                <w:szCs w:val="20"/>
              </w:rPr>
              <w:t>EventReportNumber</w:t>
            </w:r>
          </w:p>
        </w:tc>
        <w:tc>
          <w:tcPr>
            <w:tcW w:w="505" w:type="dxa"/>
            <w:gridSpan w:val="2"/>
          </w:tcPr>
          <w:p w14:paraId="7FB1F6E5" w14:textId="77777777" w:rsidR="00C11AAF" w:rsidRDefault="00C11AAF" w:rsidP="00F23355">
            <w:pPr>
              <w:jc w:val="center"/>
            </w:pPr>
            <w:r>
              <w:t>D</w:t>
            </w:r>
          </w:p>
        </w:tc>
        <w:tc>
          <w:tcPr>
            <w:tcW w:w="2542" w:type="dxa"/>
            <w:gridSpan w:val="2"/>
          </w:tcPr>
          <w:p w14:paraId="6959B995" w14:textId="77777777" w:rsidR="005A0CA0" w:rsidRDefault="00C11AAF" w:rsidP="005A0CA0">
            <w:r>
              <w:rPr>
                <w:lang w:eastAsia="en-GB"/>
              </w:rPr>
              <w:t>„R” jeśli w polu 1a podano wartość „</w:t>
            </w:r>
            <w:r>
              <w:t>3 – dokument zaakceptowany”.</w:t>
            </w:r>
          </w:p>
          <w:p w14:paraId="71049609" w14:textId="77777777" w:rsidR="00C11AAF" w:rsidRDefault="00C11AAF" w:rsidP="005A0CA0">
            <w:r>
              <w:t xml:space="preserve">Nie stosuje się </w:t>
            </w:r>
            <w:r>
              <w:rPr>
                <w:lang w:eastAsia="en-GB"/>
              </w:rPr>
              <w:t>jeśli w polu 1a podano wartość „</w:t>
            </w:r>
            <w:r>
              <w:t>1 – dokument inicjalny</w:t>
            </w:r>
            <w:r>
              <w:rPr>
                <w:lang w:eastAsia="en-GB"/>
              </w:rPr>
              <w:t>”.</w:t>
            </w:r>
          </w:p>
        </w:tc>
        <w:tc>
          <w:tcPr>
            <w:tcW w:w="3245" w:type="dxa"/>
            <w:gridSpan w:val="2"/>
          </w:tcPr>
          <w:p w14:paraId="57FCDD8A" w14:textId="77777777" w:rsidR="00C11AAF" w:rsidRPr="009079F8" w:rsidRDefault="00C11AAF" w:rsidP="00F23355">
            <w:pPr>
              <w:rPr>
                <w:szCs w:val="20"/>
                <w:lang w:eastAsia="en-GB"/>
              </w:rPr>
            </w:pPr>
          </w:p>
        </w:tc>
        <w:tc>
          <w:tcPr>
            <w:tcW w:w="1051" w:type="dxa"/>
          </w:tcPr>
          <w:p w14:paraId="1ACBE428" w14:textId="77777777" w:rsidR="00C11AAF" w:rsidRPr="009079F8" w:rsidRDefault="00C11AAF" w:rsidP="00F23355">
            <w:r>
              <w:t>an16</w:t>
            </w:r>
          </w:p>
        </w:tc>
      </w:tr>
      <w:tr w:rsidR="00C11AAF" w:rsidRPr="009079F8" w14:paraId="7E3A9AB5" w14:textId="77777777" w:rsidTr="00345ABA">
        <w:trPr>
          <w:cantSplit/>
        </w:trPr>
        <w:tc>
          <w:tcPr>
            <w:tcW w:w="388" w:type="dxa"/>
          </w:tcPr>
          <w:p w14:paraId="66545963" w14:textId="77777777" w:rsidR="00C11AAF" w:rsidRDefault="00C11AAF" w:rsidP="00F23355">
            <w:pPr>
              <w:keepNext/>
              <w:rPr>
                <w:b/>
              </w:rPr>
            </w:pPr>
          </w:p>
        </w:tc>
        <w:tc>
          <w:tcPr>
            <w:tcW w:w="436" w:type="dxa"/>
            <w:gridSpan w:val="2"/>
          </w:tcPr>
          <w:p w14:paraId="4CF60C5F" w14:textId="77777777" w:rsidR="00C11AAF" w:rsidRPr="009079F8" w:rsidRDefault="00C11AAF" w:rsidP="00F23355">
            <w:pPr>
              <w:rPr>
                <w:i/>
              </w:rPr>
            </w:pPr>
            <w:r>
              <w:rPr>
                <w:i/>
              </w:rPr>
              <w:t>b</w:t>
            </w:r>
          </w:p>
        </w:tc>
        <w:tc>
          <w:tcPr>
            <w:tcW w:w="5377" w:type="dxa"/>
          </w:tcPr>
          <w:p w14:paraId="16457773" w14:textId="77777777" w:rsidR="00C11AAF" w:rsidRDefault="00C11AAF" w:rsidP="00F23355">
            <w:r>
              <w:t>Lokalny numer raportu ze zdarzenia</w:t>
            </w:r>
          </w:p>
          <w:p w14:paraId="02042F94" w14:textId="77777777" w:rsidR="00C11AAF" w:rsidRPr="00197701" w:rsidRDefault="00C11AAF" w:rsidP="00F23355">
            <w:pPr>
              <w:rPr>
                <w:rFonts w:ascii="Courier New" w:hAnsi="Courier New" w:cs="Courier New"/>
                <w:noProof/>
                <w:color w:val="0000FF"/>
                <w:szCs w:val="20"/>
              </w:rPr>
            </w:pPr>
            <w:r w:rsidRPr="00197701">
              <w:rPr>
                <w:rFonts w:ascii="Courier New" w:hAnsi="Courier New" w:cs="Courier New"/>
                <w:noProof/>
                <w:color w:val="0000FF"/>
                <w:szCs w:val="20"/>
              </w:rPr>
              <w:t>MsOfSubmissionEvent</w:t>
            </w:r>
            <w:r>
              <w:rPr>
                <w:rFonts w:ascii="Courier New" w:hAnsi="Courier New" w:cs="Courier New"/>
                <w:noProof/>
                <w:color w:val="0000FF"/>
                <w:szCs w:val="20"/>
              </w:rPr>
              <w:br/>
            </w:r>
            <w:r w:rsidRPr="00197701">
              <w:rPr>
                <w:rFonts w:ascii="Courier New" w:hAnsi="Courier New" w:cs="Courier New"/>
                <w:noProof/>
                <w:color w:val="0000FF"/>
                <w:szCs w:val="20"/>
              </w:rPr>
              <w:t>ReportReference</w:t>
            </w:r>
          </w:p>
        </w:tc>
        <w:tc>
          <w:tcPr>
            <w:tcW w:w="505" w:type="dxa"/>
            <w:gridSpan w:val="2"/>
          </w:tcPr>
          <w:p w14:paraId="75A1E81A" w14:textId="77777777" w:rsidR="00C11AAF" w:rsidRDefault="00C11AAF" w:rsidP="00F23355">
            <w:pPr>
              <w:jc w:val="center"/>
            </w:pPr>
            <w:r>
              <w:t>D</w:t>
            </w:r>
          </w:p>
        </w:tc>
        <w:tc>
          <w:tcPr>
            <w:tcW w:w="2542" w:type="dxa"/>
            <w:gridSpan w:val="2"/>
          </w:tcPr>
          <w:p w14:paraId="5F521526" w14:textId="77777777" w:rsidR="00C11AAF" w:rsidRDefault="00C11AAF" w:rsidP="00F23355">
            <w:pPr>
              <w:rPr>
                <w:lang w:eastAsia="en-GB"/>
              </w:rPr>
            </w:pPr>
            <w:r>
              <w:rPr>
                <w:lang w:eastAsia="en-GB"/>
              </w:rPr>
              <w:t>„R” jeśli w polu 1a podano wartość „</w:t>
            </w:r>
            <w:r>
              <w:t>1 – dokument inicjalny</w:t>
            </w:r>
            <w:r>
              <w:rPr>
                <w:lang w:eastAsia="en-GB"/>
              </w:rPr>
              <w:t>” lub „</w:t>
            </w:r>
            <w:r>
              <w:t xml:space="preserve">3 – dokument zaakceptowany” oraz państwo wysyłki raportu ze zdarzenia nie jest państwem w którym nastąpiło zdarzenie, lub </w:t>
            </w:r>
            <w:r>
              <w:rPr>
                <w:lang w:eastAsia="en-GB"/>
              </w:rPr>
              <w:t>w polu 1a podano wartość „</w:t>
            </w:r>
            <w:r>
              <w:t>2 – dokument uzupełniający</w:t>
            </w:r>
            <w:r>
              <w:rPr>
                <w:lang w:eastAsia="en-GB"/>
              </w:rPr>
              <w:t>„ i nie podano wartości w polu 2a.</w:t>
            </w:r>
          </w:p>
          <w:p w14:paraId="4D6C0821" w14:textId="0F258F63" w:rsidR="00C11AAF" w:rsidRDefault="00C11AAF" w:rsidP="00F23355">
            <w:pPr>
              <w:rPr>
                <w:lang w:eastAsia="en-GB"/>
              </w:rPr>
            </w:pPr>
            <w:r>
              <w:rPr>
                <w:lang w:eastAsia="en-GB"/>
              </w:rPr>
              <w:t>„O” jeśli w polu 1a podano wartość „</w:t>
            </w:r>
            <w:r>
              <w:t>1 – dokument inicjalny</w:t>
            </w:r>
            <w:r>
              <w:rPr>
                <w:lang w:eastAsia="en-GB"/>
              </w:rPr>
              <w:t>” lub „</w:t>
            </w:r>
            <w:r>
              <w:t>3 – dokument zaakceptowany” oraz państwo wysyłki raportu ze zdarzenia jest państwem w którym nastąpiło zdarzenie</w:t>
            </w:r>
            <w:r>
              <w:rPr>
                <w:lang w:eastAsia="en-GB"/>
              </w:rPr>
              <w:t>.</w:t>
            </w:r>
          </w:p>
        </w:tc>
        <w:tc>
          <w:tcPr>
            <w:tcW w:w="3245" w:type="dxa"/>
            <w:gridSpan w:val="2"/>
          </w:tcPr>
          <w:p w14:paraId="4480C403" w14:textId="77777777" w:rsidR="00C11AAF" w:rsidRPr="00197701" w:rsidRDefault="00C11AAF" w:rsidP="00F23355">
            <w:pPr>
              <w:rPr>
                <w:szCs w:val="20"/>
                <w:lang w:eastAsia="en-GB"/>
              </w:rPr>
            </w:pPr>
            <w:r>
              <w:rPr>
                <w:szCs w:val="20"/>
                <w:lang w:eastAsia="en-GB"/>
              </w:rPr>
              <w:t>Wartość o formacie - dwie litery będące</w:t>
            </w:r>
            <w:r w:rsidRPr="00197701">
              <w:rPr>
                <w:szCs w:val="20"/>
                <w:lang w:eastAsia="en-GB"/>
              </w:rPr>
              <w:t xml:space="preserve"> kod</w:t>
            </w:r>
            <w:r>
              <w:rPr>
                <w:szCs w:val="20"/>
                <w:lang w:eastAsia="en-GB"/>
              </w:rPr>
              <w:t>em</w:t>
            </w:r>
            <w:r w:rsidRPr="00197701">
              <w:rPr>
                <w:szCs w:val="20"/>
                <w:lang w:eastAsia="en-GB"/>
              </w:rPr>
              <w:t xml:space="preserve"> państwa członkowskiego ze </w:t>
            </w:r>
            <w:r>
              <w:rPr>
                <w:szCs w:val="20"/>
                <w:lang w:eastAsia="en-GB"/>
              </w:rPr>
              <w:t>s</w:t>
            </w:r>
            <w:r w:rsidRPr="00197701">
              <w:rPr>
                <w:szCs w:val="20"/>
                <w:lang w:eastAsia="en-GB"/>
              </w:rPr>
              <w:t>łownika państw członkowskich (</w:t>
            </w:r>
            <w:proofErr w:type="spellStart"/>
            <w:r w:rsidRPr="00197701">
              <w:rPr>
                <w:szCs w:val="20"/>
                <w:lang w:eastAsia="en-GB"/>
              </w:rPr>
              <w:t>Member</w:t>
            </w:r>
            <w:proofErr w:type="spellEnd"/>
            <w:r w:rsidRPr="00197701">
              <w:rPr>
                <w:szCs w:val="20"/>
                <w:lang w:eastAsia="en-GB"/>
              </w:rPr>
              <w:t xml:space="preserve"> </w:t>
            </w:r>
            <w:proofErr w:type="spellStart"/>
            <w:r w:rsidRPr="00197701">
              <w:rPr>
                <w:szCs w:val="20"/>
                <w:lang w:eastAsia="en-GB"/>
              </w:rPr>
              <w:t>States</w:t>
            </w:r>
            <w:proofErr w:type="spellEnd"/>
            <w:r>
              <w:rPr>
                <w:szCs w:val="20"/>
                <w:lang w:eastAsia="en-GB"/>
              </w:rPr>
              <w:t>), po których następuje unikalny dla państwa kod alfanumeryczny.</w:t>
            </w:r>
          </w:p>
        </w:tc>
        <w:tc>
          <w:tcPr>
            <w:tcW w:w="1051" w:type="dxa"/>
          </w:tcPr>
          <w:p w14:paraId="1AEC81C1" w14:textId="77777777" w:rsidR="00C11AAF" w:rsidRPr="009079F8" w:rsidRDefault="00C11AAF" w:rsidP="00F23355">
            <w:r>
              <w:t>an..35</w:t>
            </w:r>
          </w:p>
        </w:tc>
      </w:tr>
      <w:tr w:rsidR="00C11AAF" w:rsidRPr="009079F8" w14:paraId="70661CFE" w14:textId="77777777" w:rsidTr="00345ABA">
        <w:trPr>
          <w:cantSplit/>
        </w:trPr>
        <w:tc>
          <w:tcPr>
            <w:tcW w:w="388" w:type="dxa"/>
          </w:tcPr>
          <w:p w14:paraId="162DF58C" w14:textId="77777777" w:rsidR="00C11AAF" w:rsidRDefault="00C11AAF" w:rsidP="00F23355">
            <w:pPr>
              <w:keepNext/>
              <w:rPr>
                <w:b/>
              </w:rPr>
            </w:pPr>
          </w:p>
        </w:tc>
        <w:tc>
          <w:tcPr>
            <w:tcW w:w="436" w:type="dxa"/>
            <w:gridSpan w:val="2"/>
          </w:tcPr>
          <w:p w14:paraId="7C31B879" w14:textId="2EFA7613" w:rsidR="00C11AAF" w:rsidRPr="009079F8" w:rsidRDefault="004F0DBE" w:rsidP="00F23355">
            <w:pPr>
              <w:pStyle w:val="pqiTabBody"/>
              <w:rPr>
                <w:i/>
              </w:rPr>
            </w:pPr>
            <w:r>
              <w:rPr>
                <w:i/>
              </w:rPr>
              <w:t>c</w:t>
            </w:r>
          </w:p>
        </w:tc>
        <w:tc>
          <w:tcPr>
            <w:tcW w:w="5377" w:type="dxa"/>
          </w:tcPr>
          <w:p w14:paraId="1A7EF824" w14:textId="77777777" w:rsidR="00C11AAF" w:rsidRDefault="00C11AAF" w:rsidP="00F23355">
            <w:r w:rsidRPr="009079F8">
              <w:t>Numer referencyjny urzędu</w:t>
            </w:r>
          </w:p>
          <w:p w14:paraId="14022C10" w14:textId="77777777" w:rsidR="00C11AAF" w:rsidRPr="00382C47" w:rsidRDefault="00C11AAF" w:rsidP="00F23355">
            <w:pPr>
              <w:pStyle w:val="pqiTabBody"/>
              <w:rPr>
                <w:rFonts w:ascii="Courier New" w:hAnsi="Courier New" w:cs="Courier New"/>
                <w:noProof/>
                <w:color w:val="0000FF"/>
              </w:rPr>
            </w:pPr>
            <w:r w:rsidRPr="00382C47">
              <w:rPr>
                <w:rFonts w:ascii="Courier New" w:hAnsi="Courier New" w:cs="Courier New"/>
                <w:noProof/>
                <w:color w:val="0000FF"/>
              </w:rPr>
              <w:t>ReferenceNumberOfExciseOffice</w:t>
            </w:r>
          </w:p>
        </w:tc>
        <w:tc>
          <w:tcPr>
            <w:tcW w:w="505" w:type="dxa"/>
            <w:gridSpan w:val="2"/>
          </w:tcPr>
          <w:p w14:paraId="32611105" w14:textId="599077B7" w:rsidR="00C11AAF" w:rsidRPr="009079F8" w:rsidRDefault="005A0CA0" w:rsidP="00F23355">
            <w:pPr>
              <w:pStyle w:val="pqiTabBody"/>
            </w:pPr>
            <w:r>
              <w:t>R</w:t>
            </w:r>
          </w:p>
        </w:tc>
        <w:tc>
          <w:tcPr>
            <w:tcW w:w="2542" w:type="dxa"/>
            <w:gridSpan w:val="2"/>
          </w:tcPr>
          <w:p w14:paraId="574E5235" w14:textId="4A3C9BA5" w:rsidR="00C11AAF" w:rsidRPr="009079F8" w:rsidRDefault="00C11AAF" w:rsidP="005A0CA0"/>
        </w:tc>
        <w:tc>
          <w:tcPr>
            <w:tcW w:w="3245" w:type="dxa"/>
            <w:gridSpan w:val="2"/>
          </w:tcPr>
          <w:p w14:paraId="72B49A7C" w14:textId="0BD3B556" w:rsidR="00186E55" w:rsidRDefault="00C11AAF" w:rsidP="00F23355">
            <w:pPr>
              <w:pStyle w:val="pqiTabBody"/>
            </w:pPr>
            <w:r>
              <w:t>K</w:t>
            </w:r>
            <w:r w:rsidRPr="009079F8">
              <w:t>od urzędu właściwych organów w państwie członkowskim odpowi</w:t>
            </w:r>
            <w:r>
              <w:t>edzialnym za sporządzenie raportu ze zdarzenia</w:t>
            </w:r>
            <w:r w:rsidRPr="009079F8">
              <w:t>.</w:t>
            </w:r>
          </w:p>
        </w:tc>
        <w:tc>
          <w:tcPr>
            <w:tcW w:w="1051" w:type="dxa"/>
          </w:tcPr>
          <w:p w14:paraId="15978215" w14:textId="77777777" w:rsidR="00C11AAF" w:rsidRPr="009079F8" w:rsidRDefault="00C11AAF" w:rsidP="00F23355">
            <w:pPr>
              <w:pStyle w:val="pqiTabBody"/>
            </w:pPr>
            <w:r>
              <w:t>an8</w:t>
            </w:r>
          </w:p>
        </w:tc>
      </w:tr>
      <w:tr w:rsidR="00C11AAF" w:rsidRPr="009079F8" w14:paraId="2F45B53A" w14:textId="77777777" w:rsidTr="00345ABA">
        <w:trPr>
          <w:cantSplit/>
        </w:trPr>
        <w:tc>
          <w:tcPr>
            <w:tcW w:w="388" w:type="dxa"/>
          </w:tcPr>
          <w:p w14:paraId="1873336A" w14:textId="77777777" w:rsidR="00C11AAF" w:rsidRDefault="00C11AAF" w:rsidP="00F23355">
            <w:pPr>
              <w:keepNext/>
              <w:rPr>
                <w:b/>
              </w:rPr>
            </w:pPr>
          </w:p>
        </w:tc>
        <w:tc>
          <w:tcPr>
            <w:tcW w:w="436" w:type="dxa"/>
            <w:gridSpan w:val="2"/>
          </w:tcPr>
          <w:p w14:paraId="168815CB" w14:textId="122BE209" w:rsidR="00C11AAF" w:rsidRPr="009079F8" w:rsidRDefault="004F0DBE" w:rsidP="00F23355">
            <w:pPr>
              <w:pStyle w:val="pqiTabBody"/>
              <w:rPr>
                <w:i/>
              </w:rPr>
            </w:pPr>
            <w:r>
              <w:rPr>
                <w:i/>
              </w:rPr>
              <w:t>d</w:t>
            </w:r>
          </w:p>
        </w:tc>
        <w:tc>
          <w:tcPr>
            <w:tcW w:w="5377" w:type="dxa"/>
          </w:tcPr>
          <w:p w14:paraId="7DB8CDA1" w14:textId="77777777" w:rsidR="00C11AAF" w:rsidRDefault="00C11AAF" w:rsidP="00F23355">
            <w:pPr>
              <w:pStyle w:val="pqiTabBody"/>
            </w:pPr>
            <w:r>
              <w:t>Państwo członkowskie zdarzenia</w:t>
            </w:r>
          </w:p>
          <w:p w14:paraId="35B5A53B" w14:textId="77777777" w:rsidR="00C11AAF" w:rsidRPr="00026544" w:rsidRDefault="00C11AAF" w:rsidP="00F23355">
            <w:pPr>
              <w:pStyle w:val="pqiTabBody"/>
              <w:rPr>
                <w:rFonts w:ascii="Courier New" w:hAnsi="Courier New" w:cs="Courier New"/>
                <w:noProof/>
                <w:color w:val="0000FF"/>
              </w:rPr>
            </w:pPr>
            <w:r w:rsidRPr="00026544">
              <w:rPr>
                <w:rFonts w:ascii="Courier New" w:hAnsi="Courier New" w:cs="Courier New"/>
                <w:noProof/>
                <w:color w:val="0000FF"/>
              </w:rPr>
              <w:t>MemberStateOfEvent</w:t>
            </w:r>
          </w:p>
        </w:tc>
        <w:tc>
          <w:tcPr>
            <w:tcW w:w="505" w:type="dxa"/>
            <w:gridSpan w:val="2"/>
          </w:tcPr>
          <w:p w14:paraId="14909922" w14:textId="388B259F" w:rsidR="00C11AAF" w:rsidRPr="009079F8" w:rsidRDefault="005A0CA0" w:rsidP="00F23355">
            <w:pPr>
              <w:pStyle w:val="pqiTabBody"/>
            </w:pPr>
            <w:r>
              <w:t>R</w:t>
            </w:r>
          </w:p>
        </w:tc>
        <w:tc>
          <w:tcPr>
            <w:tcW w:w="2542" w:type="dxa"/>
            <w:gridSpan w:val="2"/>
          </w:tcPr>
          <w:p w14:paraId="25DD2D2D" w14:textId="15AA2BC0" w:rsidR="00C11AAF" w:rsidRPr="009079F8" w:rsidRDefault="00C11AAF" w:rsidP="005A0CA0"/>
        </w:tc>
        <w:tc>
          <w:tcPr>
            <w:tcW w:w="3245" w:type="dxa"/>
            <w:gridSpan w:val="2"/>
          </w:tcPr>
          <w:p w14:paraId="311ADE3B" w14:textId="77777777" w:rsidR="00C11AAF" w:rsidRPr="009079F8" w:rsidRDefault="00C11AAF" w:rsidP="00F23355">
            <w:pPr>
              <w:pStyle w:val="pqiTabBody"/>
            </w:pPr>
            <w:r>
              <w:rPr>
                <w:lang w:eastAsia="en-GB"/>
              </w:rPr>
              <w:t>Wartość ze słownika „</w:t>
            </w:r>
            <w:r>
              <w:t>Państwa członkowskie (</w:t>
            </w:r>
            <w:proofErr w:type="spellStart"/>
            <w:r>
              <w:t>Member</w:t>
            </w:r>
            <w:proofErr w:type="spellEnd"/>
            <w:r>
              <w:t xml:space="preserve"> </w:t>
            </w:r>
            <w:proofErr w:type="spellStart"/>
            <w:r>
              <w:t>states</w:t>
            </w:r>
            <w:proofErr w:type="spellEnd"/>
            <w:r>
              <w:t>)</w:t>
            </w:r>
            <w:r>
              <w:rPr>
                <w:lang w:eastAsia="en-GB"/>
              </w:rPr>
              <w:t>”.</w:t>
            </w:r>
          </w:p>
        </w:tc>
        <w:tc>
          <w:tcPr>
            <w:tcW w:w="1051" w:type="dxa"/>
          </w:tcPr>
          <w:p w14:paraId="6ECC50D4" w14:textId="77777777" w:rsidR="00C11AAF" w:rsidRPr="009079F8" w:rsidRDefault="00C11AAF" w:rsidP="00F23355">
            <w:pPr>
              <w:pStyle w:val="pqiTabBody"/>
            </w:pPr>
            <w:r>
              <w:t>a2</w:t>
            </w:r>
          </w:p>
        </w:tc>
      </w:tr>
      <w:tr w:rsidR="004F0DBE" w:rsidRPr="009079F8" w14:paraId="759AA204" w14:textId="77777777" w:rsidTr="00345ABA">
        <w:trPr>
          <w:cantSplit/>
        </w:trPr>
        <w:tc>
          <w:tcPr>
            <w:tcW w:w="824" w:type="dxa"/>
            <w:gridSpan w:val="3"/>
          </w:tcPr>
          <w:p w14:paraId="20462E3D" w14:textId="77777777" w:rsidR="004F0DBE" w:rsidRPr="009079F8" w:rsidRDefault="004F0DBE" w:rsidP="00E04400">
            <w:pPr>
              <w:keepNext/>
              <w:rPr>
                <w:i/>
              </w:rPr>
            </w:pPr>
            <w:r>
              <w:rPr>
                <w:b/>
              </w:rPr>
              <w:t>3</w:t>
            </w:r>
          </w:p>
        </w:tc>
        <w:tc>
          <w:tcPr>
            <w:tcW w:w="5377" w:type="dxa"/>
          </w:tcPr>
          <w:p w14:paraId="3F68AE88" w14:textId="77777777" w:rsidR="004F0DBE" w:rsidRDefault="004F0DBE" w:rsidP="00E04400">
            <w:pPr>
              <w:keepNext/>
              <w:rPr>
                <w:b/>
                <w:szCs w:val="20"/>
              </w:rPr>
            </w:pPr>
            <w:r>
              <w:rPr>
                <w:b/>
                <w:szCs w:val="20"/>
              </w:rPr>
              <w:t>Przemieszczenie</w:t>
            </w:r>
          </w:p>
          <w:p w14:paraId="2DFC5F1D" w14:textId="6FE31125" w:rsidR="004F0DBE" w:rsidRPr="002F164A" w:rsidRDefault="004F0DBE" w:rsidP="00E04400">
            <w:pPr>
              <w:keepNext/>
              <w:rPr>
                <w:rFonts w:ascii="Courier New" w:hAnsi="Courier New" w:cs="Courier New"/>
                <w:noProof/>
                <w:color w:val="0000FF"/>
                <w:szCs w:val="20"/>
              </w:rPr>
            </w:pPr>
            <w:del w:id="2633" w:author="Jurkowska Monika" w:date="2022-11-14T21:27:00Z">
              <w:r w:rsidRPr="004F0DBE">
                <w:rPr>
                  <w:rFonts w:ascii="Courier New" w:hAnsi="Courier New" w:cs="Courier New"/>
                  <w:noProof/>
                  <w:color w:val="0000FF"/>
                  <w:szCs w:val="20"/>
                </w:rPr>
                <w:delText>ExciseMovementEad</w:delText>
              </w:r>
            </w:del>
            <w:ins w:id="2634" w:author="Jurkowska Monika" w:date="2022-11-14T21:27:00Z">
              <w:r w:rsidRPr="004F0DBE">
                <w:rPr>
                  <w:rFonts w:ascii="Courier New" w:hAnsi="Courier New" w:cs="Courier New"/>
                  <w:noProof/>
                  <w:color w:val="0000FF"/>
                  <w:szCs w:val="20"/>
                </w:rPr>
                <w:t>ExciseMovement</w:t>
              </w:r>
            </w:ins>
          </w:p>
        </w:tc>
        <w:tc>
          <w:tcPr>
            <w:tcW w:w="505" w:type="dxa"/>
            <w:gridSpan w:val="2"/>
          </w:tcPr>
          <w:p w14:paraId="45D9AEDB" w14:textId="77777777" w:rsidR="004F0DBE" w:rsidRPr="002F164A" w:rsidRDefault="004F0DBE" w:rsidP="00E04400">
            <w:pPr>
              <w:keepNext/>
              <w:jc w:val="center"/>
              <w:rPr>
                <w:b/>
              </w:rPr>
            </w:pPr>
            <w:r>
              <w:rPr>
                <w:b/>
              </w:rPr>
              <w:t>D</w:t>
            </w:r>
          </w:p>
        </w:tc>
        <w:tc>
          <w:tcPr>
            <w:tcW w:w="2542" w:type="dxa"/>
            <w:gridSpan w:val="2"/>
          </w:tcPr>
          <w:p w14:paraId="4B15E0CC" w14:textId="77777777" w:rsidR="004F0DBE" w:rsidRDefault="004F0DBE" w:rsidP="00E04400">
            <w:pPr>
              <w:keepNext/>
              <w:rPr>
                <w:lang w:eastAsia="en-GB"/>
              </w:rPr>
            </w:pPr>
            <w:r w:rsidRPr="004F0DBE">
              <w:rPr>
                <w:lang w:eastAsia="en-GB"/>
              </w:rPr>
              <w:t>„R” Jeżeli nie podano 4</w:t>
            </w:r>
          </w:p>
          <w:p w14:paraId="215DD8C3" w14:textId="77777777" w:rsidR="004F0DBE" w:rsidRPr="004F0DBE" w:rsidRDefault="004F0DBE" w:rsidP="00E04400">
            <w:pPr>
              <w:keepNext/>
              <w:rPr>
                <w:lang w:eastAsia="en-GB"/>
              </w:rPr>
            </w:pPr>
            <w:r>
              <w:rPr>
                <w:lang w:eastAsia="en-GB"/>
              </w:rPr>
              <w:t>„O” w przeciwnym przypadku</w:t>
            </w:r>
          </w:p>
        </w:tc>
        <w:tc>
          <w:tcPr>
            <w:tcW w:w="3245" w:type="dxa"/>
            <w:gridSpan w:val="2"/>
          </w:tcPr>
          <w:p w14:paraId="285184D6" w14:textId="77777777" w:rsidR="004F0DBE" w:rsidRPr="0072755A" w:rsidRDefault="004F0DBE" w:rsidP="00E04400">
            <w:pPr>
              <w:keepNext/>
              <w:rPr>
                <w:b/>
              </w:rPr>
            </w:pPr>
          </w:p>
        </w:tc>
        <w:tc>
          <w:tcPr>
            <w:tcW w:w="1051" w:type="dxa"/>
          </w:tcPr>
          <w:p w14:paraId="5A61D0F8" w14:textId="77777777" w:rsidR="004F0DBE" w:rsidRPr="0072755A" w:rsidRDefault="004F0DBE" w:rsidP="00E04400">
            <w:pPr>
              <w:keepNext/>
              <w:rPr>
                <w:b/>
              </w:rPr>
            </w:pPr>
            <w:r w:rsidRPr="0072755A">
              <w:rPr>
                <w:b/>
              </w:rPr>
              <w:t>1x</w:t>
            </w:r>
          </w:p>
        </w:tc>
      </w:tr>
      <w:tr w:rsidR="004F0DBE" w:rsidRPr="009079F8" w14:paraId="5D6A232B" w14:textId="77777777" w:rsidTr="00345ABA">
        <w:trPr>
          <w:cantSplit/>
        </w:trPr>
        <w:tc>
          <w:tcPr>
            <w:tcW w:w="388" w:type="dxa"/>
          </w:tcPr>
          <w:p w14:paraId="4846712F" w14:textId="77777777" w:rsidR="004F0DBE" w:rsidRDefault="004F0DBE" w:rsidP="00E04400">
            <w:pPr>
              <w:keepNext/>
              <w:rPr>
                <w:b/>
              </w:rPr>
            </w:pPr>
          </w:p>
        </w:tc>
        <w:tc>
          <w:tcPr>
            <w:tcW w:w="436" w:type="dxa"/>
            <w:gridSpan w:val="2"/>
          </w:tcPr>
          <w:p w14:paraId="5170EA1F" w14:textId="77777777" w:rsidR="004F0DBE" w:rsidRPr="009079F8" w:rsidRDefault="004F0DBE" w:rsidP="00E04400">
            <w:pPr>
              <w:pStyle w:val="pqiTabBody"/>
              <w:rPr>
                <w:i/>
              </w:rPr>
            </w:pPr>
            <w:r>
              <w:rPr>
                <w:i/>
              </w:rPr>
              <w:t>a</w:t>
            </w:r>
          </w:p>
        </w:tc>
        <w:tc>
          <w:tcPr>
            <w:tcW w:w="5377" w:type="dxa"/>
          </w:tcPr>
          <w:p w14:paraId="73D27D20" w14:textId="77777777" w:rsidR="004F0DBE" w:rsidRDefault="004F0DBE" w:rsidP="00E04400">
            <w:pPr>
              <w:pStyle w:val="pqiTabBody"/>
            </w:pPr>
            <w:r>
              <w:t>ARC</w:t>
            </w:r>
          </w:p>
          <w:p w14:paraId="6D173AF8" w14:textId="77777777" w:rsidR="004F0DBE" w:rsidRPr="00C470C3" w:rsidRDefault="004F0DBE" w:rsidP="00E04400">
            <w:pPr>
              <w:pStyle w:val="pqiTabBody"/>
              <w:rPr>
                <w:rFonts w:ascii="Courier New" w:hAnsi="Courier New" w:cs="Courier New"/>
                <w:noProof/>
                <w:color w:val="0000FF"/>
              </w:rPr>
            </w:pPr>
            <w:r w:rsidRPr="00C470C3">
              <w:rPr>
                <w:rFonts w:ascii="Courier New" w:hAnsi="Courier New" w:cs="Courier New"/>
                <w:noProof/>
                <w:color w:val="0000FF"/>
              </w:rPr>
              <w:t>AdministrativeReferenceCode</w:t>
            </w:r>
          </w:p>
        </w:tc>
        <w:tc>
          <w:tcPr>
            <w:tcW w:w="505" w:type="dxa"/>
            <w:gridSpan w:val="2"/>
          </w:tcPr>
          <w:p w14:paraId="2F3E3029" w14:textId="77777777" w:rsidR="004F0DBE" w:rsidRPr="009079F8" w:rsidRDefault="004F0DBE" w:rsidP="00E04400">
            <w:pPr>
              <w:pStyle w:val="pqiTabBody"/>
            </w:pPr>
            <w:r>
              <w:t>R</w:t>
            </w:r>
          </w:p>
        </w:tc>
        <w:tc>
          <w:tcPr>
            <w:tcW w:w="2542" w:type="dxa"/>
            <w:gridSpan w:val="2"/>
          </w:tcPr>
          <w:p w14:paraId="7FCA564E" w14:textId="77777777" w:rsidR="004F0DBE" w:rsidRPr="009079F8" w:rsidRDefault="004F0DBE" w:rsidP="00E04400"/>
        </w:tc>
        <w:tc>
          <w:tcPr>
            <w:tcW w:w="3245" w:type="dxa"/>
            <w:gridSpan w:val="2"/>
          </w:tcPr>
          <w:p w14:paraId="105DDE22" w14:textId="4D5DDC61" w:rsidR="004F0DBE" w:rsidRPr="009079F8" w:rsidRDefault="004F0DBE" w:rsidP="00186E55">
            <w:pPr>
              <w:pStyle w:val="pqiTabBody"/>
            </w:pPr>
          </w:p>
        </w:tc>
        <w:tc>
          <w:tcPr>
            <w:tcW w:w="1051" w:type="dxa"/>
          </w:tcPr>
          <w:p w14:paraId="7C1F7220" w14:textId="77777777" w:rsidR="004F0DBE" w:rsidRPr="009079F8" w:rsidRDefault="004F0DBE" w:rsidP="00E04400">
            <w:pPr>
              <w:pStyle w:val="pqiTabBody"/>
            </w:pPr>
            <w:r>
              <w:t>an21</w:t>
            </w:r>
          </w:p>
        </w:tc>
      </w:tr>
      <w:tr w:rsidR="004F0DBE" w:rsidRPr="009079F8" w14:paraId="0DFC666A" w14:textId="77777777" w:rsidTr="00345ABA">
        <w:trPr>
          <w:cantSplit/>
        </w:trPr>
        <w:tc>
          <w:tcPr>
            <w:tcW w:w="388" w:type="dxa"/>
          </w:tcPr>
          <w:p w14:paraId="4BD4180A" w14:textId="77777777" w:rsidR="004F0DBE" w:rsidRDefault="004F0DBE" w:rsidP="00E04400">
            <w:pPr>
              <w:keepNext/>
              <w:rPr>
                <w:b/>
              </w:rPr>
            </w:pPr>
          </w:p>
        </w:tc>
        <w:tc>
          <w:tcPr>
            <w:tcW w:w="436" w:type="dxa"/>
            <w:gridSpan w:val="2"/>
          </w:tcPr>
          <w:p w14:paraId="22AB154C" w14:textId="77777777" w:rsidR="004F0DBE" w:rsidRPr="009079F8" w:rsidRDefault="004F0DBE" w:rsidP="00E04400">
            <w:pPr>
              <w:pStyle w:val="pqiTabBody"/>
              <w:rPr>
                <w:i/>
              </w:rPr>
            </w:pPr>
            <w:r>
              <w:rPr>
                <w:i/>
              </w:rPr>
              <w:t>b</w:t>
            </w:r>
          </w:p>
        </w:tc>
        <w:tc>
          <w:tcPr>
            <w:tcW w:w="5377" w:type="dxa"/>
          </w:tcPr>
          <w:p w14:paraId="185CBA09" w14:textId="77777777" w:rsidR="004F0DBE" w:rsidRDefault="004F0DBE" w:rsidP="00E04400">
            <w:pPr>
              <w:pStyle w:val="pqiTabBody"/>
            </w:pPr>
            <w:r>
              <w:t>Numer porządkowy</w:t>
            </w:r>
          </w:p>
          <w:p w14:paraId="3859B24D" w14:textId="77777777" w:rsidR="004F0DBE" w:rsidRPr="009079F8" w:rsidRDefault="004F0DBE" w:rsidP="00E04400">
            <w:pPr>
              <w:pStyle w:val="pqiTabBody"/>
            </w:pPr>
            <w:r>
              <w:rPr>
                <w:rFonts w:ascii="Courier New" w:hAnsi="Courier New" w:cs="Courier New"/>
                <w:noProof/>
                <w:color w:val="0000FF"/>
              </w:rPr>
              <w:t>SequenceNumber</w:t>
            </w:r>
          </w:p>
        </w:tc>
        <w:tc>
          <w:tcPr>
            <w:tcW w:w="505" w:type="dxa"/>
            <w:gridSpan w:val="2"/>
          </w:tcPr>
          <w:p w14:paraId="641A154D" w14:textId="77777777" w:rsidR="004F0DBE" w:rsidRPr="009079F8" w:rsidRDefault="004F0DBE" w:rsidP="00E04400">
            <w:pPr>
              <w:pStyle w:val="pqiTabBody"/>
            </w:pPr>
            <w:r>
              <w:t>R</w:t>
            </w:r>
          </w:p>
        </w:tc>
        <w:tc>
          <w:tcPr>
            <w:tcW w:w="2542" w:type="dxa"/>
            <w:gridSpan w:val="2"/>
          </w:tcPr>
          <w:p w14:paraId="57B0294D" w14:textId="77777777" w:rsidR="004F0DBE" w:rsidRPr="009079F8" w:rsidRDefault="004F0DBE" w:rsidP="00E04400">
            <w:pPr>
              <w:pStyle w:val="pqiTabBody"/>
            </w:pPr>
          </w:p>
        </w:tc>
        <w:tc>
          <w:tcPr>
            <w:tcW w:w="3245" w:type="dxa"/>
            <w:gridSpan w:val="2"/>
          </w:tcPr>
          <w:p w14:paraId="1C2D5241" w14:textId="1C2DDF77" w:rsidR="00186E55" w:rsidRPr="009079F8" w:rsidRDefault="004F0DBE" w:rsidP="00E04400">
            <w:pPr>
              <w:pStyle w:val="pqiTabBody"/>
            </w:pPr>
            <w:r>
              <w:t>Wartość musi być większa od zera.</w:t>
            </w:r>
          </w:p>
        </w:tc>
        <w:tc>
          <w:tcPr>
            <w:tcW w:w="1051" w:type="dxa"/>
          </w:tcPr>
          <w:p w14:paraId="11B954F1" w14:textId="77777777" w:rsidR="004F0DBE" w:rsidRPr="009079F8" w:rsidRDefault="004F0DBE" w:rsidP="00E04400">
            <w:pPr>
              <w:pStyle w:val="pqiTabBody"/>
            </w:pPr>
            <w:r w:rsidRPr="009079F8">
              <w:t>n</w:t>
            </w:r>
            <w:r>
              <w:t>..2</w:t>
            </w:r>
          </w:p>
        </w:tc>
      </w:tr>
      <w:tr w:rsidR="004F0DBE" w:rsidRPr="009079F8" w14:paraId="4F8E4F63" w14:textId="77777777" w:rsidTr="00345ABA">
        <w:trPr>
          <w:cantSplit/>
        </w:trPr>
        <w:tc>
          <w:tcPr>
            <w:tcW w:w="824" w:type="dxa"/>
            <w:gridSpan w:val="3"/>
          </w:tcPr>
          <w:p w14:paraId="26F1A137" w14:textId="77777777" w:rsidR="004F0DBE" w:rsidRPr="009079F8" w:rsidRDefault="004F0DBE" w:rsidP="00E04400">
            <w:pPr>
              <w:keepNext/>
              <w:rPr>
                <w:i/>
              </w:rPr>
            </w:pPr>
            <w:r>
              <w:rPr>
                <w:b/>
              </w:rPr>
              <w:t>4</w:t>
            </w:r>
          </w:p>
        </w:tc>
        <w:tc>
          <w:tcPr>
            <w:tcW w:w="5377" w:type="dxa"/>
          </w:tcPr>
          <w:p w14:paraId="1EC27102" w14:textId="77777777" w:rsidR="004F0DBE" w:rsidRDefault="004F0DBE" w:rsidP="00E04400">
            <w:pPr>
              <w:keepNext/>
              <w:rPr>
                <w:b/>
                <w:szCs w:val="20"/>
              </w:rPr>
            </w:pPr>
            <w:r>
              <w:rPr>
                <w:b/>
                <w:szCs w:val="20"/>
              </w:rPr>
              <w:t>Inny dokument towarzyszący</w:t>
            </w:r>
          </w:p>
          <w:p w14:paraId="24760BC8" w14:textId="77777777" w:rsidR="004F0DBE" w:rsidRPr="002F164A" w:rsidRDefault="004F0DBE" w:rsidP="00E04400">
            <w:pPr>
              <w:keepNext/>
              <w:rPr>
                <w:rFonts w:ascii="Courier New" w:hAnsi="Courier New" w:cs="Courier New"/>
                <w:noProof/>
                <w:color w:val="0000FF"/>
                <w:szCs w:val="20"/>
              </w:rPr>
            </w:pPr>
            <w:r w:rsidRPr="004F0DBE">
              <w:rPr>
                <w:rFonts w:ascii="Courier New" w:hAnsi="Courier New" w:cs="Courier New"/>
                <w:noProof/>
                <w:color w:val="0000FF"/>
                <w:szCs w:val="20"/>
              </w:rPr>
              <w:t>OtherAccompanyingDocument</w:t>
            </w:r>
          </w:p>
        </w:tc>
        <w:tc>
          <w:tcPr>
            <w:tcW w:w="505" w:type="dxa"/>
            <w:gridSpan w:val="2"/>
          </w:tcPr>
          <w:p w14:paraId="5FAEB805" w14:textId="77777777" w:rsidR="004F0DBE" w:rsidRPr="002F164A" w:rsidRDefault="004F0DBE" w:rsidP="00E04400">
            <w:pPr>
              <w:keepNext/>
              <w:jc w:val="center"/>
              <w:rPr>
                <w:b/>
              </w:rPr>
            </w:pPr>
            <w:r>
              <w:rPr>
                <w:b/>
              </w:rPr>
              <w:t>D</w:t>
            </w:r>
          </w:p>
        </w:tc>
        <w:tc>
          <w:tcPr>
            <w:tcW w:w="2542" w:type="dxa"/>
            <w:gridSpan w:val="2"/>
          </w:tcPr>
          <w:p w14:paraId="4CD672C7" w14:textId="77777777" w:rsidR="004F0DBE" w:rsidRDefault="004F0DBE" w:rsidP="004F0DBE">
            <w:pPr>
              <w:keepNext/>
              <w:rPr>
                <w:lang w:eastAsia="en-GB"/>
              </w:rPr>
            </w:pPr>
            <w:r w:rsidRPr="004F0DBE">
              <w:rPr>
                <w:lang w:eastAsia="en-GB"/>
              </w:rPr>
              <w:t xml:space="preserve">„R” Jeżeli nie podano </w:t>
            </w:r>
            <w:r>
              <w:rPr>
                <w:lang w:eastAsia="en-GB"/>
              </w:rPr>
              <w:t>3</w:t>
            </w:r>
          </w:p>
          <w:p w14:paraId="59FE29C3" w14:textId="77777777" w:rsidR="004F0DBE" w:rsidRPr="002F164A" w:rsidRDefault="004F0DBE" w:rsidP="004F0DBE">
            <w:pPr>
              <w:keepNext/>
              <w:rPr>
                <w:b/>
                <w:lang w:eastAsia="en-GB"/>
              </w:rPr>
            </w:pPr>
            <w:r>
              <w:rPr>
                <w:lang w:eastAsia="en-GB"/>
              </w:rPr>
              <w:t>„O” w przeciwnym przypadku</w:t>
            </w:r>
          </w:p>
        </w:tc>
        <w:tc>
          <w:tcPr>
            <w:tcW w:w="3245" w:type="dxa"/>
            <w:gridSpan w:val="2"/>
          </w:tcPr>
          <w:p w14:paraId="06950625" w14:textId="77777777" w:rsidR="004F0DBE" w:rsidRPr="0072755A" w:rsidRDefault="004F0DBE" w:rsidP="00E04400">
            <w:pPr>
              <w:keepNext/>
              <w:rPr>
                <w:b/>
              </w:rPr>
            </w:pPr>
          </w:p>
        </w:tc>
        <w:tc>
          <w:tcPr>
            <w:tcW w:w="1051" w:type="dxa"/>
          </w:tcPr>
          <w:p w14:paraId="1E1966ED" w14:textId="77777777" w:rsidR="004F0DBE" w:rsidRPr="0072755A" w:rsidRDefault="004F0DBE" w:rsidP="00E04400">
            <w:pPr>
              <w:keepNext/>
              <w:rPr>
                <w:b/>
              </w:rPr>
            </w:pPr>
            <w:r w:rsidRPr="0072755A">
              <w:rPr>
                <w:b/>
              </w:rPr>
              <w:t>1x</w:t>
            </w:r>
          </w:p>
        </w:tc>
      </w:tr>
      <w:tr w:rsidR="004F0DBE" w:rsidRPr="009079F8" w14:paraId="507E36AC" w14:textId="77777777" w:rsidTr="00345ABA">
        <w:trPr>
          <w:cantSplit/>
        </w:trPr>
        <w:tc>
          <w:tcPr>
            <w:tcW w:w="388" w:type="dxa"/>
          </w:tcPr>
          <w:p w14:paraId="21887922" w14:textId="77777777" w:rsidR="004F0DBE" w:rsidRDefault="004F0DBE" w:rsidP="00E04400">
            <w:pPr>
              <w:keepNext/>
              <w:rPr>
                <w:b/>
              </w:rPr>
            </w:pPr>
          </w:p>
        </w:tc>
        <w:tc>
          <w:tcPr>
            <w:tcW w:w="436" w:type="dxa"/>
            <w:gridSpan w:val="2"/>
          </w:tcPr>
          <w:p w14:paraId="0B9BE3F9" w14:textId="77777777" w:rsidR="004F0DBE" w:rsidRPr="009079F8" w:rsidRDefault="004F0DBE" w:rsidP="00E04400">
            <w:pPr>
              <w:pStyle w:val="pqiTabBody"/>
              <w:rPr>
                <w:i/>
              </w:rPr>
            </w:pPr>
            <w:r>
              <w:rPr>
                <w:i/>
              </w:rPr>
              <w:t>a</w:t>
            </w:r>
          </w:p>
        </w:tc>
        <w:tc>
          <w:tcPr>
            <w:tcW w:w="5377" w:type="dxa"/>
          </w:tcPr>
          <w:p w14:paraId="76857A08" w14:textId="77777777" w:rsidR="004F0DBE" w:rsidRDefault="00345ABA" w:rsidP="00E04400">
            <w:pPr>
              <w:pStyle w:val="pqiTabBody"/>
            </w:pPr>
            <w:r>
              <w:t>Typ innego dokumentu towarzyszącego</w:t>
            </w:r>
          </w:p>
          <w:p w14:paraId="79A7760B" w14:textId="77777777" w:rsidR="004F0DBE" w:rsidRPr="00C470C3" w:rsidRDefault="00345ABA" w:rsidP="00E04400">
            <w:pPr>
              <w:pStyle w:val="pqiTabBody"/>
              <w:rPr>
                <w:rFonts w:ascii="Courier New" w:hAnsi="Courier New" w:cs="Courier New"/>
                <w:noProof/>
                <w:color w:val="0000FF"/>
              </w:rPr>
            </w:pPr>
            <w:r w:rsidRPr="00345ABA">
              <w:rPr>
                <w:rFonts w:ascii="Courier New" w:hAnsi="Courier New" w:cs="Courier New"/>
                <w:noProof/>
                <w:color w:val="0000FF"/>
              </w:rPr>
              <w:t>OtherAccompanyingDocumentType</w:t>
            </w:r>
          </w:p>
        </w:tc>
        <w:tc>
          <w:tcPr>
            <w:tcW w:w="505" w:type="dxa"/>
            <w:gridSpan w:val="2"/>
          </w:tcPr>
          <w:p w14:paraId="28688EFD" w14:textId="77777777" w:rsidR="004F0DBE" w:rsidRPr="009079F8" w:rsidRDefault="004F0DBE" w:rsidP="00E04400">
            <w:pPr>
              <w:pStyle w:val="pqiTabBody"/>
            </w:pPr>
            <w:r>
              <w:t>R</w:t>
            </w:r>
          </w:p>
        </w:tc>
        <w:tc>
          <w:tcPr>
            <w:tcW w:w="2542" w:type="dxa"/>
            <w:gridSpan w:val="2"/>
          </w:tcPr>
          <w:p w14:paraId="4E4257A7" w14:textId="77777777" w:rsidR="004F0DBE" w:rsidRPr="009079F8" w:rsidRDefault="004F0DBE" w:rsidP="00E04400"/>
        </w:tc>
        <w:tc>
          <w:tcPr>
            <w:tcW w:w="3245" w:type="dxa"/>
            <w:gridSpan w:val="2"/>
          </w:tcPr>
          <w:p w14:paraId="6229700B" w14:textId="77777777" w:rsidR="004F0DBE" w:rsidRPr="009079F8" w:rsidRDefault="00EF64A0" w:rsidP="00EF64A0">
            <w:pPr>
              <w:pStyle w:val="pqiTabBody"/>
            </w:pPr>
            <w:r>
              <w:t>Wartość ze słownika „Typ innego dokumentu towarzyszącego</w:t>
            </w:r>
            <w:r w:rsidRPr="008C6FA2">
              <w:t xml:space="preserve"> (</w:t>
            </w:r>
            <w:proofErr w:type="spellStart"/>
            <w:r w:rsidR="00A80674" w:rsidRPr="00A80674">
              <w:t>Other</w:t>
            </w:r>
            <w:proofErr w:type="spellEnd"/>
            <w:r w:rsidR="00A80674" w:rsidRPr="00A80674">
              <w:t xml:space="preserve"> </w:t>
            </w:r>
            <w:proofErr w:type="spellStart"/>
            <w:r w:rsidR="00A80674" w:rsidRPr="00A80674">
              <w:t>Accompanying</w:t>
            </w:r>
            <w:proofErr w:type="spellEnd"/>
            <w:r w:rsidR="00A80674" w:rsidRPr="00A80674">
              <w:t xml:space="preserve"> </w:t>
            </w:r>
            <w:proofErr w:type="spellStart"/>
            <w:r w:rsidR="00A80674" w:rsidRPr="00A80674">
              <w:t>Document</w:t>
            </w:r>
            <w:proofErr w:type="spellEnd"/>
            <w:r w:rsidR="00A80674" w:rsidRPr="00A80674">
              <w:t xml:space="preserve"> </w:t>
            </w:r>
            <w:proofErr w:type="spellStart"/>
            <w:r w:rsidR="00A80674" w:rsidRPr="00A80674">
              <w:t>Type</w:t>
            </w:r>
            <w:proofErr w:type="spellEnd"/>
            <w:r w:rsidRPr="008C6FA2">
              <w:t>)</w:t>
            </w:r>
            <w:r>
              <w:t>”.</w:t>
            </w:r>
          </w:p>
        </w:tc>
        <w:tc>
          <w:tcPr>
            <w:tcW w:w="1051" w:type="dxa"/>
          </w:tcPr>
          <w:p w14:paraId="6ABC2FAF" w14:textId="77777777" w:rsidR="004F0DBE" w:rsidRPr="009079F8" w:rsidRDefault="004F0DBE" w:rsidP="00345ABA">
            <w:pPr>
              <w:pStyle w:val="pqiTabBody"/>
            </w:pPr>
            <w:r>
              <w:t>n1</w:t>
            </w:r>
          </w:p>
        </w:tc>
      </w:tr>
      <w:tr w:rsidR="00345ABA" w:rsidRPr="009079F8" w14:paraId="34712D61" w14:textId="77777777" w:rsidTr="00345ABA">
        <w:trPr>
          <w:cantSplit/>
        </w:trPr>
        <w:tc>
          <w:tcPr>
            <w:tcW w:w="388" w:type="dxa"/>
          </w:tcPr>
          <w:p w14:paraId="1504461E" w14:textId="77777777" w:rsidR="00345ABA" w:rsidRDefault="00345ABA" w:rsidP="00E04400">
            <w:pPr>
              <w:keepNext/>
              <w:rPr>
                <w:b/>
              </w:rPr>
            </w:pPr>
          </w:p>
        </w:tc>
        <w:tc>
          <w:tcPr>
            <w:tcW w:w="436" w:type="dxa"/>
            <w:gridSpan w:val="2"/>
          </w:tcPr>
          <w:p w14:paraId="6002BA5F" w14:textId="77777777" w:rsidR="00345ABA" w:rsidRPr="009079F8" w:rsidRDefault="00345ABA" w:rsidP="00E04400">
            <w:pPr>
              <w:rPr>
                <w:i/>
              </w:rPr>
            </w:pPr>
            <w:r>
              <w:rPr>
                <w:i/>
              </w:rPr>
              <w:t>b</w:t>
            </w:r>
          </w:p>
        </w:tc>
        <w:tc>
          <w:tcPr>
            <w:tcW w:w="5377" w:type="dxa"/>
          </w:tcPr>
          <w:p w14:paraId="63B4C7AB" w14:textId="77777777" w:rsidR="00345ABA" w:rsidRDefault="00345ABA" w:rsidP="00E04400">
            <w:r>
              <w:t>Krótki opis innego dokumentu towarzyszącego</w:t>
            </w:r>
          </w:p>
          <w:p w14:paraId="295CE050" w14:textId="77777777" w:rsidR="00345ABA" w:rsidRPr="002F164A" w:rsidRDefault="00345ABA" w:rsidP="00E04400">
            <w:pPr>
              <w:rPr>
                <w:rFonts w:ascii="Courier New" w:hAnsi="Courier New" w:cs="Courier New"/>
                <w:noProof/>
                <w:color w:val="0000FF"/>
                <w:szCs w:val="20"/>
              </w:rPr>
            </w:pPr>
            <w:r w:rsidRPr="00345ABA">
              <w:rPr>
                <w:rFonts w:ascii="Courier New" w:hAnsi="Courier New" w:cs="Courier New"/>
                <w:noProof/>
                <w:color w:val="0000FF"/>
                <w:szCs w:val="20"/>
              </w:rPr>
              <w:t>ShortDescriptionOfOtherAccompanyingDocument</w:t>
            </w:r>
          </w:p>
        </w:tc>
        <w:tc>
          <w:tcPr>
            <w:tcW w:w="505" w:type="dxa"/>
            <w:gridSpan w:val="2"/>
          </w:tcPr>
          <w:p w14:paraId="6B1613D5" w14:textId="77777777" w:rsidR="00345ABA" w:rsidRDefault="00345ABA" w:rsidP="00E04400">
            <w:pPr>
              <w:jc w:val="center"/>
            </w:pPr>
            <w:r>
              <w:t>D</w:t>
            </w:r>
          </w:p>
        </w:tc>
        <w:tc>
          <w:tcPr>
            <w:tcW w:w="2542" w:type="dxa"/>
            <w:gridSpan w:val="2"/>
          </w:tcPr>
          <w:p w14:paraId="4903CA1D" w14:textId="77777777" w:rsidR="00345ABA" w:rsidRDefault="00A80674" w:rsidP="00E04400">
            <w:r>
              <w:t>„R” jeżeli w polu 4a podano wartość „0 – Inny”</w:t>
            </w:r>
            <w:r>
              <w:br/>
              <w:t>W przeciwnym przypadku nie stosuje się.</w:t>
            </w:r>
          </w:p>
        </w:tc>
        <w:tc>
          <w:tcPr>
            <w:tcW w:w="3245" w:type="dxa"/>
            <w:gridSpan w:val="2"/>
          </w:tcPr>
          <w:p w14:paraId="316D9E91" w14:textId="5EB71229" w:rsidR="00345ABA" w:rsidRPr="009079F8" w:rsidRDefault="00345ABA" w:rsidP="00E04400">
            <w:pPr>
              <w:rPr>
                <w:szCs w:val="20"/>
                <w:lang w:eastAsia="en-GB"/>
              </w:rPr>
            </w:pPr>
          </w:p>
        </w:tc>
        <w:tc>
          <w:tcPr>
            <w:tcW w:w="1051" w:type="dxa"/>
          </w:tcPr>
          <w:p w14:paraId="5568E6F5" w14:textId="77777777" w:rsidR="00345ABA" w:rsidRPr="009079F8" w:rsidRDefault="00345ABA" w:rsidP="00E04400">
            <w:r>
              <w:t>an..350</w:t>
            </w:r>
          </w:p>
        </w:tc>
      </w:tr>
      <w:tr w:rsidR="00345ABA" w:rsidRPr="009079F8" w14:paraId="47D0D6C8" w14:textId="77777777" w:rsidTr="00345ABA">
        <w:trPr>
          <w:cantSplit/>
        </w:trPr>
        <w:tc>
          <w:tcPr>
            <w:tcW w:w="824" w:type="dxa"/>
            <w:gridSpan w:val="3"/>
          </w:tcPr>
          <w:p w14:paraId="74E6BD0C" w14:textId="77777777" w:rsidR="00345ABA" w:rsidRDefault="00345ABA" w:rsidP="00345ABA">
            <w:pPr>
              <w:keepNext/>
              <w:rPr>
                <w:b/>
              </w:rPr>
            </w:pPr>
          </w:p>
        </w:tc>
        <w:tc>
          <w:tcPr>
            <w:tcW w:w="5377" w:type="dxa"/>
          </w:tcPr>
          <w:p w14:paraId="52EF7B41" w14:textId="77777777" w:rsidR="00345ABA" w:rsidRDefault="00345ABA" w:rsidP="00345ABA">
            <w:pPr>
              <w:pStyle w:val="pqiTabBody"/>
            </w:pPr>
            <w:r>
              <w:t>JĘZYK ELEMENTU</w:t>
            </w:r>
            <w:r w:rsidRPr="009079F8">
              <w:t xml:space="preserve"> </w:t>
            </w:r>
          </w:p>
          <w:p w14:paraId="48585D3B" w14:textId="77777777" w:rsidR="00345ABA" w:rsidRDefault="00345ABA" w:rsidP="00345ABA">
            <w:r>
              <w:rPr>
                <w:rFonts w:ascii="Courier New" w:hAnsi="Courier New" w:cs="Courier New"/>
                <w:noProof/>
                <w:color w:val="0000FF"/>
              </w:rPr>
              <w:t>@language</w:t>
            </w:r>
          </w:p>
        </w:tc>
        <w:tc>
          <w:tcPr>
            <w:tcW w:w="505" w:type="dxa"/>
            <w:gridSpan w:val="2"/>
          </w:tcPr>
          <w:p w14:paraId="00FD7A80" w14:textId="77777777" w:rsidR="00345ABA" w:rsidRDefault="00345ABA" w:rsidP="00345ABA">
            <w:pPr>
              <w:jc w:val="center"/>
            </w:pPr>
            <w:r>
              <w:t>D</w:t>
            </w:r>
          </w:p>
        </w:tc>
        <w:tc>
          <w:tcPr>
            <w:tcW w:w="2542" w:type="dxa"/>
            <w:gridSpan w:val="2"/>
          </w:tcPr>
          <w:p w14:paraId="175140B7" w14:textId="77777777" w:rsidR="00345ABA" w:rsidRPr="003C4E6F" w:rsidRDefault="00345ABA" w:rsidP="00345ABA">
            <w:pPr>
              <w:pStyle w:val="pqiTabBody"/>
            </w:pPr>
            <w:r w:rsidRPr="009079F8">
              <w:t xml:space="preserve">„R”, jeżeli stosuje się </w:t>
            </w:r>
            <w:r w:rsidR="006C3837">
              <w:t>pole 4b</w:t>
            </w:r>
            <w:r w:rsidRPr="009079F8">
              <w:t>.</w:t>
            </w:r>
          </w:p>
        </w:tc>
        <w:tc>
          <w:tcPr>
            <w:tcW w:w="3245" w:type="dxa"/>
            <w:gridSpan w:val="2"/>
          </w:tcPr>
          <w:p w14:paraId="232C7983" w14:textId="77777777" w:rsidR="00345ABA" w:rsidRDefault="00345ABA" w:rsidP="00345ABA">
            <w:pPr>
              <w:pStyle w:val="pqiTabBody"/>
            </w:pPr>
            <w:r>
              <w:t>Atrybut.</w:t>
            </w:r>
          </w:p>
          <w:p w14:paraId="7C3E4B13" w14:textId="5DA30CD0" w:rsidR="00186E55" w:rsidRPr="009079F8" w:rsidRDefault="00345ABA" w:rsidP="00345ABA">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051" w:type="dxa"/>
          </w:tcPr>
          <w:p w14:paraId="7CD30E19" w14:textId="77777777" w:rsidR="00345ABA" w:rsidRPr="009079F8" w:rsidRDefault="00345ABA" w:rsidP="00345ABA">
            <w:r w:rsidRPr="009079F8">
              <w:t>a2</w:t>
            </w:r>
          </w:p>
        </w:tc>
      </w:tr>
      <w:tr w:rsidR="004F0DBE" w:rsidRPr="009079F8" w14:paraId="087200D5" w14:textId="77777777" w:rsidTr="00345ABA">
        <w:trPr>
          <w:cantSplit/>
        </w:trPr>
        <w:tc>
          <w:tcPr>
            <w:tcW w:w="388" w:type="dxa"/>
          </w:tcPr>
          <w:p w14:paraId="31CCA0AE" w14:textId="77777777" w:rsidR="004F0DBE" w:rsidRDefault="004F0DBE" w:rsidP="00E04400">
            <w:pPr>
              <w:keepNext/>
              <w:rPr>
                <w:b/>
              </w:rPr>
            </w:pPr>
          </w:p>
        </w:tc>
        <w:tc>
          <w:tcPr>
            <w:tcW w:w="436" w:type="dxa"/>
            <w:gridSpan w:val="2"/>
          </w:tcPr>
          <w:p w14:paraId="123D0DE1" w14:textId="77777777" w:rsidR="004F0DBE" w:rsidRPr="009079F8" w:rsidRDefault="006C3837" w:rsidP="00E04400">
            <w:pPr>
              <w:pStyle w:val="pqiTabBody"/>
              <w:rPr>
                <w:i/>
              </w:rPr>
            </w:pPr>
            <w:r>
              <w:rPr>
                <w:i/>
              </w:rPr>
              <w:t>c</w:t>
            </w:r>
          </w:p>
        </w:tc>
        <w:tc>
          <w:tcPr>
            <w:tcW w:w="5377" w:type="dxa"/>
          </w:tcPr>
          <w:p w14:paraId="4B4A1BF9" w14:textId="77777777" w:rsidR="004F0DBE" w:rsidRDefault="004F0DBE" w:rsidP="00E04400">
            <w:pPr>
              <w:pStyle w:val="pqiTabBody"/>
            </w:pPr>
            <w:r>
              <w:t xml:space="preserve">Numer </w:t>
            </w:r>
            <w:r w:rsidR="00345ABA">
              <w:t>innego dokumentu towarzyszącego</w:t>
            </w:r>
          </w:p>
          <w:p w14:paraId="751FF1E0" w14:textId="77777777" w:rsidR="004F0DBE" w:rsidRPr="009079F8" w:rsidRDefault="00345ABA" w:rsidP="00E04400">
            <w:pPr>
              <w:pStyle w:val="pqiTabBody"/>
            </w:pPr>
            <w:r w:rsidRPr="00345ABA">
              <w:rPr>
                <w:rFonts w:ascii="Courier New" w:hAnsi="Courier New" w:cs="Courier New"/>
                <w:noProof/>
                <w:color w:val="0000FF"/>
              </w:rPr>
              <w:t>OtherAccompanyingDocumentNumber</w:t>
            </w:r>
          </w:p>
        </w:tc>
        <w:tc>
          <w:tcPr>
            <w:tcW w:w="505" w:type="dxa"/>
            <w:gridSpan w:val="2"/>
          </w:tcPr>
          <w:p w14:paraId="658F1715" w14:textId="77777777" w:rsidR="004F0DBE" w:rsidRPr="009079F8" w:rsidRDefault="004F0DBE" w:rsidP="00E04400">
            <w:pPr>
              <w:pStyle w:val="pqiTabBody"/>
            </w:pPr>
            <w:r>
              <w:t>R</w:t>
            </w:r>
          </w:p>
        </w:tc>
        <w:tc>
          <w:tcPr>
            <w:tcW w:w="2542" w:type="dxa"/>
            <w:gridSpan w:val="2"/>
          </w:tcPr>
          <w:p w14:paraId="3D757272" w14:textId="77777777" w:rsidR="004F0DBE" w:rsidRPr="009079F8" w:rsidRDefault="004F0DBE" w:rsidP="00E04400">
            <w:pPr>
              <w:pStyle w:val="pqiTabBody"/>
            </w:pPr>
          </w:p>
        </w:tc>
        <w:tc>
          <w:tcPr>
            <w:tcW w:w="3245" w:type="dxa"/>
            <w:gridSpan w:val="2"/>
          </w:tcPr>
          <w:p w14:paraId="5DB455E1" w14:textId="77777777" w:rsidR="004F0DBE" w:rsidRPr="009079F8" w:rsidRDefault="004F0DBE" w:rsidP="00E04400">
            <w:pPr>
              <w:pStyle w:val="pqiTabBody"/>
            </w:pPr>
          </w:p>
        </w:tc>
        <w:tc>
          <w:tcPr>
            <w:tcW w:w="1051" w:type="dxa"/>
          </w:tcPr>
          <w:p w14:paraId="6A4F8A1A" w14:textId="77777777" w:rsidR="004F0DBE" w:rsidRPr="009079F8" w:rsidRDefault="006C3837" w:rsidP="00E04400">
            <w:pPr>
              <w:pStyle w:val="pqiTabBody"/>
            </w:pPr>
            <w:r>
              <w:t>a</w:t>
            </w:r>
            <w:r w:rsidR="004F0DBE" w:rsidRPr="009079F8">
              <w:t>n</w:t>
            </w:r>
            <w:r w:rsidR="004F0DBE">
              <w:t>..</w:t>
            </w:r>
            <w:r>
              <w:t>350</w:t>
            </w:r>
          </w:p>
        </w:tc>
      </w:tr>
      <w:tr w:rsidR="006C3837" w:rsidRPr="009079F8" w14:paraId="2217F686" w14:textId="77777777" w:rsidTr="00345ABA">
        <w:trPr>
          <w:cantSplit/>
        </w:trPr>
        <w:tc>
          <w:tcPr>
            <w:tcW w:w="388" w:type="dxa"/>
          </w:tcPr>
          <w:p w14:paraId="1896A8BF" w14:textId="77777777" w:rsidR="00345ABA" w:rsidRDefault="00345ABA" w:rsidP="00E04400">
            <w:pPr>
              <w:keepNext/>
              <w:rPr>
                <w:b/>
              </w:rPr>
            </w:pPr>
          </w:p>
        </w:tc>
        <w:tc>
          <w:tcPr>
            <w:tcW w:w="436" w:type="dxa"/>
            <w:gridSpan w:val="2"/>
          </w:tcPr>
          <w:p w14:paraId="66D47828" w14:textId="77777777" w:rsidR="00345ABA" w:rsidRPr="009079F8" w:rsidRDefault="006C3837" w:rsidP="00E04400">
            <w:pPr>
              <w:pStyle w:val="pqiTabBody"/>
              <w:rPr>
                <w:i/>
              </w:rPr>
            </w:pPr>
            <w:r>
              <w:rPr>
                <w:i/>
              </w:rPr>
              <w:t>d</w:t>
            </w:r>
          </w:p>
        </w:tc>
        <w:tc>
          <w:tcPr>
            <w:tcW w:w="5377" w:type="dxa"/>
          </w:tcPr>
          <w:p w14:paraId="00128F65" w14:textId="77777777" w:rsidR="00345ABA" w:rsidRDefault="00345ABA" w:rsidP="00E04400">
            <w:pPr>
              <w:pStyle w:val="pqiTabBody"/>
            </w:pPr>
            <w:r>
              <w:t>Data innego dokumentu towarzyszącego</w:t>
            </w:r>
          </w:p>
          <w:p w14:paraId="6313C8A4" w14:textId="77777777" w:rsidR="00345ABA" w:rsidRPr="009079F8" w:rsidRDefault="00345ABA" w:rsidP="00E04400">
            <w:pPr>
              <w:pStyle w:val="pqiTabBody"/>
            </w:pPr>
            <w:r w:rsidRPr="00345ABA">
              <w:rPr>
                <w:rFonts w:ascii="Courier New" w:hAnsi="Courier New" w:cs="Courier New"/>
                <w:noProof/>
                <w:color w:val="0000FF"/>
              </w:rPr>
              <w:t>OtherAccompanyingDocumentDate</w:t>
            </w:r>
          </w:p>
        </w:tc>
        <w:tc>
          <w:tcPr>
            <w:tcW w:w="505" w:type="dxa"/>
            <w:gridSpan w:val="2"/>
          </w:tcPr>
          <w:p w14:paraId="09052934" w14:textId="77777777" w:rsidR="00345ABA" w:rsidRPr="009079F8" w:rsidRDefault="00345ABA" w:rsidP="00E04400">
            <w:pPr>
              <w:pStyle w:val="pqiTabBody"/>
            </w:pPr>
            <w:r>
              <w:t>R</w:t>
            </w:r>
          </w:p>
        </w:tc>
        <w:tc>
          <w:tcPr>
            <w:tcW w:w="2542" w:type="dxa"/>
            <w:gridSpan w:val="2"/>
          </w:tcPr>
          <w:p w14:paraId="260A670A" w14:textId="77777777" w:rsidR="00345ABA" w:rsidRPr="009079F8" w:rsidRDefault="00345ABA" w:rsidP="00E04400">
            <w:pPr>
              <w:pStyle w:val="pqiTabBody"/>
            </w:pPr>
          </w:p>
        </w:tc>
        <w:tc>
          <w:tcPr>
            <w:tcW w:w="3245" w:type="dxa"/>
            <w:gridSpan w:val="2"/>
          </w:tcPr>
          <w:p w14:paraId="781FB87B" w14:textId="77777777" w:rsidR="00345ABA" w:rsidRPr="009079F8" w:rsidRDefault="00345ABA" w:rsidP="00E04400">
            <w:pPr>
              <w:pStyle w:val="pqiTabBody"/>
            </w:pPr>
          </w:p>
        </w:tc>
        <w:tc>
          <w:tcPr>
            <w:tcW w:w="1051" w:type="dxa"/>
          </w:tcPr>
          <w:p w14:paraId="73F53C51" w14:textId="77777777" w:rsidR="00345ABA" w:rsidRPr="009079F8" w:rsidRDefault="006C3837" w:rsidP="00E04400">
            <w:pPr>
              <w:pStyle w:val="pqiTabBody"/>
            </w:pPr>
            <w:proofErr w:type="spellStart"/>
            <w:r>
              <w:t>date</w:t>
            </w:r>
            <w:proofErr w:type="spellEnd"/>
          </w:p>
        </w:tc>
      </w:tr>
      <w:tr w:rsidR="006C3837" w:rsidRPr="009079F8" w14:paraId="29D22FFD" w14:textId="77777777" w:rsidTr="00345ABA">
        <w:trPr>
          <w:cantSplit/>
        </w:trPr>
        <w:tc>
          <w:tcPr>
            <w:tcW w:w="388" w:type="dxa"/>
          </w:tcPr>
          <w:p w14:paraId="0C593957" w14:textId="77777777" w:rsidR="00345ABA" w:rsidRDefault="00345ABA" w:rsidP="00E04400">
            <w:pPr>
              <w:keepNext/>
              <w:rPr>
                <w:b/>
              </w:rPr>
            </w:pPr>
          </w:p>
        </w:tc>
        <w:tc>
          <w:tcPr>
            <w:tcW w:w="436" w:type="dxa"/>
            <w:gridSpan w:val="2"/>
          </w:tcPr>
          <w:p w14:paraId="55F97D18" w14:textId="77777777" w:rsidR="00345ABA" w:rsidRPr="009079F8" w:rsidRDefault="006C3837" w:rsidP="00E04400">
            <w:pPr>
              <w:pStyle w:val="pqiTabBody"/>
              <w:rPr>
                <w:i/>
              </w:rPr>
            </w:pPr>
            <w:r>
              <w:rPr>
                <w:i/>
              </w:rPr>
              <w:t>e</w:t>
            </w:r>
          </w:p>
        </w:tc>
        <w:tc>
          <w:tcPr>
            <w:tcW w:w="5377" w:type="dxa"/>
          </w:tcPr>
          <w:p w14:paraId="5F40EE4A" w14:textId="77777777" w:rsidR="00345ABA" w:rsidRDefault="00345ABA" w:rsidP="00E04400">
            <w:pPr>
              <w:pStyle w:val="pqiTabBody"/>
            </w:pPr>
            <w:r>
              <w:t>Obraz innego dokumentu towarzyszącego</w:t>
            </w:r>
          </w:p>
          <w:p w14:paraId="59026E4A" w14:textId="77777777" w:rsidR="00345ABA" w:rsidRPr="009079F8" w:rsidRDefault="00345ABA" w:rsidP="00E04400">
            <w:pPr>
              <w:pStyle w:val="pqiTabBody"/>
            </w:pPr>
            <w:r w:rsidRPr="00345ABA">
              <w:rPr>
                <w:rFonts w:ascii="Courier New" w:hAnsi="Courier New" w:cs="Courier New"/>
                <w:noProof/>
                <w:color w:val="0000FF"/>
              </w:rPr>
              <w:t>ImageOfOtherAccompanyingDocument</w:t>
            </w:r>
          </w:p>
        </w:tc>
        <w:tc>
          <w:tcPr>
            <w:tcW w:w="505" w:type="dxa"/>
            <w:gridSpan w:val="2"/>
          </w:tcPr>
          <w:p w14:paraId="4D4DEBD1" w14:textId="77777777" w:rsidR="00345ABA" w:rsidRPr="009079F8" w:rsidRDefault="006C3837" w:rsidP="00E04400">
            <w:pPr>
              <w:pStyle w:val="pqiTabBody"/>
            </w:pPr>
            <w:r>
              <w:t>O</w:t>
            </w:r>
          </w:p>
        </w:tc>
        <w:tc>
          <w:tcPr>
            <w:tcW w:w="2542" w:type="dxa"/>
            <w:gridSpan w:val="2"/>
          </w:tcPr>
          <w:p w14:paraId="415C9016" w14:textId="77777777" w:rsidR="00345ABA" w:rsidRPr="009079F8" w:rsidRDefault="00345ABA" w:rsidP="00E04400">
            <w:pPr>
              <w:pStyle w:val="pqiTabBody"/>
            </w:pPr>
          </w:p>
        </w:tc>
        <w:tc>
          <w:tcPr>
            <w:tcW w:w="3245" w:type="dxa"/>
            <w:gridSpan w:val="2"/>
          </w:tcPr>
          <w:p w14:paraId="171069B2" w14:textId="77777777" w:rsidR="00345ABA" w:rsidRPr="009079F8" w:rsidRDefault="00345ABA" w:rsidP="00E04400">
            <w:pPr>
              <w:pStyle w:val="pqiTabBody"/>
            </w:pPr>
          </w:p>
        </w:tc>
        <w:tc>
          <w:tcPr>
            <w:tcW w:w="1051" w:type="dxa"/>
          </w:tcPr>
          <w:p w14:paraId="6BB39300" w14:textId="77777777" w:rsidR="006C3837" w:rsidRDefault="006C3837" w:rsidP="00E04400">
            <w:pPr>
              <w:pStyle w:val="pqiTabBody"/>
            </w:pPr>
            <w:r w:rsidRPr="00F93E63">
              <w:t>Base64</w:t>
            </w:r>
          </w:p>
          <w:p w14:paraId="631B4FD3" w14:textId="77777777" w:rsidR="00345ABA" w:rsidRPr="009079F8" w:rsidRDefault="006C3837" w:rsidP="00E04400">
            <w:pPr>
              <w:pStyle w:val="pqiTabBody"/>
            </w:pPr>
            <w:proofErr w:type="spellStart"/>
            <w:r w:rsidRPr="00F93E63">
              <w:t>Binary</w:t>
            </w:r>
            <w:proofErr w:type="spellEnd"/>
          </w:p>
        </w:tc>
      </w:tr>
      <w:tr w:rsidR="006C3837" w:rsidRPr="009079F8" w14:paraId="51130DE1" w14:textId="77777777" w:rsidTr="00345ABA">
        <w:trPr>
          <w:cantSplit/>
        </w:trPr>
        <w:tc>
          <w:tcPr>
            <w:tcW w:w="388" w:type="dxa"/>
          </w:tcPr>
          <w:p w14:paraId="7F87CAAF" w14:textId="77777777" w:rsidR="00345ABA" w:rsidRDefault="00345ABA" w:rsidP="00E04400">
            <w:pPr>
              <w:keepNext/>
              <w:rPr>
                <w:b/>
              </w:rPr>
            </w:pPr>
          </w:p>
        </w:tc>
        <w:tc>
          <w:tcPr>
            <w:tcW w:w="436" w:type="dxa"/>
            <w:gridSpan w:val="2"/>
          </w:tcPr>
          <w:p w14:paraId="17778A3F" w14:textId="77777777" w:rsidR="00345ABA" w:rsidRPr="009079F8" w:rsidRDefault="006C3837" w:rsidP="00E04400">
            <w:pPr>
              <w:pStyle w:val="pqiTabBody"/>
              <w:rPr>
                <w:i/>
              </w:rPr>
            </w:pPr>
            <w:r>
              <w:rPr>
                <w:i/>
              </w:rPr>
              <w:t>f</w:t>
            </w:r>
          </w:p>
        </w:tc>
        <w:tc>
          <w:tcPr>
            <w:tcW w:w="5377" w:type="dxa"/>
          </w:tcPr>
          <w:p w14:paraId="5FFF514D" w14:textId="77777777" w:rsidR="00345ABA" w:rsidRDefault="00345ABA" w:rsidP="00E04400">
            <w:pPr>
              <w:pStyle w:val="pqiTabBody"/>
            </w:pPr>
            <w:r>
              <w:t>Państwo członkowskie miejsca wysyłki</w:t>
            </w:r>
          </w:p>
          <w:p w14:paraId="60DEDC93" w14:textId="77777777" w:rsidR="00345ABA" w:rsidRPr="009079F8" w:rsidRDefault="00345ABA" w:rsidP="00E04400">
            <w:pPr>
              <w:pStyle w:val="pqiTabBody"/>
            </w:pPr>
            <w:r w:rsidRPr="00345ABA">
              <w:rPr>
                <w:rFonts w:ascii="Courier New" w:hAnsi="Courier New" w:cs="Courier New"/>
                <w:noProof/>
                <w:color w:val="0000FF"/>
              </w:rPr>
              <w:t>MemberStateOfDispatch</w:t>
            </w:r>
          </w:p>
        </w:tc>
        <w:tc>
          <w:tcPr>
            <w:tcW w:w="505" w:type="dxa"/>
            <w:gridSpan w:val="2"/>
          </w:tcPr>
          <w:p w14:paraId="60C0D8EE" w14:textId="77777777" w:rsidR="00345ABA" w:rsidRPr="009079F8" w:rsidRDefault="00345ABA" w:rsidP="00E04400">
            <w:pPr>
              <w:pStyle w:val="pqiTabBody"/>
            </w:pPr>
            <w:r>
              <w:t>R</w:t>
            </w:r>
          </w:p>
        </w:tc>
        <w:tc>
          <w:tcPr>
            <w:tcW w:w="2542" w:type="dxa"/>
            <w:gridSpan w:val="2"/>
          </w:tcPr>
          <w:p w14:paraId="614F0105" w14:textId="77777777" w:rsidR="00345ABA" w:rsidRPr="009079F8" w:rsidRDefault="00345ABA" w:rsidP="00E04400">
            <w:pPr>
              <w:pStyle w:val="pqiTabBody"/>
            </w:pPr>
          </w:p>
        </w:tc>
        <w:tc>
          <w:tcPr>
            <w:tcW w:w="3245" w:type="dxa"/>
            <w:gridSpan w:val="2"/>
          </w:tcPr>
          <w:p w14:paraId="2EE6FF80" w14:textId="77777777" w:rsidR="00345ABA" w:rsidRPr="009079F8" w:rsidRDefault="006C3837" w:rsidP="00E04400">
            <w:pPr>
              <w:pStyle w:val="pqiTabBody"/>
            </w:pPr>
            <w:r>
              <w:rPr>
                <w:lang w:eastAsia="en-GB"/>
              </w:rPr>
              <w:t>Wartość ze słownika „</w:t>
            </w:r>
            <w:r>
              <w:t>Państwa członkowskie (</w:t>
            </w:r>
            <w:proofErr w:type="spellStart"/>
            <w:r>
              <w:t>Member</w:t>
            </w:r>
            <w:proofErr w:type="spellEnd"/>
            <w:r>
              <w:t xml:space="preserve"> </w:t>
            </w:r>
            <w:proofErr w:type="spellStart"/>
            <w:r>
              <w:t>states</w:t>
            </w:r>
            <w:proofErr w:type="spellEnd"/>
            <w:r>
              <w:t>)</w:t>
            </w:r>
            <w:r>
              <w:rPr>
                <w:lang w:eastAsia="en-GB"/>
              </w:rPr>
              <w:t>”.</w:t>
            </w:r>
          </w:p>
        </w:tc>
        <w:tc>
          <w:tcPr>
            <w:tcW w:w="1051" w:type="dxa"/>
          </w:tcPr>
          <w:p w14:paraId="6EE48D71" w14:textId="77777777" w:rsidR="00345ABA" w:rsidRPr="009079F8" w:rsidRDefault="006C3837" w:rsidP="00E04400">
            <w:pPr>
              <w:pStyle w:val="pqiTabBody"/>
            </w:pPr>
            <w:r>
              <w:t>a</w:t>
            </w:r>
            <w:r w:rsidR="00345ABA">
              <w:t>2</w:t>
            </w:r>
          </w:p>
        </w:tc>
      </w:tr>
      <w:tr w:rsidR="006C3837" w:rsidRPr="009079F8" w14:paraId="4792811E" w14:textId="77777777" w:rsidTr="00345ABA">
        <w:trPr>
          <w:cantSplit/>
        </w:trPr>
        <w:tc>
          <w:tcPr>
            <w:tcW w:w="388" w:type="dxa"/>
          </w:tcPr>
          <w:p w14:paraId="630844E2" w14:textId="77777777" w:rsidR="00345ABA" w:rsidRDefault="00345ABA" w:rsidP="00E04400">
            <w:pPr>
              <w:keepNext/>
              <w:rPr>
                <w:b/>
              </w:rPr>
            </w:pPr>
          </w:p>
        </w:tc>
        <w:tc>
          <w:tcPr>
            <w:tcW w:w="436" w:type="dxa"/>
            <w:gridSpan w:val="2"/>
          </w:tcPr>
          <w:p w14:paraId="4F476B44" w14:textId="77777777" w:rsidR="00345ABA" w:rsidRPr="009079F8" w:rsidRDefault="006C3837" w:rsidP="00E04400">
            <w:pPr>
              <w:pStyle w:val="pqiTabBody"/>
              <w:rPr>
                <w:i/>
              </w:rPr>
            </w:pPr>
            <w:r>
              <w:rPr>
                <w:i/>
              </w:rPr>
              <w:t>g</w:t>
            </w:r>
          </w:p>
        </w:tc>
        <w:tc>
          <w:tcPr>
            <w:tcW w:w="5377" w:type="dxa"/>
          </w:tcPr>
          <w:p w14:paraId="01EAEF64" w14:textId="77777777" w:rsidR="00345ABA" w:rsidRDefault="00345ABA" w:rsidP="00E04400">
            <w:pPr>
              <w:pStyle w:val="pqiTabBody"/>
            </w:pPr>
            <w:r>
              <w:t>Państwo członkowskie miejsca przeznaczenia</w:t>
            </w:r>
          </w:p>
          <w:p w14:paraId="2CEE8115" w14:textId="77777777" w:rsidR="00345ABA" w:rsidRPr="009079F8" w:rsidRDefault="00345ABA" w:rsidP="00E04400">
            <w:pPr>
              <w:pStyle w:val="pqiTabBody"/>
            </w:pPr>
            <w:r w:rsidRPr="00345ABA">
              <w:rPr>
                <w:rFonts w:ascii="Courier New" w:hAnsi="Courier New" w:cs="Courier New"/>
                <w:noProof/>
                <w:color w:val="0000FF"/>
              </w:rPr>
              <w:t>MemberStateOfDestination</w:t>
            </w:r>
          </w:p>
        </w:tc>
        <w:tc>
          <w:tcPr>
            <w:tcW w:w="505" w:type="dxa"/>
            <w:gridSpan w:val="2"/>
          </w:tcPr>
          <w:p w14:paraId="54DACD7C" w14:textId="77777777" w:rsidR="00345ABA" w:rsidRPr="009079F8" w:rsidRDefault="00345ABA" w:rsidP="00E04400">
            <w:pPr>
              <w:pStyle w:val="pqiTabBody"/>
            </w:pPr>
            <w:r>
              <w:t>R</w:t>
            </w:r>
          </w:p>
        </w:tc>
        <w:tc>
          <w:tcPr>
            <w:tcW w:w="2542" w:type="dxa"/>
            <w:gridSpan w:val="2"/>
          </w:tcPr>
          <w:p w14:paraId="6909EA22" w14:textId="77777777" w:rsidR="00345ABA" w:rsidRPr="009079F8" w:rsidRDefault="00345ABA" w:rsidP="00E04400">
            <w:pPr>
              <w:pStyle w:val="pqiTabBody"/>
            </w:pPr>
          </w:p>
        </w:tc>
        <w:tc>
          <w:tcPr>
            <w:tcW w:w="3245" w:type="dxa"/>
            <w:gridSpan w:val="2"/>
          </w:tcPr>
          <w:p w14:paraId="3C67FD42" w14:textId="77777777" w:rsidR="00345ABA" w:rsidRPr="009079F8" w:rsidRDefault="006C3837" w:rsidP="00E04400">
            <w:pPr>
              <w:pStyle w:val="pqiTabBody"/>
            </w:pPr>
            <w:r>
              <w:rPr>
                <w:lang w:eastAsia="en-GB"/>
              </w:rPr>
              <w:t>Wartość ze słownika „</w:t>
            </w:r>
            <w:r>
              <w:t>Państwa członkowskie (</w:t>
            </w:r>
            <w:proofErr w:type="spellStart"/>
            <w:r>
              <w:t>Member</w:t>
            </w:r>
            <w:proofErr w:type="spellEnd"/>
            <w:r>
              <w:t xml:space="preserve"> </w:t>
            </w:r>
            <w:proofErr w:type="spellStart"/>
            <w:r>
              <w:t>states</w:t>
            </w:r>
            <w:proofErr w:type="spellEnd"/>
            <w:r>
              <w:t>)</w:t>
            </w:r>
            <w:r>
              <w:rPr>
                <w:lang w:eastAsia="en-GB"/>
              </w:rPr>
              <w:t>”.</w:t>
            </w:r>
          </w:p>
        </w:tc>
        <w:tc>
          <w:tcPr>
            <w:tcW w:w="1051" w:type="dxa"/>
          </w:tcPr>
          <w:p w14:paraId="7C6B9DD2" w14:textId="77777777" w:rsidR="00345ABA" w:rsidRPr="009079F8" w:rsidRDefault="006C3837" w:rsidP="00E04400">
            <w:pPr>
              <w:pStyle w:val="pqiTabBody"/>
            </w:pPr>
            <w:r>
              <w:t>a</w:t>
            </w:r>
            <w:r w:rsidR="00345ABA">
              <w:t>2</w:t>
            </w:r>
          </w:p>
        </w:tc>
      </w:tr>
      <w:tr w:rsidR="007D1505" w:rsidRPr="009079F8" w14:paraId="718D6185" w14:textId="77777777" w:rsidTr="00345ABA">
        <w:trPr>
          <w:cantSplit/>
        </w:trPr>
        <w:tc>
          <w:tcPr>
            <w:tcW w:w="824" w:type="dxa"/>
            <w:gridSpan w:val="3"/>
          </w:tcPr>
          <w:p w14:paraId="5A70313E" w14:textId="77777777" w:rsidR="007D1505" w:rsidRPr="009079F8" w:rsidRDefault="007D1505" w:rsidP="00E04400">
            <w:pPr>
              <w:keepNext/>
              <w:rPr>
                <w:i/>
              </w:rPr>
            </w:pPr>
            <w:r>
              <w:rPr>
                <w:b/>
              </w:rPr>
              <w:t>4.1</w:t>
            </w:r>
          </w:p>
        </w:tc>
        <w:tc>
          <w:tcPr>
            <w:tcW w:w="5377" w:type="dxa"/>
          </w:tcPr>
          <w:p w14:paraId="1D1DED18" w14:textId="77777777" w:rsidR="007D1505" w:rsidRDefault="00E04400" w:rsidP="00E04400">
            <w:pPr>
              <w:keepNext/>
              <w:rPr>
                <w:b/>
                <w:szCs w:val="20"/>
              </w:rPr>
            </w:pPr>
            <w:r>
              <w:rPr>
                <w:b/>
                <w:szCs w:val="20"/>
              </w:rPr>
              <w:t>Podmiot biorący udział w przemieszczeniu</w:t>
            </w:r>
          </w:p>
          <w:p w14:paraId="201D75D5" w14:textId="77777777" w:rsidR="007D1505" w:rsidRPr="002F164A" w:rsidRDefault="007D1505" w:rsidP="00E04400">
            <w:pPr>
              <w:keepNext/>
              <w:rPr>
                <w:rFonts w:ascii="Courier New" w:hAnsi="Courier New" w:cs="Courier New"/>
                <w:noProof/>
                <w:color w:val="0000FF"/>
                <w:szCs w:val="20"/>
              </w:rPr>
            </w:pPr>
            <w:r w:rsidRPr="007D1505">
              <w:rPr>
                <w:rFonts w:ascii="Courier New" w:hAnsi="Courier New" w:cs="Courier New"/>
                <w:noProof/>
                <w:color w:val="0000FF"/>
                <w:szCs w:val="20"/>
              </w:rPr>
              <w:t>PersonInvolvedInMovementTrader</w:t>
            </w:r>
          </w:p>
        </w:tc>
        <w:tc>
          <w:tcPr>
            <w:tcW w:w="505" w:type="dxa"/>
            <w:gridSpan w:val="2"/>
          </w:tcPr>
          <w:p w14:paraId="253E2421" w14:textId="77777777" w:rsidR="007D1505" w:rsidRPr="002F164A" w:rsidRDefault="00345ABA" w:rsidP="00E04400">
            <w:pPr>
              <w:keepNext/>
              <w:jc w:val="center"/>
              <w:rPr>
                <w:b/>
              </w:rPr>
            </w:pPr>
            <w:r>
              <w:rPr>
                <w:b/>
              </w:rPr>
              <w:t>O</w:t>
            </w:r>
          </w:p>
        </w:tc>
        <w:tc>
          <w:tcPr>
            <w:tcW w:w="2542" w:type="dxa"/>
            <w:gridSpan w:val="2"/>
          </w:tcPr>
          <w:p w14:paraId="5BFCBEDC" w14:textId="77777777" w:rsidR="007D1505" w:rsidRPr="002F164A" w:rsidRDefault="007D1505" w:rsidP="00E04400">
            <w:pPr>
              <w:keepNext/>
              <w:rPr>
                <w:b/>
                <w:lang w:eastAsia="en-GB"/>
              </w:rPr>
            </w:pPr>
          </w:p>
        </w:tc>
        <w:tc>
          <w:tcPr>
            <w:tcW w:w="3245" w:type="dxa"/>
            <w:gridSpan w:val="2"/>
          </w:tcPr>
          <w:p w14:paraId="0A32D298" w14:textId="77777777" w:rsidR="007D1505" w:rsidRPr="0072755A" w:rsidRDefault="007D1505" w:rsidP="00E04400">
            <w:pPr>
              <w:keepNext/>
              <w:rPr>
                <w:b/>
              </w:rPr>
            </w:pPr>
          </w:p>
        </w:tc>
        <w:tc>
          <w:tcPr>
            <w:tcW w:w="1051" w:type="dxa"/>
          </w:tcPr>
          <w:p w14:paraId="5AC5CE6F" w14:textId="77777777" w:rsidR="007D1505" w:rsidRPr="0072755A" w:rsidRDefault="00345ABA" w:rsidP="00E04400">
            <w:pPr>
              <w:keepNext/>
              <w:rPr>
                <w:b/>
              </w:rPr>
            </w:pPr>
            <w:r>
              <w:rPr>
                <w:b/>
              </w:rPr>
              <w:t>9</w:t>
            </w:r>
            <w:r w:rsidR="007D1505" w:rsidRPr="0072755A">
              <w:rPr>
                <w:b/>
              </w:rPr>
              <w:t>x</w:t>
            </w:r>
          </w:p>
        </w:tc>
      </w:tr>
      <w:tr w:rsidR="00A80674" w:rsidRPr="009079F8" w14:paraId="0C48CDA5" w14:textId="77777777" w:rsidTr="00E04400">
        <w:trPr>
          <w:cantSplit/>
        </w:trPr>
        <w:tc>
          <w:tcPr>
            <w:tcW w:w="824" w:type="dxa"/>
            <w:gridSpan w:val="3"/>
          </w:tcPr>
          <w:p w14:paraId="57E32C6B" w14:textId="77777777" w:rsidR="00A80674" w:rsidRDefault="00A80674" w:rsidP="00E04400">
            <w:pPr>
              <w:keepNext/>
              <w:rPr>
                <w:b/>
              </w:rPr>
            </w:pPr>
          </w:p>
        </w:tc>
        <w:tc>
          <w:tcPr>
            <w:tcW w:w="5377" w:type="dxa"/>
          </w:tcPr>
          <w:p w14:paraId="412BDD83" w14:textId="77777777" w:rsidR="00A80674" w:rsidRDefault="00A80674" w:rsidP="00E04400">
            <w:pPr>
              <w:pStyle w:val="pqiTabBody"/>
            </w:pPr>
            <w:r>
              <w:t>JĘZYK ELEMENTU</w:t>
            </w:r>
            <w:r w:rsidRPr="009079F8">
              <w:t xml:space="preserve"> </w:t>
            </w:r>
          </w:p>
          <w:p w14:paraId="4ADDBFDC" w14:textId="77777777" w:rsidR="00A80674" w:rsidRDefault="00A80674" w:rsidP="00E04400">
            <w:r>
              <w:rPr>
                <w:rFonts w:ascii="Courier New" w:hAnsi="Courier New" w:cs="Courier New"/>
                <w:noProof/>
                <w:color w:val="0000FF"/>
              </w:rPr>
              <w:t>@language</w:t>
            </w:r>
          </w:p>
        </w:tc>
        <w:tc>
          <w:tcPr>
            <w:tcW w:w="505" w:type="dxa"/>
            <w:gridSpan w:val="2"/>
          </w:tcPr>
          <w:p w14:paraId="38162986" w14:textId="77777777" w:rsidR="00A80674" w:rsidRDefault="00E55AD7" w:rsidP="00E04400">
            <w:pPr>
              <w:jc w:val="center"/>
            </w:pPr>
            <w:r>
              <w:t>D</w:t>
            </w:r>
          </w:p>
        </w:tc>
        <w:tc>
          <w:tcPr>
            <w:tcW w:w="2542" w:type="dxa"/>
            <w:gridSpan w:val="2"/>
          </w:tcPr>
          <w:p w14:paraId="4543C1E9" w14:textId="77777777" w:rsidR="00A80674" w:rsidRPr="003C4E6F" w:rsidRDefault="00E55AD7" w:rsidP="00E04400">
            <w:pPr>
              <w:pStyle w:val="pqiTabBody"/>
            </w:pPr>
            <w:r>
              <w:t xml:space="preserve">„R” jeżeli podano jedno z pól 4.1c, 4.1f, 4.1g, 4.1i </w:t>
            </w:r>
          </w:p>
        </w:tc>
        <w:tc>
          <w:tcPr>
            <w:tcW w:w="3245" w:type="dxa"/>
            <w:gridSpan w:val="2"/>
          </w:tcPr>
          <w:p w14:paraId="5372E561" w14:textId="77777777" w:rsidR="00A80674" w:rsidRDefault="00A80674" w:rsidP="00E04400">
            <w:pPr>
              <w:pStyle w:val="pqiTabBody"/>
            </w:pPr>
            <w:r>
              <w:t>Atrybut.</w:t>
            </w:r>
          </w:p>
          <w:p w14:paraId="79D69CFE" w14:textId="5B766110" w:rsidR="00186E55" w:rsidRPr="009079F8" w:rsidRDefault="00A80674" w:rsidP="00E04400">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051" w:type="dxa"/>
          </w:tcPr>
          <w:p w14:paraId="3951A58C" w14:textId="77777777" w:rsidR="00A80674" w:rsidRPr="009079F8" w:rsidRDefault="00A80674" w:rsidP="00E04400">
            <w:r w:rsidRPr="009079F8">
              <w:t>a2</w:t>
            </w:r>
          </w:p>
        </w:tc>
      </w:tr>
      <w:tr w:rsidR="006C3837" w:rsidRPr="009079F8" w14:paraId="4A43395D" w14:textId="77777777" w:rsidTr="00345ABA">
        <w:trPr>
          <w:cantSplit/>
        </w:trPr>
        <w:tc>
          <w:tcPr>
            <w:tcW w:w="388" w:type="dxa"/>
          </w:tcPr>
          <w:p w14:paraId="6005E7FD" w14:textId="77777777" w:rsidR="007D1505" w:rsidRDefault="007D1505" w:rsidP="00E04400">
            <w:pPr>
              <w:keepNext/>
              <w:rPr>
                <w:b/>
              </w:rPr>
            </w:pPr>
          </w:p>
        </w:tc>
        <w:tc>
          <w:tcPr>
            <w:tcW w:w="436" w:type="dxa"/>
            <w:gridSpan w:val="2"/>
          </w:tcPr>
          <w:p w14:paraId="5DA1C5D3" w14:textId="77777777" w:rsidR="007D1505" w:rsidRPr="009079F8" w:rsidRDefault="007D1505" w:rsidP="00E04400">
            <w:pPr>
              <w:pStyle w:val="pqiTabBody"/>
              <w:rPr>
                <w:i/>
              </w:rPr>
            </w:pPr>
            <w:r>
              <w:rPr>
                <w:i/>
              </w:rPr>
              <w:t>a</w:t>
            </w:r>
          </w:p>
        </w:tc>
        <w:tc>
          <w:tcPr>
            <w:tcW w:w="5377" w:type="dxa"/>
          </w:tcPr>
          <w:p w14:paraId="222F2597" w14:textId="77777777" w:rsidR="00E04400" w:rsidRDefault="00E04400" w:rsidP="00E04400">
            <w:pPr>
              <w:pStyle w:val="pqiTabBody"/>
            </w:pPr>
            <w:r w:rsidRPr="009079F8">
              <w:t>Numer akcyzow</w:t>
            </w:r>
            <w:r>
              <w:t>y</w:t>
            </w:r>
            <w:r w:rsidRPr="009079F8">
              <w:t xml:space="preserve"> podmiotu</w:t>
            </w:r>
          </w:p>
          <w:p w14:paraId="05C1E7F4" w14:textId="77777777" w:rsidR="007D1505" w:rsidRPr="00C470C3" w:rsidRDefault="00A80674" w:rsidP="00E04400">
            <w:pPr>
              <w:pStyle w:val="pqiTabBody"/>
              <w:rPr>
                <w:rFonts w:ascii="Courier New" w:hAnsi="Courier New" w:cs="Courier New"/>
                <w:noProof/>
                <w:color w:val="0000FF"/>
              </w:rPr>
            </w:pPr>
            <w:r w:rsidRPr="00A80674">
              <w:rPr>
                <w:rFonts w:ascii="Courier New" w:hAnsi="Courier New" w:cs="Courier New"/>
                <w:noProof/>
                <w:color w:val="0000FF"/>
              </w:rPr>
              <w:t>TraderExciseNumber</w:t>
            </w:r>
          </w:p>
        </w:tc>
        <w:tc>
          <w:tcPr>
            <w:tcW w:w="505" w:type="dxa"/>
            <w:gridSpan w:val="2"/>
          </w:tcPr>
          <w:p w14:paraId="7AEC23CD" w14:textId="77777777" w:rsidR="007D1505" w:rsidRPr="009079F8" w:rsidRDefault="00E55AD7" w:rsidP="00E04400">
            <w:pPr>
              <w:pStyle w:val="pqiTabBody"/>
            </w:pPr>
            <w:r>
              <w:t>D</w:t>
            </w:r>
          </w:p>
        </w:tc>
        <w:tc>
          <w:tcPr>
            <w:tcW w:w="2542" w:type="dxa"/>
            <w:gridSpan w:val="2"/>
          </w:tcPr>
          <w:p w14:paraId="50265719" w14:textId="77777777" w:rsidR="007D1505" w:rsidRPr="009079F8" w:rsidRDefault="00F9616F" w:rsidP="00E04400">
            <w:r>
              <w:t>„R” jeżeli nie podano 4.1b, 4.1c</w:t>
            </w:r>
          </w:p>
        </w:tc>
        <w:tc>
          <w:tcPr>
            <w:tcW w:w="3245" w:type="dxa"/>
            <w:gridSpan w:val="2"/>
          </w:tcPr>
          <w:p w14:paraId="69E83C03" w14:textId="2DCFE68C" w:rsidR="007D1505" w:rsidRPr="009079F8" w:rsidRDefault="00186E55" w:rsidP="00E04400">
            <w:pPr>
              <w:pStyle w:val="pqiTabBody"/>
            </w:pPr>
            <w:ins w:id="2635" w:author="Jurkowska Monika" w:date="2022-11-14T21:27:00Z">
              <w:r>
                <w:t>Należy podać ważny numer akcyzowy SEED lub numer identyfikacyjny VAT przewoźnika lub właściciela wyrobów akcyzowych.</w:t>
              </w:r>
            </w:ins>
          </w:p>
        </w:tc>
        <w:tc>
          <w:tcPr>
            <w:tcW w:w="1051" w:type="dxa"/>
          </w:tcPr>
          <w:p w14:paraId="0D532871" w14:textId="77777777" w:rsidR="007D1505" w:rsidRPr="009079F8" w:rsidRDefault="00E55AD7" w:rsidP="00E04400">
            <w:pPr>
              <w:pStyle w:val="pqiTabBody"/>
            </w:pPr>
            <w:r>
              <w:t>an13</w:t>
            </w:r>
          </w:p>
        </w:tc>
      </w:tr>
      <w:tr w:rsidR="00A80674" w:rsidRPr="009079F8" w14:paraId="563766B9" w14:textId="77777777" w:rsidTr="00E04400">
        <w:trPr>
          <w:cantSplit/>
        </w:trPr>
        <w:tc>
          <w:tcPr>
            <w:tcW w:w="388" w:type="dxa"/>
          </w:tcPr>
          <w:p w14:paraId="0FFC751D" w14:textId="77777777" w:rsidR="00A80674" w:rsidRDefault="00A80674" w:rsidP="00E04400">
            <w:pPr>
              <w:keepNext/>
              <w:rPr>
                <w:b/>
              </w:rPr>
            </w:pPr>
          </w:p>
        </w:tc>
        <w:tc>
          <w:tcPr>
            <w:tcW w:w="436" w:type="dxa"/>
            <w:gridSpan w:val="2"/>
          </w:tcPr>
          <w:p w14:paraId="63258238" w14:textId="77777777" w:rsidR="00A80674" w:rsidRPr="009079F8" w:rsidRDefault="00A80674" w:rsidP="00E04400">
            <w:pPr>
              <w:pStyle w:val="pqiTabBody"/>
              <w:rPr>
                <w:i/>
              </w:rPr>
            </w:pPr>
            <w:r>
              <w:rPr>
                <w:i/>
              </w:rPr>
              <w:t>b</w:t>
            </w:r>
          </w:p>
        </w:tc>
        <w:tc>
          <w:tcPr>
            <w:tcW w:w="5377" w:type="dxa"/>
          </w:tcPr>
          <w:p w14:paraId="31019063" w14:textId="77777777" w:rsidR="00E04400" w:rsidRDefault="00E04400" w:rsidP="00E04400">
            <w:pPr>
              <w:pStyle w:val="pqiTabBody"/>
            </w:pPr>
            <w:r w:rsidRPr="009079F8">
              <w:t>Identyfikacja podmiotu</w:t>
            </w:r>
          </w:p>
          <w:p w14:paraId="240CEAFA" w14:textId="77777777" w:rsidR="00A80674" w:rsidRPr="009079F8" w:rsidRDefault="00A80674" w:rsidP="00E04400">
            <w:pPr>
              <w:pStyle w:val="pqiTabBody"/>
            </w:pPr>
            <w:r w:rsidRPr="00A80674">
              <w:rPr>
                <w:rFonts w:ascii="Courier New" w:hAnsi="Courier New" w:cs="Courier New"/>
                <w:noProof/>
                <w:color w:val="0000FF"/>
              </w:rPr>
              <w:t>Traderid</w:t>
            </w:r>
          </w:p>
        </w:tc>
        <w:tc>
          <w:tcPr>
            <w:tcW w:w="505" w:type="dxa"/>
            <w:gridSpan w:val="2"/>
          </w:tcPr>
          <w:p w14:paraId="1E9F3776" w14:textId="77777777" w:rsidR="00A80674" w:rsidRPr="009079F8" w:rsidRDefault="00E55AD7" w:rsidP="00E04400">
            <w:pPr>
              <w:pStyle w:val="pqiTabBody"/>
            </w:pPr>
            <w:r>
              <w:t>D</w:t>
            </w:r>
          </w:p>
        </w:tc>
        <w:tc>
          <w:tcPr>
            <w:tcW w:w="2542" w:type="dxa"/>
            <w:gridSpan w:val="2"/>
          </w:tcPr>
          <w:p w14:paraId="5D1F7E03" w14:textId="77777777" w:rsidR="00A80674" w:rsidRPr="009079F8" w:rsidRDefault="00F9616F" w:rsidP="00E04400">
            <w:pPr>
              <w:pStyle w:val="pqiTabBody"/>
            </w:pPr>
            <w:r>
              <w:t>„R” jeżeli nie podano 4.1a, 4.1c</w:t>
            </w:r>
          </w:p>
        </w:tc>
        <w:tc>
          <w:tcPr>
            <w:tcW w:w="3245" w:type="dxa"/>
            <w:gridSpan w:val="2"/>
          </w:tcPr>
          <w:p w14:paraId="1C321242" w14:textId="77777777" w:rsidR="00A80674" w:rsidRPr="009079F8" w:rsidRDefault="00A80674" w:rsidP="00E04400">
            <w:pPr>
              <w:pStyle w:val="pqiTabBody"/>
            </w:pPr>
          </w:p>
        </w:tc>
        <w:tc>
          <w:tcPr>
            <w:tcW w:w="1051" w:type="dxa"/>
          </w:tcPr>
          <w:p w14:paraId="47F3274C" w14:textId="77777777" w:rsidR="00A80674" w:rsidRPr="009079F8" w:rsidRDefault="00E55AD7" w:rsidP="00E04400">
            <w:pPr>
              <w:pStyle w:val="pqiTabBody"/>
            </w:pPr>
            <w:r>
              <w:t>a</w:t>
            </w:r>
            <w:r w:rsidR="00A80674" w:rsidRPr="009079F8">
              <w:t>n</w:t>
            </w:r>
            <w:r w:rsidR="00A80674">
              <w:t>..</w:t>
            </w:r>
            <w:r>
              <w:t>16</w:t>
            </w:r>
          </w:p>
        </w:tc>
      </w:tr>
      <w:tr w:rsidR="00A80674" w:rsidRPr="009079F8" w14:paraId="62A51DD6" w14:textId="77777777" w:rsidTr="00E04400">
        <w:trPr>
          <w:cantSplit/>
        </w:trPr>
        <w:tc>
          <w:tcPr>
            <w:tcW w:w="388" w:type="dxa"/>
          </w:tcPr>
          <w:p w14:paraId="266CB86D" w14:textId="77777777" w:rsidR="00A80674" w:rsidRDefault="00A80674" w:rsidP="00E04400">
            <w:pPr>
              <w:keepNext/>
              <w:rPr>
                <w:b/>
              </w:rPr>
            </w:pPr>
          </w:p>
        </w:tc>
        <w:tc>
          <w:tcPr>
            <w:tcW w:w="436" w:type="dxa"/>
            <w:gridSpan w:val="2"/>
          </w:tcPr>
          <w:p w14:paraId="33EBF2AF" w14:textId="77777777" w:rsidR="00A80674" w:rsidRPr="009079F8" w:rsidRDefault="00E55AD7" w:rsidP="00E04400">
            <w:pPr>
              <w:pStyle w:val="pqiTabBody"/>
              <w:rPr>
                <w:i/>
              </w:rPr>
            </w:pPr>
            <w:r>
              <w:rPr>
                <w:i/>
              </w:rPr>
              <w:t>c</w:t>
            </w:r>
          </w:p>
        </w:tc>
        <w:tc>
          <w:tcPr>
            <w:tcW w:w="5377" w:type="dxa"/>
          </w:tcPr>
          <w:p w14:paraId="7DC9E92E" w14:textId="77777777" w:rsidR="00E04400" w:rsidRDefault="00E04400" w:rsidP="00E04400">
            <w:pPr>
              <w:pStyle w:val="pqiTabBody"/>
            </w:pPr>
            <w:r w:rsidRPr="009079F8">
              <w:t>Nazwa podmiotu</w:t>
            </w:r>
          </w:p>
          <w:p w14:paraId="46038019" w14:textId="77777777" w:rsidR="00A80674" w:rsidRPr="009079F8" w:rsidRDefault="00A80674" w:rsidP="00E04400">
            <w:pPr>
              <w:pStyle w:val="pqiTabBody"/>
            </w:pPr>
            <w:r w:rsidRPr="00A80674">
              <w:rPr>
                <w:rFonts w:ascii="Courier New" w:hAnsi="Courier New" w:cs="Courier New"/>
                <w:noProof/>
                <w:color w:val="0000FF"/>
              </w:rPr>
              <w:t>TraderName</w:t>
            </w:r>
          </w:p>
        </w:tc>
        <w:tc>
          <w:tcPr>
            <w:tcW w:w="505" w:type="dxa"/>
            <w:gridSpan w:val="2"/>
          </w:tcPr>
          <w:p w14:paraId="0F5618A0" w14:textId="77777777" w:rsidR="00A80674" w:rsidRPr="009079F8" w:rsidRDefault="00E55AD7" w:rsidP="00E04400">
            <w:pPr>
              <w:pStyle w:val="pqiTabBody"/>
            </w:pPr>
            <w:r>
              <w:t>D</w:t>
            </w:r>
          </w:p>
        </w:tc>
        <w:tc>
          <w:tcPr>
            <w:tcW w:w="2542" w:type="dxa"/>
            <w:gridSpan w:val="2"/>
          </w:tcPr>
          <w:p w14:paraId="74FB67EC" w14:textId="77777777" w:rsidR="00A80674" w:rsidRPr="009079F8" w:rsidRDefault="00F9616F" w:rsidP="00E04400">
            <w:pPr>
              <w:pStyle w:val="pqiTabBody"/>
            </w:pPr>
            <w:r>
              <w:t>„R” jeżeli nie podano 4.1a, 4.1b</w:t>
            </w:r>
          </w:p>
        </w:tc>
        <w:tc>
          <w:tcPr>
            <w:tcW w:w="3245" w:type="dxa"/>
            <w:gridSpan w:val="2"/>
          </w:tcPr>
          <w:p w14:paraId="6BCEB29B" w14:textId="77777777" w:rsidR="00A80674" w:rsidRPr="009079F8" w:rsidRDefault="00A80674" w:rsidP="00E04400">
            <w:pPr>
              <w:pStyle w:val="pqiTabBody"/>
            </w:pPr>
          </w:p>
        </w:tc>
        <w:tc>
          <w:tcPr>
            <w:tcW w:w="1051" w:type="dxa"/>
          </w:tcPr>
          <w:p w14:paraId="73A6D778" w14:textId="77777777" w:rsidR="00A80674" w:rsidRPr="009079F8" w:rsidRDefault="00E55AD7" w:rsidP="00E04400">
            <w:pPr>
              <w:pStyle w:val="pqiTabBody"/>
            </w:pPr>
            <w:r>
              <w:t>a</w:t>
            </w:r>
            <w:r w:rsidR="00A80674" w:rsidRPr="009079F8">
              <w:t>n</w:t>
            </w:r>
            <w:r w:rsidR="00A80674">
              <w:t>..</w:t>
            </w:r>
            <w:r>
              <w:t>182</w:t>
            </w:r>
          </w:p>
        </w:tc>
      </w:tr>
      <w:tr w:rsidR="00A80674" w:rsidRPr="009079F8" w14:paraId="211990C6" w14:textId="77777777" w:rsidTr="00E04400">
        <w:trPr>
          <w:cantSplit/>
        </w:trPr>
        <w:tc>
          <w:tcPr>
            <w:tcW w:w="388" w:type="dxa"/>
          </w:tcPr>
          <w:p w14:paraId="737695B2" w14:textId="77777777" w:rsidR="00A80674" w:rsidRDefault="00A80674" w:rsidP="00E04400">
            <w:pPr>
              <w:keepNext/>
              <w:rPr>
                <w:b/>
              </w:rPr>
            </w:pPr>
          </w:p>
        </w:tc>
        <w:tc>
          <w:tcPr>
            <w:tcW w:w="436" w:type="dxa"/>
            <w:gridSpan w:val="2"/>
          </w:tcPr>
          <w:p w14:paraId="2759D0A4" w14:textId="77777777" w:rsidR="00A80674" w:rsidRPr="009079F8" w:rsidRDefault="00E55AD7" w:rsidP="00E04400">
            <w:pPr>
              <w:pStyle w:val="pqiTabBody"/>
              <w:rPr>
                <w:i/>
              </w:rPr>
            </w:pPr>
            <w:r>
              <w:rPr>
                <w:i/>
              </w:rPr>
              <w:t>d</w:t>
            </w:r>
          </w:p>
        </w:tc>
        <w:tc>
          <w:tcPr>
            <w:tcW w:w="5377" w:type="dxa"/>
          </w:tcPr>
          <w:p w14:paraId="3BA5EA89" w14:textId="77777777" w:rsidR="00A80674" w:rsidRDefault="00E04400" w:rsidP="00E04400">
            <w:pPr>
              <w:pStyle w:val="pqiTabBody"/>
            </w:pPr>
            <w:r>
              <w:t>Rodzaj podmiotu</w:t>
            </w:r>
          </w:p>
          <w:p w14:paraId="67236422" w14:textId="77777777" w:rsidR="00A80674" w:rsidRPr="009079F8" w:rsidRDefault="00A80674" w:rsidP="00E04400">
            <w:pPr>
              <w:pStyle w:val="pqiTabBody"/>
            </w:pPr>
            <w:r w:rsidRPr="00A80674">
              <w:rPr>
                <w:rFonts w:ascii="Courier New" w:hAnsi="Courier New" w:cs="Courier New"/>
                <w:noProof/>
                <w:color w:val="0000FF"/>
              </w:rPr>
              <w:t>TraderPersonType</w:t>
            </w:r>
          </w:p>
        </w:tc>
        <w:tc>
          <w:tcPr>
            <w:tcW w:w="505" w:type="dxa"/>
            <w:gridSpan w:val="2"/>
          </w:tcPr>
          <w:p w14:paraId="53C54870" w14:textId="77777777" w:rsidR="00A80674" w:rsidRPr="009079F8" w:rsidRDefault="00E55AD7" w:rsidP="00E04400">
            <w:pPr>
              <w:pStyle w:val="pqiTabBody"/>
            </w:pPr>
            <w:r>
              <w:t>O</w:t>
            </w:r>
          </w:p>
        </w:tc>
        <w:tc>
          <w:tcPr>
            <w:tcW w:w="2542" w:type="dxa"/>
            <w:gridSpan w:val="2"/>
          </w:tcPr>
          <w:p w14:paraId="5278D398" w14:textId="77777777" w:rsidR="00A80674" w:rsidRPr="009079F8" w:rsidRDefault="00A80674" w:rsidP="00E04400">
            <w:pPr>
              <w:pStyle w:val="pqiTabBody"/>
            </w:pPr>
          </w:p>
        </w:tc>
        <w:tc>
          <w:tcPr>
            <w:tcW w:w="3245" w:type="dxa"/>
            <w:gridSpan w:val="2"/>
          </w:tcPr>
          <w:p w14:paraId="005A3F12" w14:textId="77777777" w:rsidR="00A80674" w:rsidRPr="009079F8" w:rsidRDefault="00F9616F" w:rsidP="00F9616F">
            <w:pPr>
              <w:pStyle w:val="pqiTabBody"/>
            </w:pPr>
            <w:r>
              <w:rPr>
                <w:lang w:eastAsia="en-GB"/>
              </w:rPr>
              <w:t>Wartość ze słownika „</w:t>
            </w:r>
            <w:r w:rsidRPr="00F9616F">
              <w:t>Kod rodzaju osoby (</w:t>
            </w:r>
            <w:proofErr w:type="spellStart"/>
            <w:r w:rsidRPr="00F9616F">
              <w:t>Trader</w:t>
            </w:r>
            <w:proofErr w:type="spellEnd"/>
            <w:r w:rsidRPr="00F9616F">
              <w:t xml:space="preserve"> Person </w:t>
            </w:r>
            <w:proofErr w:type="spellStart"/>
            <w:r w:rsidRPr="00F9616F">
              <w:t>Type</w:t>
            </w:r>
            <w:proofErr w:type="spellEnd"/>
            <w:r w:rsidRPr="00F9616F">
              <w:t>)</w:t>
            </w:r>
            <w:r>
              <w:rPr>
                <w:lang w:eastAsia="en-GB"/>
              </w:rPr>
              <w:t>”.</w:t>
            </w:r>
          </w:p>
        </w:tc>
        <w:tc>
          <w:tcPr>
            <w:tcW w:w="1051" w:type="dxa"/>
          </w:tcPr>
          <w:p w14:paraId="213248A4" w14:textId="77777777" w:rsidR="00A80674" w:rsidRPr="009079F8" w:rsidRDefault="00A80674" w:rsidP="00E04400">
            <w:pPr>
              <w:pStyle w:val="pqiTabBody"/>
            </w:pPr>
            <w:r w:rsidRPr="009079F8">
              <w:t>n</w:t>
            </w:r>
            <w:r>
              <w:t>..2</w:t>
            </w:r>
          </w:p>
        </w:tc>
      </w:tr>
      <w:tr w:rsidR="00A80674" w:rsidRPr="009079F8" w14:paraId="68B265EF" w14:textId="77777777" w:rsidTr="00E04400">
        <w:trPr>
          <w:cantSplit/>
        </w:trPr>
        <w:tc>
          <w:tcPr>
            <w:tcW w:w="388" w:type="dxa"/>
          </w:tcPr>
          <w:p w14:paraId="6CD3D1F2" w14:textId="77777777" w:rsidR="00A80674" w:rsidRDefault="00A80674" w:rsidP="00E04400">
            <w:pPr>
              <w:keepNext/>
              <w:rPr>
                <w:b/>
              </w:rPr>
            </w:pPr>
          </w:p>
        </w:tc>
        <w:tc>
          <w:tcPr>
            <w:tcW w:w="436" w:type="dxa"/>
            <w:gridSpan w:val="2"/>
          </w:tcPr>
          <w:p w14:paraId="152A1ED6" w14:textId="77777777" w:rsidR="00A80674" w:rsidRPr="009079F8" w:rsidRDefault="00E55AD7" w:rsidP="00E04400">
            <w:pPr>
              <w:pStyle w:val="pqiTabBody"/>
              <w:rPr>
                <w:i/>
              </w:rPr>
            </w:pPr>
            <w:r>
              <w:rPr>
                <w:i/>
              </w:rPr>
              <w:t>e</w:t>
            </w:r>
          </w:p>
        </w:tc>
        <w:tc>
          <w:tcPr>
            <w:tcW w:w="5377" w:type="dxa"/>
          </w:tcPr>
          <w:p w14:paraId="0BEDBD34" w14:textId="77777777" w:rsidR="00A80674" w:rsidRDefault="00E04400" w:rsidP="00E04400">
            <w:pPr>
              <w:pStyle w:val="pqiTabBody"/>
            </w:pPr>
            <w:r>
              <w:t>Kod państwa członkowskiego</w:t>
            </w:r>
          </w:p>
          <w:p w14:paraId="3A8035FA" w14:textId="77777777" w:rsidR="00A80674" w:rsidRPr="009079F8" w:rsidRDefault="00A80674" w:rsidP="00E04400">
            <w:pPr>
              <w:pStyle w:val="pqiTabBody"/>
            </w:pPr>
            <w:r w:rsidRPr="00A80674">
              <w:rPr>
                <w:rFonts w:ascii="Courier New" w:hAnsi="Courier New" w:cs="Courier New"/>
                <w:noProof/>
                <w:color w:val="0000FF"/>
              </w:rPr>
              <w:t>MemberStateCode</w:t>
            </w:r>
          </w:p>
        </w:tc>
        <w:tc>
          <w:tcPr>
            <w:tcW w:w="505" w:type="dxa"/>
            <w:gridSpan w:val="2"/>
          </w:tcPr>
          <w:p w14:paraId="63A3999A" w14:textId="77777777" w:rsidR="00A80674" w:rsidRPr="009079F8" w:rsidRDefault="00E55AD7" w:rsidP="00E04400">
            <w:pPr>
              <w:pStyle w:val="pqiTabBody"/>
            </w:pPr>
            <w:r>
              <w:t>D</w:t>
            </w:r>
          </w:p>
        </w:tc>
        <w:tc>
          <w:tcPr>
            <w:tcW w:w="2542" w:type="dxa"/>
            <w:gridSpan w:val="2"/>
          </w:tcPr>
          <w:p w14:paraId="1648845C" w14:textId="77777777" w:rsidR="00A80674" w:rsidRPr="009079F8" w:rsidRDefault="00E55AD7" w:rsidP="00E04400">
            <w:pPr>
              <w:pStyle w:val="pqiTabBody"/>
            </w:pPr>
            <w:r>
              <w:t>„R” jeżeli podano 4.1c oraz nie podano 4.1a, 4.1</w:t>
            </w:r>
            <w:r w:rsidR="00F9616F">
              <w:t>b.</w:t>
            </w:r>
            <w:r w:rsidR="00F9616F">
              <w:br/>
              <w:t>W przeciwnym przypadku nie stosuje się</w:t>
            </w:r>
          </w:p>
        </w:tc>
        <w:tc>
          <w:tcPr>
            <w:tcW w:w="3245" w:type="dxa"/>
            <w:gridSpan w:val="2"/>
          </w:tcPr>
          <w:p w14:paraId="770A87F9" w14:textId="77777777" w:rsidR="00A80674" w:rsidRPr="009079F8" w:rsidRDefault="00F9616F" w:rsidP="00E04400">
            <w:pPr>
              <w:pStyle w:val="pqiTabBody"/>
            </w:pPr>
            <w:r>
              <w:rPr>
                <w:lang w:eastAsia="en-GB"/>
              </w:rPr>
              <w:t>Wartość ze słownika „</w:t>
            </w:r>
            <w:r>
              <w:t>Państwa członkowskie (</w:t>
            </w:r>
            <w:proofErr w:type="spellStart"/>
            <w:r>
              <w:t>Member</w:t>
            </w:r>
            <w:proofErr w:type="spellEnd"/>
            <w:r>
              <w:t xml:space="preserve"> </w:t>
            </w:r>
            <w:proofErr w:type="spellStart"/>
            <w:r>
              <w:t>states</w:t>
            </w:r>
            <w:proofErr w:type="spellEnd"/>
            <w:r>
              <w:t>)</w:t>
            </w:r>
            <w:r>
              <w:rPr>
                <w:lang w:eastAsia="en-GB"/>
              </w:rPr>
              <w:t>”.</w:t>
            </w:r>
          </w:p>
        </w:tc>
        <w:tc>
          <w:tcPr>
            <w:tcW w:w="1051" w:type="dxa"/>
          </w:tcPr>
          <w:p w14:paraId="6A0F5164" w14:textId="77777777" w:rsidR="00A80674" w:rsidRPr="009079F8" w:rsidRDefault="00E55AD7" w:rsidP="00E04400">
            <w:pPr>
              <w:pStyle w:val="pqiTabBody"/>
            </w:pPr>
            <w:r>
              <w:t>a</w:t>
            </w:r>
            <w:r w:rsidR="00A80674">
              <w:t>2</w:t>
            </w:r>
          </w:p>
        </w:tc>
      </w:tr>
      <w:tr w:rsidR="00A80674" w:rsidRPr="009079F8" w14:paraId="4EB1E803" w14:textId="77777777" w:rsidTr="00E04400">
        <w:trPr>
          <w:cantSplit/>
        </w:trPr>
        <w:tc>
          <w:tcPr>
            <w:tcW w:w="388" w:type="dxa"/>
          </w:tcPr>
          <w:p w14:paraId="1EFD5E4A" w14:textId="77777777" w:rsidR="00A80674" w:rsidRDefault="00A80674" w:rsidP="00E04400">
            <w:pPr>
              <w:keepNext/>
              <w:rPr>
                <w:b/>
              </w:rPr>
            </w:pPr>
          </w:p>
        </w:tc>
        <w:tc>
          <w:tcPr>
            <w:tcW w:w="436" w:type="dxa"/>
            <w:gridSpan w:val="2"/>
          </w:tcPr>
          <w:p w14:paraId="7916F5E6" w14:textId="77777777" w:rsidR="00A80674" w:rsidRPr="009079F8" w:rsidRDefault="00E55AD7" w:rsidP="00E04400">
            <w:pPr>
              <w:pStyle w:val="pqiTabBody"/>
              <w:rPr>
                <w:i/>
              </w:rPr>
            </w:pPr>
            <w:r>
              <w:rPr>
                <w:i/>
              </w:rPr>
              <w:t>f</w:t>
            </w:r>
          </w:p>
        </w:tc>
        <w:tc>
          <w:tcPr>
            <w:tcW w:w="5377" w:type="dxa"/>
          </w:tcPr>
          <w:p w14:paraId="00E48187" w14:textId="77777777" w:rsidR="00E04400" w:rsidRPr="00447A40" w:rsidRDefault="00E04400" w:rsidP="00E04400">
            <w:pPr>
              <w:pStyle w:val="pqiTabBody"/>
              <w:rPr>
                <w:lang w:val="en-US"/>
              </w:rPr>
            </w:pPr>
            <w:proofErr w:type="spellStart"/>
            <w:r w:rsidRPr="00447A40">
              <w:rPr>
                <w:lang w:val="en-US"/>
              </w:rPr>
              <w:t>Ulica</w:t>
            </w:r>
            <w:proofErr w:type="spellEnd"/>
          </w:p>
          <w:p w14:paraId="5949CD04" w14:textId="77777777" w:rsidR="00A80674" w:rsidRPr="009079F8" w:rsidRDefault="00A80674" w:rsidP="00E04400">
            <w:pPr>
              <w:pStyle w:val="pqiTabBody"/>
            </w:pPr>
            <w:r w:rsidRPr="00A80674">
              <w:rPr>
                <w:rFonts w:ascii="Courier New" w:hAnsi="Courier New" w:cs="Courier New"/>
                <w:noProof/>
                <w:color w:val="0000FF"/>
              </w:rPr>
              <w:t>StreetName</w:t>
            </w:r>
          </w:p>
        </w:tc>
        <w:tc>
          <w:tcPr>
            <w:tcW w:w="505" w:type="dxa"/>
            <w:gridSpan w:val="2"/>
          </w:tcPr>
          <w:p w14:paraId="7F4AFC66" w14:textId="77777777" w:rsidR="00A80674" w:rsidRPr="009079F8" w:rsidRDefault="00E55AD7" w:rsidP="00E04400">
            <w:pPr>
              <w:pStyle w:val="pqiTabBody"/>
            </w:pPr>
            <w:r>
              <w:t>O</w:t>
            </w:r>
          </w:p>
        </w:tc>
        <w:tc>
          <w:tcPr>
            <w:tcW w:w="2542" w:type="dxa"/>
            <w:gridSpan w:val="2"/>
          </w:tcPr>
          <w:p w14:paraId="7AC1DA93" w14:textId="77777777" w:rsidR="00A80674" w:rsidRPr="009079F8" w:rsidRDefault="00A80674" w:rsidP="00E04400">
            <w:pPr>
              <w:pStyle w:val="pqiTabBody"/>
            </w:pPr>
          </w:p>
        </w:tc>
        <w:tc>
          <w:tcPr>
            <w:tcW w:w="3245" w:type="dxa"/>
            <w:gridSpan w:val="2"/>
          </w:tcPr>
          <w:p w14:paraId="79EB2D9D" w14:textId="77777777" w:rsidR="00A80674" w:rsidRPr="009079F8" w:rsidRDefault="00A80674" w:rsidP="00E04400">
            <w:pPr>
              <w:pStyle w:val="pqiTabBody"/>
            </w:pPr>
          </w:p>
        </w:tc>
        <w:tc>
          <w:tcPr>
            <w:tcW w:w="1051" w:type="dxa"/>
          </w:tcPr>
          <w:p w14:paraId="4E41D5BF" w14:textId="77777777" w:rsidR="00A80674" w:rsidRPr="009079F8" w:rsidRDefault="00E55AD7" w:rsidP="00E04400">
            <w:pPr>
              <w:pStyle w:val="pqiTabBody"/>
            </w:pPr>
            <w:r>
              <w:t>a</w:t>
            </w:r>
            <w:r w:rsidR="00A80674" w:rsidRPr="009079F8">
              <w:t>n</w:t>
            </w:r>
            <w:r w:rsidR="00A80674">
              <w:t>..</w:t>
            </w:r>
            <w:r>
              <w:t>65</w:t>
            </w:r>
          </w:p>
        </w:tc>
      </w:tr>
      <w:tr w:rsidR="00A80674" w:rsidRPr="009079F8" w14:paraId="5ECA943B" w14:textId="77777777" w:rsidTr="00E04400">
        <w:trPr>
          <w:cantSplit/>
        </w:trPr>
        <w:tc>
          <w:tcPr>
            <w:tcW w:w="388" w:type="dxa"/>
          </w:tcPr>
          <w:p w14:paraId="1A1E9CF3" w14:textId="77777777" w:rsidR="00A80674" w:rsidRDefault="00A80674" w:rsidP="00E04400">
            <w:pPr>
              <w:keepNext/>
              <w:rPr>
                <w:b/>
              </w:rPr>
            </w:pPr>
          </w:p>
        </w:tc>
        <w:tc>
          <w:tcPr>
            <w:tcW w:w="436" w:type="dxa"/>
            <w:gridSpan w:val="2"/>
          </w:tcPr>
          <w:p w14:paraId="2377D24C" w14:textId="77777777" w:rsidR="00A80674" w:rsidRPr="009079F8" w:rsidRDefault="00E55AD7" w:rsidP="00E04400">
            <w:pPr>
              <w:pStyle w:val="pqiTabBody"/>
              <w:rPr>
                <w:i/>
              </w:rPr>
            </w:pPr>
            <w:r>
              <w:rPr>
                <w:i/>
              </w:rPr>
              <w:t>g</w:t>
            </w:r>
          </w:p>
        </w:tc>
        <w:tc>
          <w:tcPr>
            <w:tcW w:w="5377" w:type="dxa"/>
          </w:tcPr>
          <w:p w14:paraId="46CB740B" w14:textId="77777777" w:rsidR="00E04400" w:rsidRPr="00447A40" w:rsidRDefault="00E04400" w:rsidP="00E04400">
            <w:pPr>
              <w:pStyle w:val="pqiTabBody"/>
              <w:rPr>
                <w:lang w:val="en-US"/>
              </w:rPr>
            </w:pPr>
            <w:proofErr w:type="spellStart"/>
            <w:r w:rsidRPr="00447A40">
              <w:rPr>
                <w:lang w:val="en-US"/>
              </w:rPr>
              <w:t>Numer</w:t>
            </w:r>
            <w:proofErr w:type="spellEnd"/>
            <w:r w:rsidRPr="00447A40">
              <w:rPr>
                <w:lang w:val="en-US"/>
              </w:rPr>
              <w:t xml:space="preserve"> </w:t>
            </w:r>
            <w:proofErr w:type="spellStart"/>
            <w:r w:rsidRPr="00447A40">
              <w:rPr>
                <w:lang w:val="en-US"/>
              </w:rPr>
              <w:t>domu</w:t>
            </w:r>
            <w:proofErr w:type="spellEnd"/>
          </w:p>
          <w:p w14:paraId="062F99F3" w14:textId="77777777" w:rsidR="00A80674" w:rsidRPr="009079F8" w:rsidRDefault="00A80674" w:rsidP="00E04400">
            <w:pPr>
              <w:pStyle w:val="pqiTabBody"/>
            </w:pPr>
            <w:r w:rsidRPr="00A80674">
              <w:rPr>
                <w:rFonts w:ascii="Courier New" w:hAnsi="Courier New" w:cs="Courier New"/>
                <w:noProof/>
                <w:color w:val="0000FF"/>
              </w:rPr>
              <w:t>StreetNumber</w:t>
            </w:r>
          </w:p>
        </w:tc>
        <w:tc>
          <w:tcPr>
            <w:tcW w:w="505" w:type="dxa"/>
            <w:gridSpan w:val="2"/>
          </w:tcPr>
          <w:p w14:paraId="6B31AB7C" w14:textId="77777777" w:rsidR="00A80674" w:rsidRPr="009079F8" w:rsidRDefault="00E55AD7" w:rsidP="00E04400">
            <w:pPr>
              <w:pStyle w:val="pqiTabBody"/>
            </w:pPr>
            <w:r>
              <w:t>O</w:t>
            </w:r>
          </w:p>
        </w:tc>
        <w:tc>
          <w:tcPr>
            <w:tcW w:w="2542" w:type="dxa"/>
            <w:gridSpan w:val="2"/>
          </w:tcPr>
          <w:p w14:paraId="6B8C9454" w14:textId="77777777" w:rsidR="00A80674" w:rsidRPr="009079F8" w:rsidRDefault="00A80674" w:rsidP="00E04400">
            <w:pPr>
              <w:pStyle w:val="pqiTabBody"/>
            </w:pPr>
          </w:p>
        </w:tc>
        <w:tc>
          <w:tcPr>
            <w:tcW w:w="3245" w:type="dxa"/>
            <w:gridSpan w:val="2"/>
          </w:tcPr>
          <w:p w14:paraId="0B234418" w14:textId="77777777" w:rsidR="00A80674" w:rsidRPr="009079F8" w:rsidRDefault="00A80674" w:rsidP="00E04400">
            <w:pPr>
              <w:pStyle w:val="pqiTabBody"/>
            </w:pPr>
          </w:p>
        </w:tc>
        <w:tc>
          <w:tcPr>
            <w:tcW w:w="1051" w:type="dxa"/>
          </w:tcPr>
          <w:p w14:paraId="62F7FDA5" w14:textId="77777777" w:rsidR="00A80674" w:rsidRPr="009079F8" w:rsidRDefault="00E55AD7" w:rsidP="00E04400">
            <w:pPr>
              <w:pStyle w:val="pqiTabBody"/>
            </w:pPr>
            <w:r>
              <w:t>a</w:t>
            </w:r>
            <w:r w:rsidR="00A80674" w:rsidRPr="009079F8">
              <w:t>n</w:t>
            </w:r>
            <w:r w:rsidR="00A80674">
              <w:t>..</w:t>
            </w:r>
            <w:r>
              <w:t>11</w:t>
            </w:r>
          </w:p>
        </w:tc>
      </w:tr>
      <w:tr w:rsidR="00A80674" w:rsidRPr="009079F8" w14:paraId="5FF5D6EA" w14:textId="77777777" w:rsidTr="00E04400">
        <w:trPr>
          <w:cantSplit/>
        </w:trPr>
        <w:tc>
          <w:tcPr>
            <w:tcW w:w="388" w:type="dxa"/>
          </w:tcPr>
          <w:p w14:paraId="1CA58DDA" w14:textId="77777777" w:rsidR="00A80674" w:rsidRDefault="00A80674" w:rsidP="00E04400">
            <w:pPr>
              <w:keepNext/>
              <w:rPr>
                <w:b/>
              </w:rPr>
            </w:pPr>
          </w:p>
        </w:tc>
        <w:tc>
          <w:tcPr>
            <w:tcW w:w="436" w:type="dxa"/>
            <w:gridSpan w:val="2"/>
          </w:tcPr>
          <w:p w14:paraId="163FA5AF" w14:textId="77777777" w:rsidR="00A80674" w:rsidRPr="009079F8" w:rsidRDefault="00E55AD7" w:rsidP="00E04400">
            <w:pPr>
              <w:pStyle w:val="pqiTabBody"/>
              <w:rPr>
                <w:i/>
              </w:rPr>
            </w:pPr>
            <w:r>
              <w:rPr>
                <w:i/>
              </w:rPr>
              <w:t>h</w:t>
            </w:r>
          </w:p>
        </w:tc>
        <w:tc>
          <w:tcPr>
            <w:tcW w:w="5377" w:type="dxa"/>
          </w:tcPr>
          <w:p w14:paraId="22C3FAF9" w14:textId="77777777" w:rsidR="00E04400" w:rsidRDefault="00E04400" w:rsidP="00E04400">
            <w:pPr>
              <w:pStyle w:val="pqiTabBody"/>
            </w:pPr>
            <w:proofErr w:type="spellStart"/>
            <w:r w:rsidRPr="00447A40">
              <w:rPr>
                <w:lang w:val="en-US"/>
              </w:rPr>
              <w:t>Kod</w:t>
            </w:r>
            <w:proofErr w:type="spellEnd"/>
            <w:r w:rsidRPr="00447A40">
              <w:rPr>
                <w:lang w:val="en-US"/>
              </w:rPr>
              <w:t xml:space="preserve"> p</w:t>
            </w:r>
            <w:proofErr w:type="spellStart"/>
            <w:r w:rsidRPr="009079F8">
              <w:t>ocztowy</w:t>
            </w:r>
            <w:proofErr w:type="spellEnd"/>
          </w:p>
          <w:p w14:paraId="537FF879" w14:textId="77777777" w:rsidR="00A80674" w:rsidRPr="009079F8" w:rsidRDefault="00A80674" w:rsidP="00E04400">
            <w:pPr>
              <w:pStyle w:val="pqiTabBody"/>
            </w:pPr>
            <w:r w:rsidRPr="00A80674">
              <w:rPr>
                <w:rFonts w:ascii="Courier New" w:hAnsi="Courier New" w:cs="Courier New"/>
                <w:noProof/>
                <w:color w:val="0000FF"/>
              </w:rPr>
              <w:t>Postcode</w:t>
            </w:r>
          </w:p>
        </w:tc>
        <w:tc>
          <w:tcPr>
            <w:tcW w:w="505" w:type="dxa"/>
            <w:gridSpan w:val="2"/>
          </w:tcPr>
          <w:p w14:paraId="6F6C27E0" w14:textId="77777777" w:rsidR="00A80674" w:rsidRPr="009079F8" w:rsidRDefault="00E55AD7" w:rsidP="00E04400">
            <w:pPr>
              <w:pStyle w:val="pqiTabBody"/>
            </w:pPr>
            <w:r>
              <w:t>O</w:t>
            </w:r>
          </w:p>
        </w:tc>
        <w:tc>
          <w:tcPr>
            <w:tcW w:w="2542" w:type="dxa"/>
            <w:gridSpan w:val="2"/>
          </w:tcPr>
          <w:p w14:paraId="2342A820" w14:textId="77777777" w:rsidR="00A80674" w:rsidRPr="009079F8" w:rsidRDefault="00A80674" w:rsidP="00E04400">
            <w:pPr>
              <w:pStyle w:val="pqiTabBody"/>
            </w:pPr>
          </w:p>
        </w:tc>
        <w:tc>
          <w:tcPr>
            <w:tcW w:w="3245" w:type="dxa"/>
            <w:gridSpan w:val="2"/>
          </w:tcPr>
          <w:p w14:paraId="4F388EE5" w14:textId="77777777" w:rsidR="00A80674" w:rsidRPr="009079F8" w:rsidRDefault="00A80674" w:rsidP="00E04400">
            <w:pPr>
              <w:pStyle w:val="pqiTabBody"/>
            </w:pPr>
          </w:p>
        </w:tc>
        <w:tc>
          <w:tcPr>
            <w:tcW w:w="1051" w:type="dxa"/>
          </w:tcPr>
          <w:p w14:paraId="47CEB4AB" w14:textId="77777777" w:rsidR="00A80674" w:rsidRPr="009079F8" w:rsidRDefault="00E55AD7" w:rsidP="00E04400">
            <w:pPr>
              <w:pStyle w:val="pqiTabBody"/>
            </w:pPr>
            <w:r>
              <w:t>a</w:t>
            </w:r>
            <w:r w:rsidR="00A80674" w:rsidRPr="009079F8">
              <w:t>n</w:t>
            </w:r>
            <w:r w:rsidR="00A80674">
              <w:t>..</w:t>
            </w:r>
            <w:r>
              <w:t>10</w:t>
            </w:r>
          </w:p>
        </w:tc>
      </w:tr>
      <w:tr w:rsidR="00A80674" w:rsidRPr="009079F8" w14:paraId="1D6A5135" w14:textId="77777777" w:rsidTr="00E04400">
        <w:trPr>
          <w:cantSplit/>
        </w:trPr>
        <w:tc>
          <w:tcPr>
            <w:tcW w:w="388" w:type="dxa"/>
          </w:tcPr>
          <w:p w14:paraId="7542C431" w14:textId="77777777" w:rsidR="00A80674" w:rsidRDefault="00A80674" w:rsidP="00E04400">
            <w:pPr>
              <w:keepNext/>
              <w:rPr>
                <w:b/>
              </w:rPr>
            </w:pPr>
          </w:p>
        </w:tc>
        <w:tc>
          <w:tcPr>
            <w:tcW w:w="436" w:type="dxa"/>
            <w:gridSpan w:val="2"/>
          </w:tcPr>
          <w:p w14:paraId="1D6D8F4D" w14:textId="77777777" w:rsidR="00A80674" w:rsidRPr="009079F8" w:rsidRDefault="00E55AD7" w:rsidP="00E04400">
            <w:pPr>
              <w:pStyle w:val="pqiTabBody"/>
              <w:rPr>
                <w:i/>
              </w:rPr>
            </w:pPr>
            <w:r>
              <w:rPr>
                <w:i/>
              </w:rPr>
              <w:t>i</w:t>
            </w:r>
          </w:p>
        </w:tc>
        <w:tc>
          <w:tcPr>
            <w:tcW w:w="5377" w:type="dxa"/>
          </w:tcPr>
          <w:p w14:paraId="0F1F4E6C" w14:textId="77777777" w:rsidR="00E04400" w:rsidRDefault="00E04400" w:rsidP="00E04400">
            <w:pPr>
              <w:pStyle w:val="pqiTabBody"/>
            </w:pPr>
            <w:r w:rsidRPr="009079F8">
              <w:t>Miejscowość</w:t>
            </w:r>
          </w:p>
          <w:p w14:paraId="3F1049B8" w14:textId="77777777" w:rsidR="00A80674" w:rsidRPr="009079F8" w:rsidRDefault="00A80674" w:rsidP="00E04400">
            <w:pPr>
              <w:pStyle w:val="pqiTabBody"/>
            </w:pPr>
            <w:r w:rsidRPr="00A80674">
              <w:rPr>
                <w:rFonts w:ascii="Courier New" w:hAnsi="Courier New" w:cs="Courier New"/>
                <w:noProof/>
                <w:color w:val="0000FF"/>
              </w:rPr>
              <w:t>City</w:t>
            </w:r>
          </w:p>
        </w:tc>
        <w:tc>
          <w:tcPr>
            <w:tcW w:w="505" w:type="dxa"/>
            <w:gridSpan w:val="2"/>
          </w:tcPr>
          <w:p w14:paraId="6EE8F26E" w14:textId="77777777" w:rsidR="00A80674" w:rsidRPr="009079F8" w:rsidRDefault="00E55AD7" w:rsidP="00E04400">
            <w:pPr>
              <w:pStyle w:val="pqiTabBody"/>
            </w:pPr>
            <w:r>
              <w:t>O</w:t>
            </w:r>
          </w:p>
        </w:tc>
        <w:tc>
          <w:tcPr>
            <w:tcW w:w="2542" w:type="dxa"/>
            <w:gridSpan w:val="2"/>
          </w:tcPr>
          <w:p w14:paraId="79A956F3" w14:textId="77777777" w:rsidR="00A80674" w:rsidRPr="009079F8" w:rsidRDefault="00A80674" w:rsidP="00E04400">
            <w:pPr>
              <w:pStyle w:val="pqiTabBody"/>
            </w:pPr>
          </w:p>
        </w:tc>
        <w:tc>
          <w:tcPr>
            <w:tcW w:w="3245" w:type="dxa"/>
            <w:gridSpan w:val="2"/>
          </w:tcPr>
          <w:p w14:paraId="7079A52E" w14:textId="77777777" w:rsidR="00A80674" w:rsidRPr="009079F8" w:rsidRDefault="00A80674" w:rsidP="00E04400">
            <w:pPr>
              <w:pStyle w:val="pqiTabBody"/>
            </w:pPr>
          </w:p>
        </w:tc>
        <w:tc>
          <w:tcPr>
            <w:tcW w:w="1051" w:type="dxa"/>
          </w:tcPr>
          <w:p w14:paraId="05C2CE20" w14:textId="77777777" w:rsidR="00A80674" w:rsidRPr="009079F8" w:rsidRDefault="00E55AD7" w:rsidP="00E04400">
            <w:pPr>
              <w:pStyle w:val="pqiTabBody"/>
            </w:pPr>
            <w:r>
              <w:t>a</w:t>
            </w:r>
            <w:r w:rsidR="00A80674" w:rsidRPr="009079F8">
              <w:t>n</w:t>
            </w:r>
            <w:r w:rsidR="00A80674">
              <w:t>..</w:t>
            </w:r>
            <w:r>
              <w:t>50</w:t>
            </w:r>
          </w:p>
        </w:tc>
      </w:tr>
      <w:tr w:rsidR="00A80674" w:rsidRPr="009079F8" w14:paraId="18D0338B" w14:textId="77777777" w:rsidTr="00E04400">
        <w:trPr>
          <w:cantSplit/>
        </w:trPr>
        <w:tc>
          <w:tcPr>
            <w:tcW w:w="388" w:type="dxa"/>
          </w:tcPr>
          <w:p w14:paraId="12BA1ED8" w14:textId="77777777" w:rsidR="00A80674" w:rsidRDefault="00A80674" w:rsidP="00E04400">
            <w:pPr>
              <w:keepNext/>
              <w:rPr>
                <w:b/>
              </w:rPr>
            </w:pPr>
          </w:p>
        </w:tc>
        <w:tc>
          <w:tcPr>
            <w:tcW w:w="436" w:type="dxa"/>
            <w:gridSpan w:val="2"/>
          </w:tcPr>
          <w:p w14:paraId="093E0DFA" w14:textId="77777777" w:rsidR="00A80674" w:rsidRPr="009079F8" w:rsidRDefault="00E55AD7" w:rsidP="00E04400">
            <w:pPr>
              <w:pStyle w:val="pqiTabBody"/>
              <w:rPr>
                <w:i/>
              </w:rPr>
            </w:pPr>
            <w:r>
              <w:rPr>
                <w:i/>
              </w:rPr>
              <w:t>j</w:t>
            </w:r>
          </w:p>
        </w:tc>
        <w:tc>
          <w:tcPr>
            <w:tcW w:w="5377" w:type="dxa"/>
          </w:tcPr>
          <w:p w14:paraId="2CAAEA91" w14:textId="77777777" w:rsidR="00A80674" w:rsidRDefault="00A80674" w:rsidP="00E04400">
            <w:pPr>
              <w:pStyle w:val="pqiTabBody"/>
            </w:pPr>
            <w:r>
              <w:t xml:space="preserve">Numer </w:t>
            </w:r>
            <w:r w:rsidR="00E04400">
              <w:t>telefonu</w:t>
            </w:r>
          </w:p>
          <w:p w14:paraId="33F57FBD" w14:textId="77777777" w:rsidR="00A80674" w:rsidRPr="009079F8" w:rsidRDefault="00A80674" w:rsidP="00E04400">
            <w:pPr>
              <w:pStyle w:val="pqiTabBody"/>
            </w:pPr>
            <w:r w:rsidRPr="00A80674">
              <w:rPr>
                <w:rFonts w:ascii="Courier New" w:hAnsi="Courier New" w:cs="Courier New"/>
                <w:noProof/>
                <w:color w:val="0000FF"/>
              </w:rPr>
              <w:t>PhoneNumber</w:t>
            </w:r>
          </w:p>
        </w:tc>
        <w:tc>
          <w:tcPr>
            <w:tcW w:w="505" w:type="dxa"/>
            <w:gridSpan w:val="2"/>
          </w:tcPr>
          <w:p w14:paraId="6C323EF0" w14:textId="77777777" w:rsidR="00A80674" w:rsidRPr="009079F8" w:rsidRDefault="00E55AD7" w:rsidP="00E04400">
            <w:pPr>
              <w:pStyle w:val="pqiTabBody"/>
            </w:pPr>
            <w:r>
              <w:t>O</w:t>
            </w:r>
          </w:p>
        </w:tc>
        <w:tc>
          <w:tcPr>
            <w:tcW w:w="2542" w:type="dxa"/>
            <w:gridSpan w:val="2"/>
          </w:tcPr>
          <w:p w14:paraId="5EA56FC0" w14:textId="77777777" w:rsidR="00A80674" w:rsidRPr="009079F8" w:rsidRDefault="00A80674" w:rsidP="00E04400">
            <w:pPr>
              <w:pStyle w:val="pqiTabBody"/>
            </w:pPr>
          </w:p>
        </w:tc>
        <w:tc>
          <w:tcPr>
            <w:tcW w:w="3245" w:type="dxa"/>
            <w:gridSpan w:val="2"/>
          </w:tcPr>
          <w:p w14:paraId="0BBD0E9E" w14:textId="77777777" w:rsidR="00A80674" w:rsidRPr="009079F8" w:rsidRDefault="00A80674" w:rsidP="00E04400">
            <w:pPr>
              <w:pStyle w:val="pqiTabBody"/>
            </w:pPr>
          </w:p>
        </w:tc>
        <w:tc>
          <w:tcPr>
            <w:tcW w:w="1051" w:type="dxa"/>
          </w:tcPr>
          <w:p w14:paraId="6EE66C28" w14:textId="77777777" w:rsidR="00A80674" w:rsidRPr="009079F8" w:rsidRDefault="00E55AD7" w:rsidP="00E04400">
            <w:pPr>
              <w:pStyle w:val="pqiTabBody"/>
            </w:pPr>
            <w:r>
              <w:t>a</w:t>
            </w:r>
            <w:r w:rsidR="00A80674" w:rsidRPr="009079F8">
              <w:t>n</w:t>
            </w:r>
            <w:r w:rsidR="00A80674">
              <w:t>..</w:t>
            </w:r>
            <w:r>
              <w:t>35</w:t>
            </w:r>
          </w:p>
        </w:tc>
      </w:tr>
      <w:tr w:rsidR="00A80674" w:rsidRPr="009079F8" w14:paraId="03AEDAA3" w14:textId="77777777" w:rsidTr="00E04400">
        <w:trPr>
          <w:cantSplit/>
        </w:trPr>
        <w:tc>
          <w:tcPr>
            <w:tcW w:w="388" w:type="dxa"/>
          </w:tcPr>
          <w:p w14:paraId="06561C76" w14:textId="77777777" w:rsidR="00A80674" w:rsidRDefault="00A80674" w:rsidP="00E04400">
            <w:pPr>
              <w:keepNext/>
              <w:rPr>
                <w:b/>
              </w:rPr>
            </w:pPr>
          </w:p>
        </w:tc>
        <w:tc>
          <w:tcPr>
            <w:tcW w:w="436" w:type="dxa"/>
            <w:gridSpan w:val="2"/>
          </w:tcPr>
          <w:p w14:paraId="308EA0DA" w14:textId="77777777" w:rsidR="00A80674" w:rsidRPr="009079F8" w:rsidRDefault="00E55AD7" w:rsidP="00E04400">
            <w:pPr>
              <w:pStyle w:val="pqiTabBody"/>
              <w:rPr>
                <w:i/>
              </w:rPr>
            </w:pPr>
            <w:r>
              <w:rPr>
                <w:i/>
              </w:rPr>
              <w:t>k</w:t>
            </w:r>
          </w:p>
        </w:tc>
        <w:tc>
          <w:tcPr>
            <w:tcW w:w="5377" w:type="dxa"/>
          </w:tcPr>
          <w:p w14:paraId="6ABD97B2" w14:textId="77777777" w:rsidR="00A80674" w:rsidRDefault="00A80674" w:rsidP="00E04400">
            <w:pPr>
              <w:pStyle w:val="pqiTabBody"/>
            </w:pPr>
            <w:r>
              <w:t xml:space="preserve">Numer </w:t>
            </w:r>
            <w:r w:rsidR="00E04400">
              <w:t>faxu</w:t>
            </w:r>
          </w:p>
          <w:p w14:paraId="067172F7" w14:textId="77777777" w:rsidR="00A80674" w:rsidRPr="009079F8" w:rsidRDefault="00A80674" w:rsidP="00E04400">
            <w:pPr>
              <w:pStyle w:val="pqiTabBody"/>
            </w:pPr>
            <w:r w:rsidRPr="00A80674">
              <w:rPr>
                <w:rFonts w:ascii="Courier New" w:hAnsi="Courier New" w:cs="Courier New"/>
                <w:noProof/>
                <w:color w:val="0000FF"/>
              </w:rPr>
              <w:t>FaxNumber</w:t>
            </w:r>
          </w:p>
        </w:tc>
        <w:tc>
          <w:tcPr>
            <w:tcW w:w="505" w:type="dxa"/>
            <w:gridSpan w:val="2"/>
          </w:tcPr>
          <w:p w14:paraId="49542567" w14:textId="77777777" w:rsidR="00A80674" w:rsidRPr="009079F8" w:rsidRDefault="00E55AD7" w:rsidP="00E04400">
            <w:pPr>
              <w:pStyle w:val="pqiTabBody"/>
            </w:pPr>
            <w:r>
              <w:t>O</w:t>
            </w:r>
          </w:p>
        </w:tc>
        <w:tc>
          <w:tcPr>
            <w:tcW w:w="2542" w:type="dxa"/>
            <w:gridSpan w:val="2"/>
          </w:tcPr>
          <w:p w14:paraId="3C2BB8AF" w14:textId="77777777" w:rsidR="00A80674" w:rsidRPr="009079F8" w:rsidRDefault="00A80674" w:rsidP="00E04400">
            <w:pPr>
              <w:pStyle w:val="pqiTabBody"/>
            </w:pPr>
          </w:p>
        </w:tc>
        <w:tc>
          <w:tcPr>
            <w:tcW w:w="3245" w:type="dxa"/>
            <w:gridSpan w:val="2"/>
          </w:tcPr>
          <w:p w14:paraId="7458EA5D" w14:textId="77777777" w:rsidR="00A80674" w:rsidRPr="009079F8" w:rsidRDefault="00A80674" w:rsidP="00E04400">
            <w:pPr>
              <w:pStyle w:val="pqiTabBody"/>
            </w:pPr>
          </w:p>
        </w:tc>
        <w:tc>
          <w:tcPr>
            <w:tcW w:w="1051" w:type="dxa"/>
          </w:tcPr>
          <w:p w14:paraId="1223D4FE" w14:textId="77777777" w:rsidR="00A80674" w:rsidRPr="009079F8" w:rsidRDefault="00E55AD7" w:rsidP="00E04400">
            <w:pPr>
              <w:pStyle w:val="pqiTabBody"/>
            </w:pPr>
            <w:r>
              <w:t>a</w:t>
            </w:r>
            <w:r w:rsidR="00A80674" w:rsidRPr="009079F8">
              <w:t>n</w:t>
            </w:r>
            <w:r w:rsidR="00A80674">
              <w:t>..</w:t>
            </w:r>
            <w:r>
              <w:t>35</w:t>
            </w:r>
          </w:p>
        </w:tc>
      </w:tr>
      <w:tr w:rsidR="006C3837" w:rsidRPr="009079F8" w14:paraId="32AD253B" w14:textId="77777777" w:rsidTr="00345ABA">
        <w:trPr>
          <w:cantSplit/>
        </w:trPr>
        <w:tc>
          <w:tcPr>
            <w:tcW w:w="388" w:type="dxa"/>
          </w:tcPr>
          <w:p w14:paraId="660641D4" w14:textId="77777777" w:rsidR="007D1505" w:rsidRDefault="007D1505" w:rsidP="00E04400">
            <w:pPr>
              <w:keepNext/>
              <w:rPr>
                <w:b/>
              </w:rPr>
            </w:pPr>
          </w:p>
        </w:tc>
        <w:tc>
          <w:tcPr>
            <w:tcW w:w="436" w:type="dxa"/>
            <w:gridSpan w:val="2"/>
          </w:tcPr>
          <w:p w14:paraId="19185F13" w14:textId="77777777" w:rsidR="007D1505" w:rsidRPr="009079F8" w:rsidRDefault="00E55AD7" w:rsidP="00E04400">
            <w:pPr>
              <w:pStyle w:val="pqiTabBody"/>
              <w:rPr>
                <w:i/>
              </w:rPr>
            </w:pPr>
            <w:r>
              <w:rPr>
                <w:i/>
              </w:rPr>
              <w:t>l</w:t>
            </w:r>
          </w:p>
        </w:tc>
        <w:tc>
          <w:tcPr>
            <w:tcW w:w="5377" w:type="dxa"/>
          </w:tcPr>
          <w:p w14:paraId="57041572" w14:textId="77777777" w:rsidR="007D1505" w:rsidRDefault="00E04400" w:rsidP="00E04400">
            <w:pPr>
              <w:pStyle w:val="pqiTabBody"/>
            </w:pPr>
            <w:r>
              <w:t>Adres e-mail</w:t>
            </w:r>
          </w:p>
          <w:p w14:paraId="52B7A36F" w14:textId="77777777" w:rsidR="007D1505" w:rsidRPr="009079F8" w:rsidRDefault="00A80674" w:rsidP="00E04400">
            <w:pPr>
              <w:pStyle w:val="pqiTabBody"/>
            </w:pPr>
            <w:r w:rsidRPr="00A80674">
              <w:rPr>
                <w:rFonts w:ascii="Courier New" w:hAnsi="Courier New" w:cs="Courier New"/>
                <w:noProof/>
                <w:color w:val="0000FF"/>
              </w:rPr>
              <w:t>EmailAddress</w:t>
            </w:r>
          </w:p>
        </w:tc>
        <w:tc>
          <w:tcPr>
            <w:tcW w:w="505" w:type="dxa"/>
            <w:gridSpan w:val="2"/>
          </w:tcPr>
          <w:p w14:paraId="6A05BE2D" w14:textId="77777777" w:rsidR="007D1505" w:rsidRPr="009079F8" w:rsidRDefault="00E55AD7" w:rsidP="00E04400">
            <w:pPr>
              <w:pStyle w:val="pqiTabBody"/>
            </w:pPr>
            <w:r>
              <w:t>O</w:t>
            </w:r>
          </w:p>
        </w:tc>
        <w:tc>
          <w:tcPr>
            <w:tcW w:w="2542" w:type="dxa"/>
            <w:gridSpan w:val="2"/>
          </w:tcPr>
          <w:p w14:paraId="795DB0EA" w14:textId="77777777" w:rsidR="007D1505" w:rsidRPr="009079F8" w:rsidRDefault="007D1505" w:rsidP="00E04400">
            <w:pPr>
              <w:pStyle w:val="pqiTabBody"/>
            </w:pPr>
          </w:p>
        </w:tc>
        <w:tc>
          <w:tcPr>
            <w:tcW w:w="3245" w:type="dxa"/>
            <w:gridSpan w:val="2"/>
          </w:tcPr>
          <w:p w14:paraId="1A5908C8" w14:textId="77777777" w:rsidR="007D1505" w:rsidRPr="009079F8" w:rsidRDefault="007D1505" w:rsidP="00E04400">
            <w:pPr>
              <w:pStyle w:val="pqiTabBody"/>
            </w:pPr>
          </w:p>
        </w:tc>
        <w:tc>
          <w:tcPr>
            <w:tcW w:w="1051" w:type="dxa"/>
          </w:tcPr>
          <w:p w14:paraId="64B2993A" w14:textId="77777777" w:rsidR="007D1505" w:rsidRPr="009079F8" w:rsidRDefault="00E55AD7" w:rsidP="00E04400">
            <w:pPr>
              <w:pStyle w:val="pqiTabBody"/>
            </w:pPr>
            <w:r>
              <w:t>a</w:t>
            </w:r>
            <w:r w:rsidR="007D1505" w:rsidRPr="009079F8">
              <w:t>n</w:t>
            </w:r>
            <w:r w:rsidR="007D1505">
              <w:t>..</w:t>
            </w:r>
            <w:r>
              <w:t>70</w:t>
            </w:r>
          </w:p>
        </w:tc>
      </w:tr>
      <w:tr w:rsidR="006C3837" w:rsidRPr="009079F8" w14:paraId="709D299A" w14:textId="77777777" w:rsidTr="00345ABA">
        <w:trPr>
          <w:cantSplit/>
        </w:trPr>
        <w:tc>
          <w:tcPr>
            <w:tcW w:w="824" w:type="dxa"/>
            <w:gridSpan w:val="3"/>
          </w:tcPr>
          <w:p w14:paraId="377A1623" w14:textId="77777777" w:rsidR="007D1505" w:rsidRPr="009079F8" w:rsidRDefault="007D1505" w:rsidP="00E04400">
            <w:pPr>
              <w:keepNext/>
              <w:rPr>
                <w:i/>
              </w:rPr>
            </w:pPr>
            <w:r>
              <w:rPr>
                <w:b/>
              </w:rPr>
              <w:t>4.2</w:t>
            </w:r>
          </w:p>
        </w:tc>
        <w:tc>
          <w:tcPr>
            <w:tcW w:w="5377" w:type="dxa"/>
          </w:tcPr>
          <w:p w14:paraId="61AFFE0D" w14:textId="77777777" w:rsidR="007D1505" w:rsidRDefault="00166898" w:rsidP="00E04400">
            <w:pPr>
              <w:keepNext/>
              <w:rPr>
                <w:b/>
                <w:szCs w:val="20"/>
              </w:rPr>
            </w:pPr>
            <w:r>
              <w:rPr>
                <w:b/>
                <w:szCs w:val="20"/>
              </w:rPr>
              <w:t>Wyroby</w:t>
            </w:r>
          </w:p>
          <w:p w14:paraId="37B2218C" w14:textId="77777777" w:rsidR="007D1505" w:rsidRPr="002F164A" w:rsidRDefault="007D1505" w:rsidP="00E04400">
            <w:pPr>
              <w:keepNext/>
              <w:rPr>
                <w:rFonts w:ascii="Courier New" w:hAnsi="Courier New" w:cs="Courier New"/>
                <w:noProof/>
                <w:color w:val="0000FF"/>
                <w:szCs w:val="20"/>
              </w:rPr>
            </w:pPr>
            <w:r w:rsidRPr="007D1505">
              <w:rPr>
                <w:rFonts w:ascii="Courier New" w:hAnsi="Courier New" w:cs="Courier New"/>
                <w:noProof/>
                <w:color w:val="0000FF"/>
                <w:szCs w:val="20"/>
              </w:rPr>
              <w:t>GoodsItem</w:t>
            </w:r>
          </w:p>
        </w:tc>
        <w:tc>
          <w:tcPr>
            <w:tcW w:w="505" w:type="dxa"/>
            <w:gridSpan w:val="2"/>
          </w:tcPr>
          <w:p w14:paraId="47BDD61E" w14:textId="77777777" w:rsidR="007D1505" w:rsidRPr="002F164A" w:rsidRDefault="00345ABA" w:rsidP="00E04400">
            <w:pPr>
              <w:keepNext/>
              <w:jc w:val="center"/>
              <w:rPr>
                <w:b/>
              </w:rPr>
            </w:pPr>
            <w:r>
              <w:rPr>
                <w:b/>
              </w:rPr>
              <w:t>O</w:t>
            </w:r>
          </w:p>
        </w:tc>
        <w:tc>
          <w:tcPr>
            <w:tcW w:w="2542" w:type="dxa"/>
            <w:gridSpan w:val="2"/>
          </w:tcPr>
          <w:p w14:paraId="58CC2A11" w14:textId="77777777" w:rsidR="007D1505" w:rsidRPr="002F164A" w:rsidRDefault="007D1505" w:rsidP="00E04400">
            <w:pPr>
              <w:keepNext/>
              <w:rPr>
                <w:b/>
                <w:lang w:eastAsia="en-GB"/>
              </w:rPr>
            </w:pPr>
          </w:p>
        </w:tc>
        <w:tc>
          <w:tcPr>
            <w:tcW w:w="3245" w:type="dxa"/>
            <w:gridSpan w:val="2"/>
          </w:tcPr>
          <w:p w14:paraId="2B76C0F8" w14:textId="7F2E0DF0" w:rsidR="007D1505" w:rsidRPr="0072755A" w:rsidRDefault="007D1505" w:rsidP="00E04400">
            <w:pPr>
              <w:keepNext/>
              <w:rPr>
                <w:b/>
              </w:rPr>
            </w:pPr>
          </w:p>
        </w:tc>
        <w:tc>
          <w:tcPr>
            <w:tcW w:w="1051" w:type="dxa"/>
          </w:tcPr>
          <w:p w14:paraId="05D5A810" w14:textId="77777777" w:rsidR="007D1505" w:rsidRPr="0072755A" w:rsidRDefault="00345ABA" w:rsidP="00E04400">
            <w:pPr>
              <w:keepNext/>
              <w:rPr>
                <w:b/>
              </w:rPr>
            </w:pPr>
            <w:r>
              <w:rPr>
                <w:b/>
              </w:rPr>
              <w:t>999</w:t>
            </w:r>
            <w:r w:rsidR="007D1505" w:rsidRPr="0072755A">
              <w:rPr>
                <w:b/>
              </w:rPr>
              <w:t>x</w:t>
            </w:r>
          </w:p>
        </w:tc>
      </w:tr>
      <w:tr w:rsidR="006C3837" w:rsidRPr="009079F8" w14:paraId="2DA6DB81" w14:textId="77777777" w:rsidTr="00345ABA">
        <w:trPr>
          <w:cantSplit/>
        </w:trPr>
        <w:tc>
          <w:tcPr>
            <w:tcW w:w="388" w:type="dxa"/>
          </w:tcPr>
          <w:p w14:paraId="5851F733" w14:textId="77777777" w:rsidR="007D1505" w:rsidRDefault="007D1505" w:rsidP="00E04400">
            <w:pPr>
              <w:keepNext/>
              <w:rPr>
                <w:b/>
              </w:rPr>
            </w:pPr>
          </w:p>
        </w:tc>
        <w:tc>
          <w:tcPr>
            <w:tcW w:w="436" w:type="dxa"/>
            <w:gridSpan w:val="2"/>
          </w:tcPr>
          <w:p w14:paraId="5B853BEA" w14:textId="77777777" w:rsidR="007D1505" w:rsidRPr="009079F8" w:rsidRDefault="007D1505" w:rsidP="00E04400">
            <w:pPr>
              <w:pStyle w:val="pqiTabBody"/>
              <w:rPr>
                <w:i/>
              </w:rPr>
            </w:pPr>
            <w:r>
              <w:rPr>
                <w:i/>
              </w:rPr>
              <w:t>a</w:t>
            </w:r>
          </w:p>
        </w:tc>
        <w:tc>
          <w:tcPr>
            <w:tcW w:w="5377" w:type="dxa"/>
          </w:tcPr>
          <w:p w14:paraId="2158586D" w14:textId="77777777" w:rsidR="007D1505" w:rsidRDefault="00F9616F" w:rsidP="00E04400">
            <w:pPr>
              <w:pStyle w:val="pqiTabBody"/>
            </w:pPr>
            <w:r>
              <w:t>Opis wyrobu</w:t>
            </w:r>
          </w:p>
          <w:p w14:paraId="55450DF6" w14:textId="77777777" w:rsidR="007D1505" w:rsidRPr="00C470C3" w:rsidRDefault="00F9616F" w:rsidP="00E04400">
            <w:pPr>
              <w:pStyle w:val="pqiTabBody"/>
              <w:rPr>
                <w:rFonts w:ascii="Courier New" w:hAnsi="Courier New" w:cs="Courier New"/>
                <w:noProof/>
                <w:color w:val="0000FF"/>
              </w:rPr>
            </w:pPr>
            <w:r w:rsidRPr="00F9616F">
              <w:rPr>
                <w:rFonts w:ascii="Courier New" w:hAnsi="Courier New" w:cs="Courier New"/>
                <w:noProof/>
                <w:color w:val="0000FF"/>
              </w:rPr>
              <w:t>DescriptionOfTheGoods</w:t>
            </w:r>
          </w:p>
        </w:tc>
        <w:tc>
          <w:tcPr>
            <w:tcW w:w="505" w:type="dxa"/>
            <w:gridSpan w:val="2"/>
          </w:tcPr>
          <w:p w14:paraId="55357154" w14:textId="77777777" w:rsidR="007D1505" w:rsidRPr="009079F8" w:rsidRDefault="00452573" w:rsidP="00E04400">
            <w:pPr>
              <w:pStyle w:val="pqiTabBody"/>
            </w:pPr>
            <w:r>
              <w:t>O</w:t>
            </w:r>
          </w:p>
        </w:tc>
        <w:tc>
          <w:tcPr>
            <w:tcW w:w="2542" w:type="dxa"/>
            <w:gridSpan w:val="2"/>
          </w:tcPr>
          <w:p w14:paraId="7E4990FB" w14:textId="77777777" w:rsidR="007D1505" w:rsidRPr="009079F8" w:rsidRDefault="007D1505" w:rsidP="00E04400"/>
        </w:tc>
        <w:tc>
          <w:tcPr>
            <w:tcW w:w="3245" w:type="dxa"/>
            <w:gridSpan w:val="2"/>
          </w:tcPr>
          <w:p w14:paraId="674BFBD8" w14:textId="77777777" w:rsidR="007D1505" w:rsidRPr="009079F8" w:rsidRDefault="007D1505" w:rsidP="00E04400">
            <w:pPr>
              <w:pStyle w:val="pqiTabBody"/>
            </w:pPr>
          </w:p>
        </w:tc>
        <w:tc>
          <w:tcPr>
            <w:tcW w:w="1051" w:type="dxa"/>
          </w:tcPr>
          <w:p w14:paraId="690987AD" w14:textId="77777777" w:rsidR="007D1505" w:rsidRPr="009079F8" w:rsidRDefault="00452573" w:rsidP="00E04400">
            <w:pPr>
              <w:pStyle w:val="pqiTabBody"/>
            </w:pPr>
            <w:r>
              <w:t>an..55</w:t>
            </w:r>
          </w:p>
        </w:tc>
      </w:tr>
      <w:tr w:rsidR="00F9616F" w:rsidRPr="009079F8" w14:paraId="5580BF33" w14:textId="77777777" w:rsidTr="008F741D">
        <w:trPr>
          <w:cantSplit/>
        </w:trPr>
        <w:tc>
          <w:tcPr>
            <w:tcW w:w="388" w:type="dxa"/>
          </w:tcPr>
          <w:p w14:paraId="753FADAA" w14:textId="77777777" w:rsidR="00F9616F" w:rsidRDefault="00F9616F" w:rsidP="008F741D">
            <w:pPr>
              <w:keepNext/>
              <w:rPr>
                <w:b/>
              </w:rPr>
            </w:pPr>
          </w:p>
        </w:tc>
        <w:tc>
          <w:tcPr>
            <w:tcW w:w="436" w:type="dxa"/>
            <w:gridSpan w:val="2"/>
          </w:tcPr>
          <w:p w14:paraId="26F64FBD" w14:textId="77777777" w:rsidR="00F9616F" w:rsidRPr="009079F8" w:rsidRDefault="00F9616F" w:rsidP="008F741D">
            <w:pPr>
              <w:pStyle w:val="pqiTabBody"/>
              <w:rPr>
                <w:i/>
              </w:rPr>
            </w:pPr>
            <w:r>
              <w:rPr>
                <w:i/>
              </w:rPr>
              <w:t>b</w:t>
            </w:r>
          </w:p>
        </w:tc>
        <w:tc>
          <w:tcPr>
            <w:tcW w:w="5377" w:type="dxa"/>
          </w:tcPr>
          <w:p w14:paraId="525DDE99" w14:textId="77777777" w:rsidR="00F9616F" w:rsidRDefault="00F9616F" w:rsidP="00F9616F">
            <w:pPr>
              <w:pStyle w:val="pqiTabBody"/>
            </w:pPr>
            <w:r w:rsidRPr="009079F8">
              <w:t>Kod CN</w:t>
            </w:r>
          </w:p>
          <w:p w14:paraId="763184B9" w14:textId="77777777" w:rsidR="00F9616F" w:rsidRPr="009079F8" w:rsidRDefault="00F9616F" w:rsidP="008F741D">
            <w:pPr>
              <w:pStyle w:val="pqiTabBody"/>
            </w:pPr>
            <w:r w:rsidRPr="00F9616F">
              <w:rPr>
                <w:rFonts w:ascii="Courier New" w:hAnsi="Courier New" w:cs="Courier New"/>
                <w:noProof/>
                <w:color w:val="0000FF"/>
              </w:rPr>
              <w:t>CnCode</w:t>
            </w:r>
          </w:p>
        </w:tc>
        <w:tc>
          <w:tcPr>
            <w:tcW w:w="505" w:type="dxa"/>
            <w:gridSpan w:val="2"/>
          </w:tcPr>
          <w:p w14:paraId="64BD91AF" w14:textId="77777777" w:rsidR="00F9616F" w:rsidRPr="009079F8" w:rsidRDefault="00452573" w:rsidP="008F741D">
            <w:pPr>
              <w:pStyle w:val="pqiTabBody"/>
            </w:pPr>
            <w:r>
              <w:t>D</w:t>
            </w:r>
          </w:p>
        </w:tc>
        <w:tc>
          <w:tcPr>
            <w:tcW w:w="2542" w:type="dxa"/>
            <w:gridSpan w:val="2"/>
          </w:tcPr>
          <w:p w14:paraId="578AD6BE" w14:textId="77777777" w:rsidR="00F9616F" w:rsidRDefault="00452573" w:rsidP="008F741D">
            <w:pPr>
              <w:pStyle w:val="pqiTabBody"/>
            </w:pPr>
            <w:r>
              <w:t>„R” jeżeli nie podano wartości w polu 4e</w:t>
            </w:r>
          </w:p>
          <w:p w14:paraId="045D0DA5" w14:textId="77777777" w:rsidR="00452573" w:rsidRPr="009079F8" w:rsidRDefault="00452573" w:rsidP="008F741D">
            <w:pPr>
              <w:pStyle w:val="pqiTabBody"/>
            </w:pPr>
            <w:r>
              <w:t>W przeciwnym przypadku nie stosuje się.</w:t>
            </w:r>
          </w:p>
        </w:tc>
        <w:tc>
          <w:tcPr>
            <w:tcW w:w="3245" w:type="dxa"/>
            <w:gridSpan w:val="2"/>
          </w:tcPr>
          <w:p w14:paraId="00E12586" w14:textId="6103AD08" w:rsidR="00F9616F" w:rsidRPr="009079F8" w:rsidRDefault="00F9616F" w:rsidP="008F741D">
            <w:pPr>
              <w:pStyle w:val="pqiTabBody"/>
            </w:pPr>
          </w:p>
        </w:tc>
        <w:tc>
          <w:tcPr>
            <w:tcW w:w="1051" w:type="dxa"/>
          </w:tcPr>
          <w:p w14:paraId="58692A18" w14:textId="77777777" w:rsidR="00F9616F" w:rsidRPr="009079F8" w:rsidRDefault="00F9616F" w:rsidP="008F741D">
            <w:pPr>
              <w:pStyle w:val="pqiTabBody"/>
            </w:pPr>
            <w:r w:rsidRPr="009079F8">
              <w:t>n</w:t>
            </w:r>
            <w:r w:rsidR="00452573">
              <w:t>8</w:t>
            </w:r>
          </w:p>
        </w:tc>
      </w:tr>
      <w:tr w:rsidR="00F9616F" w:rsidRPr="009079F8" w14:paraId="5101293A" w14:textId="77777777" w:rsidTr="008F741D">
        <w:trPr>
          <w:cantSplit/>
        </w:trPr>
        <w:tc>
          <w:tcPr>
            <w:tcW w:w="388" w:type="dxa"/>
          </w:tcPr>
          <w:p w14:paraId="4733DCB8" w14:textId="77777777" w:rsidR="00F9616F" w:rsidRDefault="00F9616F" w:rsidP="008F741D">
            <w:pPr>
              <w:keepNext/>
              <w:rPr>
                <w:b/>
              </w:rPr>
            </w:pPr>
          </w:p>
        </w:tc>
        <w:tc>
          <w:tcPr>
            <w:tcW w:w="436" w:type="dxa"/>
            <w:gridSpan w:val="2"/>
          </w:tcPr>
          <w:p w14:paraId="2BA76CD7" w14:textId="77777777" w:rsidR="00F9616F" w:rsidRPr="009079F8" w:rsidRDefault="00F9616F" w:rsidP="008F741D">
            <w:pPr>
              <w:pStyle w:val="pqiTabBody"/>
              <w:rPr>
                <w:i/>
              </w:rPr>
            </w:pPr>
            <w:r>
              <w:rPr>
                <w:i/>
              </w:rPr>
              <w:t>c</w:t>
            </w:r>
          </w:p>
        </w:tc>
        <w:tc>
          <w:tcPr>
            <w:tcW w:w="5377" w:type="dxa"/>
          </w:tcPr>
          <w:p w14:paraId="51074075" w14:textId="77777777" w:rsidR="00F9616F" w:rsidRDefault="00452573" w:rsidP="008F741D">
            <w:pPr>
              <w:pStyle w:val="pqiTabBody"/>
            </w:pPr>
            <w:r>
              <w:t>Handlowy opis wyrobu</w:t>
            </w:r>
          </w:p>
          <w:p w14:paraId="1E40A5DE" w14:textId="77777777" w:rsidR="00F9616F" w:rsidRPr="009079F8" w:rsidRDefault="00F9616F" w:rsidP="008F741D">
            <w:pPr>
              <w:pStyle w:val="pqiTabBody"/>
            </w:pPr>
            <w:r w:rsidRPr="00F9616F">
              <w:rPr>
                <w:rFonts w:ascii="Courier New" w:hAnsi="Courier New" w:cs="Courier New"/>
                <w:noProof/>
                <w:color w:val="0000FF"/>
              </w:rPr>
              <w:t>CommercialDescriptionOfTheGoods</w:t>
            </w:r>
          </w:p>
        </w:tc>
        <w:tc>
          <w:tcPr>
            <w:tcW w:w="505" w:type="dxa"/>
            <w:gridSpan w:val="2"/>
          </w:tcPr>
          <w:p w14:paraId="3127F590" w14:textId="77777777" w:rsidR="00F9616F" w:rsidRPr="009079F8" w:rsidRDefault="00452573" w:rsidP="008F741D">
            <w:pPr>
              <w:pStyle w:val="pqiTabBody"/>
            </w:pPr>
            <w:r>
              <w:t>O</w:t>
            </w:r>
          </w:p>
        </w:tc>
        <w:tc>
          <w:tcPr>
            <w:tcW w:w="2542" w:type="dxa"/>
            <w:gridSpan w:val="2"/>
          </w:tcPr>
          <w:p w14:paraId="65046CD4" w14:textId="77777777" w:rsidR="00F9616F" w:rsidRPr="009079F8" w:rsidRDefault="00F9616F" w:rsidP="008F741D">
            <w:pPr>
              <w:pStyle w:val="pqiTabBody"/>
            </w:pPr>
          </w:p>
        </w:tc>
        <w:tc>
          <w:tcPr>
            <w:tcW w:w="3245" w:type="dxa"/>
            <w:gridSpan w:val="2"/>
          </w:tcPr>
          <w:p w14:paraId="75CFE0D9" w14:textId="4C93320C" w:rsidR="00F9616F" w:rsidRPr="009079F8" w:rsidRDefault="00F9616F" w:rsidP="008F741D">
            <w:pPr>
              <w:pStyle w:val="pqiTabBody"/>
            </w:pPr>
          </w:p>
        </w:tc>
        <w:tc>
          <w:tcPr>
            <w:tcW w:w="1051" w:type="dxa"/>
          </w:tcPr>
          <w:p w14:paraId="42F1CAE2" w14:textId="4A7B2F16" w:rsidR="00186E55" w:rsidRPr="009079F8" w:rsidRDefault="00452573" w:rsidP="008F741D">
            <w:pPr>
              <w:pStyle w:val="pqiTabBody"/>
            </w:pPr>
            <w:r>
              <w:t>a</w:t>
            </w:r>
            <w:r w:rsidR="00F9616F" w:rsidRPr="009079F8">
              <w:t>n</w:t>
            </w:r>
            <w:r w:rsidR="00F9616F">
              <w:t>..</w:t>
            </w:r>
            <w:r>
              <w:t>999</w:t>
            </w:r>
          </w:p>
        </w:tc>
      </w:tr>
      <w:tr w:rsidR="00F9616F" w:rsidRPr="009079F8" w14:paraId="31510856" w14:textId="77777777" w:rsidTr="008F741D">
        <w:trPr>
          <w:cantSplit/>
        </w:trPr>
        <w:tc>
          <w:tcPr>
            <w:tcW w:w="388" w:type="dxa"/>
          </w:tcPr>
          <w:p w14:paraId="349769D7" w14:textId="77777777" w:rsidR="00F9616F" w:rsidRDefault="00F9616F" w:rsidP="008F741D">
            <w:pPr>
              <w:keepNext/>
              <w:rPr>
                <w:b/>
              </w:rPr>
            </w:pPr>
          </w:p>
        </w:tc>
        <w:tc>
          <w:tcPr>
            <w:tcW w:w="436" w:type="dxa"/>
            <w:gridSpan w:val="2"/>
          </w:tcPr>
          <w:p w14:paraId="2FC439CB" w14:textId="77777777" w:rsidR="00F9616F" w:rsidRPr="009079F8" w:rsidRDefault="00F9616F" w:rsidP="008F741D">
            <w:pPr>
              <w:pStyle w:val="pqiTabBody"/>
              <w:rPr>
                <w:i/>
              </w:rPr>
            </w:pPr>
            <w:r>
              <w:rPr>
                <w:i/>
              </w:rPr>
              <w:t>d</w:t>
            </w:r>
          </w:p>
        </w:tc>
        <w:tc>
          <w:tcPr>
            <w:tcW w:w="5377" w:type="dxa"/>
          </w:tcPr>
          <w:p w14:paraId="15E9EEAD" w14:textId="77777777" w:rsidR="00F9616F" w:rsidRDefault="00F9616F" w:rsidP="008F741D">
            <w:pPr>
              <w:pStyle w:val="pqiTabBody"/>
            </w:pPr>
            <w:r>
              <w:t>Numer porządkowy</w:t>
            </w:r>
          </w:p>
          <w:p w14:paraId="4A7612BA" w14:textId="77777777" w:rsidR="00F9616F" w:rsidRPr="009079F8" w:rsidRDefault="00F9616F" w:rsidP="008F741D">
            <w:pPr>
              <w:pStyle w:val="pqiTabBody"/>
            </w:pPr>
            <w:r w:rsidRPr="00F9616F">
              <w:rPr>
                <w:rFonts w:ascii="Courier New" w:hAnsi="Courier New" w:cs="Courier New"/>
                <w:noProof/>
                <w:color w:val="0000FF"/>
              </w:rPr>
              <w:t>AdditionalCode</w:t>
            </w:r>
          </w:p>
        </w:tc>
        <w:tc>
          <w:tcPr>
            <w:tcW w:w="505" w:type="dxa"/>
            <w:gridSpan w:val="2"/>
          </w:tcPr>
          <w:p w14:paraId="2EB94609" w14:textId="77777777" w:rsidR="00F9616F" w:rsidRPr="009079F8" w:rsidRDefault="00452573" w:rsidP="008F741D">
            <w:pPr>
              <w:pStyle w:val="pqiTabBody"/>
            </w:pPr>
            <w:r>
              <w:t>O</w:t>
            </w:r>
          </w:p>
        </w:tc>
        <w:tc>
          <w:tcPr>
            <w:tcW w:w="2542" w:type="dxa"/>
            <w:gridSpan w:val="2"/>
          </w:tcPr>
          <w:p w14:paraId="14C0804B" w14:textId="77777777" w:rsidR="00F9616F" w:rsidRPr="009079F8" w:rsidRDefault="00F9616F" w:rsidP="008F741D">
            <w:pPr>
              <w:pStyle w:val="pqiTabBody"/>
            </w:pPr>
          </w:p>
        </w:tc>
        <w:tc>
          <w:tcPr>
            <w:tcW w:w="3245" w:type="dxa"/>
            <w:gridSpan w:val="2"/>
          </w:tcPr>
          <w:p w14:paraId="3806797D" w14:textId="33733E20" w:rsidR="00F9616F" w:rsidRPr="009079F8" w:rsidRDefault="00F9616F" w:rsidP="008F741D">
            <w:pPr>
              <w:pStyle w:val="pqiTabBody"/>
            </w:pPr>
          </w:p>
        </w:tc>
        <w:tc>
          <w:tcPr>
            <w:tcW w:w="1051" w:type="dxa"/>
          </w:tcPr>
          <w:p w14:paraId="6B6F8BBF" w14:textId="50BCCE87" w:rsidR="00186E55" w:rsidRPr="009079F8" w:rsidRDefault="00452573" w:rsidP="00452573">
            <w:pPr>
              <w:pStyle w:val="pqiTabBody"/>
            </w:pPr>
            <w:r>
              <w:t>a</w:t>
            </w:r>
            <w:r w:rsidR="00F9616F" w:rsidRPr="009079F8">
              <w:t>n</w:t>
            </w:r>
            <w:r w:rsidR="00F9616F">
              <w:t>..</w:t>
            </w:r>
            <w:r>
              <w:t>35</w:t>
            </w:r>
          </w:p>
        </w:tc>
      </w:tr>
      <w:tr w:rsidR="00F9616F" w:rsidRPr="009079F8" w14:paraId="742BA2BB" w14:textId="77777777" w:rsidTr="008F741D">
        <w:trPr>
          <w:cantSplit/>
        </w:trPr>
        <w:tc>
          <w:tcPr>
            <w:tcW w:w="388" w:type="dxa"/>
          </w:tcPr>
          <w:p w14:paraId="0CB99F17" w14:textId="77777777" w:rsidR="00F9616F" w:rsidRDefault="00F9616F" w:rsidP="00F9616F">
            <w:pPr>
              <w:keepNext/>
              <w:rPr>
                <w:b/>
              </w:rPr>
            </w:pPr>
          </w:p>
        </w:tc>
        <w:tc>
          <w:tcPr>
            <w:tcW w:w="436" w:type="dxa"/>
            <w:gridSpan w:val="2"/>
          </w:tcPr>
          <w:p w14:paraId="4818F2A6" w14:textId="77777777" w:rsidR="00F9616F" w:rsidRPr="009079F8" w:rsidRDefault="00F9616F" w:rsidP="00F9616F">
            <w:pPr>
              <w:pStyle w:val="pqiTabBody"/>
              <w:rPr>
                <w:i/>
              </w:rPr>
            </w:pPr>
            <w:r>
              <w:rPr>
                <w:i/>
              </w:rPr>
              <w:t>e</w:t>
            </w:r>
          </w:p>
        </w:tc>
        <w:tc>
          <w:tcPr>
            <w:tcW w:w="5377" w:type="dxa"/>
          </w:tcPr>
          <w:p w14:paraId="7515ABD4" w14:textId="77777777" w:rsidR="00F9616F" w:rsidRDefault="00F9616F" w:rsidP="00F9616F">
            <w:pPr>
              <w:pStyle w:val="pqiTabBody"/>
              <w:rPr>
                <w:del w:id="2636" w:author="Jurkowska Monika" w:date="2022-11-14T21:27:00Z"/>
              </w:rPr>
            </w:pPr>
            <w:del w:id="2637" w:author="Jurkowska Monika" w:date="2022-11-14T21:27:00Z">
              <w:r>
                <w:delText>Numer porządkowy</w:delText>
              </w:r>
            </w:del>
          </w:p>
          <w:p w14:paraId="0021941D" w14:textId="11FE4BE9" w:rsidR="00F9616F" w:rsidRDefault="003C3FF8" w:rsidP="00F9616F">
            <w:pPr>
              <w:pStyle w:val="pqiTabBody"/>
              <w:rPr>
                <w:ins w:id="2638" w:author="Jurkowska Monika" w:date="2022-11-14T21:27:00Z"/>
              </w:rPr>
            </w:pPr>
            <w:ins w:id="2639" w:author="Jurkowska Monika" w:date="2022-11-14T21:27:00Z">
              <w:r>
                <w:t>Ilość</w:t>
              </w:r>
            </w:ins>
          </w:p>
          <w:p w14:paraId="233BCCCB" w14:textId="77777777" w:rsidR="00F9616F" w:rsidRPr="009079F8" w:rsidRDefault="00F9616F" w:rsidP="00F9616F">
            <w:pPr>
              <w:pStyle w:val="pqiTabBody"/>
            </w:pPr>
            <w:r w:rsidRPr="00F9616F">
              <w:rPr>
                <w:rFonts w:ascii="Courier New" w:hAnsi="Courier New" w:cs="Courier New"/>
                <w:noProof/>
                <w:color w:val="0000FF"/>
              </w:rPr>
              <w:t>Quantity</w:t>
            </w:r>
          </w:p>
        </w:tc>
        <w:tc>
          <w:tcPr>
            <w:tcW w:w="505" w:type="dxa"/>
            <w:gridSpan w:val="2"/>
          </w:tcPr>
          <w:p w14:paraId="482C3A53" w14:textId="77777777" w:rsidR="00F9616F" w:rsidRPr="009079F8" w:rsidRDefault="00452573" w:rsidP="00F9616F">
            <w:pPr>
              <w:pStyle w:val="pqiTabBody"/>
            </w:pPr>
            <w:r>
              <w:t>D</w:t>
            </w:r>
          </w:p>
        </w:tc>
        <w:tc>
          <w:tcPr>
            <w:tcW w:w="2542" w:type="dxa"/>
            <w:gridSpan w:val="2"/>
          </w:tcPr>
          <w:p w14:paraId="63C65B51" w14:textId="77777777" w:rsidR="00452573" w:rsidRDefault="00452573" w:rsidP="00452573">
            <w:pPr>
              <w:pStyle w:val="pqiTabBody"/>
            </w:pPr>
            <w:r>
              <w:t>„R” jeżeli nie podano wartości w polu 4e</w:t>
            </w:r>
          </w:p>
          <w:p w14:paraId="4BAA121C" w14:textId="77777777" w:rsidR="00452573" w:rsidRDefault="00452573" w:rsidP="00452573">
            <w:pPr>
              <w:pStyle w:val="pqiTabBody"/>
            </w:pPr>
            <w:r>
              <w:t>W przeciwnym przypadku nie stosuje się.</w:t>
            </w:r>
          </w:p>
          <w:p w14:paraId="56859449" w14:textId="77777777" w:rsidR="00452573" w:rsidRDefault="00452573" w:rsidP="00452573">
            <w:pPr>
              <w:pStyle w:val="pqiTabBody"/>
            </w:pPr>
          </w:p>
          <w:p w14:paraId="5D96A5BC" w14:textId="77777777" w:rsidR="00F9616F" w:rsidRPr="009079F8" w:rsidRDefault="00F9616F" w:rsidP="00F9616F">
            <w:pPr>
              <w:pStyle w:val="pqiTabBody"/>
            </w:pPr>
            <w:r>
              <w:t>Wartość musi być większa od zera.</w:t>
            </w:r>
          </w:p>
        </w:tc>
        <w:tc>
          <w:tcPr>
            <w:tcW w:w="3245" w:type="dxa"/>
            <w:gridSpan w:val="2"/>
          </w:tcPr>
          <w:p w14:paraId="776108BE" w14:textId="05EB15CB" w:rsidR="00F9616F" w:rsidRPr="009079F8" w:rsidRDefault="00F9616F" w:rsidP="00F9616F">
            <w:pPr>
              <w:pStyle w:val="pqiTabBody"/>
            </w:pPr>
          </w:p>
        </w:tc>
        <w:tc>
          <w:tcPr>
            <w:tcW w:w="1051" w:type="dxa"/>
          </w:tcPr>
          <w:p w14:paraId="2C6586B0" w14:textId="77777777" w:rsidR="00F9616F" w:rsidRDefault="00F9616F" w:rsidP="00452573">
            <w:pPr>
              <w:pStyle w:val="pqiTabBody"/>
              <w:rPr>
                <w:ins w:id="2640" w:author="Jurkowska Monika" w:date="2022-11-14T21:27:00Z"/>
              </w:rPr>
            </w:pPr>
            <w:r w:rsidRPr="009079F8">
              <w:t>n</w:t>
            </w:r>
            <w:r>
              <w:t>..</w:t>
            </w:r>
            <w:r w:rsidR="00452573">
              <w:t>15,3</w:t>
            </w:r>
          </w:p>
          <w:p w14:paraId="60994CFE" w14:textId="47317228" w:rsidR="00C57B8E" w:rsidRPr="009079F8" w:rsidRDefault="00C57B8E" w:rsidP="00452573">
            <w:pPr>
              <w:pStyle w:val="pqiTabBody"/>
            </w:pPr>
          </w:p>
        </w:tc>
      </w:tr>
      <w:tr w:rsidR="00F9616F" w:rsidRPr="009079F8" w14:paraId="760DA6B9" w14:textId="77777777" w:rsidTr="008F741D">
        <w:trPr>
          <w:cantSplit/>
        </w:trPr>
        <w:tc>
          <w:tcPr>
            <w:tcW w:w="388" w:type="dxa"/>
          </w:tcPr>
          <w:p w14:paraId="490EE6CE" w14:textId="77777777" w:rsidR="00F9616F" w:rsidRDefault="00F9616F" w:rsidP="00F9616F">
            <w:pPr>
              <w:keepNext/>
              <w:rPr>
                <w:b/>
              </w:rPr>
            </w:pPr>
          </w:p>
        </w:tc>
        <w:tc>
          <w:tcPr>
            <w:tcW w:w="436" w:type="dxa"/>
            <w:gridSpan w:val="2"/>
          </w:tcPr>
          <w:p w14:paraId="5BB944E0" w14:textId="77777777" w:rsidR="00F9616F" w:rsidRPr="009079F8" w:rsidRDefault="00F9616F" w:rsidP="00F9616F">
            <w:pPr>
              <w:pStyle w:val="pqiTabBody"/>
              <w:rPr>
                <w:i/>
              </w:rPr>
            </w:pPr>
            <w:r>
              <w:rPr>
                <w:i/>
              </w:rPr>
              <w:t>f</w:t>
            </w:r>
          </w:p>
        </w:tc>
        <w:tc>
          <w:tcPr>
            <w:tcW w:w="5377" w:type="dxa"/>
          </w:tcPr>
          <w:p w14:paraId="6D942F9F" w14:textId="77777777" w:rsidR="00F9616F" w:rsidRDefault="00F9616F" w:rsidP="00F9616F">
            <w:pPr>
              <w:pStyle w:val="pqiTabBody"/>
            </w:pPr>
            <w:r>
              <w:t>Kod jednostki miary</w:t>
            </w:r>
          </w:p>
          <w:p w14:paraId="68F3D654" w14:textId="77777777" w:rsidR="00F9616F" w:rsidRPr="009079F8" w:rsidRDefault="00F9616F" w:rsidP="00F9616F">
            <w:pPr>
              <w:pStyle w:val="pqiTabBody"/>
            </w:pPr>
            <w:r w:rsidRPr="00F9616F">
              <w:rPr>
                <w:rFonts w:ascii="Courier New" w:hAnsi="Courier New" w:cs="Courier New"/>
                <w:noProof/>
                <w:color w:val="0000FF"/>
              </w:rPr>
              <w:t>UnitOfMeasureCode</w:t>
            </w:r>
          </w:p>
        </w:tc>
        <w:tc>
          <w:tcPr>
            <w:tcW w:w="505" w:type="dxa"/>
            <w:gridSpan w:val="2"/>
          </w:tcPr>
          <w:p w14:paraId="6D72402F" w14:textId="77777777" w:rsidR="00F9616F" w:rsidRPr="009079F8" w:rsidRDefault="00452573" w:rsidP="00F9616F">
            <w:pPr>
              <w:pStyle w:val="pqiTabBody"/>
            </w:pPr>
            <w:r>
              <w:t>D</w:t>
            </w:r>
          </w:p>
        </w:tc>
        <w:tc>
          <w:tcPr>
            <w:tcW w:w="2542" w:type="dxa"/>
            <w:gridSpan w:val="2"/>
          </w:tcPr>
          <w:p w14:paraId="53154BF3" w14:textId="77777777" w:rsidR="00452573" w:rsidRDefault="00452573" w:rsidP="00452573">
            <w:pPr>
              <w:pStyle w:val="pqiTabBody"/>
            </w:pPr>
            <w:r>
              <w:t>„R” jeżeli nie podano wartości w polu 4e</w:t>
            </w:r>
          </w:p>
          <w:p w14:paraId="730F934C" w14:textId="77777777" w:rsidR="00F9616F" w:rsidRPr="009079F8" w:rsidRDefault="00452573" w:rsidP="00452573">
            <w:pPr>
              <w:pStyle w:val="pqiTabBody"/>
            </w:pPr>
            <w:r>
              <w:t>W przeciwnym przypadku nie stosuje się.</w:t>
            </w:r>
          </w:p>
        </w:tc>
        <w:tc>
          <w:tcPr>
            <w:tcW w:w="3245" w:type="dxa"/>
            <w:gridSpan w:val="2"/>
          </w:tcPr>
          <w:p w14:paraId="3792CBA3" w14:textId="77777777" w:rsidR="00F9616F" w:rsidRPr="009079F8" w:rsidRDefault="00452573" w:rsidP="00F9616F">
            <w:pPr>
              <w:pStyle w:val="pqiTabBody"/>
            </w:pPr>
            <w:r>
              <w:rPr>
                <w:lang w:eastAsia="en-GB"/>
              </w:rPr>
              <w:t>Wartość ze słownika „</w:t>
            </w:r>
            <w:r w:rsidRPr="00452573">
              <w:t>Jednostki miary (</w:t>
            </w:r>
            <w:proofErr w:type="spellStart"/>
            <w:r w:rsidRPr="00452573">
              <w:t>Units</w:t>
            </w:r>
            <w:proofErr w:type="spellEnd"/>
            <w:r w:rsidRPr="00452573">
              <w:t xml:space="preserve"> of </w:t>
            </w:r>
            <w:proofErr w:type="spellStart"/>
            <w:r w:rsidRPr="00452573">
              <w:t>measure</w:t>
            </w:r>
            <w:proofErr w:type="spellEnd"/>
            <w:r w:rsidRPr="00452573">
              <w:t>)</w:t>
            </w:r>
            <w:r>
              <w:t>”</w:t>
            </w:r>
          </w:p>
        </w:tc>
        <w:tc>
          <w:tcPr>
            <w:tcW w:w="1051" w:type="dxa"/>
          </w:tcPr>
          <w:p w14:paraId="159AFDF7" w14:textId="77777777" w:rsidR="00F9616F" w:rsidRPr="009079F8" w:rsidRDefault="00F9616F" w:rsidP="00F9616F">
            <w:pPr>
              <w:pStyle w:val="pqiTabBody"/>
            </w:pPr>
            <w:r w:rsidRPr="009079F8">
              <w:t>n</w:t>
            </w:r>
            <w:r>
              <w:t>..2</w:t>
            </w:r>
          </w:p>
        </w:tc>
      </w:tr>
      <w:tr w:rsidR="00F9616F" w:rsidRPr="009079F8" w14:paraId="424F0835" w14:textId="77777777" w:rsidTr="008F741D">
        <w:trPr>
          <w:cantSplit/>
        </w:trPr>
        <w:tc>
          <w:tcPr>
            <w:tcW w:w="388" w:type="dxa"/>
          </w:tcPr>
          <w:p w14:paraId="04C1F7AE" w14:textId="77777777" w:rsidR="00F9616F" w:rsidRDefault="00F9616F" w:rsidP="00F9616F">
            <w:pPr>
              <w:keepNext/>
              <w:rPr>
                <w:b/>
              </w:rPr>
            </w:pPr>
          </w:p>
        </w:tc>
        <w:tc>
          <w:tcPr>
            <w:tcW w:w="436" w:type="dxa"/>
            <w:gridSpan w:val="2"/>
          </w:tcPr>
          <w:p w14:paraId="2047740D" w14:textId="77777777" w:rsidR="00F9616F" w:rsidRPr="009079F8" w:rsidRDefault="00F9616F" w:rsidP="00F9616F">
            <w:pPr>
              <w:pStyle w:val="pqiTabBody"/>
              <w:rPr>
                <w:i/>
              </w:rPr>
            </w:pPr>
            <w:r>
              <w:rPr>
                <w:i/>
              </w:rPr>
              <w:t>g</w:t>
            </w:r>
          </w:p>
        </w:tc>
        <w:tc>
          <w:tcPr>
            <w:tcW w:w="5377" w:type="dxa"/>
          </w:tcPr>
          <w:p w14:paraId="703BE625" w14:textId="11B8A6F2" w:rsidR="00F9616F" w:rsidRDefault="003C3FF8" w:rsidP="00F9616F">
            <w:pPr>
              <w:pStyle w:val="pqiTabBody"/>
              <w:rPr>
                <w:ins w:id="2641" w:author="Jurkowska Monika" w:date="2022-11-14T21:27:00Z"/>
              </w:rPr>
            </w:pPr>
            <w:ins w:id="2642" w:author="Jurkowska Monika" w:date="2022-11-14T21:27:00Z">
              <w:r>
                <w:t>M</w:t>
              </w:r>
              <w:r w:rsidR="00C57B8E">
                <w:t>asa brutto</w:t>
              </w:r>
            </w:ins>
          </w:p>
          <w:p w14:paraId="4B8AD8EF" w14:textId="56F43268" w:rsidR="00F9616F" w:rsidRDefault="00F9616F" w:rsidP="00F9616F">
            <w:pPr>
              <w:pStyle w:val="pqiTabBody"/>
              <w:rPr>
                <w:ins w:id="2643" w:author="Jurkowska Monika" w:date="2022-11-14T21:27:00Z"/>
                <w:rFonts w:ascii="Courier New" w:hAnsi="Courier New" w:cs="Courier New"/>
                <w:noProof/>
                <w:color w:val="0000FF"/>
              </w:rPr>
            </w:pPr>
          </w:p>
          <w:p w14:paraId="44F907F6" w14:textId="713EA814" w:rsidR="00065D22" w:rsidRPr="009079F8" w:rsidRDefault="00065D22" w:rsidP="00F9616F">
            <w:pPr>
              <w:pStyle w:val="pqiTabBody"/>
            </w:pPr>
            <w:proofErr w:type="spellStart"/>
            <w:ins w:id="2644" w:author="Jurkowska Monika" w:date="2022-11-14T21:27:00Z">
              <w:r>
                <w:t>GrossM</w:t>
              </w:r>
              <w:r w:rsidR="003C3FF8">
                <w:t>a</w:t>
              </w:r>
              <w:r>
                <w:t>ss</w:t>
              </w:r>
            </w:ins>
            <w:proofErr w:type="spellEnd"/>
          </w:p>
        </w:tc>
        <w:tc>
          <w:tcPr>
            <w:tcW w:w="505" w:type="dxa"/>
            <w:gridSpan w:val="2"/>
          </w:tcPr>
          <w:p w14:paraId="20B33F36" w14:textId="77777777" w:rsidR="00F9616F" w:rsidRPr="009079F8" w:rsidRDefault="00452573" w:rsidP="00F9616F">
            <w:pPr>
              <w:pStyle w:val="pqiTabBody"/>
            </w:pPr>
            <w:r>
              <w:t>O</w:t>
            </w:r>
          </w:p>
        </w:tc>
        <w:tc>
          <w:tcPr>
            <w:tcW w:w="2542" w:type="dxa"/>
            <w:gridSpan w:val="2"/>
          </w:tcPr>
          <w:p w14:paraId="178CC21A" w14:textId="77777777" w:rsidR="00F9616F" w:rsidRPr="009079F8" w:rsidRDefault="00F9616F" w:rsidP="00F9616F">
            <w:pPr>
              <w:pStyle w:val="pqiTabBody"/>
            </w:pPr>
            <w:r>
              <w:t>Wartość musi być większa od zera i musi być równa lub większa od masy netto.</w:t>
            </w:r>
          </w:p>
        </w:tc>
        <w:tc>
          <w:tcPr>
            <w:tcW w:w="3245" w:type="dxa"/>
            <w:gridSpan w:val="2"/>
          </w:tcPr>
          <w:p w14:paraId="0DFF1DDD" w14:textId="3C96D5D8" w:rsidR="00C57B8E" w:rsidRPr="009079F8" w:rsidRDefault="00F9616F" w:rsidP="00F9616F">
            <w:pPr>
              <w:pStyle w:val="pqiTabBody"/>
            </w:pPr>
            <w:r w:rsidRPr="009079F8">
              <w:t xml:space="preserve">Należy podać masę brutto przesyłki </w:t>
            </w:r>
            <w:r>
              <w:t xml:space="preserve">w kilogramach </w:t>
            </w:r>
            <w:r w:rsidRPr="009079F8">
              <w:t>(wyroby akcyzowe wraz z opakowaniem).</w:t>
            </w:r>
          </w:p>
        </w:tc>
        <w:tc>
          <w:tcPr>
            <w:tcW w:w="1051" w:type="dxa"/>
          </w:tcPr>
          <w:p w14:paraId="0F296687" w14:textId="4FE30C05" w:rsidR="00C57B8E" w:rsidRPr="009079F8" w:rsidRDefault="00C57B8E" w:rsidP="00F9616F">
            <w:pPr>
              <w:pStyle w:val="pqiTabBody"/>
            </w:pPr>
            <w:r>
              <w:t>n..</w:t>
            </w:r>
            <w:del w:id="2645" w:author="Jurkowska Monika" w:date="2022-11-14T21:27:00Z">
              <w:r w:rsidR="00F9616F" w:rsidRPr="009079F8">
                <w:delText>15,2</w:delText>
              </w:r>
            </w:del>
            <w:ins w:id="2646" w:author="Jurkowska Monika" w:date="2022-11-14T21:27:00Z">
              <w:r>
                <w:t>16,6</w:t>
              </w:r>
            </w:ins>
          </w:p>
        </w:tc>
      </w:tr>
      <w:tr w:rsidR="00F9616F" w:rsidRPr="009079F8" w14:paraId="241AF3F0" w14:textId="77777777" w:rsidTr="00345ABA">
        <w:trPr>
          <w:cantSplit/>
        </w:trPr>
        <w:tc>
          <w:tcPr>
            <w:tcW w:w="388" w:type="dxa"/>
          </w:tcPr>
          <w:p w14:paraId="6CFAB7D0" w14:textId="77777777" w:rsidR="00F9616F" w:rsidRDefault="00F9616F" w:rsidP="00F9616F">
            <w:pPr>
              <w:keepNext/>
              <w:rPr>
                <w:b/>
              </w:rPr>
            </w:pPr>
          </w:p>
        </w:tc>
        <w:tc>
          <w:tcPr>
            <w:tcW w:w="436" w:type="dxa"/>
            <w:gridSpan w:val="2"/>
          </w:tcPr>
          <w:p w14:paraId="696A893E" w14:textId="77777777" w:rsidR="00F9616F" w:rsidRPr="009079F8" w:rsidRDefault="00F9616F" w:rsidP="00F9616F">
            <w:pPr>
              <w:pStyle w:val="pqiTabBody"/>
              <w:rPr>
                <w:i/>
              </w:rPr>
            </w:pPr>
            <w:r>
              <w:rPr>
                <w:i/>
              </w:rPr>
              <w:t>h</w:t>
            </w:r>
          </w:p>
        </w:tc>
        <w:tc>
          <w:tcPr>
            <w:tcW w:w="5377" w:type="dxa"/>
          </w:tcPr>
          <w:p w14:paraId="371FF1E8" w14:textId="5450FE32" w:rsidR="00F9616F" w:rsidRDefault="00F9616F" w:rsidP="00F9616F">
            <w:pPr>
              <w:pStyle w:val="pqiTabBody"/>
            </w:pPr>
            <w:del w:id="2647" w:author="Jurkowska Monika" w:date="2022-11-14T21:27:00Z">
              <w:r>
                <w:delText>Waga</w:delText>
              </w:r>
            </w:del>
            <w:ins w:id="2648" w:author="Jurkowska Monika" w:date="2022-11-14T21:27:00Z">
              <w:r w:rsidR="003C3FF8">
                <w:t>M</w:t>
              </w:r>
              <w:r w:rsidR="00C57B8E">
                <w:t>asa</w:t>
              </w:r>
            </w:ins>
            <w:r w:rsidR="00C57B8E">
              <w:t xml:space="preserve"> netto</w:t>
            </w:r>
          </w:p>
          <w:p w14:paraId="5F9017B6" w14:textId="4234B0F6" w:rsidR="00065D22" w:rsidRPr="009079F8" w:rsidRDefault="00F9616F" w:rsidP="00F9616F">
            <w:pPr>
              <w:pStyle w:val="pqiTabBody"/>
            </w:pPr>
            <w:del w:id="2649" w:author="Jurkowska Monika" w:date="2022-11-14T21:27:00Z">
              <w:r w:rsidRPr="00F9616F">
                <w:rPr>
                  <w:rFonts w:ascii="Courier New" w:hAnsi="Courier New" w:cs="Courier New"/>
                  <w:noProof/>
                  <w:color w:val="0000FF"/>
                </w:rPr>
                <w:delText>NetWeight</w:delText>
              </w:r>
            </w:del>
            <w:proofErr w:type="spellStart"/>
            <w:ins w:id="2650" w:author="Jurkowska Monika" w:date="2022-11-14T21:27:00Z">
              <w:r w:rsidR="00065D22">
                <w:t>NetMass</w:t>
              </w:r>
            </w:ins>
            <w:proofErr w:type="spellEnd"/>
          </w:p>
        </w:tc>
        <w:tc>
          <w:tcPr>
            <w:tcW w:w="505" w:type="dxa"/>
            <w:gridSpan w:val="2"/>
          </w:tcPr>
          <w:p w14:paraId="35EA976E" w14:textId="77777777" w:rsidR="00F9616F" w:rsidRPr="009079F8" w:rsidRDefault="00452573" w:rsidP="00F9616F">
            <w:pPr>
              <w:pStyle w:val="pqiTabBody"/>
            </w:pPr>
            <w:r>
              <w:t>O</w:t>
            </w:r>
          </w:p>
        </w:tc>
        <w:tc>
          <w:tcPr>
            <w:tcW w:w="2542" w:type="dxa"/>
            <w:gridSpan w:val="2"/>
          </w:tcPr>
          <w:p w14:paraId="03C02989" w14:textId="77777777" w:rsidR="00F9616F" w:rsidRPr="009079F8" w:rsidRDefault="00F9616F" w:rsidP="00F9616F">
            <w:pPr>
              <w:pStyle w:val="pqiTabBody"/>
            </w:pPr>
            <w:r>
              <w:t>Wartość musi być większa od zera i musi być równa lub mniejsza od masy brutto.</w:t>
            </w:r>
          </w:p>
        </w:tc>
        <w:tc>
          <w:tcPr>
            <w:tcW w:w="3245" w:type="dxa"/>
            <w:gridSpan w:val="2"/>
          </w:tcPr>
          <w:p w14:paraId="7E0626B0" w14:textId="009D65F6" w:rsidR="00C57B8E" w:rsidRPr="009079F8" w:rsidRDefault="00F9616F" w:rsidP="00F9616F">
            <w:pPr>
              <w:pStyle w:val="pqiTabBody"/>
            </w:pPr>
            <w:r w:rsidRPr="009079F8">
              <w:t xml:space="preserve">Należy podać masę wyrobów akcyzowych bez opakowania </w:t>
            </w:r>
            <w:r>
              <w:t xml:space="preserve">w kilogramach </w:t>
            </w:r>
            <w:r w:rsidRPr="009079F8">
              <w:t xml:space="preserve">(w przypadku alkoholu i napojów alkoholowych, </w:t>
            </w:r>
            <w:r>
              <w:t>wyrob</w:t>
            </w:r>
            <w:r w:rsidRPr="009079F8">
              <w:t>ów energetycznych i w przypadku wszystkich wyrobów tytoniowych poza papierosami).</w:t>
            </w:r>
          </w:p>
        </w:tc>
        <w:tc>
          <w:tcPr>
            <w:tcW w:w="1051" w:type="dxa"/>
          </w:tcPr>
          <w:p w14:paraId="4D071770" w14:textId="7A759D50" w:rsidR="00C57B8E" w:rsidRPr="009079F8" w:rsidRDefault="00C57B8E" w:rsidP="00F9616F">
            <w:pPr>
              <w:pStyle w:val="pqiTabBody"/>
            </w:pPr>
            <w:r>
              <w:t>n..</w:t>
            </w:r>
            <w:del w:id="2651" w:author="Jurkowska Monika" w:date="2022-11-14T21:27:00Z">
              <w:r w:rsidR="00F9616F" w:rsidRPr="009079F8">
                <w:delText>15,2</w:delText>
              </w:r>
            </w:del>
            <w:ins w:id="2652" w:author="Jurkowska Monika" w:date="2022-11-14T21:27:00Z">
              <w:r>
                <w:t>16,6</w:t>
              </w:r>
            </w:ins>
          </w:p>
        </w:tc>
      </w:tr>
      <w:tr w:rsidR="00F9616F" w:rsidRPr="009079F8" w14:paraId="046D8331" w14:textId="77777777" w:rsidTr="00345ABA">
        <w:trPr>
          <w:cantSplit/>
        </w:trPr>
        <w:tc>
          <w:tcPr>
            <w:tcW w:w="824" w:type="dxa"/>
            <w:gridSpan w:val="3"/>
          </w:tcPr>
          <w:p w14:paraId="390D0645" w14:textId="77777777" w:rsidR="00F9616F" w:rsidRPr="009079F8" w:rsidRDefault="00F9616F" w:rsidP="00F9616F">
            <w:pPr>
              <w:keepNext/>
              <w:rPr>
                <w:i/>
              </w:rPr>
            </w:pPr>
            <w:r>
              <w:rPr>
                <w:b/>
              </w:rPr>
              <w:t>4.3</w:t>
            </w:r>
          </w:p>
        </w:tc>
        <w:tc>
          <w:tcPr>
            <w:tcW w:w="5377" w:type="dxa"/>
          </w:tcPr>
          <w:p w14:paraId="43B654DD" w14:textId="77777777" w:rsidR="00F9616F" w:rsidRDefault="00F9616F" w:rsidP="00F9616F">
            <w:pPr>
              <w:keepNext/>
              <w:rPr>
                <w:b/>
                <w:szCs w:val="20"/>
              </w:rPr>
            </w:pPr>
            <w:r>
              <w:rPr>
                <w:b/>
                <w:szCs w:val="20"/>
              </w:rPr>
              <w:t>Środek transportu</w:t>
            </w:r>
          </w:p>
          <w:p w14:paraId="44E28D48" w14:textId="77777777" w:rsidR="00F9616F" w:rsidRPr="002F164A" w:rsidRDefault="00F9616F" w:rsidP="00F9616F">
            <w:pPr>
              <w:keepNext/>
              <w:rPr>
                <w:rFonts w:ascii="Courier New" w:hAnsi="Courier New" w:cs="Courier New"/>
                <w:noProof/>
                <w:color w:val="0000FF"/>
                <w:szCs w:val="20"/>
              </w:rPr>
            </w:pPr>
            <w:r w:rsidRPr="007D1505">
              <w:rPr>
                <w:rFonts w:ascii="Courier New" w:hAnsi="Courier New" w:cs="Courier New"/>
                <w:noProof/>
                <w:color w:val="0000FF"/>
                <w:szCs w:val="20"/>
              </w:rPr>
              <w:t>MeansOfTransport</w:t>
            </w:r>
          </w:p>
        </w:tc>
        <w:tc>
          <w:tcPr>
            <w:tcW w:w="505" w:type="dxa"/>
            <w:gridSpan w:val="2"/>
          </w:tcPr>
          <w:p w14:paraId="4252EBAE" w14:textId="77777777" w:rsidR="00F9616F" w:rsidRPr="002F164A" w:rsidRDefault="00F9616F" w:rsidP="00F9616F">
            <w:pPr>
              <w:keepNext/>
              <w:jc w:val="center"/>
              <w:rPr>
                <w:b/>
              </w:rPr>
            </w:pPr>
            <w:r>
              <w:rPr>
                <w:b/>
              </w:rPr>
              <w:t>D</w:t>
            </w:r>
          </w:p>
        </w:tc>
        <w:tc>
          <w:tcPr>
            <w:tcW w:w="2542" w:type="dxa"/>
            <w:gridSpan w:val="2"/>
          </w:tcPr>
          <w:p w14:paraId="02285AF7" w14:textId="77777777" w:rsidR="00F9616F" w:rsidRDefault="00F9616F" w:rsidP="00F9616F">
            <w:pPr>
              <w:keepNext/>
              <w:rPr>
                <w:lang w:eastAsia="en-GB"/>
              </w:rPr>
            </w:pPr>
            <w:r w:rsidRPr="004F0DBE">
              <w:rPr>
                <w:lang w:eastAsia="en-GB"/>
              </w:rPr>
              <w:t xml:space="preserve">„R” Jeżeli nie podano </w:t>
            </w:r>
            <w:r w:rsidR="00166898">
              <w:rPr>
                <w:lang w:eastAsia="en-GB"/>
              </w:rPr>
              <w:t>4e</w:t>
            </w:r>
          </w:p>
          <w:p w14:paraId="613666A8" w14:textId="77777777" w:rsidR="00F9616F" w:rsidRPr="002F164A" w:rsidRDefault="00F9616F" w:rsidP="00F9616F">
            <w:pPr>
              <w:keepNext/>
              <w:rPr>
                <w:b/>
                <w:lang w:eastAsia="en-GB"/>
              </w:rPr>
            </w:pPr>
            <w:r>
              <w:rPr>
                <w:lang w:eastAsia="en-GB"/>
              </w:rPr>
              <w:t>„O” w przeciwnym przypadku</w:t>
            </w:r>
          </w:p>
        </w:tc>
        <w:tc>
          <w:tcPr>
            <w:tcW w:w="3245" w:type="dxa"/>
            <w:gridSpan w:val="2"/>
          </w:tcPr>
          <w:p w14:paraId="7F0D2C52" w14:textId="77777777" w:rsidR="00F9616F" w:rsidRPr="0072755A" w:rsidRDefault="00F9616F" w:rsidP="00F9616F">
            <w:pPr>
              <w:keepNext/>
              <w:rPr>
                <w:b/>
              </w:rPr>
            </w:pPr>
          </w:p>
        </w:tc>
        <w:tc>
          <w:tcPr>
            <w:tcW w:w="1051" w:type="dxa"/>
          </w:tcPr>
          <w:p w14:paraId="376A4F35" w14:textId="77777777" w:rsidR="00F9616F" w:rsidRPr="0072755A" w:rsidRDefault="00F9616F" w:rsidP="00F9616F">
            <w:pPr>
              <w:keepNext/>
              <w:rPr>
                <w:b/>
              </w:rPr>
            </w:pPr>
            <w:r w:rsidRPr="0072755A">
              <w:rPr>
                <w:b/>
              </w:rPr>
              <w:t>1x</w:t>
            </w:r>
          </w:p>
        </w:tc>
      </w:tr>
      <w:tr w:rsidR="00F9616F" w:rsidRPr="009079F8" w14:paraId="795879C8" w14:textId="77777777" w:rsidTr="00345ABA">
        <w:trPr>
          <w:cantSplit/>
        </w:trPr>
        <w:tc>
          <w:tcPr>
            <w:tcW w:w="388" w:type="dxa"/>
          </w:tcPr>
          <w:p w14:paraId="784EA798" w14:textId="77777777" w:rsidR="00F9616F" w:rsidRDefault="00F9616F" w:rsidP="00F9616F">
            <w:pPr>
              <w:keepNext/>
              <w:rPr>
                <w:b/>
              </w:rPr>
            </w:pPr>
          </w:p>
        </w:tc>
        <w:tc>
          <w:tcPr>
            <w:tcW w:w="436" w:type="dxa"/>
            <w:gridSpan w:val="2"/>
          </w:tcPr>
          <w:p w14:paraId="7C806648" w14:textId="77777777" w:rsidR="00F9616F" w:rsidRPr="009079F8" w:rsidRDefault="00F9616F" w:rsidP="00F9616F">
            <w:pPr>
              <w:pStyle w:val="pqiTabBody"/>
              <w:rPr>
                <w:i/>
              </w:rPr>
            </w:pPr>
            <w:r>
              <w:rPr>
                <w:i/>
              </w:rPr>
              <w:t>a</w:t>
            </w:r>
          </w:p>
        </w:tc>
        <w:tc>
          <w:tcPr>
            <w:tcW w:w="5377" w:type="dxa"/>
          </w:tcPr>
          <w:p w14:paraId="64E0BFEE" w14:textId="77777777" w:rsidR="00F9616F" w:rsidRDefault="00166898" w:rsidP="00F9616F">
            <w:pPr>
              <w:pStyle w:val="pqiTabBody"/>
            </w:pPr>
            <w:r>
              <w:t>Nazwa podmiotu</w:t>
            </w:r>
          </w:p>
          <w:p w14:paraId="1D2FFD55" w14:textId="77777777" w:rsidR="00F9616F" w:rsidRPr="00C470C3" w:rsidRDefault="00166898" w:rsidP="00F9616F">
            <w:pPr>
              <w:pStyle w:val="pqiTabBody"/>
              <w:rPr>
                <w:rFonts w:ascii="Courier New" w:hAnsi="Courier New" w:cs="Courier New"/>
                <w:noProof/>
                <w:color w:val="0000FF"/>
              </w:rPr>
            </w:pPr>
            <w:r w:rsidRPr="00166898">
              <w:rPr>
                <w:rFonts w:ascii="Courier New" w:hAnsi="Courier New" w:cs="Courier New"/>
                <w:noProof/>
                <w:color w:val="0000FF"/>
              </w:rPr>
              <w:t>TraderName</w:t>
            </w:r>
          </w:p>
        </w:tc>
        <w:tc>
          <w:tcPr>
            <w:tcW w:w="505" w:type="dxa"/>
            <w:gridSpan w:val="2"/>
          </w:tcPr>
          <w:p w14:paraId="5516609F" w14:textId="77777777" w:rsidR="00F9616F" w:rsidRPr="009079F8" w:rsidRDefault="0026767D" w:rsidP="00F9616F">
            <w:pPr>
              <w:pStyle w:val="pqiTabBody"/>
            </w:pPr>
            <w:r>
              <w:t>R</w:t>
            </w:r>
          </w:p>
        </w:tc>
        <w:tc>
          <w:tcPr>
            <w:tcW w:w="2542" w:type="dxa"/>
            <w:gridSpan w:val="2"/>
          </w:tcPr>
          <w:p w14:paraId="56859D2F" w14:textId="77777777" w:rsidR="00F9616F" w:rsidRPr="009079F8" w:rsidRDefault="00F9616F" w:rsidP="00F9616F"/>
        </w:tc>
        <w:tc>
          <w:tcPr>
            <w:tcW w:w="3245" w:type="dxa"/>
            <w:gridSpan w:val="2"/>
          </w:tcPr>
          <w:p w14:paraId="5EEC03B7" w14:textId="77777777" w:rsidR="00F9616F" w:rsidRPr="009079F8" w:rsidRDefault="00F9616F" w:rsidP="00F9616F">
            <w:pPr>
              <w:pStyle w:val="pqiTabBody"/>
            </w:pPr>
          </w:p>
        </w:tc>
        <w:tc>
          <w:tcPr>
            <w:tcW w:w="1051" w:type="dxa"/>
          </w:tcPr>
          <w:p w14:paraId="1F57760C" w14:textId="77777777" w:rsidR="00F9616F" w:rsidRPr="009079F8" w:rsidRDefault="0026767D" w:rsidP="00F9616F">
            <w:pPr>
              <w:pStyle w:val="pqiTabBody"/>
            </w:pPr>
            <w:r>
              <w:t>an..182</w:t>
            </w:r>
          </w:p>
        </w:tc>
      </w:tr>
      <w:tr w:rsidR="00166898" w:rsidRPr="009079F8" w14:paraId="05A187AA" w14:textId="77777777" w:rsidTr="008F741D">
        <w:trPr>
          <w:cantSplit/>
        </w:trPr>
        <w:tc>
          <w:tcPr>
            <w:tcW w:w="388" w:type="dxa"/>
          </w:tcPr>
          <w:p w14:paraId="5244DC2D" w14:textId="77777777" w:rsidR="00166898" w:rsidRDefault="00166898" w:rsidP="008F741D">
            <w:pPr>
              <w:keepNext/>
              <w:rPr>
                <w:b/>
              </w:rPr>
            </w:pPr>
          </w:p>
        </w:tc>
        <w:tc>
          <w:tcPr>
            <w:tcW w:w="436" w:type="dxa"/>
            <w:gridSpan w:val="2"/>
          </w:tcPr>
          <w:p w14:paraId="36BF8131" w14:textId="77777777" w:rsidR="00166898" w:rsidRPr="009079F8" w:rsidRDefault="00166898" w:rsidP="008F741D">
            <w:pPr>
              <w:pStyle w:val="pqiTabBody"/>
              <w:rPr>
                <w:i/>
              </w:rPr>
            </w:pPr>
            <w:r>
              <w:rPr>
                <w:i/>
              </w:rPr>
              <w:t>b</w:t>
            </w:r>
          </w:p>
        </w:tc>
        <w:tc>
          <w:tcPr>
            <w:tcW w:w="5377" w:type="dxa"/>
          </w:tcPr>
          <w:p w14:paraId="6BCBFC48" w14:textId="77777777" w:rsidR="00166898" w:rsidRDefault="00166898" w:rsidP="008F741D">
            <w:pPr>
              <w:pStyle w:val="pqiTabBody"/>
            </w:pPr>
            <w:r>
              <w:t>Ulica</w:t>
            </w:r>
          </w:p>
          <w:p w14:paraId="0B9A3AF0" w14:textId="77777777" w:rsidR="00166898" w:rsidRPr="009079F8" w:rsidRDefault="00166898" w:rsidP="008F741D">
            <w:pPr>
              <w:pStyle w:val="pqiTabBody"/>
            </w:pPr>
            <w:r w:rsidRPr="00166898">
              <w:rPr>
                <w:rFonts w:ascii="Courier New" w:hAnsi="Courier New" w:cs="Courier New"/>
                <w:noProof/>
                <w:color w:val="0000FF"/>
              </w:rPr>
              <w:t>StreetName</w:t>
            </w:r>
          </w:p>
        </w:tc>
        <w:tc>
          <w:tcPr>
            <w:tcW w:w="505" w:type="dxa"/>
            <w:gridSpan w:val="2"/>
          </w:tcPr>
          <w:p w14:paraId="36D3C881" w14:textId="77777777" w:rsidR="00166898" w:rsidRPr="009079F8" w:rsidRDefault="0026767D" w:rsidP="008F741D">
            <w:pPr>
              <w:pStyle w:val="pqiTabBody"/>
            </w:pPr>
            <w:r>
              <w:t>R</w:t>
            </w:r>
          </w:p>
        </w:tc>
        <w:tc>
          <w:tcPr>
            <w:tcW w:w="2542" w:type="dxa"/>
            <w:gridSpan w:val="2"/>
          </w:tcPr>
          <w:p w14:paraId="75BFC2FE" w14:textId="77777777" w:rsidR="00166898" w:rsidRPr="009079F8" w:rsidRDefault="00166898" w:rsidP="008F741D">
            <w:pPr>
              <w:pStyle w:val="pqiTabBody"/>
            </w:pPr>
          </w:p>
        </w:tc>
        <w:tc>
          <w:tcPr>
            <w:tcW w:w="3245" w:type="dxa"/>
            <w:gridSpan w:val="2"/>
          </w:tcPr>
          <w:p w14:paraId="58A88B13" w14:textId="77777777" w:rsidR="00166898" w:rsidRPr="009079F8" w:rsidRDefault="00166898" w:rsidP="008F741D">
            <w:pPr>
              <w:pStyle w:val="pqiTabBody"/>
            </w:pPr>
          </w:p>
        </w:tc>
        <w:tc>
          <w:tcPr>
            <w:tcW w:w="1051" w:type="dxa"/>
          </w:tcPr>
          <w:p w14:paraId="54EC3B08" w14:textId="77777777" w:rsidR="00166898" w:rsidRPr="009079F8" w:rsidRDefault="0026767D" w:rsidP="008F741D">
            <w:pPr>
              <w:pStyle w:val="pqiTabBody"/>
            </w:pPr>
            <w:r>
              <w:t>an..65</w:t>
            </w:r>
          </w:p>
        </w:tc>
      </w:tr>
      <w:tr w:rsidR="00166898" w:rsidRPr="009079F8" w14:paraId="3C6A2887" w14:textId="77777777" w:rsidTr="008F741D">
        <w:trPr>
          <w:cantSplit/>
        </w:trPr>
        <w:tc>
          <w:tcPr>
            <w:tcW w:w="388" w:type="dxa"/>
          </w:tcPr>
          <w:p w14:paraId="20DE2B7F" w14:textId="77777777" w:rsidR="00166898" w:rsidRDefault="00166898" w:rsidP="008F741D">
            <w:pPr>
              <w:keepNext/>
              <w:rPr>
                <w:b/>
              </w:rPr>
            </w:pPr>
          </w:p>
        </w:tc>
        <w:tc>
          <w:tcPr>
            <w:tcW w:w="436" w:type="dxa"/>
            <w:gridSpan w:val="2"/>
          </w:tcPr>
          <w:p w14:paraId="06377D75" w14:textId="77777777" w:rsidR="00166898" w:rsidRPr="009079F8" w:rsidRDefault="00166898" w:rsidP="008F741D">
            <w:pPr>
              <w:pStyle w:val="pqiTabBody"/>
              <w:rPr>
                <w:i/>
              </w:rPr>
            </w:pPr>
            <w:r>
              <w:rPr>
                <w:i/>
              </w:rPr>
              <w:t>c</w:t>
            </w:r>
          </w:p>
        </w:tc>
        <w:tc>
          <w:tcPr>
            <w:tcW w:w="5377" w:type="dxa"/>
          </w:tcPr>
          <w:p w14:paraId="19D4AE93" w14:textId="77777777" w:rsidR="00166898" w:rsidRDefault="00166898" w:rsidP="008F741D">
            <w:pPr>
              <w:pStyle w:val="pqiTabBody"/>
            </w:pPr>
            <w:r>
              <w:t>Numer domu</w:t>
            </w:r>
          </w:p>
          <w:p w14:paraId="0F39F24E" w14:textId="77777777" w:rsidR="00166898" w:rsidRPr="009079F8" w:rsidRDefault="00166898" w:rsidP="008F741D">
            <w:pPr>
              <w:pStyle w:val="pqiTabBody"/>
            </w:pPr>
            <w:r w:rsidRPr="00166898">
              <w:rPr>
                <w:rFonts w:ascii="Courier New" w:hAnsi="Courier New" w:cs="Courier New"/>
                <w:noProof/>
                <w:color w:val="0000FF"/>
              </w:rPr>
              <w:t>StreetNumber</w:t>
            </w:r>
          </w:p>
        </w:tc>
        <w:tc>
          <w:tcPr>
            <w:tcW w:w="505" w:type="dxa"/>
            <w:gridSpan w:val="2"/>
          </w:tcPr>
          <w:p w14:paraId="3D1156F4" w14:textId="77777777" w:rsidR="00166898" w:rsidRPr="009079F8" w:rsidRDefault="0026767D" w:rsidP="008F741D">
            <w:pPr>
              <w:pStyle w:val="pqiTabBody"/>
            </w:pPr>
            <w:r>
              <w:t>O</w:t>
            </w:r>
          </w:p>
        </w:tc>
        <w:tc>
          <w:tcPr>
            <w:tcW w:w="2542" w:type="dxa"/>
            <w:gridSpan w:val="2"/>
          </w:tcPr>
          <w:p w14:paraId="5D41A675" w14:textId="77777777" w:rsidR="00166898" w:rsidRPr="009079F8" w:rsidRDefault="00166898" w:rsidP="008F741D">
            <w:pPr>
              <w:pStyle w:val="pqiTabBody"/>
            </w:pPr>
          </w:p>
        </w:tc>
        <w:tc>
          <w:tcPr>
            <w:tcW w:w="3245" w:type="dxa"/>
            <w:gridSpan w:val="2"/>
          </w:tcPr>
          <w:p w14:paraId="3A9BABD9" w14:textId="77777777" w:rsidR="00166898" w:rsidRPr="009079F8" w:rsidRDefault="00166898" w:rsidP="008F741D">
            <w:pPr>
              <w:pStyle w:val="pqiTabBody"/>
            </w:pPr>
          </w:p>
        </w:tc>
        <w:tc>
          <w:tcPr>
            <w:tcW w:w="1051" w:type="dxa"/>
          </w:tcPr>
          <w:p w14:paraId="011C7968" w14:textId="77777777" w:rsidR="00166898" w:rsidRPr="009079F8" w:rsidRDefault="0026767D" w:rsidP="008F741D">
            <w:pPr>
              <w:pStyle w:val="pqiTabBody"/>
            </w:pPr>
            <w:r>
              <w:t>an..11</w:t>
            </w:r>
          </w:p>
        </w:tc>
      </w:tr>
      <w:tr w:rsidR="00166898" w:rsidRPr="009079F8" w14:paraId="10ACA245" w14:textId="77777777" w:rsidTr="008F741D">
        <w:trPr>
          <w:cantSplit/>
        </w:trPr>
        <w:tc>
          <w:tcPr>
            <w:tcW w:w="388" w:type="dxa"/>
          </w:tcPr>
          <w:p w14:paraId="4FA1A127" w14:textId="77777777" w:rsidR="00166898" w:rsidRDefault="00166898" w:rsidP="008F741D">
            <w:pPr>
              <w:keepNext/>
              <w:rPr>
                <w:b/>
              </w:rPr>
            </w:pPr>
          </w:p>
        </w:tc>
        <w:tc>
          <w:tcPr>
            <w:tcW w:w="436" w:type="dxa"/>
            <w:gridSpan w:val="2"/>
          </w:tcPr>
          <w:p w14:paraId="06B03FDF" w14:textId="77777777" w:rsidR="00166898" w:rsidRPr="009079F8" w:rsidRDefault="00166898" w:rsidP="008F741D">
            <w:pPr>
              <w:pStyle w:val="pqiTabBody"/>
              <w:rPr>
                <w:i/>
              </w:rPr>
            </w:pPr>
            <w:r>
              <w:rPr>
                <w:i/>
              </w:rPr>
              <w:t>d</w:t>
            </w:r>
          </w:p>
        </w:tc>
        <w:tc>
          <w:tcPr>
            <w:tcW w:w="5377" w:type="dxa"/>
          </w:tcPr>
          <w:p w14:paraId="328EF44D" w14:textId="77777777" w:rsidR="00166898" w:rsidRDefault="0026767D" w:rsidP="008F741D">
            <w:pPr>
              <w:pStyle w:val="pqiTabBody"/>
            </w:pPr>
            <w:r>
              <w:t>Kod kraju transportującego</w:t>
            </w:r>
          </w:p>
          <w:p w14:paraId="313F00D8" w14:textId="77777777" w:rsidR="00166898" w:rsidRPr="009079F8" w:rsidRDefault="00166898" w:rsidP="008F741D">
            <w:pPr>
              <w:pStyle w:val="pqiTabBody"/>
            </w:pPr>
            <w:r w:rsidRPr="00166898">
              <w:rPr>
                <w:rFonts w:ascii="Courier New" w:hAnsi="Courier New" w:cs="Courier New"/>
                <w:noProof/>
                <w:color w:val="0000FF"/>
              </w:rPr>
              <w:t>TransporterCountry</w:t>
            </w:r>
          </w:p>
        </w:tc>
        <w:tc>
          <w:tcPr>
            <w:tcW w:w="505" w:type="dxa"/>
            <w:gridSpan w:val="2"/>
          </w:tcPr>
          <w:p w14:paraId="59103443" w14:textId="77777777" w:rsidR="00166898" w:rsidRPr="009079F8" w:rsidRDefault="00166898" w:rsidP="008F741D">
            <w:pPr>
              <w:pStyle w:val="pqiTabBody"/>
            </w:pPr>
            <w:r>
              <w:t>R</w:t>
            </w:r>
          </w:p>
        </w:tc>
        <w:tc>
          <w:tcPr>
            <w:tcW w:w="2542" w:type="dxa"/>
            <w:gridSpan w:val="2"/>
          </w:tcPr>
          <w:p w14:paraId="5DB1C75A" w14:textId="77777777" w:rsidR="00166898" w:rsidRPr="009079F8" w:rsidRDefault="00166898" w:rsidP="008F741D">
            <w:pPr>
              <w:pStyle w:val="pqiTabBody"/>
            </w:pPr>
          </w:p>
        </w:tc>
        <w:tc>
          <w:tcPr>
            <w:tcW w:w="3245" w:type="dxa"/>
            <w:gridSpan w:val="2"/>
          </w:tcPr>
          <w:p w14:paraId="0839BFCF" w14:textId="6CCD34A3" w:rsidR="00C57B8E" w:rsidRPr="009079F8" w:rsidRDefault="00166898" w:rsidP="008F741D">
            <w:pPr>
              <w:pStyle w:val="pqiTabBody"/>
            </w:pPr>
            <w:r>
              <w:t>Wartość ze słownika „</w:t>
            </w:r>
            <w:r w:rsidRPr="008C6FA2">
              <w:t xml:space="preserve">Kody </w:t>
            </w:r>
            <w:r>
              <w:t>krajów</w:t>
            </w:r>
            <w:r w:rsidRPr="008C6FA2">
              <w:t xml:space="preserve"> (</w:t>
            </w:r>
            <w:r>
              <w:t>Country</w:t>
            </w:r>
            <w:r w:rsidRPr="008C6FA2">
              <w:t xml:space="preserve"> </w:t>
            </w:r>
            <w:proofErr w:type="spellStart"/>
            <w:r w:rsidRPr="008C6FA2">
              <w:t>codes</w:t>
            </w:r>
            <w:proofErr w:type="spellEnd"/>
            <w:r w:rsidRPr="008C6FA2">
              <w:t>)</w:t>
            </w:r>
            <w:r>
              <w:t>” z wyjątkiem kodu „GR” zamiast którego wykorzystany jest kod „EL”.</w:t>
            </w:r>
          </w:p>
        </w:tc>
        <w:tc>
          <w:tcPr>
            <w:tcW w:w="1051" w:type="dxa"/>
          </w:tcPr>
          <w:p w14:paraId="2A802232" w14:textId="77777777" w:rsidR="00166898" w:rsidRPr="009079F8" w:rsidRDefault="00166898" w:rsidP="008F741D">
            <w:pPr>
              <w:pStyle w:val="pqiTabBody"/>
            </w:pPr>
            <w:r>
              <w:t>a2</w:t>
            </w:r>
          </w:p>
        </w:tc>
      </w:tr>
      <w:tr w:rsidR="00166898" w:rsidRPr="009079F8" w14:paraId="3FE86517" w14:textId="77777777" w:rsidTr="008F741D">
        <w:trPr>
          <w:cantSplit/>
        </w:trPr>
        <w:tc>
          <w:tcPr>
            <w:tcW w:w="388" w:type="dxa"/>
          </w:tcPr>
          <w:p w14:paraId="49D9FD31" w14:textId="77777777" w:rsidR="00166898" w:rsidRDefault="00166898" w:rsidP="008F741D">
            <w:pPr>
              <w:keepNext/>
              <w:rPr>
                <w:b/>
              </w:rPr>
            </w:pPr>
          </w:p>
        </w:tc>
        <w:tc>
          <w:tcPr>
            <w:tcW w:w="436" w:type="dxa"/>
            <w:gridSpan w:val="2"/>
          </w:tcPr>
          <w:p w14:paraId="4AD32F9F" w14:textId="77777777" w:rsidR="00166898" w:rsidRPr="009079F8" w:rsidRDefault="00166898" w:rsidP="008F741D">
            <w:pPr>
              <w:pStyle w:val="pqiTabBody"/>
              <w:rPr>
                <w:i/>
              </w:rPr>
            </w:pPr>
            <w:r>
              <w:rPr>
                <w:i/>
              </w:rPr>
              <w:t>e</w:t>
            </w:r>
          </w:p>
        </w:tc>
        <w:tc>
          <w:tcPr>
            <w:tcW w:w="5377" w:type="dxa"/>
          </w:tcPr>
          <w:p w14:paraId="22D6B30A" w14:textId="77777777" w:rsidR="00166898" w:rsidRDefault="0026767D" w:rsidP="008F741D">
            <w:pPr>
              <w:pStyle w:val="pqiTabBody"/>
            </w:pPr>
            <w:r>
              <w:t>kod pocztowy</w:t>
            </w:r>
          </w:p>
          <w:p w14:paraId="219F5D07" w14:textId="77777777" w:rsidR="00166898" w:rsidRPr="009079F8" w:rsidRDefault="00166898" w:rsidP="008F741D">
            <w:pPr>
              <w:pStyle w:val="pqiTabBody"/>
            </w:pPr>
            <w:r w:rsidRPr="00166898">
              <w:rPr>
                <w:rFonts w:ascii="Courier New" w:hAnsi="Courier New" w:cs="Courier New"/>
                <w:noProof/>
                <w:color w:val="0000FF"/>
              </w:rPr>
              <w:t>Postcode</w:t>
            </w:r>
          </w:p>
        </w:tc>
        <w:tc>
          <w:tcPr>
            <w:tcW w:w="505" w:type="dxa"/>
            <w:gridSpan w:val="2"/>
          </w:tcPr>
          <w:p w14:paraId="79C09993" w14:textId="77777777" w:rsidR="00166898" w:rsidRPr="009079F8" w:rsidRDefault="0026767D" w:rsidP="008F741D">
            <w:pPr>
              <w:pStyle w:val="pqiTabBody"/>
            </w:pPr>
            <w:r>
              <w:t>R</w:t>
            </w:r>
          </w:p>
        </w:tc>
        <w:tc>
          <w:tcPr>
            <w:tcW w:w="2542" w:type="dxa"/>
            <w:gridSpan w:val="2"/>
          </w:tcPr>
          <w:p w14:paraId="6CD099E8" w14:textId="77777777" w:rsidR="00166898" w:rsidRPr="009079F8" w:rsidRDefault="00166898" w:rsidP="008F741D">
            <w:pPr>
              <w:pStyle w:val="pqiTabBody"/>
            </w:pPr>
          </w:p>
        </w:tc>
        <w:tc>
          <w:tcPr>
            <w:tcW w:w="3245" w:type="dxa"/>
            <w:gridSpan w:val="2"/>
          </w:tcPr>
          <w:p w14:paraId="19AD3CB7" w14:textId="77777777" w:rsidR="00166898" w:rsidRPr="009079F8" w:rsidRDefault="00166898" w:rsidP="008F741D">
            <w:pPr>
              <w:pStyle w:val="pqiTabBody"/>
            </w:pPr>
          </w:p>
        </w:tc>
        <w:tc>
          <w:tcPr>
            <w:tcW w:w="1051" w:type="dxa"/>
          </w:tcPr>
          <w:p w14:paraId="25FEED75" w14:textId="77777777" w:rsidR="00166898" w:rsidRPr="009079F8" w:rsidRDefault="0026767D" w:rsidP="008F741D">
            <w:pPr>
              <w:pStyle w:val="pqiTabBody"/>
            </w:pPr>
            <w:r>
              <w:t>an..10</w:t>
            </w:r>
          </w:p>
        </w:tc>
      </w:tr>
      <w:tr w:rsidR="00166898" w:rsidRPr="009079F8" w14:paraId="75EBE2A6" w14:textId="77777777" w:rsidTr="008F741D">
        <w:trPr>
          <w:cantSplit/>
        </w:trPr>
        <w:tc>
          <w:tcPr>
            <w:tcW w:w="388" w:type="dxa"/>
          </w:tcPr>
          <w:p w14:paraId="517AF70D" w14:textId="77777777" w:rsidR="00166898" w:rsidRDefault="00166898" w:rsidP="008F741D">
            <w:pPr>
              <w:keepNext/>
              <w:rPr>
                <w:b/>
              </w:rPr>
            </w:pPr>
          </w:p>
        </w:tc>
        <w:tc>
          <w:tcPr>
            <w:tcW w:w="436" w:type="dxa"/>
            <w:gridSpan w:val="2"/>
          </w:tcPr>
          <w:p w14:paraId="75648370" w14:textId="77777777" w:rsidR="00166898" w:rsidRPr="009079F8" w:rsidRDefault="00166898" w:rsidP="008F741D">
            <w:pPr>
              <w:pStyle w:val="pqiTabBody"/>
              <w:rPr>
                <w:i/>
              </w:rPr>
            </w:pPr>
            <w:r>
              <w:rPr>
                <w:i/>
              </w:rPr>
              <w:t>f</w:t>
            </w:r>
          </w:p>
        </w:tc>
        <w:tc>
          <w:tcPr>
            <w:tcW w:w="5377" w:type="dxa"/>
          </w:tcPr>
          <w:p w14:paraId="2C135819" w14:textId="77777777" w:rsidR="00166898" w:rsidRDefault="0026767D" w:rsidP="008F741D">
            <w:pPr>
              <w:pStyle w:val="pqiTabBody"/>
            </w:pPr>
            <w:r>
              <w:t>Miejscowość</w:t>
            </w:r>
          </w:p>
          <w:p w14:paraId="7D278D05" w14:textId="77777777" w:rsidR="00166898" w:rsidRPr="009079F8" w:rsidRDefault="00166898" w:rsidP="008F741D">
            <w:pPr>
              <w:pStyle w:val="pqiTabBody"/>
            </w:pPr>
            <w:r w:rsidRPr="00166898">
              <w:rPr>
                <w:rFonts w:ascii="Courier New" w:hAnsi="Courier New" w:cs="Courier New"/>
                <w:noProof/>
                <w:color w:val="0000FF"/>
              </w:rPr>
              <w:t>City</w:t>
            </w:r>
          </w:p>
        </w:tc>
        <w:tc>
          <w:tcPr>
            <w:tcW w:w="505" w:type="dxa"/>
            <w:gridSpan w:val="2"/>
          </w:tcPr>
          <w:p w14:paraId="715A0621" w14:textId="77777777" w:rsidR="00166898" w:rsidRPr="009079F8" w:rsidRDefault="0026767D" w:rsidP="008F741D">
            <w:pPr>
              <w:pStyle w:val="pqiTabBody"/>
            </w:pPr>
            <w:r>
              <w:t>R</w:t>
            </w:r>
          </w:p>
        </w:tc>
        <w:tc>
          <w:tcPr>
            <w:tcW w:w="2542" w:type="dxa"/>
            <w:gridSpan w:val="2"/>
          </w:tcPr>
          <w:p w14:paraId="25AA1002" w14:textId="77777777" w:rsidR="00166898" w:rsidRPr="009079F8" w:rsidRDefault="00166898" w:rsidP="008F741D">
            <w:pPr>
              <w:pStyle w:val="pqiTabBody"/>
            </w:pPr>
          </w:p>
        </w:tc>
        <w:tc>
          <w:tcPr>
            <w:tcW w:w="3245" w:type="dxa"/>
            <w:gridSpan w:val="2"/>
          </w:tcPr>
          <w:p w14:paraId="0834E57C" w14:textId="77777777" w:rsidR="00166898" w:rsidRPr="009079F8" w:rsidRDefault="00166898" w:rsidP="008F741D">
            <w:pPr>
              <w:pStyle w:val="pqiTabBody"/>
            </w:pPr>
          </w:p>
        </w:tc>
        <w:tc>
          <w:tcPr>
            <w:tcW w:w="1051" w:type="dxa"/>
          </w:tcPr>
          <w:p w14:paraId="705487D5" w14:textId="77777777" w:rsidR="00166898" w:rsidRPr="009079F8" w:rsidRDefault="0026767D" w:rsidP="008F741D">
            <w:pPr>
              <w:pStyle w:val="pqiTabBody"/>
            </w:pPr>
            <w:r>
              <w:t>an..50</w:t>
            </w:r>
          </w:p>
        </w:tc>
      </w:tr>
      <w:tr w:rsidR="0026767D" w:rsidRPr="009079F8" w14:paraId="6B41D0DE" w14:textId="77777777" w:rsidTr="008F741D">
        <w:trPr>
          <w:cantSplit/>
        </w:trPr>
        <w:tc>
          <w:tcPr>
            <w:tcW w:w="388" w:type="dxa"/>
          </w:tcPr>
          <w:p w14:paraId="7562E646" w14:textId="77777777" w:rsidR="0026767D" w:rsidRDefault="0026767D" w:rsidP="0026767D">
            <w:pPr>
              <w:keepNext/>
              <w:rPr>
                <w:b/>
              </w:rPr>
            </w:pPr>
          </w:p>
        </w:tc>
        <w:tc>
          <w:tcPr>
            <w:tcW w:w="436" w:type="dxa"/>
            <w:gridSpan w:val="2"/>
          </w:tcPr>
          <w:p w14:paraId="6E2901E4" w14:textId="77777777" w:rsidR="0026767D" w:rsidRPr="009079F8" w:rsidRDefault="0026767D" w:rsidP="0026767D">
            <w:pPr>
              <w:pStyle w:val="pqiTabBody"/>
              <w:rPr>
                <w:i/>
              </w:rPr>
            </w:pPr>
            <w:r>
              <w:rPr>
                <w:i/>
              </w:rPr>
              <w:t>g</w:t>
            </w:r>
          </w:p>
        </w:tc>
        <w:tc>
          <w:tcPr>
            <w:tcW w:w="5377" w:type="dxa"/>
          </w:tcPr>
          <w:p w14:paraId="363A6869" w14:textId="77777777" w:rsidR="0026767D" w:rsidRDefault="0026767D" w:rsidP="0026767D">
            <w:pPr>
              <w:pStyle w:val="pqiTabBody"/>
            </w:pPr>
            <w:r>
              <w:t>Kod rodzaju transportu</w:t>
            </w:r>
          </w:p>
          <w:p w14:paraId="79C4633A" w14:textId="77777777" w:rsidR="0026767D" w:rsidRPr="009079F8" w:rsidRDefault="0026767D" w:rsidP="0026767D">
            <w:pPr>
              <w:pStyle w:val="pqiTabBody"/>
            </w:pPr>
            <w:r w:rsidRPr="00166898">
              <w:rPr>
                <w:rFonts w:ascii="Courier New" w:hAnsi="Courier New" w:cs="Courier New"/>
                <w:noProof/>
                <w:color w:val="0000FF"/>
              </w:rPr>
              <w:t>TransportModeCode</w:t>
            </w:r>
          </w:p>
        </w:tc>
        <w:tc>
          <w:tcPr>
            <w:tcW w:w="505" w:type="dxa"/>
            <w:gridSpan w:val="2"/>
          </w:tcPr>
          <w:p w14:paraId="7E1F952A" w14:textId="77777777" w:rsidR="0026767D" w:rsidRPr="009079F8" w:rsidRDefault="0026767D" w:rsidP="0026767D">
            <w:pPr>
              <w:pStyle w:val="pqiTabBody"/>
            </w:pPr>
            <w:r>
              <w:t>R</w:t>
            </w:r>
          </w:p>
        </w:tc>
        <w:tc>
          <w:tcPr>
            <w:tcW w:w="2542" w:type="dxa"/>
            <w:gridSpan w:val="2"/>
          </w:tcPr>
          <w:p w14:paraId="1CAA5815" w14:textId="77777777" w:rsidR="0026767D" w:rsidRPr="009079F8" w:rsidRDefault="0026767D" w:rsidP="0026767D">
            <w:pPr>
              <w:pStyle w:val="pqiTabBody"/>
            </w:pPr>
          </w:p>
        </w:tc>
        <w:tc>
          <w:tcPr>
            <w:tcW w:w="3245" w:type="dxa"/>
            <w:gridSpan w:val="2"/>
          </w:tcPr>
          <w:p w14:paraId="4E01DFCA" w14:textId="77777777" w:rsidR="0026767D" w:rsidRDefault="0026767D" w:rsidP="0026767D">
            <w:pPr>
              <w:pStyle w:val="pqiTabBody"/>
            </w:pPr>
            <w:r>
              <w:t>Wartość słownika.</w:t>
            </w:r>
          </w:p>
          <w:p w14:paraId="38F33122" w14:textId="77777777" w:rsidR="0026767D" w:rsidRPr="009079F8" w:rsidRDefault="0026767D" w:rsidP="0026767D">
            <w:pPr>
              <w:pStyle w:val="pqiTabBody"/>
            </w:pPr>
            <w:r>
              <w:t>Np. 4 – Transport lotniczy.</w:t>
            </w:r>
          </w:p>
        </w:tc>
        <w:tc>
          <w:tcPr>
            <w:tcW w:w="1051" w:type="dxa"/>
          </w:tcPr>
          <w:p w14:paraId="64B0BCA4" w14:textId="77777777" w:rsidR="0026767D" w:rsidRPr="009079F8" w:rsidRDefault="0026767D" w:rsidP="0026767D">
            <w:pPr>
              <w:pStyle w:val="pqiTabBody"/>
            </w:pPr>
            <w:r>
              <w:t>n..2</w:t>
            </w:r>
          </w:p>
        </w:tc>
      </w:tr>
      <w:tr w:rsidR="0026767D" w:rsidRPr="009079F8" w14:paraId="5845A171" w14:textId="77777777" w:rsidTr="008F741D">
        <w:trPr>
          <w:cantSplit/>
        </w:trPr>
        <w:tc>
          <w:tcPr>
            <w:tcW w:w="388" w:type="dxa"/>
          </w:tcPr>
          <w:p w14:paraId="56F6C710" w14:textId="77777777" w:rsidR="0026767D" w:rsidRDefault="0026767D" w:rsidP="0026767D">
            <w:pPr>
              <w:keepNext/>
              <w:rPr>
                <w:b/>
              </w:rPr>
            </w:pPr>
          </w:p>
        </w:tc>
        <w:tc>
          <w:tcPr>
            <w:tcW w:w="436" w:type="dxa"/>
            <w:gridSpan w:val="2"/>
          </w:tcPr>
          <w:p w14:paraId="543F98BD" w14:textId="77777777" w:rsidR="0026767D" w:rsidRPr="009079F8" w:rsidRDefault="0026767D" w:rsidP="0026767D">
            <w:pPr>
              <w:pStyle w:val="pqiTabBody"/>
              <w:rPr>
                <w:i/>
              </w:rPr>
            </w:pPr>
            <w:r>
              <w:rPr>
                <w:i/>
              </w:rPr>
              <w:t>h</w:t>
            </w:r>
          </w:p>
        </w:tc>
        <w:tc>
          <w:tcPr>
            <w:tcW w:w="5377" w:type="dxa"/>
          </w:tcPr>
          <w:p w14:paraId="26D36207" w14:textId="77777777" w:rsidR="0026767D" w:rsidRDefault="0026767D" w:rsidP="0026767D">
            <w:pPr>
              <w:pStyle w:val="pqiTabBody"/>
            </w:pPr>
            <w:r>
              <w:t>Informacja uzupełniająca</w:t>
            </w:r>
          </w:p>
          <w:p w14:paraId="16647871" w14:textId="77777777" w:rsidR="0026767D" w:rsidRPr="009079F8" w:rsidRDefault="0026767D" w:rsidP="0026767D">
            <w:pPr>
              <w:pStyle w:val="pqiTabBody"/>
            </w:pPr>
            <w:r w:rsidRPr="00166898">
              <w:rPr>
                <w:rFonts w:ascii="Courier New" w:hAnsi="Courier New" w:cs="Courier New"/>
                <w:noProof/>
                <w:color w:val="0000FF"/>
              </w:rPr>
              <w:t>AcoComplementaryInformation</w:t>
            </w:r>
          </w:p>
        </w:tc>
        <w:tc>
          <w:tcPr>
            <w:tcW w:w="505" w:type="dxa"/>
            <w:gridSpan w:val="2"/>
          </w:tcPr>
          <w:p w14:paraId="276D4EFC" w14:textId="77777777" w:rsidR="0026767D" w:rsidRPr="009079F8" w:rsidRDefault="0026767D" w:rsidP="0026767D">
            <w:pPr>
              <w:pStyle w:val="pqiTabBody"/>
            </w:pPr>
            <w:r>
              <w:t>D</w:t>
            </w:r>
          </w:p>
        </w:tc>
        <w:tc>
          <w:tcPr>
            <w:tcW w:w="2542" w:type="dxa"/>
            <w:gridSpan w:val="2"/>
          </w:tcPr>
          <w:p w14:paraId="277BDB69" w14:textId="77777777" w:rsidR="0026767D" w:rsidRDefault="0026767D" w:rsidP="0026767D">
            <w:pPr>
              <w:pStyle w:val="pqiTabBody"/>
            </w:pPr>
            <w:r>
              <w:t>„R” gdy w polu 4.3g wybrano wartość „0 – Inne”.</w:t>
            </w:r>
          </w:p>
          <w:p w14:paraId="559D1805" w14:textId="77777777" w:rsidR="0026767D" w:rsidRPr="009079F8" w:rsidRDefault="0026767D" w:rsidP="0026767D">
            <w:pPr>
              <w:pStyle w:val="pqiTabBody"/>
            </w:pPr>
            <w:r>
              <w:t>W pozostałych przypadkach nie stosuje się.</w:t>
            </w:r>
          </w:p>
        </w:tc>
        <w:tc>
          <w:tcPr>
            <w:tcW w:w="3245" w:type="dxa"/>
            <w:gridSpan w:val="2"/>
          </w:tcPr>
          <w:p w14:paraId="06AF5F99" w14:textId="17693C71" w:rsidR="0026767D" w:rsidRPr="009079F8" w:rsidRDefault="0026767D" w:rsidP="0026767D">
            <w:pPr>
              <w:pStyle w:val="pqiTabBody"/>
            </w:pPr>
          </w:p>
        </w:tc>
        <w:tc>
          <w:tcPr>
            <w:tcW w:w="1051" w:type="dxa"/>
          </w:tcPr>
          <w:p w14:paraId="37D454DE" w14:textId="77777777" w:rsidR="0026767D" w:rsidRDefault="0026767D" w:rsidP="0026767D">
            <w:pPr>
              <w:pStyle w:val="pqiTabBody"/>
              <w:rPr>
                <w:ins w:id="2653" w:author="Jurkowska Monika" w:date="2022-11-14T21:27:00Z"/>
              </w:rPr>
            </w:pPr>
            <w:r>
              <w:t>an..999</w:t>
            </w:r>
          </w:p>
          <w:p w14:paraId="10F313A7" w14:textId="27A2F63A" w:rsidR="00C57B8E" w:rsidRPr="009079F8" w:rsidRDefault="00C57B8E" w:rsidP="0026767D">
            <w:pPr>
              <w:pStyle w:val="pqiTabBody"/>
            </w:pPr>
          </w:p>
        </w:tc>
      </w:tr>
      <w:tr w:rsidR="0026767D" w:rsidRPr="009079F8" w14:paraId="0A80BA21" w14:textId="77777777" w:rsidTr="008F741D">
        <w:trPr>
          <w:cantSplit/>
        </w:trPr>
        <w:tc>
          <w:tcPr>
            <w:tcW w:w="824" w:type="dxa"/>
            <w:gridSpan w:val="3"/>
          </w:tcPr>
          <w:p w14:paraId="024F599A" w14:textId="77777777" w:rsidR="0026767D" w:rsidRDefault="0026767D" w:rsidP="0026767D">
            <w:pPr>
              <w:keepNext/>
              <w:rPr>
                <w:b/>
              </w:rPr>
            </w:pPr>
          </w:p>
        </w:tc>
        <w:tc>
          <w:tcPr>
            <w:tcW w:w="5377" w:type="dxa"/>
          </w:tcPr>
          <w:p w14:paraId="392D0B7D" w14:textId="77777777" w:rsidR="0026767D" w:rsidRDefault="0026767D" w:rsidP="0026767D">
            <w:pPr>
              <w:pStyle w:val="pqiTabBody"/>
            </w:pPr>
            <w:r>
              <w:t>JĘZYK ELEMENTU</w:t>
            </w:r>
            <w:r w:rsidRPr="009079F8">
              <w:t xml:space="preserve"> </w:t>
            </w:r>
          </w:p>
          <w:p w14:paraId="101E8A24" w14:textId="77777777" w:rsidR="0026767D" w:rsidRDefault="0026767D" w:rsidP="0026767D">
            <w:r>
              <w:rPr>
                <w:rFonts w:ascii="Courier New" w:hAnsi="Courier New" w:cs="Courier New"/>
                <w:noProof/>
                <w:color w:val="0000FF"/>
              </w:rPr>
              <w:t>@language</w:t>
            </w:r>
          </w:p>
        </w:tc>
        <w:tc>
          <w:tcPr>
            <w:tcW w:w="505" w:type="dxa"/>
            <w:gridSpan w:val="2"/>
          </w:tcPr>
          <w:p w14:paraId="7EA63561" w14:textId="77777777" w:rsidR="0026767D" w:rsidRDefault="0026767D" w:rsidP="0026767D">
            <w:pPr>
              <w:jc w:val="center"/>
            </w:pPr>
            <w:r>
              <w:t>D</w:t>
            </w:r>
          </w:p>
        </w:tc>
        <w:tc>
          <w:tcPr>
            <w:tcW w:w="2542" w:type="dxa"/>
            <w:gridSpan w:val="2"/>
          </w:tcPr>
          <w:p w14:paraId="495AD42E" w14:textId="77777777" w:rsidR="0026767D" w:rsidRPr="003C4E6F" w:rsidRDefault="0026767D" w:rsidP="0026767D">
            <w:pPr>
              <w:pStyle w:val="pqiTabBody"/>
            </w:pPr>
            <w:r>
              <w:t>„R” jeżeli podano 4.3h</w:t>
            </w:r>
          </w:p>
        </w:tc>
        <w:tc>
          <w:tcPr>
            <w:tcW w:w="3245" w:type="dxa"/>
            <w:gridSpan w:val="2"/>
          </w:tcPr>
          <w:p w14:paraId="3C8AD1FC" w14:textId="77777777" w:rsidR="0026767D" w:rsidRDefault="0026767D" w:rsidP="0026767D">
            <w:pPr>
              <w:pStyle w:val="pqiTabBody"/>
            </w:pPr>
            <w:r>
              <w:t>Atrybut.</w:t>
            </w:r>
          </w:p>
          <w:p w14:paraId="34A69241" w14:textId="04D71BCF" w:rsidR="00C57B8E" w:rsidRPr="009079F8" w:rsidRDefault="0026767D" w:rsidP="0026767D">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051" w:type="dxa"/>
          </w:tcPr>
          <w:p w14:paraId="75459C0E" w14:textId="77777777" w:rsidR="0026767D" w:rsidRPr="009079F8" w:rsidRDefault="0026767D" w:rsidP="0026767D">
            <w:r w:rsidRPr="009079F8">
              <w:t>a2</w:t>
            </w:r>
          </w:p>
        </w:tc>
      </w:tr>
      <w:tr w:rsidR="0026767D" w:rsidRPr="009079F8" w14:paraId="732F1CA9" w14:textId="77777777" w:rsidTr="008F741D">
        <w:trPr>
          <w:cantSplit/>
        </w:trPr>
        <w:tc>
          <w:tcPr>
            <w:tcW w:w="388" w:type="dxa"/>
          </w:tcPr>
          <w:p w14:paraId="07712CFA" w14:textId="77777777" w:rsidR="0026767D" w:rsidRDefault="0026767D" w:rsidP="0026767D">
            <w:pPr>
              <w:keepNext/>
              <w:rPr>
                <w:b/>
              </w:rPr>
            </w:pPr>
          </w:p>
        </w:tc>
        <w:tc>
          <w:tcPr>
            <w:tcW w:w="436" w:type="dxa"/>
            <w:gridSpan w:val="2"/>
          </w:tcPr>
          <w:p w14:paraId="1BD73403" w14:textId="77777777" w:rsidR="0026767D" w:rsidRPr="009079F8" w:rsidRDefault="0026767D" w:rsidP="0026767D">
            <w:pPr>
              <w:pStyle w:val="pqiTabBody"/>
              <w:rPr>
                <w:i/>
              </w:rPr>
            </w:pPr>
            <w:r>
              <w:rPr>
                <w:i/>
              </w:rPr>
              <w:t>i</w:t>
            </w:r>
          </w:p>
        </w:tc>
        <w:tc>
          <w:tcPr>
            <w:tcW w:w="5377" w:type="dxa"/>
          </w:tcPr>
          <w:p w14:paraId="29F30B9E" w14:textId="77777777" w:rsidR="0026767D" w:rsidRDefault="0026767D" w:rsidP="0026767D">
            <w:pPr>
              <w:pStyle w:val="pqiTabBody"/>
            </w:pPr>
            <w:r>
              <w:t>Rejestracja</w:t>
            </w:r>
          </w:p>
          <w:p w14:paraId="6C116C89" w14:textId="77777777" w:rsidR="0026767D" w:rsidRPr="009079F8" w:rsidRDefault="0026767D" w:rsidP="0026767D">
            <w:pPr>
              <w:pStyle w:val="pqiTabBody"/>
            </w:pPr>
            <w:r w:rsidRPr="00166898">
              <w:rPr>
                <w:rFonts w:ascii="Courier New" w:hAnsi="Courier New" w:cs="Courier New"/>
                <w:noProof/>
                <w:color w:val="0000FF"/>
              </w:rPr>
              <w:t>Registration</w:t>
            </w:r>
          </w:p>
        </w:tc>
        <w:tc>
          <w:tcPr>
            <w:tcW w:w="505" w:type="dxa"/>
            <w:gridSpan w:val="2"/>
          </w:tcPr>
          <w:p w14:paraId="737DB030" w14:textId="77777777" w:rsidR="0026767D" w:rsidRPr="009079F8" w:rsidRDefault="0026767D" w:rsidP="0026767D">
            <w:pPr>
              <w:pStyle w:val="pqiTabBody"/>
            </w:pPr>
            <w:r>
              <w:t>R</w:t>
            </w:r>
          </w:p>
        </w:tc>
        <w:tc>
          <w:tcPr>
            <w:tcW w:w="2542" w:type="dxa"/>
            <w:gridSpan w:val="2"/>
          </w:tcPr>
          <w:p w14:paraId="37DD1B59" w14:textId="77777777" w:rsidR="0026767D" w:rsidRPr="009079F8" w:rsidRDefault="0026767D" w:rsidP="0026767D">
            <w:pPr>
              <w:pStyle w:val="pqiTabBody"/>
            </w:pPr>
          </w:p>
        </w:tc>
        <w:tc>
          <w:tcPr>
            <w:tcW w:w="3245" w:type="dxa"/>
            <w:gridSpan w:val="2"/>
          </w:tcPr>
          <w:p w14:paraId="386EED30" w14:textId="77777777" w:rsidR="0026767D" w:rsidRPr="009079F8" w:rsidRDefault="0026767D" w:rsidP="0026767D">
            <w:pPr>
              <w:pStyle w:val="pqiTabBody"/>
            </w:pPr>
          </w:p>
        </w:tc>
        <w:tc>
          <w:tcPr>
            <w:tcW w:w="1051" w:type="dxa"/>
          </w:tcPr>
          <w:p w14:paraId="128E2BB3" w14:textId="77777777" w:rsidR="0026767D" w:rsidRPr="009079F8" w:rsidRDefault="0026767D" w:rsidP="0026767D">
            <w:pPr>
              <w:pStyle w:val="pqiTabBody"/>
            </w:pPr>
            <w:r>
              <w:t>an..35</w:t>
            </w:r>
          </w:p>
        </w:tc>
      </w:tr>
      <w:tr w:rsidR="0026767D" w:rsidRPr="009079F8" w14:paraId="5477BCB8" w14:textId="77777777" w:rsidTr="00345ABA">
        <w:trPr>
          <w:cantSplit/>
        </w:trPr>
        <w:tc>
          <w:tcPr>
            <w:tcW w:w="388" w:type="dxa"/>
          </w:tcPr>
          <w:p w14:paraId="716B66CB" w14:textId="77777777" w:rsidR="0026767D" w:rsidRDefault="0026767D" w:rsidP="0026767D">
            <w:pPr>
              <w:keepNext/>
              <w:rPr>
                <w:b/>
              </w:rPr>
            </w:pPr>
          </w:p>
        </w:tc>
        <w:tc>
          <w:tcPr>
            <w:tcW w:w="436" w:type="dxa"/>
            <w:gridSpan w:val="2"/>
          </w:tcPr>
          <w:p w14:paraId="40536D10" w14:textId="77777777" w:rsidR="0026767D" w:rsidRPr="009079F8" w:rsidRDefault="0026767D" w:rsidP="0026767D">
            <w:pPr>
              <w:pStyle w:val="pqiTabBody"/>
              <w:rPr>
                <w:i/>
              </w:rPr>
            </w:pPr>
            <w:r>
              <w:rPr>
                <w:i/>
              </w:rPr>
              <w:t>j</w:t>
            </w:r>
          </w:p>
        </w:tc>
        <w:tc>
          <w:tcPr>
            <w:tcW w:w="5377" w:type="dxa"/>
          </w:tcPr>
          <w:p w14:paraId="5B8BC744" w14:textId="77777777" w:rsidR="0026767D" w:rsidRDefault="0026767D" w:rsidP="0026767D">
            <w:pPr>
              <w:pStyle w:val="pqiTabBody"/>
            </w:pPr>
            <w:r>
              <w:t>Kraj rejestracji</w:t>
            </w:r>
          </w:p>
          <w:p w14:paraId="1C686E59" w14:textId="77777777" w:rsidR="0026767D" w:rsidRPr="009079F8" w:rsidRDefault="0026767D" w:rsidP="0026767D">
            <w:pPr>
              <w:pStyle w:val="pqiTabBody"/>
            </w:pPr>
            <w:r w:rsidRPr="00166898">
              <w:rPr>
                <w:rFonts w:ascii="Courier New" w:hAnsi="Courier New" w:cs="Courier New"/>
                <w:noProof/>
                <w:color w:val="0000FF"/>
              </w:rPr>
              <w:t>CountryOfRegistration</w:t>
            </w:r>
          </w:p>
        </w:tc>
        <w:tc>
          <w:tcPr>
            <w:tcW w:w="505" w:type="dxa"/>
            <w:gridSpan w:val="2"/>
          </w:tcPr>
          <w:p w14:paraId="6D5DFC5C" w14:textId="77777777" w:rsidR="0026767D" w:rsidRPr="009079F8" w:rsidRDefault="0026767D" w:rsidP="0026767D">
            <w:pPr>
              <w:pStyle w:val="pqiTabBody"/>
            </w:pPr>
            <w:r>
              <w:t>R</w:t>
            </w:r>
          </w:p>
        </w:tc>
        <w:tc>
          <w:tcPr>
            <w:tcW w:w="2542" w:type="dxa"/>
            <w:gridSpan w:val="2"/>
          </w:tcPr>
          <w:p w14:paraId="49A73FD2" w14:textId="77777777" w:rsidR="0026767D" w:rsidRPr="009079F8" w:rsidRDefault="0026767D" w:rsidP="0026767D">
            <w:pPr>
              <w:pStyle w:val="pqiTabBody"/>
            </w:pPr>
          </w:p>
        </w:tc>
        <w:tc>
          <w:tcPr>
            <w:tcW w:w="3245" w:type="dxa"/>
            <w:gridSpan w:val="2"/>
          </w:tcPr>
          <w:p w14:paraId="3048326F" w14:textId="77777777" w:rsidR="0026767D" w:rsidRPr="009079F8" w:rsidRDefault="0026767D" w:rsidP="0026767D">
            <w:pPr>
              <w:pStyle w:val="pqiTabBody"/>
            </w:pPr>
            <w:r>
              <w:t>Wartość ze słownika „</w:t>
            </w:r>
            <w:r w:rsidRPr="008C6FA2">
              <w:t xml:space="preserve">Kody </w:t>
            </w:r>
            <w:r>
              <w:t>krajów</w:t>
            </w:r>
            <w:r w:rsidRPr="008C6FA2">
              <w:t xml:space="preserve"> (</w:t>
            </w:r>
            <w:r>
              <w:t>Country</w:t>
            </w:r>
            <w:r w:rsidRPr="008C6FA2">
              <w:t xml:space="preserve"> </w:t>
            </w:r>
            <w:proofErr w:type="spellStart"/>
            <w:r w:rsidRPr="008C6FA2">
              <w:t>codes</w:t>
            </w:r>
            <w:proofErr w:type="spellEnd"/>
            <w:r w:rsidRPr="008C6FA2">
              <w:t>)</w:t>
            </w:r>
            <w:r>
              <w:t>” z wyjątkiem kodu „GR” zamiast którego wykorzystany jest kod „EL”.</w:t>
            </w:r>
          </w:p>
        </w:tc>
        <w:tc>
          <w:tcPr>
            <w:tcW w:w="1051" w:type="dxa"/>
          </w:tcPr>
          <w:p w14:paraId="5CC38950" w14:textId="77777777" w:rsidR="0026767D" w:rsidRPr="009079F8" w:rsidRDefault="0026767D" w:rsidP="0026767D">
            <w:pPr>
              <w:pStyle w:val="pqiTabBody"/>
            </w:pPr>
            <w:r>
              <w:t>a2</w:t>
            </w:r>
          </w:p>
        </w:tc>
      </w:tr>
      <w:tr w:rsidR="0026767D" w:rsidRPr="009079F8" w14:paraId="6B1FFA82" w14:textId="77777777" w:rsidTr="00345ABA">
        <w:trPr>
          <w:cantSplit/>
        </w:trPr>
        <w:tc>
          <w:tcPr>
            <w:tcW w:w="824" w:type="dxa"/>
            <w:gridSpan w:val="3"/>
          </w:tcPr>
          <w:p w14:paraId="108FC5F3" w14:textId="3C5D1322" w:rsidR="0026767D" w:rsidRPr="009079F8" w:rsidRDefault="0026767D" w:rsidP="0026767D">
            <w:pPr>
              <w:keepNext/>
              <w:rPr>
                <w:i/>
              </w:rPr>
            </w:pPr>
            <w:r>
              <w:rPr>
                <w:b/>
              </w:rPr>
              <w:lastRenderedPageBreak/>
              <w:t>5</w:t>
            </w:r>
          </w:p>
        </w:tc>
        <w:tc>
          <w:tcPr>
            <w:tcW w:w="5377" w:type="dxa"/>
          </w:tcPr>
          <w:p w14:paraId="76A9AC5A" w14:textId="59B3C389" w:rsidR="0026767D" w:rsidRDefault="0026767D" w:rsidP="0026767D">
            <w:pPr>
              <w:keepNext/>
              <w:rPr>
                <w:b/>
                <w:szCs w:val="20"/>
              </w:rPr>
            </w:pPr>
            <w:r>
              <w:rPr>
                <w:b/>
                <w:szCs w:val="20"/>
              </w:rPr>
              <w:t>Raport ze zdarzenia</w:t>
            </w:r>
          </w:p>
          <w:p w14:paraId="6645F7EC" w14:textId="77777777" w:rsidR="0026767D" w:rsidRPr="002F164A" w:rsidRDefault="0026767D" w:rsidP="0026767D">
            <w:pPr>
              <w:keepNext/>
              <w:rPr>
                <w:rFonts w:ascii="Courier New" w:hAnsi="Courier New" w:cs="Courier New"/>
                <w:noProof/>
                <w:color w:val="0000FF"/>
                <w:szCs w:val="20"/>
              </w:rPr>
            </w:pPr>
            <w:r w:rsidRPr="002F164A">
              <w:rPr>
                <w:rFonts w:ascii="Courier New" w:hAnsi="Courier New" w:cs="Courier New"/>
                <w:noProof/>
                <w:color w:val="0000FF"/>
                <w:szCs w:val="20"/>
              </w:rPr>
              <w:t>EventReport</w:t>
            </w:r>
          </w:p>
        </w:tc>
        <w:tc>
          <w:tcPr>
            <w:tcW w:w="505" w:type="dxa"/>
            <w:gridSpan w:val="2"/>
          </w:tcPr>
          <w:p w14:paraId="2545030F" w14:textId="606143D9" w:rsidR="0026767D" w:rsidRPr="002F164A" w:rsidRDefault="0026767D" w:rsidP="0026767D">
            <w:pPr>
              <w:keepNext/>
              <w:jc w:val="center"/>
              <w:rPr>
                <w:b/>
              </w:rPr>
            </w:pPr>
            <w:r>
              <w:rPr>
                <w:b/>
              </w:rPr>
              <w:t>R</w:t>
            </w:r>
          </w:p>
        </w:tc>
        <w:tc>
          <w:tcPr>
            <w:tcW w:w="2542" w:type="dxa"/>
            <w:gridSpan w:val="2"/>
          </w:tcPr>
          <w:p w14:paraId="1F3D893D" w14:textId="6BA08414" w:rsidR="0026767D" w:rsidRPr="002F164A" w:rsidRDefault="0026767D" w:rsidP="0026767D">
            <w:pPr>
              <w:keepNext/>
              <w:rPr>
                <w:b/>
                <w:lang w:eastAsia="en-GB"/>
              </w:rPr>
            </w:pPr>
          </w:p>
        </w:tc>
        <w:tc>
          <w:tcPr>
            <w:tcW w:w="3245" w:type="dxa"/>
            <w:gridSpan w:val="2"/>
          </w:tcPr>
          <w:p w14:paraId="16C6BD15" w14:textId="77777777" w:rsidR="0026767D" w:rsidRPr="0072755A" w:rsidRDefault="0026767D" w:rsidP="0026767D">
            <w:pPr>
              <w:keepNext/>
              <w:rPr>
                <w:b/>
              </w:rPr>
            </w:pPr>
          </w:p>
        </w:tc>
        <w:tc>
          <w:tcPr>
            <w:tcW w:w="1051" w:type="dxa"/>
          </w:tcPr>
          <w:p w14:paraId="615092E3" w14:textId="77777777" w:rsidR="0026767D" w:rsidRPr="0072755A" w:rsidRDefault="0026767D" w:rsidP="0026767D">
            <w:pPr>
              <w:keepNext/>
              <w:rPr>
                <w:b/>
              </w:rPr>
            </w:pPr>
            <w:r w:rsidRPr="0072755A">
              <w:rPr>
                <w:b/>
              </w:rPr>
              <w:t>1x</w:t>
            </w:r>
          </w:p>
        </w:tc>
      </w:tr>
      <w:tr w:rsidR="0026767D" w:rsidRPr="009079F8" w14:paraId="572DD735" w14:textId="77777777" w:rsidTr="00345ABA">
        <w:trPr>
          <w:cantSplit/>
        </w:trPr>
        <w:tc>
          <w:tcPr>
            <w:tcW w:w="388" w:type="dxa"/>
          </w:tcPr>
          <w:p w14:paraId="44DA4A95" w14:textId="77777777" w:rsidR="0026767D" w:rsidRDefault="0026767D" w:rsidP="0026767D">
            <w:pPr>
              <w:keepNext/>
              <w:rPr>
                <w:b/>
              </w:rPr>
            </w:pPr>
          </w:p>
        </w:tc>
        <w:tc>
          <w:tcPr>
            <w:tcW w:w="436" w:type="dxa"/>
            <w:gridSpan w:val="2"/>
          </w:tcPr>
          <w:p w14:paraId="056C0BA0" w14:textId="77777777" w:rsidR="0026767D" w:rsidRPr="009079F8" w:rsidRDefault="0026767D" w:rsidP="0026767D">
            <w:pPr>
              <w:rPr>
                <w:i/>
              </w:rPr>
            </w:pPr>
            <w:r>
              <w:rPr>
                <w:i/>
              </w:rPr>
              <w:t>a</w:t>
            </w:r>
          </w:p>
        </w:tc>
        <w:tc>
          <w:tcPr>
            <w:tcW w:w="5377" w:type="dxa"/>
          </w:tcPr>
          <w:p w14:paraId="1D06B645" w14:textId="77777777" w:rsidR="0026767D" w:rsidRDefault="0026767D" w:rsidP="0026767D">
            <w:r>
              <w:t>Data zdarzenia</w:t>
            </w:r>
          </w:p>
          <w:p w14:paraId="258B30F0" w14:textId="77777777" w:rsidR="0026767D" w:rsidRPr="002F164A" w:rsidRDefault="0026767D" w:rsidP="0026767D">
            <w:pPr>
              <w:rPr>
                <w:rFonts w:ascii="Courier New" w:hAnsi="Courier New" w:cs="Courier New"/>
                <w:noProof/>
                <w:color w:val="0000FF"/>
                <w:szCs w:val="20"/>
              </w:rPr>
            </w:pPr>
            <w:r w:rsidRPr="002F164A">
              <w:rPr>
                <w:rFonts w:ascii="Courier New" w:hAnsi="Courier New" w:cs="Courier New"/>
                <w:noProof/>
                <w:color w:val="0000FF"/>
                <w:szCs w:val="20"/>
              </w:rPr>
              <w:t>DateOfEvent</w:t>
            </w:r>
          </w:p>
        </w:tc>
        <w:tc>
          <w:tcPr>
            <w:tcW w:w="505" w:type="dxa"/>
            <w:gridSpan w:val="2"/>
          </w:tcPr>
          <w:p w14:paraId="67E11FAE" w14:textId="77777777" w:rsidR="0026767D" w:rsidRDefault="0026767D" w:rsidP="0026767D">
            <w:pPr>
              <w:jc w:val="center"/>
            </w:pPr>
            <w:r>
              <w:t>R</w:t>
            </w:r>
          </w:p>
        </w:tc>
        <w:tc>
          <w:tcPr>
            <w:tcW w:w="2542" w:type="dxa"/>
            <w:gridSpan w:val="2"/>
          </w:tcPr>
          <w:p w14:paraId="428954C4" w14:textId="77777777" w:rsidR="0026767D" w:rsidRDefault="0026767D" w:rsidP="0026767D"/>
        </w:tc>
        <w:tc>
          <w:tcPr>
            <w:tcW w:w="3245" w:type="dxa"/>
            <w:gridSpan w:val="2"/>
          </w:tcPr>
          <w:p w14:paraId="2985B507" w14:textId="77777777" w:rsidR="0026767D" w:rsidRPr="009079F8" w:rsidRDefault="0026767D" w:rsidP="0026767D">
            <w:pPr>
              <w:rPr>
                <w:szCs w:val="20"/>
                <w:lang w:eastAsia="en-GB"/>
              </w:rPr>
            </w:pPr>
          </w:p>
        </w:tc>
        <w:tc>
          <w:tcPr>
            <w:tcW w:w="1051" w:type="dxa"/>
          </w:tcPr>
          <w:p w14:paraId="097E8E82" w14:textId="77777777" w:rsidR="0026767D" w:rsidRPr="009079F8" w:rsidRDefault="0026767D" w:rsidP="0026767D">
            <w:proofErr w:type="spellStart"/>
            <w:r>
              <w:t>date</w:t>
            </w:r>
            <w:proofErr w:type="spellEnd"/>
          </w:p>
        </w:tc>
      </w:tr>
      <w:tr w:rsidR="0026767D" w:rsidRPr="009079F8" w14:paraId="6377DCD4" w14:textId="77777777" w:rsidTr="00345ABA">
        <w:trPr>
          <w:cantSplit/>
        </w:trPr>
        <w:tc>
          <w:tcPr>
            <w:tcW w:w="388" w:type="dxa"/>
          </w:tcPr>
          <w:p w14:paraId="14A5FF1F" w14:textId="77777777" w:rsidR="0026767D" w:rsidRDefault="0026767D" w:rsidP="0026767D">
            <w:pPr>
              <w:keepNext/>
              <w:rPr>
                <w:b/>
              </w:rPr>
            </w:pPr>
          </w:p>
        </w:tc>
        <w:tc>
          <w:tcPr>
            <w:tcW w:w="436" w:type="dxa"/>
            <w:gridSpan w:val="2"/>
          </w:tcPr>
          <w:p w14:paraId="3F390D32" w14:textId="77777777" w:rsidR="0026767D" w:rsidRPr="009079F8" w:rsidRDefault="0026767D" w:rsidP="0026767D">
            <w:pPr>
              <w:rPr>
                <w:i/>
              </w:rPr>
            </w:pPr>
            <w:r>
              <w:rPr>
                <w:i/>
              </w:rPr>
              <w:t>b</w:t>
            </w:r>
          </w:p>
        </w:tc>
        <w:tc>
          <w:tcPr>
            <w:tcW w:w="5377" w:type="dxa"/>
          </w:tcPr>
          <w:p w14:paraId="0ABC1534" w14:textId="77777777" w:rsidR="0026767D" w:rsidRDefault="0026767D" w:rsidP="0026767D">
            <w:r>
              <w:t>Miejsce zdarzenia</w:t>
            </w:r>
          </w:p>
          <w:p w14:paraId="6C861DCA" w14:textId="77777777" w:rsidR="0026767D" w:rsidRPr="002F164A" w:rsidRDefault="0026767D" w:rsidP="0026767D">
            <w:pPr>
              <w:rPr>
                <w:rFonts w:ascii="Courier New" w:hAnsi="Courier New" w:cs="Courier New"/>
                <w:noProof/>
                <w:color w:val="0000FF"/>
                <w:szCs w:val="20"/>
              </w:rPr>
            </w:pPr>
            <w:r w:rsidRPr="002F164A">
              <w:rPr>
                <w:rFonts w:ascii="Courier New" w:hAnsi="Courier New" w:cs="Courier New"/>
                <w:noProof/>
                <w:color w:val="0000FF"/>
                <w:szCs w:val="20"/>
              </w:rPr>
              <w:t>PlaceOfEvent</w:t>
            </w:r>
          </w:p>
        </w:tc>
        <w:tc>
          <w:tcPr>
            <w:tcW w:w="505" w:type="dxa"/>
            <w:gridSpan w:val="2"/>
          </w:tcPr>
          <w:p w14:paraId="7031CD89" w14:textId="07F7D20E" w:rsidR="0026767D" w:rsidRDefault="0026767D" w:rsidP="0026767D">
            <w:pPr>
              <w:jc w:val="center"/>
            </w:pPr>
            <w:r>
              <w:t>R</w:t>
            </w:r>
          </w:p>
        </w:tc>
        <w:tc>
          <w:tcPr>
            <w:tcW w:w="2542" w:type="dxa"/>
            <w:gridSpan w:val="2"/>
          </w:tcPr>
          <w:p w14:paraId="3A879420" w14:textId="2C5775FC" w:rsidR="0026767D" w:rsidRDefault="0026767D" w:rsidP="0026767D"/>
        </w:tc>
        <w:tc>
          <w:tcPr>
            <w:tcW w:w="3245" w:type="dxa"/>
            <w:gridSpan w:val="2"/>
          </w:tcPr>
          <w:p w14:paraId="7E4A5B73" w14:textId="77777777" w:rsidR="0026767D" w:rsidRPr="009079F8" w:rsidRDefault="0026767D" w:rsidP="0026767D">
            <w:pPr>
              <w:rPr>
                <w:szCs w:val="20"/>
                <w:lang w:eastAsia="en-GB"/>
              </w:rPr>
            </w:pPr>
          </w:p>
        </w:tc>
        <w:tc>
          <w:tcPr>
            <w:tcW w:w="1051" w:type="dxa"/>
          </w:tcPr>
          <w:p w14:paraId="05A34417" w14:textId="77777777" w:rsidR="0026767D" w:rsidRPr="009079F8" w:rsidRDefault="0026767D" w:rsidP="0026767D">
            <w:r>
              <w:t>an..350</w:t>
            </w:r>
          </w:p>
        </w:tc>
      </w:tr>
      <w:tr w:rsidR="0026767D" w:rsidRPr="009079F8" w14:paraId="0F66C7DA" w14:textId="77777777" w:rsidTr="00345ABA">
        <w:trPr>
          <w:cantSplit/>
        </w:trPr>
        <w:tc>
          <w:tcPr>
            <w:tcW w:w="824" w:type="dxa"/>
            <w:gridSpan w:val="3"/>
          </w:tcPr>
          <w:p w14:paraId="085F8CE2" w14:textId="77777777" w:rsidR="0026767D" w:rsidRDefault="0026767D" w:rsidP="0026767D">
            <w:pPr>
              <w:keepNext/>
              <w:rPr>
                <w:b/>
              </w:rPr>
            </w:pPr>
          </w:p>
        </w:tc>
        <w:tc>
          <w:tcPr>
            <w:tcW w:w="5377" w:type="dxa"/>
          </w:tcPr>
          <w:p w14:paraId="54AC61BD" w14:textId="77777777" w:rsidR="0026767D" w:rsidRDefault="0026767D" w:rsidP="0026767D">
            <w:pPr>
              <w:pStyle w:val="pqiTabBody"/>
            </w:pPr>
            <w:r>
              <w:t>JĘZYK ELEMENTU</w:t>
            </w:r>
            <w:r w:rsidRPr="009079F8">
              <w:t xml:space="preserve"> </w:t>
            </w:r>
          </w:p>
          <w:p w14:paraId="742E6CDE" w14:textId="77777777" w:rsidR="0026767D" w:rsidRDefault="0026767D" w:rsidP="0026767D">
            <w:r>
              <w:rPr>
                <w:rFonts w:ascii="Courier New" w:hAnsi="Courier New" w:cs="Courier New"/>
                <w:noProof/>
                <w:color w:val="0000FF"/>
              </w:rPr>
              <w:t>@language</w:t>
            </w:r>
          </w:p>
        </w:tc>
        <w:tc>
          <w:tcPr>
            <w:tcW w:w="505" w:type="dxa"/>
            <w:gridSpan w:val="2"/>
          </w:tcPr>
          <w:p w14:paraId="34137F5A" w14:textId="32562009" w:rsidR="0026767D" w:rsidRDefault="0026767D" w:rsidP="0026767D">
            <w:pPr>
              <w:jc w:val="center"/>
            </w:pPr>
            <w:r>
              <w:t>R</w:t>
            </w:r>
          </w:p>
        </w:tc>
        <w:tc>
          <w:tcPr>
            <w:tcW w:w="2542" w:type="dxa"/>
            <w:gridSpan w:val="2"/>
          </w:tcPr>
          <w:p w14:paraId="6B097F87" w14:textId="11C10FFF" w:rsidR="0026767D" w:rsidRPr="003C4E6F" w:rsidRDefault="0026767D" w:rsidP="0026767D">
            <w:pPr>
              <w:pStyle w:val="pqiTabBody"/>
            </w:pPr>
          </w:p>
        </w:tc>
        <w:tc>
          <w:tcPr>
            <w:tcW w:w="3245" w:type="dxa"/>
            <w:gridSpan w:val="2"/>
          </w:tcPr>
          <w:p w14:paraId="666E4418" w14:textId="77777777" w:rsidR="0026767D" w:rsidRDefault="0026767D" w:rsidP="0026767D">
            <w:pPr>
              <w:pStyle w:val="pqiTabBody"/>
            </w:pPr>
            <w:r>
              <w:t>Atrybut.</w:t>
            </w:r>
          </w:p>
          <w:p w14:paraId="2F3735D8" w14:textId="3A2892A1" w:rsidR="00C57B8E" w:rsidRPr="009079F8" w:rsidRDefault="0026767D" w:rsidP="0026767D">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051" w:type="dxa"/>
          </w:tcPr>
          <w:p w14:paraId="7419733C" w14:textId="77777777" w:rsidR="0026767D" w:rsidRPr="009079F8" w:rsidRDefault="0026767D" w:rsidP="0026767D">
            <w:r w:rsidRPr="009079F8">
              <w:t>a2</w:t>
            </w:r>
          </w:p>
        </w:tc>
      </w:tr>
      <w:tr w:rsidR="0026767D" w:rsidRPr="009079F8" w14:paraId="5A41C5B0" w14:textId="77777777" w:rsidTr="00345ABA">
        <w:trPr>
          <w:cantSplit/>
        </w:trPr>
        <w:tc>
          <w:tcPr>
            <w:tcW w:w="388" w:type="dxa"/>
          </w:tcPr>
          <w:p w14:paraId="750D9DD4" w14:textId="77777777" w:rsidR="0026767D" w:rsidRDefault="0026767D" w:rsidP="0026767D">
            <w:pPr>
              <w:keepNext/>
              <w:rPr>
                <w:b/>
              </w:rPr>
            </w:pPr>
          </w:p>
        </w:tc>
        <w:tc>
          <w:tcPr>
            <w:tcW w:w="436" w:type="dxa"/>
            <w:gridSpan w:val="2"/>
          </w:tcPr>
          <w:p w14:paraId="266CD197" w14:textId="77777777" w:rsidR="0026767D" w:rsidRPr="009079F8" w:rsidRDefault="0026767D" w:rsidP="0026767D">
            <w:pPr>
              <w:pStyle w:val="pqiTabBody"/>
              <w:rPr>
                <w:i/>
              </w:rPr>
            </w:pPr>
            <w:r>
              <w:rPr>
                <w:i/>
              </w:rPr>
              <w:t>c</w:t>
            </w:r>
          </w:p>
        </w:tc>
        <w:tc>
          <w:tcPr>
            <w:tcW w:w="5377" w:type="dxa"/>
          </w:tcPr>
          <w:p w14:paraId="37B16632" w14:textId="77777777" w:rsidR="0026767D" w:rsidRDefault="0026767D" w:rsidP="0026767D">
            <w:r>
              <w:t>Imię i nazwisko urzędnika</w:t>
            </w:r>
          </w:p>
          <w:p w14:paraId="2BAA6BED" w14:textId="77777777" w:rsidR="0026767D" w:rsidRPr="00382C47" w:rsidRDefault="0026767D" w:rsidP="0026767D">
            <w:pPr>
              <w:pStyle w:val="pqiTabBody"/>
              <w:rPr>
                <w:rFonts w:ascii="Courier New" w:hAnsi="Courier New" w:cs="Courier New"/>
                <w:noProof/>
                <w:color w:val="0000FF"/>
              </w:rPr>
            </w:pPr>
            <w:r w:rsidRPr="00382C47">
              <w:rPr>
                <w:rFonts w:ascii="Courier New" w:hAnsi="Courier New" w:cs="Courier New"/>
                <w:noProof/>
                <w:color w:val="0000FF"/>
              </w:rPr>
              <w:t>ExciseOfficerIdentification</w:t>
            </w:r>
          </w:p>
        </w:tc>
        <w:tc>
          <w:tcPr>
            <w:tcW w:w="505" w:type="dxa"/>
            <w:gridSpan w:val="2"/>
          </w:tcPr>
          <w:p w14:paraId="43FB1BD2" w14:textId="77777777" w:rsidR="0026767D" w:rsidRPr="009079F8" w:rsidRDefault="0026767D" w:rsidP="0026767D">
            <w:pPr>
              <w:pStyle w:val="pqiTabBody"/>
            </w:pPr>
            <w:r>
              <w:t>O</w:t>
            </w:r>
          </w:p>
        </w:tc>
        <w:tc>
          <w:tcPr>
            <w:tcW w:w="2542" w:type="dxa"/>
            <w:gridSpan w:val="2"/>
          </w:tcPr>
          <w:p w14:paraId="13670E06" w14:textId="77777777" w:rsidR="0026767D" w:rsidRPr="009079F8" w:rsidRDefault="0026767D" w:rsidP="0026767D">
            <w:pPr>
              <w:pStyle w:val="pqiTabBody"/>
            </w:pPr>
          </w:p>
        </w:tc>
        <w:tc>
          <w:tcPr>
            <w:tcW w:w="3245" w:type="dxa"/>
            <w:gridSpan w:val="2"/>
          </w:tcPr>
          <w:p w14:paraId="7391C1A3" w14:textId="77777777" w:rsidR="0026767D" w:rsidRPr="002B761F" w:rsidRDefault="0026767D" w:rsidP="0026767D">
            <w:pPr>
              <w:pStyle w:val="pqiTabBody"/>
            </w:pPr>
          </w:p>
        </w:tc>
        <w:tc>
          <w:tcPr>
            <w:tcW w:w="1051" w:type="dxa"/>
          </w:tcPr>
          <w:p w14:paraId="39BE72AA" w14:textId="77777777" w:rsidR="0026767D" w:rsidRPr="009079F8" w:rsidRDefault="0026767D" w:rsidP="0026767D">
            <w:pPr>
              <w:pStyle w:val="pqiTabBody"/>
            </w:pPr>
            <w:r>
              <w:t>an..35</w:t>
            </w:r>
          </w:p>
        </w:tc>
      </w:tr>
      <w:tr w:rsidR="0026767D" w:rsidRPr="009079F8" w14:paraId="411E6D9F" w14:textId="77777777" w:rsidTr="00345ABA">
        <w:trPr>
          <w:cantSplit/>
        </w:trPr>
        <w:tc>
          <w:tcPr>
            <w:tcW w:w="388" w:type="dxa"/>
          </w:tcPr>
          <w:p w14:paraId="2849DA4A" w14:textId="77777777" w:rsidR="0026767D" w:rsidRDefault="0026767D" w:rsidP="0026767D">
            <w:pPr>
              <w:keepNext/>
              <w:rPr>
                <w:b/>
              </w:rPr>
            </w:pPr>
          </w:p>
        </w:tc>
        <w:tc>
          <w:tcPr>
            <w:tcW w:w="436" w:type="dxa"/>
            <w:gridSpan w:val="2"/>
          </w:tcPr>
          <w:p w14:paraId="34480B32" w14:textId="77777777" w:rsidR="0026767D" w:rsidRPr="009079F8" w:rsidRDefault="0026767D" w:rsidP="0026767D">
            <w:pPr>
              <w:pStyle w:val="pqiTabBody"/>
              <w:rPr>
                <w:i/>
              </w:rPr>
            </w:pPr>
            <w:r>
              <w:rPr>
                <w:i/>
              </w:rPr>
              <w:t>d</w:t>
            </w:r>
          </w:p>
        </w:tc>
        <w:tc>
          <w:tcPr>
            <w:tcW w:w="5377" w:type="dxa"/>
          </w:tcPr>
          <w:p w14:paraId="4AE24D7D" w14:textId="77777777" w:rsidR="0026767D" w:rsidRDefault="0026767D" w:rsidP="0026767D">
            <w:r>
              <w:t>Osoba zgłaszająca zdarzenie</w:t>
            </w:r>
          </w:p>
          <w:p w14:paraId="66C38375" w14:textId="77777777" w:rsidR="0026767D" w:rsidRPr="002F164A" w:rsidRDefault="0026767D" w:rsidP="0026767D">
            <w:pPr>
              <w:pStyle w:val="pqiTabBody"/>
              <w:rPr>
                <w:rFonts w:ascii="Courier New" w:hAnsi="Courier New" w:cs="Courier New"/>
                <w:noProof/>
                <w:color w:val="0000FF"/>
              </w:rPr>
            </w:pPr>
            <w:r w:rsidRPr="002F164A">
              <w:rPr>
                <w:rFonts w:ascii="Courier New" w:hAnsi="Courier New" w:cs="Courier New"/>
                <w:noProof/>
                <w:color w:val="0000FF"/>
              </w:rPr>
              <w:t>SubmittingPerson</w:t>
            </w:r>
          </w:p>
        </w:tc>
        <w:tc>
          <w:tcPr>
            <w:tcW w:w="505" w:type="dxa"/>
            <w:gridSpan w:val="2"/>
          </w:tcPr>
          <w:p w14:paraId="7597118B" w14:textId="77777777" w:rsidR="0026767D" w:rsidRPr="009079F8" w:rsidRDefault="0026767D" w:rsidP="0026767D">
            <w:pPr>
              <w:pStyle w:val="pqiTabBody"/>
            </w:pPr>
            <w:r>
              <w:t>R</w:t>
            </w:r>
          </w:p>
        </w:tc>
        <w:tc>
          <w:tcPr>
            <w:tcW w:w="2542" w:type="dxa"/>
            <w:gridSpan w:val="2"/>
          </w:tcPr>
          <w:p w14:paraId="3F88ECDE" w14:textId="77777777" w:rsidR="0026767D" w:rsidRPr="009079F8" w:rsidRDefault="0026767D" w:rsidP="0026767D">
            <w:pPr>
              <w:pStyle w:val="pqiTabBody"/>
            </w:pPr>
          </w:p>
        </w:tc>
        <w:tc>
          <w:tcPr>
            <w:tcW w:w="3245" w:type="dxa"/>
            <w:gridSpan w:val="2"/>
          </w:tcPr>
          <w:p w14:paraId="02F3E5BB" w14:textId="77777777" w:rsidR="0026767D" w:rsidRPr="002B761F" w:rsidRDefault="0026767D" w:rsidP="0026767D">
            <w:pPr>
              <w:pStyle w:val="pqiTabBody"/>
            </w:pPr>
          </w:p>
        </w:tc>
        <w:tc>
          <w:tcPr>
            <w:tcW w:w="1051" w:type="dxa"/>
          </w:tcPr>
          <w:p w14:paraId="61C0EBAE" w14:textId="77777777" w:rsidR="0026767D" w:rsidRPr="009079F8" w:rsidRDefault="0026767D" w:rsidP="0026767D">
            <w:pPr>
              <w:pStyle w:val="pqiTabBody"/>
            </w:pPr>
            <w:r>
              <w:t>an..35</w:t>
            </w:r>
          </w:p>
        </w:tc>
      </w:tr>
      <w:tr w:rsidR="0026767D" w:rsidRPr="009079F8" w14:paraId="616ACBDF" w14:textId="77777777" w:rsidTr="00345ABA">
        <w:trPr>
          <w:cantSplit/>
        </w:trPr>
        <w:tc>
          <w:tcPr>
            <w:tcW w:w="388" w:type="dxa"/>
          </w:tcPr>
          <w:p w14:paraId="47603D76" w14:textId="77777777" w:rsidR="0026767D" w:rsidRDefault="0026767D" w:rsidP="0026767D">
            <w:pPr>
              <w:keepNext/>
              <w:rPr>
                <w:b/>
              </w:rPr>
            </w:pPr>
          </w:p>
        </w:tc>
        <w:tc>
          <w:tcPr>
            <w:tcW w:w="436" w:type="dxa"/>
            <w:gridSpan w:val="2"/>
          </w:tcPr>
          <w:p w14:paraId="5222A365" w14:textId="77777777" w:rsidR="0026767D" w:rsidRPr="009079F8" w:rsidRDefault="0026767D" w:rsidP="0026767D">
            <w:pPr>
              <w:pStyle w:val="pqiTabBody"/>
              <w:rPr>
                <w:i/>
              </w:rPr>
            </w:pPr>
            <w:r>
              <w:rPr>
                <w:i/>
              </w:rPr>
              <w:t>e</w:t>
            </w:r>
          </w:p>
        </w:tc>
        <w:tc>
          <w:tcPr>
            <w:tcW w:w="5377" w:type="dxa"/>
          </w:tcPr>
          <w:p w14:paraId="15E33721" w14:textId="77777777" w:rsidR="0026767D" w:rsidRDefault="0026767D" w:rsidP="0026767D">
            <w:r>
              <w:t>Kod osoby zgłaszającej zdarzenie</w:t>
            </w:r>
          </w:p>
          <w:p w14:paraId="48C6B3DF" w14:textId="77777777" w:rsidR="0026767D" w:rsidRPr="002F164A" w:rsidRDefault="0026767D" w:rsidP="0026767D">
            <w:pPr>
              <w:pStyle w:val="pqiTabBody"/>
              <w:rPr>
                <w:rFonts w:ascii="Courier New" w:hAnsi="Courier New" w:cs="Courier New"/>
                <w:noProof/>
                <w:color w:val="0000FF"/>
              </w:rPr>
            </w:pPr>
            <w:r w:rsidRPr="002F164A">
              <w:rPr>
                <w:rFonts w:ascii="Courier New" w:hAnsi="Courier New" w:cs="Courier New"/>
                <w:noProof/>
                <w:color w:val="0000FF"/>
              </w:rPr>
              <w:t>SubmittingPersonCode</w:t>
            </w:r>
          </w:p>
        </w:tc>
        <w:tc>
          <w:tcPr>
            <w:tcW w:w="505" w:type="dxa"/>
            <w:gridSpan w:val="2"/>
          </w:tcPr>
          <w:p w14:paraId="09EF4569" w14:textId="77777777" w:rsidR="0026767D" w:rsidRPr="009079F8" w:rsidRDefault="0026767D" w:rsidP="0026767D">
            <w:pPr>
              <w:pStyle w:val="pqiTabBody"/>
            </w:pPr>
            <w:r>
              <w:t>R</w:t>
            </w:r>
          </w:p>
        </w:tc>
        <w:tc>
          <w:tcPr>
            <w:tcW w:w="2542" w:type="dxa"/>
            <w:gridSpan w:val="2"/>
          </w:tcPr>
          <w:p w14:paraId="3B4686FD" w14:textId="77777777" w:rsidR="0026767D" w:rsidRPr="009079F8" w:rsidRDefault="0026767D" w:rsidP="0026767D">
            <w:pPr>
              <w:pStyle w:val="pqiTabBody"/>
            </w:pPr>
          </w:p>
        </w:tc>
        <w:tc>
          <w:tcPr>
            <w:tcW w:w="3245" w:type="dxa"/>
            <w:gridSpan w:val="2"/>
          </w:tcPr>
          <w:p w14:paraId="1BB57A72" w14:textId="77777777" w:rsidR="0026767D" w:rsidRDefault="0026767D" w:rsidP="0026767D">
            <w:pPr>
              <w:pStyle w:val="pqiTabBody"/>
            </w:pPr>
            <w:r>
              <w:t>Atrybut.</w:t>
            </w:r>
          </w:p>
          <w:p w14:paraId="1C27156C" w14:textId="77777777" w:rsidR="0026767D" w:rsidRPr="002B761F" w:rsidRDefault="0026767D" w:rsidP="0026767D">
            <w:pPr>
              <w:pStyle w:val="pqiTabBody"/>
            </w:pPr>
            <w:r>
              <w:t>Wartość ze słownika „Osoby zgłaszające zdarzenie (</w:t>
            </w:r>
            <w:r w:rsidRPr="009B79F3">
              <w:t xml:space="preserve">Event </w:t>
            </w:r>
            <w:proofErr w:type="spellStart"/>
            <w:r w:rsidRPr="009B79F3">
              <w:t>Submitting</w:t>
            </w:r>
            <w:proofErr w:type="spellEnd"/>
            <w:r w:rsidRPr="009B79F3">
              <w:t xml:space="preserve"> </w:t>
            </w:r>
            <w:proofErr w:type="spellStart"/>
            <w:r w:rsidRPr="009B79F3">
              <w:t>Persons</w:t>
            </w:r>
            <w:proofErr w:type="spellEnd"/>
            <w:r>
              <w:t>)”.</w:t>
            </w:r>
          </w:p>
        </w:tc>
        <w:tc>
          <w:tcPr>
            <w:tcW w:w="1051" w:type="dxa"/>
          </w:tcPr>
          <w:p w14:paraId="226D97F1" w14:textId="77777777" w:rsidR="0026767D" w:rsidRPr="009079F8" w:rsidRDefault="0026767D" w:rsidP="0026767D">
            <w:pPr>
              <w:pStyle w:val="pqiTabBody"/>
            </w:pPr>
            <w:r>
              <w:t>n..2</w:t>
            </w:r>
          </w:p>
        </w:tc>
      </w:tr>
      <w:tr w:rsidR="0026767D" w:rsidRPr="009079F8" w14:paraId="4C155952" w14:textId="77777777" w:rsidTr="00345ABA">
        <w:trPr>
          <w:cantSplit/>
        </w:trPr>
        <w:tc>
          <w:tcPr>
            <w:tcW w:w="388" w:type="dxa"/>
          </w:tcPr>
          <w:p w14:paraId="591C0340" w14:textId="77777777" w:rsidR="0026767D" w:rsidRDefault="0026767D" w:rsidP="0026767D">
            <w:pPr>
              <w:keepNext/>
              <w:rPr>
                <w:b/>
              </w:rPr>
            </w:pPr>
          </w:p>
        </w:tc>
        <w:tc>
          <w:tcPr>
            <w:tcW w:w="436" w:type="dxa"/>
            <w:gridSpan w:val="2"/>
          </w:tcPr>
          <w:p w14:paraId="22B594E7" w14:textId="77777777" w:rsidR="0026767D" w:rsidRDefault="0026767D" w:rsidP="0026767D">
            <w:pPr>
              <w:pStyle w:val="pqiTabBody"/>
              <w:rPr>
                <w:i/>
              </w:rPr>
            </w:pPr>
            <w:r>
              <w:rPr>
                <w:i/>
              </w:rPr>
              <w:t>f</w:t>
            </w:r>
          </w:p>
        </w:tc>
        <w:tc>
          <w:tcPr>
            <w:tcW w:w="5377" w:type="dxa"/>
          </w:tcPr>
          <w:p w14:paraId="2B1E35EA" w14:textId="77777777" w:rsidR="0026767D" w:rsidRDefault="0026767D" w:rsidP="0026767D">
            <w:pPr>
              <w:pStyle w:val="pqiTabBody"/>
            </w:pPr>
            <w:r w:rsidRPr="009079F8">
              <w:t>Dodatkowe informacje</w:t>
            </w:r>
            <w:r>
              <w:t xml:space="preserve"> o osobie zgłaszającej zdarzenie</w:t>
            </w:r>
          </w:p>
          <w:p w14:paraId="41071D3C" w14:textId="77777777" w:rsidR="0026767D" w:rsidRPr="00464E30" w:rsidRDefault="0026767D" w:rsidP="0026767D">
            <w:pPr>
              <w:pStyle w:val="pqiTabBody"/>
              <w:rPr>
                <w:rFonts w:ascii="Courier New" w:hAnsi="Courier New" w:cs="Courier New"/>
                <w:noProof/>
                <w:color w:val="0000FF"/>
              </w:rPr>
            </w:pPr>
            <w:r w:rsidRPr="00464E30">
              <w:rPr>
                <w:rFonts w:ascii="Courier New" w:hAnsi="Courier New" w:cs="Courier New"/>
                <w:noProof/>
                <w:color w:val="0000FF"/>
              </w:rPr>
              <w:t>SubmittingPersonComplement</w:t>
            </w:r>
          </w:p>
        </w:tc>
        <w:tc>
          <w:tcPr>
            <w:tcW w:w="505" w:type="dxa"/>
            <w:gridSpan w:val="2"/>
          </w:tcPr>
          <w:p w14:paraId="48F96EB9" w14:textId="77777777" w:rsidR="0026767D" w:rsidRDefault="0026767D" w:rsidP="0026767D">
            <w:pPr>
              <w:pStyle w:val="pqiTabBody"/>
            </w:pPr>
            <w:r>
              <w:t>D</w:t>
            </w:r>
          </w:p>
        </w:tc>
        <w:tc>
          <w:tcPr>
            <w:tcW w:w="2542" w:type="dxa"/>
            <w:gridSpan w:val="2"/>
          </w:tcPr>
          <w:p w14:paraId="24198693" w14:textId="368F74A4" w:rsidR="0026767D" w:rsidRDefault="0026767D" w:rsidP="0026767D">
            <w:pPr>
              <w:pStyle w:val="pqiTabBody"/>
            </w:pPr>
            <w:r>
              <w:t>„R” gdy w polu 5e wybrano wartość „0 – Inne”.</w:t>
            </w:r>
          </w:p>
          <w:p w14:paraId="024C874E" w14:textId="77777777" w:rsidR="0026767D" w:rsidRPr="009079F8" w:rsidRDefault="0026767D" w:rsidP="0026767D">
            <w:pPr>
              <w:pStyle w:val="pqiTabBody"/>
            </w:pPr>
            <w:r>
              <w:t>„O” w pozostałych przypadkach.</w:t>
            </w:r>
          </w:p>
        </w:tc>
        <w:tc>
          <w:tcPr>
            <w:tcW w:w="3245" w:type="dxa"/>
            <w:gridSpan w:val="2"/>
          </w:tcPr>
          <w:p w14:paraId="4CEF5CE7" w14:textId="77777777" w:rsidR="0026767D" w:rsidRPr="009079F8" w:rsidRDefault="0026767D" w:rsidP="0026767D">
            <w:pPr>
              <w:pStyle w:val="pqiTabBody"/>
            </w:pPr>
            <w:r w:rsidRPr="009079F8">
              <w:t xml:space="preserve">Należy podać dodatkowe informacje </w:t>
            </w:r>
            <w:r>
              <w:t>o osobie zgłaszającej zdarzenie</w:t>
            </w:r>
            <w:r w:rsidRPr="009079F8">
              <w:t>.</w:t>
            </w:r>
          </w:p>
        </w:tc>
        <w:tc>
          <w:tcPr>
            <w:tcW w:w="1051" w:type="dxa"/>
          </w:tcPr>
          <w:p w14:paraId="15CBF226" w14:textId="77777777" w:rsidR="0026767D" w:rsidRDefault="0026767D" w:rsidP="0026767D">
            <w:pPr>
              <w:pStyle w:val="pqiTabBody"/>
            </w:pPr>
            <w:r w:rsidRPr="009079F8">
              <w:t>an..350</w:t>
            </w:r>
          </w:p>
        </w:tc>
      </w:tr>
      <w:tr w:rsidR="0026767D" w:rsidRPr="009079F8" w14:paraId="2D5EA9E8" w14:textId="77777777" w:rsidTr="00345ABA">
        <w:trPr>
          <w:cantSplit/>
        </w:trPr>
        <w:tc>
          <w:tcPr>
            <w:tcW w:w="824" w:type="dxa"/>
            <w:gridSpan w:val="3"/>
          </w:tcPr>
          <w:p w14:paraId="6A107D7F" w14:textId="77777777" w:rsidR="0026767D" w:rsidRDefault="0026767D" w:rsidP="0026767D">
            <w:pPr>
              <w:keepNext/>
              <w:rPr>
                <w:b/>
              </w:rPr>
            </w:pPr>
          </w:p>
        </w:tc>
        <w:tc>
          <w:tcPr>
            <w:tcW w:w="5377" w:type="dxa"/>
          </w:tcPr>
          <w:p w14:paraId="15AB61C2" w14:textId="77777777" w:rsidR="0026767D" w:rsidRDefault="0026767D" w:rsidP="0026767D">
            <w:pPr>
              <w:pStyle w:val="pqiTabBody"/>
            </w:pPr>
            <w:r>
              <w:t>JĘZYK ELEMENTU</w:t>
            </w:r>
            <w:r w:rsidRPr="009079F8">
              <w:t xml:space="preserve"> </w:t>
            </w:r>
          </w:p>
          <w:p w14:paraId="6AD2032D" w14:textId="77777777" w:rsidR="0026767D" w:rsidRDefault="0026767D" w:rsidP="0026767D">
            <w:r>
              <w:rPr>
                <w:rFonts w:ascii="Courier New" w:hAnsi="Courier New" w:cs="Courier New"/>
                <w:noProof/>
                <w:color w:val="0000FF"/>
              </w:rPr>
              <w:t>@language</w:t>
            </w:r>
          </w:p>
        </w:tc>
        <w:tc>
          <w:tcPr>
            <w:tcW w:w="505" w:type="dxa"/>
            <w:gridSpan w:val="2"/>
          </w:tcPr>
          <w:p w14:paraId="15D0BBED" w14:textId="77777777" w:rsidR="0026767D" w:rsidRDefault="0026767D" w:rsidP="0026767D">
            <w:pPr>
              <w:jc w:val="center"/>
            </w:pPr>
            <w:r>
              <w:t>D</w:t>
            </w:r>
          </w:p>
        </w:tc>
        <w:tc>
          <w:tcPr>
            <w:tcW w:w="2542" w:type="dxa"/>
            <w:gridSpan w:val="2"/>
          </w:tcPr>
          <w:p w14:paraId="03C64034" w14:textId="387A8A99" w:rsidR="0026767D" w:rsidRPr="003C4E6F" w:rsidRDefault="0026767D" w:rsidP="0026767D">
            <w:pPr>
              <w:pStyle w:val="pqiTabBody"/>
            </w:pPr>
            <w:r w:rsidRPr="003C4E6F">
              <w:t xml:space="preserve">„R”, jeżeli stosuje się pole </w:t>
            </w:r>
            <w:r>
              <w:t>5f</w:t>
            </w:r>
            <w:r w:rsidRPr="003C4E6F">
              <w:t>.</w:t>
            </w:r>
          </w:p>
        </w:tc>
        <w:tc>
          <w:tcPr>
            <w:tcW w:w="3245" w:type="dxa"/>
            <w:gridSpan w:val="2"/>
          </w:tcPr>
          <w:p w14:paraId="6799BAD8" w14:textId="77777777" w:rsidR="0026767D" w:rsidRDefault="0026767D" w:rsidP="0026767D">
            <w:pPr>
              <w:pStyle w:val="pqiTabBody"/>
            </w:pPr>
            <w:r>
              <w:t>Atrybut.</w:t>
            </w:r>
          </w:p>
          <w:p w14:paraId="0FA1D3E7" w14:textId="00237DDF" w:rsidR="00C57B8E" w:rsidRPr="009079F8" w:rsidRDefault="0026767D" w:rsidP="0026767D">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051" w:type="dxa"/>
          </w:tcPr>
          <w:p w14:paraId="4E4AF9D1" w14:textId="77777777" w:rsidR="0026767D" w:rsidRPr="009079F8" w:rsidRDefault="0026767D" w:rsidP="0026767D">
            <w:r w:rsidRPr="009079F8">
              <w:t>a2</w:t>
            </w:r>
          </w:p>
        </w:tc>
      </w:tr>
      <w:tr w:rsidR="0026767D" w:rsidRPr="009079F8" w14:paraId="09E5B1FB" w14:textId="77777777" w:rsidTr="00345ABA">
        <w:trPr>
          <w:cantSplit/>
        </w:trPr>
        <w:tc>
          <w:tcPr>
            <w:tcW w:w="388" w:type="dxa"/>
          </w:tcPr>
          <w:p w14:paraId="23A90119" w14:textId="77777777" w:rsidR="0026767D" w:rsidRDefault="0026767D" w:rsidP="0026767D">
            <w:pPr>
              <w:keepNext/>
              <w:rPr>
                <w:b/>
              </w:rPr>
            </w:pPr>
          </w:p>
        </w:tc>
        <w:tc>
          <w:tcPr>
            <w:tcW w:w="436" w:type="dxa"/>
            <w:gridSpan w:val="2"/>
          </w:tcPr>
          <w:p w14:paraId="259BF16D" w14:textId="77777777" w:rsidR="0026767D" w:rsidRPr="009079F8" w:rsidRDefault="0026767D" w:rsidP="0026767D">
            <w:pPr>
              <w:rPr>
                <w:i/>
              </w:rPr>
            </w:pPr>
            <w:r>
              <w:rPr>
                <w:i/>
              </w:rPr>
              <w:t>g</w:t>
            </w:r>
          </w:p>
        </w:tc>
        <w:tc>
          <w:tcPr>
            <w:tcW w:w="5377" w:type="dxa"/>
          </w:tcPr>
          <w:p w14:paraId="6A89B82A" w14:textId="77777777" w:rsidR="0026767D" w:rsidRDefault="0026767D" w:rsidP="0026767D">
            <w:r w:rsidRPr="009079F8">
              <w:t>Zmieniona organizacja przewozu</w:t>
            </w:r>
          </w:p>
          <w:p w14:paraId="406B0DBB" w14:textId="77777777" w:rsidR="0026767D" w:rsidRPr="009079F8" w:rsidRDefault="0026767D" w:rsidP="0026767D">
            <w:r>
              <w:rPr>
                <w:rFonts w:ascii="Courier New" w:hAnsi="Courier New" w:cs="Courier New"/>
                <w:noProof/>
                <w:color w:val="0000FF"/>
                <w:szCs w:val="20"/>
              </w:rPr>
              <w:t>ChangedTransportArrangement</w:t>
            </w:r>
          </w:p>
        </w:tc>
        <w:tc>
          <w:tcPr>
            <w:tcW w:w="505" w:type="dxa"/>
            <w:gridSpan w:val="2"/>
          </w:tcPr>
          <w:p w14:paraId="65FA9D0B" w14:textId="77777777" w:rsidR="0026767D" w:rsidRPr="009079F8" w:rsidRDefault="0026767D" w:rsidP="0026767D">
            <w:pPr>
              <w:jc w:val="center"/>
            </w:pPr>
            <w:r>
              <w:t>O</w:t>
            </w:r>
          </w:p>
        </w:tc>
        <w:tc>
          <w:tcPr>
            <w:tcW w:w="2542" w:type="dxa"/>
            <w:gridSpan w:val="2"/>
          </w:tcPr>
          <w:p w14:paraId="5A678E3B" w14:textId="77777777" w:rsidR="0026767D" w:rsidRPr="009079F8" w:rsidRDefault="0026767D" w:rsidP="0026767D"/>
        </w:tc>
        <w:tc>
          <w:tcPr>
            <w:tcW w:w="3245" w:type="dxa"/>
            <w:gridSpan w:val="2"/>
          </w:tcPr>
          <w:p w14:paraId="51C8421A" w14:textId="77777777" w:rsidR="0026767D" w:rsidRDefault="0026767D" w:rsidP="0026767D">
            <w:pPr>
              <w:rPr>
                <w:lang w:eastAsia="en-GB"/>
              </w:rPr>
            </w:pPr>
            <w:r>
              <w:t>Wartość wypełniana jeśli</w:t>
            </w:r>
            <w:r w:rsidRPr="009079F8">
              <w:t xml:space="preserve"> osoba odpowiedzialna za zorganizowanie przewozu ulega zmianie w związku ze </w:t>
            </w:r>
            <w:r>
              <w:t>zdarzeniem</w:t>
            </w:r>
            <w:r w:rsidRPr="009079F8">
              <w:t>.</w:t>
            </w:r>
          </w:p>
          <w:p w14:paraId="0A9CC307" w14:textId="0758C1F2" w:rsidR="00C57B8E" w:rsidRPr="009079F8" w:rsidRDefault="0026767D" w:rsidP="0026767D">
            <w:r>
              <w:rPr>
                <w:lang w:eastAsia="en-GB"/>
              </w:rPr>
              <w:t>Wartość z enumeracji „</w:t>
            </w:r>
            <w:r>
              <w:rPr>
                <w:lang w:eastAsia="en-GB"/>
              </w:rPr>
              <w:fldChar w:fldCharType="begin"/>
            </w:r>
            <w:r>
              <w:rPr>
                <w:lang w:eastAsia="en-GB"/>
              </w:rPr>
              <w:instrText xml:space="preserve"> REF _Ref267832158 \h </w:instrText>
            </w:r>
            <w:r>
              <w:rPr>
                <w:lang w:eastAsia="en-GB"/>
              </w:rPr>
            </w:r>
            <w:r>
              <w:rPr>
                <w:lang w:eastAsia="en-GB"/>
              </w:rPr>
              <w:fldChar w:fldCharType="separate"/>
            </w:r>
            <w:r>
              <w:t>Organizacja przewozu (T</w:t>
            </w:r>
            <w:r w:rsidRPr="00F963E2">
              <w:t xml:space="preserve">ransport </w:t>
            </w:r>
            <w:proofErr w:type="spellStart"/>
            <w:r w:rsidRPr="00F963E2">
              <w:t>Arrangement</w:t>
            </w:r>
            <w:proofErr w:type="spellEnd"/>
            <w:r>
              <w:t>)</w:t>
            </w:r>
            <w:r>
              <w:rPr>
                <w:lang w:eastAsia="en-GB"/>
              </w:rPr>
              <w:fldChar w:fldCharType="end"/>
            </w:r>
            <w:r>
              <w:rPr>
                <w:lang w:eastAsia="en-GB"/>
              </w:rPr>
              <w:t>”.</w:t>
            </w:r>
          </w:p>
        </w:tc>
        <w:tc>
          <w:tcPr>
            <w:tcW w:w="1051" w:type="dxa"/>
          </w:tcPr>
          <w:p w14:paraId="3AF2A661" w14:textId="77777777" w:rsidR="0026767D" w:rsidRPr="009079F8" w:rsidRDefault="0026767D" w:rsidP="0026767D">
            <w:r>
              <w:t>n</w:t>
            </w:r>
            <w:r w:rsidRPr="009079F8">
              <w:t>1</w:t>
            </w:r>
          </w:p>
        </w:tc>
      </w:tr>
      <w:tr w:rsidR="0026767D" w:rsidRPr="009079F8" w14:paraId="7831A14A" w14:textId="77777777" w:rsidTr="00345ABA">
        <w:trPr>
          <w:cantSplit/>
        </w:trPr>
        <w:tc>
          <w:tcPr>
            <w:tcW w:w="388" w:type="dxa"/>
          </w:tcPr>
          <w:p w14:paraId="4BE99C63" w14:textId="77777777" w:rsidR="0026767D" w:rsidRDefault="0026767D" w:rsidP="0026767D">
            <w:pPr>
              <w:keepNext/>
              <w:rPr>
                <w:b/>
              </w:rPr>
            </w:pPr>
          </w:p>
        </w:tc>
        <w:tc>
          <w:tcPr>
            <w:tcW w:w="436" w:type="dxa"/>
            <w:gridSpan w:val="2"/>
          </w:tcPr>
          <w:p w14:paraId="5C215043" w14:textId="77777777" w:rsidR="0026767D" w:rsidRDefault="0026767D" w:rsidP="0026767D">
            <w:pPr>
              <w:pStyle w:val="pqiTabBody"/>
              <w:rPr>
                <w:i/>
              </w:rPr>
            </w:pPr>
            <w:r>
              <w:rPr>
                <w:i/>
              </w:rPr>
              <w:t>h</w:t>
            </w:r>
          </w:p>
        </w:tc>
        <w:tc>
          <w:tcPr>
            <w:tcW w:w="5377" w:type="dxa"/>
          </w:tcPr>
          <w:p w14:paraId="0511136E" w14:textId="77777777" w:rsidR="0026767D" w:rsidRDefault="0026767D" w:rsidP="0026767D">
            <w:pPr>
              <w:pStyle w:val="pqiTabBody"/>
            </w:pPr>
            <w:r>
              <w:t>Komentarz</w:t>
            </w:r>
          </w:p>
          <w:p w14:paraId="7B230473" w14:textId="77777777" w:rsidR="0026767D" w:rsidRPr="00FA60D3" w:rsidRDefault="0026767D" w:rsidP="0026767D">
            <w:pPr>
              <w:pStyle w:val="pqiTabBody"/>
              <w:rPr>
                <w:rFonts w:ascii="Courier New" w:hAnsi="Courier New" w:cs="Courier New"/>
                <w:noProof/>
                <w:color w:val="0000FF"/>
              </w:rPr>
            </w:pPr>
            <w:r w:rsidRPr="00FA60D3">
              <w:rPr>
                <w:rFonts w:ascii="Courier New" w:hAnsi="Courier New" w:cs="Courier New"/>
                <w:noProof/>
                <w:color w:val="0000FF"/>
              </w:rPr>
              <w:t>Comments</w:t>
            </w:r>
          </w:p>
        </w:tc>
        <w:tc>
          <w:tcPr>
            <w:tcW w:w="505" w:type="dxa"/>
            <w:gridSpan w:val="2"/>
          </w:tcPr>
          <w:p w14:paraId="096EB767" w14:textId="77777777" w:rsidR="0026767D" w:rsidRDefault="0026767D" w:rsidP="0026767D">
            <w:pPr>
              <w:pStyle w:val="pqiTabBody"/>
            </w:pPr>
            <w:r>
              <w:t>O</w:t>
            </w:r>
          </w:p>
        </w:tc>
        <w:tc>
          <w:tcPr>
            <w:tcW w:w="2542" w:type="dxa"/>
            <w:gridSpan w:val="2"/>
          </w:tcPr>
          <w:p w14:paraId="777E9533" w14:textId="77777777" w:rsidR="0026767D" w:rsidRPr="009079F8" w:rsidRDefault="0026767D" w:rsidP="0026767D">
            <w:pPr>
              <w:pStyle w:val="pqiTabBody"/>
            </w:pPr>
          </w:p>
        </w:tc>
        <w:tc>
          <w:tcPr>
            <w:tcW w:w="3245" w:type="dxa"/>
            <w:gridSpan w:val="2"/>
          </w:tcPr>
          <w:p w14:paraId="4E2EBADD" w14:textId="77777777" w:rsidR="0026767D" w:rsidRPr="009079F8" w:rsidRDefault="0026767D" w:rsidP="0026767D">
            <w:pPr>
              <w:pStyle w:val="pqiTabBody"/>
            </w:pPr>
          </w:p>
        </w:tc>
        <w:tc>
          <w:tcPr>
            <w:tcW w:w="1051" w:type="dxa"/>
          </w:tcPr>
          <w:p w14:paraId="71C39B81" w14:textId="77777777" w:rsidR="0026767D" w:rsidRDefault="0026767D" w:rsidP="0026767D">
            <w:pPr>
              <w:pStyle w:val="pqiTabBody"/>
            </w:pPr>
            <w:r w:rsidRPr="009079F8">
              <w:t>an..350</w:t>
            </w:r>
          </w:p>
        </w:tc>
      </w:tr>
      <w:tr w:rsidR="0026767D" w:rsidRPr="009079F8" w14:paraId="074573E9" w14:textId="77777777" w:rsidTr="00345ABA">
        <w:trPr>
          <w:cantSplit/>
        </w:trPr>
        <w:tc>
          <w:tcPr>
            <w:tcW w:w="824" w:type="dxa"/>
            <w:gridSpan w:val="3"/>
          </w:tcPr>
          <w:p w14:paraId="230596C9" w14:textId="77777777" w:rsidR="0026767D" w:rsidRDefault="0026767D" w:rsidP="0026767D">
            <w:pPr>
              <w:keepNext/>
              <w:rPr>
                <w:b/>
              </w:rPr>
            </w:pPr>
          </w:p>
        </w:tc>
        <w:tc>
          <w:tcPr>
            <w:tcW w:w="5377" w:type="dxa"/>
          </w:tcPr>
          <w:p w14:paraId="28765D16" w14:textId="77777777" w:rsidR="0026767D" w:rsidRDefault="0026767D" w:rsidP="0026767D">
            <w:pPr>
              <w:pStyle w:val="pqiTabBody"/>
            </w:pPr>
            <w:r>
              <w:t>JĘZYK ELEMENTU</w:t>
            </w:r>
            <w:r w:rsidRPr="009079F8">
              <w:t xml:space="preserve"> </w:t>
            </w:r>
          </w:p>
          <w:p w14:paraId="5FDDD415" w14:textId="77777777" w:rsidR="0026767D" w:rsidRDefault="0026767D" w:rsidP="0026767D">
            <w:r>
              <w:rPr>
                <w:rFonts w:ascii="Courier New" w:hAnsi="Courier New" w:cs="Courier New"/>
                <w:noProof/>
                <w:color w:val="0000FF"/>
              </w:rPr>
              <w:t>@language</w:t>
            </w:r>
          </w:p>
        </w:tc>
        <w:tc>
          <w:tcPr>
            <w:tcW w:w="505" w:type="dxa"/>
            <w:gridSpan w:val="2"/>
          </w:tcPr>
          <w:p w14:paraId="5C1E0138" w14:textId="77777777" w:rsidR="0026767D" w:rsidRDefault="0026767D" w:rsidP="0026767D">
            <w:pPr>
              <w:jc w:val="center"/>
            </w:pPr>
            <w:r>
              <w:t>D</w:t>
            </w:r>
          </w:p>
        </w:tc>
        <w:tc>
          <w:tcPr>
            <w:tcW w:w="2542" w:type="dxa"/>
            <w:gridSpan w:val="2"/>
          </w:tcPr>
          <w:p w14:paraId="0621A826" w14:textId="5023F350" w:rsidR="0026767D" w:rsidRPr="003C4E6F" w:rsidRDefault="0026767D" w:rsidP="0026767D">
            <w:pPr>
              <w:pStyle w:val="pqiTabBody"/>
            </w:pPr>
            <w:r w:rsidRPr="003C4E6F">
              <w:t xml:space="preserve">„R”, jeżeli stosuje się pole </w:t>
            </w:r>
            <w:r>
              <w:t>5h</w:t>
            </w:r>
            <w:r w:rsidRPr="003C4E6F">
              <w:t>.</w:t>
            </w:r>
          </w:p>
        </w:tc>
        <w:tc>
          <w:tcPr>
            <w:tcW w:w="3245" w:type="dxa"/>
            <w:gridSpan w:val="2"/>
          </w:tcPr>
          <w:p w14:paraId="543C755F" w14:textId="77777777" w:rsidR="0026767D" w:rsidRDefault="0026767D" w:rsidP="0026767D">
            <w:pPr>
              <w:pStyle w:val="pqiTabBody"/>
            </w:pPr>
            <w:r>
              <w:t>Atrybut.</w:t>
            </w:r>
          </w:p>
          <w:p w14:paraId="2E6FA6DD" w14:textId="58A92381" w:rsidR="00C57B8E" w:rsidRPr="009079F8" w:rsidRDefault="0026767D" w:rsidP="0026767D">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051" w:type="dxa"/>
          </w:tcPr>
          <w:p w14:paraId="0C612E9A" w14:textId="77777777" w:rsidR="0026767D" w:rsidRPr="009079F8" w:rsidRDefault="0026767D" w:rsidP="0026767D">
            <w:r w:rsidRPr="009079F8">
              <w:t>a2</w:t>
            </w:r>
          </w:p>
        </w:tc>
      </w:tr>
      <w:tr w:rsidR="0026767D" w:rsidRPr="009079F8" w14:paraId="3B07C506" w14:textId="77777777" w:rsidTr="00345ABA">
        <w:trPr>
          <w:cantSplit/>
        </w:trPr>
        <w:tc>
          <w:tcPr>
            <w:tcW w:w="824" w:type="dxa"/>
            <w:gridSpan w:val="3"/>
          </w:tcPr>
          <w:p w14:paraId="0E7C5A55" w14:textId="0E3A14D7" w:rsidR="0026767D" w:rsidRPr="009079F8" w:rsidRDefault="0026767D" w:rsidP="0026767D">
            <w:pPr>
              <w:keepNext/>
              <w:rPr>
                <w:i/>
              </w:rPr>
            </w:pPr>
            <w:r>
              <w:rPr>
                <w:b/>
              </w:rPr>
              <w:lastRenderedPageBreak/>
              <w:t>6</w:t>
            </w:r>
          </w:p>
        </w:tc>
        <w:tc>
          <w:tcPr>
            <w:tcW w:w="5377" w:type="dxa"/>
          </w:tcPr>
          <w:p w14:paraId="53A23A8E" w14:textId="77777777" w:rsidR="0026767D" w:rsidRDefault="0026767D" w:rsidP="0026767D">
            <w:pPr>
              <w:keepNext/>
              <w:rPr>
                <w:b/>
                <w:szCs w:val="20"/>
              </w:rPr>
            </w:pPr>
            <w:r>
              <w:rPr>
                <w:b/>
                <w:szCs w:val="20"/>
              </w:rPr>
              <w:t>Dowód dotyczący zdarzenia</w:t>
            </w:r>
          </w:p>
          <w:p w14:paraId="11AD44F6" w14:textId="77777777" w:rsidR="0026767D" w:rsidRPr="00FA60D3" w:rsidRDefault="0026767D" w:rsidP="0026767D">
            <w:pPr>
              <w:keepNext/>
              <w:rPr>
                <w:rFonts w:ascii="Courier New" w:hAnsi="Courier New" w:cs="Courier New"/>
                <w:noProof/>
                <w:color w:val="0000FF"/>
                <w:szCs w:val="20"/>
              </w:rPr>
            </w:pPr>
            <w:r w:rsidRPr="00FA60D3">
              <w:rPr>
                <w:rFonts w:ascii="Courier New" w:hAnsi="Courier New" w:cs="Courier New"/>
                <w:noProof/>
                <w:color w:val="0000FF"/>
                <w:szCs w:val="20"/>
              </w:rPr>
              <w:t>EvidenceOfEvent</w:t>
            </w:r>
          </w:p>
        </w:tc>
        <w:tc>
          <w:tcPr>
            <w:tcW w:w="505" w:type="dxa"/>
            <w:gridSpan w:val="2"/>
          </w:tcPr>
          <w:p w14:paraId="3F3B5002" w14:textId="77777777" w:rsidR="0026767D" w:rsidRPr="002F164A" w:rsidRDefault="0026767D" w:rsidP="0026767D">
            <w:pPr>
              <w:keepNext/>
              <w:jc w:val="center"/>
              <w:rPr>
                <w:b/>
              </w:rPr>
            </w:pPr>
            <w:r>
              <w:rPr>
                <w:b/>
              </w:rPr>
              <w:t>O</w:t>
            </w:r>
          </w:p>
        </w:tc>
        <w:tc>
          <w:tcPr>
            <w:tcW w:w="2542" w:type="dxa"/>
            <w:gridSpan w:val="2"/>
          </w:tcPr>
          <w:p w14:paraId="617930DF" w14:textId="77777777" w:rsidR="0026767D" w:rsidRPr="002F164A" w:rsidRDefault="0026767D" w:rsidP="0026767D">
            <w:pPr>
              <w:keepNext/>
              <w:rPr>
                <w:b/>
                <w:lang w:eastAsia="en-GB"/>
              </w:rPr>
            </w:pPr>
          </w:p>
        </w:tc>
        <w:tc>
          <w:tcPr>
            <w:tcW w:w="3245" w:type="dxa"/>
            <w:gridSpan w:val="2"/>
          </w:tcPr>
          <w:p w14:paraId="0154B42E" w14:textId="77777777" w:rsidR="0026767D" w:rsidRPr="0072755A" w:rsidRDefault="0026767D" w:rsidP="0026767D">
            <w:pPr>
              <w:keepNext/>
              <w:rPr>
                <w:b/>
              </w:rPr>
            </w:pPr>
          </w:p>
        </w:tc>
        <w:tc>
          <w:tcPr>
            <w:tcW w:w="1051" w:type="dxa"/>
          </w:tcPr>
          <w:p w14:paraId="29910208" w14:textId="77777777" w:rsidR="0026767D" w:rsidRPr="0072755A" w:rsidRDefault="0026767D" w:rsidP="0026767D">
            <w:pPr>
              <w:keepNext/>
              <w:rPr>
                <w:b/>
              </w:rPr>
            </w:pPr>
            <w:r>
              <w:rPr>
                <w:b/>
              </w:rPr>
              <w:t>9</w:t>
            </w:r>
            <w:r w:rsidRPr="0072755A">
              <w:rPr>
                <w:b/>
              </w:rPr>
              <w:t>x</w:t>
            </w:r>
          </w:p>
        </w:tc>
      </w:tr>
      <w:tr w:rsidR="0026767D" w:rsidRPr="009079F8" w14:paraId="0B2959A3" w14:textId="77777777" w:rsidTr="00345ABA">
        <w:trPr>
          <w:cantSplit/>
        </w:trPr>
        <w:tc>
          <w:tcPr>
            <w:tcW w:w="388" w:type="dxa"/>
          </w:tcPr>
          <w:p w14:paraId="341E4D89" w14:textId="77777777" w:rsidR="0026767D" w:rsidRDefault="0026767D" w:rsidP="0026767D">
            <w:pPr>
              <w:keepNext/>
              <w:rPr>
                <w:b/>
              </w:rPr>
            </w:pPr>
          </w:p>
        </w:tc>
        <w:tc>
          <w:tcPr>
            <w:tcW w:w="436" w:type="dxa"/>
            <w:gridSpan w:val="2"/>
          </w:tcPr>
          <w:p w14:paraId="0991548B" w14:textId="77777777" w:rsidR="0026767D" w:rsidRPr="009079F8" w:rsidRDefault="0026767D" w:rsidP="0026767D">
            <w:pPr>
              <w:pStyle w:val="pqiTabBody"/>
              <w:rPr>
                <w:i/>
              </w:rPr>
            </w:pPr>
            <w:r>
              <w:rPr>
                <w:i/>
              </w:rPr>
              <w:t>a</w:t>
            </w:r>
          </w:p>
        </w:tc>
        <w:tc>
          <w:tcPr>
            <w:tcW w:w="5377" w:type="dxa"/>
          </w:tcPr>
          <w:p w14:paraId="27650ED2" w14:textId="77777777" w:rsidR="0026767D" w:rsidRDefault="0026767D" w:rsidP="0026767D">
            <w:r>
              <w:t>Urząd dostarczający dowód</w:t>
            </w:r>
          </w:p>
          <w:p w14:paraId="6AF65C36" w14:textId="77777777" w:rsidR="0026767D" w:rsidRPr="00C0448A" w:rsidRDefault="0026767D" w:rsidP="0026767D">
            <w:pPr>
              <w:pStyle w:val="pqiTabBody"/>
              <w:rPr>
                <w:rFonts w:ascii="Courier New" w:hAnsi="Courier New" w:cs="Courier New"/>
                <w:noProof/>
                <w:color w:val="0000FF"/>
              </w:rPr>
            </w:pPr>
            <w:r w:rsidRPr="00C0448A">
              <w:rPr>
                <w:rFonts w:ascii="Courier New" w:hAnsi="Courier New" w:cs="Courier New"/>
                <w:noProof/>
                <w:color w:val="0000FF"/>
              </w:rPr>
              <w:t>IssuingAuthority</w:t>
            </w:r>
          </w:p>
        </w:tc>
        <w:tc>
          <w:tcPr>
            <w:tcW w:w="505" w:type="dxa"/>
            <w:gridSpan w:val="2"/>
          </w:tcPr>
          <w:p w14:paraId="083C803A" w14:textId="77777777" w:rsidR="0026767D" w:rsidRPr="009079F8" w:rsidRDefault="0026767D" w:rsidP="0026767D">
            <w:pPr>
              <w:pStyle w:val="pqiTabBody"/>
            </w:pPr>
            <w:r>
              <w:t>O</w:t>
            </w:r>
          </w:p>
        </w:tc>
        <w:tc>
          <w:tcPr>
            <w:tcW w:w="2542" w:type="dxa"/>
            <w:gridSpan w:val="2"/>
          </w:tcPr>
          <w:p w14:paraId="140FE73F" w14:textId="77777777" w:rsidR="0026767D" w:rsidRPr="009079F8" w:rsidRDefault="0026767D" w:rsidP="0026767D">
            <w:pPr>
              <w:pStyle w:val="pqiTabBody"/>
            </w:pPr>
          </w:p>
        </w:tc>
        <w:tc>
          <w:tcPr>
            <w:tcW w:w="3245" w:type="dxa"/>
            <w:gridSpan w:val="2"/>
          </w:tcPr>
          <w:p w14:paraId="41271BE0" w14:textId="77777777" w:rsidR="0026767D" w:rsidRPr="002B761F" w:rsidRDefault="0026767D" w:rsidP="0026767D">
            <w:pPr>
              <w:pStyle w:val="pqiTabBody"/>
            </w:pPr>
          </w:p>
        </w:tc>
        <w:tc>
          <w:tcPr>
            <w:tcW w:w="1051" w:type="dxa"/>
          </w:tcPr>
          <w:p w14:paraId="14653EDD" w14:textId="77777777" w:rsidR="0026767D" w:rsidRPr="009079F8" w:rsidRDefault="0026767D" w:rsidP="0026767D">
            <w:pPr>
              <w:pStyle w:val="pqiTabBody"/>
            </w:pPr>
            <w:r>
              <w:t>an..35</w:t>
            </w:r>
          </w:p>
        </w:tc>
      </w:tr>
      <w:tr w:rsidR="0026767D" w:rsidRPr="009079F8" w14:paraId="3081EEC7" w14:textId="77777777" w:rsidTr="00345ABA">
        <w:trPr>
          <w:cantSplit/>
        </w:trPr>
        <w:tc>
          <w:tcPr>
            <w:tcW w:w="824" w:type="dxa"/>
            <w:gridSpan w:val="3"/>
          </w:tcPr>
          <w:p w14:paraId="4C608247" w14:textId="77777777" w:rsidR="0026767D" w:rsidRDefault="0026767D" w:rsidP="0026767D">
            <w:pPr>
              <w:keepNext/>
              <w:rPr>
                <w:b/>
              </w:rPr>
            </w:pPr>
          </w:p>
        </w:tc>
        <w:tc>
          <w:tcPr>
            <w:tcW w:w="5377" w:type="dxa"/>
          </w:tcPr>
          <w:p w14:paraId="2D72C33F" w14:textId="77777777" w:rsidR="0026767D" w:rsidRDefault="0026767D" w:rsidP="0026767D">
            <w:pPr>
              <w:pStyle w:val="pqiTabBody"/>
            </w:pPr>
            <w:r>
              <w:t>JĘZYK ELEMENTU</w:t>
            </w:r>
            <w:r w:rsidRPr="009079F8">
              <w:t xml:space="preserve"> </w:t>
            </w:r>
          </w:p>
          <w:p w14:paraId="26B91F7B" w14:textId="77777777" w:rsidR="0026767D" w:rsidRDefault="0026767D" w:rsidP="0026767D">
            <w:r>
              <w:rPr>
                <w:rFonts w:ascii="Courier New" w:hAnsi="Courier New" w:cs="Courier New"/>
                <w:noProof/>
                <w:color w:val="0000FF"/>
              </w:rPr>
              <w:t>@language</w:t>
            </w:r>
          </w:p>
        </w:tc>
        <w:tc>
          <w:tcPr>
            <w:tcW w:w="505" w:type="dxa"/>
            <w:gridSpan w:val="2"/>
          </w:tcPr>
          <w:p w14:paraId="26F97220" w14:textId="77777777" w:rsidR="0026767D" w:rsidRDefault="0026767D" w:rsidP="0026767D">
            <w:pPr>
              <w:jc w:val="center"/>
            </w:pPr>
            <w:r>
              <w:t>D</w:t>
            </w:r>
          </w:p>
        </w:tc>
        <w:tc>
          <w:tcPr>
            <w:tcW w:w="2542" w:type="dxa"/>
            <w:gridSpan w:val="2"/>
          </w:tcPr>
          <w:p w14:paraId="4A9BF131" w14:textId="653E283C" w:rsidR="0026767D" w:rsidRPr="003C4E6F" w:rsidRDefault="0026767D" w:rsidP="0026767D">
            <w:pPr>
              <w:pStyle w:val="pqiTabBody"/>
            </w:pPr>
            <w:r w:rsidRPr="003C4E6F">
              <w:t xml:space="preserve">„R”, jeżeli stosuje się pole </w:t>
            </w:r>
            <w:r>
              <w:t>6a</w:t>
            </w:r>
            <w:r w:rsidRPr="003C4E6F">
              <w:t>.</w:t>
            </w:r>
          </w:p>
        </w:tc>
        <w:tc>
          <w:tcPr>
            <w:tcW w:w="3245" w:type="dxa"/>
            <w:gridSpan w:val="2"/>
          </w:tcPr>
          <w:p w14:paraId="5B80CE26" w14:textId="77777777" w:rsidR="0026767D" w:rsidRDefault="0026767D" w:rsidP="0026767D">
            <w:pPr>
              <w:pStyle w:val="pqiTabBody"/>
            </w:pPr>
            <w:r>
              <w:t>Atrybut.</w:t>
            </w:r>
          </w:p>
          <w:p w14:paraId="7771707A" w14:textId="56D9CA58" w:rsidR="00C57B8E" w:rsidRPr="009079F8" w:rsidRDefault="0026767D" w:rsidP="0026767D">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051" w:type="dxa"/>
          </w:tcPr>
          <w:p w14:paraId="55F4EF01" w14:textId="77777777" w:rsidR="0026767D" w:rsidRPr="009079F8" w:rsidRDefault="0026767D" w:rsidP="0026767D">
            <w:r w:rsidRPr="009079F8">
              <w:t>a2</w:t>
            </w:r>
          </w:p>
        </w:tc>
      </w:tr>
      <w:tr w:rsidR="0026767D" w:rsidRPr="009079F8" w14:paraId="275286A1" w14:textId="77777777" w:rsidTr="00345ABA">
        <w:trPr>
          <w:cantSplit/>
        </w:trPr>
        <w:tc>
          <w:tcPr>
            <w:tcW w:w="388" w:type="dxa"/>
          </w:tcPr>
          <w:p w14:paraId="03B213F9" w14:textId="77777777" w:rsidR="0026767D" w:rsidRDefault="0026767D" w:rsidP="0026767D">
            <w:pPr>
              <w:keepNext/>
              <w:rPr>
                <w:b/>
              </w:rPr>
            </w:pPr>
          </w:p>
        </w:tc>
        <w:tc>
          <w:tcPr>
            <w:tcW w:w="436" w:type="dxa"/>
            <w:gridSpan w:val="2"/>
          </w:tcPr>
          <w:p w14:paraId="61B4FC77" w14:textId="77777777" w:rsidR="0026767D" w:rsidRPr="009079F8" w:rsidRDefault="0026767D" w:rsidP="0026767D">
            <w:pPr>
              <w:pStyle w:val="pqiTabBody"/>
              <w:rPr>
                <w:i/>
              </w:rPr>
            </w:pPr>
            <w:r>
              <w:rPr>
                <w:i/>
              </w:rPr>
              <w:t>b</w:t>
            </w:r>
          </w:p>
        </w:tc>
        <w:tc>
          <w:tcPr>
            <w:tcW w:w="5377" w:type="dxa"/>
          </w:tcPr>
          <w:p w14:paraId="7746463B" w14:textId="77777777" w:rsidR="0026767D" w:rsidRDefault="0026767D" w:rsidP="0026767D">
            <w:r>
              <w:t>Kod typu dowodu</w:t>
            </w:r>
          </w:p>
          <w:p w14:paraId="5E013FF1" w14:textId="77777777" w:rsidR="0026767D" w:rsidRPr="00C0448A" w:rsidRDefault="0026767D" w:rsidP="0026767D">
            <w:pPr>
              <w:pStyle w:val="pqiTabBody"/>
              <w:rPr>
                <w:rFonts w:ascii="Courier New" w:hAnsi="Courier New" w:cs="Courier New"/>
                <w:noProof/>
                <w:color w:val="0000FF"/>
              </w:rPr>
            </w:pPr>
            <w:r w:rsidRPr="00C0448A">
              <w:rPr>
                <w:rFonts w:ascii="Courier New" w:hAnsi="Courier New" w:cs="Courier New"/>
                <w:noProof/>
                <w:color w:val="0000FF"/>
              </w:rPr>
              <w:t>EvidenceTypeCode</w:t>
            </w:r>
          </w:p>
        </w:tc>
        <w:tc>
          <w:tcPr>
            <w:tcW w:w="505" w:type="dxa"/>
            <w:gridSpan w:val="2"/>
          </w:tcPr>
          <w:p w14:paraId="70FED9CA" w14:textId="77777777" w:rsidR="0026767D" w:rsidRPr="009079F8" w:rsidRDefault="0026767D" w:rsidP="0026767D">
            <w:pPr>
              <w:pStyle w:val="pqiTabBody"/>
            </w:pPr>
            <w:r>
              <w:t>R</w:t>
            </w:r>
          </w:p>
        </w:tc>
        <w:tc>
          <w:tcPr>
            <w:tcW w:w="2542" w:type="dxa"/>
            <w:gridSpan w:val="2"/>
          </w:tcPr>
          <w:p w14:paraId="7BF60108" w14:textId="77777777" w:rsidR="0026767D" w:rsidRPr="009079F8" w:rsidRDefault="0026767D" w:rsidP="0026767D">
            <w:pPr>
              <w:pStyle w:val="pqiTabBody"/>
            </w:pPr>
          </w:p>
        </w:tc>
        <w:tc>
          <w:tcPr>
            <w:tcW w:w="3245" w:type="dxa"/>
            <w:gridSpan w:val="2"/>
          </w:tcPr>
          <w:p w14:paraId="27928A6A" w14:textId="77777777" w:rsidR="0026767D" w:rsidRDefault="0026767D" w:rsidP="0026767D">
            <w:pPr>
              <w:pStyle w:val="pqiTabBody"/>
            </w:pPr>
            <w:r>
              <w:t>Atrybut.</w:t>
            </w:r>
          </w:p>
          <w:p w14:paraId="3BD4DDBF" w14:textId="77777777" w:rsidR="0026767D" w:rsidRPr="002B761F" w:rsidRDefault="0026767D" w:rsidP="0026767D">
            <w:pPr>
              <w:pStyle w:val="pqiTabBody"/>
            </w:pPr>
            <w:r>
              <w:t>Wartość ze słownika „Typy</w:t>
            </w:r>
            <w:r w:rsidRPr="009F1CC1">
              <w:t xml:space="preserve"> dowodów (</w:t>
            </w:r>
            <w:proofErr w:type="spellStart"/>
            <w:r w:rsidRPr="009F1CC1">
              <w:t>Evidence</w:t>
            </w:r>
            <w:proofErr w:type="spellEnd"/>
            <w:r w:rsidRPr="009F1CC1">
              <w:t xml:space="preserve"> </w:t>
            </w:r>
            <w:proofErr w:type="spellStart"/>
            <w:r w:rsidRPr="009F1CC1">
              <w:t>Types</w:t>
            </w:r>
            <w:proofErr w:type="spellEnd"/>
            <w:r w:rsidRPr="009F1CC1">
              <w:t>)</w:t>
            </w:r>
            <w:r>
              <w:t>”.</w:t>
            </w:r>
          </w:p>
        </w:tc>
        <w:tc>
          <w:tcPr>
            <w:tcW w:w="1051" w:type="dxa"/>
          </w:tcPr>
          <w:p w14:paraId="704BCF09" w14:textId="77777777" w:rsidR="0026767D" w:rsidRPr="009079F8" w:rsidRDefault="0026767D" w:rsidP="0026767D">
            <w:pPr>
              <w:pStyle w:val="pqiTabBody"/>
            </w:pPr>
            <w:r>
              <w:t>n..2</w:t>
            </w:r>
          </w:p>
        </w:tc>
      </w:tr>
      <w:tr w:rsidR="0026767D" w:rsidRPr="009079F8" w14:paraId="726E0B35" w14:textId="77777777" w:rsidTr="00345ABA">
        <w:trPr>
          <w:cantSplit/>
        </w:trPr>
        <w:tc>
          <w:tcPr>
            <w:tcW w:w="388" w:type="dxa"/>
          </w:tcPr>
          <w:p w14:paraId="240399CB" w14:textId="77777777" w:rsidR="0026767D" w:rsidRDefault="0026767D" w:rsidP="0026767D">
            <w:pPr>
              <w:keepNext/>
              <w:rPr>
                <w:b/>
              </w:rPr>
            </w:pPr>
          </w:p>
        </w:tc>
        <w:tc>
          <w:tcPr>
            <w:tcW w:w="436" w:type="dxa"/>
            <w:gridSpan w:val="2"/>
          </w:tcPr>
          <w:p w14:paraId="392FC947" w14:textId="77777777" w:rsidR="0026767D" w:rsidRPr="009079F8" w:rsidRDefault="0026767D" w:rsidP="0026767D">
            <w:pPr>
              <w:pStyle w:val="pqiTabBody"/>
              <w:rPr>
                <w:i/>
              </w:rPr>
            </w:pPr>
            <w:r>
              <w:rPr>
                <w:i/>
              </w:rPr>
              <w:t>c</w:t>
            </w:r>
          </w:p>
        </w:tc>
        <w:tc>
          <w:tcPr>
            <w:tcW w:w="5377" w:type="dxa"/>
          </w:tcPr>
          <w:p w14:paraId="79497C09" w14:textId="77777777" w:rsidR="0026767D" w:rsidRDefault="0026767D" w:rsidP="0026767D">
            <w:r>
              <w:t>Numer identyfikacyjny dowodu</w:t>
            </w:r>
          </w:p>
          <w:p w14:paraId="13285DE8" w14:textId="77777777" w:rsidR="0026767D" w:rsidRPr="00BE494D" w:rsidRDefault="0026767D" w:rsidP="0026767D">
            <w:pPr>
              <w:pStyle w:val="pqiTabBody"/>
              <w:rPr>
                <w:rFonts w:ascii="Courier New" w:hAnsi="Courier New" w:cs="Courier New"/>
                <w:noProof/>
                <w:color w:val="0000FF"/>
              </w:rPr>
            </w:pPr>
            <w:r w:rsidRPr="00BE494D">
              <w:rPr>
                <w:rFonts w:ascii="Courier New" w:hAnsi="Courier New" w:cs="Courier New"/>
                <w:noProof/>
                <w:color w:val="0000FF"/>
              </w:rPr>
              <w:t>ReferenceOfEvidence</w:t>
            </w:r>
          </w:p>
        </w:tc>
        <w:tc>
          <w:tcPr>
            <w:tcW w:w="505" w:type="dxa"/>
            <w:gridSpan w:val="2"/>
          </w:tcPr>
          <w:p w14:paraId="0EA751D8" w14:textId="77777777" w:rsidR="0026767D" w:rsidRPr="009079F8" w:rsidRDefault="0026767D" w:rsidP="0026767D">
            <w:pPr>
              <w:pStyle w:val="pqiTabBody"/>
            </w:pPr>
            <w:r>
              <w:t>R</w:t>
            </w:r>
          </w:p>
        </w:tc>
        <w:tc>
          <w:tcPr>
            <w:tcW w:w="2542" w:type="dxa"/>
            <w:gridSpan w:val="2"/>
          </w:tcPr>
          <w:p w14:paraId="43FB86AA" w14:textId="77777777" w:rsidR="0026767D" w:rsidRPr="009079F8" w:rsidRDefault="0026767D" w:rsidP="0026767D">
            <w:pPr>
              <w:pStyle w:val="pqiTabBody"/>
            </w:pPr>
          </w:p>
        </w:tc>
        <w:tc>
          <w:tcPr>
            <w:tcW w:w="3245" w:type="dxa"/>
            <w:gridSpan w:val="2"/>
          </w:tcPr>
          <w:p w14:paraId="2369EE44" w14:textId="77777777" w:rsidR="0026767D" w:rsidRPr="002B761F" w:rsidRDefault="0026767D" w:rsidP="0026767D">
            <w:pPr>
              <w:pStyle w:val="pqiTabBody"/>
            </w:pPr>
          </w:p>
        </w:tc>
        <w:tc>
          <w:tcPr>
            <w:tcW w:w="1051" w:type="dxa"/>
          </w:tcPr>
          <w:p w14:paraId="31E67D9F" w14:textId="77777777" w:rsidR="0026767D" w:rsidRPr="009079F8" w:rsidRDefault="0026767D" w:rsidP="0026767D">
            <w:pPr>
              <w:pStyle w:val="pqiTabBody"/>
            </w:pPr>
            <w:r>
              <w:t>an..350</w:t>
            </w:r>
          </w:p>
        </w:tc>
      </w:tr>
      <w:tr w:rsidR="0026767D" w:rsidRPr="009079F8" w14:paraId="3FABDB9A" w14:textId="77777777" w:rsidTr="00345ABA">
        <w:trPr>
          <w:cantSplit/>
        </w:trPr>
        <w:tc>
          <w:tcPr>
            <w:tcW w:w="824" w:type="dxa"/>
            <w:gridSpan w:val="3"/>
          </w:tcPr>
          <w:p w14:paraId="02B0F747" w14:textId="77777777" w:rsidR="0026767D" w:rsidRDefault="0026767D" w:rsidP="0026767D">
            <w:pPr>
              <w:keepNext/>
              <w:rPr>
                <w:b/>
              </w:rPr>
            </w:pPr>
          </w:p>
        </w:tc>
        <w:tc>
          <w:tcPr>
            <w:tcW w:w="5377" w:type="dxa"/>
          </w:tcPr>
          <w:p w14:paraId="5A0B1E8E" w14:textId="77777777" w:rsidR="0026767D" w:rsidRDefault="0026767D" w:rsidP="0026767D">
            <w:pPr>
              <w:pStyle w:val="pqiTabBody"/>
            </w:pPr>
            <w:r>
              <w:t>JĘZYK ELEMENTU</w:t>
            </w:r>
            <w:r w:rsidRPr="009079F8">
              <w:t xml:space="preserve"> </w:t>
            </w:r>
          </w:p>
          <w:p w14:paraId="77A01D87" w14:textId="77777777" w:rsidR="0026767D" w:rsidRDefault="0026767D" w:rsidP="0026767D">
            <w:r>
              <w:rPr>
                <w:rFonts w:ascii="Courier New" w:hAnsi="Courier New" w:cs="Courier New"/>
                <w:noProof/>
                <w:color w:val="0000FF"/>
              </w:rPr>
              <w:t>@language</w:t>
            </w:r>
          </w:p>
        </w:tc>
        <w:tc>
          <w:tcPr>
            <w:tcW w:w="505" w:type="dxa"/>
            <w:gridSpan w:val="2"/>
          </w:tcPr>
          <w:p w14:paraId="5499C31F" w14:textId="77777777" w:rsidR="0026767D" w:rsidRDefault="0026767D" w:rsidP="0026767D">
            <w:pPr>
              <w:jc w:val="center"/>
            </w:pPr>
            <w:r>
              <w:t>D</w:t>
            </w:r>
          </w:p>
        </w:tc>
        <w:tc>
          <w:tcPr>
            <w:tcW w:w="2542" w:type="dxa"/>
            <w:gridSpan w:val="2"/>
          </w:tcPr>
          <w:p w14:paraId="29DF5880" w14:textId="1C9A857A" w:rsidR="0026767D" w:rsidRPr="003C4E6F" w:rsidRDefault="0026767D" w:rsidP="0026767D">
            <w:pPr>
              <w:pStyle w:val="pqiTabBody"/>
            </w:pPr>
            <w:r w:rsidRPr="003C4E6F">
              <w:t xml:space="preserve">„R”, jeżeli stosuje się pole </w:t>
            </w:r>
            <w:r>
              <w:t>6c</w:t>
            </w:r>
            <w:r w:rsidRPr="003C4E6F">
              <w:t>.</w:t>
            </w:r>
          </w:p>
        </w:tc>
        <w:tc>
          <w:tcPr>
            <w:tcW w:w="3245" w:type="dxa"/>
            <w:gridSpan w:val="2"/>
          </w:tcPr>
          <w:p w14:paraId="7852F0FA" w14:textId="77777777" w:rsidR="0026767D" w:rsidRDefault="0026767D" w:rsidP="0026767D">
            <w:pPr>
              <w:pStyle w:val="pqiTabBody"/>
            </w:pPr>
            <w:r>
              <w:t>Atrybut.</w:t>
            </w:r>
          </w:p>
          <w:p w14:paraId="20F395CB" w14:textId="03AB23C5" w:rsidR="00C57B8E" w:rsidRPr="009079F8" w:rsidRDefault="0026767D" w:rsidP="0026767D">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051" w:type="dxa"/>
          </w:tcPr>
          <w:p w14:paraId="3BC640AC" w14:textId="77777777" w:rsidR="0026767D" w:rsidRPr="009079F8" w:rsidRDefault="0026767D" w:rsidP="0026767D">
            <w:r w:rsidRPr="009079F8">
              <w:t>a2</w:t>
            </w:r>
          </w:p>
        </w:tc>
      </w:tr>
      <w:tr w:rsidR="0026767D" w:rsidRPr="009079F8" w14:paraId="5BF8B31F" w14:textId="77777777" w:rsidTr="00345ABA">
        <w:trPr>
          <w:cantSplit/>
        </w:trPr>
        <w:tc>
          <w:tcPr>
            <w:tcW w:w="388" w:type="dxa"/>
          </w:tcPr>
          <w:p w14:paraId="3F1489F9" w14:textId="77777777" w:rsidR="0026767D" w:rsidRDefault="0026767D" w:rsidP="0026767D">
            <w:pPr>
              <w:keepNext/>
              <w:rPr>
                <w:b/>
              </w:rPr>
            </w:pPr>
          </w:p>
        </w:tc>
        <w:tc>
          <w:tcPr>
            <w:tcW w:w="436" w:type="dxa"/>
            <w:gridSpan w:val="2"/>
          </w:tcPr>
          <w:p w14:paraId="11FDE5EF" w14:textId="77777777" w:rsidR="0026767D" w:rsidRPr="009079F8" w:rsidRDefault="0026767D" w:rsidP="0026767D">
            <w:pPr>
              <w:pStyle w:val="pqiTabBody"/>
              <w:rPr>
                <w:i/>
              </w:rPr>
            </w:pPr>
            <w:r>
              <w:rPr>
                <w:i/>
              </w:rPr>
              <w:t>d</w:t>
            </w:r>
          </w:p>
        </w:tc>
        <w:tc>
          <w:tcPr>
            <w:tcW w:w="5377" w:type="dxa"/>
          </w:tcPr>
          <w:p w14:paraId="546AB872" w14:textId="77777777" w:rsidR="0026767D" w:rsidRDefault="0026767D" w:rsidP="0026767D">
            <w:r>
              <w:t>Zdjęcie dowodu</w:t>
            </w:r>
          </w:p>
          <w:p w14:paraId="1D32D737" w14:textId="77777777" w:rsidR="0026767D" w:rsidRPr="00BE494D" w:rsidRDefault="0026767D" w:rsidP="0026767D">
            <w:pPr>
              <w:pStyle w:val="pqiTabBody"/>
              <w:rPr>
                <w:rFonts w:ascii="Courier New" w:hAnsi="Courier New" w:cs="Courier New"/>
                <w:noProof/>
                <w:color w:val="0000FF"/>
              </w:rPr>
            </w:pPr>
            <w:r w:rsidRPr="00BE494D">
              <w:rPr>
                <w:rFonts w:ascii="Courier New" w:hAnsi="Courier New" w:cs="Courier New"/>
                <w:noProof/>
                <w:color w:val="0000FF"/>
              </w:rPr>
              <w:t>ImageOfEvidence</w:t>
            </w:r>
          </w:p>
        </w:tc>
        <w:tc>
          <w:tcPr>
            <w:tcW w:w="505" w:type="dxa"/>
            <w:gridSpan w:val="2"/>
          </w:tcPr>
          <w:p w14:paraId="42771EBD" w14:textId="77777777" w:rsidR="0026767D" w:rsidRPr="009079F8" w:rsidRDefault="0026767D" w:rsidP="0026767D">
            <w:pPr>
              <w:pStyle w:val="pqiTabBody"/>
            </w:pPr>
            <w:r>
              <w:t>O</w:t>
            </w:r>
          </w:p>
        </w:tc>
        <w:tc>
          <w:tcPr>
            <w:tcW w:w="2542" w:type="dxa"/>
            <w:gridSpan w:val="2"/>
          </w:tcPr>
          <w:p w14:paraId="6EE3169E" w14:textId="77777777" w:rsidR="0026767D" w:rsidRPr="009079F8" w:rsidRDefault="0026767D" w:rsidP="0026767D">
            <w:pPr>
              <w:pStyle w:val="pqiTabBody"/>
            </w:pPr>
          </w:p>
        </w:tc>
        <w:tc>
          <w:tcPr>
            <w:tcW w:w="3245" w:type="dxa"/>
            <w:gridSpan w:val="2"/>
          </w:tcPr>
          <w:p w14:paraId="18E7A310" w14:textId="77777777" w:rsidR="0026767D" w:rsidRPr="002B761F" w:rsidRDefault="0026767D" w:rsidP="0026767D">
            <w:pPr>
              <w:pStyle w:val="pqiTabBody"/>
            </w:pPr>
          </w:p>
        </w:tc>
        <w:tc>
          <w:tcPr>
            <w:tcW w:w="1051" w:type="dxa"/>
          </w:tcPr>
          <w:p w14:paraId="09675370" w14:textId="77777777" w:rsidR="0026767D" w:rsidRPr="009079F8" w:rsidRDefault="0026767D" w:rsidP="0026767D">
            <w:pPr>
              <w:pStyle w:val="pqiTabBody"/>
            </w:pPr>
            <w:r>
              <w:t xml:space="preserve">Base64 </w:t>
            </w:r>
            <w:proofErr w:type="spellStart"/>
            <w:r>
              <w:t>Binary</w:t>
            </w:r>
            <w:proofErr w:type="spellEnd"/>
          </w:p>
        </w:tc>
      </w:tr>
      <w:tr w:rsidR="0026767D" w:rsidRPr="009079F8" w14:paraId="2E5F1D3E" w14:textId="77777777" w:rsidTr="00345ABA">
        <w:trPr>
          <w:cantSplit/>
        </w:trPr>
        <w:tc>
          <w:tcPr>
            <w:tcW w:w="388" w:type="dxa"/>
          </w:tcPr>
          <w:p w14:paraId="6EFC9861" w14:textId="77777777" w:rsidR="0026767D" w:rsidRDefault="0026767D" w:rsidP="0026767D">
            <w:pPr>
              <w:keepNext/>
              <w:rPr>
                <w:b/>
              </w:rPr>
            </w:pPr>
          </w:p>
        </w:tc>
        <w:tc>
          <w:tcPr>
            <w:tcW w:w="436" w:type="dxa"/>
            <w:gridSpan w:val="2"/>
          </w:tcPr>
          <w:p w14:paraId="6B6EC58F" w14:textId="77777777" w:rsidR="0026767D" w:rsidRPr="009079F8" w:rsidRDefault="0026767D" w:rsidP="0026767D">
            <w:pPr>
              <w:pStyle w:val="pqiTabBody"/>
              <w:rPr>
                <w:i/>
              </w:rPr>
            </w:pPr>
            <w:r>
              <w:rPr>
                <w:i/>
              </w:rPr>
              <w:t>e</w:t>
            </w:r>
          </w:p>
        </w:tc>
        <w:tc>
          <w:tcPr>
            <w:tcW w:w="5377" w:type="dxa"/>
          </w:tcPr>
          <w:p w14:paraId="139DF6C3" w14:textId="77777777" w:rsidR="0026767D" w:rsidRDefault="0026767D" w:rsidP="0026767D">
            <w:r w:rsidRPr="009079F8">
              <w:t>Dodatkowe informacje</w:t>
            </w:r>
            <w:r>
              <w:t xml:space="preserve"> o typie dowodu</w:t>
            </w:r>
          </w:p>
          <w:p w14:paraId="2E105B67" w14:textId="77777777" w:rsidR="0026767D" w:rsidRPr="00BE494D" w:rsidRDefault="0026767D" w:rsidP="0026767D">
            <w:pPr>
              <w:pStyle w:val="pqiTabBody"/>
              <w:rPr>
                <w:rFonts w:ascii="Courier New" w:hAnsi="Courier New" w:cs="Courier New"/>
                <w:noProof/>
                <w:color w:val="0000FF"/>
              </w:rPr>
            </w:pPr>
            <w:r w:rsidRPr="00BE494D">
              <w:rPr>
                <w:rFonts w:ascii="Courier New" w:hAnsi="Courier New" w:cs="Courier New"/>
                <w:noProof/>
                <w:color w:val="0000FF"/>
              </w:rPr>
              <w:t>EvidenceTypeComplement</w:t>
            </w:r>
          </w:p>
        </w:tc>
        <w:tc>
          <w:tcPr>
            <w:tcW w:w="505" w:type="dxa"/>
            <w:gridSpan w:val="2"/>
          </w:tcPr>
          <w:p w14:paraId="448F399D" w14:textId="77777777" w:rsidR="0026767D" w:rsidRPr="009079F8" w:rsidRDefault="0026767D" w:rsidP="0026767D">
            <w:pPr>
              <w:pStyle w:val="pqiTabBody"/>
            </w:pPr>
            <w:r>
              <w:t>D</w:t>
            </w:r>
          </w:p>
        </w:tc>
        <w:tc>
          <w:tcPr>
            <w:tcW w:w="2542" w:type="dxa"/>
            <w:gridSpan w:val="2"/>
          </w:tcPr>
          <w:p w14:paraId="45A2028B" w14:textId="6EFF6093" w:rsidR="0026767D" w:rsidRDefault="0026767D" w:rsidP="0026767D">
            <w:pPr>
              <w:pStyle w:val="pqiTabBody"/>
            </w:pPr>
            <w:r>
              <w:t>„R” gdy w polu 6b wybrano wartość „0 – Inne”.</w:t>
            </w:r>
          </w:p>
          <w:p w14:paraId="73486569" w14:textId="77777777" w:rsidR="0026767D" w:rsidRPr="009079F8" w:rsidRDefault="0026767D" w:rsidP="0026767D">
            <w:pPr>
              <w:pStyle w:val="pqiTabBody"/>
            </w:pPr>
            <w:r>
              <w:t>W pozostałych przypadkach nie stosuje się.</w:t>
            </w:r>
          </w:p>
        </w:tc>
        <w:tc>
          <w:tcPr>
            <w:tcW w:w="3245" w:type="dxa"/>
            <w:gridSpan w:val="2"/>
          </w:tcPr>
          <w:p w14:paraId="3B6761F5" w14:textId="77777777" w:rsidR="0026767D" w:rsidRPr="002B761F" w:rsidRDefault="0026767D" w:rsidP="0026767D">
            <w:pPr>
              <w:pStyle w:val="pqiTabBody"/>
            </w:pPr>
          </w:p>
        </w:tc>
        <w:tc>
          <w:tcPr>
            <w:tcW w:w="1051" w:type="dxa"/>
          </w:tcPr>
          <w:p w14:paraId="0825D4BD" w14:textId="77777777" w:rsidR="0026767D" w:rsidRPr="009079F8" w:rsidRDefault="0026767D" w:rsidP="0026767D">
            <w:pPr>
              <w:pStyle w:val="pqiTabBody"/>
            </w:pPr>
            <w:r>
              <w:t>an..350</w:t>
            </w:r>
          </w:p>
        </w:tc>
      </w:tr>
      <w:tr w:rsidR="0026767D" w:rsidRPr="009079F8" w14:paraId="3770FDF0" w14:textId="77777777" w:rsidTr="00345ABA">
        <w:trPr>
          <w:cantSplit/>
        </w:trPr>
        <w:tc>
          <w:tcPr>
            <w:tcW w:w="824" w:type="dxa"/>
            <w:gridSpan w:val="3"/>
          </w:tcPr>
          <w:p w14:paraId="11F1B169" w14:textId="77777777" w:rsidR="0026767D" w:rsidRDefault="0026767D" w:rsidP="0026767D">
            <w:pPr>
              <w:keepNext/>
              <w:rPr>
                <w:b/>
              </w:rPr>
            </w:pPr>
          </w:p>
        </w:tc>
        <w:tc>
          <w:tcPr>
            <w:tcW w:w="5377" w:type="dxa"/>
          </w:tcPr>
          <w:p w14:paraId="002FD37A" w14:textId="77777777" w:rsidR="0026767D" w:rsidRDefault="0026767D" w:rsidP="0026767D">
            <w:pPr>
              <w:pStyle w:val="pqiTabBody"/>
            </w:pPr>
            <w:r>
              <w:t>JĘZYK ELEMENTU</w:t>
            </w:r>
            <w:r w:rsidRPr="009079F8">
              <w:t xml:space="preserve"> </w:t>
            </w:r>
          </w:p>
          <w:p w14:paraId="45D0A9FD" w14:textId="77777777" w:rsidR="0026767D" w:rsidRDefault="0026767D" w:rsidP="0026767D">
            <w:r>
              <w:rPr>
                <w:rFonts w:ascii="Courier New" w:hAnsi="Courier New" w:cs="Courier New"/>
                <w:noProof/>
                <w:color w:val="0000FF"/>
              </w:rPr>
              <w:t>@language</w:t>
            </w:r>
          </w:p>
        </w:tc>
        <w:tc>
          <w:tcPr>
            <w:tcW w:w="505" w:type="dxa"/>
            <w:gridSpan w:val="2"/>
          </w:tcPr>
          <w:p w14:paraId="7116315D" w14:textId="77777777" w:rsidR="0026767D" w:rsidRDefault="0026767D" w:rsidP="0026767D">
            <w:pPr>
              <w:jc w:val="center"/>
            </w:pPr>
            <w:r>
              <w:t>D</w:t>
            </w:r>
          </w:p>
        </w:tc>
        <w:tc>
          <w:tcPr>
            <w:tcW w:w="2542" w:type="dxa"/>
            <w:gridSpan w:val="2"/>
          </w:tcPr>
          <w:p w14:paraId="7B70BEEF" w14:textId="5628DDA3" w:rsidR="0026767D" w:rsidRPr="003C4E6F" w:rsidRDefault="0026767D" w:rsidP="0026767D">
            <w:pPr>
              <w:pStyle w:val="pqiTabBody"/>
            </w:pPr>
            <w:r w:rsidRPr="003C4E6F">
              <w:t xml:space="preserve">„R”, jeżeli stosuje się pole </w:t>
            </w:r>
            <w:r>
              <w:t>6e</w:t>
            </w:r>
            <w:r w:rsidRPr="003C4E6F">
              <w:t>.</w:t>
            </w:r>
          </w:p>
        </w:tc>
        <w:tc>
          <w:tcPr>
            <w:tcW w:w="3245" w:type="dxa"/>
            <w:gridSpan w:val="2"/>
          </w:tcPr>
          <w:p w14:paraId="2F59C44C" w14:textId="77777777" w:rsidR="0026767D" w:rsidRDefault="0026767D" w:rsidP="0026767D">
            <w:pPr>
              <w:pStyle w:val="pqiTabBody"/>
            </w:pPr>
            <w:r>
              <w:t>Atrybut.</w:t>
            </w:r>
          </w:p>
          <w:p w14:paraId="21CC59A0" w14:textId="14CBAAC6" w:rsidR="00C57B8E" w:rsidRPr="009079F8" w:rsidRDefault="0026767D" w:rsidP="0026767D">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051" w:type="dxa"/>
          </w:tcPr>
          <w:p w14:paraId="37970393" w14:textId="77777777" w:rsidR="0026767D" w:rsidRPr="009079F8" w:rsidRDefault="0026767D" w:rsidP="0026767D">
            <w:r w:rsidRPr="009079F8">
              <w:t>a2</w:t>
            </w:r>
          </w:p>
        </w:tc>
      </w:tr>
      <w:tr w:rsidR="0026767D" w:rsidRPr="009079F8" w14:paraId="20170F15" w14:textId="77777777" w:rsidTr="00345ABA">
        <w:trPr>
          <w:cantSplit/>
        </w:trPr>
        <w:tc>
          <w:tcPr>
            <w:tcW w:w="824" w:type="dxa"/>
            <w:gridSpan w:val="3"/>
          </w:tcPr>
          <w:p w14:paraId="04CAAA5F" w14:textId="78CBA854" w:rsidR="0026767D" w:rsidRPr="009079F8" w:rsidRDefault="0026767D" w:rsidP="0026767D">
            <w:pPr>
              <w:keepNext/>
              <w:rPr>
                <w:i/>
              </w:rPr>
            </w:pPr>
            <w:r>
              <w:rPr>
                <w:b/>
              </w:rPr>
              <w:t>7</w:t>
            </w:r>
          </w:p>
        </w:tc>
        <w:tc>
          <w:tcPr>
            <w:tcW w:w="5377" w:type="dxa"/>
          </w:tcPr>
          <w:p w14:paraId="6DF6AB3E" w14:textId="77777777" w:rsidR="0026767D" w:rsidRPr="00823541" w:rsidRDefault="0026767D" w:rsidP="0026767D">
            <w:pPr>
              <w:keepNext/>
              <w:rPr>
                <w:b/>
                <w:lang w:val="en-US"/>
              </w:rPr>
            </w:pPr>
            <w:r w:rsidRPr="00823541">
              <w:rPr>
                <w:b/>
                <w:lang w:val="en-US"/>
              </w:rPr>
              <w:t xml:space="preserve">PODMIOT </w:t>
            </w:r>
            <w:proofErr w:type="spellStart"/>
            <w:r w:rsidRPr="00823541">
              <w:rPr>
                <w:b/>
                <w:lang w:val="en-US"/>
              </w:rPr>
              <w:t>Nowy</w:t>
            </w:r>
            <w:proofErr w:type="spellEnd"/>
            <w:r w:rsidRPr="00823541">
              <w:rPr>
                <w:b/>
                <w:lang w:val="en-US"/>
              </w:rPr>
              <w:t xml:space="preserve"> </w:t>
            </w:r>
            <w:proofErr w:type="spellStart"/>
            <w:r w:rsidRPr="00823541">
              <w:rPr>
                <w:b/>
                <w:lang w:val="en-US"/>
              </w:rPr>
              <w:t>Organizator</w:t>
            </w:r>
            <w:proofErr w:type="spellEnd"/>
            <w:r w:rsidRPr="00823541">
              <w:rPr>
                <w:b/>
                <w:lang w:val="en-US"/>
              </w:rPr>
              <w:t xml:space="preserve"> </w:t>
            </w:r>
            <w:proofErr w:type="spellStart"/>
            <w:r w:rsidRPr="00823541">
              <w:rPr>
                <w:b/>
                <w:lang w:val="en-US"/>
              </w:rPr>
              <w:t>Transportu</w:t>
            </w:r>
            <w:proofErr w:type="spellEnd"/>
          </w:p>
          <w:p w14:paraId="2B145439" w14:textId="77777777" w:rsidR="0026767D" w:rsidRPr="00823541" w:rsidRDefault="0026767D" w:rsidP="0026767D">
            <w:pPr>
              <w:keepNext/>
              <w:rPr>
                <w:b/>
                <w:lang w:val="en-US"/>
              </w:rPr>
            </w:pPr>
            <w:r w:rsidRPr="00823541">
              <w:rPr>
                <w:rFonts w:ascii="Courier New" w:hAnsi="Courier New" w:cs="Courier New"/>
                <w:noProof/>
                <w:color w:val="0000FF"/>
                <w:szCs w:val="20"/>
                <w:lang w:val="en-US"/>
              </w:rPr>
              <w:t>NewTransportArrangerTrader</w:t>
            </w:r>
          </w:p>
        </w:tc>
        <w:tc>
          <w:tcPr>
            <w:tcW w:w="505" w:type="dxa"/>
            <w:gridSpan w:val="2"/>
          </w:tcPr>
          <w:p w14:paraId="45EFDB5C" w14:textId="77777777" w:rsidR="0026767D" w:rsidRPr="00C15AD5" w:rsidRDefault="0026767D" w:rsidP="0026767D">
            <w:pPr>
              <w:keepNext/>
              <w:jc w:val="center"/>
              <w:rPr>
                <w:b/>
              </w:rPr>
            </w:pPr>
            <w:r w:rsidRPr="00C15AD5">
              <w:rPr>
                <w:b/>
              </w:rPr>
              <w:t>D</w:t>
            </w:r>
          </w:p>
        </w:tc>
        <w:tc>
          <w:tcPr>
            <w:tcW w:w="2542" w:type="dxa"/>
            <w:gridSpan w:val="2"/>
          </w:tcPr>
          <w:p w14:paraId="1DBF2B4C" w14:textId="380590DB" w:rsidR="0026767D" w:rsidRDefault="0026767D" w:rsidP="0026767D">
            <w:pPr>
              <w:keepNext/>
              <w:rPr>
                <w:b/>
              </w:rPr>
            </w:pPr>
            <w:r w:rsidRPr="00C15AD5">
              <w:rPr>
                <w:b/>
              </w:rPr>
              <w:t xml:space="preserve">„R” w celu identyfikacji podmiotu odpowiedzialnego za zorganizowanie transportu, jeżeli wartość </w:t>
            </w:r>
            <w:r>
              <w:rPr>
                <w:b/>
              </w:rPr>
              <w:br/>
            </w:r>
            <w:r w:rsidRPr="00C15AD5">
              <w:rPr>
                <w:b/>
              </w:rPr>
              <w:t xml:space="preserve">w polu </w:t>
            </w:r>
            <w:r>
              <w:rPr>
                <w:b/>
              </w:rPr>
              <w:t>5g</w:t>
            </w:r>
            <w:r w:rsidRPr="00C15AD5">
              <w:rPr>
                <w:b/>
                <w:i/>
              </w:rPr>
              <w:t xml:space="preserve"> </w:t>
            </w:r>
            <w:r w:rsidRPr="00C15AD5">
              <w:rPr>
                <w:b/>
              </w:rPr>
              <w:t>ma wartość „3” lub „4”.</w:t>
            </w:r>
          </w:p>
          <w:p w14:paraId="49ECB20A" w14:textId="48930297" w:rsidR="0026767D" w:rsidRPr="00C15AD5" w:rsidRDefault="0026767D" w:rsidP="0026767D">
            <w:pPr>
              <w:keepNext/>
              <w:rPr>
                <w:b/>
              </w:rPr>
            </w:pPr>
            <w:r w:rsidRPr="00C15AD5">
              <w:rPr>
                <w:b/>
              </w:rPr>
              <w:t xml:space="preserve">Nie stosuje się dla </w:t>
            </w:r>
            <w:r>
              <w:rPr>
                <w:b/>
              </w:rPr>
              <w:t>pozostałych wartości z pola 5g, lub nie wybrania wartości w polu 3g.</w:t>
            </w:r>
          </w:p>
        </w:tc>
        <w:tc>
          <w:tcPr>
            <w:tcW w:w="3245" w:type="dxa"/>
            <w:gridSpan w:val="2"/>
          </w:tcPr>
          <w:p w14:paraId="187702A6" w14:textId="77777777" w:rsidR="0026767D" w:rsidRPr="00C15AD5" w:rsidRDefault="0026767D" w:rsidP="0026767D">
            <w:pPr>
              <w:keepNext/>
              <w:rPr>
                <w:b/>
              </w:rPr>
            </w:pPr>
          </w:p>
        </w:tc>
        <w:tc>
          <w:tcPr>
            <w:tcW w:w="1051" w:type="dxa"/>
          </w:tcPr>
          <w:p w14:paraId="28AD6C0E" w14:textId="77777777" w:rsidR="0026767D" w:rsidRPr="00C15AD5" w:rsidRDefault="0026767D" w:rsidP="0026767D">
            <w:pPr>
              <w:keepNext/>
              <w:rPr>
                <w:b/>
              </w:rPr>
            </w:pPr>
            <w:r w:rsidRPr="00C15AD5">
              <w:rPr>
                <w:b/>
              </w:rPr>
              <w:t>1x</w:t>
            </w:r>
          </w:p>
        </w:tc>
      </w:tr>
      <w:tr w:rsidR="0026767D" w:rsidRPr="009079F8" w14:paraId="10558081" w14:textId="77777777" w:rsidTr="00345ABA">
        <w:trPr>
          <w:cantSplit/>
        </w:trPr>
        <w:tc>
          <w:tcPr>
            <w:tcW w:w="824" w:type="dxa"/>
            <w:gridSpan w:val="3"/>
          </w:tcPr>
          <w:p w14:paraId="2FAA62BC" w14:textId="77777777" w:rsidR="0026767D" w:rsidRDefault="0026767D" w:rsidP="0026767D">
            <w:pPr>
              <w:keepNext/>
              <w:rPr>
                <w:b/>
              </w:rPr>
            </w:pPr>
          </w:p>
        </w:tc>
        <w:tc>
          <w:tcPr>
            <w:tcW w:w="5377" w:type="dxa"/>
          </w:tcPr>
          <w:p w14:paraId="369A926D" w14:textId="77777777" w:rsidR="0026767D" w:rsidRDefault="0026767D" w:rsidP="0026767D">
            <w:pPr>
              <w:pStyle w:val="pqiTabBody"/>
            </w:pPr>
            <w:r>
              <w:t>JĘZYK ELEMENTU</w:t>
            </w:r>
            <w:r w:rsidRPr="009079F8">
              <w:t xml:space="preserve"> </w:t>
            </w:r>
          </w:p>
          <w:p w14:paraId="62F0280D" w14:textId="77777777" w:rsidR="0026767D" w:rsidRPr="009079F8" w:rsidRDefault="0026767D" w:rsidP="0026767D">
            <w:r>
              <w:rPr>
                <w:rFonts w:ascii="Courier New" w:hAnsi="Courier New" w:cs="Courier New"/>
                <w:noProof/>
                <w:color w:val="0000FF"/>
              </w:rPr>
              <w:t>@language</w:t>
            </w:r>
          </w:p>
        </w:tc>
        <w:tc>
          <w:tcPr>
            <w:tcW w:w="505" w:type="dxa"/>
            <w:gridSpan w:val="2"/>
          </w:tcPr>
          <w:p w14:paraId="323D6D5D" w14:textId="77777777" w:rsidR="0026767D" w:rsidRPr="009079F8" w:rsidRDefault="0026767D" w:rsidP="0026767D">
            <w:pPr>
              <w:jc w:val="center"/>
            </w:pPr>
            <w:r>
              <w:t>D</w:t>
            </w:r>
          </w:p>
        </w:tc>
        <w:tc>
          <w:tcPr>
            <w:tcW w:w="2542" w:type="dxa"/>
            <w:gridSpan w:val="2"/>
          </w:tcPr>
          <w:p w14:paraId="79995F2D" w14:textId="4AD73D50" w:rsidR="0026767D" w:rsidRPr="009079F8" w:rsidRDefault="0026767D" w:rsidP="0026767D">
            <w:r w:rsidRPr="009079F8">
              <w:t xml:space="preserve">„R”, jeżeli stosuje się </w:t>
            </w:r>
            <w:r>
              <w:t>element 7</w:t>
            </w:r>
            <w:r w:rsidRPr="009079F8">
              <w:t>.</w:t>
            </w:r>
          </w:p>
        </w:tc>
        <w:tc>
          <w:tcPr>
            <w:tcW w:w="3245" w:type="dxa"/>
            <w:gridSpan w:val="2"/>
          </w:tcPr>
          <w:p w14:paraId="0BE52BC0" w14:textId="77777777" w:rsidR="0026767D" w:rsidRDefault="0026767D" w:rsidP="0026767D">
            <w:pPr>
              <w:pStyle w:val="pqiTabBody"/>
            </w:pPr>
            <w:r>
              <w:t>Atrybut.</w:t>
            </w:r>
          </w:p>
          <w:p w14:paraId="71CC1587" w14:textId="4D46FEF3" w:rsidR="0071704A" w:rsidRPr="009079F8" w:rsidRDefault="0026767D" w:rsidP="0026767D">
            <w:r>
              <w:t>Wartość ze słownika „</w:t>
            </w:r>
            <w:r w:rsidRPr="008C6FA2">
              <w:t xml:space="preserve">Kody języka (Language </w:t>
            </w:r>
            <w:proofErr w:type="spellStart"/>
            <w:r w:rsidRPr="008C6FA2">
              <w:t>codes</w:t>
            </w:r>
            <w:proofErr w:type="spellEnd"/>
            <w:r w:rsidRPr="008C6FA2">
              <w:t>)</w:t>
            </w:r>
            <w:r>
              <w:t>”.</w:t>
            </w:r>
          </w:p>
        </w:tc>
        <w:tc>
          <w:tcPr>
            <w:tcW w:w="1051" w:type="dxa"/>
          </w:tcPr>
          <w:p w14:paraId="3D62BF66" w14:textId="77777777" w:rsidR="0026767D" w:rsidRPr="009079F8" w:rsidRDefault="0026767D" w:rsidP="0026767D">
            <w:r w:rsidRPr="009079F8">
              <w:t>a2</w:t>
            </w:r>
          </w:p>
        </w:tc>
      </w:tr>
      <w:tr w:rsidR="0026767D" w:rsidRPr="009079F8" w14:paraId="6A568C51" w14:textId="77777777" w:rsidTr="00345ABA">
        <w:trPr>
          <w:cantSplit/>
        </w:trPr>
        <w:tc>
          <w:tcPr>
            <w:tcW w:w="388" w:type="dxa"/>
          </w:tcPr>
          <w:p w14:paraId="3B2F7D2D" w14:textId="77777777" w:rsidR="0026767D" w:rsidRDefault="0026767D" w:rsidP="0026767D">
            <w:pPr>
              <w:keepNext/>
              <w:rPr>
                <w:b/>
              </w:rPr>
            </w:pPr>
          </w:p>
        </w:tc>
        <w:tc>
          <w:tcPr>
            <w:tcW w:w="436" w:type="dxa"/>
            <w:gridSpan w:val="2"/>
          </w:tcPr>
          <w:p w14:paraId="27E1F68C" w14:textId="77777777" w:rsidR="0026767D" w:rsidRPr="009079F8" w:rsidRDefault="0026767D" w:rsidP="0026767D">
            <w:pPr>
              <w:rPr>
                <w:i/>
              </w:rPr>
            </w:pPr>
            <w:r>
              <w:rPr>
                <w:i/>
              </w:rPr>
              <w:t>a</w:t>
            </w:r>
          </w:p>
        </w:tc>
        <w:tc>
          <w:tcPr>
            <w:tcW w:w="5377" w:type="dxa"/>
          </w:tcPr>
          <w:p w14:paraId="22BC327A" w14:textId="77777777" w:rsidR="0026767D" w:rsidRDefault="0026767D" w:rsidP="0026767D">
            <w:r w:rsidRPr="009079F8">
              <w:t>Numer VAT</w:t>
            </w:r>
          </w:p>
          <w:p w14:paraId="28E92F17" w14:textId="77777777" w:rsidR="0026767D" w:rsidRPr="009079F8" w:rsidRDefault="0026767D" w:rsidP="0026767D">
            <w:r>
              <w:rPr>
                <w:rFonts w:ascii="Courier New" w:hAnsi="Courier New" w:cs="Courier New"/>
                <w:noProof/>
                <w:color w:val="0000FF"/>
                <w:szCs w:val="20"/>
              </w:rPr>
              <w:t>VatNumber</w:t>
            </w:r>
          </w:p>
        </w:tc>
        <w:tc>
          <w:tcPr>
            <w:tcW w:w="505" w:type="dxa"/>
            <w:gridSpan w:val="2"/>
          </w:tcPr>
          <w:p w14:paraId="14C044BF" w14:textId="77777777" w:rsidR="0026767D" w:rsidRPr="009079F8" w:rsidRDefault="0026767D" w:rsidP="0026767D">
            <w:pPr>
              <w:jc w:val="center"/>
            </w:pPr>
            <w:r>
              <w:t>D</w:t>
            </w:r>
          </w:p>
        </w:tc>
        <w:tc>
          <w:tcPr>
            <w:tcW w:w="2542" w:type="dxa"/>
            <w:gridSpan w:val="2"/>
          </w:tcPr>
          <w:p w14:paraId="2F1A207D" w14:textId="77777777" w:rsidR="0026767D" w:rsidRDefault="0026767D" w:rsidP="0026767D">
            <w:r>
              <w:t>„R” jeśli zdarzenie miało miejsce na terytorium Polski,</w:t>
            </w:r>
          </w:p>
          <w:p w14:paraId="185D31BB" w14:textId="77777777" w:rsidR="0026767D" w:rsidRPr="009079F8" w:rsidRDefault="0026767D" w:rsidP="0026767D">
            <w:r>
              <w:t>„O” w pozostałych przypadkach.</w:t>
            </w:r>
          </w:p>
        </w:tc>
        <w:tc>
          <w:tcPr>
            <w:tcW w:w="3245" w:type="dxa"/>
            <w:gridSpan w:val="2"/>
          </w:tcPr>
          <w:p w14:paraId="4A499000" w14:textId="77777777" w:rsidR="0026767D" w:rsidRPr="009079F8" w:rsidRDefault="0026767D" w:rsidP="0026767D"/>
        </w:tc>
        <w:tc>
          <w:tcPr>
            <w:tcW w:w="1051" w:type="dxa"/>
          </w:tcPr>
          <w:p w14:paraId="03262B44" w14:textId="77777777" w:rsidR="0026767D" w:rsidRPr="009079F8" w:rsidRDefault="0026767D" w:rsidP="0026767D">
            <w:r w:rsidRPr="009079F8">
              <w:t>an..</w:t>
            </w:r>
            <w:r>
              <w:t>14</w:t>
            </w:r>
          </w:p>
        </w:tc>
      </w:tr>
      <w:tr w:rsidR="0026767D" w:rsidRPr="009079F8" w14:paraId="5991D3BB" w14:textId="77777777" w:rsidTr="00345ABA">
        <w:trPr>
          <w:cantSplit/>
        </w:trPr>
        <w:tc>
          <w:tcPr>
            <w:tcW w:w="388" w:type="dxa"/>
          </w:tcPr>
          <w:p w14:paraId="1551FD9C" w14:textId="77777777" w:rsidR="0026767D" w:rsidRDefault="0026767D" w:rsidP="0026767D">
            <w:pPr>
              <w:keepNext/>
              <w:rPr>
                <w:b/>
              </w:rPr>
            </w:pPr>
          </w:p>
        </w:tc>
        <w:tc>
          <w:tcPr>
            <w:tcW w:w="436" w:type="dxa"/>
            <w:gridSpan w:val="2"/>
          </w:tcPr>
          <w:p w14:paraId="057B0FA9" w14:textId="77777777" w:rsidR="0026767D" w:rsidRPr="009079F8" w:rsidRDefault="0026767D" w:rsidP="0026767D">
            <w:pPr>
              <w:rPr>
                <w:i/>
              </w:rPr>
            </w:pPr>
            <w:r>
              <w:rPr>
                <w:i/>
              </w:rPr>
              <w:t>b</w:t>
            </w:r>
          </w:p>
        </w:tc>
        <w:tc>
          <w:tcPr>
            <w:tcW w:w="5377" w:type="dxa"/>
          </w:tcPr>
          <w:p w14:paraId="5D146C88" w14:textId="77777777" w:rsidR="0026767D" w:rsidRDefault="0026767D" w:rsidP="0026767D">
            <w:r w:rsidRPr="009079F8">
              <w:t>Nazwa podmiotu gospodarczego</w:t>
            </w:r>
          </w:p>
          <w:p w14:paraId="739488B3" w14:textId="77777777" w:rsidR="0026767D" w:rsidRPr="009079F8" w:rsidRDefault="0026767D" w:rsidP="0026767D">
            <w:r>
              <w:rPr>
                <w:rFonts w:ascii="Courier New" w:hAnsi="Courier New" w:cs="Courier New"/>
                <w:noProof/>
                <w:color w:val="0000FF"/>
                <w:szCs w:val="20"/>
              </w:rPr>
              <w:t>TraderName</w:t>
            </w:r>
          </w:p>
        </w:tc>
        <w:tc>
          <w:tcPr>
            <w:tcW w:w="505" w:type="dxa"/>
            <w:gridSpan w:val="2"/>
          </w:tcPr>
          <w:p w14:paraId="244D3F6D" w14:textId="77777777" w:rsidR="0026767D" w:rsidRPr="009079F8" w:rsidRDefault="0026767D" w:rsidP="0026767D">
            <w:pPr>
              <w:jc w:val="center"/>
            </w:pPr>
            <w:r w:rsidRPr="009079F8">
              <w:t>R</w:t>
            </w:r>
          </w:p>
        </w:tc>
        <w:tc>
          <w:tcPr>
            <w:tcW w:w="2542" w:type="dxa"/>
            <w:gridSpan w:val="2"/>
          </w:tcPr>
          <w:p w14:paraId="428710F0" w14:textId="77777777" w:rsidR="0026767D" w:rsidRPr="009079F8" w:rsidRDefault="0026767D" w:rsidP="0026767D"/>
        </w:tc>
        <w:tc>
          <w:tcPr>
            <w:tcW w:w="3245" w:type="dxa"/>
            <w:gridSpan w:val="2"/>
          </w:tcPr>
          <w:p w14:paraId="52A1A6F2" w14:textId="77777777" w:rsidR="0026767D" w:rsidRPr="009079F8" w:rsidRDefault="0026767D" w:rsidP="0026767D"/>
        </w:tc>
        <w:tc>
          <w:tcPr>
            <w:tcW w:w="1051" w:type="dxa"/>
          </w:tcPr>
          <w:p w14:paraId="1E8E7100" w14:textId="77777777" w:rsidR="0026767D" w:rsidRPr="009079F8" w:rsidRDefault="0026767D" w:rsidP="0026767D">
            <w:r w:rsidRPr="009079F8">
              <w:t>an..182</w:t>
            </w:r>
          </w:p>
        </w:tc>
      </w:tr>
      <w:tr w:rsidR="0026767D" w:rsidRPr="009079F8" w14:paraId="075E4956" w14:textId="77777777" w:rsidTr="00345ABA">
        <w:trPr>
          <w:cantSplit/>
        </w:trPr>
        <w:tc>
          <w:tcPr>
            <w:tcW w:w="388" w:type="dxa"/>
          </w:tcPr>
          <w:p w14:paraId="4A7498C1" w14:textId="77777777" w:rsidR="0026767D" w:rsidRDefault="0026767D" w:rsidP="0026767D">
            <w:pPr>
              <w:keepNext/>
              <w:rPr>
                <w:b/>
              </w:rPr>
            </w:pPr>
          </w:p>
        </w:tc>
        <w:tc>
          <w:tcPr>
            <w:tcW w:w="436" w:type="dxa"/>
            <w:gridSpan w:val="2"/>
          </w:tcPr>
          <w:p w14:paraId="76150C8F" w14:textId="77777777" w:rsidR="0026767D" w:rsidRPr="009079F8" w:rsidRDefault="0026767D" w:rsidP="0026767D">
            <w:pPr>
              <w:pStyle w:val="pqiTabBody"/>
              <w:rPr>
                <w:i/>
              </w:rPr>
            </w:pPr>
            <w:r>
              <w:rPr>
                <w:i/>
              </w:rPr>
              <w:t>c</w:t>
            </w:r>
          </w:p>
        </w:tc>
        <w:tc>
          <w:tcPr>
            <w:tcW w:w="5377" w:type="dxa"/>
          </w:tcPr>
          <w:p w14:paraId="208FD219" w14:textId="77777777" w:rsidR="0026767D" w:rsidRDefault="0026767D" w:rsidP="0026767D">
            <w:r w:rsidRPr="009079F8">
              <w:t>Ulica</w:t>
            </w:r>
          </w:p>
          <w:p w14:paraId="487BBE35" w14:textId="77777777" w:rsidR="0026767D" w:rsidRPr="009079F8" w:rsidRDefault="0026767D" w:rsidP="0026767D">
            <w:r>
              <w:rPr>
                <w:rFonts w:ascii="Courier New" w:hAnsi="Courier New" w:cs="Courier New"/>
                <w:noProof/>
                <w:color w:val="0000FF"/>
                <w:szCs w:val="20"/>
              </w:rPr>
              <w:t>StreetName</w:t>
            </w:r>
          </w:p>
        </w:tc>
        <w:tc>
          <w:tcPr>
            <w:tcW w:w="505" w:type="dxa"/>
            <w:gridSpan w:val="2"/>
          </w:tcPr>
          <w:p w14:paraId="4E3CC8C6" w14:textId="77777777" w:rsidR="0026767D" w:rsidRPr="009079F8" w:rsidRDefault="0026767D" w:rsidP="0026767D">
            <w:pPr>
              <w:jc w:val="center"/>
            </w:pPr>
            <w:r w:rsidRPr="009079F8">
              <w:t>R</w:t>
            </w:r>
          </w:p>
        </w:tc>
        <w:tc>
          <w:tcPr>
            <w:tcW w:w="2542" w:type="dxa"/>
            <w:gridSpan w:val="2"/>
          </w:tcPr>
          <w:p w14:paraId="0CEF45C0" w14:textId="77777777" w:rsidR="0026767D" w:rsidRPr="009079F8" w:rsidRDefault="0026767D" w:rsidP="0026767D"/>
        </w:tc>
        <w:tc>
          <w:tcPr>
            <w:tcW w:w="3245" w:type="dxa"/>
            <w:gridSpan w:val="2"/>
          </w:tcPr>
          <w:p w14:paraId="525386DA" w14:textId="77777777" w:rsidR="0026767D" w:rsidRPr="009079F8" w:rsidRDefault="0026767D" w:rsidP="0026767D"/>
        </w:tc>
        <w:tc>
          <w:tcPr>
            <w:tcW w:w="1051" w:type="dxa"/>
          </w:tcPr>
          <w:p w14:paraId="69694A8F" w14:textId="77777777" w:rsidR="0026767D" w:rsidRPr="009079F8" w:rsidRDefault="0026767D" w:rsidP="0026767D">
            <w:r w:rsidRPr="009079F8">
              <w:t>an..65</w:t>
            </w:r>
          </w:p>
        </w:tc>
      </w:tr>
      <w:tr w:rsidR="0026767D" w:rsidRPr="009079F8" w14:paraId="48E00066" w14:textId="77777777" w:rsidTr="00345ABA">
        <w:trPr>
          <w:cantSplit/>
        </w:trPr>
        <w:tc>
          <w:tcPr>
            <w:tcW w:w="388" w:type="dxa"/>
          </w:tcPr>
          <w:p w14:paraId="4730259C" w14:textId="77777777" w:rsidR="0026767D" w:rsidRDefault="0026767D" w:rsidP="0026767D">
            <w:pPr>
              <w:keepNext/>
              <w:rPr>
                <w:b/>
              </w:rPr>
            </w:pPr>
          </w:p>
        </w:tc>
        <w:tc>
          <w:tcPr>
            <w:tcW w:w="436" w:type="dxa"/>
            <w:gridSpan w:val="2"/>
          </w:tcPr>
          <w:p w14:paraId="1D1FA272" w14:textId="77777777" w:rsidR="0026767D" w:rsidRPr="009079F8" w:rsidRDefault="0026767D" w:rsidP="0026767D">
            <w:pPr>
              <w:pStyle w:val="pqiTabBody"/>
              <w:rPr>
                <w:i/>
              </w:rPr>
            </w:pPr>
            <w:r>
              <w:rPr>
                <w:i/>
              </w:rPr>
              <w:t>d</w:t>
            </w:r>
          </w:p>
        </w:tc>
        <w:tc>
          <w:tcPr>
            <w:tcW w:w="5377" w:type="dxa"/>
          </w:tcPr>
          <w:p w14:paraId="61A7C1E9" w14:textId="77777777" w:rsidR="0026767D" w:rsidRDefault="0026767D" w:rsidP="0026767D">
            <w:r w:rsidRPr="009079F8">
              <w:t>Numer domu</w:t>
            </w:r>
          </w:p>
          <w:p w14:paraId="7BC6E0F5" w14:textId="77777777" w:rsidR="0026767D" w:rsidRPr="009079F8" w:rsidRDefault="0026767D" w:rsidP="0026767D">
            <w:r>
              <w:rPr>
                <w:rFonts w:ascii="Courier New" w:hAnsi="Courier New" w:cs="Courier New"/>
                <w:noProof/>
                <w:color w:val="0000FF"/>
                <w:szCs w:val="20"/>
              </w:rPr>
              <w:t>StreetNumber</w:t>
            </w:r>
          </w:p>
        </w:tc>
        <w:tc>
          <w:tcPr>
            <w:tcW w:w="505" w:type="dxa"/>
            <w:gridSpan w:val="2"/>
          </w:tcPr>
          <w:p w14:paraId="17B104A0" w14:textId="77777777" w:rsidR="0026767D" w:rsidRPr="009079F8" w:rsidRDefault="0026767D" w:rsidP="0026767D">
            <w:pPr>
              <w:jc w:val="center"/>
            </w:pPr>
            <w:r w:rsidRPr="009079F8">
              <w:t>O</w:t>
            </w:r>
          </w:p>
        </w:tc>
        <w:tc>
          <w:tcPr>
            <w:tcW w:w="2542" w:type="dxa"/>
            <w:gridSpan w:val="2"/>
          </w:tcPr>
          <w:p w14:paraId="7D0B3E12" w14:textId="77777777" w:rsidR="0026767D" w:rsidRPr="009079F8" w:rsidRDefault="0026767D" w:rsidP="0026767D"/>
        </w:tc>
        <w:tc>
          <w:tcPr>
            <w:tcW w:w="3245" w:type="dxa"/>
            <w:gridSpan w:val="2"/>
          </w:tcPr>
          <w:p w14:paraId="33593179" w14:textId="77777777" w:rsidR="0026767D" w:rsidRPr="009079F8" w:rsidRDefault="0026767D" w:rsidP="0026767D"/>
        </w:tc>
        <w:tc>
          <w:tcPr>
            <w:tcW w:w="1051" w:type="dxa"/>
          </w:tcPr>
          <w:p w14:paraId="7FCBCF63" w14:textId="77777777" w:rsidR="0026767D" w:rsidRPr="009079F8" w:rsidRDefault="0026767D" w:rsidP="0026767D">
            <w:r w:rsidRPr="009079F8">
              <w:t>an..11</w:t>
            </w:r>
          </w:p>
        </w:tc>
      </w:tr>
      <w:tr w:rsidR="0026767D" w:rsidRPr="009079F8" w14:paraId="4ADF826D" w14:textId="77777777" w:rsidTr="00345ABA">
        <w:trPr>
          <w:cantSplit/>
        </w:trPr>
        <w:tc>
          <w:tcPr>
            <w:tcW w:w="388" w:type="dxa"/>
          </w:tcPr>
          <w:p w14:paraId="547C3793" w14:textId="77777777" w:rsidR="0026767D" w:rsidRDefault="0026767D" w:rsidP="0026767D">
            <w:pPr>
              <w:keepNext/>
              <w:rPr>
                <w:b/>
              </w:rPr>
            </w:pPr>
          </w:p>
        </w:tc>
        <w:tc>
          <w:tcPr>
            <w:tcW w:w="436" w:type="dxa"/>
            <w:gridSpan w:val="2"/>
          </w:tcPr>
          <w:p w14:paraId="3C6CD92B" w14:textId="77777777" w:rsidR="0026767D" w:rsidRPr="009079F8" w:rsidRDefault="0026767D" w:rsidP="0026767D">
            <w:pPr>
              <w:pStyle w:val="pqiTabBody"/>
              <w:rPr>
                <w:i/>
              </w:rPr>
            </w:pPr>
            <w:r>
              <w:rPr>
                <w:i/>
              </w:rPr>
              <w:t>e</w:t>
            </w:r>
          </w:p>
        </w:tc>
        <w:tc>
          <w:tcPr>
            <w:tcW w:w="5377" w:type="dxa"/>
          </w:tcPr>
          <w:p w14:paraId="36D42D80" w14:textId="77777777" w:rsidR="0026767D" w:rsidRDefault="0026767D" w:rsidP="0026767D">
            <w:r w:rsidRPr="009079F8">
              <w:t>Kod pocztowy</w:t>
            </w:r>
          </w:p>
          <w:p w14:paraId="04E24A0A" w14:textId="77777777" w:rsidR="0026767D" w:rsidRPr="009079F8" w:rsidRDefault="0026767D" w:rsidP="0026767D">
            <w:r>
              <w:rPr>
                <w:rFonts w:ascii="Courier New" w:hAnsi="Courier New" w:cs="Courier New"/>
                <w:noProof/>
                <w:color w:val="0000FF"/>
                <w:szCs w:val="20"/>
              </w:rPr>
              <w:t>Postcode</w:t>
            </w:r>
          </w:p>
        </w:tc>
        <w:tc>
          <w:tcPr>
            <w:tcW w:w="505" w:type="dxa"/>
            <w:gridSpan w:val="2"/>
          </w:tcPr>
          <w:p w14:paraId="783F207F" w14:textId="77777777" w:rsidR="0026767D" w:rsidRPr="009079F8" w:rsidRDefault="0026767D" w:rsidP="0026767D">
            <w:pPr>
              <w:jc w:val="center"/>
            </w:pPr>
            <w:r w:rsidRPr="009079F8">
              <w:t>R</w:t>
            </w:r>
          </w:p>
        </w:tc>
        <w:tc>
          <w:tcPr>
            <w:tcW w:w="2542" w:type="dxa"/>
            <w:gridSpan w:val="2"/>
          </w:tcPr>
          <w:p w14:paraId="28CE9130" w14:textId="77777777" w:rsidR="0026767D" w:rsidRPr="009079F8" w:rsidRDefault="0026767D" w:rsidP="0026767D"/>
        </w:tc>
        <w:tc>
          <w:tcPr>
            <w:tcW w:w="3245" w:type="dxa"/>
            <w:gridSpan w:val="2"/>
          </w:tcPr>
          <w:p w14:paraId="17A4AB64" w14:textId="77777777" w:rsidR="0026767D" w:rsidRPr="009079F8" w:rsidRDefault="0026767D" w:rsidP="0026767D"/>
        </w:tc>
        <w:tc>
          <w:tcPr>
            <w:tcW w:w="1051" w:type="dxa"/>
          </w:tcPr>
          <w:p w14:paraId="234FE3B6" w14:textId="77777777" w:rsidR="0026767D" w:rsidRPr="009079F8" w:rsidRDefault="0026767D" w:rsidP="0026767D">
            <w:r w:rsidRPr="009079F8">
              <w:t>an..10</w:t>
            </w:r>
          </w:p>
        </w:tc>
      </w:tr>
      <w:tr w:rsidR="0026767D" w:rsidRPr="009079F8" w14:paraId="5D53B866" w14:textId="77777777" w:rsidTr="00345ABA">
        <w:trPr>
          <w:cantSplit/>
        </w:trPr>
        <w:tc>
          <w:tcPr>
            <w:tcW w:w="388" w:type="dxa"/>
          </w:tcPr>
          <w:p w14:paraId="7B9B6A1C" w14:textId="77777777" w:rsidR="0026767D" w:rsidRDefault="0026767D" w:rsidP="0026767D">
            <w:pPr>
              <w:keepNext/>
              <w:rPr>
                <w:b/>
              </w:rPr>
            </w:pPr>
          </w:p>
        </w:tc>
        <w:tc>
          <w:tcPr>
            <w:tcW w:w="436" w:type="dxa"/>
            <w:gridSpan w:val="2"/>
          </w:tcPr>
          <w:p w14:paraId="14429E33" w14:textId="77777777" w:rsidR="0026767D" w:rsidRPr="009079F8" w:rsidRDefault="0026767D" w:rsidP="0026767D">
            <w:pPr>
              <w:pStyle w:val="pqiTabBody"/>
              <w:rPr>
                <w:i/>
              </w:rPr>
            </w:pPr>
            <w:r>
              <w:rPr>
                <w:i/>
              </w:rPr>
              <w:t>f</w:t>
            </w:r>
          </w:p>
        </w:tc>
        <w:tc>
          <w:tcPr>
            <w:tcW w:w="5377" w:type="dxa"/>
          </w:tcPr>
          <w:p w14:paraId="5ABBBEE7" w14:textId="77777777" w:rsidR="0026767D" w:rsidRDefault="0026767D" w:rsidP="0026767D">
            <w:r w:rsidRPr="009079F8">
              <w:t>Miejscowość</w:t>
            </w:r>
          </w:p>
          <w:p w14:paraId="6F977C7B" w14:textId="77777777" w:rsidR="0026767D" w:rsidRPr="009079F8" w:rsidRDefault="0026767D" w:rsidP="0026767D">
            <w:r>
              <w:rPr>
                <w:rFonts w:ascii="Courier New" w:hAnsi="Courier New" w:cs="Courier New"/>
                <w:noProof/>
                <w:color w:val="0000FF"/>
                <w:szCs w:val="20"/>
              </w:rPr>
              <w:t>City</w:t>
            </w:r>
          </w:p>
        </w:tc>
        <w:tc>
          <w:tcPr>
            <w:tcW w:w="505" w:type="dxa"/>
            <w:gridSpan w:val="2"/>
          </w:tcPr>
          <w:p w14:paraId="218F6F59" w14:textId="77777777" w:rsidR="0026767D" w:rsidRPr="009079F8" w:rsidRDefault="0026767D" w:rsidP="0026767D">
            <w:pPr>
              <w:jc w:val="center"/>
            </w:pPr>
            <w:r w:rsidRPr="009079F8">
              <w:t>R</w:t>
            </w:r>
          </w:p>
        </w:tc>
        <w:tc>
          <w:tcPr>
            <w:tcW w:w="2542" w:type="dxa"/>
            <w:gridSpan w:val="2"/>
          </w:tcPr>
          <w:p w14:paraId="16AF7C21" w14:textId="77777777" w:rsidR="0026767D" w:rsidRPr="009079F8" w:rsidRDefault="0026767D" w:rsidP="0026767D"/>
        </w:tc>
        <w:tc>
          <w:tcPr>
            <w:tcW w:w="3245" w:type="dxa"/>
            <w:gridSpan w:val="2"/>
          </w:tcPr>
          <w:p w14:paraId="6539CCD0" w14:textId="77777777" w:rsidR="0026767D" w:rsidRPr="009079F8" w:rsidRDefault="0026767D" w:rsidP="0026767D"/>
        </w:tc>
        <w:tc>
          <w:tcPr>
            <w:tcW w:w="1051" w:type="dxa"/>
          </w:tcPr>
          <w:p w14:paraId="757324B2" w14:textId="77777777" w:rsidR="0026767D" w:rsidRPr="009079F8" w:rsidRDefault="0026767D" w:rsidP="0026767D">
            <w:r w:rsidRPr="009079F8">
              <w:t>an..50</w:t>
            </w:r>
          </w:p>
        </w:tc>
      </w:tr>
      <w:tr w:rsidR="0026767D" w:rsidRPr="009079F8" w14:paraId="2828B31F" w14:textId="77777777" w:rsidTr="00345ABA">
        <w:trPr>
          <w:cantSplit/>
        </w:trPr>
        <w:tc>
          <w:tcPr>
            <w:tcW w:w="824" w:type="dxa"/>
            <w:gridSpan w:val="3"/>
          </w:tcPr>
          <w:p w14:paraId="6FD60515" w14:textId="3E57F377" w:rsidR="0026767D" w:rsidRPr="009079F8" w:rsidRDefault="0026767D" w:rsidP="0026767D">
            <w:pPr>
              <w:keepNext/>
              <w:rPr>
                <w:i/>
              </w:rPr>
            </w:pPr>
            <w:r>
              <w:rPr>
                <w:b/>
              </w:rPr>
              <w:lastRenderedPageBreak/>
              <w:t>8</w:t>
            </w:r>
          </w:p>
        </w:tc>
        <w:tc>
          <w:tcPr>
            <w:tcW w:w="5377" w:type="dxa"/>
          </w:tcPr>
          <w:p w14:paraId="008DE347" w14:textId="77777777" w:rsidR="0026767D" w:rsidRDefault="0026767D" w:rsidP="0026767D">
            <w:pPr>
              <w:keepNext/>
              <w:rPr>
                <w:b/>
              </w:rPr>
            </w:pPr>
            <w:r w:rsidRPr="009079F8">
              <w:rPr>
                <w:b/>
              </w:rPr>
              <w:t>PODMIOT</w:t>
            </w:r>
            <w:r>
              <w:rPr>
                <w:b/>
              </w:rPr>
              <w:t xml:space="preserve"> N</w:t>
            </w:r>
            <w:r w:rsidRPr="009079F8">
              <w:rPr>
                <w:b/>
              </w:rPr>
              <w:t xml:space="preserve">owy </w:t>
            </w:r>
            <w:r>
              <w:rPr>
                <w:b/>
              </w:rPr>
              <w:t>P</w:t>
            </w:r>
            <w:r w:rsidRPr="009079F8">
              <w:rPr>
                <w:b/>
              </w:rPr>
              <w:t>rzewoźnik</w:t>
            </w:r>
          </w:p>
          <w:p w14:paraId="5E54DCF4" w14:textId="77777777" w:rsidR="0026767D" w:rsidRPr="009079F8" w:rsidRDefault="0026767D" w:rsidP="0026767D">
            <w:pPr>
              <w:keepNext/>
              <w:rPr>
                <w:b/>
              </w:rPr>
            </w:pPr>
            <w:r>
              <w:rPr>
                <w:rFonts w:ascii="Courier New" w:hAnsi="Courier New" w:cs="Courier New"/>
                <w:noProof/>
                <w:color w:val="0000FF"/>
                <w:szCs w:val="20"/>
              </w:rPr>
              <w:t>NewTransporterTrader</w:t>
            </w:r>
          </w:p>
        </w:tc>
        <w:tc>
          <w:tcPr>
            <w:tcW w:w="505" w:type="dxa"/>
            <w:gridSpan w:val="2"/>
          </w:tcPr>
          <w:p w14:paraId="78AD6563" w14:textId="77777777" w:rsidR="0026767D" w:rsidRPr="00C15AD5" w:rsidRDefault="0026767D" w:rsidP="0026767D">
            <w:pPr>
              <w:keepNext/>
              <w:jc w:val="center"/>
              <w:rPr>
                <w:b/>
              </w:rPr>
            </w:pPr>
            <w:r>
              <w:rPr>
                <w:b/>
              </w:rPr>
              <w:t>O</w:t>
            </w:r>
          </w:p>
        </w:tc>
        <w:tc>
          <w:tcPr>
            <w:tcW w:w="2542" w:type="dxa"/>
            <w:gridSpan w:val="2"/>
          </w:tcPr>
          <w:p w14:paraId="2F179016" w14:textId="77777777" w:rsidR="0026767D" w:rsidRPr="00C15AD5" w:rsidRDefault="0026767D" w:rsidP="0026767D">
            <w:pPr>
              <w:keepNext/>
              <w:rPr>
                <w:b/>
              </w:rPr>
            </w:pPr>
          </w:p>
        </w:tc>
        <w:tc>
          <w:tcPr>
            <w:tcW w:w="3245" w:type="dxa"/>
            <w:gridSpan w:val="2"/>
          </w:tcPr>
          <w:p w14:paraId="35FF5F0E" w14:textId="77777777" w:rsidR="0026767D" w:rsidRDefault="0026767D" w:rsidP="0026767D">
            <w:pPr>
              <w:keepNext/>
              <w:rPr>
                <w:b/>
              </w:rPr>
            </w:pPr>
            <w:r w:rsidRPr="00C15AD5">
              <w:rPr>
                <w:b/>
              </w:rPr>
              <w:t>Dane nowego podmiotu dokonującego transportu.</w:t>
            </w:r>
          </w:p>
          <w:p w14:paraId="20EE655E" w14:textId="77777777" w:rsidR="0026767D" w:rsidRPr="00C15AD5" w:rsidRDefault="0026767D" w:rsidP="0026767D">
            <w:pPr>
              <w:keepNext/>
              <w:rPr>
                <w:b/>
              </w:rPr>
            </w:pPr>
            <w:r>
              <w:rPr>
                <w:b/>
              </w:rPr>
              <w:t xml:space="preserve">Pole wypełnia się jeśli </w:t>
            </w:r>
            <w:r w:rsidRPr="00C15AD5">
              <w:rPr>
                <w:b/>
              </w:rPr>
              <w:t>przew</w:t>
            </w:r>
            <w:r>
              <w:rPr>
                <w:b/>
              </w:rPr>
              <w:t>oźnik ulega zmianie w związku ze zdarzeniem.</w:t>
            </w:r>
          </w:p>
        </w:tc>
        <w:tc>
          <w:tcPr>
            <w:tcW w:w="1051" w:type="dxa"/>
          </w:tcPr>
          <w:p w14:paraId="74B39359" w14:textId="77777777" w:rsidR="0026767D" w:rsidRPr="00C15AD5" w:rsidRDefault="0026767D" w:rsidP="0026767D">
            <w:pPr>
              <w:keepNext/>
              <w:rPr>
                <w:b/>
              </w:rPr>
            </w:pPr>
            <w:r w:rsidRPr="00C15AD5">
              <w:rPr>
                <w:b/>
              </w:rPr>
              <w:t>1x</w:t>
            </w:r>
          </w:p>
        </w:tc>
      </w:tr>
      <w:tr w:rsidR="0026767D" w:rsidRPr="009079F8" w14:paraId="0D4845EE" w14:textId="77777777" w:rsidTr="00345ABA">
        <w:trPr>
          <w:cantSplit/>
        </w:trPr>
        <w:tc>
          <w:tcPr>
            <w:tcW w:w="824" w:type="dxa"/>
            <w:gridSpan w:val="3"/>
          </w:tcPr>
          <w:p w14:paraId="3C6C746B" w14:textId="77777777" w:rsidR="0026767D" w:rsidRDefault="0026767D" w:rsidP="0026767D">
            <w:pPr>
              <w:keepNext/>
              <w:rPr>
                <w:b/>
              </w:rPr>
            </w:pPr>
          </w:p>
        </w:tc>
        <w:tc>
          <w:tcPr>
            <w:tcW w:w="5377" w:type="dxa"/>
          </w:tcPr>
          <w:p w14:paraId="27BB03A4" w14:textId="77777777" w:rsidR="0026767D" w:rsidRDefault="0026767D" w:rsidP="0026767D">
            <w:pPr>
              <w:pStyle w:val="pqiTabBody"/>
            </w:pPr>
            <w:r>
              <w:t>JĘZYK ELEMENTU</w:t>
            </w:r>
            <w:r w:rsidRPr="009079F8">
              <w:t xml:space="preserve"> </w:t>
            </w:r>
          </w:p>
          <w:p w14:paraId="4C876B17" w14:textId="77777777" w:rsidR="0026767D" w:rsidRPr="009079F8" w:rsidRDefault="0026767D" w:rsidP="0026767D">
            <w:r>
              <w:rPr>
                <w:rFonts w:ascii="Courier New" w:hAnsi="Courier New" w:cs="Courier New"/>
                <w:noProof/>
                <w:color w:val="0000FF"/>
              </w:rPr>
              <w:t>@language</w:t>
            </w:r>
          </w:p>
        </w:tc>
        <w:tc>
          <w:tcPr>
            <w:tcW w:w="505" w:type="dxa"/>
            <w:gridSpan w:val="2"/>
          </w:tcPr>
          <w:p w14:paraId="02243A42" w14:textId="77777777" w:rsidR="0026767D" w:rsidRPr="009079F8" w:rsidRDefault="0026767D" w:rsidP="0026767D">
            <w:pPr>
              <w:jc w:val="center"/>
            </w:pPr>
            <w:r>
              <w:t>D</w:t>
            </w:r>
          </w:p>
        </w:tc>
        <w:tc>
          <w:tcPr>
            <w:tcW w:w="2542" w:type="dxa"/>
            <w:gridSpan w:val="2"/>
          </w:tcPr>
          <w:p w14:paraId="42DBB4D7" w14:textId="4F23E80F" w:rsidR="0026767D" w:rsidRPr="009079F8" w:rsidRDefault="0026767D" w:rsidP="0026767D">
            <w:r w:rsidRPr="009079F8">
              <w:t xml:space="preserve">„R”, jeżeli stosuje się </w:t>
            </w:r>
            <w:r>
              <w:t>element 8</w:t>
            </w:r>
            <w:r w:rsidRPr="009079F8">
              <w:t>.</w:t>
            </w:r>
          </w:p>
        </w:tc>
        <w:tc>
          <w:tcPr>
            <w:tcW w:w="3245" w:type="dxa"/>
            <w:gridSpan w:val="2"/>
          </w:tcPr>
          <w:p w14:paraId="01B58529" w14:textId="77777777" w:rsidR="0026767D" w:rsidRDefault="0026767D" w:rsidP="0026767D">
            <w:pPr>
              <w:pStyle w:val="pqiTabBody"/>
            </w:pPr>
            <w:r>
              <w:t>Atrybut.</w:t>
            </w:r>
          </w:p>
          <w:p w14:paraId="2BC23356" w14:textId="77777777" w:rsidR="0026767D" w:rsidRPr="009079F8" w:rsidRDefault="0026767D" w:rsidP="0026767D">
            <w:r>
              <w:t>Wartość ze słownika „</w:t>
            </w:r>
            <w:r w:rsidRPr="008C6FA2">
              <w:t xml:space="preserve">Kody języka (Language </w:t>
            </w:r>
            <w:proofErr w:type="spellStart"/>
            <w:r w:rsidRPr="008C6FA2">
              <w:t>codes</w:t>
            </w:r>
            <w:proofErr w:type="spellEnd"/>
            <w:r w:rsidRPr="008C6FA2">
              <w:t>)</w:t>
            </w:r>
            <w:r>
              <w:t>”.</w:t>
            </w:r>
          </w:p>
        </w:tc>
        <w:tc>
          <w:tcPr>
            <w:tcW w:w="1051" w:type="dxa"/>
          </w:tcPr>
          <w:p w14:paraId="543841FC" w14:textId="77777777" w:rsidR="0026767D" w:rsidRPr="009079F8" w:rsidRDefault="0026767D" w:rsidP="0026767D">
            <w:r w:rsidRPr="009079F8">
              <w:t>a2</w:t>
            </w:r>
          </w:p>
        </w:tc>
      </w:tr>
      <w:tr w:rsidR="0026767D" w:rsidRPr="009079F8" w14:paraId="59872191" w14:textId="77777777" w:rsidTr="00345ABA">
        <w:trPr>
          <w:cantSplit/>
        </w:trPr>
        <w:tc>
          <w:tcPr>
            <w:tcW w:w="388" w:type="dxa"/>
          </w:tcPr>
          <w:p w14:paraId="28AF65B9" w14:textId="77777777" w:rsidR="0026767D" w:rsidRDefault="0026767D" w:rsidP="0026767D">
            <w:pPr>
              <w:keepNext/>
              <w:rPr>
                <w:b/>
              </w:rPr>
            </w:pPr>
          </w:p>
        </w:tc>
        <w:tc>
          <w:tcPr>
            <w:tcW w:w="436" w:type="dxa"/>
            <w:gridSpan w:val="2"/>
          </w:tcPr>
          <w:p w14:paraId="6BDE2EC4" w14:textId="77777777" w:rsidR="0026767D" w:rsidRPr="009079F8" w:rsidRDefault="0026767D" w:rsidP="0026767D">
            <w:pPr>
              <w:rPr>
                <w:i/>
              </w:rPr>
            </w:pPr>
            <w:r>
              <w:rPr>
                <w:i/>
              </w:rPr>
              <w:t>a</w:t>
            </w:r>
          </w:p>
        </w:tc>
        <w:tc>
          <w:tcPr>
            <w:tcW w:w="5377" w:type="dxa"/>
          </w:tcPr>
          <w:p w14:paraId="45B4F6C2" w14:textId="77777777" w:rsidR="0026767D" w:rsidRDefault="0026767D" w:rsidP="0026767D">
            <w:r w:rsidRPr="009079F8">
              <w:t>Numer VAT</w:t>
            </w:r>
          </w:p>
          <w:p w14:paraId="4A6B5D7F" w14:textId="77777777" w:rsidR="0026767D" w:rsidRPr="009079F8" w:rsidRDefault="0026767D" w:rsidP="0026767D">
            <w:r>
              <w:rPr>
                <w:rFonts w:ascii="Courier New" w:hAnsi="Courier New" w:cs="Courier New"/>
                <w:noProof/>
                <w:color w:val="0000FF"/>
                <w:szCs w:val="20"/>
              </w:rPr>
              <w:t>VatNumber</w:t>
            </w:r>
          </w:p>
        </w:tc>
        <w:tc>
          <w:tcPr>
            <w:tcW w:w="505" w:type="dxa"/>
            <w:gridSpan w:val="2"/>
          </w:tcPr>
          <w:p w14:paraId="13EEB5FE" w14:textId="77777777" w:rsidR="0026767D" w:rsidRPr="009079F8" w:rsidRDefault="0026767D" w:rsidP="0026767D">
            <w:pPr>
              <w:jc w:val="center"/>
            </w:pPr>
            <w:r>
              <w:t>D</w:t>
            </w:r>
          </w:p>
        </w:tc>
        <w:tc>
          <w:tcPr>
            <w:tcW w:w="2542" w:type="dxa"/>
            <w:gridSpan w:val="2"/>
          </w:tcPr>
          <w:p w14:paraId="47C8977B" w14:textId="77777777" w:rsidR="0026767D" w:rsidRDefault="0026767D" w:rsidP="0026767D">
            <w:r>
              <w:t>„R” jeśli zdarzenie miało miejsce na terytorium Polski,</w:t>
            </w:r>
          </w:p>
          <w:p w14:paraId="75682B16" w14:textId="77777777" w:rsidR="0026767D" w:rsidRPr="009079F8" w:rsidRDefault="0026767D" w:rsidP="0026767D">
            <w:r>
              <w:t>„O” w pozostałych przypadkach.</w:t>
            </w:r>
          </w:p>
        </w:tc>
        <w:tc>
          <w:tcPr>
            <w:tcW w:w="3245" w:type="dxa"/>
            <w:gridSpan w:val="2"/>
          </w:tcPr>
          <w:p w14:paraId="3849F04A" w14:textId="77777777" w:rsidR="0026767D" w:rsidRPr="009079F8" w:rsidRDefault="0026767D" w:rsidP="0026767D"/>
        </w:tc>
        <w:tc>
          <w:tcPr>
            <w:tcW w:w="1051" w:type="dxa"/>
          </w:tcPr>
          <w:p w14:paraId="0794261F" w14:textId="77777777" w:rsidR="0026767D" w:rsidRPr="009079F8" w:rsidRDefault="0026767D" w:rsidP="0026767D">
            <w:r w:rsidRPr="009079F8">
              <w:t>an..</w:t>
            </w:r>
            <w:r>
              <w:t>14</w:t>
            </w:r>
          </w:p>
        </w:tc>
      </w:tr>
      <w:tr w:rsidR="0026767D" w:rsidRPr="009079F8" w14:paraId="46BD5A28" w14:textId="77777777" w:rsidTr="00345ABA">
        <w:trPr>
          <w:cantSplit/>
        </w:trPr>
        <w:tc>
          <w:tcPr>
            <w:tcW w:w="388" w:type="dxa"/>
          </w:tcPr>
          <w:p w14:paraId="301F9B42" w14:textId="77777777" w:rsidR="0026767D" w:rsidRDefault="0026767D" w:rsidP="0026767D">
            <w:pPr>
              <w:keepNext/>
              <w:rPr>
                <w:b/>
              </w:rPr>
            </w:pPr>
          </w:p>
        </w:tc>
        <w:tc>
          <w:tcPr>
            <w:tcW w:w="436" w:type="dxa"/>
            <w:gridSpan w:val="2"/>
          </w:tcPr>
          <w:p w14:paraId="4793F5D0" w14:textId="77777777" w:rsidR="0026767D" w:rsidRPr="009079F8" w:rsidRDefault="0026767D" w:rsidP="0026767D">
            <w:pPr>
              <w:rPr>
                <w:i/>
              </w:rPr>
            </w:pPr>
            <w:r>
              <w:rPr>
                <w:i/>
              </w:rPr>
              <w:t>b</w:t>
            </w:r>
          </w:p>
        </w:tc>
        <w:tc>
          <w:tcPr>
            <w:tcW w:w="5377" w:type="dxa"/>
          </w:tcPr>
          <w:p w14:paraId="124A074E" w14:textId="77777777" w:rsidR="0026767D" w:rsidRDefault="0026767D" w:rsidP="0026767D">
            <w:r w:rsidRPr="009079F8">
              <w:t>Nazwa podmiotu gospodarczego</w:t>
            </w:r>
          </w:p>
          <w:p w14:paraId="3D06ED8A" w14:textId="77777777" w:rsidR="0026767D" w:rsidRPr="009079F8" w:rsidRDefault="0026767D" w:rsidP="0026767D">
            <w:r>
              <w:rPr>
                <w:rFonts w:ascii="Courier New" w:hAnsi="Courier New" w:cs="Courier New"/>
                <w:noProof/>
                <w:color w:val="0000FF"/>
                <w:szCs w:val="20"/>
              </w:rPr>
              <w:t>TraderName</w:t>
            </w:r>
          </w:p>
        </w:tc>
        <w:tc>
          <w:tcPr>
            <w:tcW w:w="505" w:type="dxa"/>
            <w:gridSpan w:val="2"/>
          </w:tcPr>
          <w:p w14:paraId="4DD3956F" w14:textId="77777777" w:rsidR="0026767D" w:rsidRPr="009079F8" w:rsidRDefault="0026767D" w:rsidP="0026767D">
            <w:pPr>
              <w:jc w:val="center"/>
            </w:pPr>
            <w:r w:rsidRPr="009079F8">
              <w:t>R</w:t>
            </w:r>
          </w:p>
        </w:tc>
        <w:tc>
          <w:tcPr>
            <w:tcW w:w="2542" w:type="dxa"/>
            <w:gridSpan w:val="2"/>
          </w:tcPr>
          <w:p w14:paraId="4918960B" w14:textId="77777777" w:rsidR="0026767D" w:rsidRPr="009079F8" w:rsidRDefault="0026767D" w:rsidP="0026767D"/>
        </w:tc>
        <w:tc>
          <w:tcPr>
            <w:tcW w:w="3245" w:type="dxa"/>
            <w:gridSpan w:val="2"/>
          </w:tcPr>
          <w:p w14:paraId="4F411237" w14:textId="77777777" w:rsidR="0026767D" w:rsidRPr="009079F8" w:rsidRDefault="0026767D" w:rsidP="0026767D"/>
        </w:tc>
        <w:tc>
          <w:tcPr>
            <w:tcW w:w="1051" w:type="dxa"/>
          </w:tcPr>
          <w:p w14:paraId="0E64A93E" w14:textId="77777777" w:rsidR="0026767D" w:rsidRPr="009079F8" w:rsidRDefault="0026767D" w:rsidP="0026767D">
            <w:r w:rsidRPr="009079F8">
              <w:t>an..182</w:t>
            </w:r>
          </w:p>
        </w:tc>
      </w:tr>
      <w:tr w:rsidR="0026767D" w:rsidRPr="009079F8" w14:paraId="250F6BA7" w14:textId="77777777" w:rsidTr="00345ABA">
        <w:trPr>
          <w:cantSplit/>
        </w:trPr>
        <w:tc>
          <w:tcPr>
            <w:tcW w:w="388" w:type="dxa"/>
          </w:tcPr>
          <w:p w14:paraId="693897EE" w14:textId="77777777" w:rsidR="0026767D" w:rsidRDefault="0026767D" w:rsidP="0026767D">
            <w:pPr>
              <w:keepNext/>
              <w:rPr>
                <w:b/>
              </w:rPr>
            </w:pPr>
          </w:p>
        </w:tc>
        <w:tc>
          <w:tcPr>
            <w:tcW w:w="436" w:type="dxa"/>
            <w:gridSpan w:val="2"/>
          </w:tcPr>
          <w:p w14:paraId="3B2978C7" w14:textId="77777777" w:rsidR="0026767D" w:rsidRPr="009079F8" w:rsidRDefault="0026767D" w:rsidP="0026767D">
            <w:pPr>
              <w:pStyle w:val="pqiTabBody"/>
              <w:rPr>
                <w:i/>
              </w:rPr>
            </w:pPr>
            <w:r>
              <w:rPr>
                <w:i/>
              </w:rPr>
              <w:t>c</w:t>
            </w:r>
          </w:p>
        </w:tc>
        <w:tc>
          <w:tcPr>
            <w:tcW w:w="5377" w:type="dxa"/>
          </w:tcPr>
          <w:p w14:paraId="410B32AD" w14:textId="77777777" w:rsidR="0026767D" w:rsidRDefault="0026767D" w:rsidP="0026767D">
            <w:r w:rsidRPr="009079F8">
              <w:t>Ulica</w:t>
            </w:r>
          </w:p>
          <w:p w14:paraId="65A3DC28" w14:textId="77777777" w:rsidR="0026767D" w:rsidRPr="009079F8" w:rsidRDefault="0026767D" w:rsidP="0026767D">
            <w:r>
              <w:rPr>
                <w:rFonts w:ascii="Courier New" w:hAnsi="Courier New" w:cs="Courier New"/>
                <w:noProof/>
                <w:color w:val="0000FF"/>
                <w:szCs w:val="20"/>
              </w:rPr>
              <w:t>StreetName</w:t>
            </w:r>
          </w:p>
        </w:tc>
        <w:tc>
          <w:tcPr>
            <w:tcW w:w="505" w:type="dxa"/>
            <w:gridSpan w:val="2"/>
          </w:tcPr>
          <w:p w14:paraId="5A41C50B" w14:textId="77777777" w:rsidR="0026767D" w:rsidRPr="009079F8" w:rsidRDefault="0026767D" w:rsidP="0026767D">
            <w:pPr>
              <w:jc w:val="center"/>
            </w:pPr>
            <w:r w:rsidRPr="009079F8">
              <w:t>R</w:t>
            </w:r>
          </w:p>
        </w:tc>
        <w:tc>
          <w:tcPr>
            <w:tcW w:w="2542" w:type="dxa"/>
            <w:gridSpan w:val="2"/>
          </w:tcPr>
          <w:p w14:paraId="28312105" w14:textId="77777777" w:rsidR="0026767D" w:rsidRPr="009079F8" w:rsidRDefault="0026767D" w:rsidP="0026767D"/>
        </w:tc>
        <w:tc>
          <w:tcPr>
            <w:tcW w:w="3245" w:type="dxa"/>
            <w:gridSpan w:val="2"/>
          </w:tcPr>
          <w:p w14:paraId="7FCC977A" w14:textId="77777777" w:rsidR="0026767D" w:rsidRPr="009079F8" w:rsidRDefault="0026767D" w:rsidP="0026767D"/>
        </w:tc>
        <w:tc>
          <w:tcPr>
            <w:tcW w:w="1051" w:type="dxa"/>
          </w:tcPr>
          <w:p w14:paraId="66DC1B47" w14:textId="77777777" w:rsidR="0026767D" w:rsidRPr="009079F8" w:rsidRDefault="0026767D" w:rsidP="0026767D">
            <w:r w:rsidRPr="009079F8">
              <w:t>an..65</w:t>
            </w:r>
          </w:p>
        </w:tc>
      </w:tr>
      <w:tr w:rsidR="0026767D" w:rsidRPr="009079F8" w14:paraId="30019C99" w14:textId="77777777" w:rsidTr="00345ABA">
        <w:trPr>
          <w:cantSplit/>
        </w:trPr>
        <w:tc>
          <w:tcPr>
            <w:tcW w:w="388" w:type="dxa"/>
          </w:tcPr>
          <w:p w14:paraId="5BA1BEFB" w14:textId="77777777" w:rsidR="0026767D" w:rsidRDefault="0026767D" w:rsidP="0026767D">
            <w:pPr>
              <w:keepNext/>
              <w:rPr>
                <w:b/>
              </w:rPr>
            </w:pPr>
          </w:p>
        </w:tc>
        <w:tc>
          <w:tcPr>
            <w:tcW w:w="436" w:type="dxa"/>
            <w:gridSpan w:val="2"/>
          </w:tcPr>
          <w:p w14:paraId="672890CD" w14:textId="77777777" w:rsidR="0026767D" w:rsidRPr="009079F8" w:rsidRDefault="0026767D" w:rsidP="0026767D">
            <w:pPr>
              <w:pStyle w:val="pqiTabBody"/>
              <w:rPr>
                <w:i/>
              </w:rPr>
            </w:pPr>
            <w:r>
              <w:rPr>
                <w:i/>
              </w:rPr>
              <w:t>d</w:t>
            </w:r>
          </w:p>
        </w:tc>
        <w:tc>
          <w:tcPr>
            <w:tcW w:w="5377" w:type="dxa"/>
          </w:tcPr>
          <w:p w14:paraId="1A47FEB6" w14:textId="77777777" w:rsidR="0026767D" w:rsidRDefault="0026767D" w:rsidP="0026767D">
            <w:r w:rsidRPr="009079F8">
              <w:t>Numer domu</w:t>
            </w:r>
          </w:p>
          <w:p w14:paraId="570357B8" w14:textId="77777777" w:rsidR="0026767D" w:rsidRPr="009079F8" w:rsidRDefault="0026767D" w:rsidP="0026767D">
            <w:r>
              <w:rPr>
                <w:rFonts w:ascii="Courier New" w:hAnsi="Courier New" w:cs="Courier New"/>
                <w:noProof/>
                <w:color w:val="0000FF"/>
                <w:szCs w:val="20"/>
              </w:rPr>
              <w:t>StreetNumber</w:t>
            </w:r>
          </w:p>
        </w:tc>
        <w:tc>
          <w:tcPr>
            <w:tcW w:w="505" w:type="dxa"/>
            <w:gridSpan w:val="2"/>
          </w:tcPr>
          <w:p w14:paraId="36491240" w14:textId="77777777" w:rsidR="0026767D" w:rsidRPr="009079F8" w:rsidRDefault="0026767D" w:rsidP="0026767D">
            <w:pPr>
              <w:jc w:val="center"/>
            </w:pPr>
            <w:r w:rsidRPr="009079F8">
              <w:t>O</w:t>
            </w:r>
          </w:p>
        </w:tc>
        <w:tc>
          <w:tcPr>
            <w:tcW w:w="2542" w:type="dxa"/>
            <w:gridSpan w:val="2"/>
          </w:tcPr>
          <w:p w14:paraId="2C4DE403" w14:textId="77777777" w:rsidR="0026767D" w:rsidRPr="009079F8" w:rsidRDefault="0026767D" w:rsidP="0026767D"/>
        </w:tc>
        <w:tc>
          <w:tcPr>
            <w:tcW w:w="3245" w:type="dxa"/>
            <w:gridSpan w:val="2"/>
          </w:tcPr>
          <w:p w14:paraId="43311ADC" w14:textId="77777777" w:rsidR="0026767D" w:rsidRPr="009079F8" w:rsidRDefault="0026767D" w:rsidP="0026767D"/>
        </w:tc>
        <w:tc>
          <w:tcPr>
            <w:tcW w:w="1051" w:type="dxa"/>
          </w:tcPr>
          <w:p w14:paraId="4DE0469C" w14:textId="77777777" w:rsidR="0026767D" w:rsidRPr="009079F8" w:rsidRDefault="0026767D" w:rsidP="0026767D">
            <w:r w:rsidRPr="009079F8">
              <w:t>an..11</w:t>
            </w:r>
          </w:p>
        </w:tc>
      </w:tr>
      <w:tr w:rsidR="0026767D" w:rsidRPr="009079F8" w14:paraId="23A4B555" w14:textId="77777777" w:rsidTr="00345ABA">
        <w:trPr>
          <w:cantSplit/>
        </w:trPr>
        <w:tc>
          <w:tcPr>
            <w:tcW w:w="388" w:type="dxa"/>
          </w:tcPr>
          <w:p w14:paraId="48E16FD3" w14:textId="77777777" w:rsidR="0026767D" w:rsidRDefault="0026767D" w:rsidP="0026767D">
            <w:pPr>
              <w:keepNext/>
              <w:rPr>
                <w:b/>
              </w:rPr>
            </w:pPr>
          </w:p>
        </w:tc>
        <w:tc>
          <w:tcPr>
            <w:tcW w:w="436" w:type="dxa"/>
            <w:gridSpan w:val="2"/>
          </w:tcPr>
          <w:p w14:paraId="0B8BCE1E" w14:textId="77777777" w:rsidR="0026767D" w:rsidRPr="009079F8" w:rsidRDefault="0026767D" w:rsidP="0026767D">
            <w:pPr>
              <w:pStyle w:val="pqiTabBody"/>
              <w:rPr>
                <w:i/>
              </w:rPr>
            </w:pPr>
            <w:r>
              <w:rPr>
                <w:i/>
              </w:rPr>
              <w:t>e</w:t>
            </w:r>
          </w:p>
        </w:tc>
        <w:tc>
          <w:tcPr>
            <w:tcW w:w="5377" w:type="dxa"/>
          </w:tcPr>
          <w:p w14:paraId="0D6F0DEC" w14:textId="77777777" w:rsidR="0026767D" w:rsidRDefault="0026767D" w:rsidP="0026767D">
            <w:r w:rsidRPr="009079F8">
              <w:t>Kod pocztowy</w:t>
            </w:r>
          </w:p>
          <w:p w14:paraId="7875D2F9" w14:textId="77777777" w:rsidR="0026767D" w:rsidRPr="009079F8" w:rsidRDefault="0026767D" w:rsidP="0026767D">
            <w:r>
              <w:rPr>
                <w:rFonts w:ascii="Courier New" w:hAnsi="Courier New" w:cs="Courier New"/>
                <w:noProof/>
                <w:color w:val="0000FF"/>
                <w:szCs w:val="20"/>
              </w:rPr>
              <w:t>Postcode</w:t>
            </w:r>
          </w:p>
        </w:tc>
        <w:tc>
          <w:tcPr>
            <w:tcW w:w="505" w:type="dxa"/>
            <w:gridSpan w:val="2"/>
          </w:tcPr>
          <w:p w14:paraId="5B2B9C28" w14:textId="77777777" w:rsidR="0026767D" w:rsidRPr="009079F8" w:rsidRDefault="0026767D" w:rsidP="0026767D">
            <w:pPr>
              <w:jc w:val="center"/>
            </w:pPr>
            <w:r w:rsidRPr="009079F8">
              <w:t>R</w:t>
            </w:r>
          </w:p>
        </w:tc>
        <w:tc>
          <w:tcPr>
            <w:tcW w:w="2542" w:type="dxa"/>
            <w:gridSpan w:val="2"/>
          </w:tcPr>
          <w:p w14:paraId="3312948E" w14:textId="77777777" w:rsidR="0026767D" w:rsidRPr="009079F8" w:rsidRDefault="0026767D" w:rsidP="0026767D"/>
        </w:tc>
        <w:tc>
          <w:tcPr>
            <w:tcW w:w="3245" w:type="dxa"/>
            <w:gridSpan w:val="2"/>
          </w:tcPr>
          <w:p w14:paraId="6AD9E63F" w14:textId="77777777" w:rsidR="0026767D" w:rsidRPr="009079F8" w:rsidRDefault="0026767D" w:rsidP="0026767D"/>
        </w:tc>
        <w:tc>
          <w:tcPr>
            <w:tcW w:w="1051" w:type="dxa"/>
          </w:tcPr>
          <w:p w14:paraId="4462F6D9" w14:textId="77777777" w:rsidR="0026767D" w:rsidRPr="009079F8" w:rsidRDefault="0026767D" w:rsidP="0026767D">
            <w:r w:rsidRPr="009079F8">
              <w:t>an..10</w:t>
            </w:r>
          </w:p>
        </w:tc>
      </w:tr>
      <w:tr w:rsidR="0026767D" w:rsidRPr="009079F8" w14:paraId="58F24AC1" w14:textId="77777777" w:rsidTr="00345ABA">
        <w:trPr>
          <w:cantSplit/>
        </w:trPr>
        <w:tc>
          <w:tcPr>
            <w:tcW w:w="388" w:type="dxa"/>
          </w:tcPr>
          <w:p w14:paraId="00CD30D6" w14:textId="77777777" w:rsidR="0026767D" w:rsidRDefault="0026767D" w:rsidP="0026767D">
            <w:pPr>
              <w:keepNext/>
              <w:rPr>
                <w:b/>
              </w:rPr>
            </w:pPr>
          </w:p>
        </w:tc>
        <w:tc>
          <w:tcPr>
            <w:tcW w:w="436" w:type="dxa"/>
            <w:gridSpan w:val="2"/>
          </w:tcPr>
          <w:p w14:paraId="5AD722A2" w14:textId="77777777" w:rsidR="0026767D" w:rsidRPr="009079F8" w:rsidRDefault="0026767D" w:rsidP="0026767D">
            <w:pPr>
              <w:pStyle w:val="pqiTabBody"/>
              <w:rPr>
                <w:i/>
              </w:rPr>
            </w:pPr>
            <w:r>
              <w:rPr>
                <w:i/>
              </w:rPr>
              <w:t>f</w:t>
            </w:r>
          </w:p>
        </w:tc>
        <w:tc>
          <w:tcPr>
            <w:tcW w:w="5377" w:type="dxa"/>
          </w:tcPr>
          <w:p w14:paraId="0A589718" w14:textId="77777777" w:rsidR="0026767D" w:rsidRDefault="0026767D" w:rsidP="0026767D">
            <w:r w:rsidRPr="009079F8">
              <w:t>Miejscowość</w:t>
            </w:r>
          </w:p>
          <w:p w14:paraId="03A9246D" w14:textId="77777777" w:rsidR="0026767D" w:rsidRPr="009079F8" w:rsidRDefault="0026767D" w:rsidP="0026767D">
            <w:r>
              <w:rPr>
                <w:rFonts w:ascii="Courier New" w:hAnsi="Courier New" w:cs="Courier New"/>
                <w:noProof/>
                <w:color w:val="0000FF"/>
                <w:szCs w:val="20"/>
              </w:rPr>
              <w:t>City</w:t>
            </w:r>
          </w:p>
        </w:tc>
        <w:tc>
          <w:tcPr>
            <w:tcW w:w="505" w:type="dxa"/>
            <w:gridSpan w:val="2"/>
          </w:tcPr>
          <w:p w14:paraId="0AE71FA0" w14:textId="77777777" w:rsidR="0026767D" w:rsidRPr="009079F8" w:rsidRDefault="0026767D" w:rsidP="0026767D">
            <w:pPr>
              <w:jc w:val="center"/>
            </w:pPr>
            <w:r w:rsidRPr="009079F8">
              <w:t>R</w:t>
            </w:r>
          </w:p>
        </w:tc>
        <w:tc>
          <w:tcPr>
            <w:tcW w:w="2542" w:type="dxa"/>
            <w:gridSpan w:val="2"/>
          </w:tcPr>
          <w:p w14:paraId="5FB4EF2D" w14:textId="77777777" w:rsidR="0026767D" w:rsidRPr="009079F8" w:rsidRDefault="0026767D" w:rsidP="0026767D"/>
        </w:tc>
        <w:tc>
          <w:tcPr>
            <w:tcW w:w="3245" w:type="dxa"/>
            <w:gridSpan w:val="2"/>
          </w:tcPr>
          <w:p w14:paraId="3B487813" w14:textId="77777777" w:rsidR="0026767D" w:rsidRPr="009079F8" w:rsidRDefault="0026767D" w:rsidP="0026767D"/>
        </w:tc>
        <w:tc>
          <w:tcPr>
            <w:tcW w:w="1051" w:type="dxa"/>
          </w:tcPr>
          <w:p w14:paraId="66334BDD" w14:textId="77777777" w:rsidR="0026767D" w:rsidRPr="009079F8" w:rsidRDefault="0026767D" w:rsidP="0026767D">
            <w:r w:rsidRPr="009079F8">
              <w:t>an..50</w:t>
            </w:r>
          </w:p>
        </w:tc>
      </w:tr>
      <w:tr w:rsidR="0026767D" w:rsidRPr="009079F8" w14:paraId="36159E95" w14:textId="77777777" w:rsidTr="00345ABA">
        <w:trPr>
          <w:cantSplit/>
        </w:trPr>
        <w:tc>
          <w:tcPr>
            <w:tcW w:w="824" w:type="dxa"/>
            <w:gridSpan w:val="3"/>
          </w:tcPr>
          <w:p w14:paraId="622AB669" w14:textId="2F8A5A65" w:rsidR="0026767D" w:rsidRPr="009079F8" w:rsidRDefault="0026767D" w:rsidP="0026767D">
            <w:pPr>
              <w:keepNext/>
              <w:rPr>
                <w:i/>
              </w:rPr>
            </w:pPr>
            <w:r>
              <w:rPr>
                <w:b/>
              </w:rPr>
              <w:t>9</w:t>
            </w:r>
          </w:p>
        </w:tc>
        <w:tc>
          <w:tcPr>
            <w:tcW w:w="5377" w:type="dxa"/>
          </w:tcPr>
          <w:p w14:paraId="1BA4D45B" w14:textId="77777777" w:rsidR="0026767D" w:rsidRDefault="0026767D" w:rsidP="0026767D">
            <w:pPr>
              <w:keepNext/>
              <w:rPr>
                <w:b/>
              </w:rPr>
            </w:pPr>
            <w:r w:rsidRPr="009079F8">
              <w:rPr>
                <w:b/>
              </w:rPr>
              <w:t xml:space="preserve">SZCZEGÓŁY </w:t>
            </w:r>
            <w:r>
              <w:rPr>
                <w:b/>
              </w:rPr>
              <w:t>DOTYCZĄCE TRANSPORTU</w:t>
            </w:r>
          </w:p>
          <w:p w14:paraId="1D73645A" w14:textId="77777777" w:rsidR="0026767D" w:rsidRPr="009079F8" w:rsidRDefault="0026767D" w:rsidP="0026767D">
            <w:pPr>
              <w:keepNext/>
              <w:rPr>
                <w:b/>
              </w:rPr>
            </w:pPr>
            <w:r>
              <w:rPr>
                <w:rFonts w:ascii="Courier New" w:hAnsi="Courier New" w:cs="Courier New"/>
                <w:noProof/>
                <w:color w:val="0000FF"/>
                <w:szCs w:val="20"/>
              </w:rPr>
              <w:t>TransportDetails</w:t>
            </w:r>
          </w:p>
        </w:tc>
        <w:tc>
          <w:tcPr>
            <w:tcW w:w="505" w:type="dxa"/>
            <w:gridSpan w:val="2"/>
          </w:tcPr>
          <w:p w14:paraId="6EDD9A7F" w14:textId="77777777" w:rsidR="0026767D" w:rsidRPr="00087A1B" w:rsidRDefault="0026767D" w:rsidP="0026767D">
            <w:pPr>
              <w:keepNext/>
              <w:jc w:val="center"/>
              <w:rPr>
                <w:b/>
              </w:rPr>
            </w:pPr>
            <w:r w:rsidRPr="00087A1B">
              <w:rPr>
                <w:b/>
              </w:rPr>
              <w:t>O</w:t>
            </w:r>
          </w:p>
        </w:tc>
        <w:tc>
          <w:tcPr>
            <w:tcW w:w="2542" w:type="dxa"/>
            <w:gridSpan w:val="2"/>
          </w:tcPr>
          <w:p w14:paraId="467CF71E" w14:textId="77777777" w:rsidR="0026767D" w:rsidRPr="00C15AD5" w:rsidRDefault="0026767D" w:rsidP="0026767D">
            <w:pPr>
              <w:keepNext/>
              <w:rPr>
                <w:b/>
              </w:rPr>
            </w:pPr>
          </w:p>
        </w:tc>
        <w:tc>
          <w:tcPr>
            <w:tcW w:w="3245" w:type="dxa"/>
            <w:gridSpan w:val="2"/>
          </w:tcPr>
          <w:p w14:paraId="432112D7" w14:textId="77777777" w:rsidR="0026767D" w:rsidRPr="00C15AD5" w:rsidRDefault="0026767D" w:rsidP="0026767D">
            <w:pPr>
              <w:keepNext/>
              <w:rPr>
                <w:b/>
              </w:rPr>
            </w:pPr>
            <w:r>
              <w:rPr>
                <w:b/>
              </w:rPr>
              <w:t xml:space="preserve">Pole wypełnia się jeśli </w:t>
            </w:r>
            <w:r w:rsidRPr="00C15AD5">
              <w:rPr>
                <w:b/>
              </w:rPr>
              <w:t>przew</w:t>
            </w:r>
            <w:r>
              <w:rPr>
                <w:b/>
              </w:rPr>
              <w:t>oźnik ulega zmianie w związku ze zdarzeniem.</w:t>
            </w:r>
          </w:p>
        </w:tc>
        <w:tc>
          <w:tcPr>
            <w:tcW w:w="1051" w:type="dxa"/>
          </w:tcPr>
          <w:p w14:paraId="66DC8CE2" w14:textId="77777777" w:rsidR="0026767D" w:rsidRPr="00C15AD5" w:rsidRDefault="0026767D" w:rsidP="0026767D">
            <w:pPr>
              <w:keepNext/>
              <w:rPr>
                <w:b/>
              </w:rPr>
            </w:pPr>
            <w:r w:rsidRPr="00C15AD5">
              <w:rPr>
                <w:b/>
              </w:rPr>
              <w:t>99x</w:t>
            </w:r>
          </w:p>
        </w:tc>
      </w:tr>
      <w:tr w:rsidR="0026767D" w:rsidRPr="009079F8" w14:paraId="070017ED" w14:textId="77777777" w:rsidTr="00345ABA">
        <w:trPr>
          <w:cantSplit/>
        </w:trPr>
        <w:tc>
          <w:tcPr>
            <w:tcW w:w="388" w:type="dxa"/>
          </w:tcPr>
          <w:p w14:paraId="767183DB" w14:textId="77777777" w:rsidR="0026767D" w:rsidRDefault="0026767D" w:rsidP="0026767D">
            <w:pPr>
              <w:keepNext/>
              <w:rPr>
                <w:b/>
              </w:rPr>
            </w:pPr>
          </w:p>
        </w:tc>
        <w:tc>
          <w:tcPr>
            <w:tcW w:w="436" w:type="dxa"/>
            <w:gridSpan w:val="2"/>
          </w:tcPr>
          <w:p w14:paraId="7BDC5E91" w14:textId="77777777" w:rsidR="0026767D" w:rsidRPr="009079F8" w:rsidRDefault="0026767D" w:rsidP="0026767D">
            <w:pPr>
              <w:rPr>
                <w:i/>
              </w:rPr>
            </w:pPr>
            <w:r>
              <w:rPr>
                <w:i/>
              </w:rPr>
              <w:t>a</w:t>
            </w:r>
          </w:p>
        </w:tc>
        <w:tc>
          <w:tcPr>
            <w:tcW w:w="5377" w:type="dxa"/>
          </w:tcPr>
          <w:p w14:paraId="5024E42D" w14:textId="77777777" w:rsidR="0026767D" w:rsidRDefault="0026767D" w:rsidP="0026767D">
            <w:r w:rsidRPr="009079F8">
              <w:t>Kod jednostki transportowej</w:t>
            </w:r>
          </w:p>
          <w:p w14:paraId="325263CC" w14:textId="77777777" w:rsidR="0026767D" w:rsidRPr="009079F8" w:rsidRDefault="0026767D" w:rsidP="0026767D">
            <w:r>
              <w:rPr>
                <w:rFonts w:ascii="Courier New" w:hAnsi="Courier New" w:cs="Courier New"/>
                <w:noProof/>
                <w:color w:val="0000FF"/>
                <w:szCs w:val="20"/>
              </w:rPr>
              <w:t>TransportUnitCode</w:t>
            </w:r>
          </w:p>
        </w:tc>
        <w:tc>
          <w:tcPr>
            <w:tcW w:w="505" w:type="dxa"/>
            <w:gridSpan w:val="2"/>
          </w:tcPr>
          <w:p w14:paraId="1DCB4D99" w14:textId="77777777" w:rsidR="0026767D" w:rsidRPr="009079F8" w:rsidRDefault="0026767D" w:rsidP="0026767D">
            <w:pPr>
              <w:jc w:val="center"/>
            </w:pPr>
            <w:r w:rsidRPr="009079F8">
              <w:t>R</w:t>
            </w:r>
          </w:p>
        </w:tc>
        <w:tc>
          <w:tcPr>
            <w:tcW w:w="2542" w:type="dxa"/>
            <w:gridSpan w:val="2"/>
          </w:tcPr>
          <w:p w14:paraId="1B6C9ACF" w14:textId="77777777" w:rsidR="0026767D" w:rsidRPr="009079F8" w:rsidRDefault="0026767D" w:rsidP="0026767D"/>
        </w:tc>
        <w:tc>
          <w:tcPr>
            <w:tcW w:w="3245" w:type="dxa"/>
            <w:gridSpan w:val="2"/>
          </w:tcPr>
          <w:p w14:paraId="307BC1D4" w14:textId="6360FD6F" w:rsidR="0071704A" w:rsidRPr="009079F8" w:rsidRDefault="0026767D" w:rsidP="0026767D">
            <w:r w:rsidRPr="009079F8">
              <w:t xml:space="preserve">Należy podać </w:t>
            </w:r>
            <w:r>
              <w:t>wartość ze słownika „</w:t>
            </w:r>
            <w:r w:rsidRPr="00397444">
              <w:t>Kody jednostek transportowych</w:t>
            </w:r>
            <w:r>
              <w:t xml:space="preserve"> (Transport </w:t>
            </w:r>
            <w:proofErr w:type="spellStart"/>
            <w:r>
              <w:t>units</w:t>
            </w:r>
            <w:proofErr w:type="spellEnd"/>
            <w:r>
              <w:t>)” dotyczącą rodzaju transportu wskazanego w </w:t>
            </w:r>
            <w:r w:rsidRPr="009079F8">
              <w:t xml:space="preserve">polu </w:t>
            </w:r>
            <w:r>
              <w:t xml:space="preserve">13a </w:t>
            </w:r>
            <w:r>
              <w:rPr>
                <w:rStyle w:val="apple-style-span"/>
                <w:rFonts w:cs="Arial"/>
                <w:color w:val="000000"/>
                <w:szCs w:val="20"/>
              </w:rPr>
              <w:t>Kod rodzaju transportu z komunikatu IE801</w:t>
            </w:r>
            <w:r>
              <w:t>.</w:t>
            </w:r>
          </w:p>
        </w:tc>
        <w:tc>
          <w:tcPr>
            <w:tcW w:w="1051" w:type="dxa"/>
          </w:tcPr>
          <w:p w14:paraId="16C7B890" w14:textId="77777777" w:rsidR="0026767D" w:rsidRPr="009079F8" w:rsidRDefault="0026767D" w:rsidP="0026767D">
            <w:r w:rsidRPr="009079F8">
              <w:t>n..2</w:t>
            </w:r>
          </w:p>
        </w:tc>
      </w:tr>
      <w:tr w:rsidR="0026767D" w:rsidRPr="009079F8" w14:paraId="12614849" w14:textId="77777777" w:rsidTr="00345ABA">
        <w:trPr>
          <w:cantSplit/>
        </w:trPr>
        <w:tc>
          <w:tcPr>
            <w:tcW w:w="388" w:type="dxa"/>
          </w:tcPr>
          <w:p w14:paraId="29A287A3" w14:textId="77777777" w:rsidR="0026767D" w:rsidRDefault="0026767D" w:rsidP="0026767D">
            <w:pPr>
              <w:keepNext/>
              <w:rPr>
                <w:b/>
              </w:rPr>
            </w:pPr>
          </w:p>
        </w:tc>
        <w:tc>
          <w:tcPr>
            <w:tcW w:w="436" w:type="dxa"/>
            <w:gridSpan w:val="2"/>
          </w:tcPr>
          <w:p w14:paraId="5B3A35F4" w14:textId="77777777" w:rsidR="0026767D" w:rsidRPr="009079F8" w:rsidRDefault="0026767D" w:rsidP="0026767D">
            <w:pPr>
              <w:rPr>
                <w:i/>
              </w:rPr>
            </w:pPr>
            <w:r>
              <w:rPr>
                <w:i/>
              </w:rPr>
              <w:t>b</w:t>
            </w:r>
          </w:p>
        </w:tc>
        <w:tc>
          <w:tcPr>
            <w:tcW w:w="5377" w:type="dxa"/>
          </w:tcPr>
          <w:p w14:paraId="6334C541" w14:textId="77777777" w:rsidR="0026767D" w:rsidRDefault="0026767D" w:rsidP="0026767D">
            <w:r w:rsidRPr="009079F8">
              <w:t>Oznaczenie jednostek transportowych</w:t>
            </w:r>
          </w:p>
          <w:p w14:paraId="7A8032DD" w14:textId="77777777" w:rsidR="0026767D" w:rsidRPr="009079F8" w:rsidRDefault="0026767D" w:rsidP="0026767D">
            <w:r>
              <w:rPr>
                <w:rFonts w:ascii="Courier New" w:hAnsi="Courier New" w:cs="Courier New"/>
                <w:noProof/>
                <w:color w:val="0000FF"/>
                <w:szCs w:val="20"/>
              </w:rPr>
              <w:t>IdentityOfTransportUnits</w:t>
            </w:r>
          </w:p>
        </w:tc>
        <w:tc>
          <w:tcPr>
            <w:tcW w:w="505" w:type="dxa"/>
            <w:gridSpan w:val="2"/>
          </w:tcPr>
          <w:p w14:paraId="232C49D7" w14:textId="77777777" w:rsidR="0026767D" w:rsidRPr="009079F8" w:rsidRDefault="0026767D" w:rsidP="0026767D">
            <w:pPr>
              <w:jc w:val="center"/>
            </w:pPr>
            <w:r>
              <w:t>D</w:t>
            </w:r>
          </w:p>
        </w:tc>
        <w:tc>
          <w:tcPr>
            <w:tcW w:w="2542" w:type="dxa"/>
            <w:gridSpan w:val="2"/>
          </w:tcPr>
          <w:p w14:paraId="751972D3" w14:textId="69BAB173" w:rsidR="0026767D" w:rsidRDefault="0026767D" w:rsidP="0026767D">
            <w:pPr>
              <w:pStyle w:val="pqiTabBody"/>
            </w:pPr>
            <w:r>
              <w:t>„R” jeśli w polu 9a wybrano kod jednostki transportowej różny od „5 – Stałe instalacje przesyłowe”.</w:t>
            </w:r>
          </w:p>
          <w:p w14:paraId="6C5711EB" w14:textId="77777777" w:rsidR="0026767D" w:rsidRPr="009079F8" w:rsidRDefault="0026767D" w:rsidP="0026767D">
            <w:r>
              <w:t>W pozostałych przypadkach nie stosuje się.</w:t>
            </w:r>
          </w:p>
        </w:tc>
        <w:tc>
          <w:tcPr>
            <w:tcW w:w="3245" w:type="dxa"/>
            <w:gridSpan w:val="2"/>
          </w:tcPr>
          <w:p w14:paraId="63575B95" w14:textId="01DD4D9B" w:rsidR="0026767D" w:rsidRPr="009079F8" w:rsidRDefault="0026767D" w:rsidP="0026767D">
            <w:r w:rsidRPr="009079F8">
              <w:t>Należy wpisać numer rejestracyjny jednostki transportowej (jednostek transportowych)</w:t>
            </w:r>
            <w:ins w:id="2654" w:author="Jurkowska Monika" w:date="2022-11-14T21:27:00Z">
              <w:r w:rsidR="0071704A">
                <w:t xml:space="preserve"> gdy kod jednostki transportowej jest inny niż 5.</w:t>
              </w:r>
            </w:ins>
          </w:p>
        </w:tc>
        <w:tc>
          <w:tcPr>
            <w:tcW w:w="1051" w:type="dxa"/>
          </w:tcPr>
          <w:p w14:paraId="29613CAB" w14:textId="77777777" w:rsidR="0026767D" w:rsidRPr="009079F8" w:rsidRDefault="0026767D" w:rsidP="0026767D">
            <w:r w:rsidRPr="009079F8">
              <w:t>an..35</w:t>
            </w:r>
          </w:p>
        </w:tc>
      </w:tr>
      <w:tr w:rsidR="0026767D" w:rsidRPr="009079F8" w14:paraId="493D9370" w14:textId="77777777" w:rsidTr="00345ABA">
        <w:trPr>
          <w:cantSplit/>
        </w:trPr>
        <w:tc>
          <w:tcPr>
            <w:tcW w:w="388" w:type="dxa"/>
          </w:tcPr>
          <w:p w14:paraId="391EDC08" w14:textId="77777777" w:rsidR="0026767D" w:rsidRDefault="0026767D" w:rsidP="0026767D">
            <w:pPr>
              <w:keepNext/>
              <w:rPr>
                <w:b/>
              </w:rPr>
            </w:pPr>
          </w:p>
        </w:tc>
        <w:tc>
          <w:tcPr>
            <w:tcW w:w="436" w:type="dxa"/>
            <w:gridSpan w:val="2"/>
          </w:tcPr>
          <w:p w14:paraId="6FEBEBA1" w14:textId="77777777" w:rsidR="0026767D" w:rsidRPr="009079F8" w:rsidRDefault="0026767D" w:rsidP="0026767D">
            <w:pPr>
              <w:pStyle w:val="pqiTabBody"/>
              <w:rPr>
                <w:i/>
              </w:rPr>
            </w:pPr>
            <w:r>
              <w:rPr>
                <w:i/>
              </w:rPr>
              <w:t>c</w:t>
            </w:r>
          </w:p>
        </w:tc>
        <w:tc>
          <w:tcPr>
            <w:tcW w:w="5377" w:type="dxa"/>
          </w:tcPr>
          <w:p w14:paraId="48BB7FB1" w14:textId="77777777" w:rsidR="0026767D" w:rsidRDefault="0026767D" w:rsidP="0026767D">
            <w:r w:rsidRPr="009079F8">
              <w:t>Oznaczenie pieczęci handlowej</w:t>
            </w:r>
            <w:r>
              <w:t xml:space="preserve"> (zabezpieczenia urzędowego)</w:t>
            </w:r>
          </w:p>
          <w:p w14:paraId="5C1E7B0C" w14:textId="77777777" w:rsidR="0026767D" w:rsidRPr="009079F8" w:rsidRDefault="0026767D" w:rsidP="0026767D">
            <w:r>
              <w:rPr>
                <w:rFonts w:ascii="Courier New" w:hAnsi="Courier New" w:cs="Courier New"/>
                <w:noProof/>
                <w:color w:val="0000FF"/>
                <w:szCs w:val="20"/>
              </w:rPr>
              <w:t>CommercialSealIdentification</w:t>
            </w:r>
          </w:p>
        </w:tc>
        <w:tc>
          <w:tcPr>
            <w:tcW w:w="505" w:type="dxa"/>
            <w:gridSpan w:val="2"/>
          </w:tcPr>
          <w:p w14:paraId="18635BB8" w14:textId="77777777" w:rsidR="0026767D" w:rsidRPr="009079F8" w:rsidRDefault="0026767D" w:rsidP="0026767D">
            <w:pPr>
              <w:jc w:val="center"/>
            </w:pPr>
            <w:r w:rsidRPr="009079F8">
              <w:t>D</w:t>
            </w:r>
          </w:p>
        </w:tc>
        <w:tc>
          <w:tcPr>
            <w:tcW w:w="2542" w:type="dxa"/>
            <w:gridSpan w:val="2"/>
          </w:tcPr>
          <w:p w14:paraId="36C26BF3" w14:textId="77777777" w:rsidR="0026767D" w:rsidRPr="009079F8" w:rsidRDefault="0026767D" w:rsidP="0026767D">
            <w:r w:rsidRPr="009079F8">
              <w:t>„R”, jeżeli stosuje się pieczęci handlowe</w:t>
            </w:r>
            <w:r>
              <w:t xml:space="preserve"> (zabezpieczenia urzędowe)</w:t>
            </w:r>
            <w:r w:rsidRPr="009079F8">
              <w:t>.</w:t>
            </w:r>
          </w:p>
        </w:tc>
        <w:tc>
          <w:tcPr>
            <w:tcW w:w="3245" w:type="dxa"/>
            <w:gridSpan w:val="2"/>
          </w:tcPr>
          <w:p w14:paraId="5BB41567" w14:textId="77777777" w:rsidR="0026767D" w:rsidRPr="009079F8" w:rsidRDefault="0026767D" w:rsidP="0026767D">
            <w:r w:rsidRPr="009079F8">
              <w:t>Należy podać oznaczenie pieczęci handlowych</w:t>
            </w:r>
            <w:r>
              <w:t xml:space="preserve"> (zabezpieczeń urzędowych</w:t>
            </w:r>
            <w:r w:rsidRPr="009079F8">
              <w:t>, jeżeli są one stosowane do opieczętowania jednostki transportowej.</w:t>
            </w:r>
          </w:p>
        </w:tc>
        <w:tc>
          <w:tcPr>
            <w:tcW w:w="1051" w:type="dxa"/>
          </w:tcPr>
          <w:p w14:paraId="26A5FF3D" w14:textId="77777777" w:rsidR="0026767D" w:rsidRPr="009079F8" w:rsidRDefault="0026767D" w:rsidP="0026767D">
            <w:r w:rsidRPr="009079F8">
              <w:t>an..35</w:t>
            </w:r>
          </w:p>
        </w:tc>
      </w:tr>
      <w:tr w:rsidR="0026767D" w:rsidRPr="009079F8" w14:paraId="428425E1" w14:textId="77777777" w:rsidTr="00345ABA">
        <w:trPr>
          <w:cantSplit/>
        </w:trPr>
        <w:tc>
          <w:tcPr>
            <w:tcW w:w="388" w:type="dxa"/>
          </w:tcPr>
          <w:p w14:paraId="5A4E0614" w14:textId="77777777" w:rsidR="0026767D" w:rsidRDefault="0026767D" w:rsidP="0026767D">
            <w:pPr>
              <w:keepNext/>
              <w:rPr>
                <w:b/>
              </w:rPr>
            </w:pPr>
          </w:p>
        </w:tc>
        <w:tc>
          <w:tcPr>
            <w:tcW w:w="436" w:type="dxa"/>
            <w:gridSpan w:val="2"/>
          </w:tcPr>
          <w:p w14:paraId="7E4C17A9" w14:textId="77777777" w:rsidR="0026767D" w:rsidRPr="009079F8" w:rsidRDefault="0026767D" w:rsidP="0026767D">
            <w:pPr>
              <w:pStyle w:val="pqiTabBody"/>
              <w:rPr>
                <w:i/>
              </w:rPr>
            </w:pPr>
            <w:r>
              <w:rPr>
                <w:i/>
              </w:rPr>
              <w:t>d</w:t>
            </w:r>
          </w:p>
        </w:tc>
        <w:tc>
          <w:tcPr>
            <w:tcW w:w="5377" w:type="dxa"/>
          </w:tcPr>
          <w:p w14:paraId="4834ABE6" w14:textId="77777777" w:rsidR="0026767D" w:rsidRDefault="0026767D" w:rsidP="0026767D">
            <w:r w:rsidRPr="009079F8">
              <w:t>Informacje o pieczęci</w:t>
            </w:r>
            <w:r>
              <w:t xml:space="preserve"> (zabezpieczeniu urzędowym)</w:t>
            </w:r>
          </w:p>
          <w:p w14:paraId="27B379FD" w14:textId="77777777" w:rsidR="0026767D" w:rsidRDefault="0026767D" w:rsidP="0026767D">
            <w:r>
              <w:rPr>
                <w:rFonts w:ascii="Courier New" w:hAnsi="Courier New" w:cs="Courier New"/>
                <w:noProof/>
                <w:color w:val="0000FF"/>
                <w:szCs w:val="20"/>
              </w:rPr>
              <w:t>SealInformation</w:t>
            </w:r>
          </w:p>
          <w:p w14:paraId="2B5B93D0" w14:textId="77777777" w:rsidR="0026767D" w:rsidRPr="009079F8" w:rsidRDefault="0026767D" w:rsidP="0026767D"/>
        </w:tc>
        <w:tc>
          <w:tcPr>
            <w:tcW w:w="505" w:type="dxa"/>
            <w:gridSpan w:val="2"/>
          </w:tcPr>
          <w:p w14:paraId="73424F2D" w14:textId="77777777" w:rsidR="0026767D" w:rsidRPr="009079F8" w:rsidRDefault="0026767D" w:rsidP="0026767D">
            <w:pPr>
              <w:jc w:val="center"/>
            </w:pPr>
            <w:r w:rsidRPr="009079F8">
              <w:t>O</w:t>
            </w:r>
          </w:p>
        </w:tc>
        <w:tc>
          <w:tcPr>
            <w:tcW w:w="2542" w:type="dxa"/>
            <w:gridSpan w:val="2"/>
          </w:tcPr>
          <w:p w14:paraId="51E46F87" w14:textId="77777777" w:rsidR="0026767D" w:rsidRPr="009079F8" w:rsidRDefault="0026767D" w:rsidP="0026767D"/>
        </w:tc>
        <w:tc>
          <w:tcPr>
            <w:tcW w:w="3245" w:type="dxa"/>
            <w:gridSpan w:val="2"/>
          </w:tcPr>
          <w:p w14:paraId="43976363" w14:textId="77777777" w:rsidR="0026767D" w:rsidRPr="009079F8" w:rsidRDefault="0026767D" w:rsidP="0026767D">
            <w:r w:rsidRPr="009079F8">
              <w:t>Należy podać wszelkie dodatkowe informacje dotyczące tych pieczęci handlowych</w:t>
            </w:r>
            <w:r>
              <w:t xml:space="preserve"> (zabezpieczenia urzędowego)</w:t>
            </w:r>
            <w:r w:rsidRPr="009079F8">
              <w:t xml:space="preserve"> np. rodzaj stosowanej pieczęci.</w:t>
            </w:r>
          </w:p>
        </w:tc>
        <w:tc>
          <w:tcPr>
            <w:tcW w:w="1051" w:type="dxa"/>
          </w:tcPr>
          <w:p w14:paraId="21CCA289" w14:textId="77777777" w:rsidR="0026767D" w:rsidRPr="009079F8" w:rsidRDefault="0026767D" w:rsidP="0026767D">
            <w:r w:rsidRPr="009079F8">
              <w:t>an..350</w:t>
            </w:r>
          </w:p>
        </w:tc>
      </w:tr>
      <w:tr w:rsidR="0026767D" w:rsidRPr="009079F8" w14:paraId="2D045C22" w14:textId="77777777" w:rsidTr="00345ABA">
        <w:trPr>
          <w:cantSplit/>
        </w:trPr>
        <w:tc>
          <w:tcPr>
            <w:tcW w:w="824" w:type="dxa"/>
            <w:gridSpan w:val="3"/>
          </w:tcPr>
          <w:p w14:paraId="62AE06D9" w14:textId="77777777" w:rsidR="0026767D" w:rsidRPr="009079F8" w:rsidRDefault="0026767D" w:rsidP="0026767D">
            <w:pPr>
              <w:pStyle w:val="pqiTabBody"/>
              <w:rPr>
                <w:i/>
              </w:rPr>
            </w:pPr>
          </w:p>
        </w:tc>
        <w:tc>
          <w:tcPr>
            <w:tcW w:w="5377" w:type="dxa"/>
          </w:tcPr>
          <w:p w14:paraId="49499211" w14:textId="77777777" w:rsidR="0026767D" w:rsidRDefault="0026767D" w:rsidP="0026767D">
            <w:pPr>
              <w:pStyle w:val="pqiTabBody"/>
            </w:pPr>
            <w:r>
              <w:t>JĘZYK ELEMENTU</w:t>
            </w:r>
            <w:r w:rsidRPr="009079F8">
              <w:t xml:space="preserve"> </w:t>
            </w:r>
          </w:p>
          <w:p w14:paraId="26756AD9" w14:textId="77777777" w:rsidR="0026767D" w:rsidRPr="009079F8" w:rsidRDefault="0026767D" w:rsidP="0026767D">
            <w:r>
              <w:rPr>
                <w:rFonts w:ascii="Courier New" w:hAnsi="Courier New" w:cs="Courier New"/>
                <w:noProof/>
                <w:color w:val="0000FF"/>
              </w:rPr>
              <w:t>@language</w:t>
            </w:r>
          </w:p>
        </w:tc>
        <w:tc>
          <w:tcPr>
            <w:tcW w:w="505" w:type="dxa"/>
            <w:gridSpan w:val="2"/>
          </w:tcPr>
          <w:p w14:paraId="0190C40D" w14:textId="77777777" w:rsidR="0026767D" w:rsidRPr="009079F8" w:rsidRDefault="0026767D" w:rsidP="0026767D">
            <w:pPr>
              <w:jc w:val="center"/>
            </w:pPr>
            <w:r>
              <w:t>D</w:t>
            </w:r>
          </w:p>
        </w:tc>
        <w:tc>
          <w:tcPr>
            <w:tcW w:w="2542" w:type="dxa"/>
            <w:gridSpan w:val="2"/>
          </w:tcPr>
          <w:p w14:paraId="29BDE98F" w14:textId="3A368409" w:rsidR="0026767D" w:rsidRPr="009079F8" w:rsidRDefault="0026767D" w:rsidP="0026767D">
            <w:r w:rsidRPr="009079F8">
              <w:t>„R”, jeżeli stosuje się pole tekstowe</w:t>
            </w:r>
            <w:r>
              <w:t xml:space="preserve"> 9d</w:t>
            </w:r>
            <w:r w:rsidRPr="009079F8">
              <w:t>.</w:t>
            </w:r>
          </w:p>
        </w:tc>
        <w:tc>
          <w:tcPr>
            <w:tcW w:w="3245" w:type="dxa"/>
            <w:gridSpan w:val="2"/>
          </w:tcPr>
          <w:p w14:paraId="75B5EDB0" w14:textId="77777777" w:rsidR="0026767D" w:rsidRDefault="0026767D" w:rsidP="0026767D">
            <w:pPr>
              <w:pStyle w:val="pqiTabBody"/>
            </w:pPr>
            <w:r>
              <w:t>Atrybut.</w:t>
            </w:r>
          </w:p>
          <w:p w14:paraId="5F6C5D01" w14:textId="2D2F7832" w:rsidR="0071704A" w:rsidRPr="009079F8" w:rsidRDefault="0026767D" w:rsidP="0026767D">
            <w:r>
              <w:t>Wartość ze słownika „</w:t>
            </w:r>
            <w:r w:rsidRPr="008C6FA2">
              <w:t xml:space="preserve">Kody języka (Language </w:t>
            </w:r>
            <w:proofErr w:type="spellStart"/>
            <w:r w:rsidRPr="008C6FA2">
              <w:t>codes</w:t>
            </w:r>
            <w:proofErr w:type="spellEnd"/>
            <w:r w:rsidRPr="008C6FA2">
              <w:t>)</w:t>
            </w:r>
            <w:r>
              <w:t>”.</w:t>
            </w:r>
          </w:p>
        </w:tc>
        <w:tc>
          <w:tcPr>
            <w:tcW w:w="1051" w:type="dxa"/>
          </w:tcPr>
          <w:p w14:paraId="5B38CC59" w14:textId="77777777" w:rsidR="0026767D" w:rsidRPr="009079F8" w:rsidRDefault="0026767D" w:rsidP="0026767D">
            <w:r w:rsidRPr="009079F8">
              <w:t>a2</w:t>
            </w:r>
          </w:p>
        </w:tc>
      </w:tr>
      <w:tr w:rsidR="0026767D" w:rsidRPr="009079F8" w14:paraId="3F36C76C" w14:textId="77777777" w:rsidTr="00345ABA">
        <w:trPr>
          <w:cantSplit/>
        </w:trPr>
        <w:tc>
          <w:tcPr>
            <w:tcW w:w="388" w:type="dxa"/>
          </w:tcPr>
          <w:p w14:paraId="1B4F4A1D" w14:textId="77777777" w:rsidR="0026767D" w:rsidRDefault="0026767D" w:rsidP="0026767D">
            <w:pPr>
              <w:keepNext/>
              <w:rPr>
                <w:b/>
              </w:rPr>
            </w:pPr>
          </w:p>
        </w:tc>
        <w:tc>
          <w:tcPr>
            <w:tcW w:w="436" w:type="dxa"/>
            <w:gridSpan w:val="2"/>
          </w:tcPr>
          <w:p w14:paraId="4BDAF222" w14:textId="77777777" w:rsidR="0026767D" w:rsidRPr="009079F8" w:rsidRDefault="0026767D" w:rsidP="0026767D">
            <w:pPr>
              <w:pStyle w:val="pqiTabBody"/>
              <w:rPr>
                <w:i/>
              </w:rPr>
            </w:pPr>
            <w:r>
              <w:rPr>
                <w:i/>
              </w:rPr>
              <w:t>e</w:t>
            </w:r>
          </w:p>
        </w:tc>
        <w:tc>
          <w:tcPr>
            <w:tcW w:w="5377" w:type="dxa"/>
          </w:tcPr>
          <w:p w14:paraId="2987D3A7" w14:textId="77777777" w:rsidR="0026767D" w:rsidRDefault="0026767D" w:rsidP="0026767D">
            <w:r w:rsidRPr="009079F8">
              <w:t>Dodatkowe informacje</w:t>
            </w:r>
          </w:p>
          <w:p w14:paraId="5ACF6437" w14:textId="77777777" w:rsidR="0026767D" w:rsidRPr="009079F8" w:rsidRDefault="0026767D" w:rsidP="0026767D">
            <w:r>
              <w:rPr>
                <w:rFonts w:ascii="Courier New" w:hAnsi="Courier New" w:cs="Courier New"/>
                <w:noProof/>
                <w:color w:val="0000FF"/>
                <w:szCs w:val="20"/>
              </w:rPr>
              <w:t>ComplementaryInformation</w:t>
            </w:r>
          </w:p>
        </w:tc>
        <w:tc>
          <w:tcPr>
            <w:tcW w:w="505" w:type="dxa"/>
            <w:gridSpan w:val="2"/>
          </w:tcPr>
          <w:p w14:paraId="614474CF" w14:textId="77777777" w:rsidR="0026767D" w:rsidRPr="009079F8" w:rsidRDefault="0026767D" w:rsidP="0026767D">
            <w:pPr>
              <w:jc w:val="center"/>
            </w:pPr>
            <w:r w:rsidRPr="009079F8">
              <w:t>O</w:t>
            </w:r>
          </w:p>
        </w:tc>
        <w:tc>
          <w:tcPr>
            <w:tcW w:w="2542" w:type="dxa"/>
            <w:gridSpan w:val="2"/>
          </w:tcPr>
          <w:p w14:paraId="1A421972" w14:textId="77777777" w:rsidR="0026767D" w:rsidRPr="009079F8" w:rsidRDefault="0026767D" w:rsidP="0026767D"/>
        </w:tc>
        <w:tc>
          <w:tcPr>
            <w:tcW w:w="3245" w:type="dxa"/>
            <w:gridSpan w:val="2"/>
          </w:tcPr>
          <w:p w14:paraId="74D6E1A2" w14:textId="77777777" w:rsidR="0026767D" w:rsidRPr="009079F8" w:rsidRDefault="0026767D" w:rsidP="0026767D">
            <w:r w:rsidRPr="009079F8">
              <w:t xml:space="preserve">Należy podać wszelkie dodatkowe informacje dotyczące </w:t>
            </w:r>
            <w:r>
              <w:t>transportu</w:t>
            </w:r>
            <w:r w:rsidRPr="009079F8">
              <w:t xml:space="preserve">, np. </w:t>
            </w:r>
            <w:r>
              <w:t>identyfikacja kolejnych</w:t>
            </w:r>
            <w:r w:rsidRPr="009079F8">
              <w:t xml:space="preserve"> przewoźników, informacje dotyczące </w:t>
            </w:r>
            <w:r>
              <w:t>kolejnych</w:t>
            </w:r>
            <w:r w:rsidRPr="009079F8">
              <w:t xml:space="preserve"> jednostek transportowych.</w:t>
            </w:r>
          </w:p>
        </w:tc>
        <w:tc>
          <w:tcPr>
            <w:tcW w:w="1051" w:type="dxa"/>
          </w:tcPr>
          <w:p w14:paraId="729AFF08" w14:textId="77777777" w:rsidR="0026767D" w:rsidRPr="009079F8" w:rsidRDefault="0026767D" w:rsidP="0026767D">
            <w:r w:rsidRPr="009079F8">
              <w:t>an..350</w:t>
            </w:r>
          </w:p>
        </w:tc>
      </w:tr>
      <w:tr w:rsidR="0026767D" w:rsidRPr="009079F8" w14:paraId="4350B8D7" w14:textId="77777777" w:rsidTr="00345ABA">
        <w:trPr>
          <w:cantSplit/>
        </w:trPr>
        <w:tc>
          <w:tcPr>
            <w:tcW w:w="824" w:type="dxa"/>
            <w:gridSpan w:val="3"/>
          </w:tcPr>
          <w:p w14:paraId="338D5B45" w14:textId="77777777" w:rsidR="0026767D" w:rsidRDefault="0026767D" w:rsidP="0026767D">
            <w:pPr>
              <w:pStyle w:val="pqiTabBody"/>
              <w:rPr>
                <w:i/>
              </w:rPr>
            </w:pPr>
          </w:p>
        </w:tc>
        <w:tc>
          <w:tcPr>
            <w:tcW w:w="5377" w:type="dxa"/>
          </w:tcPr>
          <w:p w14:paraId="50F32228" w14:textId="77777777" w:rsidR="0026767D" w:rsidRDefault="0026767D" w:rsidP="0026767D">
            <w:pPr>
              <w:pStyle w:val="pqiTabBody"/>
            </w:pPr>
            <w:r>
              <w:t>JĘZYK ELEMENTU</w:t>
            </w:r>
            <w:r w:rsidRPr="009079F8">
              <w:t xml:space="preserve"> </w:t>
            </w:r>
          </w:p>
          <w:p w14:paraId="1A724C4C" w14:textId="77777777" w:rsidR="0026767D" w:rsidRPr="009079F8" w:rsidRDefault="0026767D" w:rsidP="0026767D">
            <w:r>
              <w:rPr>
                <w:rFonts w:ascii="Courier New" w:hAnsi="Courier New" w:cs="Courier New"/>
                <w:noProof/>
                <w:color w:val="0000FF"/>
              </w:rPr>
              <w:t>@language</w:t>
            </w:r>
          </w:p>
        </w:tc>
        <w:tc>
          <w:tcPr>
            <w:tcW w:w="505" w:type="dxa"/>
            <w:gridSpan w:val="2"/>
          </w:tcPr>
          <w:p w14:paraId="2DE5CB70" w14:textId="77777777" w:rsidR="0026767D" w:rsidRPr="009079F8" w:rsidRDefault="0026767D" w:rsidP="0026767D">
            <w:pPr>
              <w:jc w:val="center"/>
            </w:pPr>
            <w:r>
              <w:t>D</w:t>
            </w:r>
          </w:p>
        </w:tc>
        <w:tc>
          <w:tcPr>
            <w:tcW w:w="2542" w:type="dxa"/>
            <w:gridSpan w:val="2"/>
          </w:tcPr>
          <w:p w14:paraId="63BA5AA2" w14:textId="58741F64" w:rsidR="0026767D" w:rsidRPr="009079F8" w:rsidRDefault="0026767D" w:rsidP="0026767D">
            <w:r w:rsidRPr="009079F8">
              <w:t>„R”, jeżeli stosuje się pole tekstowe</w:t>
            </w:r>
            <w:r>
              <w:t xml:space="preserve"> 9e</w:t>
            </w:r>
            <w:r w:rsidRPr="009079F8">
              <w:t>.</w:t>
            </w:r>
          </w:p>
        </w:tc>
        <w:tc>
          <w:tcPr>
            <w:tcW w:w="3245" w:type="dxa"/>
            <w:gridSpan w:val="2"/>
          </w:tcPr>
          <w:p w14:paraId="7F33D59C" w14:textId="77777777" w:rsidR="0026767D" w:rsidRDefault="0026767D" w:rsidP="0026767D">
            <w:pPr>
              <w:pStyle w:val="pqiTabBody"/>
            </w:pPr>
            <w:r>
              <w:t>Atrybut.</w:t>
            </w:r>
          </w:p>
          <w:p w14:paraId="0296BCEF" w14:textId="52D10653" w:rsidR="0071704A" w:rsidRPr="009079F8" w:rsidRDefault="0026767D" w:rsidP="0026767D">
            <w:r>
              <w:t>Wartość ze słownika „</w:t>
            </w:r>
            <w:r w:rsidRPr="008C6FA2">
              <w:t xml:space="preserve">Kody języka (Language </w:t>
            </w:r>
            <w:proofErr w:type="spellStart"/>
            <w:r w:rsidRPr="008C6FA2">
              <w:t>codes</w:t>
            </w:r>
            <w:proofErr w:type="spellEnd"/>
            <w:r w:rsidRPr="008C6FA2">
              <w:t>)</w:t>
            </w:r>
            <w:r>
              <w:t>”.</w:t>
            </w:r>
          </w:p>
        </w:tc>
        <w:tc>
          <w:tcPr>
            <w:tcW w:w="1051" w:type="dxa"/>
          </w:tcPr>
          <w:p w14:paraId="6BDAC8A8" w14:textId="77777777" w:rsidR="0026767D" w:rsidRPr="009079F8" w:rsidRDefault="0026767D" w:rsidP="0026767D">
            <w:r w:rsidRPr="009079F8">
              <w:t>a2</w:t>
            </w:r>
          </w:p>
        </w:tc>
      </w:tr>
      <w:tr w:rsidR="0026767D" w:rsidRPr="009079F8" w14:paraId="38DAA0BD" w14:textId="77777777" w:rsidTr="00345ABA">
        <w:trPr>
          <w:cantSplit/>
        </w:trPr>
        <w:tc>
          <w:tcPr>
            <w:tcW w:w="824" w:type="dxa"/>
            <w:gridSpan w:val="3"/>
          </w:tcPr>
          <w:p w14:paraId="0ACFD891" w14:textId="79E51C29" w:rsidR="0026767D" w:rsidRPr="009079F8" w:rsidRDefault="0026767D" w:rsidP="0026767D">
            <w:pPr>
              <w:keepNext/>
              <w:rPr>
                <w:i/>
              </w:rPr>
            </w:pPr>
            <w:r>
              <w:rPr>
                <w:b/>
              </w:rPr>
              <w:lastRenderedPageBreak/>
              <w:t>10</w:t>
            </w:r>
          </w:p>
        </w:tc>
        <w:tc>
          <w:tcPr>
            <w:tcW w:w="5377" w:type="dxa"/>
          </w:tcPr>
          <w:p w14:paraId="62B3D896" w14:textId="77777777" w:rsidR="0026767D" w:rsidRDefault="0026767D" w:rsidP="0026767D">
            <w:pPr>
              <w:keepNext/>
              <w:rPr>
                <w:b/>
              </w:rPr>
            </w:pPr>
            <w:r w:rsidRPr="009079F8">
              <w:rPr>
                <w:b/>
              </w:rPr>
              <w:t>SZCZEG</w:t>
            </w:r>
            <w:r>
              <w:rPr>
                <w:b/>
              </w:rPr>
              <w:t>Ó</w:t>
            </w:r>
            <w:r w:rsidRPr="009079F8">
              <w:rPr>
                <w:b/>
              </w:rPr>
              <w:t xml:space="preserve">ŁY </w:t>
            </w:r>
            <w:r>
              <w:rPr>
                <w:b/>
              </w:rPr>
              <w:t>raportu ze zdarzenia</w:t>
            </w:r>
          </w:p>
          <w:p w14:paraId="2888EF40" w14:textId="77777777" w:rsidR="0026767D" w:rsidRPr="00711FD7" w:rsidRDefault="0026767D" w:rsidP="0026767D">
            <w:pPr>
              <w:keepNext/>
              <w:rPr>
                <w:rFonts w:ascii="Courier New" w:hAnsi="Courier New" w:cs="Courier New"/>
                <w:noProof/>
                <w:color w:val="0000FF"/>
                <w:szCs w:val="20"/>
              </w:rPr>
            </w:pPr>
            <w:r w:rsidRPr="00711FD7">
              <w:rPr>
                <w:rFonts w:ascii="Courier New" w:hAnsi="Courier New" w:cs="Courier New"/>
                <w:noProof/>
                <w:color w:val="0000FF"/>
                <w:szCs w:val="20"/>
              </w:rPr>
              <w:t>BodyEventReport</w:t>
            </w:r>
          </w:p>
        </w:tc>
        <w:tc>
          <w:tcPr>
            <w:tcW w:w="505" w:type="dxa"/>
            <w:gridSpan w:val="2"/>
          </w:tcPr>
          <w:p w14:paraId="284F2E49" w14:textId="77777777" w:rsidR="0026767D" w:rsidRPr="00C15AD5" w:rsidRDefault="0026767D" w:rsidP="0026767D">
            <w:pPr>
              <w:keepNext/>
              <w:jc w:val="center"/>
              <w:rPr>
                <w:b/>
              </w:rPr>
            </w:pPr>
            <w:r>
              <w:rPr>
                <w:b/>
              </w:rPr>
              <w:t>D</w:t>
            </w:r>
          </w:p>
        </w:tc>
        <w:tc>
          <w:tcPr>
            <w:tcW w:w="2542" w:type="dxa"/>
            <w:gridSpan w:val="2"/>
          </w:tcPr>
          <w:p w14:paraId="00AF7DAA" w14:textId="79B3994A" w:rsidR="0026767D" w:rsidRDefault="0026767D" w:rsidP="0026767D">
            <w:pPr>
              <w:keepNext/>
              <w:rPr>
                <w:b/>
              </w:rPr>
            </w:pPr>
            <w:r>
              <w:rPr>
                <w:b/>
              </w:rPr>
              <w:t>„R” gdy nie jest podany żaden z elementów: 7, 8, 9.</w:t>
            </w:r>
          </w:p>
          <w:p w14:paraId="67749FBF" w14:textId="577F024E" w:rsidR="0026767D" w:rsidRPr="00C15AD5" w:rsidRDefault="0026767D" w:rsidP="0026767D">
            <w:pPr>
              <w:keepNext/>
              <w:rPr>
                <w:b/>
              </w:rPr>
            </w:pPr>
            <w:r>
              <w:rPr>
                <w:b/>
              </w:rPr>
              <w:t>„O” gdy jest podany co najmniej jeden  z elementów: 7, 8, 9.</w:t>
            </w:r>
          </w:p>
        </w:tc>
        <w:tc>
          <w:tcPr>
            <w:tcW w:w="3245" w:type="dxa"/>
            <w:gridSpan w:val="2"/>
          </w:tcPr>
          <w:p w14:paraId="00215D0D" w14:textId="77777777" w:rsidR="0026767D" w:rsidRPr="00C15AD5" w:rsidRDefault="0026767D" w:rsidP="0026767D">
            <w:pPr>
              <w:keepNext/>
              <w:rPr>
                <w:b/>
              </w:rPr>
            </w:pPr>
            <w:r>
              <w:rPr>
                <w:b/>
              </w:rPr>
              <w:t xml:space="preserve">Pole wypełnia się jeśli </w:t>
            </w:r>
            <w:r w:rsidRPr="00C15AD5">
              <w:rPr>
                <w:b/>
              </w:rPr>
              <w:t>przew</w:t>
            </w:r>
            <w:r>
              <w:rPr>
                <w:b/>
              </w:rPr>
              <w:t>oźnik ulega zmianie w związku ze zdarzeniem.</w:t>
            </w:r>
          </w:p>
        </w:tc>
        <w:tc>
          <w:tcPr>
            <w:tcW w:w="1051" w:type="dxa"/>
          </w:tcPr>
          <w:p w14:paraId="1AFB6190" w14:textId="77777777" w:rsidR="0026767D" w:rsidRPr="00C15AD5" w:rsidRDefault="0026767D" w:rsidP="0026767D">
            <w:pPr>
              <w:keepNext/>
              <w:rPr>
                <w:b/>
              </w:rPr>
            </w:pPr>
            <w:r w:rsidRPr="00C15AD5">
              <w:rPr>
                <w:b/>
              </w:rPr>
              <w:t>99x</w:t>
            </w:r>
          </w:p>
        </w:tc>
      </w:tr>
      <w:tr w:rsidR="0026767D" w:rsidRPr="009079F8" w14:paraId="05E6903E" w14:textId="77777777" w:rsidTr="00345ABA">
        <w:trPr>
          <w:cantSplit/>
        </w:trPr>
        <w:tc>
          <w:tcPr>
            <w:tcW w:w="388" w:type="dxa"/>
          </w:tcPr>
          <w:p w14:paraId="36554934" w14:textId="77777777" w:rsidR="0026767D" w:rsidRDefault="0026767D" w:rsidP="0026767D">
            <w:pPr>
              <w:keepNext/>
              <w:rPr>
                <w:b/>
              </w:rPr>
            </w:pPr>
          </w:p>
        </w:tc>
        <w:tc>
          <w:tcPr>
            <w:tcW w:w="436" w:type="dxa"/>
            <w:gridSpan w:val="2"/>
          </w:tcPr>
          <w:p w14:paraId="00E621DE" w14:textId="77777777" w:rsidR="0026767D" w:rsidRPr="009079F8" w:rsidRDefault="0026767D" w:rsidP="0026767D">
            <w:pPr>
              <w:pStyle w:val="pqiTabBody"/>
              <w:rPr>
                <w:i/>
              </w:rPr>
            </w:pPr>
            <w:r>
              <w:rPr>
                <w:i/>
              </w:rPr>
              <w:t>a</w:t>
            </w:r>
          </w:p>
        </w:tc>
        <w:tc>
          <w:tcPr>
            <w:tcW w:w="5377" w:type="dxa"/>
          </w:tcPr>
          <w:p w14:paraId="17ADEA30" w14:textId="77777777" w:rsidR="0026767D" w:rsidRDefault="0026767D" w:rsidP="0026767D">
            <w:r>
              <w:t>Kod rodzaju zdarzenia</w:t>
            </w:r>
          </w:p>
          <w:p w14:paraId="05FDF12F" w14:textId="77777777" w:rsidR="0026767D" w:rsidRPr="00711FD7" w:rsidRDefault="0026767D" w:rsidP="0026767D">
            <w:pPr>
              <w:pStyle w:val="pqiTabBody"/>
              <w:rPr>
                <w:rFonts w:ascii="Courier New" w:hAnsi="Courier New" w:cs="Courier New"/>
                <w:noProof/>
                <w:color w:val="0000FF"/>
              </w:rPr>
            </w:pPr>
            <w:r w:rsidRPr="00711FD7">
              <w:rPr>
                <w:rFonts w:ascii="Courier New" w:hAnsi="Courier New" w:cs="Courier New"/>
                <w:noProof/>
                <w:color w:val="0000FF"/>
              </w:rPr>
              <w:t>EventTypeCode</w:t>
            </w:r>
          </w:p>
        </w:tc>
        <w:tc>
          <w:tcPr>
            <w:tcW w:w="505" w:type="dxa"/>
            <w:gridSpan w:val="2"/>
          </w:tcPr>
          <w:p w14:paraId="7A1A4A76" w14:textId="77777777" w:rsidR="0026767D" w:rsidRPr="009079F8" w:rsidRDefault="0026767D" w:rsidP="0026767D">
            <w:pPr>
              <w:pStyle w:val="pqiTabBody"/>
            </w:pPr>
            <w:r>
              <w:t>R</w:t>
            </w:r>
          </w:p>
        </w:tc>
        <w:tc>
          <w:tcPr>
            <w:tcW w:w="2542" w:type="dxa"/>
            <w:gridSpan w:val="2"/>
          </w:tcPr>
          <w:p w14:paraId="5DA783C5" w14:textId="77777777" w:rsidR="0026767D" w:rsidRPr="009079F8" w:rsidRDefault="0026767D" w:rsidP="0026767D">
            <w:pPr>
              <w:pStyle w:val="pqiTabBody"/>
            </w:pPr>
          </w:p>
        </w:tc>
        <w:tc>
          <w:tcPr>
            <w:tcW w:w="3245" w:type="dxa"/>
            <w:gridSpan w:val="2"/>
          </w:tcPr>
          <w:p w14:paraId="7E76F833" w14:textId="77777777" w:rsidR="0026767D" w:rsidRDefault="0026767D" w:rsidP="0026767D">
            <w:pPr>
              <w:pStyle w:val="pqiTabBody"/>
            </w:pPr>
            <w:r>
              <w:t>Atrybut.</w:t>
            </w:r>
          </w:p>
          <w:p w14:paraId="351CC25A" w14:textId="77777777" w:rsidR="0026767D" w:rsidRPr="002B761F" w:rsidRDefault="0026767D" w:rsidP="0026767D">
            <w:pPr>
              <w:pStyle w:val="pqiTabBody"/>
            </w:pPr>
            <w:r>
              <w:t>Wartość ze słownika „</w:t>
            </w:r>
            <w:r w:rsidRPr="000F30D2">
              <w:t>Typy zdarzeń (</w:t>
            </w:r>
            <w:proofErr w:type="spellStart"/>
            <w:r w:rsidRPr="000F30D2">
              <w:t>Events</w:t>
            </w:r>
            <w:proofErr w:type="spellEnd"/>
            <w:r w:rsidRPr="000F30D2">
              <w:t xml:space="preserve"> </w:t>
            </w:r>
            <w:proofErr w:type="spellStart"/>
            <w:r w:rsidRPr="000F30D2">
              <w:t>types</w:t>
            </w:r>
            <w:proofErr w:type="spellEnd"/>
            <w:r w:rsidRPr="000F30D2">
              <w:t>)</w:t>
            </w:r>
            <w:r>
              <w:t>”.</w:t>
            </w:r>
          </w:p>
        </w:tc>
        <w:tc>
          <w:tcPr>
            <w:tcW w:w="1051" w:type="dxa"/>
          </w:tcPr>
          <w:p w14:paraId="2B58BA0F" w14:textId="77777777" w:rsidR="0026767D" w:rsidRPr="009079F8" w:rsidRDefault="0026767D" w:rsidP="0026767D">
            <w:pPr>
              <w:pStyle w:val="pqiTabBody"/>
            </w:pPr>
            <w:r>
              <w:t>n..2</w:t>
            </w:r>
          </w:p>
        </w:tc>
      </w:tr>
      <w:tr w:rsidR="0026767D" w:rsidRPr="009079F8" w14:paraId="7BFFD0CA" w14:textId="77777777" w:rsidTr="00345ABA">
        <w:trPr>
          <w:cantSplit/>
        </w:trPr>
        <w:tc>
          <w:tcPr>
            <w:tcW w:w="388" w:type="dxa"/>
          </w:tcPr>
          <w:p w14:paraId="7938563D" w14:textId="77777777" w:rsidR="0026767D" w:rsidRDefault="0026767D" w:rsidP="0026767D">
            <w:pPr>
              <w:keepNext/>
              <w:rPr>
                <w:b/>
              </w:rPr>
            </w:pPr>
          </w:p>
        </w:tc>
        <w:tc>
          <w:tcPr>
            <w:tcW w:w="436" w:type="dxa"/>
            <w:gridSpan w:val="2"/>
          </w:tcPr>
          <w:p w14:paraId="01515973" w14:textId="77777777" w:rsidR="0026767D" w:rsidRDefault="0026767D" w:rsidP="0026767D">
            <w:pPr>
              <w:pStyle w:val="pqiTabBody"/>
              <w:rPr>
                <w:i/>
              </w:rPr>
            </w:pPr>
            <w:r>
              <w:rPr>
                <w:i/>
              </w:rPr>
              <w:t>b</w:t>
            </w:r>
          </w:p>
        </w:tc>
        <w:tc>
          <w:tcPr>
            <w:tcW w:w="5377" w:type="dxa"/>
          </w:tcPr>
          <w:p w14:paraId="28E14AD9" w14:textId="77777777" w:rsidR="0026767D" w:rsidRDefault="0026767D" w:rsidP="0026767D">
            <w:r w:rsidRPr="009079F8">
              <w:t xml:space="preserve">Informacje </w:t>
            </w:r>
            <w:r>
              <w:t>powiązane</w:t>
            </w:r>
          </w:p>
          <w:p w14:paraId="660137E7" w14:textId="77777777" w:rsidR="0026767D" w:rsidRPr="000F30D2" w:rsidRDefault="0026767D" w:rsidP="0026767D">
            <w:pPr>
              <w:rPr>
                <w:rFonts w:ascii="Courier New" w:hAnsi="Courier New" w:cs="Courier New"/>
                <w:noProof/>
                <w:color w:val="0000FF"/>
                <w:szCs w:val="20"/>
              </w:rPr>
            </w:pPr>
            <w:r w:rsidRPr="000F30D2">
              <w:rPr>
                <w:rFonts w:ascii="Courier New" w:hAnsi="Courier New" w:cs="Courier New"/>
                <w:noProof/>
                <w:color w:val="0000FF"/>
                <w:szCs w:val="20"/>
              </w:rPr>
              <w:t>AssociatedInformation</w:t>
            </w:r>
          </w:p>
        </w:tc>
        <w:tc>
          <w:tcPr>
            <w:tcW w:w="505" w:type="dxa"/>
            <w:gridSpan w:val="2"/>
          </w:tcPr>
          <w:p w14:paraId="57CA92CA" w14:textId="77777777" w:rsidR="0026767D" w:rsidRPr="009079F8" w:rsidRDefault="0026767D" w:rsidP="0026767D">
            <w:pPr>
              <w:jc w:val="center"/>
            </w:pPr>
            <w:r>
              <w:t>D</w:t>
            </w:r>
          </w:p>
        </w:tc>
        <w:tc>
          <w:tcPr>
            <w:tcW w:w="2542" w:type="dxa"/>
            <w:gridSpan w:val="2"/>
          </w:tcPr>
          <w:p w14:paraId="116E26E7" w14:textId="3E88576F" w:rsidR="0026767D" w:rsidRDefault="0026767D" w:rsidP="0026767D">
            <w:pPr>
              <w:pStyle w:val="pqiTabBody"/>
            </w:pPr>
            <w:r>
              <w:t>„R” gdy w polu 10a wybrano wartość „0 – Inne”.</w:t>
            </w:r>
          </w:p>
          <w:p w14:paraId="49D72563" w14:textId="77777777" w:rsidR="0026767D" w:rsidRPr="009079F8" w:rsidRDefault="0026767D" w:rsidP="0026767D">
            <w:r>
              <w:t>„O” w pozostałych przypadkach.</w:t>
            </w:r>
          </w:p>
        </w:tc>
        <w:tc>
          <w:tcPr>
            <w:tcW w:w="3245" w:type="dxa"/>
            <w:gridSpan w:val="2"/>
          </w:tcPr>
          <w:p w14:paraId="5DC22D04" w14:textId="77777777" w:rsidR="0026767D" w:rsidRPr="009079F8" w:rsidRDefault="0026767D" w:rsidP="0026767D"/>
        </w:tc>
        <w:tc>
          <w:tcPr>
            <w:tcW w:w="1051" w:type="dxa"/>
          </w:tcPr>
          <w:p w14:paraId="7D45DB6D" w14:textId="77777777" w:rsidR="0026767D" w:rsidRPr="009079F8" w:rsidRDefault="0026767D" w:rsidP="0026767D">
            <w:r w:rsidRPr="009079F8">
              <w:t>an..350</w:t>
            </w:r>
          </w:p>
        </w:tc>
      </w:tr>
      <w:tr w:rsidR="0026767D" w:rsidRPr="009079F8" w14:paraId="28EC0622" w14:textId="77777777" w:rsidTr="00345ABA">
        <w:trPr>
          <w:cantSplit/>
        </w:trPr>
        <w:tc>
          <w:tcPr>
            <w:tcW w:w="824" w:type="dxa"/>
            <w:gridSpan w:val="3"/>
          </w:tcPr>
          <w:p w14:paraId="1FF9E0AD" w14:textId="77777777" w:rsidR="0026767D" w:rsidRDefault="0026767D" w:rsidP="0026767D">
            <w:pPr>
              <w:pStyle w:val="pqiTabBody"/>
              <w:rPr>
                <w:i/>
              </w:rPr>
            </w:pPr>
          </w:p>
        </w:tc>
        <w:tc>
          <w:tcPr>
            <w:tcW w:w="5377" w:type="dxa"/>
          </w:tcPr>
          <w:p w14:paraId="502D1A19" w14:textId="77777777" w:rsidR="0026767D" w:rsidRDefault="0026767D" w:rsidP="0026767D">
            <w:pPr>
              <w:pStyle w:val="pqiTabBody"/>
            </w:pPr>
            <w:r>
              <w:t>JĘZYK ELEMENTU</w:t>
            </w:r>
            <w:r w:rsidRPr="009079F8">
              <w:t xml:space="preserve"> </w:t>
            </w:r>
          </w:p>
          <w:p w14:paraId="6D4F1555" w14:textId="77777777" w:rsidR="0026767D" w:rsidRPr="009079F8" w:rsidRDefault="0026767D" w:rsidP="0026767D">
            <w:r>
              <w:rPr>
                <w:rFonts w:ascii="Courier New" w:hAnsi="Courier New" w:cs="Courier New"/>
                <w:noProof/>
                <w:color w:val="0000FF"/>
              </w:rPr>
              <w:t>@language</w:t>
            </w:r>
          </w:p>
        </w:tc>
        <w:tc>
          <w:tcPr>
            <w:tcW w:w="505" w:type="dxa"/>
            <w:gridSpan w:val="2"/>
          </w:tcPr>
          <w:p w14:paraId="0DF25F6F" w14:textId="77777777" w:rsidR="0026767D" w:rsidRPr="009079F8" w:rsidRDefault="0026767D" w:rsidP="0026767D">
            <w:pPr>
              <w:jc w:val="center"/>
            </w:pPr>
            <w:r>
              <w:t>D</w:t>
            </w:r>
          </w:p>
        </w:tc>
        <w:tc>
          <w:tcPr>
            <w:tcW w:w="2542" w:type="dxa"/>
            <w:gridSpan w:val="2"/>
          </w:tcPr>
          <w:p w14:paraId="2643DB0D" w14:textId="0F8F02C9" w:rsidR="0026767D" w:rsidRPr="009079F8" w:rsidRDefault="0026767D" w:rsidP="0026767D">
            <w:r w:rsidRPr="009079F8">
              <w:t>„R”, jeżeli stosuje się pole tekstowe</w:t>
            </w:r>
            <w:r>
              <w:t xml:space="preserve"> 10b</w:t>
            </w:r>
            <w:r w:rsidRPr="009079F8">
              <w:t>.</w:t>
            </w:r>
          </w:p>
        </w:tc>
        <w:tc>
          <w:tcPr>
            <w:tcW w:w="3245" w:type="dxa"/>
            <w:gridSpan w:val="2"/>
          </w:tcPr>
          <w:p w14:paraId="14373E45" w14:textId="77777777" w:rsidR="0026767D" w:rsidRDefault="0026767D" w:rsidP="0026767D">
            <w:pPr>
              <w:pStyle w:val="pqiTabBody"/>
            </w:pPr>
            <w:r>
              <w:t>Atrybut.</w:t>
            </w:r>
          </w:p>
          <w:p w14:paraId="265C878D" w14:textId="08819465" w:rsidR="00FB7D04" w:rsidRPr="009079F8" w:rsidRDefault="0026767D" w:rsidP="0026767D">
            <w:r>
              <w:t>Wartość ze słownika „</w:t>
            </w:r>
            <w:r w:rsidRPr="008C6FA2">
              <w:t xml:space="preserve">Kody języka (Language </w:t>
            </w:r>
            <w:proofErr w:type="spellStart"/>
            <w:r w:rsidRPr="008C6FA2">
              <w:t>codes</w:t>
            </w:r>
            <w:proofErr w:type="spellEnd"/>
            <w:r w:rsidRPr="008C6FA2">
              <w:t>)</w:t>
            </w:r>
            <w:r>
              <w:t>”.</w:t>
            </w:r>
          </w:p>
        </w:tc>
        <w:tc>
          <w:tcPr>
            <w:tcW w:w="1051" w:type="dxa"/>
          </w:tcPr>
          <w:p w14:paraId="46C905B0" w14:textId="77777777" w:rsidR="0026767D" w:rsidRPr="009079F8" w:rsidRDefault="0026767D" w:rsidP="0026767D">
            <w:r w:rsidRPr="009079F8">
              <w:t>a2</w:t>
            </w:r>
          </w:p>
        </w:tc>
      </w:tr>
      <w:tr w:rsidR="0026767D" w:rsidRPr="009079F8" w14:paraId="1D0370CB" w14:textId="77777777" w:rsidTr="008F741D">
        <w:trPr>
          <w:cantSplit/>
        </w:trPr>
        <w:tc>
          <w:tcPr>
            <w:tcW w:w="388" w:type="dxa"/>
          </w:tcPr>
          <w:p w14:paraId="01B40DFD" w14:textId="77777777" w:rsidR="0026767D" w:rsidRDefault="0026767D" w:rsidP="008F741D">
            <w:pPr>
              <w:keepNext/>
              <w:rPr>
                <w:b/>
              </w:rPr>
            </w:pPr>
          </w:p>
        </w:tc>
        <w:tc>
          <w:tcPr>
            <w:tcW w:w="436" w:type="dxa"/>
            <w:gridSpan w:val="2"/>
          </w:tcPr>
          <w:p w14:paraId="738948E5" w14:textId="77777777" w:rsidR="0026767D" w:rsidRPr="009079F8" w:rsidRDefault="0026767D" w:rsidP="008F741D">
            <w:pPr>
              <w:rPr>
                <w:i/>
              </w:rPr>
            </w:pPr>
            <w:r>
              <w:rPr>
                <w:i/>
              </w:rPr>
              <w:t>c</w:t>
            </w:r>
          </w:p>
        </w:tc>
        <w:tc>
          <w:tcPr>
            <w:tcW w:w="5377" w:type="dxa"/>
          </w:tcPr>
          <w:p w14:paraId="74BE7CEA" w14:textId="77777777" w:rsidR="0026767D" w:rsidRDefault="0026767D" w:rsidP="008F741D">
            <w:pPr>
              <w:rPr>
                <w:szCs w:val="20"/>
              </w:rPr>
            </w:pPr>
            <w:r w:rsidRPr="004B72DF">
              <w:rPr>
                <w:szCs w:val="20"/>
              </w:rPr>
              <w:t>Numer identyfikacyjny pozycji towarowej</w:t>
            </w:r>
          </w:p>
          <w:p w14:paraId="4ACB1A5D" w14:textId="77777777" w:rsidR="0026767D" w:rsidRPr="009079F8" w:rsidRDefault="0026767D" w:rsidP="008F741D">
            <w:r>
              <w:rPr>
                <w:rFonts w:ascii="Courier New" w:hAnsi="Courier New" w:cs="Courier New"/>
                <w:noProof/>
                <w:color w:val="0000FF"/>
                <w:szCs w:val="20"/>
              </w:rPr>
              <w:t>BodyRecordUniqueReference</w:t>
            </w:r>
          </w:p>
        </w:tc>
        <w:tc>
          <w:tcPr>
            <w:tcW w:w="505" w:type="dxa"/>
            <w:gridSpan w:val="2"/>
          </w:tcPr>
          <w:p w14:paraId="6CBF3747" w14:textId="77777777" w:rsidR="0026767D" w:rsidRPr="009079F8" w:rsidRDefault="0026767D" w:rsidP="008F741D">
            <w:pPr>
              <w:jc w:val="center"/>
            </w:pPr>
            <w:r>
              <w:t>O</w:t>
            </w:r>
          </w:p>
        </w:tc>
        <w:tc>
          <w:tcPr>
            <w:tcW w:w="2542" w:type="dxa"/>
            <w:gridSpan w:val="2"/>
          </w:tcPr>
          <w:p w14:paraId="7EB8824B" w14:textId="77777777" w:rsidR="0026767D" w:rsidRPr="009079F8" w:rsidRDefault="0026767D" w:rsidP="008F741D">
            <w:pPr>
              <w:pStyle w:val="pqiTabBody"/>
            </w:pPr>
            <w:r>
              <w:t>Wartość musi być większa od zera.</w:t>
            </w:r>
          </w:p>
        </w:tc>
        <w:tc>
          <w:tcPr>
            <w:tcW w:w="3245" w:type="dxa"/>
            <w:gridSpan w:val="2"/>
          </w:tcPr>
          <w:p w14:paraId="076B7FD8" w14:textId="77777777" w:rsidR="0026767D" w:rsidRPr="009079F8" w:rsidRDefault="0026767D" w:rsidP="008F741D">
            <w:pPr>
              <w:pStyle w:val="pqiTabBody"/>
            </w:pPr>
            <w:r w:rsidRPr="009079F8">
              <w:t xml:space="preserve">Należy podać </w:t>
            </w:r>
            <w:r>
              <w:t>niepowtarzalny</w:t>
            </w:r>
            <w:r w:rsidRPr="009079F8">
              <w:t xml:space="preserve"> numer </w:t>
            </w:r>
            <w:r>
              <w:t>identyfikacyjny pozycji towarowej w </w:t>
            </w:r>
            <w:r w:rsidRPr="009079F8">
              <w:t xml:space="preserve">powiązanym dokumencie e-AD (pole 17a </w:t>
            </w:r>
            <w:r>
              <w:t>w dokumencie e-AD</w:t>
            </w:r>
            <w:r w:rsidRPr="009079F8">
              <w:t xml:space="preserve">) odnoszącym się do wyrobu akcyzowego, do którego ma zastosowanie </w:t>
            </w:r>
            <w:r>
              <w:t>kod typu dowodu</w:t>
            </w:r>
            <w:r w:rsidRPr="009079F8">
              <w:t>.</w:t>
            </w:r>
          </w:p>
        </w:tc>
        <w:tc>
          <w:tcPr>
            <w:tcW w:w="1051" w:type="dxa"/>
          </w:tcPr>
          <w:p w14:paraId="42143A0A" w14:textId="77777777" w:rsidR="0026767D" w:rsidRPr="009079F8" w:rsidRDefault="0026767D" w:rsidP="008F741D">
            <w:r w:rsidRPr="009079F8">
              <w:t>n..3</w:t>
            </w:r>
          </w:p>
        </w:tc>
      </w:tr>
      <w:tr w:rsidR="0026767D" w:rsidRPr="009079F8" w14:paraId="3023E9E7" w14:textId="77777777" w:rsidTr="008F741D">
        <w:trPr>
          <w:cantSplit/>
        </w:trPr>
        <w:tc>
          <w:tcPr>
            <w:tcW w:w="388" w:type="dxa"/>
          </w:tcPr>
          <w:p w14:paraId="280AE973" w14:textId="77777777" w:rsidR="0026767D" w:rsidRDefault="0026767D" w:rsidP="008F741D">
            <w:pPr>
              <w:keepNext/>
              <w:rPr>
                <w:b/>
              </w:rPr>
            </w:pPr>
          </w:p>
        </w:tc>
        <w:tc>
          <w:tcPr>
            <w:tcW w:w="436" w:type="dxa"/>
            <w:gridSpan w:val="2"/>
          </w:tcPr>
          <w:p w14:paraId="45AAA21D" w14:textId="77777777" w:rsidR="0026767D" w:rsidRPr="009079F8" w:rsidRDefault="0026767D" w:rsidP="008F741D">
            <w:pPr>
              <w:rPr>
                <w:i/>
              </w:rPr>
            </w:pPr>
            <w:r>
              <w:rPr>
                <w:i/>
              </w:rPr>
              <w:t>d</w:t>
            </w:r>
          </w:p>
        </w:tc>
        <w:tc>
          <w:tcPr>
            <w:tcW w:w="5377" w:type="dxa"/>
          </w:tcPr>
          <w:p w14:paraId="3E1A1B5C" w14:textId="77777777" w:rsidR="0026767D" w:rsidRDefault="00B32743" w:rsidP="008F741D">
            <w:pPr>
              <w:rPr>
                <w:szCs w:val="20"/>
              </w:rPr>
            </w:pPr>
            <w:r>
              <w:rPr>
                <w:szCs w:val="20"/>
              </w:rPr>
              <w:t>Opis wyrobu</w:t>
            </w:r>
          </w:p>
          <w:p w14:paraId="0A9876AF" w14:textId="77777777" w:rsidR="0026767D" w:rsidRPr="009079F8" w:rsidRDefault="0026767D" w:rsidP="008F741D">
            <w:r w:rsidRPr="0026767D">
              <w:rPr>
                <w:rFonts w:ascii="Courier New" w:hAnsi="Courier New" w:cs="Courier New"/>
                <w:noProof/>
                <w:color w:val="0000FF"/>
                <w:szCs w:val="20"/>
              </w:rPr>
              <w:t>DescriptionOfTheGoods</w:t>
            </w:r>
          </w:p>
        </w:tc>
        <w:tc>
          <w:tcPr>
            <w:tcW w:w="505" w:type="dxa"/>
            <w:gridSpan w:val="2"/>
          </w:tcPr>
          <w:p w14:paraId="160DDE62" w14:textId="77777777" w:rsidR="0026767D" w:rsidRPr="009079F8" w:rsidRDefault="00B32743" w:rsidP="008F741D">
            <w:pPr>
              <w:jc w:val="center"/>
            </w:pPr>
            <w:r>
              <w:t>D</w:t>
            </w:r>
          </w:p>
        </w:tc>
        <w:tc>
          <w:tcPr>
            <w:tcW w:w="2542" w:type="dxa"/>
            <w:gridSpan w:val="2"/>
          </w:tcPr>
          <w:p w14:paraId="2D192208" w14:textId="77777777" w:rsidR="008F741D" w:rsidRDefault="00B32743" w:rsidP="008F741D">
            <w:pPr>
              <w:pStyle w:val="pqiTabBody"/>
            </w:pPr>
            <w:r>
              <w:t>„O” jeżeli uzupełniono sekcję 4</w:t>
            </w:r>
            <w:r w:rsidR="008F741D">
              <w:t>.</w:t>
            </w:r>
          </w:p>
          <w:p w14:paraId="383B4ADF" w14:textId="77777777" w:rsidR="008F741D" w:rsidRPr="009079F8" w:rsidRDefault="008F741D" w:rsidP="008F741D">
            <w:pPr>
              <w:pStyle w:val="pqiTabBody"/>
            </w:pPr>
            <w:r>
              <w:t>W przeciwnym przypadku nie stosuje się.</w:t>
            </w:r>
          </w:p>
        </w:tc>
        <w:tc>
          <w:tcPr>
            <w:tcW w:w="3245" w:type="dxa"/>
            <w:gridSpan w:val="2"/>
          </w:tcPr>
          <w:p w14:paraId="55B42F2B" w14:textId="77777777" w:rsidR="0026767D" w:rsidRPr="009079F8" w:rsidRDefault="0026767D" w:rsidP="008F741D">
            <w:pPr>
              <w:pStyle w:val="pqiTabBody"/>
            </w:pPr>
          </w:p>
        </w:tc>
        <w:tc>
          <w:tcPr>
            <w:tcW w:w="1051" w:type="dxa"/>
          </w:tcPr>
          <w:p w14:paraId="7C825C82" w14:textId="77777777" w:rsidR="0026767D" w:rsidRPr="009079F8" w:rsidRDefault="00B32743" w:rsidP="008F741D">
            <w:r>
              <w:t>an..55</w:t>
            </w:r>
          </w:p>
        </w:tc>
      </w:tr>
      <w:tr w:rsidR="0026767D" w:rsidRPr="009079F8" w14:paraId="5F1E33D1" w14:textId="77777777" w:rsidTr="008F741D">
        <w:trPr>
          <w:cantSplit/>
        </w:trPr>
        <w:tc>
          <w:tcPr>
            <w:tcW w:w="388" w:type="dxa"/>
          </w:tcPr>
          <w:p w14:paraId="6CD1145D" w14:textId="77777777" w:rsidR="0026767D" w:rsidRDefault="0026767D" w:rsidP="008F741D">
            <w:pPr>
              <w:keepNext/>
              <w:rPr>
                <w:b/>
              </w:rPr>
            </w:pPr>
          </w:p>
        </w:tc>
        <w:tc>
          <w:tcPr>
            <w:tcW w:w="436" w:type="dxa"/>
            <w:gridSpan w:val="2"/>
          </w:tcPr>
          <w:p w14:paraId="2C071EA2" w14:textId="77777777" w:rsidR="0026767D" w:rsidRPr="009079F8" w:rsidRDefault="0026767D" w:rsidP="008F741D">
            <w:pPr>
              <w:rPr>
                <w:i/>
              </w:rPr>
            </w:pPr>
            <w:r>
              <w:rPr>
                <w:i/>
              </w:rPr>
              <w:t>e</w:t>
            </w:r>
          </w:p>
        </w:tc>
        <w:tc>
          <w:tcPr>
            <w:tcW w:w="5377" w:type="dxa"/>
          </w:tcPr>
          <w:p w14:paraId="282F0797" w14:textId="77777777" w:rsidR="0026767D" w:rsidRDefault="00B32743" w:rsidP="008F741D">
            <w:pPr>
              <w:rPr>
                <w:szCs w:val="20"/>
              </w:rPr>
            </w:pPr>
            <w:r>
              <w:rPr>
                <w:szCs w:val="20"/>
              </w:rPr>
              <w:t>Kod CN</w:t>
            </w:r>
          </w:p>
          <w:p w14:paraId="2F43046C" w14:textId="77777777" w:rsidR="0026767D" w:rsidRPr="009079F8" w:rsidRDefault="0026767D" w:rsidP="008F741D">
            <w:r w:rsidRPr="0026767D">
              <w:rPr>
                <w:rFonts w:ascii="Courier New" w:hAnsi="Courier New" w:cs="Courier New"/>
                <w:noProof/>
                <w:color w:val="0000FF"/>
                <w:szCs w:val="20"/>
              </w:rPr>
              <w:t>CnCode</w:t>
            </w:r>
          </w:p>
        </w:tc>
        <w:tc>
          <w:tcPr>
            <w:tcW w:w="505" w:type="dxa"/>
            <w:gridSpan w:val="2"/>
          </w:tcPr>
          <w:p w14:paraId="390D7189" w14:textId="77777777" w:rsidR="0026767D" w:rsidRPr="009079F8" w:rsidRDefault="00B32743" w:rsidP="008F741D">
            <w:pPr>
              <w:jc w:val="center"/>
            </w:pPr>
            <w:r>
              <w:t>D</w:t>
            </w:r>
          </w:p>
        </w:tc>
        <w:tc>
          <w:tcPr>
            <w:tcW w:w="2542" w:type="dxa"/>
            <w:gridSpan w:val="2"/>
          </w:tcPr>
          <w:p w14:paraId="53C9677D" w14:textId="77777777" w:rsidR="008F741D" w:rsidRDefault="008F741D" w:rsidP="008F741D">
            <w:pPr>
              <w:pStyle w:val="pqiTabBody"/>
            </w:pPr>
            <w:r>
              <w:t>„O” jeżeli uzupełniono sekcję 4.</w:t>
            </w:r>
          </w:p>
          <w:p w14:paraId="709414A1" w14:textId="77777777" w:rsidR="0026767D" w:rsidRPr="009079F8" w:rsidRDefault="008F741D" w:rsidP="008F741D">
            <w:pPr>
              <w:pStyle w:val="pqiTabBody"/>
            </w:pPr>
            <w:r>
              <w:t>W przeciwnym przypadku nie stosuje się.</w:t>
            </w:r>
          </w:p>
        </w:tc>
        <w:tc>
          <w:tcPr>
            <w:tcW w:w="3245" w:type="dxa"/>
            <w:gridSpan w:val="2"/>
          </w:tcPr>
          <w:p w14:paraId="7BE845BE" w14:textId="013AEB6E" w:rsidR="00FB7D04" w:rsidRPr="009079F8" w:rsidRDefault="00FB7D04" w:rsidP="008F741D">
            <w:pPr>
              <w:pStyle w:val="pqiTabBody"/>
            </w:pPr>
          </w:p>
        </w:tc>
        <w:tc>
          <w:tcPr>
            <w:tcW w:w="1051" w:type="dxa"/>
          </w:tcPr>
          <w:p w14:paraId="18C88189" w14:textId="77777777" w:rsidR="0026767D" w:rsidRPr="009079F8" w:rsidRDefault="00B32743" w:rsidP="008F741D">
            <w:r>
              <w:t>n8</w:t>
            </w:r>
          </w:p>
        </w:tc>
      </w:tr>
      <w:tr w:rsidR="0026767D" w:rsidRPr="009079F8" w14:paraId="4678AAAD" w14:textId="77777777" w:rsidTr="00345ABA">
        <w:trPr>
          <w:cantSplit/>
        </w:trPr>
        <w:tc>
          <w:tcPr>
            <w:tcW w:w="388" w:type="dxa"/>
          </w:tcPr>
          <w:p w14:paraId="24B6CAF8" w14:textId="77777777" w:rsidR="0026767D" w:rsidRDefault="0026767D" w:rsidP="0026767D">
            <w:pPr>
              <w:keepNext/>
              <w:rPr>
                <w:b/>
              </w:rPr>
            </w:pPr>
          </w:p>
        </w:tc>
        <w:tc>
          <w:tcPr>
            <w:tcW w:w="436" w:type="dxa"/>
            <w:gridSpan w:val="2"/>
          </w:tcPr>
          <w:p w14:paraId="1395511B" w14:textId="7C6A9B1A" w:rsidR="0026767D" w:rsidRPr="009079F8" w:rsidRDefault="0026767D" w:rsidP="0026767D">
            <w:pPr>
              <w:rPr>
                <w:i/>
              </w:rPr>
            </w:pPr>
            <w:r>
              <w:rPr>
                <w:i/>
              </w:rPr>
              <w:t>f</w:t>
            </w:r>
          </w:p>
        </w:tc>
        <w:tc>
          <w:tcPr>
            <w:tcW w:w="5377" w:type="dxa"/>
          </w:tcPr>
          <w:p w14:paraId="62553772" w14:textId="20CD3C98" w:rsidR="0026767D" w:rsidRDefault="00B32743" w:rsidP="0026767D">
            <w:pPr>
              <w:rPr>
                <w:szCs w:val="20"/>
              </w:rPr>
            </w:pPr>
            <w:r>
              <w:rPr>
                <w:szCs w:val="20"/>
              </w:rPr>
              <w:t>Dodatkowy kod</w:t>
            </w:r>
          </w:p>
          <w:p w14:paraId="7A3D0AEB" w14:textId="7C9A4857" w:rsidR="0026767D" w:rsidRPr="009079F8" w:rsidRDefault="0026767D" w:rsidP="0026767D">
            <w:r w:rsidRPr="0026767D">
              <w:rPr>
                <w:rFonts w:ascii="Courier New" w:hAnsi="Courier New" w:cs="Courier New"/>
                <w:noProof/>
                <w:color w:val="0000FF"/>
                <w:szCs w:val="20"/>
              </w:rPr>
              <w:t>AdditionalCode</w:t>
            </w:r>
          </w:p>
        </w:tc>
        <w:tc>
          <w:tcPr>
            <w:tcW w:w="505" w:type="dxa"/>
            <w:gridSpan w:val="2"/>
          </w:tcPr>
          <w:p w14:paraId="12D8D8E7" w14:textId="45D6297E" w:rsidR="0026767D" w:rsidRPr="009079F8" w:rsidRDefault="00B32743" w:rsidP="0026767D">
            <w:pPr>
              <w:jc w:val="center"/>
            </w:pPr>
            <w:r>
              <w:t>D</w:t>
            </w:r>
          </w:p>
        </w:tc>
        <w:tc>
          <w:tcPr>
            <w:tcW w:w="2542" w:type="dxa"/>
            <w:gridSpan w:val="2"/>
          </w:tcPr>
          <w:p w14:paraId="2405CF64" w14:textId="77777777" w:rsidR="008F741D" w:rsidRDefault="008F741D" w:rsidP="008F741D">
            <w:pPr>
              <w:pStyle w:val="pqiTabBody"/>
            </w:pPr>
            <w:r>
              <w:t>„O” jeżeli uzupełniono sekcję 4.</w:t>
            </w:r>
          </w:p>
          <w:p w14:paraId="0DF1EF05" w14:textId="4402923A" w:rsidR="0026767D" w:rsidRPr="009079F8" w:rsidRDefault="008F741D" w:rsidP="008F741D">
            <w:pPr>
              <w:pStyle w:val="pqiTabBody"/>
            </w:pPr>
            <w:r>
              <w:t>W przeciwnym przypadku nie stosuje się.</w:t>
            </w:r>
          </w:p>
        </w:tc>
        <w:tc>
          <w:tcPr>
            <w:tcW w:w="3245" w:type="dxa"/>
            <w:gridSpan w:val="2"/>
          </w:tcPr>
          <w:p w14:paraId="156B556E" w14:textId="40E0545E" w:rsidR="0026767D" w:rsidRPr="009079F8" w:rsidRDefault="0026767D" w:rsidP="0026767D">
            <w:pPr>
              <w:pStyle w:val="pqiTabBody"/>
            </w:pPr>
          </w:p>
        </w:tc>
        <w:tc>
          <w:tcPr>
            <w:tcW w:w="1051" w:type="dxa"/>
          </w:tcPr>
          <w:p w14:paraId="51B922CB" w14:textId="79116A05" w:rsidR="0026767D" w:rsidRPr="009079F8" w:rsidRDefault="00B32743" w:rsidP="0026767D">
            <w:r>
              <w:t>an..35</w:t>
            </w:r>
          </w:p>
        </w:tc>
      </w:tr>
      <w:tr w:rsidR="0026767D" w:rsidRPr="009079F8" w14:paraId="2E6B6318" w14:textId="77777777" w:rsidTr="00345ABA">
        <w:trPr>
          <w:cantSplit/>
        </w:trPr>
        <w:tc>
          <w:tcPr>
            <w:tcW w:w="388" w:type="dxa"/>
          </w:tcPr>
          <w:p w14:paraId="1E387C07" w14:textId="77777777" w:rsidR="0026767D" w:rsidRDefault="0026767D" w:rsidP="0026767D">
            <w:pPr>
              <w:keepNext/>
              <w:rPr>
                <w:b/>
              </w:rPr>
            </w:pPr>
          </w:p>
        </w:tc>
        <w:tc>
          <w:tcPr>
            <w:tcW w:w="436" w:type="dxa"/>
            <w:gridSpan w:val="2"/>
          </w:tcPr>
          <w:p w14:paraId="77FACF76" w14:textId="2C1D33C9" w:rsidR="0026767D" w:rsidRPr="009079F8" w:rsidRDefault="0026767D" w:rsidP="0026767D">
            <w:pPr>
              <w:rPr>
                <w:i/>
              </w:rPr>
            </w:pPr>
            <w:r>
              <w:rPr>
                <w:i/>
              </w:rPr>
              <w:t>g</w:t>
            </w:r>
          </w:p>
        </w:tc>
        <w:tc>
          <w:tcPr>
            <w:tcW w:w="5377" w:type="dxa"/>
          </w:tcPr>
          <w:p w14:paraId="6BF5E789" w14:textId="77777777" w:rsidR="0026767D" w:rsidRDefault="0026767D" w:rsidP="0026767D">
            <w:r>
              <w:t>Niedobór lub nadwyżka</w:t>
            </w:r>
          </w:p>
          <w:p w14:paraId="53C074C5" w14:textId="77777777" w:rsidR="0026767D" w:rsidRPr="009079F8" w:rsidRDefault="0026767D" w:rsidP="0026767D">
            <w:r>
              <w:rPr>
                <w:rFonts w:ascii="Courier New" w:hAnsi="Courier New" w:cs="Courier New"/>
                <w:noProof/>
                <w:color w:val="0000FF"/>
                <w:szCs w:val="20"/>
              </w:rPr>
              <w:t>IndicatorOfShortageOrExcess</w:t>
            </w:r>
          </w:p>
        </w:tc>
        <w:tc>
          <w:tcPr>
            <w:tcW w:w="505" w:type="dxa"/>
            <w:gridSpan w:val="2"/>
          </w:tcPr>
          <w:p w14:paraId="194C891A" w14:textId="77777777" w:rsidR="0026767D" w:rsidRPr="009079F8" w:rsidRDefault="0026767D" w:rsidP="0026767D">
            <w:pPr>
              <w:jc w:val="center"/>
            </w:pPr>
            <w:r>
              <w:t>D</w:t>
            </w:r>
          </w:p>
        </w:tc>
        <w:tc>
          <w:tcPr>
            <w:tcW w:w="2542" w:type="dxa"/>
            <w:gridSpan w:val="2"/>
          </w:tcPr>
          <w:p w14:paraId="283474A0" w14:textId="77586422" w:rsidR="0026767D" w:rsidRDefault="0026767D" w:rsidP="0026767D">
            <w:pPr>
              <w:pStyle w:val="pqiTabBody"/>
            </w:pPr>
            <w:r w:rsidRPr="009079F8">
              <w:t xml:space="preserve">„R”, jeżeli podano </w:t>
            </w:r>
            <w:r>
              <w:t>wartość</w:t>
            </w:r>
            <w:r w:rsidRPr="009079F8">
              <w:t xml:space="preserve"> </w:t>
            </w:r>
            <w:r>
              <w:br/>
            </w:r>
            <w:r w:rsidRPr="009079F8">
              <w:t>w polu</w:t>
            </w:r>
            <w:r>
              <w:t xml:space="preserve"> 10c</w:t>
            </w:r>
            <w:r w:rsidRPr="009079F8">
              <w:t>.</w:t>
            </w:r>
          </w:p>
          <w:p w14:paraId="7F6AF138" w14:textId="77777777" w:rsidR="0026767D" w:rsidRPr="009079F8" w:rsidRDefault="0026767D" w:rsidP="0026767D">
            <w:pPr>
              <w:pStyle w:val="pqiTabBody"/>
            </w:pPr>
            <w:r>
              <w:t>W przeciwnym razie</w:t>
            </w:r>
            <w:r w:rsidRPr="000F00A4">
              <w:t xml:space="preserve"> nie stosuje się</w:t>
            </w:r>
            <w:r>
              <w:t>.</w:t>
            </w:r>
          </w:p>
        </w:tc>
        <w:tc>
          <w:tcPr>
            <w:tcW w:w="3245" w:type="dxa"/>
            <w:gridSpan w:val="2"/>
          </w:tcPr>
          <w:p w14:paraId="44B4DC0B" w14:textId="77777777" w:rsidR="0026767D" w:rsidRPr="009079F8" w:rsidRDefault="0026767D" w:rsidP="0026767D">
            <w:pPr>
              <w:pStyle w:val="pqiTabBody"/>
            </w:pPr>
            <w:r>
              <w:t xml:space="preserve">Wykryty niedobór lub nadwyżka w danej pozycji towarowej. </w:t>
            </w:r>
            <w:r w:rsidRPr="009079F8">
              <w:t>Możliwe wartości są następujące:</w:t>
            </w:r>
          </w:p>
          <w:p w14:paraId="696A5EA5" w14:textId="77777777" w:rsidR="0026767D" w:rsidRPr="009079F8" w:rsidRDefault="0026767D" w:rsidP="0026767D">
            <w:pPr>
              <w:pStyle w:val="pqiTabBody"/>
            </w:pPr>
            <w:r>
              <w:t>S</w:t>
            </w:r>
            <w:r w:rsidRPr="009079F8">
              <w:t xml:space="preserve"> = Niedobór</w:t>
            </w:r>
          </w:p>
          <w:p w14:paraId="30BDD92D" w14:textId="77777777" w:rsidR="0026767D" w:rsidRPr="009079F8" w:rsidRDefault="0026767D" w:rsidP="0026767D">
            <w:pPr>
              <w:pStyle w:val="pqiTabBody"/>
            </w:pPr>
            <w:r>
              <w:t>E</w:t>
            </w:r>
            <w:r w:rsidRPr="009079F8">
              <w:t xml:space="preserve"> = Nadwyżka.</w:t>
            </w:r>
          </w:p>
        </w:tc>
        <w:tc>
          <w:tcPr>
            <w:tcW w:w="1051" w:type="dxa"/>
          </w:tcPr>
          <w:p w14:paraId="7E416923" w14:textId="77777777" w:rsidR="0026767D" w:rsidRPr="009079F8" w:rsidRDefault="0026767D" w:rsidP="0026767D">
            <w:r w:rsidRPr="009079F8">
              <w:t>a1</w:t>
            </w:r>
          </w:p>
        </w:tc>
      </w:tr>
      <w:tr w:rsidR="0026767D" w:rsidRPr="009079F8" w14:paraId="601C73BF" w14:textId="77777777" w:rsidTr="00345ABA">
        <w:trPr>
          <w:cantSplit/>
        </w:trPr>
        <w:tc>
          <w:tcPr>
            <w:tcW w:w="388" w:type="dxa"/>
          </w:tcPr>
          <w:p w14:paraId="68C56177" w14:textId="77777777" w:rsidR="0026767D" w:rsidRDefault="0026767D" w:rsidP="0026767D">
            <w:pPr>
              <w:keepNext/>
              <w:rPr>
                <w:b/>
              </w:rPr>
            </w:pPr>
          </w:p>
        </w:tc>
        <w:tc>
          <w:tcPr>
            <w:tcW w:w="436" w:type="dxa"/>
            <w:gridSpan w:val="2"/>
          </w:tcPr>
          <w:p w14:paraId="7738F296" w14:textId="15065C72" w:rsidR="0026767D" w:rsidRPr="009079F8" w:rsidRDefault="0026767D" w:rsidP="0026767D">
            <w:pPr>
              <w:rPr>
                <w:i/>
              </w:rPr>
            </w:pPr>
            <w:r>
              <w:rPr>
                <w:i/>
              </w:rPr>
              <w:t>h</w:t>
            </w:r>
          </w:p>
        </w:tc>
        <w:tc>
          <w:tcPr>
            <w:tcW w:w="5377" w:type="dxa"/>
          </w:tcPr>
          <w:p w14:paraId="5EBF54F5" w14:textId="77777777" w:rsidR="0026767D" w:rsidRDefault="0026767D" w:rsidP="0026767D">
            <w:r>
              <w:t>Stwierdzony</w:t>
            </w:r>
            <w:r w:rsidRPr="009079F8">
              <w:t xml:space="preserve"> niedobór lub nadwyżka</w:t>
            </w:r>
          </w:p>
          <w:p w14:paraId="6D2B2D91" w14:textId="77777777" w:rsidR="0026767D" w:rsidRPr="009079F8" w:rsidRDefault="0026767D" w:rsidP="0026767D">
            <w:r>
              <w:rPr>
                <w:rFonts w:ascii="Courier New" w:hAnsi="Courier New" w:cs="Courier New"/>
                <w:noProof/>
                <w:color w:val="0000FF"/>
                <w:szCs w:val="20"/>
              </w:rPr>
              <w:t>ObservedShortageOrExcess</w:t>
            </w:r>
          </w:p>
        </w:tc>
        <w:tc>
          <w:tcPr>
            <w:tcW w:w="505" w:type="dxa"/>
            <w:gridSpan w:val="2"/>
          </w:tcPr>
          <w:p w14:paraId="2C800977" w14:textId="77777777" w:rsidR="0026767D" w:rsidRPr="009079F8" w:rsidRDefault="0026767D" w:rsidP="0026767D">
            <w:pPr>
              <w:jc w:val="center"/>
            </w:pPr>
            <w:r>
              <w:t>D</w:t>
            </w:r>
          </w:p>
        </w:tc>
        <w:tc>
          <w:tcPr>
            <w:tcW w:w="2542" w:type="dxa"/>
            <w:gridSpan w:val="2"/>
          </w:tcPr>
          <w:p w14:paraId="46F7E263" w14:textId="30155110" w:rsidR="0026767D" w:rsidRDefault="0026767D" w:rsidP="0026767D">
            <w:pPr>
              <w:pStyle w:val="pqiTabBody"/>
            </w:pPr>
            <w:r w:rsidRPr="009079F8">
              <w:t xml:space="preserve">„R”, jeżeli podano </w:t>
            </w:r>
            <w:r>
              <w:t>wartość</w:t>
            </w:r>
            <w:r w:rsidRPr="009079F8">
              <w:t xml:space="preserve"> </w:t>
            </w:r>
            <w:r>
              <w:br/>
            </w:r>
            <w:r w:rsidRPr="009079F8">
              <w:t>w polu</w:t>
            </w:r>
            <w:r>
              <w:t xml:space="preserve"> 10c</w:t>
            </w:r>
            <w:r w:rsidRPr="009079F8">
              <w:t>.</w:t>
            </w:r>
          </w:p>
          <w:p w14:paraId="2EB4C6BC" w14:textId="77777777" w:rsidR="0026767D" w:rsidRPr="009079F8" w:rsidRDefault="0026767D" w:rsidP="0026767D">
            <w:pPr>
              <w:pStyle w:val="pqiTabBody"/>
            </w:pPr>
            <w:r>
              <w:t>W przeciwnym razie</w:t>
            </w:r>
            <w:r w:rsidRPr="000F00A4">
              <w:t xml:space="preserve"> nie stosuje się</w:t>
            </w:r>
            <w:r>
              <w:t>.</w:t>
            </w:r>
          </w:p>
        </w:tc>
        <w:tc>
          <w:tcPr>
            <w:tcW w:w="3245" w:type="dxa"/>
            <w:gridSpan w:val="2"/>
          </w:tcPr>
          <w:p w14:paraId="6838DACF" w14:textId="77777777" w:rsidR="0026767D" w:rsidRDefault="0026767D" w:rsidP="0026767D">
            <w:pPr>
              <w:pStyle w:val="pqiTabBody"/>
            </w:pPr>
            <w:r w:rsidRPr="009079F8">
              <w:t>Należy podać ilość (wyrażoną w jednostkach miary związanych z kodem wyrobu – zob.</w:t>
            </w:r>
            <w:r>
              <w:t xml:space="preserve"> słownik „Wyroby akcyzowe (</w:t>
            </w:r>
            <w:proofErr w:type="spellStart"/>
            <w:r>
              <w:t>Excise</w:t>
            </w:r>
            <w:proofErr w:type="spellEnd"/>
            <w:r>
              <w:t xml:space="preserve"> products)”</w:t>
            </w:r>
            <w:r w:rsidRPr="009079F8">
              <w:t>):</w:t>
            </w:r>
          </w:p>
          <w:p w14:paraId="682F2019" w14:textId="61C47D8E" w:rsidR="00FB7D04" w:rsidRPr="009079F8" w:rsidRDefault="0026767D" w:rsidP="0026767D">
            <w:pPr>
              <w:pStyle w:val="pqiTabBody"/>
            </w:pPr>
            <w:r>
              <w:t>Wartość musi być większa od zera.</w:t>
            </w:r>
          </w:p>
        </w:tc>
        <w:tc>
          <w:tcPr>
            <w:tcW w:w="1051" w:type="dxa"/>
          </w:tcPr>
          <w:p w14:paraId="72EF444F" w14:textId="77777777" w:rsidR="0026767D" w:rsidRPr="009079F8" w:rsidRDefault="0026767D" w:rsidP="0026767D">
            <w:r w:rsidRPr="009079F8">
              <w:t>n..15,3</w:t>
            </w:r>
          </w:p>
        </w:tc>
      </w:tr>
    </w:tbl>
    <w:p w14:paraId="3E9159B4" w14:textId="77777777" w:rsidR="00C11AAF" w:rsidRDefault="00C11AAF" w:rsidP="00C11AAF">
      <w:pPr>
        <w:pStyle w:val="pqiText"/>
      </w:pPr>
    </w:p>
    <w:p w14:paraId="692B16C5" w14:textId="77777777" w:rsidR="00C11AAF" w:rsidRPr="00BD4340" w:rsidRDefault="00C11AAF" w:rsidP="00C11AAF">
      <w:pPr>
        <w:pStyle w:val="pqiChpHeadNum2"/>
      </w:pPr>
      <w:r>
        <w:br w:type="page"/>
      </w:r>
      <w:bookmarkStart w:id="2655" w:name="_Toc379453972"/>
      <w:bookmarkStart w:id="2656" w:name="_Toc117635706"/>
      <w:bookmarkStart w:id="2657" w:name="_Toc71025873"/>
      <w:r>
        <w:lastRenderedPageBreak/>
        <w:t>IE871 – Wyjaśnienie przyczyny niedoborów lub nadwyżek</w:t>
      </w:r>
      <w:bookmarkEnd w:id="2655"/>
      <w:bookmarkEnd w:id="2656"/>
      <w:bookmarkEnd w:id="2657"/>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50"/>
        <w:gridCol w:w="435"/>
        <w:gridCol w:w="3990"/>
        <w:gridCol w:w="20"/>
        <w:gridCol w:w="496"/>
        <w:gridCol w:w="15"/>
        <w:gridCol w:w="2891"/>
        <w:gridCol w:w="25"/>
        <w:gridCol w:w="4171"/>
        <w:gridCol w:w="1051"/>
      </w:tblGrid>
      <w:tr w:rsidR="00C11AAF" w:rsidRPr="009079F8" w14:paraId="5F5D1C86" w14:textId="77777777" w:rsidTr="008F741D">
        <w:trPr>
          <w:cantSplit/>
          <w:tblHeader/>
        </w:trPr>
        <w:tc>
          <w:tcPr>
            <w:tcW w:w="450" w:type="dxa"/>
            <w:shd w:val="clear" w:color="auto" w:fill="F3F3F3"/>
          </w:tcPr>
          <w:p w14:paraId="35156F3D" w14:textId="77777777" w:rsidR="00C11AAF" w:rsidRPr="009079F8" w:rsidRDefault="00C11AAF" w:rsidP="00F23355">
            <w:pPr>
              <w:jc w:val="center"/>
              <w:rPr>
                <w:b/>
              </w:rPr>
            </w:pPr>
            <w:r w:rsidRPr="009079F8">
              <w:rPr>
                <w:b/>
              </w:rPr>
              <w:t>A</w:t>
            </w:r>
          </w:p>
        </w:tc>
        <w:tc>
          <w:tcPr>
            <w:tcW w:w="435" w:type="dxa"/>
            <w:shd w:val="clear" w:color="auto" w:fill="F3F3F3"/>
          </w:tcPr>
          <w:p w14:paraId="125951AD" w14:textId="77777777" w:rsidR="00C11AAF" w:rsidRPr="009079F8" w:rsidRDefault="00C11AAF" w:rsidP="00F23355">
            <w:pPr>
              <w:jc w:val="center"/>
              <w:rPr>
                <w:b/>
              </w:rPr>
            </w:pPr>
            <w:r w:rsidRPr="009079F8">
              <w:rPr>
                <w:b/>
              </w:rPr>
              <w:t>B</w:t>
            </w:r>
          </w:p>
        </w:tc>
        <w:tc>
          <w:tcPr>
            <w:tcW w:w="3990" w:type="dxa"/>
            <w:shd w:val="clear" w:color="auto" w:fill="F3F3F3"/>
          </w:tcPr>
          <w:p w14:paraId="079F1D83" w14:textId="77777777" w:rsidR="00C11AAF" w:rsidRPr="009079F8" w:rsidRDefault="00C11AAF" w:rsidP="00F23355">
            <w:pPr>
              <w:jc w:val="center"/>
              <w:rPr>
                <w:b/>
              </w:rPr>
            </w:pPr>
            <w:r w:rsidRPr="009079F8">
              <w:rPr>
                <w:b/>
              </w:rPr>
              <w:t>C</w:t>
            </w:r>
          </w:p>
        </w:tc>
        <w:tc>
          <w:tcPr>
            <w:tcW w:w="516" w:type="dxa"/>
            <w:gridSpan w:val="2"/>
            <w:shd w:val="clear" w:color="auto" w:fill="F3F3F3"/>
          </w:tcPr>
          <w:p w14:paraId="7E3BDEE3" w14:textId="77777777" w:rsidR="00C11AAF" w:rsidRPr="009079F8" w:rsidRDefault="00C11AAF" w:rsidP="00F23355">
            <w:pPr>
              <w:jc w:val="center"/>
              <w:rPr>
                <w:b/>
              </w:rPr>
            </w:pPr>
            <w:r w:rsidRPr="009079F8">
              <w:rPr>
                <w:b/>
              </w:rPr>
              <w:t>D</w:t>
            </w:r>
          </w:p>
        </w:tc>
        <w:tc>
          <w:tcPr>
            <w:tcW w:w="2906" w:type="dxa"/>
            <w:gridSpan w:val="2"/>
            <w:shd w:val="clear" w:color="auto" w:fill="F3F3F3"/>
          </w:tcPr>
          <w:p w14:paraId="59E2A26C" w14:textId="77777777" w:rsidR="00C11AAF" w:rsidRPr="009079F8" w:rsidRDefault="00C11AAF" w:rsidP="00F23355">
            <w:pPr>
              <w:jc w:val="center"/>
              <w:rPr>
                <w:b/>
              </w:rPr>
            </w:pPr>
            <w:r w:rsidRPr="009079F8">
              <w:rPr>
                <w:b/>
              </w:rPr>
              <w:t>E</w:t>
            </w:r>
          </w:p>
        </w:tc>
        <w:tc>
          <w:tcPr>
            <w:tcW w:w="4196" w:type="dxa"/>
            <w:gridSpan w:val="2"/>
            <w:shd w:val="clear" w:color="auto" w:fill="F3F3F3"/>
          </w:tcPr>
          <w:p w14:paraId="667E0217" w14:textId="77777777" w:rsidR="00C11AAF" w:rsidRPr="009079F8" w:rsidRDefault="00C11AAF" w:rsidP="00F23355">
            <w:pPr>
              <w:jc w:val="center"/>
              <w:rPr>
                <w:b/>
              </w:rPr>
            </w:pPr>
            <w:r w:rsidRPr="009079F8">
              <w:rPr>
                <w:b/>
              </w:rPr>
              <w:t>F</w:t>
            </w:r>
          </w:p>
        </w:tc>
        <w:tc>
          <w:tcPr>
            <w:tcW w:w="1051" w:type="dxa"/>
            <w:shd w:val="clear" w:color="auto" w:fill="F3F3F3"/>
          </w:tcPr>
          <w:p w14:paraId="0B232C09" w14:textId="77777777" w:rsidR="00C11AAF" w:rsidRPr="009079F8" w:rsidRDefault="00C11AAF" w:rsidP="00F23355">
            <w:pPr>
              <w:jc w:val="center"/>
              <w:rPr>
                <w:b/>
              </w:rPr>
            </w:pPr>
            <w:r w:rsidRPr="009079F8">
              <w:rPr>
                <w:b/>
              </w:rPr>
              <w:t>G</w:t>
            </w:r>
          </w:p>
        </w:tc>
      </w:tr>
      <w:tr w:rsidR="00C11AAF" w:rsidRPr="002854B5" w14:paraId="5F73A0F9" w14:textId="77777777" w:rsidTr="008F741D">
        <w:tc>
          <w:tcPr>
            <w:tcW w:w="13544" w:type="dxa"/>
            <w:gridSpan w:val="10"/>
          </w:tcPr>
          <w:p w14:paraId="121C36EB" w14:textId="77777777" w:rsidR="00C11AAF" w:rsidRPr="002854B5" w:rsidRDefault="00C11AAF" w:rsidP="00F23355">
            <w:pPr>
              <w:pStyle w:val="pqiTabHead"/>
            </w:pPr>
            <w:r w:rsidRPr="002854B5">
              <w:t>IE</w:t>
            </w:r>
            <w:r>
              <w:t>871</w:t>
            </w:r>
            <w:r w:rsidRPr="002854B5">
              <w:t xml:space="preserve"> – </w:t>
            </w:r>
            <w:r>
              <w:t>C_SHR</w:t>
            </w:r>
            <w:r w:rsidRPr="004540C9">
              <w:t>_</w:t>
            </w:r>
            <w:r>
              <w:t>EXP – Wyjaśnienie przyczyny niedoborów lub nadwyżek</w:t>
            </w:r>
            <w:r w:rsidRPr="002854B5">
              <w:t>.</w:t>
            </w:r>
          </w:p>
        </w:tc>
      </w:tr>
      <w:tr w:rsidR="00C11AAF" w:rsidRPr="009079F8" w14:paraId="38DB3AB4" w14:textId="77777777" w:rsidTr="008F741D">
        <w:tc>
          <w:tcPr>
            <w:tcW w:w="885" w:type="dxa"/>
            <w:gridSpan w:val="2"/>
          </w:tcPr>
          <w:p w14:paraId="71F354DC" w14:textId="77777777" w:rsidR="00C11AAF" w:rsidRPr="002854B5" w:rsidRDefault="00C11AAF" w:rsidP="00F23355">
            <w:pPr>
              <w:pStyle w:val="pqiTabBody"/>
              <w:rPr>
                <w:b/>
                <w:i/>
              </w:rPr>
            </w:pPr>
          </w:p>
        </w:tc>
        <w:tc>
          <w:tcPr>
            <w:tcW w:w="4010" w:type="dxa"/>
            <w:gridSpan w:val="2"/>
          </w:tcPr>
          <w:p w14:paraId="1F0B650C" w14:textId="77777777" w:rsidR="00C11AAF" w:rsidRDefault="00C11AAF" w:rsidP="00F23355">
            <w:pPr>
              <w:pStyle w:val="pqiTabBody"/>
              <w:rPr>
                <w:b/>
              </w:rPr>
            </w:pPr>
            <w:r>
              <w:rPr>
                <w:b/>
              </w:rPr>
              <w:t>&lt;NAGŁÓWEK&gt;</w:t>
            </w:r>
          </w:p>
          <w:p w14:paraId="13305135" w14:textId="77777777" w:rsidR="00C11AAF" w:rsidRPr="00621E71" w:rsidRDefault="00C11AAF" w:rsidP="00F23355">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IE871</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511" w:type="dxa"/>
            <w:gridSpan w:val="2"/>
          </w:tcPr>
          <w:p w14:paraId="3FA81B8C" w14:textId="77777777" w:rsidR="00C11AAF" w:rsidRPr="0072755A" w:rsidRDefault="00C11AAF" w:rsidP="00F23355">
            <w:pPr>
              <w:pStyle w:val="pqiTabBody"/>
              <w:jc w:val="center"/>
              <w:rPr>
                <w:b/>
              </w:rPr>
            </w:pPr>
            <w:r w:rsidRPr="0072755A">
              <w:rPr>
                <w:b/>
              </w:rPr>
              <w:t>R</w:t>
            </w:r>
          </w:p>
        </w:tc>
        <w:tc>
          <w:tcPr>
            <w:tcW w:w="2916" w:type="dxa"/>
            <w:gridSpan w:val="2"/>
          </w:tcPr>
          <w:p w14:paraId="2F3593AA" w14:textId="77777777" w:rsidR="00C11AAF" w:rsidRPr="0072755A" w:rsidRDefault="00C11AAF" w:rsidP="00F23355">
            <w:pPr>
              <w:pStyle w:val="pqiTabBody"/>
              <w:rPr>
                <w:b/>
              </w:rPr>
            </w:pPr>
          </w:p>
        </w:tc>
        <w:tc>
          <w:tcPr>
            <w:tcW w:w="4171" w:type="dxa"/>
          </w:tcPr>
          <w:p w14:paraId="356EB760" w14:textId="77777777" w:rsidR="00C11AAF" w:rsidRPr="0072755A" w:rsidRDefault="00C11AAF" w:rsidP="00F23355">
            <w:pPr>
              <w:pStyle w:val="pqiTabBody"/>
              <w:rPr>
                <w:b/>
              </w:rPr>
            </w:pPr>
          </w:p>
        </w:tc>
        <w:tc>
          <w:tcPr>
            <w:tcW w:w="1051" w:type="dxa"/>
          </w:tcPr>
          <w:p w14:paraId="737DB6D0" w14:textId="77777777" w:rsidR="00C11AAF" w:rsidRPr="0072755A" w:rsidRDefault="00C11AAF" w:rsidP="00F23355">
            <w:pPr>
              <w:pStyle w:val="pqiTabBody"/>
              <w:rPr>
                <w:b/>
              </w:rPr>
            </w:pPr>
            <w:r w:rsidRPr="0072755A">
              <w:rPr>
                <w:b/>
              </w:rPr>
              <w:t>1x</w:t>
            </w:r>
          </w:p>
        </w:tc>
      </w:tr>
      <w:tr w:rsidR="00C11AAF" w:rsidRPr="009079F8" w14:paraId="0644A775" w14:textId="77777777" w:rsidTr="008F741D">
        <w:tc>
          <w:tcPr>
            <w:tcW w:w="13544" w:type="dxa"/>
            <w:gridSpan w:val="10"/>
          </w:tcPr>
          <w:p w14:paraId="4D67F005" w14:textId="77777777" w:rsidR="00C11AAF" w:rsidRDefault="00C11AAF" w:rsidP="00F23355">
            <w:pPr>
              <w:pStyle w:val="pqiTabBody"/>
            </w:pPr>
            <w:r>
              <w:t>Wszystkie elementy główne począwszy od poniższego zawarte są w elemencie:</w:t>
            </w:r>
          </w:p>
          <w:p w14:paraId="276FC77C" w14:textId="77777777" w:rsidR="00C11AAF" w:rsidRPr="00CE6091" w:rsidRDefault="00C11AAF" w:rsidP="00F23355">
            <w:pPr>
              <w:pStyle w:val="pqiTabBody"/>
              <w:rPr>
                <w:rFonts w:ascii="Courier New" w:hAnsi="Courier New" w:cs="Courier New"/>
                <w:noProof/>
                <w:color w:val="0000FF"/>
              </w:rPr>
            </w:pPr>
            <w:r w:rsidRPr="00621E71">
              <w:rPr>
                <w:rFonts w:ascii="Courier New" w:hAnsi="Courier New"/>
                <w:color w:val="0000FF"/>
              </w:rPr>
              <w:t>/</w:t>
            </w:r>
            <w:r>
              <w:rPr>
                <w:rFonts w:ascii="Courier New" w:hAnsi="Courier New" w:cs="Courier New"/>
                <w:noProof/>
                <w:color w:val="0000FF"/>
              </w:rPr>
              <w:t>IE871</w:t>
            </w:r>
            <w:r w:rsidRPr="00621E71">
              <w:rPr>
                <w:rFonts w:ascii="Courier New" w:hAnsi="Courier New"/>
                <w:color w:val="0000FF"/>
              </w:rPr>
              <w:t>/</w:t>
            </w:r>
            <w:r>
              <w:rPr>
                <w:rFonts w:ascii="Courier New" w:hAnsi="Courier New"/>
                <w:color w:val="0000FF"/>
              </w:rPr>
              <w:t>Body/</w:t>
            </w:r>
            <w:proofErr w:type="spellStart"/>
            <w:r w:rsidRPr="00CE6091">
              <w:rPr>
                <w:rFonts w:ascii="Courier New" w:hAnsi="Courier New" w:cs="Courier New"/>
                <w:noProof/>
                <w:color w:val="0000FF"/>
              </w:rPr>
              <w:t>ExplanationOnReasonForShortage</w:t>
            </w:r>
            <w:proofErr w:type="spellEnd"/>
          </w:p>
        </w:tc>
      </w:tr>
      <w:tr w:rsidR="00C11AAF" w:rsidRPr="009079F8" w14:paraId="0FC161EC" w14:textId="77777777" w:rsidTr="008F741D">
        <w:trPr>
          <w:cantSplit/>
        </w:trPr>
        <w:tc>
          <w:tcPr>
            <w:tcW w:w="885" w:type="dxa"/>
            <w:gridSpan w:val="2"/>
          </w:tcPr>
          <w:p w14:paraId="12D8EAF4" w14:textId="77777777" w:rsidR="00C11AAF" w:rsidRPr="009079F8" w:rsidRDefault="00C11AAF" w:rsidP="00F23355">
            <w:pPr>
              <w:keepNext/>
              <w:rPr>
                <w:i/>
              </w:rPr>
            </w:pPr>
            <w:r w:rsidRPr="009079F8">
              <w:rPr>
                <w:b/>
              </w:rPr>
              <w:t>1</w:t>
            </w:r>
          </w:p>
        </w:tc>
        <w:tc>
          <w:tcPr>
            <w:tcW w:w="3990" w:type="dxa"/>
          </w:tcPr>
          <w:p w14:paraId="26BA5601" w14:textId="77777777" w:rsidR="00C11AAF" w:rsidRDefault="00C11AAF" w:rsidP="00F23355">
            <w:pPr>
              <w:keepNext/>
              <w:rPr>
                <w:b/>
                <w:caps/>
              </w:rPr>
            </w:pPr>
            <w:r w:rsidRPr="009079F8">
              <w:rPr>
                <w:b/>
                <w:caps/>
              </w:rPr>
              <w:t>CECHA</w:t>
            </w:r>
          </w:p>
          <w:p w14:paraId="55822327" w14:textId="77777777" w:rsidR="00C11AAF" w:rsidRPr="009079F8" w:rsidRDefault="00C11AAF" w:rsidP="00F23355">
            <w:pPr>
              <w:keepNext/>
              <w:rPr>
                <w:rFonts w:ascii="Times New Roman Bold" w:hAnsi="Times New Roman Bold"/>
                <w:b/>
                <w:caps/>
              </w:rPr>
            </w:pPr>
            <w:r>
              <w:rPr>
                <w:rFonts w:ascii="Courier New" w:hAnsi="Courier New" w:cs="Courier New"/>
                <w:noProof/>
                <w:color w:val="0000FF"/>
                <w:szCs w:val="20"/>
              </w:rPr>
              <w:t>Attributes</w:t>
            </w:r>
          </w:p>
        </w:tc>
        <w:tc>
          <w:tcPr>
            <w:tcW w:w="516" w:type="dxa"/>
            <w:gridSpan w:val="2"/>
          </w:tcPr>
          <w:p w14:paraId="7C8B713F" w14:textId="77777777" w:rsidR="00C11AAF" w:rsidRPr="0072755A" w:rsidRDefault="00C11AAF" w:rsidP="00F23355">
            <w:pPr>
              <w:keepNext/>
              <w:jc w:val="center"/>
              <w:rPr>
                <w:b/>
              </w:rPr>
            </w:pPr>
            <w:r w:rsidRPr="0072755A">
              <w:rPr>
                <w:b/>
              </w:rPr>
              <w:t>R</w:t>
            </w:r>
          </w:p>
        </w:tc>
        <w:tc>
          <w:tcPr>
            <w:tcW w:w="2906" w:type="dxa"/>
            <w:gridSpan w:val="2"/>
          </w:tcPr>
          <w:p w14:paraId="0C84752D" w14:textId="77777777" w:rsidR="00C11AAF" w:rsidRPr="0072755A" w:rsidRDefault="00C11AAF" w:rsidP="00F23355">
            <w:pPr>
              <w:keepNext/>
              <w:rPr>
                <w:b/>
              </w:rPr>
            </w:pPr>
          </w:p>
        </w:tc>
        <w:tc>
          <w:tcPr>
            <w:tcW w:w="4196" w:type="dxa"/>
            <w:gridSpan w:val="2"/>
          </w:tcPr>
          <w:p w14:paraId="508FF96B" w14:textId="77777777" w:rsidR="00C11AAF" w:rsidRPr="0072755A" w:rsidRDefault="00C11AAF" w:rsidP="00F23355">
            <w:pPr>
              <w:keepNext/>
              <w:rPr>
                <w:b/>
              </w:rPr>
            </w:pPr>
          </w:p>
        </w:tc>
        <w:tc>
          <w:tcPr>
            <w:tcW w:w="1051" w:type="dxa"/>
          </w:tcPr>
          <w:p w14:paraId="3E604EF2" w14:textId="77777777" w:rsidR="00C11AAF" w:rsidRPr="0072755A" w:rsidRDefault="00C11AAF" w:rsidP="00F23355">
            <w:pPr>
              <w:keepNext/>
              <w:rPr>
                <w:b/>
              </w:rPr>
            </w:pPr>
            <w:r w:rsidRPr="0072755A">
              <w:rPr>
                <w:b/>
              </w:rPr>
              <w:t>1x</w:t>
            </w:r>
          </w:p>
        </w:tc>
      </w:tr>
      <w:tr w:rsidR="00C11AAF" w:rsidRPr="009079F8" w14:paraId="290158C5" w14:textId="77777777" w:rsidTr="008F741D">
        <w:trPr>
          <w:cantSplit/>
        </w:trPr>
        <w:tc>
          <w:tcPr>
            <w:tcW w:w="450" w:type="dxa"/>
          </w:tcPr>
          <w:p w14:paraId="08D66392" w14:textId="77777777" w:rsidR="00C11AAF" w:rsidRPr="009079F8" w:rsidRDefault="00C11AAF" w:rsidP="00F23355">
            <w:pPr>
              <w:rPr>
                <w:b/>
              </w:rPr>
            </w:pPr>
          </w:p>
        </w:tc>
        <w:tc>
          <w:tcPr>
            <w:tcW w:w="435" w:type="dxa"/>
          </w:tcPr>
          <w:p w14:paraId="23B67A6F" w14:textId="77777777" w:rsidR="00C11AAF" w:rsidRPr="009079F8" w:rsidRDefault="00C11AAF" w:rsidP="00F23355">
            <w:pPr>
              <w:rPr>
                <w:i/>
              </w:rPr>
            </w:pPr>
            <w:r>
              <w:rPr>
                <w:i/>
              </w:rPr>
              <w:t>a</w:t>
            </w:r>
          </w:p>
        </w:tc>
        <w:tc>
          <w:tcPr>
            <w:tcW w:w="3990" w:type="dxa"/>
          </w:tcPr>
          <w:p w14:paraId="2A83B61D" w14:textId="77777777" w:rsidR="00C11AAF" w:rsidRDefault="00C11AAF" w:rsidP="00F23355">
            <w:r>
              <w:t>Typ podmiotu przekazującego komunikat</w:t>
            </w:r>
          </w:p>
          <w:p w14:paraId="19EE3C72" w14:textId="77777777" w:rsidR="00C11AAF" w:rsidRPr="009079F8" w:rsidRDefault="00C11AAF" w:rsidP="00F23355">
            <w:r>
              <w:rPr>
                <w:rFonts w:ascii="Courier New" w:hAnsi="Courier New" w:cs="Courier New"/>
                <w:noProof/>
                <w:color w:val="0000FF"/>
                <w:szCs w:val="20"/>
              </w:rPr>
              <w:t>SubmitterType</w:t>
            </w:r>
          </w:p>
        </w:tc>
        <w:tc>
          <w:tcPr>
            <w:tcW w:w="516" w:type="dxa"/>
            <w:gridSpan w:val="2"/>
          </w:tcPr>
          <w:p w14:paraId="6391A6F2" w14:textId="77777777" w:rsidR="00C11AAF" w:rsidRDefault="00C11AAF" w:rsidP="00F23355">
            <w:pPr>
              <w:jc w:val="center"/>
            </w:pPr>
            <w:r>
              <w:t>R</w:t>
            </w:r>
          </w:p>
        </w:tc>
        <w:tc>
          <w:tcPr>
            <w:tcW w:w="2906" w:type="dxa"/>
            <w:gridSpan w:val="2"/>
          </w:tcPr>
          <w:p w14:paraId="65BE8155" w14:textId="77777777" w:rsidR="00C11AAF" w:rsidRDefault="00C11AAF" w:rsidP="00F23355">
            <w:pPr>
              <w:rPr>
                <w:lang w:eastAsia="en-GB"/>
              </w:rPr>
            </w:pPr>
          </w:p>
        </w:tc>
        <w:tc>
          <w:tcPr>
            <w:tcW w:w="4196" w:type="dxa"/>
            <w:gridSpan w:val="2"/>
          </w:tcPr>
          <w:p w14:paraId="5874778A" w14:textId="77777777" w:rsidR="00C11AAF" w:rsidRPr="009079F8" w:rsidRDefault="00C11AAF" w:rsidP="00F23355">
            <w:pPr>
              <w:rPr>
                <w:szCs w:val="20"/>
                <w:lang w:eastAsia="en-GB"/>
              </w:rPr>
            </w:pPr>
            <w:r>
              <w:t>Wartość z enumeracji „</w:t>
            </w:r>
            <w:r>
              <w:fldChar w:fldCharType="begin"/>
            </w:r>
            <w:r>
              <w:instrText xml:space="preserve"> REF _Ref267830565 \h </w:instrText>
            </w:r>
            <w:r>
              <w:fldChar w:fldCharType="separate"/>
            </w:r>
            <w:r w:rsidR="002B6F91">
              <w:t>Typ podmiotu przekazującego komunikat</w:t>
            </w:r>
            <w:r w:rsidR="002B6F91" w:rsidRPr="007A7B6E">
              <w:t xml:space="preserve"> (</w:t>
            </w:r>
            <w:proofErr w:type="spellStart"/>
            <w:r w:rsidR="002B6F91">
              <w:t>Submitter</w:t>
            </w:r>
            <w:proofErr w:type="spellEnd"/>
            <w:r w:rsidR="002B6F91">
              <w:t xml:space="preserve"> </w:t>
            </w:r>
            <w:proofErr w:type="spellStart"/>
            <w:r w:rsidR="002B6F91">
              <w:t>Type</w:t>
            </w:r>
            <w:proofErr w:type="spellEnd"/>
            <w:r w:rsidR="002B6F91">
              <w:t>)</w:t>
            </w:r>
            <w:r>
              <w:fldChar w:fldCharType="end"/>
            </w:r>
            <w:r>
              <w:t>”.</w:t>
            </w:r>
          </w:p>
        </w:tc>
        <w:tc>
          <w:tcPr>
            <w:tcW w:w="1051" w:type="dxa"/>
          </w:tcPr>
          <w:p w14:paraId="071AC4EC" w14:textId="77777777" w:rsidR="00C11AAF" w:rsidRPr="009079F8" w:rsidRDefault="00C11AAF" w:rsidP="00F23355">
            <w:r>
              <w:t>n1</w:t>
            </w:r>
          </w:p>
        </w:tc>
      </w:tr>
      <w:tr w:rsidR="00C11AAF" w:rsidRPr="009079F8" w14:paraId="0C44AE97" w14:textId="77777777" w:rsidTr="008F741D">
        <w:trPr>
          <w:cantSplit/>
        </w:trPr>
        <w:tc>
          <w:tcPr>
            <w:tcW w:w="450" w:type="dxa"/>
          </w:tcPr>
          <w:p w14:paraId="33B73889" w14:textId="77777777" w:rsidR="00C11AAF" w:rsidRPr="009079F8" w:rsidRDefault="00C11AAF" w:rsidP="00F23355">
            <w:pPr>
              <w:rPr>
                <w:b/>
              </w:rPr>
            </w:pPr>
          </w:p>
        </w:tc>
        <w:tc>
          <w:tcPr>
            <w:tcW w:w="435" w:type="dxa"/>
          </w:tcPr>
          <w:p w14:paraId="1700B7BD" w14:textId="77777777" w:rsidR="00C11AAF" w:rsidRPr="009079F8" w:rsidRDefault="00C11AAF" w:rsidP="00F23355">
            <w:pPr>
              <w:rPr>
                <w:i/>
              </w:rPr>
            </w:pPr>
            <w:r>
              <w:rPr>
                <w:i/>
              </w:rPr>
              <w:t>b</w:t>
            </w:r>
          </w:p>
        </w:tc>
        <w:tc>
          <w:tcPr>
            <w:tcW w:w="3990" w:type="dxa"/>
          </w:tcPr>
          <w:p w14:paraId="11958A94" w14:textId="77777777" w:rsidR="00C11AAF" w:rsidRDefault="00C11AAF" w:rsidP="00F23355">
            <w:r w:rsidRPr="009079F8">
              <w:t xml:space="preserve">Data i czas </w:t>
            </w:r>
            <w:r>
              <w:t>zatwierdzenia</w:t>
            </w:r>
            <w:r w:rsidRPr="009079F8">
              <w:t xml:space="preserve"> raportu odbioru/wywozu</w:t>
            </w:r>
          </w:p>
          <w:p w14:paraId="30F21D18" w14:textId="77777777" w:rsidR="00C11AAF" w:rsidRDefault="00C11AAF" w:rsidP="00F23355">
            <w:pPr>
              <w:rPr>
                <w:rFonts w:ascii="Courier New" w:hAnsi="Courier New" w:cs="Courier New"/>
                <w:noProof/>
                <w:color w:val="0000FF"/>
                <w:szCs w:val="20"/>
              </w:rPr>
            </w:pPr>
            <w:r>
              <w:rPr>
                <w:rFonts w:ascii="Courier New" w:hAnsi="Courier New" w:cs="Courier New"/>
                <w:noProof/>
                <w:color w:val="0000FF"/>
                <w:szCs w:val="20"/>
              </w:rPr>
              <w:t>DateAndTimeOfValidationOf</w:t>
            </w:r>
          </w:p>
          <w:p w14:paraId="5352E694" w14:textId="77777777" w:rsidR="00C11AAF" w:rsidRPr="00CE6091" w:rsidRDefault="00C11AAF" w:rsidP="00F23355">
            <w:pPr>
              <w:rPr>
                <w:rFonts w:ascii="Courier New" w:hAnsi="Courier New" w:cs="Courier New"/>
                <w:noProof/>
                <w:color w:val="0000FF"/>
                <w:szCs w:val="20"/>
              </w:rPr>
            </w:pPr>
            <w:r w:rsidRPr="00CE6091">
              <w:rPr>
                <w:rFonts w:ascii="Courier New" w:hAnsi="Courier New" w:cs="Courier New"/>
                <w:noProof/>
                <w:color w:val="0000FF"/>
                <w:szCs w:val="20"/>
              </w:rPr>
              <w:t>ExplanationOnShortage</w:t>
            </w:r>
          </w:p>
        </w:tc>
        <w:tc>
          <w:tcPr>
            <w:tcW w:w="516" w:type="dxa"/>
            <w:gridSpan w:val="2"/>
          </w:tcPr>
          <w:p w14:paraId="2E6492D5" w14:textId="77777777" w:rsidR="00C11AAF" w:rsidRPr="009079F8" w:rsidRDefault="00C11AAF" w:rsidP="00F23355">
            <w:pPr>
              <w:jc w:val="center"/>
            </w:pPr>
            <w:r>
              <w:t>D</w:t>
            </w:r>
          </w:p>
        </w:tc>
        <w:tc>
          <w:tcPr>
            <w:tcW w:w="2906" w:type="dxa"/>
            <w:gridSpan w:val="2"/>
          </w:tcPr>
          <w:p w14:paraId="6361D1C3" w14:textId="77777777" w:rsidR="00C11AAF" w:rsidRPr="009079F8" w:rsidRDefault="00C11AAF" w:rsidP="00F23355">
            <w:pPr>
              <w:rPr>
                <w:lang w:eastAsia="en-GB"/>
              </w:rPr>
            </w:pPr>
            <w:r>
              <w:rPr>
                <w:lang w:eastAsia="en-GB"/>
              </w:rPr>
              <w:t>Podają</w:t>
            </w:r>
            <w:r w:rsidRPr="009079F8">
              <w:rPr>
                <w:lang w:eastAsia="en-GB"/>
              </w:rPr>
              <w:t xml:space="preserve"> właściwe organy państw</w:t>
            </w:r>
            <w:r>
              <w:rPr>
                <w:lang w:eastAsia="en-GB"/>
              </w:rPr>
              <w:t>a</w:t>
            </w:r>
            <w:r w:rsidRPr="009079F8">
              <w:rPr>
                <w:lang w:eastAsia="en-GB"/>
              </w:rPr>
              <w:t xml:space="preserve"> członkowski</w:t>
            </w:r>
            <w:r>
              <w:rPr>
                <w:lang w:eastAsia="en-GB"/>
              </w:rPr>
              <w:t>ego</w:t>
            </w:r>
            <w:r w:rsidRPr="009079F8">
              <w:rPr>
                <w:lang w:eastAsia="en-GB"/>
              </w:rPr>
              <w:t xml:space="preserve"> przeznaczenia</w:t>
            </w:r>
            <w:r>
              <w:rPr>
                <w:lang w:eastAsia="en-GB"/>
              </w:rPr>
              <w:t xml:space="preserve"> / wywozu</w:t>
            </w:r>
            <w:r w:rsidRPr="009079F8">
              <w:rPr>
                <w:lang w:eastAsia="en-GB"/>
              </w:rPr>
              <w:t xml:space="preserve"> po </w:t>
            </w:r>
            <w:r>
              <w:rPr>
                <w:lang w:eastAsia="en-GB"/>
              </w:rPr>
              <w:t>zatwierdzeniu</w:t>
            </w:r>
            <w:r w:rsidRPr="009079F8">
              <w:rPr>
                <w:lang w:eastAsia="en-GB"/>
              </w:rPr>
              <w:t xml:space="preserve"> </w:t>
            </w:r>
            <w:r>
              <w:rPr>
                <w:lang w:eastAsia="en-GB"/>
              </w:rPr>
              <w:t>wyjaśnienia przyczyny niedoborów lub nadwyżek</w:t>
            </w:r>
            <w:r w:rsidRPr="009079F8">
              <w:rPr>
                <w:lang w:eastAsia="en-GB"/>
              </w:rPr>
              <w:t>.</w:t>
            </w:r>
          </w:p>
        </w:tc>
        <w:tc>
          <w:tcPr>
            <w:tcW w:w="4196" w:type="dxa"/>
            <w:gridSpan w:val="2"/>
          </w:tcPr>
          <w:p w14:paraId="3AB9249F" w14:textId="77777777" w:rsidR="00C11AAF" w:rsidRPr="009079F8" w:rsidRDefault="00C11AAF" w:rsidP="00F23355">
            <w:pPr>
              <w:rPr>
                <w:szCs w:val="20"/>
                <w:lang w:eastAsia="en-GB"/>
              </w:rPr>
            </w:pPr>
          </w:p>
        </w:tc>
        <w:tc>
          <w:tcPr>
            <w:tcW w:w="1051" w:type="dxa"/>
          </w:tcPr>
          <w:p w14:paraId="6BBEA81F" w14:textId="77777777" w:rsidR="00C11AAF" w:rsidRPr="009079F8" w:rsidRDefault="00C11AAF" w:rsidP="00F23355">
            <w:proofErr w:type="spellStart"/>
            <w:r w:rsidRPr="009079F8">
              <w:t>dateTime</w:t>
            </w:r>
            <w:proofErr w:type="spellEnd"/>
          </w:p>
        </w:tc>
      </w:tr>
      <w:tr w:rsidR="00C11AAF" w:rsidRPr="009079F8" w14:paraId="499D7682" w14:textId="77777777" w:rsidTr="008F741D">
        <w:trPr>
          <w:cantSplit/>
        </w:trPr>
        <w:tc>
          <w:tcPr>
            <w:tcW w:w="885" w:type="dxa"/>
            <w:gridSpan w:val="2"/>
          </w:tcPr>
          <w:p w14:paraId="41EA9E1D" w14:textId="77777777" w:rsidR="00C11AAF" w:rsidRPr="009079F8" w:rsidRDefault="00C11AAF" w:rsidP="00F23355">
            <w:pPr>
              <w:keepNext/>
              <w:rPr>
                <w:i/>
              </w:rPr>
            </w:pPr>
            <w:r>
              <w:rPr>
                <w:b/>
              </w:rPr>
              <w:lastRenderedPageBreak/>
              <w:t>2</w:t>
            </w:r>
          </w:p>
        </w:tc>
        <w:tc>
          <w:tcPr>
            <w:tcW w:w="3990" w:type="dxa"/>
          </w:tcPr>
          <w:p w14:paraId="60C08E68" w14:textId="77777777" w:rsidR="00C11AAF" w:rsidRDefault="00C11AAF" w:rsidP="00F23355">
            <w:pPr>
              <w:keepNext/>
              <w:rPr>
                <w:b/>
                <w:szCs w:val="20"/>
              </w:rPr>
            </w:pPr>
            <w:r w:rsidRPr="009079F8">
              <w:rPr>
                <w:b/>
                <w:szCs w:val="20"/>
              </w:rPr>
              <w:t xml:space="preserve">PODMIOT </w:t>
            </w:r>
            <w:r>
              <w:rPr>
                <w:b/>
                <w:szCs w:val="20"/>
              </w:rPr>
              <w:t>O</w:t>
            </w:r>
            <w:r w:rsidRPr="009079F8">
              <w:rPr>
                <w:b/>
                <w:szCs w:val="20"/>
              </w:rPr>
              <w:t>dbier</w:t>
            </w:r>
            <w:r>
              <w:rPr>
                <w:b/>
                <w:szCs w:val="20"/>
              </w:rPr>
              <w:t>ający</w:t>
            </w:r>
          </w:p>
          <w:p w14:paraId="56241DBF" w14:textId="77777777" w:rsidR="00C11AAF" w:rsidRPr="009079F8" w:rsidRDefault="00C11AAF" w:rsidP="00F23355">
            <w:pPr>
              <w:keepNext/>
            </w:pPr>
            <w:r>
              <w:rPr>
                <w:rFonts w:ascii="Courier New" w:hAnsi="Courier New" w:cs="Courier New"/>
                <w:noProof/>
                <w:color w:val="0000FF"/>
                <w:szCs w:val="20"/>
              </w:rPr>
              <w:t>ConsigneeTrader</w:t>
            </w:r>
          </w:p>
        </w:tc>
        <w:tc>
          <w:tcPr>
            <w:tcW w:w="516" w:type="dxa"/>
            <w:gridSpan w:val="2"/>
          </w:tcPr>
          <w:p w14:paraId="42960CCA" w14:textId="77777777" w:rsidR="00C11AAF" w:rsidRPr="00AA05DF" w:rsidRDefault="00C11AAF" w:rsidP="00F23355">
            <w:pPr>
              <w:keepNext/>
              <w:jc w:val="center"/>
              <w:rPr>
                <w:b/>
                <w:szCs w:val="20"/>
              </w:rPr>
            </w:pPr>
            <w:r w:rsidRPr="00AA05DF">
              <w:rPr>
                <w:b/>
                <w:szCs w:val="20"/>
              </w:rPr>
              <w:t>D</w:t>
            </w:r>
          </w:p>
        </w:tc>
        <w:tc>
          <w:tcPr>
            <w:tcW w:w="2906" w:type="dxa"/>
            <w:gridSpan w:val="2"/>
          </w:tcPr>
          <w:p w14:paraId="11758A83" w14:textId="77777777" w:rsidR="00C11AAF" w:rsidRPr="00E51EDD" w:rsidRDefault="00C11AAF" w:rsidP="00F23355">
            <w:pPr>
              <w:pStyle w:val="pqiTabHead"/>
            </w:pPr>
            <w:r w:rsidRPr="00E51EDD">
              <w:t xml:space="preserve">- „R”, jeżeli typ podmiotu przekazującego komunikat </w:t>
            </w:r>
            <w:r w:rsidR="002A00FF">
              <w:br/>
            </w:r>
            <w:r w:rsidRPr="00E51EDD">
              <w:t>z pola 1a ma wartość „</w:t>
            </w:r>
            <w:r>
              <w:t>2</w:t>
            </w:r>
            <w:r w:rsidRPr="00E51EDD">
              <w:t xml:space="preserve"> </w:t>
            </w:r>
            <w:r>
              <w:t xml:space="preserve">– </w:t>
            </w:r>
            <w:r w:rsidRPr="00720C5D">
              <w:t>Odbierający</w:t>
            </w:r>
            <w:r w:rsidRPr="00E51EDD">
              <w:t>”.</w:t>
            </w:r>
          </w:p>
          <w:p w14:paraId="654F70FF" w14:textId="77777777" w:rsidR="00C11AAF" w:rsidRPr="00E51EDD" w:rsidRDefault="00C11AAF" w:rsidP="00F23355">
            <w:pPr>
              <w:keepNext/>
              <w:rPr>
                <w:b/>
                <w:lang w:eastAsia="en-GB"/>
              </w:rPr>
            </w:pPr>
            <w:r w:rsidRPr="00E51EDD">
              <w:rPr>
                <w:b/>
              </w:rPr>
              <w:t>- Nie stosuje się, jeżeli typ podmiotu przekazującego komunikat z pola 1a</w:t>
            </w:r>
            <w:r>
              <w:rPr>
                <w:b/>
              </w:rPr>
              <w:t xml:space="preserve"> ma wartość „1 </w:t>
            </w:r>
            <w:r>
              <w:t>–</w:t>
            </w:r>
            <w:r w:rsidRPr="00E51EDD">
              <w:rPr>
                <w:b/>
              </w:rPr>
              <w:t xml:space="preserve"> Wysyłający”.</w:t>
            </w:r>
          </w:p>
        </w:tc>
        <w:tc>
          <w:tcPr>
            <w:tcW w:w="4196" w:type="dxa"/>
            <w:gridSpan w:val="2"/>
          </w:tcPr>
          <w:p w14:paraId="33AEC353" w14:textId="77777777" w:rsidR="00C11AAF" w:rsidRPr="0072755A" w:rsidRDefault="00C11AAF" w:rsidP="00F23355">
            <w:pPr>
              <w:keepNext/>
              <w:rPr>
                <w:b/>
              </w:rPr>
            </w:pPr>
          </w:p>
        </w:tc>
        <w:tc>
          <w:tcPr>
            <w:tcW w:w="1051" w:type="dxa"/>
          </w:tcPr>
          <w:p w14:paraId="52881514" w14:textId="77777777" w:rsidR="00C11AAF" w:rsidRPr="0072755A" w:rsidRDefault="00C11AAF" w:rsidP="00F23355">
            <w:pPr>
              <w:keepNext/>
              <w:rPr>
                <w:b/>
              </w:rPr>
            </w:pPr>
            <w:r w:rsidRPr="0072755A">
              <w:rPr>
                <w:b/>
              </w:rPr>
              <w:t>1x</w:t>
            </w:r>
          </w:p>
        </w:tc>
      </w:tr>
      <w:tr w:rsidR="00C11AAF" w:rsidRPr="009079F8" w14:paraId="2BFC0EEF" w14:textId="77777777" w:rsidTr="008F741D">
        <w:trPr>
          <w:cantSplit/>
        </w:trPr>
        <w:tc>
          <w:tcPr>
            <w:tcW w:w="885" w:type="dxa"/>
            <w:gridSpan w:val="2"/>
          </w:tcPr>
          <w:p w14:paraId="38D835B0" w14:textId="77777777" w:rsidR="00C11AAF" w:rsidRPr="009079F8" w:rsidRDefault="00C11AAF" w:rsidP="00F23355">
            <w:pPr>
              <w:rPr>
                <w:i/>
              </w:rPr>
            </w:pPr>
          </w:p>
        </w:tc>
        <w:tc>
          <w:tcPr>
            <w:tcW w:w="3990" w:type="dxa"/>
          </w:tcPr>
          <w:p w14:paraId="59908052" w14:textId="77777777" w:rsidR="00C11AAF" w:rsidRDefault="00C11AAF" w:rsidP="00F23355">
            <w:pPr>
              <w:pStyle w:val="pqiTabBody"/>
            </w:pPr>
            <w:r>
              <w:t>JĘZYK ELEMENTU</w:t>
            </w:r>
            <w:r w:rsidRPr="009079F8">
              <w:t xml:space="preserve"> </w:t>
            </w:r>
          </w:p>
          <w:p w14:paraId="1797AC66" w14:textId="77777777" w:rsidR="00C11AAF" w:rsidRPr="009079F8" w:rsidRDefault="00C11AAF" w:rsidP="00F23355">
            <w:r>
              <w:rPr>
                <w:rFonts w:ascii="Courier New" w:hAnsi="Courier New" w:cs="Courier New"/>
                <w:noProof/>
                <w:color w:val="0000FF"/>
              </w:rPr>
              <w:t>@language</w:t>
            </w:r>
          </w:p>
        </w:tc>
        <w:tc>
          <w:tcPr>
            <w:tcW w:w="516" w:type="dxa"/>
            <w:gridSpan w:val="2"/>
          </w:tcPr>
          <w:p w14:paraId="30BD7A08" w14:textId="77777777" w:rsidR="00C11AAF" w:rsidRPr="009079F8" w:rsidRDefault="00C11AAF" w:rsidP="00F23355">
            <w:pPr>
              <w:jc w:val="center"/>
            </w:pPr>
            <w:r>
              <w:t>R</w:t>
            </w:r>
          </w:p>
        </w:tc>
        <w:tc>
          <w:tcPr>
            <w:tcW w:w="2906" w:type="dxa"/>
            <w:gridSpan w:val="2"/>
          </w:tcPr>
          <w:p w14:paraId="6FFF487D" w14:textId="77777777" w:rsidR="00C11AAF" w:rsidRPr="009079F8" w:rsidRDefault="00C11AAF" w:rsidP="00F23355"/>
        </w:tc>
        <w:tc>
          <w:tcPr>
            <w:tcW w:w="4196" w:type="dxa"/>
            <w:gridSpan w:val="2"/>
          </w:tcPr>
          <w:p w14:paraId="2F8CDD78" w14:textId="77777777" w:rsidR="00C11AAF" w:rsidRDefault="00C11AAF" w:rsidP="00F23355">
            <w:pPr>
              <w:pStyle w:val="pqiTabBody"/>
            </w:pPr>
            <w:r>
              <w:t>Atrybut.</w:t>
            </w:r>
          </w:p>
          <w:p w14:paraId="4A191A63" w14:textId="20344F89" w:rsidR="00065826" w:rsidRPr="009079F8" w:rsidRDefault="00C11AAF" w:rsidP="00F23355">
            <w:r>
              <w:t>Wartość ze słownika „</w:t>
            </w:r>
            <w:r w:rsidRPr="008C6FA2">
              <w:t xml:space="preserve">Kody języka (Language </w:t>
            </w:r>
            <w:proofErr w:type="spellStart"/>
            <w:r w:rsidRPr="008C6FA2">
              <w:t>codes</w:t>
            </w:r>
            <w:proofErr w:type="spellEnd"/>
            <w:r w:rsidRPr="008C6FA2">
              <w:t>)</w:t>
            </w:r>
            <w:r>
              <w:t>”.</w:t>
            </w:r>
          </w:p>
        </w:tc>
        <w:tc>
          <w:tcPr>
            <w:tcW w:w="1051" w:type="dxa"/>
          </w:tcPr>
          <w:p w14:paraId="401620FB" w14:textId="77777777" w:rsidR="00C11AAF" w:rsidRPr="009079F8" w:rsidRDefault="00C11AAF" w:rsidP="00F23355">
            <w:r w:rsidRPr="009079F8">
              <w:t>a2</w:t>
            </w:r>
          </w:p>
        </w:tc>
      </w:tr>
      <w:tr w:rsidR="00C11AAF" w:rsidRPr="009079F8" w14:paraId="53B75111" w14:textId="77777777" w:rsidTr="008F741D">
        <w:trPr>
          <w:cantSplit/>
        </w:trPr>
        <w:tc>
          <w:tcPr>
            <w:tcW w:w="450" w:type="dxa"/>
          </w:tcPr>
          <w:p w14:paraId="7FD5A0D1" w14:textId="77777777" w:rsidR="00C11AAF" w:rsidRPr="009079F8" w:rsidRDefault="00C11AAF" w:rsidP="00F23355">
            <w:pPr>
              <w:rPr>
                <w:b/>
              </w:rPr>
            </w:pPr>
          </w:p>
        </w:tc>
        <w:tc>
          <w:tcPr>
            <w:tcW w:w="435" w:type="dxa"/>
          </w:tcPr>
          <w:p w14:paraId="41876265" w14:textId="77777777" w:rsidR="00C11AAF" w:rsidRPr="009079F8" w:rsidRDefault="00C11AAF" w:rsidP="00F23355">
            <w:pPr>
              <w:rPr>
                <w:i/>
              </w:rPr>
            </w:pPr>
            <w:r w:rsidRPr="009079F8">
              <w:rPr>
                <w:i/>
              </w:rPr>
              <w:t>a</w:t>
            </w:r>
          </w:p>
        </w:tc>
        <w:tc>
          <w:tcPr>
            <w:tcW w:w="3990" w:type="dxa"/>
          </w:tcPr>
          <w:p w14:paraId="01D688E6" w14:textId="77777777" w:rsidR="00C11AAF" w:rsidRDefault="00C11AAF" w:rsidP="00F23355">
            <w:r w:rsidRPr="009079F8">
              <w:t>Identyfikacja podmiotu</w:t>
            </w:r>
          </w:p>
          <w:p w14:paraId="1E4E889E" w14:textId="77777777" w:rsidR="00C11AAF" w:rsidRPr="009079F8" w:rsidRDefault="00C11AAF" w:rsidP="00F23355">
            <w:r>
              <w:rPr>
                <w:rFonts w:ascii="Courier New" w:hAnsi="Courier New" w:cs="Courier New"/>
                <w:noProof/>
                <w:color w:val="0000FF"/>
                <w:szCs w:val="20"/>
              </w:rPr>
              <w:t>Traderid</w:t>
            </w:r>
          </w:p>
        </w:tc>
        <w:tc>
          <w:tcPr>
            <w:tcW w:w="516" w:type="dxa"/>
            <w:gridSpan w:val="2"/>
          </w:tcPr>
          <w:p w14:paraId="45DBDD8F" w14:textId="77777777" w:rsidR="00C11AAF" w:rsidRPr="009079F8" w:rsidRDefault="00C11AAF" w:rsidP="00F23355">
            <w:pPr>
              <w:jc w:val="center"/>
            </w:pPr>
            <w:r w:rsidRPr="009079F8">
              <w:rPr>
                <w:szCs w:val="20"/>
              </w:rPr>
              <w:t>C</w:t>
            </w:r>
          </w:p>
        </w:tc>
        <w:tc>
          <w:tcPr>
            <w:tcW w:w="2906" w:type="dxa"/>
            <w:gridSpan w:val="2"/>
          </w:tcPr>
          <w:p w14:paraId="45BE9C5F" w14:textId="0BD1ED91" w:rsidR="00C11AAF" w:rsidRPr="00A12522" w:rsidRDefault="00C11AAF" w:rsidP="009F648D">
            <w:pPr>
              <w:pStyle w:val="pqiTabHead"/>
              <w:rPr>
                <w:b w:val="0"/>
              </w:rPr>
            </w:pPr>
            <w:r w:rsidRPr="002F4661">
              <w:rPr>
                <w:b w:val="0"/>
              </w:rPr>
              <w:t>- „R”, jeżeli kod rodzaju miejsca przeznaczenia w polu 1a komunikatu IE801</w:t>
            </w:r>
            <w:r w:rsidRPr="002F4661" w:rsidDel="00CD2092">
              <w:rPr>
                <w:b w:val="0"/>
              </w:rPr>
              <w:t xml:space="preserve"> </w:t>
            </w:r>
            <w:r w:rsidRPr="002F4661">
              <w:rPr>
                <w:b w:val="0"/>
              </w:rPr>
              <w:t>ma wartość „1”, „2”, „3”, „</w:t>
            </w:r>
            <w:r>
              <w:rPr>
                <w:b w:val="0"/>
              </w:rPr>
              <w:t>4</w:t>
            </w:r>
            <w:r w:rsidRPr="002F4661">
              <w:rPr>
                <w:b w:val="0"/>
              </w:rPr>
              <w:t>”</w:t>
            </w:r>
            <w:r w:rsidRPr="00A12522">
              <w:rPr>
                <w:b w:val="0"/>
              </w:rPr>
              <w:t>.</w:t>
            </w:r>
          </w:p>
          <w:p w14:paraId="45E35D12" w14:textId="77777777" w:rsidR="00C11AAF" w:rsidRPr="002F4661" w:rsidRDefault="00C11AAF" w:rsidP="00F23355">
            <w:pPr>
              <w:pStyle w:val="pqiTabHead"/>
              <w:rPr>
                <w:b w:val="0"/>
              </w:rPr>
            </w:pPr>
            <w:r w:rsidRPr="002F4661">
              <w:rPr>
                <w:b w:val="0"/>
              </w:rPr>
              <w:t>- „O” jeżeli kod rodzaju miejsca przeznaczenia w polu 1a komunikatu IE801 ma wartość „6”.</w:t>
            </w:r>
          </w:p>
          <w:p w14:paraId="3E764C9D" w14:textId="77777777" w:rsidR="00C11AAF" w:rsidRPr="005F5DCD" w:rsidRDefault="00C11AAF" w:rsidP="00F23355">
            <w:pPr>
              <w:pStyle w:val="pqiTabBody"/>
              <w:rPr>
                <w:del w:id="2658" w:author="Jurkowska Monika" w:date="2022-11-14T21:27:00Z"/>
              </w:rPr>
            </w:pPr>
            <w:r w:rsidRPr="002F4661">
              <w:t xml:space="preserve">- Nie stosuje się w przypadku kodu rodzaju miejsca przeznaczenia </w:t>
            </w:r>
            <w:r>
              <w:t>„5”</w:t>
            </w:r>
            <w:r w:rsidRPr="002F4661">
              <w:t xml:space="preserve"> w polu </w:t>
            </w:r>
            <w:r w:rsidRPr="005F5DCD">
              <w:t>1a komunikatu IE801</w:t>
            </w:r>
            <w:del w:id="2659" w:author="Jurkowska Monika" w:date="2022-11-14T21:27:00Z">
              <w:r w:rsidRPr="005F5DCD">
                <w:delText>.</w:delText>
              </w:r>
            </w:del>
          </w:p>
          <w:p w14:paraId="3C81CDAA" w14:textId="77777777" w:rsidR="00C11AAF" w:rsidRPr="009079F8" w:rsidRDefault="00C11AAF" w:rsidP="00F23355">
            <w:pPr>
              <w:pStyle w:val="pqiTabBody"/>
              <w:rPr>
                <w:i/>
              </w:rPr>
            </w:pPr>
            <w:r w:rsidRPr="005F5DCD">
              <w:rPr>
                <w:i/>
              </w:rPr>
              <w:t>(</w:t>
            </w:r>
            <w:r w:rsidRPr="005F5DCD">
              <w:t xml:space="preserve">Zobacz wartości enumeracji </w:t>
            </w:r>
            <w:r w:rsidRPr="005F5DCD">
              <w:fldChar w:fldCharType="begin"/>
            </w:r>
            <w:r w:rsidRPr="005F5DCD">
              <w:instrText xml:space="preserve"> REF _Ref267833580 \h  \* MERGEFORMAT </w:instrText>
            </w:r>
            <w:r w:rsidRPr="005F5DCD">
              <w:fldChar w:fldCharType="separate"/>
            </w:r>
            <w:r w:rsidR="002B6F91">
              <w:t>Kody rodzaju miejsca przeznaczenia (</w:t>
            </w:r>
            <w:proofErr w:type="spellStart"/>
            <w:r w:rsidR="002B6F91">
              <w:t>D</w:t>
            </w:r>
            <w:r w:rsidR="002B6F91" w:rsidRPr="00F963E2">
              <w:t>estination</w:t>
            </w:r>
            <w:proofErr w:type="spellEnd"/>
            <w:r w:rsidR="002B6F91" w:rsidRPr="00F963E2">
              <w:t xml:space="preserve"> </w:t>
            </w:r>
            <w:proofErr w:type="spellStart"/>
            <w:r w:rsidR="002B6F91" w:rsidRPr="00F963E2">
              <w:t>Type</w:t>
            </w:r>
            <w:proofErr w:type="spellEnd"/>
            <w:r w:rsidR="002B6F91" w:rsidRPr="00F963E2">
              <w:t xml:space="preserve"> </w:t>
            </w:r>
            <w:proofErr w:type="spellStart"/>
            <w:r w:rsidR="002B6F91" w:rsidRPr="00F963E2">
              <w:t>Code</w:t>
            </w:r>
            <w:r w:rsidR="002B6F91">
              <w:t>s</w:t>
            </w:r>
            <w:proofErr w:type="spellEnd"/>
            <w:r w:rsidR="002B6F91">
              <w:t>)</w:t>
            </w:r>
            <w:r w:rsidRPr="005F5DCD">
              <w:fldChar w:fldCharType="end"/>
            </w:r>
            <w:r w:rsidRPr="005F5DCD">
              <w:rPr>
                <w:i/>
              </w:rPr>
              <w:t>).</w:t>
            </w:r>
          </w:p>
        </w:tc>
        <w:tc>
          <w:tcPr>
            <w:tcW w:w="4196" w:type="dxa"/>
            <w:gridSpan w:val="2"/>
          </w:tcPr>
          <w:p w14:paraId="5ABBD4D6" w14:textId="77777777" w:rsidR="00C11AAF" w:rsidRPr="009079F8" w:rsidRDefault="00C11AAF" w:rsidP="00F23355">
            <w:pPr>
              <w:pStyle w:val="pqiTabBody"/>
            </w:pPr>
            <w:r w:rsidRPr="009079F8">
              <w:t>Dla kodu rodzaju miejsca przeznaczenia:</w:t>
            </w:r>
          </w:p>
          <w:p w14:paraId="72E10D06" w14:textId="26D445C8" w:rsidR="00C11AAF" w:rsidRDefault="00C11AAF" w:rsidP="00F23355">
            <w:pPr>
              <w:pStyle w:val="pqiTabBody"/>
            </w:pPr>
            <w:r>
              <w:t xml:space="preserve">- </w:t>
            </w:r>
            <w:r w:rsidRPr="009079F8">
              <w:t>1</w:t>
            </w:r>
            <w:r>
              <w:t>, 2, 3 i 4</w:t>
            </w:r>
            <w:r w:rsidRPr="009079F8">
              <w:t xml:space="preserve">: </w:t>
            </w:r>
            <w:r>
              <w:t>jest to</w:t>
            </w:r>
            <w:r w:rsidRPr="009079F8">
              <w:t xml:space="preserve"> ważny numer </w:t>
            </w:r>
            <w:r>
              <w:t>akcyzowy</w:t>
            </w:r>
            <w:r w:rsidRPr="009079F8">
              <w:t xml:space="preserve"> </w:t>
            </w:r>
            <w:r>
              <w:t>podmiotu odbierającego,</w:t>
            </w:r>
          </w:p>
          <w:p w14:paraId="31603623" w14:textId="59EAFC78" w:rsidR="00C11AAF" w:rsidRPr="00065826" w:rsidRDefault="00C11AAF" w:rsidP="00A12522">
            <w:pPr>
              <w:pStyle w:val="pqiTabBody"/>
            </w:pPr>
            <w:r>
              <w:t>- 6</w:t>
            </w:r>
            <w:r w:rsidRPr="009079F8">
              <w:t xml:space="preserve">: </w:t>
            </w:r>
            <w:r>
              <w:t>jest to numer identyfikacyjny VAT podmiotu</w:t>
            </w:r>
            <w:r w:rsidRPr="009079F8">
              <w:t xml:space="preserve"> reprezentujące</w:t>
            </w:r>
            <w:r>
              <w:t>go</w:t>
            </w:r>
            <w:r w:rsidRPr="009079F8">
              <w:t xml:space="preserve"> wysyłającego w urzędzie wywozu</w:t>
            </w:r>
            <w:r>
              <w:t>.</w:t>
            </w:r>
          </w:p>
        </w:tc>
        <w:tc>
          <w:tcPr>
            <w:tcW w:w="1051" w:type="dxa"/>
          </w:tcPr>
          <w:p w14:paraId="0C9538F9" w14:textId="77777777" w:rsidR="00C11AAF" w:rsidRPr="009079F8" w:rsidRDefault="00C11AAF" w:rsidP="00F23355">
            <w:r w:rsidRPr="009079F8">
              <w:t>an..16</w:t>
            </w:r>
          </w:p>
        </w:tc>
      </w:tr>
      <w:tr w:rsidR="00C11AAF" w:rsidRPr="009079F8" w14:paraId="3B424F71" w14:textId="77777777" w:rsidTr="008F741D">
        <w:trPr>
          <w:cantSplit/>
        </w:trPr>
        <w:tc>
          <w:tcPr>
            <w:tcW w:w="450" w:type="dxa"/>
          </w:tcPr>
          <w:p w14:paraId="3AADE440" w14:textId="77777777" w:rsidR="00C11AAF" w:rsidRPr="009079F8" w:rsidRDefault="00C11AAF" w:rsidP="00F23355">
            <w:pPr>
              <w:rPr>
                <w:b/>
              </w:rPr>
            </w:pPr>
          </w:p>
        </w:tc>
        <w:tc>
          <w:tcPr>
            <w:tcW w:w="435" w:type="dxa"/>
          </w:tcPr>
          <w:p w14:paraId="3C1A3461" w14:textId="77777777" w:rsidR="00C11AAF" w:rsidRPr="009079F8" w:rsidRDefault="007C5FC9" w:rsidP="007C5FC9">
            <w:pPr>
              <w:rPr>
                <w:i/>
              </w:rPr>
            </w:pPr>
            <w:r>
              <w:rPr>
                <w:i/>
              </w:rPr>
              <w:t>b</w:t>
            </w:r>
          </w:p>
        </w:tc>
        <w:tc>
          <w:tcPr>
            <w:tcW w:w="3990" w:type="dxa"/>
          </w:tcPr>
          <w:p w14:paraId="545851DE" w14:textId="77777777" w:rsidR="00C11AAF" w:rsidRDefault="00C11AAF" w:rsidP="00F23355">
            <w:r w:rsidRPr="009079F8">
              <w:t>Nazwa podmiotu</w:t>
            </w:r>
          </w:p>
          <w:p w14:paraId="5B498950" w14:textId="77777777" w:rsidR="00C11AAF" w:rsidRPr="009079F8" w:rsidRDefault="00C11AAF" w:rsidP="00F23355">
            <w:r>
              <w:rPr>
                <w:rFonts w:ascii="Courier New" w:hAnsi="Courier New" w:cs="Courier New"/>
                <w:noProof/>
                <w:color w:val="0000FF"/>
                <w:szCs w:val="20"/>
              </w:rPr>
              <w:t>TraderName</w:t>
            </w:r>
          </w:p>
        </w:tc>
        <w:tc>
          <w:tcPr>
            <w:tcW w:w="516" w:type="dxa"/>
            <w:gridSpan w:val="2"/>
          </w:tcPr>
          <w:p w14:paraId="2F25AFD5" w14:textId="77777777" w:rsidR="00C11AAF" w:rsidRPr="009079F8" w:rsidRDefault="00C11AAF" w:rsidP="00F23355">
            <w:pPr>
              <w:jc w:val="center"/>
            </w:pPr>
            <w:r w:rsidRPr="009079F8">
              <w:rPr>
                <w:szCs w:val="20"/>
              </w:rPr>
              <w:t>R</w:t>
            </w:r>
          </w:p>
        </w:tc>
        <w:tc>
          <w:tcPr>
            <w:tcW w:w="2906" w:type="dxa"/>
            <w:gridSpan w:val="2"/>
          </w:tcPr>
          <w:p w14:paraId="53D75C30" w14:textId="77777777" w:rsidR="00C11AAF" w:rsidRPr="009079F8" w:rsidRDefault="00C11AAF" w:rsidP="00F23355"/>
        </w:tc>
        <w:tc>
          <w:tcPr>
            <w:tcW w:w="4196" w:type="dxa"/>
            <w:gridSpan w:val="2"/>
          </w:tcPr>
          <w:p w14:paraId="07F8872A" w14:textId="77777777" w:rsidR="00C11AAF" w:rsidRPr="009079F8" w:rsidRDefault="00C11AAF" w:rsidP="00F23355"/>
        </w:tc>
        <w:tc>
          <w:tcPr>
            <w:tcW w:w="1051" w:type="dxa"/>
          </w:tcPr>
          <w:p w14:paraId="6466150C" w14:textId="77777777" w:rsidR="00C11AAF" w:rsidRPr="009079F8" w:rsidRDefault="00C11AAF" w:rsidP="00F23355">
            <w:r w:rsidRPr="009079F8">
              <w:t>an..182</w:t>
            </w:r>
          </w:p>
        </w:tc>
      </w:tr>
      <w:tr w:rsidR="00C11AAF" w:rsidRPr="009079F8" w14:paraId="2BB8FD08" w14:textId="77777777" w:rsidTr="008F741D">
        <w:trPr>
          <w:cantSplit/>
        </w:trPr>
        <w:tc>
          <w:tcPr>
            <w:tcW w:w="450" w:type="dxa"/>
          </w:tcPr>
          <w:p w14:paraId="79EE72F8" w14:textId="77777777" w:rsidR="00C11AAF" w:rsidRPr="009079F8" w:rsidRDefault="00C11AAF" w:rsidP="00F23355">
            <w:pPr>
              <w:rPr>
                <w:b/>
              </w:rPr>
            </w:pPr>
          </w:p>
        </w:tc>
        <w:tc>
          <w:tcPr>
            <w:tcW w:w="435" w:type="dxa"/>
          </w:tcPr>
          <w:p w14:paraId="4BBD9AE4" w14:textId="77777777" w:rsidR="00C11AAF" w:rsidRPr="009079F8" w:rsidRDefault="007C5FC9" w:rsidP="007C5FC9">
            <w:pPr>
              <w:rPr>
                <w:i/>
              </w:rPr>
            </w:pPr>
            <w:r>
              <w:rPr>
                <w:i/>
              </w:rPr>
              <w:t>c</w:t>
            </w:r>
          </w:p>
        </w:tc>
        <w:tc>
          <w:tcPr>
            <w:tcW w:w="3990" w:type="dxa"/>
          </w:tcPr>
          <w:p w14:paraId="43EBEDFA" w14:textId="77777777" w:rsidR="00C11AAF" w:rsidRDefault="00C11AAF" w:rsidP="00F23355">
            <w:r w:rsidRPr="009079F8">
              <w:t>Ulica</w:t>
            </w:r>
          </w:p>
          <w:p w14:paraId="4D155ECB" w14:textId="77777777" w:rsidR="00C11AAF" w:rsidRPr="009079F8" w:rsidRDefault="00C11AAF" w:rsidP="00F23355">
            <w:r>
              <w:rPr>
                <w:rFonts w:ascii="Courier New" w:hAnsi="Courier New" w:cs="Courier New"/>
                <w:noProof/>
                <w:color w:val="0000FF"/>
                <w:szCs w:val="20"/>
              </w:rPr>
              <w:t>StreetName</w:t>
            </w:r>
          </w:p>
        </w:tc>
        <w:tc>
          <w:tcPr>
            <w:tcW w:w="516" w:type="dxa"/>
            <w:gridSpan w:val="2"/>
          </w:tcPr>
          <w:p w14:paraId="47E27CD2" w14:textId="77777777" w:rsidR="00C11AAF" w:rsidRPr="009079F8" w:rsidRDefault="00C11AAF" w:rsidP="00F23355">
            <w:pPr>
              <w:jc w:val="center"/>
            </w:pPr>
            <w:r w:rsidRPr="009079F8">
              <w:rPr>
                <w:szCs w:val="20"/>
              </w:rPr>
              <w:t>R</w:t>
            </w:r>
          </w:p>
        </w:tc>
        <w:tc>
          <w:tcPr>
            <w:tcW w:w="2906" w:type="dxa"/>
            <w:gridSpan w:val="2"/>
          </w:tcPr>
          <w:p w14:paraId="56DB4D6B" w14:textId="77777777" w:rsidR="00C11AAF" w:rsidRPr="009079F8" w:rsidRDefault="00C11AAF" w:rsidP="00F23355"/>
        </w:tc>
        <w:tc>
          <w:tcPr>
            <w:tcW w:w="4196" w:type="dxa"/>
            <w:gridSpan w:val="2"/>
          </w:tcPr>
          <w:p w14:paraId="3635E680" w14:textId="77777777" w:rsidR="00C11AAF" w:rsidRPr="009079F8" w:rsidRDefault="00C11AAF" w:rsidP="00F23355"/>
        </w:tc>
        <w:tc>
          <w:tcPr>
            <w:tcW w:w="1051" w:type="dxa"/>
          </w:tcPr>
          <w:p w14:paraId="4CD8942A" w14:textId="77777777" w:rsidR="00C11AAF" w:rsidRPr="009079F8" w:rsidRDefault="00C11AAF" w:rsidP="00F23355">
            <w:r w:rsidRPr="009079F8">
              <w:t>an..65</w:t>
            </w:r>
          </w:p>
        </w:tc>
      </w:tr>
      <w:tr w:rsidR="00C11AAF" w:rsidRPr="009079F8" w14:paraId="7719347E" w14:textId="77777777" w:rsidTr="008F741D">
        <w:trPr>
          <w:cantSplit/>
        </w:trPr>
        <w:tc>
          <w:tcPr>
            <w:tcW w:w="450" w:type="dxa"/>
          </w:tcPr>
          <w:p w14:paraId="72CFD35A" w14:textId="77777777" w:rsidR="00C11AAF" w:rsidRPr="009079F8" w:rsidRDefault="00C11AAF" w:rsidP="00F23355">
            <w:pPr>
              <w:rPr>
                <w:b/>
              </w:rPr>
            </w:pPr>
          </w:p>
        </w:tc>
        <w:tc>
          <w:tcPr>
            <w:tcW w:w="435" w:type="dxa"/>
          </w:tcPr>
          <w:p w14:paraId="29EC0D6C" w14:textId="77777777" w:rsidR="00C11AAF" w:rsidRPr="009079F8" w:rsidRDefault="007C5FC9" w:rsidP="007C5FC9">
            <w:pPr>
              <w:rPr>
                <w:i/>
              </w:rPr>
            </w:pPr>
            <w:r>
              <w:rPr>
                <w:i/>
              </w:rPr>
              <w:t>d</w:t>
            </w:r>
          </w:p>
        </w:tc>
        <w:tc>
          <w:tcPr>
            <w:tcW w:w="3990" w:type="dxa"/>
          </w:tcPr>
          <w:p w14:paraId="5FCBA719" w14:textId="77777777" w:rsidR="00C11AAF" w:rsidRDefault="00C11AAF" w:rsidP="00F23355">
            <w:r w:rsidRPr="009079F8">
              <w:t>Numer domu</w:t>
            </w:r>
          </w:p>
          <w:p w14:paraId="22D65322" w14:textId="77777777" w:rsidR="00C11AAF" w:rsidRPr="009079F8" w:rsidRDefault="00C11AAF" w:rsidP="00F23355">
            <w:r>
              <w:rPr>
                <w:rFonts w:ascii="Courier New" w:hAnsi="Courier New" w:cs="Courier New"/>
                <w:noProof/>
                <w:color w:val="0000FF"/>
                <w:szCs w:val="20"/>
              </w:rPr>
              <w:t>StreetNumber</w:t>
            </w:r>
          </w:p>
        </w:tc>
        <w:tc>
          <w:tcPr>
            <w:tcW w:w="516" w:type="dxa"/>
            <w:gridSpan w:val="2"/>
          </w:tcPr>
          <w:p w14:paraId="13400C28" w14:textId="77777777" w:rsidR="00C11AAF" w:rsidRPr="009079F8" w:rsidRDefault="00C11AAF" w:rsidP="00F23355">
            <w:pPr>
              <w:jc w:val="center"/>
            </w:pPr>
            <w:r w:rsidRPr="009079F8">
              <w:rPr>
                <w:szCs w:val="20"/>
              </w:rPr>
              <w:t>O</w:t>
            </w:r>
          </w:p>
        </w:tc>
        <w:tc>
          <w:tcPr>
            <w:tcW w:w="2906" w:type="dxa"/>
            <w:gridSpan w:val="2"/>
          </w:tcPr>
          <w:p w14:paraId="1B1F14FA" w14:textId="77777777" w:rsidR="00C11AAF" w:rsidRPr="009079F8" w:rsidRDefault="00C11AAF" w:rsidP="00F23355"/>
        </w:tc>
        <w:tc>
          <w:tcPr>
            <w:tcW w:w="4196" w:type="dxa"/>
            <w:gridSpan w:val="2"/>
          </w:tcPr>
          <w:p w14:paraId="12748860" w14:textId="77777777" w:rsidR="00C11AAF" w:rsidRPr="009079F8" w:rsidRDefault="00C11AAF" w:rsidP="00F23355"/>
        </w:tc>
        <w:tc>
          <w:tcPr>
            <w:tcW w:w="1051" w:type="dxa"/>
          </w:tcPr>
          <w:p w14:paraId="1BA07E47" w14:textId="77777777" w:rsidR="00C11AAF" w:rsidRPr="009079F8" w:rsidRDefault="00C11AAF" w:rsidP="00F23355">
            <w:r w:rsidRPr="009079F8">
              <w:t>an..11</w:t>
            </w:r>
          </w:p>
        </w:tc>
      </w:tr>
      <w:tr w:rsidR="00C11AAF" w:rsidRPr="009079F8" w14:paraId="3DA8F290" w14:textId="77777777" w:rsidTr="008F741D">
        <w:trPr>
          <w:cantSplit/>
        </w:trPr>
        <w:tc>
          <w:tcPr>
            <w:tcW w:w="450" w:type="dxa"/>
          </w:tcPr>
          <w:p w14:paraId="1CFFC9A6" w14:textId="77777777" w:rsidR="00C11AAF" w:rsidRPr="009079F8" w:rsidRDefault="00C11AAF" w:rsidP="00F23355">
            <w:pPr>
              <w:rPr>
                <w:b/>
              </w:rPr>
            </w:pPr>
          </w:p>
        </w:tc>
        <w:tc>
          <w:tcPr>
            <w:tcW w:w="435" w:type="dxa"/>
          </w:tcPr>
          <w:p w14:paraId="1BE7B328" w14:textId="77777777" w:rsidR="00C11AAF" w:rsidRPr="009079F8" w:rsidRDefault="007C5FC9" w:rsidP="007C5FC9">
            <w:pPr>
              <w:rPr>
                <w:i/>
              </w:rPr>
            </w:pPr>
            <w:r>
              <w:rPr>
                <w:i/>
              </w:rPr>
              <w:t>e</w:t>
            </w:r>
          </w:p>
        </w:tc>
        <w:tc>
          <w:tcPr>
            <w:tcW w:w="3990" w:type="dxa"/>
          </w:tcPr>
          <w:p w14:paraId="22D0D4CF" w14:textId="77777777" w:rsidR="00C11AAF" w:rsidRDefault="00C11AAF" w:rsidP="00F23355">
            <w:r w:rsidRPr="009079F8">
              <w:t>Kod pocztowy</w:t>
            </w:r>
          </w:p>
          <w:p w14:paraId="4080C36B" w14:textId="77777777" w:rsidR="00C11AAF" w:rsidRPr="009079F8" w:rsidRDefault="00C11AAF" w:rsidP="00F23355">
            <w:r>
              <w:rPr>
                <w:rFonts w:ascii="Courier New" w:hAnsi="Courier New" w:cs="Courier New"/>
                <w:noProof/>
                <w:color w:val="0000FF"/>
                <w:szCs w:val="20"/>
              </w:rPr>
              <w:t>Postcode</w:t>
            </w:r>
          </w:p>
        </w:tc>
        <w:tc>
          <w:tcPr>
            <w:tcW w:w="516" w:type="dxa"/>
            <w:gridSpan w:val="2"/>
          </w:tcPr>
          <w:p w14:paraId="26D5BEE2" w14:textId="77777777" w:rsidR="00C11AAF" w:rsidRPr="009079F8" w:rsidRDefault="00C11AAF" w:rsidP="00F23355">
            <w:pPr>
              <w:jc w:val="center"/>
            </w:pPr>
            <w:r w:rsidRPr="009079F8">
              <w:rPr>
                <w:szCs w:val="20"/>
              </w:rPr>
              <w:t>R</w:t>
            </w:r>
          </w:p>
        </w:tc>
        <w:tc>
          <w:tcPr>
            <w:tcW w:w="2906" w:type="dxa"/>
            <w:gridSpan w:val="2"/>
          </w:tcPr>
          <w:p w14:paraId="7108A3DD" w14:textId="77777777" w:rsidR="00C11AAF" w:rsidRPr="009079F8" w:rsidRDefault="00C11AAF" w:rsidP="00F23355"/>
        </w:tc>
        <w:tc>
          <w:tcPr>
            <w:tcW w:w="4196" w:type="dxa"/>
            <w:gridSpan w:val="2"/>
          </w:tcPr>
          <w:p w14:paraId="7383453A" w14:textId="77777777" w:rsidR="00C11AAF" w:rsidRPr="009079F8" w:rsidRDefault="00C11AAF" w:rsidP="00F23355"/>
        </w:tc>
        <w:tc>
          <w:tcPr>
            <w:tcW w:w="1051" w:type="dxa"/>
          </w:tcPr>
          <w:p w14:paraId="0E03AA4D" w14:textId="77777777" w:rsidR="00C11AAF" w:rsidRPr="009079F8" w:rsidRDefault="00C11AAF" w:rsidP="00F23355">
            <w:r w:rsidRPr="009079F8">
              <w:t>an..10</w:t>
            </w:r>
          </w:p>
        </w:tc>
      </w:tr>
      <w:tr w:rsidR="00C11AAF" w:rsidRPr="009079F8" w14:paraId="3B6B9677" w14:textId="77777777" w:rsidTr="008F741D">
        <w:trPr>
          <w:cantSplit/>
        </w:trPr>
        <w:tc>
          <w:tcPr>
            <w:tcW w:w="450" w:type="dxa"/>
          </w:tcPr>
          <w:p w14:paraId="156E46B2" w14:textId="77777777" w:rsidR="00C11AAF" w:rsidRPr="009079F8" w:rsidRDefault="00C11AAF" w:rsidP="00F23355">
            <w:pPr>
              <w:rPr>
                <w:b/>
              </w:rPr>
            </w:pPr>
          </w:p>
        </w:tc>
        <w:tc>
          <w:tcPr>
            <w:tcW w:w="435" w:type="dxa"/>
          </w:tcPr>
          <w:p w14:paraId="429ADFF9" w14:textId="77777777" w:rsidR="00C11AAF" w:rsidRPr="009079F8" w:rsidRDefault="007C5FC9" w:rsidP="007C5FC9">
            <w:pPr>
              <w:rPr>
                <w:i/>
              </w:rPr>
            </w:pPr>
            <w:r>
              <w:rPr>
                <w:i/>
              </w:rPr>
              <w:t>f</w:t>
            </w:r>
          </w:p>
        </w:tc>
        <w:tc>
          <w:tcPr>
            <w:tcW w:w="3990" w:type="dxa"/>
          </w:tcPr>
          <w:p w14:paraId="4A8F2DF8" w14:textId="77777777" w:rsidR="00C11AAF" w:rsidRDefault="00C11AAF" w:rsidP="00F23355">
            <w:r w:rsidRPr="009079F8">
              <w:t>Miejscowość</w:t>
            </w:r>
          </w:p>
          <w:p w14:paraId="71E36D1D" w14:textId="77777777" w:rsidR="00C11AAF" w:rsidRPr="009079F8" w:rsidRDefault="00C11AAF" w:rsidP="00F23355">
            <w:r>
              <w:rPr>
                <w:rFonts w:ascii="Courier New" w:hAnsi="Courier New" w:cs="Courier New"/>
                <w:noProof/>
                <w:color w:val="0000FF"/>
                <w:szCs w:val="20"/>
              </w:rPr>
              <w:t>City</w:t>
            </w:r>
          </w:p>
        </w:tc>
        <w:tc>
          <w:tcPr>
            <w:tcW w:w="516" w:type="dxa"/>
            <w:gridSpan w:val="2"/>
          </w:tcPr>
          <w:p w14:paraId="3CDDF290" w14:textId="77777777" w:rsidR="00C11AAF" w:rsidRPr="009079F8" w:rsidRDefault="00C11AAF" w:rsidP="00F23355">
            <w:pPr>
              <w:jc w:val="center"/>
            </w:pPr>
            <w:r w:rsidRPr="009079F8">
              <w:rPr>
                <w:szCs w:val="20"/>
              </w:rPr>
              <w:t>R</w:t>
            </w:r>
          </w:p>
        </w:tc>
        <w:tc>
          <w:tcPr>
            <w:tcW w:w="2906" w:type="dxa"/>
            <w:gridSpan w:val="2"/>
          </w:tcPr>
          <w:p w14:paraId="29AF5010" w14:textId="77777777" w:rsidR="00C11AAF" w:rsidRPr="009079F8" w:rsidRDefault="00C11AAF" w:rsidP="00F23355"/>
        </w:tc>
        <w:tc>
          <w:tcPr>
            <w:tcW w:w="4196" w:type="dxa"/>
            <w:gridSpan w:val="2"/>
          </w:tcPr>
          <w:p w14:paraId="459F2FCF" w14:textId="77777777" w:rsidR="00C11AAF" w:rsidRPr="009079F8" w:rsidRDefault="00C11AAF" w:rsidP="00F23355"/>
        </w:tc>
        <w:tc>
          <w:tcPr>
            <w:tcW w:w="1051" w:type="dxa"/>
          </w:tcPr>
          <w:p w14:paraId="06F9E24F" w14:textId="77777777" w:rsidR="00C11AAF" w:rsidRPr="009079F8" w:rsidRDefault="00C11AAF" w:rsidP="00F23355">
            <w:r w:rsidRPr="009079F8">
              <w:t>an..50</w:t>
            </w:r>
          </w:p>
        </w:tc>
      </w:tr>
      <w:tr w:rsidR="007C5FC9" w:rsidRPr="00447A40" w14:paraId="761E4E8D" w14:textId="77777777" w:rsidTr="008F741D">
        <w:trPr>
          <w:cantSplit/>
        </w:trPr>
        <w:tc>
          <w:tcPr>
            <w:tcW w:w="450" w:type="dxa"/>
            <w:tcBorders>
              <w:top w:val="single" w:sz="2" w:space="0" w:color="auto"/>
              <w:left w:val="single" w:sz="2" w:space="0" w:color="auto"/>
              <w:bottom w:val="single" w:sz="2" w:space="0" w:color="auto"/>
              <w:right w:val="single" w:sz="2" w:space="0" w:color="auto"/>
            </w:tcBorders>
          </w:tcPr>
          <w:p w14:paraId="29781BB0" w14:textId="77777777" w:rsidR="007C5FC9" w:rsidRPr="009079F8" w:rsidRDefault="007C5FC9" w:rsidP="00B824BD">
            <w:pPr>
              <w:rPr>
                <w:b/>
              </w:rPr>
            </w:pPr>
          </w:p>
        </w:tc>
        <w:tc>
          <w:tcPr>
            <w:tcW w:w="435" w:type="dxa"/>
            <w:tcBorders>
              <w:top w:val="single" w:sz="2" w:space="0" w:color="auto"/>
              <w:left w:val="single" w:sz="2" w:space="0" w:color="auto"/>
              <w:bottom w:val="single" w:sz="2" w:space="0" w:color="auto"/>
              <w:right w:val="single" w:sz="2" w:space="0" w:color="auto"/>
            </w:tcBorders>
          </w:tcPr>
          <w:p w14:paraId="7FCAFB36" w14:textId="77777777" w:rsidR="007C5FC9" w:rsidRPr="009079F8" w:rsidRDefault="007C5FC9" w:rsidP="00B824BD">
            <w:pPr>
              <w:rPr>
                <w:i/>
              </w:rPr>
            </w:pPr>
            <w:r>
              <w:rPr>
                <w:i/>
              </w:rPr>
              <w:t>g</w:t>
            </w:r>
          </w:p>
        </w:tc>
        <w:tc>
          <w:tcPr>
            <w:tcW w:w="3990" w:type="dxa"/>
            <w:tcBorders>
              <w:top w:val="single" w:sz="2" w:space="0" w:color="auto"/>
              <w:left w:val="single" w:sz="2" w:space="0" w:color="auto"/>
              <w:bottom w:val="single" w:sz="2" w:space="0" w:color="auto"/>
              <w:right w:val="single" w:sz="2" w:space="0" w:color="auto"/>
            </w:tcBorders>
          </w:tcPr>
          <w:p w14:paraId="29144360" w14:textId="77777777" w:rsidR="007C5FC9" w:rsidRDefault="007C5FC9" w:rsidP="00B824BD">
            <w:r>
              <w:t>Identyfikacja podmiotu – numer EORI</w:t>
            </w:r>
          </w:p>
          <w:p w14:paraId="09697DFD" w14:textId="77777777" w:rsidR="007C5FC9" w:rsidRPr="009079F8" w:rsidRDefault="007C5FC9" w:rsidP="00B824BD">
            <w:r w:rsidRPr="00EB21CD">
              <w:rPr>
                <w:rFonts w:ascii="Courier New" w:hAnsi="Courier New" w:cs="Courier New"/>
                <w:noProof/>
                <w:color w:val="0000FF"/>
                <w:szCs w:val="20"/>
              </w:rPr>
              <w:t>EoriNumber</w:t>
            </w:r>
          </w:p>
        </w:tc>
        <w:tc>
          <w:tcPr>
            <w:tcW w:w="516" w:type="dxa"/>
            <w:gridSpan w:val="2"/>
            <w:tcBorders>
              <w:top w:val="single" w:sz="2" w:space="0" w:color="auto"/>
              <w:left w:val="single" w:sz="2" w:space="0" w:color="auto"/>
              <w:bottom w:val="single" w:sz="2" w:space="0" w:color="auto"/>
              <w:right w:val="single" w:sz="2" w:space="0" w:color="auto"/>
            </w:tcBorders>
          </w:tcPr>
          <w:p w14:paraId="2F130AA8" w14:textId="77777777" w:rsidR="007C5FC9" w:rsidRPr="00102501" w:rsidRDefault="007C5FC9" w:rsidP="00B824BD">
            <w:pPr>
              <w:jc w:val="center"/>
              <w:rPr>
                <w:szCs w:val="20"/>
              </w:rPr>
            </w:pPr>
            <w:r w:rsidRPr="00102501">
              <w:rPr>
                <w:szCs w:val="20"/>
              </w:rPr>
              <w:t>C</w:t>
            </w:r>
          </w:p>
        </w:tc>
        <w:tc>
          <w:tcPr>
            <w:tcW w:w="2906" w:type="dxa"/>
            <w:gridSpan w:val="2"/>
            <w:tcBorders>
              <w:top w:val="single" w:sz="2" w:space="0" w:color="auto"/>
              <w:left w:val="single" w:sz="2" w:space="0" w:color="auto"/>
              <w:bottom w:val="single" w:sz="2" w:space="0" w:color="auto"/>
              <w:right w:val="single" w:sz="2" w:space="0" w:color="auto"/>
            </w:tcBorders>
          </w:tcPr>
          <w:p w14:paraId="088CAE45" w14:textId="77777777" w:rsidR="007C5FC9" w:rsidRPr="00102501" w:rsidRDefault="007C5FC9" w:rsidP="00B824BD">
            <w:pPr>
              <w:pStyle w:val="pqiTabHead"/>
              <w:rPr>
                <w:b w:val="0"/>
              </w:rPr>
            </w:pPr>
            <w:r w:rsidRPr="00102501">
              <w:rPr>
                <w:b w:val="0"/>
              </w:rPr>
              <w:t>„O” jeśli kod rodzaju miejsca przeznaczenia: 6, w przeciwnym razie nie stosuje się</w:t>
            </w:r>
          </w:p>
        </w:tc>
        <w:tc>
          <w:tcPr>
            <w:tcW w:w="4196" w:type="dxa"/>
            <w:gridSpan w:val="2"/>
            <w:tcBorders>
              <w:top w:val="single" w:sz="2" w:space="0" w:color="auto"/>
              <w:left w:val="single" w:sz="2" w:space="0" w:color="auto"/>
              <w:bottom w:val="single" w:sz="2" w:space="0" w:color="auto"/>
              <w:right w:val="single" w:sz="2" w:space="0" w:color="auto"/>
            </w:tcBorders>
          </w:tcPr>
          <w:p w14:paraId="18063B60" w14:textId="71283F20" w:rsidR="007C5FC9" w:rsidRPr="009079F8" w:rsidRDefault="007C5FC9" w:rsidP="00B824BD">
            <w:pPr>
              <w:pStyle w:val="pqiTabBody"/>
            </w:pPr>
          </w:p>
        </w:tc>
        <w:tc>
          <w:tcPr>
            <w:tcW w:w="1051" w:type="dxa"/>
            <w:tcBorders>
              <w:top w:val="single" w:sz="2" w:space="0" w:color="auto"/>
              <w:left w:val="single" w:sz="2" w:space="0" w:color="auto"/>
              <w:bottom w:val="single" w:sz="2" w:space="0" w:color="auto"/>
              <w:right w:val="single" w:sz="2" w:space="0" w:color="auto"/>
            </w:tcBorders>
          </w:tcPr>
          <w:p w14:paraId="42208F17" w14:textId="77777777" w:rsidR="007C5FC9" w:rsidRPr="00102501" w:rsidRDefault="007C5FC9" w:rsidP="00B824BD">
            <w:r w:rsidRPr="00102501">
              <w:t>an..17</w:t>
            </w:r>
          </w:p>
        </w:tc>
      </w:tr>
      <w:tr w:rsidR="00C11AAF" w:rsidRPr="009079F8" w14:paraId="403D7794" w14:textId="77777777" w:rsidTr="008F741D">
        <w:trPr>
          <w:cantSplit/>
        </w:trPr>
        <w:tc>
          <w:tcPr>
            <w:tcW w:w="885" w:type="dxa"/>
            <w:gridSpan w:val="2"/>
          </w:tcPr>
          <w:p w14:paraId="03B87854" w14:textId="77777777" w:rsidR="00C11AAF" w:rsidRPr="009079F8" w:rsidRDefault="00C11AAF" w:rsidP="00F23355">
            <w:pPr>
              <w:rPr>
                <w:i/>
              </w:rPr>
            </w:pPr>
            <w:r>
              <w:rPr>
                <w:b/>
              </w:rPr>
              <w:t>3</w:t>
            </w:r>
          </w:p>
        </w:tc>
        <w:tc>
          <w:tcPr>
            <w:tcW w:w="3990" w:type="dxa"/>
          </w:tcPr>
          <w:p w14:paraId="56ECE0CB" w14:textId="28679BCB" w:rsidR="00C11AAF" w:rsidRDefault="00C11AAF" w:rsidP="00F23355">
            <w:pPr>
              <w:keepNext/>
              <w:rPr>
                <w:b/>
              </w:rPr>
            </w:pPr>
            <w:r w:rsidRPr="009079F8">
              <w:rPr>
                <w:b/>
              </w:rPr>
              <w:t xml:space="preserve">PRZEMIESZCZENIE WYROBÓW AKCYZOWYCH </w:t>
            </w:r>
            <w:del w:id="2660" w:author="Jurkowska Monika" w:date="2022-11-14T21:27:00Z">
              <w:r>
                <w:rPr>
                  <w:b/>
                </w:rPr>
                <w:delText>- D</w:delText>
              </w:r>
              <w:r w:rsidRPr="009079F8">
                <w:rPr>
                  <w:b/>
                </w:rPr>
                <w:delText>okument e-AD</w:delText>
              </w:r>
            </w:del>
          </w:p>
          <w:p w14:paraId="5878A103" w14:textId="29D087A0" w:rsidR="00C11AAF" w:rsidRDefault="00C11AAF" w:rsidP="00F23355">
            <w:del w:id="2661" w:author="Jurkowska Monika" w:date="2022-11-14T21:27:00Z">
              <w:r w:rsidRPr="000C1D93">
                <w:rPr>
                  <w:rFonts w:ascii="Courier New" w:hAnsi="Courier New" w:cs="Courier New"/>
                  <w:noProof/>
                  <w:color w:val="0000FF"/>
                  <w:szCs w:val="20"/>
                </w:rPr>
                <w:delText>ExciseMovementEad</w:delText>
              </w:r>
            </w:del>
            <w:ins w:id="2662" w:author="Jurkowska Monika" w:date="2022-11-14T21:27:00Z">
              <w:r w:rsidRPr="000C1D93">
                <w:rPr>
                  <w:rFonts w:ascii="Courier New" w:hAnsi="Courier New" w:cs="Courier New"/>
                  <w:noProof/>
                  <w:color w:val="0000FF"/>
                  <w:szCs w:val="20"/>
                </w:rPr>
                <w:t>ExciseMovement</w:t>
              </w:r>
            </w:ins>
          </w:p>
        </w:tc>
        <w:tc>
          <w:tcPr>
            <w:tcW w:w="516" w:type="dxa"/>
            <w:gridSpan w:val="2"/>
          </w:tcPr>
          <w:p w14:paraId="26C5E50E" w14:textId="77777777" w:rsidR="00C11AAF" w:rsidRPr="009079F8" w:rsidRDefault="00C11AAF" w:rsidP="00F23355">
            <w:pPr>
              <w:jc w:val="center"/>
            </w:pPr>
            <w:r w:rsidRPr="0072755A">
              <w:rPr>
                <w:b/>
              </w:rPr>
              <w:t>R</w:t>
            </w:r>
          </w:p>
        </w:tc>
        <w:tc>
          <w:tcPr>
            <w:tcW w:w="2906" w:type="dxa"/>
            <w:gridSpan w:val="2"/>
          </w:tcPr>
          <w:p w14:paraId="10F11252" w14:textId="77777777" w:rsidR="00C11AAF" w:rsidRPr="009079F8" w:rsidRDefault="00C11AAF" w:rsidP="00F23355"/>
        </w:tc>
        <w:tc>
          <w:tcPr>
            <w:tcW w:w="4196" w:type="dxa"/>
            <w:gridSpan w:val="2"/>
          </w:tcPr>
          <w:p w14:paraId="0B588B2A" w14:textId="77777777" w:rsidR="00C11AAF" w:rsidRPr="009079F8" w:rsidRDefault="00C11AAF" w:rsidP="00F23355">
            <w:pPr>
              <w:rPr>
                <w:lang w:eastAsia="en-GB"/>
              </w:rPr>
            </w:pPr>
          </w:p>
        </w:tc>
        <w:tc>
          <w:tcPr>
            <w:tcW w:w="1051" w:type="dxa"/>
          </w:tcPr>
          <w:p w14:paraId="5EDF86A6" w14:textId="77777777" w:rsidR="00C11AAF" w:rsidRPr="009079F8" w:rsidRDefault="00C11AAF" w:rsidP="00F23355">
            <w:r w:rsidRPr="0072755A">
              <w:rPr>
                <w:b/>
              </w:rPr>
              <w:t>1x</w:t>
            </w:r>
          </w:p>
        </w:tc>
      </w:tr>
      <w:tr w:rsidR="00C11AAF" w:rsidRPr="009079F8" w14:paraId="2F2B707F" w14:textId="77777777" w:rsidTr="008F741D">
        <w:trPr>
          <w:cantSplit/>
        </w:trPr>
        <w:tc>
          <w:tcPr>
            <w:tcW w:w="450" w:type="dxa"/>
          </w:tcPr>
          <w:p w14:paraId="11214A7A" w14:textId="77777777" w:rsidR="00C11AAF" w:rsidRPr="009079F8" w:rsidRDefault="00C11AAF" w:rsidP="00F23355">
            <w:pPr>
              <w:rPr>
                <w:b/>
              </w:rPr>
            </w:pPr>
          </w:p>
        </w:tc>
        <w:tc>
          <w:tcPr>
            <w:tcW w:w="435" w:type="dxa"/>
          </w:tcPr>
          <w:p w14:paraId="4532D867" w14:textId="77777777" w:rsidR="00C11AAF" w:rsidRPr="009079F8" w:rsidRDefault="00C11AAF" w:rsidP="00F23355">
            <w:pPr>
              <w:rPr>
                <w:i/>
              </w:rPr>
            </w:pPr>
            <w:r w:rsidRPr="009079F8">
              <w:rPr>
                <w:i/>
              </w:rPr>
              <w:t>a</w:t>
            </w:r>
          </w:p>
        </w:tc>
        <w:tc>
          <w:tcPr>
            <w:tcW w:w="3990" w:type="dxa"/>
          </w:tcPr>
          <w:p w14:paraId="4AA4B618" w14:textId="77777777" w:rsidR="00C11AAF" w:rsidRDefault="00C11AAF" w:rsidP="00F23355">
            <w:r>
              <w:t xml:space="preserve">Numer </w:t>
            </w:r>
            <w:r w:rsidRPr="009079F8">
              <w:t>ARC</w:t>
            </w:r>
          </w:p>
          <w:p w14:paraId="2BEA85EB" w14:textId="77777777" w:rsidR="00C11AAF" w:rsidRPr="009079F8" w:rsidRDefault="00C11AAF" w:rsidP="00F23355">
            <w:r w:rsidRPr="000C1D93">
              <w:rPr>
                <w:rFonts w:ascii="Courier New" w:hAnsi="Courier New" w:cs="Courier New"/>
                <w:noProof/>
                <w:color w:val="0000FF"/>
                <w:szCs w:val="20"/>
              </w:rPr>
              <w:t>AdministrativeReferenceCode</w:t>
            </w:r>
          </w:p>
        </w:tc>
        <w:tc>
          <w:tcPr>
            <w:tcW w:w="516" w:type="dxa"/>
            <w:gridSpan w:val="2"/>
          </w:tcPr>
          <w:p w14:paraId="5F2061FC" w14:textId="77777777" w:rsidR="00C11AAF" w:rsidRPr="009079F8" w:rsidRDefault="00C11AAF" w:rsidP="00F23355">
            <w:pPr>
              <w:jc w:val="center"/>
              <w:rPr>
                <w:szCs w:val="20"/>
              </w:rPr>
            </w:pPr>
            <w:r w:rsidRPr="009079F8">
              <w:t>R</w:t>
            </w:r>
          </w:p>
        </w:tc>
        <w:tc>
          <w:tcPr>
            <w:tcW w:w="2906" w:type="dxa"/>
            <w:gridSpan w:val="2"/>
          </w:tcPr>
          <w:p w14:paraId="785BE3AD" w14:textId="77777777" w:rsidR="00C11AAF" w:rsidRPr="009079F8" w:rsidRDefault="00C11AAF" w:rsidP="00F23355"/>
        </w:tc>
        <w:tc>
          <w:tcPr>
            <w:tcW w:w="4196" w:type="dxa"/>
            <w:gridSpan w:val="2"/>
          </w:tcPr>
          <w:p w14:paraId="783A4999" w14:textId="3FEFC68A" w:rsidR="00DA6CC9" w:rsidRPr="009079F8" w:rsidRDefault="00C11AAF" w:rsidP="00F23355">
            <w:r w:rsidRPr="009079F8">
              <w:rPr>
                <w:lang w:eastAsia="en-GB"/>
              </w:rPr>
              <w:t>Należy podać ARC dokumentu e-</w:t>
            </w:r>
            <w:del w:id="2663" w:author="Jurkowska Monika" w:date="2022-11-14T21:27:00Z">
              <w:r w:rsidRPr="009079F8">
                <w:rPr>
                  <w:lang w:eastAsia="en-GB"/>
                </w:rPr>
                <w:delText>AD</w:delText>
              </w:r>
            </w:del>
            <w:ins w:id="2664" w:author="Jurkowska Monika" w:date="2022-11-14T21:27:00Z">
              <w:r w:rsidR="00651E80">
                <w:rPr>
                  <w:lang w:eastAsia="en-GB"/>
                </w:rPr>
                <w:t>S</w:t>
              </w:r>
              <w:r w:rsidRPr="009079F8">
                <w:rPr>
                  <w:lang w:eastAsia="en-GB"/>
                </w:rPr>
                <w:t>AD</w:t>
              </w:r>
            </w:ins>
            <w:r w:rsidRPr="009079F8">
              <w:rPr>
                <w:lang w:eastAsia="en-GB"/>
              </w:rPr>
              <w:t>.</w:t>
            </w:r>
          </w:p>
        </w:tc>
        <w:tc>
          <w:tcPr>
            <w:tcW w:w="1051" w:type="dxa"/>
          </w:tcPr>
          <w:p w14:paraId="6F266632" w14:textId="77777777" w:rsidR="00C11AAF" w:rsidRPr="009079F8" w:rsidRDefault="00C11AAF" w:rsidP="00F23355">
            <w:r w:rsidRPr="009079F8">
              <w:t>an21</w:t>
            </w:r>
          </w:p>
        </w:tc>
      </w:tr>
      <w:tr w:rsidR="00C11AAF" w:rsidRPr="009079F8" w14:paraId="4B3E5364" w14:textId="77777777" w:rsidTr="008F741D">
        <w:trPr>
          <w:cantSplit/>
        </w:trPr>
        <w:tc>
          <w:tcPr>
            <w:tcW w:w="450" w:type="dxa"/>
          </w:tcPr>
          <w:p w14:paraId="30877401" w14:textId="77777777" w:rsidR="00C11AAF" w:rsidRPr="009079F8" w:rsidRDefault="00C11AAF" w:rsidP="00F23355">
            <w:pPr>
              <w:rPr>
                <w:b/>
              </w:rPr>
            </w:pPr>
          </w:p>
        </w:tc>
        <w:tc>
          <w:tcPr>
            <w:tcW w:w="435" w:type="dxa"/>
          </w:tcPr>
          <w:p w14:paraId="577A2939" w14:textId="77777777" w:rsidR="00C11AAF" w:rsidRPr="009079F8" w:rsidRDefault="00C11AAF" w:rsidP="00F23355">
            <w:pPr>
              <w:rPr>
                <w:i/>
              </w:rPr>
            </w:pPr>
            <w:r w:rsidRPr="009079F8">
              <w:rPr>
                <w:i/>
              </w:rPr>
              <w:t>b</w:t>
            </w:r>
          </w:p>
        </w:tc>
        <w:tc>
          <w:tcPr>
            <w:tcW w:w="3990" w:type="dxa"/>
          </w:tcPr>
          <w:p w14:paraId="048C47E7" w14:textId="77777777" w:rsidR="00C11AAF" w:rsidRDefault="00C11AAF" w:rsidP="00F23355">
            <w:r w:rsidRPr="009079F8">
              <w:t>Numer porządkowy</w:t>
            </w:r>
          </w:p>
          <w:p w14:paraId="14AF1461" w14:textId="77777777" w:rsidR="00C11AAF" w:rsidRPr="009079F8" w:rsidRDefault="00C11AAF" w:rsidP="00F23355">
            <w:r>
              <w:rPr>
                <w:rFonts w:ascii="Courier New" w:hAnsi="Courier New" w:cs="Courier New"/>
                <w:noProof/>
                <w:color w:val="0000FF"/>
                <w:szCs w:val="20"/>
              </w:rPr>
              <w:t>SequenceNumber</w:t>
            </w:r>
          </w:p>
        </w:tc>
        <w:tc>
          <w:tcPr>
            <w:tcW w:w="516" w:type="dxa"/>
            <w:gridSpan w:val="2"/>
          </w:tcPr>
          <w:p w14:paraId="1BAD8E34" w14:textId="77777777" w:rsidR="00C11AAF" w:rsidRPr="009079F8" w:rsidRDefault="00C11AAF" w:rsidP="00F23355">
            <w:pPr>
              <w:jc w:val="center"/>
              <w:rPr>
                <w:szCs w:val="20"/>
              </w:rPr>
            </w:pPr>
            <w:r w:rsidRPr="009079F8">
              <w:t>R</w:t>
            </w:r>
          </w:p>
        </w:tc>
        <w:tc>
          <w:tcPr>
            <w:tcW w:w="2906" w:type="dxa"/>
            <w:gridSpan w:val="2"/>
          </w:tcPr>
          <w:p w14:paraId="6C3526DF" w14:textId="77777777" w:rsidR="00C11AAF" w:rsidRPr="009079F8" w:rsidRDefault="00C11AAF" w:rsidP="00F23355"/>
        </w:tc>
        <w:tc>
          <w:tcPr>
            <w:tcW w:w="4196" w:type="dxa"/>
            <w:gridSpan w:val="2"/>
          </w:tcPr>
          <w:p w14:paraId="4E212BE0" w14:textId="06DC56F1" w:rsidR="00DA6CC9" w:rsidRPr="009079F8" w:rsidRDefault="00C11AAF" w:rsidP="00F23355">
            <w:r w:rsidRPr="009079F8">
              <w:rPr>
                <w:lang w:eastAsia="en-GB"/>
              </w:rPr>
              <w:t xml:space="preserve">Należy podać </w:t>
            </w:r>
            <w:r>
              <w:rPr>
                <w:lang w:eastAsia="en-GB"/>
              </w:rPr>
              <w:t>wartość wskazującą, której części odbioru przemieszczenia dotyczy wyjaśnienie.</w:t>
            </w:r>
            <w:r w:rsidR="00E30F09">
              <w:rPr>
                <w:lang w:eastAsia="en-GB"/>
              </w:rPr>
              <w:t xml:space="preserve"> </w:t>
            </w:r>
            <w:r w:rsidR="00E30F09">
              <w:t>Wartość musi być większa od zera.</w:t>
            </w:r>
          </w:p>
        </w:tc>
        <w:tc>
          <w:tcPr>
            <w:tcW w:w="1051" w:type="dxa"/>
          </w:tcPr>
          <w:p w14:paraId="699D1BBF" w14:textId="77777777" w:rsidR="00C11AAF" w:rsidRPr="009079F8" w:rsidRDefault="00C11AAF" w:rsidP="00F23355">
            <w:r w:rsidRPr="009079F8">
              <w:t>n..</w:t>
            </w:r>
            <w:r>
              <w:t>2</w:t>
            </w:r>
          </w:p>
        </w:tc>
      </w:tr>
      <w:tr w:rsidR="00C11AAF" w:rsidRPr="009079F8" w14:paraId="7556174B" w14:textId="77777777" w:rsidTr="008F741D">
        <w:trPr>
          <w:cantSplit/>
        </w:trPr>
        <w:tc>
          <w:tcPr>
            <w:tcW w:w="885" w:type="dxa"/>
            <w:gridSpan w:val="2"/>
          </w:tcPr>
          <w:p w14:paraId="3111F779" w14:textId="77777777" w:rsidR="00C11AAF" w:rsidRPr="009079F8" w:rsidRDefault="00C11AAF" w:rsidP="00F23355">
            <w:pPr>
              <w:rPr>
                <w:i/>
              </w:rPr>
            </w:pPr>
            <w:r>
              <w:rPr>
                <w:b/>
              </w:rPr>
              <w:lastRenderedPageBreak/>
              <w:t>4</w:t>
            </w:r>
          </w:p>
        </w:tc>
        <w:tc>
          <w:tcPr>
            <w:tcW w:w="3990" w:type="dxa"/>
          </w:tcPr>
          <w:p w14:paraId="194FB620" w14:textId="77777777" w:rsidR="00C11AAF" w:rsidRDefault="00C11AAF" w:rsidP="00F23355">
            <w:pPr>
              <w:keepNext/>
              <w:rPr>
                <w:b/>
                <w:szCs w:val="20"/>
              </w:rPr>
            </w:pPr>
            <w:r w:rsidRPr="009079F8">
              <w:rPr>
                <w:b/>
                <w:szCs w:val="20"/>
              </w:rPr>
              <w:t xml:space="preserve">PODMIOT </w:t>
            </w:r>
            <w:r>
              <w:rPr>
                <w:b/>
                <w:szCs w:val="20"/>
              </w:rPr>
              <w:t>Wysyłający</w:t>
            </w:r>
          </w:p>
          <w:p w14:paraId="220AA2F3" w14:textId="77777777" w:rsidR="00C11AAF" w:rsidRPr="009079F8" w:rsidRDefault="00C11AAF" w:rsidP="00F23355">
            <w:r>
              <w:rPr>
                <w:rFonts w:ascii="Courier New" w:hAnsi="Courier New" w:cs="Courier New"/>
                <w:noProof/>
                <w:color w:val="0000FF"/>
                <w:szCs w:val="20"/>
              </w:rPr>
              <w:t>ConsignorTrader</w:t>
            </w:r>
          </w:p>
        </w:tc>
        <w:tc>
          <w:tcPr>
            <w:tcW w:w="516" w:type="dxa"/>
            <w:gridSpan w:val="2"/>
          </w:tcPr>
          <w:p w14:paraId="0D19F608" w14:textId="77777777" w:rsidR="00C11AAF" w:rsidRPr="009079F8" w:rsidRDefault="00C11AAF" w:rsidP="00F23355">
            <w:pPr>
              <w:jc w:val="center"/>
            </w:pPr>
            <w:r>
              <w:rPr>
                <w:b/>
                <w:sz w:val="22"/>
                <w:szCs w:val="22"/>
              </w:rPr>
              <w:t>D</w:t>
            </w:r>
          </w:p>
        </w:tc>
        <w:tc>
          <w:tcPr>
            <w:tcW w:w="2906" w:type="dxa"/>
            <w:gridSpan w:val="2"/>
          </w:tcPr>
          <w:p w14:paraId="38005BC3" w14:textId="77777777" w:rsidR="00C11AAF" w:rsidRPr="00E51EDD" w:rsidRDefault="00C11AAF" w:rsidP="00F23355">
            <w:pPr>
              <w:pStyle w:val="pqiTabHead"/>
            </w:pPr>
            <w:r w:rsidRPr="00E51EDD">
              <w:t xml:space="preserve">- „R”, jeżeli typ podmiotu przekazującego komunikat </w:t>
            </w:r>
            <w:r w:rsidR="002A00FF">
              <w:br/>
            </w:r>
            <w:r w:rsidRPr="00E51EDD">
              <w:t xml:space="preserve">z pola 1a ma wartość „1 </w:t>
            </w:r>
            <w:r>
              <w:t>–</w:t>
            </w:r>
            <w:r w:rsidRPr="00E51EDD">
              <w:t xml:space="preserve"> Wysyłający”.</w:t>
            </w:r>
          </w:p>
          <w:p w14:paraId="00CD0CEE" w14:textId="77777777" w:rsidR="00C11AAF" w:rsidRPr="009079F8" w:rsidRDefault="00C11AAF" w:rsidP="00F23355">
            <w:r w:rsidRPr="00E51EDD">
              <w:rPr>
                <w:b/>
              </w:rPr>
              <w:t>- Nie stosuje się, jeżeli typ podmiotu przekazującego komunikat z pola 1a</w:t>
            </w:r>
            <w:r>
              <w:rPr>
                <w:b/>
              </w:rPr>
              <w:t xml:space="preserve"> ma wartość „2 </w:t>
            </w:r>
            <w:r>
              <w:t>–</w:t>
            </w:r>
            <w:r w:rsidRPr="00E51EDD">
              <w:rPr>
                <w:b/>
              </w:rPr>
              <w:t xml:space="preserve"> Odbierający”.</w:t>
            </w:r>
          </w:p>
        </w:tc>
        <w:tc>
          <w:tcPr>
            <w:tcW w:w="4196" w:type="dxa"/>
            <w:gridSpan w:val="2"/>
          </w:tcPr>
          <w:p w14:paraId="5575A5B4" w14:textId="77777777" w:rsidR="00C11AAF" w:rsidRPr="009079F8" w:rsidRDefault="00C11AAF" w:rsidP="00F23355">
            <w:pPr>
              <w:rPr>
                <w:lang w:eastAsia="en-GB"/>
              </w:rPr>
            </w:pPr>
          </w:p>
        </w:tc>
        <w:tc>
          <w:tcPr>
            <w:tcW w:w="1051" w:type="dxa"/>
          </w:tcPr>
          <w:p w14:paraId="1D62E0C8" w14:textId="77777777" w:rsidR="00C11AAF" w:rsidRPr="009079F8" w:rsidRDefault="00C11AAF" w:rsidP="00F23355">
            <w:r w:rsidRPr="0072755A">
              <w:rPr>
                <w:b/>
              </w:rPr>
              <w:t>1x</w:t>
            </w:r>
          </w:p>
        </w:tc>
      </w:tr>
      <w:tr w:rsidR="00C11AAF" w:rsidRPr="009079F8" w14:paraId="3DEC5D50" w14:textId="77777777" w:rsidTr="008F741D">
        <w:trPr>
          <w:cantSplit/>
        </w:trPr>
        <w:tc>
          <w:tcPr>
            <w:tcW w:w="885" w:type="dxa"/>
            <w:gridSpan w:val="2"/>
          </w:tcPr>
          <w:p w14:paraId="02C892C2" w14:textId="77777777" w:rsidR="00C11AAF" w:rsidRPr="009079F8" w:rsidRDefault="00C11AAF" w:rsidP="00F23355">
            <w:pPr>
              <w:rPr>
                <w:i/>
              </w:rPr>
            </w:pPr>
          </w:p>
        </w:tc>
        <w:tc>
          <w:tcPr>
            <w:tcW w:w="3990" w:type="dxa"/>
          </w:tcPr>
          <w:p w14:paraId="63B2CF5A" w14:textId="77777777" w:rsidR="00C11AAF" w:rsidRDefault="00C11AAF" w:rsidP="00F23355">
            <w:pPr>
              <w:pStyle w:val="pqiTabBody"/>
            </w:pPr>
            <w:r>
              <w:t>JĘZYK ELEMENTU</w:t>
            </w:r>
          </w:p>
          <w:p w14:paraId="5DC99659" w14:textId="77777777" w:rsidR="00C11AAF" w:rsidRPr="009079F8" w:rsidRDefault="00C11AAF" w:rsidP="00F23355">
            <w:r>
              <w:rPr>
                <w:rFonts w:ascii="Courier New" w:hAnsi="Courier New" w:cs="Courier New"/>
                <w:noProof/>
                <w:color w:val="0000FF"/>
              </w:rPr>
              <w:t>@language</w:t>
            </w:r>
          </w:p>
        </w:tc>
        <w:tc>
          <w:tcPr>
            <w:tcW w:w="516" w:type="dxa"/>
            <w:gridSpan w:val="2"/>
          </w:tcPr>
          <w:p w14:paraId="1999BF55" w14:textId="77777777" w:rsidR="00C11AAF" w:rsidRPr="009079F8" w:rsidRDefault="00C11AAF" w:rsidP="00F23355">
            <w:pPr>
              <w:jc w:val="center"/>
              <w:rPr>
                <w:szCs w:val="20"/>
              </w:rPr>
            </w:pPr>
            <w:r w:rsidRPr="009079F8">
              <w:t>R</w:t>
            </w:r>
          </w:p>
        </w:tc>
        <w:tc>
          <w:tcPr>
            <w:tcW w:w="2906" w:type="dxa"/>
            <w:gridSpan w:val="2"/>
          </w:tcPr>
          <w:p w14:paraId="3A4DE20B" w14:textId="77777777" w:rsidR="00C11AAF" w:rsidRPr="009079F8" w:rsidRDefault="00C11AAF" w:rsidP="00F23355"/>
        </w:tc>
        <w:tc>
          <w:tcPr>
            <w:tcW w:w="4196" w:type="dxa"/>
            <w:gridSpan w:val="2"/>
          </w:tcPr>
          <w:p w14:paraId="58E58262" w14:textId="77777777" w:rsidR="00C11AAF" w:rsidRDefault="00C11AAF" w:rsidP="00F23355">
            <w:pPr>
              <w:pStyle w:val="pqiTabBody"/>
            </w:pPr>
            <w:r>
              <w:t>Atrybut.</w:t>
            </w:r>
          </w:p>
          <w:p w14:paraId="77C7C0E4" w14:textId="754CFA31" w:rsidR="00DA6CC9" w:rsidRPr="009079F8" w:rsidRDefault="00C11AAF" w:rsidP="00F23355">
            <w:r>
              <w:t>Wartość ze słownika „</w:t>
            </w:r>
            <w:r w:rsidRPr="008C6FA2">
              <w:t xml:space="preserve">Kody języka (Language </w:t>
            </w:r>
            <w:proofErr w:type="spellStart"/>
            <w:r w:rsidRPr="008C6FA2">
              <w:t>codes</w:t>
            </w:r>
            <w:proofErr w:type="spellEnd"/>
            <w:r w:rsidRPr="008C6FA2">
              <w:t>)</w:t>
            </w:r>
            <w:r>
              <w:t>”.</w:t>
            </w:r>
          </w:p>
        </w:tc>
        <w:tc>
          <w:tcPr>
            <w:tcW w:w="1051" w:type="dxa"/>
          </w:tcPr>
          <w:p w14:paraId="453FDC1F" w14:textId="77777777" w:rsidR="00C11AAF" w:rsidRPr="009079F8" w:rsidRDefault="00C11AAF" w:rsidP="00F23355">
            <w:r w:rsidRPr="009079F8">
              <w:t>a2</w:t>
            </w:r>
          </w:p>
        </w:tc>
      </w:tr>
      <w:tr w:rsidR="00C11AAF" w:rsidRPr="009079F8" w14:paraId="3BC918E5" w14:textId="77777777" w:rsidTr="008F741D">
        <w:trPr>
          <w:cantSplit/>
        </w:trPr>
        <w:tc>
          <w:tcPr>
            <w:tcW w:w="450" w:type="dxa"/>
          </w:tcPr>
          <w:p w14:paraId="2FC4ADEA" w14:textId="77777777" w:rsidR="00C11AAF" w:rsidRPr="009079F8" w:rsidRDefault="00C11AAF" w:rsidP="00F23355">
            <w:pPr>
              <w:rPr>
                <w:b/>
              </w:rPr>
            </w:pPr>
          </w:p>
        </w:tc>
        <w:tc>
          <w:tcPr>
            <w:tcW w:w="435" w:type="dxa"/>
          </w:tcPr>
          <w:p w14:paraId="2750BA68" w14:textId="77777777" w:rsidR="00C11AAF" w:rsidRPr="009079F8" w:rsidRDefault="00C11AAF" w:rsidP="00F23355">
            <w:pPr>
              <w:rPr>
                <w:i/>
              </w:rPr>
            </w:pPr>
            <w:r w:rsidRPr="009079F8">
              <w:rPr>
                <w:i/>
              </w:rPr>
              <w:t>a</w:t>
            </w:r>
          </w:p>
        </w:tc>
        <w:tc>
          <w:tcPr>
            <w:tcW w:w="3990" w:type="dxa"/>
          </w:tcPr>
          <w:p w14:paraId="5F0BFDCC" w14:textId="77777777" w:rsidR="00C11AAF" w:rsidRDefault="00C11AAF" w:rsidP="00F23355">
            <w:pPr>
              <w:pStyle w:val="pqiTabBody"/>
            </w:pPr>
            <w:r w:rsidRPr="009079F8">
              <w:t>Numer akcyzow</w:t>
            </w:r>
            <w:r>
              <w:t>y</w:t>
            </w:r>
            <w:r w:rsidRPr="009079F8">
              <w:t xml:space="preserve"> podmiotu</w:t>
            </w:r>
          </w:p>
          <w:p w14:paraId="6A146907" w14:textId="77777777" w:rsidR="00C11AAF" w:rsidRPr="009079F8" w:rsidRDefault="00C11AAF" w:rsidP="00F23355">
            <w:r>
              <w:rPr>
                <w:rFonts w:ascii="Courier New" w:hAnsi="Courier New" w:cs="Courier New"/>
                <w:noProof/>
                <w:color w:val="0000FF"/>
              </w:rPr>
              <w:t>TraderExciseNumber</w:t>
            </w:r>
          </w:p>
        </w:tc>
        <w:tc>
          <w:tcPr>
            <w:tcW w:w="516" w:type="dxa"/>
            <w:gridSpan w:val="2"/>
          </w:tcPr>
          <w:p w14:paraId="2C0E1D4B" w14:textId="77777777" w:rsidR="00C11AAF" w:rsidRPr="009079F8" w:rsidRDefault="00C11AAF" w:rsidP="00F23355">
            <w:pPr>
              <w:jc w:val="center"/>
              <w:rPr>
                <w:szCs w:val="20"/>
              </w:rPr>
            </w:pPr>
            <w:r w:rsidRPr="009079F8">
              <w:t>R</w:t>
            </w:r>
          </w:p>
        </w:tc>
        <w:tc>
          <w:tcPr>
            <w:tcW w:w="2906" w:type="dxa"/>
            <w:gridSpan w:val="2"/>
          </w:tcPr>
          <w:p w14:paraId="3486815E" w14:textId="77777777" w:rsidR="00C11AAF" w:rsidRPr="009079F8" w:rsidRDefault="00C11AAF" w:rsidP="00F23355"/>
        </w:tc>
        <w:tc>
          <w:tcPr>
            <w:tcW w:w="4196" w:type="dxa"/>
            <w:gridSpan w:val="2"/>
          </w:tcPr>
          <w:p w14:paraId="271DB2B1" w14:textId="2808502A" w:rsidR="00DA6CC9" w:rsidRPr="009079F8" w:rsidRDefault="00C11AAF" w:rsidP="00C11AAF">
            <w:r w:rsidRPr="009079F8">
              <w:t xml:space="preserve">Należy podać ważny </w:t>
            </w:r>
            <w:r>
              <w:t>numer akcyzowy</w:t>
            </w:r>
            <w:r w:rsidRPr="009079F8">
              <w:t xml:space="preserve"> </w:t>
            </w:r>
            <w:r>
              <w:t xml:space="preserve">uprawnionego prowadzącego </w:t>
            </w:r>
            <w:r w:rsidRPr="009079F8">
              <w:t>skład podatkow</w:t>
            </w:r>
            <w:r>
              <w:t>y</w:t>
            </w:r>
            <w:r w:rsidRPr="009079F8">
              <w:t xml:space="preserve"> lub zarejestrowanego </w:t>
            </w:r>
            <w:r w:rsidR="00800199">
              <w:t>wysyłającego</w:t>
            </w:r>
            <w:r w:rsidRPr="009079F8">
              <w:t>.</w:t>
            </w:r>
          </w:p>
        </w:tc>
        <w:tc>
          <w:tcPr>
            <w:tcW w:w="1051" w:type="dxa"/>
          </w:tcPr>
          <w:p w14:paraId="395CE4FA" w14:textId="77777777" w:rsidR="00C11AAF" w:rsidRPr="009079F8" w:rsidRDefault="00C11AAF" w:rsidP="00F23355">
            <w:r w:rsidRPr="009079F8">
              <w:t>an13</w:t>
            </w:r>
          </w:p>
        </w:tc>
      </w:tr>
      <w:tr w:rsidR="00C11AAF" w:rsidRPr="009079F8" w14:paraId="02502C8F" w14:textId="77777777" w:rsidTr="008F741D">
        <w:trPr>
          <w:cantSplit/>
        </w:trPr>
        <w:tc>
          <w:tcPr>
            <w:tcW w:w="450" w:type="dxa"/>
          </w:tcPr>
          <w:p w14:paraId="2CCCED5F" w14:textId="77777777" w:rsidR="00C11AAF" w:rsidRPr="009079F8" w:rsidRDefault="00C11AAF" w:rsidP="00F23355">
            <w:pPr>
              <w:rPr>
                <w:b/>
              </w:rPr>
            </w:pPr>
          </w:p>
        </w:tc>
        <w:tc>
          <w:tcPr>
            <w:tcW w:w="435" w:type="dxa"/>
          </w:tcPr>
          <w:p w14:paraId="4CBB29BB" w14:textId="77777777" w:rsidR="00C11AAF" w:rsidRPr="009079F8" w:rsidRDefault="00C11AAF" w:rsidP="00F23355">
            <w:pPr>
              <w:rPr>
                <w:i/>
              </w:rPr>
            </w:pPr>
            <w:r w:rsidRPr="009079F8">
              <w:rPr>
                <w:i/>
              </w:rPr>
              <w:t>b</w:t>
            </w:r>
          </w:p>
        </w:tc>
        <w:tc>
          <w:tcPr>
            <w:tcW w:w="3990" w:type="dxa"/>
          </w:tcPr>
          <w:p w14:paraId="433CCB11" w14:textId="77777777" w:rsidR="00C11AAF" w:rsidRDefault="00C11AAF" w:rsidP="00F23355">
            <w:pPr>
              <w:pStyle w:val="pqiTabBody"/>
            </w:pPr>
            <w:r w:rsidRPr="009079F8">
              <w:t>Nazwa podmiotu</w:t>
            </w:r>
          </w:p>
          <w:p w14:paraId="0E4726BE" w14:textId="77777777" w:rsidR="00C11AAF" w:rsidRPr="009079F8" w:rsidRDefault="00C11AAF" w:rsidP="00F23355">
            <w:r>
              <w:rPr>
                <w:rFonts w:ascii="Courier New" w:hAnsi="Courier New" w:cs="Courier New"/>
                <w:noProof/>
                <w:color w:val="0000FF"/>
              </w:rPr>
              <w:t>TraderName</w:t>
            </w:r>
          </w:p>
        </w:tc>
        <w:tc>
          <w:tcPr>
            <w:tcW w:w="516" w:type="dxa"/>
            <w:gridSpan w:val="2"/>
          </w:tcPr>
          <w:p w14:paraId="5AA5F926" w14:textId="77777777" w:rsidR="00C11AAF" w:rsidRPr="009079F8" w:rsidRDefault="00C11AAF" w:rsidP="00F23355">
            <w:pPr>
              <w:jc w:val="center"/>
              <w:rPr>
                <w:szCs w:val="20"/>
              </w:rPr>
            </w:pPr>
            <w:r w:rsidRPr="009079F8">
              <w:t>R</w:t>
            </w:r>
          </w:p>
        </w:tc>
        <w:tc>
          <w:tcPr>
            <w:tcW w:w="2906" w:type="dxa"/>
            <w:gridSpan w:val="2"/>
          </w:tcPr>
          <w:p w14:paraId="2C541480" w14:textId="77777777" w:rsidR="00C11AAF" w:rsidRPr="009079F8" w:rsidRDefault="00C11AAF" w:rsidP="00F23355"/>
        </w:tc>
        <w:tc>
          <w:tcPr>
            <w:tcW w:w="4196" w:type="dxa"/>
            <w:gridSpan w:val="2"/>
          </w:tcPr>
          <w:p w14:paraId="30A34958" w14:textId="77777777" w:rsidR="00C11AAF" w:rsidRPr="009079F8" w:rsidRDefault="00C11AAF" w:rsidP="00F23355"/>
        </w:tc>
        <w:tc>
          <w:tcPr>
            <w:tcW w:w="1051" w:type="dxa"/>
          </w:tcPr>
          <w:p w14:paraId="03417C74" w14:textId="77777777" w:rsidR="00C11AAF" w:rsidRPr="009079F8" w:rsidRDefault="00C11AAF" w:rsidP="00F23355">
            <w:r w:rsidRPr="009079F8">
              <w:t>an..182</w:t>
            </w:r>
          </w:p>
        </w:tc>
      </w:tr>
      <w:tr w:rsidR="00C11AAF" w:rsidRPr="009079F8" w14:paraId="0A225B88" w14:textId="77777777" w:rsidTr="008F741D">
        <w:trPr>
          <w:cantSplit/>
        </w:trPr>
        <w:tc>
          <w:tcPr>
            <w:tcW w:w="450" w:type="dxa"/>
          </w:tcPr>
          <w:p w14:paraId="58CA2931" w14:textId="77777777" w:rsidR="00C11AAF" w:rsidRPr="009079F8" w:rsidRDefault="00C11AAF" w:rsidP="00F23355">
            <w:pPr>
              <w:rPr>
                <w:b/>
              </w:rPr>
            </w:pPr>
          </w:p>
        </w:tc>
        <w:tc>
          <w:tcPr>
            <w:tcW w:w="435" w:type="dxa"/>
          </w:tcPr>
          <w:p w14:paraId="5E9B12F6" w14:textId="77777777" w:rsidR="00C11AAF" w:rsidRPr="009079F8" w:rsidRDefault="00C11AAF" w:rsidP="00F23355">
            <w:pPr>
              <w:rPr>
                <w:i/>
              </w:rPr>
            </w:pPr>
            <w:r w:rsidRPr="009079F8">
              <w:rPr>
                <w:i/>
              </w:rPr>
              <w:t>c</w:t>
            </w:r>
          </w:p>
        </w:tc>
        <w:tc>
          <w:tcPr>
            <w:tcW w:w="3990" w:type="dxa"/>
          </w:tcPr>
          <w:p w14:paraId="7E335B94" w14:textId="77777777" w:rsidR="00C11AAF" w:rsidRDefault="00C11AAF" w:rsidP="00F23355">
            <w:pPr>
              <w:pStyle w:val="pqiTabBody"/>
            </w:pPr>
            <w:r w:rsidRPr="009079F8">
              <w:t>Ulica</w:t>
            </w:r>
          </w:p>
          <w:p w14:paraId="134D3268" w14:textId="77777777" w:rsidR="00C11AAF" w:rsidRPr="009079F8" w:rsidRDefault="00C11AAF" w:rsidP="00F23355">
            <w:r>
              <w:rPr>
                <w:rFonts w:ascii="Courier New" w:hAnsi="Courier New" w:cs="Courier New"/>
                <w:noProof/>
                <w:color w:val="0000FF"/>
              </w:rPr>
              <w:t>StreetName</w:t>
            </w:r>
          </w:p>
        </w:tc>
        <w:tc>
          <w:tcPr>
            <w:tcW w:w="516" w:type="dxa"/>
            <w:gridSpan w:val="2"/>
          </w:tcPr>
          <w:p w14:paraId="13937A27" w14:textId="77777777" w:rsidR="00C11AAF" w:rsidRPr="009079F8" w:rsidRDefault="00C11AAF" w:rsidP="00F23355">
            <w:pPr>
              <w:jc w:val="center"/>
              <w:rPr>
                <w:szCs w:val="20"/>
              </w:rPr>
            </w:pPr>
            <w:r w:rsidRPr="009079F8">
              <w:t>R</w:t>
            </w:r>
          </w:p>
        </w:tc>
        <w:tc>
          <w:tcPr>
            <w:tcW w:w="2906" w:type="dxa"/>
            <w:gridSpan w:val="2"/>
          </w:tcPr>
          <w:p w14:paraId="1BC1F0C1" w14:textId="77777777" w:rsidR="00C11AAF" w:rsidRPr="009079F8" w:rsidRDefault="00C11AAF" w:rsidP="00F23355"/>
        </w:tc>
        <w:tc>
          <w:tcPr>
            <w:tcW w:w="4196" w:type="dxa"/>
            <w:gridSpan w:val="2"/>
          </w:tcPr>
          <w:p w14:paraId="7A3DD3A2" w14:textId="77777777" w:rsidR="00C11AAF" w:rsidRPr="009079F8" w:rsidRDefault="00C11AAF" w:rsidP="00F23355"/>
        </w:tc>
        <w:tc>
          <w:tcPr>
            <w:tcW w:w="1051" w:type="dxa"/>
          </w:tcPr>
          <w:p w14:paraId="30ECDE8C" w14:textId="77777777" w:rsidR="00C11AAF" w:rsidRPr="009079F8" w:rsidRDefault="00C11AAF" w:rsidP="00F23355">
            <w:r w:rsidRPr="009079F8">
              <w:t>an..65</w:t>
            </w:r>
          </w:p>
        </w:tc>
      </w:tr>
      <w:tr w:rsidR="00C11AAF" w:rsidRPr="009079F8" w14:paraId="022BE0B8" w14:textId="77777777" w:rsidTr="008F741D">
        <w:trPr>
          <w:cantSplit/>
        </w:trPr>
        <w:tc>
          <w:tcPr>
            <w:tcW w:w="450" w:type="dxa"/>
          </w:tcPr>
          <w:p w14:paraId="631E2C7F" w14:textId="77777777" w:rsidR="00C11AAF" w:rsidRPr="009079F8" w:rsidRDefault="00C11AAF" w:rsidP="00F23355">
            <w:pPr>
              <w:rPr>
                <w:b/>
              </w:rPr>
            </w:pPr>
          </w:p>
        </w:tc>
        <w:tc>
          <w:tcPr>
            <w:tcW w:w="435" w:type="dxa"/>
          </w:tcPr>
          <w:p w14:paraId="179DF7E7" w14:textId="77777777" w:rsidR="00C11AAF" w:rsidRPr="009079F8" w:rsidRDefault="00C11AAF" w:rsidP="00F23355">
            <w:pPr>
              <w:rPr>
                <w:i/>
              </w:rPr>
            </w:pPr>
            <w:r w:rsidRPr="009079F8">
              <w:rPr>
                <w:i/>
              </w:rPr>
              <w:t>d</w:t>
            </w:r>
          </w:p>
        </w:tc>
        <w:tc>
          <w:tcPr>
            <w:tcW w:w="3990" w:type="dxa"/>
          </w:tcPr>
          <w:p w14:paraId="223C24BF" w14:textId="77777777" w:rsidR="00C11AAF" w:rsidRDefault="00C11AAF" w:rsidP="00F23355">
            <w:pPr>
              <w:pStyle w:val="pqiTabBody"/>
            </w:pPr>
            <w:r w:rsidRPr="009079F8">
              <w:t>Numer domu</w:t>
            </w:r>
          </w:p>
          <w:p w14:paraId="785A8654" w14:textId="77777777" w:rsidR="00C11AAF" w:rsidRPr="009079F8" w:rsidRDefault="00C11AAF" w:rsidP="00F23355">
            <w:r>
              <w:rPr>
                <w:rFonts w:ascii="Courier New" w:hAnsi="Courier New" w:cs="Courier New"/>
                <w:noProof/>
                <w:color w:val="0000FF"/>
              </w:rPr>
              <w:t>StreetNumber</w:t>
            </w:r>
          </w:p>
        </w:tc>
        <w:tc>
          <w:tcPr>
            <w:tcW w:w="516" w:type="dxa"/>
            <w:gridSpan w:val="2"/>
          </w:tcPr>
          <w:p w14:paraId="43E047A4" w14:textId="77777777" w:rsidR="00C11AAF" w:rsidRPr="009079F8" w:rsidRDefault="00C11AAF" w:rsidP="00F23355">
            <w:pPr>
              <w:jc w:val="center"/>
              <w:rPr>
                <w:szCs w:val="20"/>
              </w:rPr>
            </w:pPr>
            <w:r w:rsidRPr="009079F8">
              <w:t>O</w:t>
            </w:r>
          </w:p>
        </w:tc>
        <w:tc>
          <w:tcPr>
            <w:tcW w:w="2906" w:type="dxa"/>
            <w:gridSpan w:val="2"/>
          </w:tcPr>
          <w:p w14:paraId="0E2933A0" w14:textId="77777777" w:rsidR="00C11AAF" w:rsidRPr="009079F8" w:rsidRDefault="00C11AAF" w:rsidP="00F23355"/>
        </w:tc>
        <w:tc>
          <w:tcPr>
            <w:tcW w:w="4196" w:type="dxa"/>
            <w:gridSpan w:val="2"/>
          </w:tcPr>
          <w:p w14:paraId="5DAE3AD1" w14:textId="77777777" w:rsidR="00C11AAF" w:rsidRPr="009079F8" w:rsidRDefault="00C11AAF" w:rsidP="00F23355"/>
        </w:tc>
        <w:tc>
          <w:tcPr>
            <w:tcW w:w="1051" w:type="dxa"/>
          </w:tcPr>
          <w:p w14:paraId="00135EE3" w14:textId="77777777" w:rsidR="00C11AAF" w:rsidRPr="009079F8" w:rsidRDefault="00C11AAF" w:rsidP="00F23355">
            <w:r w:rsidRPr="009079F8">
              <w:t>an..11</w:t>
            </w:r>
          </w:p>
        </w:tc>
      </w:tr>
      <w:tr w:rsidR="00C11AAF" w:rsidRPr="009079F8" w14:paraId="3E9A8506" w14:textId="77777777" w:rsidTr="008F741D">
        <w:trPr>
          <w:cantSplit/>
        </w:trPr>
        <w:tc>
          <w:tcPr>
            <w:tcW w:w="450" w:type="dxa"/>
          </w:tcPr>
          <w:p w14:paraId="68589370" w14:textId="77777777" w:rsidR="00C11AAF" w:rsidRPr="009079F8" w:rsidRDefault="00C11AAF" w:rsidP="00F23355">
            <w:pPr>
              <w:rPr>
                <w:b/>
              </w:rPr>
            </w:pPr>
          </w:p>
        </w:tc>
        <w:tc>
          <w:tcPr>
            <w:tcW w:w="435" w:type="dxa"/>
          </w:tcPr>
          <w:p w14:paraId="291D17B5" w14:textId="77777777" w:rsidR="00C11AAF" w:rsidRPr="009079F8" w:rsidRDefault="00C11AAF" w:rsidP="00F23355">
            <w:pPr>
              <w:rPr>
                <w:i/>
              </w:rPr>
            </w:pPr>
            <w:r w:rsidRPr="009079F8">
              <w:rPr>
                <w:i/>
              </w:rPr>
              <w:t>e</w:t>
            </w:r>
          </w:p>
        </w:tc>
        <w:tc>
          <w:tcPr>
            <w:tcW w:w="3990" w:type="dxa"/>
          </w:tcPr>
          <w:p w14:paraId="5C235138" w14:textId="77777777" w:rsidR="00C11AAF" w:rsidRDefault="00C11AAF" w:rsidP="00F23355">
            <w:pPr>
              <w:pStyle w:val="pqiTabBody"/>
            </w:pPr>
            <w:r w:rsidRPr="009079F8">
              <w:t>Kod pocztowy</w:t>
            </w:r>
          </w:p>
          <w:p w14:paraId="51EFC2B6" w14:textId="77777777" w:rsidR="00C11AAF" w:rsidRPr="009079F8" w:rsidRDefault="00C11AAF" w:rsidP="00F23355">
            <w:r>
              <w:rPr>
                <w:rFonts w:ascii="Courier New" w:hAnsi="Courier New" w:cs="Courier New"/>
                <w:noProof/>
                <w:color w:val="0000FF"/>
              </w:rPr>
              <w:t>Postcode</w:t>
            </w:r>
          </w:p>
        </w:tc>
        <w:tc>
          <w:tcPr>
            <w:tcW w:w="516" w:type="dxa"/>
            <w:gridSpan w:val="2"/>
          </w:tcPr>
          <w:p w14:paraId="760D9322" w14:textId="77777777" w:rsidR="00C11AAF" w:rsidRPr="009079F8" w:rsidRDefault="00C11AAF" w:rsidP="00F23355">
            <w:pPr>
              <w:jc w:val="center"/>
              <w:rPr>
                <w:szCs w:val="20"/>
              </w:rPr>
            </w:pPr>
            <w:r w:rsidRPr="009079F8">
              <w:t>R</w:t>
            </w:r>
          </w:p>
        </w:tc>
        <w:tc>
          <w:tcPr>
            <w:tcW w:w="2906" w:type="dxa"/>
            <w:gridSpan w:val="2"/>
          </w:tcPr>
          <w:p w14:paraId="01D28973" w14:textId="77777777" w:rsidR="00C11AAF" w:rsidRPr="009079F8" w:rsidRDefault="00C11AAF" w:rsidP="00F23355"/>
        </w:tc>
        <w:tc>
          <w:tcPr>
            <w:tcW w:w="4196" w:type="dxa"/>
            <w:gridSpan w:val="2"/>
          </w:tcPr>
          <w:p w14:paraId="04EFAB44" w14:textId="77777777" w:rsidR="00C11AAF" w:rsidRPr="009079F8" w:rsidRDefault="00C11AAF" w:rsidP="00F23355"/>
        </w:tc>
        <w:tc>
          <w:tcPr>
            <w:tcW w:w="1051" w:type="dxa"/>
          </w:tcPr>
          <w:p w14:paraId="798A02CE" w14:textId="77777777" w:rsidR="00C11AAF" w:rsidRPr="009079F8" w:rsidRDefault="00C11AAF" w:rsidP="00F23355">
            <w:r w:rsidRPr="009079F8">
              <w:t>an..10</w:t>
            </w:r>
          </w:p>
        </w:tc>
      </w:tr>
      <w:tr w:rsidR="00C11AAF" w:rsidRPr="009079F8" w14:paraId="54AA7A64" w14:textId="77777777" w:rsidTr="008F741D">
        <w:trPr>
          <w:cantSplit/>
        </w:trPr>
        <w:tc>
          <w:tcPr>
            <w:tcW w:w="450" w:type="dxa"/>
          </w:tcPr>
          <w:p w14:paraId="48EE0CF9" w14:textId="77777777" w:rsidR="00C11AAF" w:rsidRPr="009079F8" w:rsidRDefault="00C11AAF" w:rsidP="00F23355">
            <w:pPr>
              <w:rPr>
                <w:b/>
              </w:rPr>
            </w:pPr>
          </w:p>
        </w:tc>
        <w:tc>
          <w:tcPr>
            <w:tcW w:w="435" w:type="dxa"/>
          </w:tcPr>
          <w:p w14:paraId="6F748578" w14:textId="77777777" w:rsidR="00C11AAF" w:rsidRPr="009079F8" w:rsidRDefault="00C11AAF" w:rsidP="00F23355">
            <w:pPr>
              <w:rPr>
                <w:i/>
              </w:rPr>
            </w:pPr>
            <w:r w:rsidRPr="009079F8">
              <w:rPr>
                <w:i/>
              </w:rPr>
              <w:t>f</w:t>
            </w:r>
          </w:p>
        </w:tc>
        <w:tc>
          <w:tcPr>
            <w:tcW w:w="3990" w:type="dxa"/>
          </w:tcPr>
          <w:p w14:paraId="643144B4" w14:textId="77777777" w:rsidR="00C11AAF" w:rsidRDefault="00C11AAF" w:rsidP="00F23355">
            <w:pPr>
              <w:pStyle w:val="pqiTabBody"/>
            </w:pPr>
            <w:r w:rsidRPr="009079F8">
              <w:t>Miejscowość</w:t>
            </w:r>
          </w:p>
          <w:p w14:paraId="51258DD3" w14:textId="77777777" w:rsidR="00C11AAF" w:rsidRPr="009079F8" w:rsidRDefault="00C11AAF" w:rsidP="00F23355">
            <w:r>
              <w:rPr>
                <w:rFonts w:ascii="Courier New" w:hAnsi="Courier New" w:cs="Courier New"/>
                <w:noProof/>
                <w:color w:val="0000FF"/>
              </w:rPr>
              <w:t>City</w:t>
            </w:r>
          </w:p>
        </w:tc>
        <w:tc>
          <w:tcPr>
            <w:tcW w:w="516" w:type="dxa"/>
            <w:gridSpan w:val="2"/>
          </w:tcPr>
          <w:p w14:paraId="28BEA8BA" w14:textId="77777777" w:rsidR="00C11AAF" w:rsidRPr="009079F8" w:rsidRDefault="00C11AAF" w:rsidP="00F23355">
            <w:pPr>
              <w:jc w:val="center"/>
              <w:rPr>
                <w:szCs w:val="20"/>
              </w:rPr>
            </w:pPr>
            <w:r w:rsidRPr="009079F8">
              <w:t>R</w:t>
            </w:r>
          </w:p>
        </w:tc>
        <w:tc>
          <w:tcPr>
            <w:tcW w:w="2906" w:type="dxa"/>
            <w:gridSpan w:val="2"/>
          </w:tcPr>
          <w:p w14:paraId="355BAF94" w14:textId="77777777" w:rsidR="00C11AAF" w:rsidRPr="009079F8" w:rsidRDefault="00C11AAF" w:rsidP="00F23355"/>
        </w:tc>
        <w:tc>
          <w:tcPr>
            <w:tcW w:w="4196" w:type="dxa"/>
            <w:gridSpan w:val="2"/>
          </w:tcPr>
          <w:p w14:paraId="196B8999" w14:textId="77777777" w:rsidR="00C11AAF" w:rsidRPr="009079F8" w:rsidRDefault="00C11AAF" w:rsidP="00F23355"/>
        </w:tc>
        <w:tc>
          <w:tcPr>
            <w:tcW w:w="1051" w:type="dxa"/>
          </w:tcPr>
          <w:p w14:paraId="4D8A7B56" w14:textId="77777777" w:rsidR="00C11AAF" w:rsidRPr="009079F8" w:rsidRDefault="00C11AAF" w:rsidP="00F23355">
            <w:r w:rsidRPr="009079F8">
              <w:t>an..50</w:t>
            </w:r>
          </w:p>
        </w:tc>
      </w:tr>
      <w:tr w:rsidR="00C11AAF" w:rsidRPr="009079F8" w14:paraId="4AA7C063" w14:textId="77777777" w:rsidTr="008F741D">
        <w:trPr>
          <w:cantSplit/>
        </w:trPr>
        <w:tc>
          <w:tcPr>
            <w:tcW w:w="885" w:type="dxa"/>
            <w:gridSpan w:val="2"/>
          </w:tcPr>
          <w:p w14:paraId="2B263A9A" w14:textId="77777777" w:rsidR="00C11AAF" w:rsidRPr="009079F8" w:rsidRDefault="00C11AAF" w:rsidP="00F23355">
            <w:pPr>
              <w:rPr>
                <w:i/>
              </w:rPr>
            </w:pPr>
            <w:r>
              <w:rPr>
                <w:b/>
              </w:rPr>
              <w:t>5</w:t>
            </w:r>
          </w:p>
        </w:tc>
        <w:tc>
          <w:tcPr>
            <w:tcW w:w="3990" w:type="dxa"/>
          </w:tcPr>
          <w:p w14:paraId="74A2EB7A" w14:textId="77777777" w:rsidR="00C11AAF" w:rsidRDefault="00C11AAF" w:rsidP="00F23355">
            <w:pPr>
              <w:keepNext/>
              <w:rPr>
                <w:b/>
                <w:szCs w:val="20"/>
              </w:rPr>
            </w:pPr>
            <w:r>
              <w:rPr>
                <w:b/>
              </w:rPr>
              <w:t>Wyjaśnienia</w:t>
            </w:r>
          </w:p>
          <w:p w14:paraId="293096BE" w14:textId="77777777" w:rsidR="00C11AAF" w:rsidRPr="004A2A49" w:rsidRDefault="00C11AAF" w:rsidP="00F23355">
            <w:pPr>
              <w:rPr>
                <w:rFonts w:ascii="Courier New" w:hAnsi="Courier New" w:cs="Courier New"/>
                <w:noProof/>
                <w:color w:val="0000FF"/>
                <w:szCs w:val="20"/>
              </w:rPr>
            </w:pPr>
            <w:r w:rsidRPr="004A2A49">
              <w:rPr>
                <w:rFonts w:ascii="Courier New" w:hAnsi="Courier New" w:cs="Courier New"/>
                <w:noProof/>
                <w:color w:val="0000FF"/>
                <w:szCs w:val="20"/>
              </w:rPr>
              <w:t>Analysis</w:t>
            </w:r>
          </w:p>
        </w:tc>
        <w:tc>
          <w:tcPr>
            <w:tcW w:w="516" w:type="dxa"/>
            <w:gridSpan w:val="2"/>
          </w:tcPr>
          <w:p w14:paraId="4813AE65" w14:textId="77777777" w:rsidR="00C11AAF" w:rsidRPr="009079F8" w:rsidRDefault="00780DC3" w:rsidP="00780DC3">
            <w:pPr>
              <w:jc w:val="center"/>
              <w:rPr>
                <w:szCs w:val="20"/>
              </w:rPr>
            </w:pPr>
            <w:r>
              <w:rPr>
                <w:b/>
                <w:szCs w:val="20"/>
              </w:rPr>
              <w:t>D</w:t>
            </w:r>
          </w:p>
        </w:tc>
        <w:tc>
          <w:tcPr>
            <w:tcW w:w="2906" w:type="dxa"/>
            <w:gridSpan w:val="2"/>
          </w:tcPr>
          <w:p w14:paraId="36163B73" w14:textId="77777777" w:rsidR="00C11AAF" w:rsidRPr="009079F8" w:rsidRDefault="00A22C33" w:rsidP="00F23355">
            <w:r w:rsidRPr="005732E5">
              <w:rPr>
                <w:b/>
              </w:rPr>
              <w:t>Co najmniej jeden z elementów</w:t>
            </w:r>
            <w:r>
              <w:rPr>
                <w:b/>
              </w:rPr>
              <w:t>:</w:t>
            </w:r>
            <w:r w:rsidRPr="005732E5">
              <w:rPr>
                <w:b/>
              </w:rPr>
              <w:t xml:space="preserve"> „Analysis” lub „</w:t>
            </w:r>
            <w:proofErr w:type="spellStart"/>
            <w:r w:rsidRPr="005732E5">
              <w:rPr>
                <w:b/>
              </w:rPr>
              <w:t>BodyAnalysis</w:t>
            </w:r>
            <w:proofErr w:type="spellEnd"/>
            <w:r w:rsidRPr="005732E5">
              <w:rPr>
                <w:b/>
              </w:rPr>
              <w:t>” musi być obecny.</w:t>
            </w:r>
          </w:p>
        </w:tc>
        <w:tc>
          <w:tcPr>
            <w:tcW w:w="4196" w:type="dxa"/>
            <w:gridSpan w:val="2"/>
          </w:tcPr>
          <w:p w14:paraId="0DF36DB1" w14:textId="77777777" w:rsidR="00C11AAF" w:rsidRPr="009079F8" w:rsidRDefault="00C11AAF" w:rsidP="00F23355"/>
        </w:tc>
        <w:tc>
          <w:tcPr>
            <w:tcW w:w="1051" w:type="dxa"/>
          </w:tcPr>
          <w:p w14:paraId="4EC3DAA5" w14:textId="77777777" w:rsidR="00C11AAF" w:rsidRPr="009079F8" w:rsidRDefault="00C11AAF" w:rsidP="00F23355">
            <w:r w:rsidRPr="00A33BA5">
              <w:rPr>
                <w:b/>
              </w:rPr>
              <w:t>1x</w:t>
            </w:r>
          </w:p>
        </w:tc>
      </w:tr>
      <w:tr w:rsidR="00C11AAF" w:rsidRPr="009079F8" w14:paraId="073F251B" w14:textId="77777777" w:rsidTr="008F741D">
        <w:trPr>
          <w:cantSplit/>
        </w:trPr>
        <w:tc>
          <w:tcPr>
            <w:tcW w:w="450" w:type="dxa"/>
          </w:tcPr>
          <w:p w14:paraId="208C64A4" w14:textId="77777777" w:rsidR="00C11AAF" w:rsidRPr="009079F8" w:rsidRDefault="00C11AAF" w:rsidP="00F23355">
            <w:pPr>
              <w:rPr>
                <w:b/>
              </w:rPr>
            </w:pPr>
          </w:p>
        </w:tc>
        <w:tc>
          <w:tcPr>
            <w:tcW w:w="435" w:type="dxa"/>
          </w:tcPr>
          <w:p w14:paraId="44FDB6C7" w14:textId="77777777" w:rsidR="00C11AAF" w:rsidRPr="009079F8" w:rsidRDefault="00C11AAF" w:rsidP="00F23355">
            <w:pPr>
              <w:rPr>
                <w:i/>
              </w:rPr>
            </w:pPr>
            <w:r>
              <w:rPr>
                <w:i/>
              </w:rPr>
              <w:t>a</w:t>
            </w:r>
          </w:p>
        </w:tc>
        <w:tc>
          <w:tcPr>
            <w:tcW w:w="3990" w:type="dxa"/>
          </w:tcPr>
          <w:p w14:paraId="5459C9E8" w14:textId="77777777" w:rsidR="00C11AAF" w:rsidRDefault="00C11AAF" w:rsidP="00F23355">
            <w:r>
              <w:t>Data wyjaśnień</w:t>
            </w:r>
          </w:p>
          <w:p w14:paraId="13A3AC6A" w14:textId="77777777" w:rsidR="00C11AAF" w:rsidRPr="004A2A49" w:rsidRDefault="00C11AAF" w:rsidP="00F23355">
            <w:pPr>
              <w:rPr>
                <w:rFonts w:ascii="Courier New" w:hAnsi="Courier New" w:cs="Courier New"/>
                <w:noProof/>
                <w:color w:val="0000FF"/>
                <w:szCs w:val="20"/>
              </w:rPr>
            </w:pPr>
            <w:r w:rsidRPr="004A2A49">
              <w:rPr>
                <w:rFonts w:ascii="Courier New" w:hAnsi="Courier New" w:cs="Courier New"/>
                <w:noProof/>
                <w:color w:val="0000FF"/>
                <w:szCs w:val="20"/>
              </w:rPr>
              <w:t>DateOfAnalysis</w:t>
            </w:r>
          </w:p>
        </w:tc>
        <w:tc>
          <w:tcPr>
            <w:tcW w:w="516" w:type="dxa"/>
            <w:gridSpan w:val="2"/>
          </w:tcPr>
          <w:p w14:paraId="091A1DE7" w14:textId="77777777" w:rsidR="00C11AAF" w:rsidRPr="009079F8" w:rsidRDefault="00C11AAF" w:rsidP="00F23355">
            <w:pPr>
              <w:jc w:val="center"/>
              <w:rPr>
                <w:szCs w:val="20"/>
              </w:rPr>
            </w:pPr>
            <w:r w:rsidRPr="009079F8">
              <w:t>R</w:t>
            </w:r>
          </w:p>
        </w:tc>
        <w:tc>
          <w:tcPr>
            <w:tcW w:w="2906" w:type="dxa"/>
            <w:gridSpan w:val="2"/>
          </w:tcPr>
          <w:p w14:paraId="49F9CDA8" w14:textId="77777777" w:rsidR="00C11AAF" w:rsidRPr="009079F8" w:rsidRDefault="00C11AAF" w:rsidP="00F23355"/>
        </w:tc>
        <w:tc>
          <w:tcPr>
            <w:tcW w:w="4196" w:type="dxa"/>
            <w:gridSpan w:val="2"/>
          </w:tcPr>
          <w:p w14:paraId="0F537C5A" w14:textId="77777777" w:rsidR="00C11AAF" w:rsidRPr="009079F8" w:rsidRDefault="00C11AAF" w:rsidP="00F23355"/>
        </w:tc>
        <w:tc>
          <w:tcPr>
            <w:tcW w:w="1051" w:type="dxa"/>
          </w:tcPr>
          <w:p w14:paraId="10D645C4" w14:textId="77777777" w:rsidR="00C11AAF" w:rsidRPr="009079F8" w:rsidRDefault="00C11AAF" w:rsidP="00F23355">
            <w:proofErr w:type="spellStart"/>
            <w:r w:rsidRPr="009079F8">
              <w:t>date</w:t>
            </w:r>
            <w:proofErr w:type="spellEnd"/>
          </w:p>
        </w:tc>
      </w:tr>
      <w:tr w:rsidR="00C11AAF" w:rsidRPr="009079F8" w14:paraId="676C54AC" w14:textId="77777777" w:rsidTr="008F741D">
        <w:trPr>
          <w:cantSplit/>
        </w:trPr>
        <w:tc>
          <w:tcPr>
            <w:tcW w:w="450" w:type="dxa"/>
          </w:tcPr>
          <w:p w14:paraId="1C7F396E" w14:textId="77777777" w:rsidR="00C11AAF" w:rsidRPr="009079F8" w:rsidRDefault="00C11AAF" w:rsidP="00F23355">
            <w:pPr>
              <w:rPr>
                <w:b/>
              </w:rPr>
            </w:pPr>
          </w:p>
        </w:tc>
        <w:tc>
          <w:tcPr>
            <w:tcW w:w="435" w:type="dxa"/>
          </w:tcPr>
          <w:p w14:paraId="57CAE26A" w14:textId="77777777" w:rsidR="00C11AAF" w:rsidRPr="009079F8" w:rsidRDefault="00C11AAF" w:rsidP="00F23355">
            <w:pPr>
              <w:rPr>
                <w:i/>
              </w:rPr>
            </w:pPr>
            <w:r>
              <w:rPr>
                <w:i/>
              </w:rPr>
              <w:t>b</w:t>
            </w:r>
          </w:p>
        </w:tc>
        <w:tc>
          <w:tcPr>
            <w:tcW w:w="3990" w:type="dxa"/>
          </w:tcPr>
          <w:p w14:paraId="1D5CD1DB" w14:textId="77777777" w:rsidR="00C11AAF" w:rsidRDefault="00C11AAF" w:rsidP="00F23355">
            <w:r>
              <w:t>Ogólne wyjaśnienia</w:t>
            </w:r>
          </w:p>
          <w:p w14:paraId="0CEB6DC4" w14:textId="77777777" w:rsidR="00C11AAF" w:rsidRPr="004A2A49" w:rsidRDefault="00C11AAF" w:rsidP="00F23355">
            <w:pPr>
              <w:rPr>
                <w:rFonts w:ascii="Courier New" w:hAnsi="Courier New" w:cs="Courier New"/>
                <w:noProof/>
                <w:color w:val="0000FF"/>
                <w:szCs w:val="20"/>
              </w:rPr>
            </w:pPr>
            <w:r w:rsidRPr="004A2A49">
              <w:rPr>
                <w:rFonts w:ascii="Courier New" w:hAnsi="Courier New" w:cs="Courier New"/>
                <w:noProof/>
                <w:color w:val="0000FF"/>
                <w:szCs w:val="20"/>
              </w:rPr>
              <w:t>GlobalExplanation</w:t>
            </w:r>
          </w:p>
        </w:tc>
        <w:tc>
          <w:tcPr>
            <w:tcW w:w="516" w:type="dxa"/>
            <w:gridSpan w:val="2"/>
          </w:tcPr>
          <w:p w14:paraId="3EDEBC50" w14:textId="3CD3AFE0" w:rsidR="00C11AAF" w:rsidRPr="009079F8" w:rsidRDefault="00FB29BF" w:rsidP="00F23355">
            <w:pPr>
              <w:jc w:val="center"/>
              <w:rPr>
                <w:szCs w:val="20"/>
              </w:rPr>
            </w:pPr>
            <w:r>
              <w:t>R</w:t>
            </w:r>
          </w:p>
        </w:tc>
        <w:tc>
          <w:tcPr>
            <w:tcW w:w="2906" w:type="dxa"/>
            <w:gridSpan w:val="2"/>
          </w:tcPr>
          <w:p w14:paraId="01EB272D" w14:textId="77777777" w:rsidR="00C11AAF" w:rsidRPr="009079F8" w:rsidRDefault="00C11AAF" w:rsidP="00F23355"/>
        </w:tc>
        <w:tc>
          <w:tcPr>
            <w:tcW w:w="4196" w:type="dxa"/>
            <w:gridSpan w:val="2"/>
          </w:tcPr>
          <w:p w14:paraId="354AA238" w14:textId="77777777" w:rsidR="00C11AAF" w:rsidRPr="009079F8" w:rsidRDefault="00C11AAF" w:rsidP="00F23355"/>
        </w:tc>
        <w:tc>
          <w:tcPr>
            <w:tcW w:w="1051" w:type="dxa"/>
          </w:tcPr>
          <w:p w14:paraId="0B3E1305" w14:textId="77777777" w:rsidR="00C11AAF" w:rsidRPr="009079F8" w:rsidRDefault="00C11AAF" w:rsidP="00F23355">
            <w:r>
              <w:t>an..350</w:t>
            </w:r>
          </w:p>
        </w:tc>
      </w:tr>
      <w:tr w:rsidR="00C11AAF" w:rsidRPr="009079F8" w14:paraId="4EB9EB96" w14:textId="77777777" w:rsidTr="008F741D">
        <w:trPr>
          <w:cantSplit/>
        </w:trPr>
        <w:tc>
          <w:tcPr>
            <w:tcW w:w="885" w:type="dxa"/>
            <w:gridSpan w:val="2"/>
          </w:tcPr>
          <w:p w14:paraId="41F92A9E" w14:textId="77777777" w:rsidR="00C11AAF" w:rsidRDefault="00C11AAF" w:rsidP="00F23355">
            <w:pPr>
              <w:rPr>
                <w:b/>
              </w:rPr>
            </w:pPr>
          </w:p>
        </w:tc>
        <w:tc>
          <w:tcPr>
            <w:tcW w:w="3990" w:type="dxa"/>
          </w:tcPr>
          <w:p w14:paraId="0EE4CAF7" w14:textId="77777777" w:rsidR="00C11AAF" w:rsidRDefault="00C11AAF" w:rsidP="00F23355">
            <w:pPr>
              <w:pStyle w:val="pqiTabBody"/>
            </w:pPr>
            <w:r>
              <w:t>JĘZYK ELEMENTU</w:t>
            </w:r>
            <w:r w:rsidRPr="009079F8">
              <w:t xml:space="preserve"> </w:t>
            </w:r>
          </w:p>
          <w:p w14:paraId="7A4B17DB" w14:textId="77777777" w:rsidR="00C11AAF" w:rsidRDefault="00C11AAF" w:rsidP="00F23355">
            <w:pPr>
              <w:keepNext/>
              <w:rPr>
                <w:b/>
              </w:rPr>
            </w:pPr>
            <w:r>
              <w:rPr>
                <w:rFonts w:ascii="Courier New" w:hAnsi="Courier New" w:cs="Courier New"/>
                <w:noProof/>
                <w:color w:val="0000FF"/>
              </w:rPr>
              <w:t>@language</w:t>
            </w:r>
          </w:p>
        </w:tc>
        <w:tc>
          <w:tcPr>
            <w:tcW w:w="516" w:type="dxa"/>
            <w:gridSpan w:val="2"/>
          </w:tcPr>
          <w:p w14:paraId="2DDF1A41" w14:textId="200EEEC8" w:rsidR="00C11AAF" w:rsidRDefault="00FB29BF" w:rsidP="00F23355">
            <w:pPr>
              <w:jc w:val="center"/>
              <w:rPr>
                <w:b/>
                <w:szCs w:val="20"/>
              </w:rPr>
            </w:pPr>
            <w:r>
              <w:t>R</w:t>
            </w:r>
          </w:p>
        </w:tc>
        <w:tc>
          <w:tcPr>
            <w:tcW w:w="2906" w:type="dxa"/>
            <w:gridSpan w:val="2"/>
          </w:tcPr>
          <w:p w14:paraId="62FF0674" w14:textId="09CF8C76" w:rsidR="00C11AAF" w:rsidRPr="000F2006" w:rsidRDefault="00C11AAF" w:rsidP="00FB29BF">
            <w:pPr>
              <w:pStyle w:val="pqiTabHead"/>
              <w:rPr>
                <w:b w:val="0"/>
              </w:rPr>
            </w:pPr>
          </w:p>
        </w:tc>
        <w:tc>
          <w:tcPr>
            <w:tcW w:w="4196" w:type="dxa"/>
            <w:gridSpan w:val="2"/>
          </w:tcPr>
          <w:p w14:paraId="6CA77DFC" w14:textId="77777777" w:rsidR="00C11AAF" w:rsidRPr="000F2006" w:rsidRDefault="00C11AAF" w:rsidP="00F23355">
            <w:pPr>
              <w:pStyle w:val="pqiTabBody"/>
            </w:pPr>
            <w:r w:rsidRPr="000F2006">
              <w:t>Atrybut.</w:t>
            </w:r>
          </w:p>
          <w:p w14:paraId="70991153" w14:textId="09C33B3E" w:rsidR="00DA6CC9" w:rsidRPr="000F2006" w:rsidRDefault="00C11AAF" w:rsidP="00F23355">
            <w:r w:rsidRPr="000F2006">
              <w:t xml:space="preserve">Wartość ze słownika „Kody języka (Language </w:t>
            </w:r>
            <w:proofErr w:type="spellStart"/>
            <w:r w:rsidRPr="000F2006">
              <w:t>codes</w:t>
            </w:r>
            <w:proofErr w:type="spellEnd"/>
            <w:r w:rsidRPr="000F2006">
              <w:t>)”.</w:t>
            </w:r>
          </w:p>
        </w:tc>
        <w:tc>
          <w:tcPr>
            <w:tcW w:w="1051" w:type="dxa"/>
          </w:tcPr>
          <w:p w14:paraId="3B3A82D5" w14:textId="77777777" w:rsidR="00C11AAF" w:rsidRDefault="00C11AAF" w:rsidP="00F23355">
            <w:pPr>
              <w:rPr>
                <w:b/>
              </w:rPr>
            </w:pPr>
            <w:r w:rsidRPr="009079F8">
              <w:t>a2</w:t>
            </w:r>
          </w:p>
        </w:tc>
      </w:tr>
      <w:tr w:rsidR="00C11AAF" w:rsidRPr="009079F8" w14:paraId="73C3377B" w14:textId="77777777" w:rsidTr="008F741D">
        <w:trPr>
          <w:cantSplit/>
        </w:trPr>
        <w:tc>
          <w:tcPr>
            <w:tcW w:w="885" w:type="dxa"/>
            <w:gridSpan w:val="2"/>
          </w:tcPr>
          <w:p w14:paraId="4D8FBAE6" w14:textId="77777777" w:rsidR="00C11AAF" w:rsidRPr="009079F8" w:rsidRDefault="00C11AAF" w:rsidP="00F23355">
            <w:pPr>
              <w:rPr>
                <w:i/>
              </w:rPr>
            </w:pPr>
            <w:r>
              <w:rPr>
                <w:b/>
              </w:rPr>
              <w:t>6</w:t>
            </w:r>
          </w:p>
        </w:tc>
        <w:tc>
          <w:tcPr>
            <w:tcW w:w="3990" w:type="dxa"/>
          </w:tcPr>
          <w:p w14:paraId="1E01E87E" w14:textId="77777777" w:rsidR="00C11AAF" w:rsidRDefault="00C11AAF" w:rsidP="00F23355">
            <w:pPr>
              <w:keepNext/>
              <w:rPr>
                <w:b/>
                <w:szCs w:val="20"/>
              </w:rPr>
            </w:pPr>
            <w:r>
              <w:rPr>
                <w:b/>
              </w:rPr>
              <w:t>Szczegóły wyjaśnienia</w:t>
            </w:r>
          </w:p>
          <w:p w14:paraId="4A40E292" w14:textId="77777777" w:rsidR="00C11AAF" w:rsidRPr="00CB7571" w:rsidRDefault="00C11AAF" w:rsidP="00F23355">
            <w:pPr>
              <w:rPr>
                <w:rFonts w:ascii="Courier New" w:hAnsi="Courier New" w:cs="Courier New"/>
                <w:noProof/>
                <w:color w:val="0000FF"/>
                <w:szCs w:val="20"/>
              </w:rPr>
            </w:pPr>
            <w:r w:rsidRPr="00CB7571">
              <w:rPr>
                <w:rFonts w:ascii="Courier New" w:hAnsi="Courier New" w:cs="Courier New"/>
                <w:noProof/>
                <w:color w:val="0000FF"/>
                <w:szCs w:val="20"/>
              </w:rPr>
              <w:t>BodyAnalysis</w:t>
            </w:r>
          </w:p>
        </w:tc>
        <w:tc>
          <w:tcPr>
            <w:tcW w:w="516" w:type="dxa"/>
            <w:gridSpan w:val="2"/>
          </w:tcPr>
          <w:p w14:paraId="3640C8BE" w14:textId="77777777" w:rsidR="00C11AAF" w:rsidRPr="009079F8" w:rsidRDefault="00780DC3" w:rsidP="00780DC3">
            <w:pPr>
              <w:jc w:val="center"/>
              <w:rPr>
                <w:szCs w:val="20"/>
              </w:rPr>
            </w:pPr>
            <w:r>
              <w:rPr>
                <w:b/>
                <w:szCs w:val="20"/>
              </w:rPr>
              <w:t>D</w:t>
            </w:r>
          </w:p>
        </w:tc>
        <w:tc>
          <w:tcPr>
            <w:tcW w:w="2906" w:type="dxa"/>
            <w:gridSpan w:val="2"/>
          </w:tcPr>
          <w:p w14:paraId="6E61E25C" w14:textId="77777777" w:rsidR="00C11AAF" w:rsidRPr="00952785" w:rsidRDefault="008D1599" w:rsidP="00F23355">
            <w:pPr>
              <w:pStyle w:val="pqiTabHead"/>
              <w:rPr>
                <w:b w:val="0"/>
              </w:rPr>
            </w:pPr>
            <w:r>
              <w:t>Co najmniej jeden z elementów: „Analysis” lub „</w:t>
            </w:r>
            <w:proofErr w:type="spellStart"/>
            <w:r>
              <w:t>BodyAnalysis</w:t>
            </w:r>
            <w:proofErr w:type="spellEnd"/>
            <w:r>
              <w:t>” musi być obecny.</w:t>
            </w:r>
          </w:p>
        </w:tc>
        <w:tc>
          <w:tcPr>
            <w:tcW w:w="4196" w:type="dxa"/>
            <w:gridSpan w:val="2"/>
          </w:tcPr>
          <w:p w14:paraId="3C35CC3F" w14:textId="77777777" w:rsidR="00C11AAF" w:rsidRPr="009079F8" w:rsidRDefault="00C11AAF" w:rsidP="00F23355"/>
        </w:tc>
        <w:tc>
          <w:tcPr>
            <w:tcW w:w="1051" w:type="dxa"/>
          </w:tcPr>
          <w:p w14:paraId="76E96B38" w14:textId="77777777" w:rsidR="00C11AAF" w:rsidRPr="009079F8" w:rsidRDefault="00C11AAF" w:rsidP="00F23355">
            <w:r>
              <w:rPr>
                <w:b/>
              </w:rPr>
              <w:t>999</w:t>
            </w:r>
            <w:r w:rsidRPr="00A33BA5">
              <w:rPr>
                <w:b/>
              </w:rPr>
              <w:t>x</w:t>
            </w:r>
          </w:p>
        </w:tc>
      </w:tr>
      <w:tr w:rsidR="00C11AAF" w:rsidRPr="009079F8" w14:paraId="3D6C99C6" w14:textId="77777777" w:rsidTr="008F741D">
        <w:trPr>
          <w:cantSplit/>
        </w:trPr>
        <w:tc>
          <w:tcPr>
            <w:tcW w:w="450" w:type="dxa"/>
          </w:tcPr>
          <w:p w14:paraId="23345881" w14:textId="77777777" w:rsidR="00C11AAF" w:rsidRPr="009079F8" w:rsidRDefault="00C11AAF" w:rsidP="00F23355">
            <w:pPr>
              <w:rPr>
                <w:b/>
              </w:rPr>
            </w:pPr>
          </w:p>
        </w:tc>
        <w:tc>
          <w:tcPr>
            <w:tcW w:w="435" w:type="dxa"/>
          </w:tcPr>
          <w:p w14:paraId="2A341938" w14:textId="77777777" w:rsidR="00C11AAF" w:rsidRPr="009079F8" w:rsidRDefault="00C11AAF" w:rsidP="00F23355">
            <w:pPr>
              <w:rPr>
                <w:i/>
              </w:rPr>
            </w:pPr>
            <w:r>
              <w:rPr>
                <w:i/>
              </w:rPr>
              <w:t>a</w:t>
            </w:r>
          </w:p>
        </w:tc>
        <w:tc>
          <w:tcPr>
            <w:tcW w:w="3990" w:type="dxa"/>
          </w:tcPr>
          <w:p w14:paraId="2BB83058" w14:textId="77777777" w:rsidR="00C11AAF" w:rsidRDefault="00C11AAF" w:rsidP="00F23355">
            <w:r w:rsidRPr="009079F8">
              <w:t>Kod wyrobu akcyzowego</w:t>
            </w:r>
          </w:p>
          <w:p w14:paraId="54235FE2" w14:textId="77777777" w:rsidR="00C11AAF" w:rsidRPr="00952785" w:rsidRDefault="00C11AAF" w:rsidP="00F23355">
            <w:pPr>
              <w:rPr>
                <w:rFonts w:ascii="Courier New" w:hAnsi="Courier New" w:cs="Courier New"/>
                <w:noProof/>
                <w:color w:val="0000FF"/>
                <w:szCs w:val="20"/>
              </w:rPr>
            </w:pPr>
            <w:r>
              <w:rPr>
                <w:rFonts w:ascii="Courier New" w:hAnsi="Courier New" w:cs="Courier New"/>
                <w:noProof/>
                <w:color w:val="0000FF"/>
                <w:szCs w:val="20"/>
              </w:rPr>
              <w:t>ExciseProductCode</w:t>
            </w:r>
          </w:p>
        </w:tc>
        <w:tc>
          <w:tcPr>
            <w:tcW w:w="516" w:type="dxa"/>
            <w:gridSpan w:val="2"/>
          </w:tcPr>
          <w:p w14:paraId="6C22389E" w14:textId="77777777" w:rsidR="00C11AAF" w:rsidRPr="009079F8" w:rsidRDefault="00C11AAF" w:rsidP="00F23355">
            <w:pPr>
              <w:jc w:val="center"/>
              <w:rPr>
                <w:szCs w:val="20"/>
              </w:rPr>
            </w:pPr>
            <w:r w:rsidRPr="009079F8">
              <w:t>R</w:t>
            </w:r>
          </w:p>
        </w:tc>
        <w:tc>
          <w:tcPr>
            <w:tcW w:w="2906" w:type="dxa"/>
            <w:gridSpan w:val="2"/>
          </w:tcPr>
          <w:p w14:paraId="77E2E53B" w14:textId="77777777" w:rsidR="00C11AAF" w:rsidRPr="009079F8" w:rsidRDefault="00C11AAF" w:rsidP="00F23355"/>
        </w:tc>
        <w:tc>
          <w:tcPr>
            <w:tcW w:w="4196" w:type="dxa"/>
            <w:gridSpan w:val="2"/>
          </w:tcPr>
          <w:p w14:paraId="5680EE8F" w14:textId="60651F73" w:rsidR="00DA6CC9" w:rsidRPr="009079F8" w:rsidRDefault="00C11AAF" w:rsidP="00F23355">
            <w:r w:rsidRPr="009079F8">
              <w:t>Należy podać właści</w:t>
            </w:r>
            <w:r>
              <w:t>wy kod wyrobu akcyzowego, zob. słowniki „Wyroby akcyzowe (</w:t>
            </w:r>
            <w:proofErr w:type="spellStart"/>
            <w:r>
              <w:t>Excise</w:t>
            </w:r>
            <w:proofErr w:type="spellEnd"/>
            <w:r>
              <w:t xml:space="preserve"> products)” i </w:t>
            </w:r>
            <w:r>
              <w:rPr>
                <w:lang w:eastAsia="en-GB"/>
              </w:rPr>
              <w:t>„Polskie w</w:t>
            </w:r>
            <w:r>
              <w:t>yroby akcyzowe (</w:t>
            </w:r>
            <w:proofErr w:type="spellStart"/>
            <w:r>
              <w:t>Polish</w:t>
            </w:r>
            <w:proofErr w:type="spellEnd"/>
            <w:r>
              <w:t xml:space="preserve"> </w:t>
            </w:r>
            <w:proofErr w:type="spellStart"/>
            <w:r>
              <w:t>excise</w:t>
            </w:r>
            <w:proofErr w:type="spellEnd"/>
            <w:r>
              <w:t xml:space="preserve"> products)”.</w:t>
            </w:r>
          </w:p>
        </w:tc>
        <w:tc>
          <w:tcPr>
            <w:tcW w:w="1051" w:type="dxa"/>
          </w:tcPr>
          <w:p w14:paraId="2B4CD3F8" w14:textId="77777777" w:rsidR="00C11AAF" w:rsidRPr="009079F8" w:rsidRDefault="00C11AAF" w:rsidP="00F23355">
            <w:r w:rsidRPr="009079F8">
              <w:t>an4</w:t>
            </w:r>
          </w:p>
        </w:tc>
      </w:tr>
      <w:tr w:rsidR="00C11AAF" w:rsidRPr="009079F8" w14:paraId="6092CA81" w14:textId="77777777" w:rsidTr="008F741D">
        <w:trPr>
          <w:cantSplit/>
        </w:trPr>
        <w:tc>
          <w:tcPr>
            <w:tcW w:w="450" w:type="dxa"/>
          </w:tcPr>
          <w:p w14:paraId="0A54221E" w14:textId="77777777" w:rsidR="00C11AAF" w:rsidRPr="009079F8" w:rsidRDefault="00C11AAF" w:rsidP="00F23355">
            <w:pPr>
              <w:rPr>
                <w:b/>
              </w:rPr>
            </w:pPr>
          </w:p>
        </w:tc>
        <w:tc>
          <w:tcPr>
            <w:tcW w:w="435" w:type="dxa"/>
          </w:tcPr>
          <w:p w14:paraId="58AD7C90" w14:textId="77777777" w:rsidR="00C11AAF" w:rsidRDefault="00C11AAF" w:rsidP="00F23355">
            <w:pPr>
              <w:rPr>
                <w:i/>
              </w:rPr>
            </w:pPr>
            <w:r>
              <w:rPr>
                <w:i/>
              </w:rPr>
              <w:t>b</w:t>
            </w:r>
          </w:p>
        </w:tc>
        <w:tc>
          <w:tcPr>
            <w:tcW w:w="3990" w:type="dxa"/>
          </w:tcPr>
          <w:p w14:paraId="12908BD6" w14:textId="77777777" w:rsidR="00C11AAF" w:rsidRDefault="00C11AAF" w:rsidP="00F23355">
            <w:pPr>
              <w:rPr>
                <w:szCs w:val="20"/>
              </w:rPr>
            </w:pPr>
            <w:r w:rsidRPr="004B72DF">
              <w:rPr>
                <w:szCs w:val="20"/>
              </w:rPr>
              <w:t>Numer identyfikacyjny pozycji towarowej</w:t>
            </w:r>
          </w:p>
          <w:p w14:paraId="4E515D51" w14:textId="77777777" w:rsidR="00C11AAF" w:rsidRDefault="00C11AAF" w:rsidP="00F23355">
            <w:r>
              <w:rPr>
                <w:rFonts w:ascii="Courier New" w:hAnsi="Courier New" w:cs="Courier New"/>
                <w:noProof/>
                <w:color w:val="0000FF"/>
                <w:szCs w:val="20"/>
              </w:rPr>
              <w:t>BodyRecordUniqueReference</w:t>
            </w:r>
          </w:p>
        </w:tc>
        <w:tc>
          <w:tcPr>
            <w:tcW w:w="516" w:type="dxa"/>
            <w:gridSpan w:val="2"/>
          </w:tcPr>
          <w:p w14:paraId="2275DEB2" w14:textId="77777777" w:rsidR="00C11AAF" w:rsidRDefault="00C11AAF" w:rsidP="00F23355">
            <w:pPr>
              <w:jc w:val="center"/>
              <w:rPr>
                <w:szCs w:val="20"/>
              </w:rPr>
            </w:pPr>
            <w:r w:rsidRPr="009079F8">
              <w:t>R</w:t>
            </w:r>
          </w:p>
        </w:tc>
        <w:tc>
          <w:tcPr>
            <w:tcW w:w="2906" w:type="dxa"/>
            <w:gridSpan w:val="2"/>
          </w:tcPr>
          <w:p w14:paraId="1EED0638" w14:textId="77777777" w:rsidR="00C11AAF" w:rsidRPr="009079F8" w:rsidRDefault="00396591" w:rsidP="00F23355">
            <w:r>
              <w:t>Wartość musi być większa od zera.</w:t>
            </w:r>
          </w:p>
        </w:tc>
        <w:tc>
          <w:tcPr>
            <w:tcW w:w="4196" w:type="dxa"/>
            <w:gridSpan w:val="2"/>
          </w:tcPr>
          <w:p w14:paraId="061444A0" w14:textId="48EDC7B9" w:rsidR="00C11AAF" w:rsidRDefault="00C11AAF" w:rsidP="00F23355">
            <w:pPr>
              <w:pStyle w:val="pqiTabBody"/>
            </w:pPr>
            <w:r w:rsidRPr="009079F8">
              <w:t xml:space="preserve">Należy podać </w:t>
            </w:r>
            <w:r>
              <w:t>niepowtarzalny</w:t>
            </w:r>
            <w:r w:rsidRPr="009079F8">
              <w:t xml:space="preserve"> numer </w:t>
            </w:r>
            <w:r>
              <w:t>identyfikacyjny pozycji towarowej w </w:t>
            </w:r>
            <w:r w:rsidRPr="009079F8">
              <w:t xml:space="preserve">powiązanym dokumencie e-AD (pole 17a </w:t>
            </w:r>
            <w:r>
              <w:t>w dokumencie e-AD</w:t>
            </w:r>
            <w:r w:rsidRPr="009079F8">
              <w:t xml:space="preserve">) odnoszącym się do wyrobu akcyzowego, </w:t>
            </w:r>
            <w:r>
              <w:t>którego dotyczą szczegóły wyjaśnienia</w:t>
            </w:r>
            <w:r w:rsidRPr="009079F8">
              <w:t>.</w:t>
            </w:r>
          </w:p>
        </w:tc>
        <w:tc>
          <w:tcPr>
            <w:tcW w:w="1051" w:type="dxa"/>
          </w:tcPr>
          <w:p w14:paraId="52995D08" w14:textId="77777777" w:rsidR="00C11AAF" w:rsidRPr="009079F8" w:rsidRDefault="00C11AAF" w:rsidP="00F23355">
            <w:r w:rsidRPr="009079F8">
              <w:t>n..3</w:t>
            </w:r>
          </w:p>
        </w:tc>
      </w:tr>
      <w:tr w:rsidR="00C11AAF" w:rsidRPr="009079F8" w14:paraId="027A0BC9" w14:textId="77777777" w:rsidTr="008F741D">
        <w:trPr>
          <w:cantSplit/>
        </w:trPr>
        <w:tc>
          <w:tcPr>
            <w:tcW w:w="450" w:type="dxa"/>
          </w:tcPr>
          <w:p w14:paraId="7A6FA574" w14:textId="77777777" w:rsidR="00C11AAF" w:rsidRPr="009079F8" w:rsidRDefault="00C11AAF" w:rsidP="00F23355">
            <w:pPr>
              <w:rPr>
                <w:b/>
              </w:rPr>
            </w:pPr>
          </w:p>
        </w:tc>
        <w:tc>
          <w:tcPr>
            <w:tcW w:w="435" w:type="dxa"/>
          </w:tcPr>
          <w:p w14:paraId="282B573E" w14:textId="77777777" w:rsidR="00C11AAF" w:rsidRPr="009079F8" w:rsidRDefault="00C11AAF" w:rsidP="00F23355">
            <w:pPr>
              <w:rPr>
                <w:i/>
              </w:rPr>
            </w:pPr>
            <w:r w:rsidRPr="009079F8">
              <w:rPr>
                <w:i/>
              </w:rPr>
              <w:t>c</w:t>
            </w:r>
          </w:p>
        </w:tc>
        <w:tc>
          <w:tcPr>
            <w:tcW w:w="3990" w:type="dxa"/>
          </w:tcPr>
          <w:p w14:paraId="21BEA1FE" w14:textId="77777777" w:rsidR="00C11AAF" w:rsidRDefault="00C11AAF" w:rsidP="00F23355">
            <w:r>
              <w:t>Wyjaśnienie</w:t>
            </w:r>
          </w:p>
          <w:p w14:paraId="29595728" w14:textId="77777777" w:rsidR="00C11AAF" w:rsidRPr="003C4E6F" w:rsidRDefault="00C11AAF" w:rsidP="00F23355">
            <w:pPr>
              <w:rPr>
                <w:rFonts w:ascii="Courier New" w:hAnsi="Courier New" w:cs="Courier New"/>
                <w:noProof/>
                <w:color w:val="0000FF"/>
                <w:szCs w:val="20"/>
              </w:rPr>
            </w:pPr>
            <w:r w:rsidRPr="003C4E6F">
              <w:rPr>
                <w:rFonts w:ascii="Courier New" w:hAnsi="Courier New" w:cs="Courier New"/>
                <w:noProof/>
                <w:color w:val="0000FF"/>
                <w:szCs w:val="20"/>
              </w:rPr>
              <w:t>Explanation</w:t>
            </w:r>
          </w:p>
        </w:tc>
        <w:tc>
          <w:tcPr>
            <w:tcW w:w="516" w:type="dxa"/>
            <w:gridSpan w:val="2"/>
          </w:tcPr>
          <w:p w14:paraId="637150C0" w14:textId="7A4C4515" w:rsidR="00C11AAF" w:rsidRDefault="00FB29BF" w:rsidP="00F23355">
            <w:pPr>
              <w:jc w:val="center"/>
            </w:pPr>
            <w:r>
              <w:t>R</w:t>
            </w:r>
          </w:p>
        </w:tc>
        <w:tc>
          <w:tcPr>
            <w:tcW w:w="2906" w:type="dxa"/>
            <w:gridSpan w:val="2"/>
          </w:tcPr>
          <w:p w14:paraId="0D33D0EF" w14:textId="77777777" w:rsidR="00C11AAF" w:rsidRDefault="00C11AAF" w:rsidP="00F23355">
            <w:pPr>
              <w:pStyle w:val="pqiTabBody"/>
            </w:pPr>
          </w:p>
        </w:tc>
        <w:tc>
          <w:tcPr>
            <w:tcW w:w="4196" w:type="dxa"/>
            <w:gridSpan w:val="2"/>
          </w:tcPr>
          <w:p w14:paraId="17E32BFB" w14:textId="77777777" w:rsidR="00C11AAF" w:rsidRDefault="00C11AAF" w:rsidP="00F23355">
            <w:pPr>
              <w:pStyle w:val="pqiTabBody"/>
            </w:pPr>
          </w:p>
        </w:tc>
        <w:tc>
          <w:tcPr>
            <w:tcW w:w="1051" w:type="dxa"/>
          </w:tcPr>
          <w:p w14:paraId="011AF6C8" w14:textId="77777777" w:rsidR="00C11AAF" w:rsidRPr="009079F8" w:rsidRDefault="00C11AAF" w:rsidP="00F23355">
            <w:r>
              <w:t>an..350</w:t>
            </w:r>
          </w:p>
        </w:tc>
      </w:tr>
      <w:tr w:rsidR="00C11AAF" w:rsidRPr="009079F8" w14:paraId="39EC9415" w14:textId="77777777" w:rsidTr="008F741D">
        <w:trPr>
          <w:cantSplit/>
        </w:trPr>
        <w:tc>
          <w:tcPr>
            <w:tcW w:w="885" w:type="dxa"/>
            <w:gridSpan w:val="2"/>
          </w:tcPr>
          <w:p w14:paraId="1F22C92F" w14:textId="77777777" w:rsidR="00C11AAF" w:rsidRPr="009079F8" w:rsidRDefault="00C11AAF" w:rsidP="00F23355">
            <w:pPr>
              <w:rPr>
                <w:i/>
              </w:rPr>
            </w:pPr>
          </w:p>
        </w:tc>
        <w:tc>
          <w:tcPr>
            <w:tcW w:w="3990" w:type="dxa"/>
          </w:tcPr>
          <w:p w14:paraId="148CC0AA" w14:textId="77777777" w:rsidR="00C11AAF" w:rsidRDefault="00C11AAF" w:rsidP="00F23355">
            <w:pPr>
              <w:pStyle w:val="pqiTabBody"/>
            </w:pPr>
            <w:r>
              <w:t>JĘZYK ELEMENTU</w:t>
            </w:r>
            <w:r w:rsidRPr="009079F8">
              <w:t xml:space="preserve"> </w:t>
            </w:r>
          </w:p>
          <w:p w14:paraId="76C807DE" w14:textId="77777777" w:rsidR="00C11AAF" w:rsidRDefault="00C11AAF" w:rsidP="00F23355">
            <w:r>
              <w:rPr>
                <w:rFonts w:ascii="Courier New" w:hAnsi="Courier New" w:cs="Courier New"/>
                <w:noProof/>
                <w:color w:val="0000FF"/>
              </w:rPr>
              <w:t>@language</w:t>
            </w:r>
          </w:p>
        </w:tc>
        <w:tc>
          <w:tcPr>
            <w:tcW w:w="516" w:type="dxa"/>
            <w:gridSpan w:val="2"/>
          </w:tcPr>
          <w:p w14:paraId="72E2CA7E" w14:textId="5B033C00" w:rsidR="00C11AAF" w:rsidRDefault="00FB29BF" w:rsidP="00F23355">
            <w:pPr>
              <w:jc w:val="center"/>
            </w:pPr>
            <w:r>
              <w:t>R</w:t>
            </w:r>
          </w:p>
        </w:tc>
        <w:tc>
          <w:tcPr>
            <w:tcW w:w="2906" w:type="dxa"/>
            <w:gridSpan w:val="2"/>
          </w:tcPr>
          <w:p w14:paraId="017F2928" w14:textId="313453C1" w:rsidR="00C11AAF" w:rsidRPr="003C4E6F" w:rsidRDefault="00C11AAF" w:rsidP="00F23355">
            <w:pPr>
              <w:pStyle w:val="pqiTabBody"/>
            </w:pPr>
          </w:p>
        </w:tc>
        <w:tc>
          <w:tcPr>
            <w:tcW w:w="4196" w:type="dxa"/>
            <w:gridSpan w:val="2"/>
          </w:tcPr>
          <w:p w14:paraId="065A8DDF" w14:textId="77777777" w:rsidR="00C11AAF" w:rsidRDefault="00C11AAF" w:rsidP="00F23355">
            <w:pPr>
              <w:pStyle w:val="pqiTabBody"/>
            </w:pPr>
            <w:r>
              <w:t>Atrybut.</w:t>
            </w:r>
          </w:p>
          <w:p w14:paraId="5B01492D" w14:textId="5DEADDB2" w:rsidR="00DA6CC9" w:rsidRPr="009079F8" w:rsidRDefault="00C11AAF" w:rsidP="00F23355">
            <w:pPr>
              <w:pStyle w:val="pqiTabBody"/>
            </w:pPr>
            <w:r>
              <w:t>Wartość ze słownika „</w:t>
            </w:r>
            <w:r w:rsidRPr="008C6FA2">
              <w:t xml:space="preserve">Kody języka (Language </w:t>
            </w:r>
            <w:proofErr w:type="spellStart"/>
            <w:r w:rsidRPr="008C6FA2">
              <w:t>codes</w:t>
            </w:r>
            <w:proofErr w:type="spellEnd"/>
            <w:r w:rsidRPr="008C6FA2">
              <w:t>)</w:t>
            </w:r>
            <w:r>
              <w:t>”.</w:t>
            </w:r>
          </w:p>
        </w:tc>
        <w:tc>
          <w:tcPr>
            <w:tcW w:w="1051" w:type="dxa"/>
          </w:tcPr>
          <w:p w14:paraId="5B612C47" w14:textId="77777777" w:rsidR="00C11AAF" w:rsidRPr="009079F8" w:rsidRDefault="00C11AAF" w:rsidP="00F23355">
            <w:r w:rsidRPr="009079F8">
              <w:t>a2</w:t>
            </w:r>
          </w:p>
        </w:tc>
      </w:tr>
      <w:tr w:rsidR="00C11AAF" w:rsidRPr="009079F8" w14:paraId="565BBC78" w14:textId="77777777" w:rsidTr="008F741D">
        <w:trPr>
          <w:cantSplit/>
        </w:trPr>
        <w:tc>
          <w:tcPr>
            <w:tcW w:w="450" w:type="dxa"/>
          </w:tcPr>
          <w:p w14:paraId="43F9BFDF" w14:textId="77777777" w:rsidR="00C11AAF" w:rsidRPr="009079F8" w:rsidRDefault="00C11AAF" w:rsidP="00F23355">
            <w:pPr>
              <w:rPr>
                <w:b/>
              </w:rPr>
            </w:pPr>
          </w:p>
        </w:tc>
        <w:tc>
          <w:tcPr>
            <w:tcW w:w="435" w:type="dxa"/>
          </w:tcPr>
          <w:p w14:paraId="5F42AA79" w14:textId="77777777" w:rsidR="00C11AAF" w:rsidRPr="009079F8" w:rsidRDefault="00C11AAF" w:rsidP="00F23355">
            <w:pPr>
              <w:rPr>
                <w:i/>
              </w:rPr>
            </w:pPr>
            <w:r>
              <w:rPr>
                <w:i/>
              </w:rPr>
              <w:t>d</w:t>
            </w:r>
          </w:p>
        </w:tc>
        <w:tc>
          <w:tcPr>
            <w:tcW w:w="3990" w:type="dxa"/>
          </w:tcPr>
          <w:p w14:paraId="1B92C358" w14:textId="77777777" w:rsidR="00C11AAF" w:rsidRDefault="00C11AAF" w:rsidP="00F23355">
            <w:pPr>
              <w:rPr>
                <w:szCs w:val="20"/>
              </w:rPr>
            </w:pPr>
            <w:r>
              <w:rPr>
                <w:szCs w:val="20"/>
              </w:rPr>
              <w:t>Właściwa ilość</w:t>
            </w:r>
          </w:p>
          <w:p w14:paraId="685CC335" w14:textId="77777777" w:rsidR="00C11AAF" w:rsidRPr="003C4E6F" w:rsidRDefault="00C11AAF" w:rsidP="00F23355">
            <w:pPr>
              <w:rPr>
                <w:rFonts w:ascii="Courier New" w:hAnsi="Courier New" w:cs="Courier New"/>
                <w:noProof/>
                <w:color w:val="0000FF"/>
                <w:szCs w:val="20"/>
              </w:rPr>
            </w:pPr>
            <w:r w:rsidRPr="003C4E6F">
              <w:rPr>
                <w:rFonts w:ascii="Courier New" w:hAnsi="Courier New" w:cs="Courier New"/>
                <w:noProof/>
                <w:color w:val="0000FF"/>
                <w:szCs w:val="20"/>
              </w:rPr>
              <w:t>ActualQuantity</w:t>
            </w:r>
          </w:p>
        </w:tc>
        <w:tc>
          <w:tcPr>
            <w:tcW w:w="516" w:type="dxa"/>
            <w:gridSpan w:val="2"/>
          </w:tcPr>
          <w:p w14:paraId="49B9C9F4" w14:textId="77777777" w:rsidR="00C11AAF" w:rsidRDefault="00C11AAF" w:rsidP="00F23355">
            <w:pPr>
              <w:jc w:val="center"/>
            </w:pPr>
            <w:r>
              <w:t>O</w:t>
            </w:r>
          </w:p>
        </w:tc>
        <w:tc>
          <w:tcPr>
            <w:tcW w:w="2906" w:type="dxa"/>
            <w:gridSpan w:val="2"/>
          </w:tcPr>
          <w:p w14:paraId="77857F96" w14:textId="77777777" w:rsidR="00C11AAF" w:rsidRDefault="00C11AAF" w:rsidP="00F23355">
            <w:pPr>
              <w:pStyle w:val="pqiTabBody"/>
            </w:pPr>
          </w:p>
        </w:tc>
        <w:tc>
          <w:tcPr>
            <w:tcW w:w="4196" w:type="dxa"/>
            <w:gridSpan w:val="2"/>
          </w:tcPr>
          <w:p w14:paraId="577C978D" w14:textId="77777777" w:rsidR="00C11AAF" w:rsidRPr="009079F8" w:rsidRDefault="00C11AAF" w:rsidP="00F23355">
            <w:pPr>
              <w:pStyle w:val="pqiTabBody"/>
            </w:pPr>
            <w:r>
              <w:t>Właściwa ilość, która została wysłana do odbierającego</w:t>
            </w:r>
            <w:r w:rsidRPr="009079F8">
              <w:t>:</w:t>
            </w:r>
            <w:r w:rsidR="00E30F09">
              <w:t xml:space="preserve"> Wartość musi być większa od zera.</w:t>
            </w:r>
          </w:p>
        </w:tc>
        <w:tc>
          <w:tcPr>
            <w:tcW w:w="1051" w:type="dxa"/>
          </w:tcPr>
          <w:p w14:paraId="61CED204" w14:textId="77777777" w:rsidR="00C11AAF" w:rsidRPr="009079F8" w:rsidRDefault="00C11AAF" w:rsidP="00F23355">
            <w:r w:rsidRPr="009079F8">
              <w:t>n..15,3</w:t>
            </w:r>
          </w:p>
        </w:tc>
      </w:tr>
    </w:tbl>
    <w:p w14:paraId="63629919" w14:textId="0FCE18E1" w:rsidR="008633F3" w:rsidRDefault="00C11AAF">
      <w:pPr>
        <w:pStyle w:val="pqiChpHeadNum2"/>
      </w:pPr>
      <w:bookmarkStart w:id="2665" w:name="_Toc503186331"/>
      <w:bookmarkStart w:id="2666" w:name="_Toc503290198"/>
      <w:bookmarkStart w:id="2667" w:name="_Toc274813578"/>
      <w:bookmarkStart w:id="2668" w:name="_Toc275526064"/>
      <w:bookmarkStart w:id="2669" w:name="_Toc277868864"/>
      <w:bookmarkStart w:id="2670" w:name="_Toc278041533"/>
      <w:bookmarkStart w:id="2671" w:name="_Toc274813587"/>
      <w:bookmarkStart w:id="2672" w:name="_Toc275526073"/>
      <w:bookmarkStart w:id="2673" w:name="_Toc277868873"/>
      <w:bookmarkStart w:id="2674" w:name="_Toc278041542"/>
      <w:bookmarkStart w:id="2675" w:name="_Toc274813596"/>
      <w:bookmarkStart w:id="2676" w:name="_Toc275526082"/>
      <w:bookmarkStart w:id="2677" w:name="_Toc277868882"/>
      <w:bookmarkStart w:id="2678" w:name="_Toc278041551"/>
      <w:bookmarkStart w:id="2679" w:name="_Toc274813605"/>
      <w:bookmarkStart w:id="2680" w:name="_Toc275526091"/>
      <w:bookmarkStart w:id="2681" w:name="_Toc277868891"/>
      <w:bookmarkStart w:id="2682" w:name="_Toc278041560"/>
      <w:bookmarkStart w:id="2683" w:name="_Toc274813614"/>
      <w:bookmarkStart w:id="2684" w:name="_Toc275526100"/>
      <w:bookmarkStart w:id="2685" w:name="_Toc277868900"/>
      <w:bookmarkStart w:id="2686" w:name="_Toc278041569"/>
      <w:bookmarkStart w:id="2687" w:name="_Toc274813623"/>
      <w:bookmarkStart w:id="2688" w:name="_Toc275526109"/>
      <w:bookmarkStart w:id="2689" w:name="_Toc277868909"/>
      <w:bookmarkStart w:id="2690" w:name="_Toc278041578"/>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r>
        <w:br w:type="page"/>
      </w:r>
      <w:bookmarkStart w:id="2691" w:name="_Toc117635707"/>
      <w:bookmarkStart w:id="2692" w:name="_Toc71025874"/>
      <w:bookmarkStart w:id="2693" w:name="_Toc379453973"/>
      <w:r w:rsidR="008633F3">
        <w:lastRenderedPageBreak/>
        <w:t>IE881 – Odpowiedź na manualne zamknięcie</w:t>
      </w:r>
      <w:bookmarkEnd w:id="2691"/>
      <w:bookmarkEnd w:id="2692"/>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60"/>
        <w:gridCol w:w="685"/>
        <w:gridCol w:w="4985"/>
        <w:gridCol w:w="371"/>
        <w:gridCol w:w="3176"/>
        <w:gridCol w:w="3066"/>
        <w:gridCol w:w="901"/>
      </w:tblGrid>
      <w:tr w:rsidR="00BF6C60" w:rsidRPr="009079F8" w14:paraId="2D512533" w14:textId="77777777" w:rsidTr="00E24A9A">
        <w:trPr>
          <w:tblHeader/>
        </w:trPr>
        <w:tc>
          <w:tcPr>
            <w:tcW w:w="435" w:type="dxa"/>
            <w:shd w:val="clear" w:color="auto" w:fill="F3F3F3"/>
          </w:tcPr>
          <w:p w14:paraId="48C2EFAF" w14:textId="77777777" w:rsidR="008633F3" w:rsidRPr="009079F8" w:rsidRDefault="008633F3" w:rsidP="00BE18D9">
            <w:pPr>
              <w:jc w:val="center"/>
              <w:rPr>
                <w:b/>
              </w:rPr>
            </w:pPr>
            <w:r w:rsidRPr="009079F8">
              <w:rPr>
                <w:b/>
              </w:rPr>
              <w:t>A</w:t>
            </w:r>
          </w:p>
        </w:tc>
        <w:tc>
          <w:tcPr>
            <w:tcW w:w="688" w:type="dxa"/>
            <w:shd w:val="clear" w:color="auto" w:fill="F3F3F3"/>
          </w:tcPr>
          <w:p w14:paraId="7971F459" w14:textId="77777777" w:rsidR="008633F3" w:rsidRPr="009079F8" w:rsidRDefault="008633F3" w:rsidP="00BE18D9">
            <w:pPr>
              <w:jc w:val="center"/>
              <w:rPr>
                <w:b/>
              </w:rPr>
            </w:pPr>
            <w:r w:rsidRPr="009079F8">
              <w:rPr>
                <w:b/>
              </w:rPr>
              <w:t>B</w:t>
            </w:r>
          </w:p>
        </w:tc>
        <w:tc>
          <w:tcPr>
            <w:tcW w:w="5017" w:type="dxa"/>
            <w:shd w:val="clear" w:color="auto" w:fill="F3F3F3"/>
          </w:tcPr>
          <w:p w14:paraId="23B7EA21" w14:textId="77777777" w:rsidR="008633F3" w:rsidRPr="009079F8" w:rsidRDefault="008633F3" w:rsidP="00BE18D9">
            <w:pPr>
              <w:jc w:val="center"/>
              <w:rPr>
                <w:b/>
              </w:rPr>
            </w:pPr>
            <w:r w:rsidRPr="009079F8">
              <w:rPr>
                <w:b/>
              </w:rPr>
              <w:t>C</w:t>
            </w:r>
          </w:p>
        </w:tc>
        <w:tc>
          <w:tcPr>
            <w:tcW w:w="421" w:type="dxa"/>
            <w:shd w:val="clear" w:color="auto" w:fill="F3F3F3"/>
          </w:tcPr>
          <w:p w14:paraId="619DA7C3" w14:textId="77777777" w:rsidR="008633F3" w:rsidRPr="009079F8" w:rsidRDefault="008633F3" w:rsidP="00BE18D9">
            <w:pPr>
              <w:jc w:val="center"/>
              <w:rPr>
                <w:b/>
              </w:rPr>
            </w:pPr>
            <w:r w:rsidRPr="009079F8">
              <w:rPr>
                <w:b/>
              </w:rPr>
              <w:t>D</w:t>
            </w:r>
          </w:p>
        </w:tc>
        <w:tc>
          <w:tcPr>
            <w:tcW w:w="2333" w:type="dxa"/>
            <w:shd w:val="clear" w:color="auto" w:fill="F3F3F3"/>
          </w:tcPr>
          <w:p w14:paraId="7839D162" w14:textId="77777777" w:rsidR="008633F3" w:rsidRPr="009079F8" w:rsidRDefault="008633F3" w:rsidP="00BE18D9">
            <w:pPr>
              <w:jc w:val="center"/>
              <w:rPr>
                <w:b/>
              </w:rPr>
            </w:pPr>
            <w:r w:rsidRPr="009079F8">
              <w:rPr>
                <w:b/>
              </w:rPr>
              <w:t>E</w:t>
            </w:r>
          </w:p>
        </w:tc>
        <w:tc>
          <w:tcPr>
            <w:tcW w:w="3673" w:type="dxa"/>
            <w:shd w:val="clear" w:color="auto" w:fill="F3F3F3"/>
          </w:tcPr>
          <w:p w14:paraId="5D228BDE" w14:textId="77777777" w:rsidR="008633F3" w:rsidRPr="009079F8" w:rsidRDefault="008633F3" w:rsidP="00BE18D9">
            <w:pPr>
              <w:jc w:val="center"/>
              <w:rPr>
                <w:b/>
              </w:rPr>
            </w:pPr>
            <w:r w:rsidRPr="009079F8">
              <w:rPr>
                <w:b/>
              </w:rPr>
              <w:t>F</w:t>
            </w:r>
          </w:p>
        </w:tc>
        <w:tc>
          <w:tcPr>
            <w:tcW w:w="977" w:type="dxa"/>
            <w:shd w:val="clear" w:color="auto" w:fill="F3F3F3"/>
          </w:tcPr>
          <w:p w14:paraId="115CB9D0" w14:textId="77777777" w:rsidR="008633F3" w:rsidRPr="009079F8" w:rsidRDefault="008633F3" w:rsidP="00BE18D9">
            <w:pPr>
              <w:jc w:val="center"/>
              <w:rPr>
                <w:b/>
              </w:rPr>
            </w:pPr>
            <w:r w:rsidRPr="009079F8">
              <w:rPr>
                <w:b/>
              </w:rPr>
              <w:t>G</w:t>
            </w:r>
          </w:p>
        </w:tc>
      </w:tr>
      <w:tr w:rsidR="008633F3" w:rsidRPr="002854B5" w14:paraId="10BB63B1" w14:textId="77777777" w:rsidTr="00A94AB1">
        <w:tc>
          <w:tcPr>
            <w:tcW w:w="13544" w:type="dxa"/>
            <w:gridSpan w:val="7"/>
          </w:tcPr>
          <w:p w14:paraId="1D0CD7B1" w14:textId="0DAC37CD" w:rsidR="008633F3" w:rsidRPr="002854B5" w:rsidRDefault="008633F3" w:rsidP="00BE18D9">
            <w:pPr>
              <w:pStyle w:val="pqiTabHead"/>
            </w:pPr>
            <w:r>
              <w:t>IE881 – Odpowiedź na manualne zamknięcie</w:t>
            </w:r>
          </w:p>
        </w:tc>
      </w:tr>
      <w:tr w:rsidR="00BF6C60" w:rsidRPr="009079F8" w14:paraId="740F093B" w14:textId="77777777" w:rsidTr="00E24A9A">
        <w:tc>
          <w:tcPr>
            <w:tcW w:w="1123" w:type="dxa"/>
            <w:gridSpan w:val="2"/>
          </w:tcPr>
          <w:p w14:paraId="7FEC2E3A" w14:textId="77777777" w:rsidR="008633F3" w:rsidRPr="002854B5" w:rsidRDefault="008633F3" w:rsidP="00BE18D9">
            <w:pPr>
              <w:pStyle w:val="pqiTabBody"/>
              <w:rPr>
                <w:b/>
                <w:i/>
              </w:rPr>
            </w:pPr>
          </w:p>
        </w:tc>
        <w:tc>
          <w:tcPr>
            <w:tcW w:w="5017" w:type="dxa"/>
          </w:tcPr>
          <w:p w14:paraId="22B6585D" w14:textId="77777777" w:rsidR="008633F3" w:rsidRDefault="008633F3" w:rsidP="00BE18D9">
            <w:pPr>
              <w:pStyle w:val="pqiTabBody"/>
              <w:rPr>
                <w:b/>
              </w:rPr>
            </w:pPr>
            <w:r>
              <w:rPr>
                <w:b/>
              </w:rPr>
              <w:t>&lt;NAGŁÓWEK&gt;</w:t>
            </w:r>
          </w:p>
          <w:p w14:paraId="4868B3D6" w14:textId="1CFCC478" w:rsidR="008633F3" w:rsidRPr="00621E71" w:rsidRDefault="008633F3" w:rsidP="008633F3">
            <w:pPr>
              <w:pStyle w:val="pqiTabBody"/>
              <w:rPr>
                <w:rFonts w:ascii="Courier New" w:hAnsi="Courier New"/>
                <w:color w:val="0000FF"/>
              </w:rPr>
            </w:pPr>
            <w:r w:rsidRPr="00621E71">
              <w:rPr>
                <w:rFonts w:ascii="Courier New" w:hAnsi="Courier New"/>
                <w:color w:val="0000FF"/>
              </w:rPr>
              <w:t>/</w:t>
            </w:r>
            <w:r w:rsidRPr="00893F07">
              <w:rPr>
                <w:rFonts w:ascii="Courier New" w:hAnsi="Courier New" w:cs="Courier New"/>
                <w:noProof/>
                <w:color w:val="0000FF"/>
              </w:rPr>
              <w:t>IE</w:t>
            </w:r>
            <w:r>
              <w:rPr>
                <w:rFonts w:ascii="Courier New" w:hAnsi="Courier New" w:cs="Courier New"/>
                <w:noProof/>
                <w:color w:val="0000FF"/>
              </w:rPr>
              <w:t>881</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421" w:type="dxa"/>
          </w:tcPr>
          <w:p w14:paraId="73C80097" w14:textId="77777777" w:rsidR="008633F3" w:rsidRPr="0072755A" w:rsidRDefault="008633F3" w:rsidP="00BE18D9">
            <w:pPr>
              <w:pStyle w:val="pqiTabBody"/>
              <w:rPr>
                <w:b/>
              </w:rPr>
            </w:pPr>
            <w:r w:rsidRPr="0072755A">
              <w:rPr>
                <w:b/>
              </w:rPr>
              <w:t>R</w:t>
            </w:r>
          </w:p>
        </w:tc>
        <w:tc>
          <w:tcPr>
            <w:tcW w:w="2333" w:type="dxa"/>
          </w:tcPr>
          <w:p w14:paraId="5ACB979E" w14:textId="77777777" w:rsidR="008633F3" w:rsidRPr="0072755A" w:rsidRDefault="008633F3" w:rsidP="00BE18D9">
            <w:pPr>
              <w:pStyle w:val="pqiTabBody"/>
              <w:rPr>
                <w:b/>
              </w:rPr>
            </w:pPr>
          </w:p>
        </w:tc>
        <w:tc>
          <w:tcPr>
            <w:tcW w:w="3673" w:type="dxa"/>
          </w:tcPr>
          <w:p w14:paraId="4F845E7E" w14:textId="77777777" w:rsidR="008633F3" w:rsidRPr="0072755A" w:rsidRDefault="008633F3" w:rsidP="00BE18D9">
            <w:pPr>
              <w:pStyle w:val="pqiTabBody"/>
              <w:rPr>
                <w:b/>
              </w:rPr>
            </w:pPr>
          </w:p>
        </w:tc>
        <w:tc>
          <w:tcPr>
            <w:tcW w:w="977" w:type="dxa"/>
          </w:tcPr>
          <w:p w14:paraId="2429D64D" w14:textId="77777777" w:rsidR="008633F3" w:rsidRPr="0072755A" w:rsidRDefault="008633F3" w:rsidP="00BE18D9">
            <w:pPr>
              <w:pStyle w:val="pqiTabBody"/>
              <w:rPr>
                <w:b/>
              </w:rPr>
            </w:pPr>
            <w:r w:rsidRPr="0072755A">
              <w:rPr>
                <w:b/>
              </w:rPr>
              <w:t>1x</w:t>
            </w:r>
          </w:p>
        </w:tc>
      </w:tr>
      <w:tr w:rsidR="008633F3" w:rsidRPr="009079F8" w14:paraId="519261F9" w14:textId="77777777" w:rsidTr="00A94AB1">
        <w:tc>
          <w:tcPr>
            <w:tcW w:w="13544" w:type="dxa"/>
            <w:gridSpan w:val="7"/>
          </w:tcPr>
          <w:p w14:paraId="7FE224A6" w14:textId="77777777" w:rsidR="008633F3" w:rsidRDefault="008633F3" w:rsidP="00BE18D9">
            <w:pPr>
              <w:pStyle w:val="pqiTabBody"/>
            </w:pPr>
            <w:r>
              <w:t>Wszystkie elementy główne począwszy od poniższego zawarte są w elemencie:</w:t>
            </w:r>
          </w:p>
          <w:p w14:paraId="21A4FD33" w14:textId="1EB85C82" w:rsidR="008633F3" w:rsidRPr="008F2AAC" w:rsidRDefault="008633F3" w:rsidP="008633F3">
            <w:pPr>
              <w:pStyle w:val="pqiTabBody"/>
              <w:rPr>
                <w:rFonts w:ascii="Courier New" w:hAnsi="Courier New" w:cs="Courier New"/>
                <w:noProof/>
                <w:color w:val="0000FF"/>
              </w:rPr>
            </w:pPr>
            <w:r w:rsidRPr="00621E71">
              <w:rPr>
                <w:rFonts w:ascii="Courier New" w:hAnsi="Courier New"/>
                <w:color w:val="0000FF"/>
              </w:rPr>
              <w:t>/</w:t>
            </w:r>
            <w:r w:rsidRPr="00893F07">
              <w:rPr>
                <w:rFonts w:ascii="Courier New" w:hAnsi="Courier New" w:cs="Courier New"/>
                <w:noProof/>
                <w:color w:val="0000FF"/>
              </w:rPr>
              <w:t>IE</w:t>
            </w:r>
            <w:r>
              <w:rPr>
                <w:rFonts w:ascii="Courier New" w:hAnsi="Courier New" w:cs="Courier New"/>
                <w:noProof/>
                <w:color w:val="0000FF"/>
              </w:rPr>
              <w:t>881</w:t>
            </w:r>
            <w:r w:rsidRPr="00621E71">
              <w:rPr>
                <w:rFonts w:ascii="Courier New" w:hAnsi="Courier New"/>
                <w:color w:val="0000FF"/>
              </w:rPr>
              <w:t>/</w:t>
            </w:r>
            <w:r>
              <w:rPr>
                <w:rFonts w:ascii="Courier New" w:hAnsi="Courier New"/>
                <w:color w:val="0000FF"/>
              </w:rPr>
              <w:t>Body/</w:t>
            </w:r>
            <w:proofErr w:type="spellStart"/>
            <w:r w:rsidRPr="008F2AAC">
              <w:rPr>
                <w:rFonts w:ascii="Courier New" w:hAnsi="Courier New" w:cs="Courier New"/>
                <w:noProof/>
                <w:color w:val="0000FF"/>
              </w:rPr>
              <w:t>StatusResponse</w:t>
            </w:r>
            <w:proofErr w:type="spellEnd"/>
          </w:p>
        </w:tc>
      </w:tr>
      <w:tr w:rsidR="00BF6C60" w:rsidRPr="009079F8" w14:paraId="0248B802" w14:textId="77777777" w:rsidTr="00E24A9A">
        <w:tc>
          <w:tcPr>
            <w:tcW w:w="1123" w:type="dxa"/>
            <w:gridSpan w:val="2"/>
          </w:tcPr>
          <w:p w14:paraId="77C55C21" w14:textId="77777777" w:rsidR="008633F3" w:rsidRPr="009079F8" w:rsidRDefault="008633F3" w:rsidP="00BE18D9">
            <w:pPr>
              <w:keepNext/>
              <w:rPr>
                <w:i/>
              </w:rPr>
            </w:pPr>
            <w:r>
              <w:rPr>
                <w:b/>
              </w:rPr>
              <w:t>1</w:t>
            </w:r>
          </w:p>
        </w:tc>
        <w:tc>
          <w:tcPr>
            <w:tcW w:w="5017" w:type="dxa"/>
          </w:tcPr>
          <w:p w14:paraId="696C538C" w14:textId="77777777" w:rsidR="008633F3" w:rsidRPr="000F7B4C" w:rsidRDefault="008633F3" w:rsidP="00BE18D9">
            <w:pPr>
              <w:keepNext/>
              <w:rPr>
                <w:b/>
              </w:rPr>
            </w:pPr>
            <w:r w:rsidRPr="000F7B4C">
              <w:rPr>
                <w:b/>
              </w:rPr>
              <w:t>CECHA</w:t>
            </w:r>
          </w:p>
          <w:p w14:paraId="7BCE21E9" w14:textId="77777777" w:rsidR="008633F3" w:rsidRPr="009079F8" w:rsidRDefault="008633F3" w:rsidP="00BE18D9">
            <w:pPr>
              <w:keepNext/>
              <w:rPr>
                <w:b/>
              </w:rPr>
            </w:pPr>
            <w:r>
              <w:rPr>
                <w:rFonts w:ascii="Courier New" w:hAnsi="Courier New" w:cs="Courier New"/>
                <w:noProof/>
                <w:color w:val="0000FF"/>
                <w:szCs w:val="20"/>
              </w:rPr>
              <w:t>Attributes</w:t>
            </w:r>
          </w:p>
        </w:tc>
        <w:tc>
          <w:tcPr>
            <w:tcW w:w="421" w:type="dxa"/>
          </w:tcPr>
          <w:p w14:paraId="2DF7D1BF" w14:textId="77777777" w:rsidR="008633F3" w:rsidRPr="0072755A" w:rsidRDefault="008633F3" w:rsidP="00BE18D9">
            <w:pPr>
              <w:keepNext/>
              <w:jc w:val="center"/>
              <w:rPr>
                <w:b/>
              </w:rPr>
            </w:pPr>
            <w:r w:rsidRPr="0072755A">
              <w:rPr>
                <w:b/>
              </w:rPr>
              <w:t>R</w:t>
            </w:r>
          </w:p>
        </w:tc>
        <w:tc>
          <w:tcPr>
            <w:tcW w:w="2333" w:type="dxa"/>
          </w:tcPr>
          <w:p w14:paraId="173647A8" w14:textId="77777777" w:rsidR="008633F3" w:rsidRPr="0072755A" w:rsidRDefault="008633F3" w:rsidP="00BE18D9">
            <w:pPr>
              <w:keepNext/>
              <w:rPr>
                <w:b/>
              </w:rPr>
            </w:pPr>
          </w:p>
        </w:tc>
        <w:tc>
          <w:tcPr>
            <w:tcW w:w="3673" w:type="dxa"/>
          </w:tcPr>
          <w:p w14:paraId="1867C583" w14:textId="77777777" w:rsidR="008633F3" w:rsidRPr="0072755A" w:rsidRDefault="008633F3" w:rsidP="00BE18D9">
            <w:pPr>
              <w:rPr>
                <w:b/>
              </w:rPr>
            </w:pPr>
          </w:p>
        </w:tc>
        <w:tc>
          <w:tcPr>
            <w:tcW w:w="977" w:type="dxa"/>
          </w:tcPr>
          <w:p w14:paraId="6010DF05" w14:textId="77777777" w:rsidR="008633F3" w:rsidRPr="0072755A" w:rsidRDefault="008633F3" w:rsidP="00BE18D9">
            <w:pPr>
              <w:keepNext/>
              <w:rPr>
                <w:b/>
              </w:rPr>
            </w:pPr>
            <w:r w:rsidRPr="0072755A">
              <w:rPr>
                <w:b/>
              </w:rPr>
              <w:t>1x</w:t>
            </w:r>
          </w:p>
        </w:tc>
      </w:tr>
      <w:tr w:rsidR="00E24A9A" w:rsidRPr="009079F8" w14:paraId="405B572A" w14:textId="77777777" w:rsidTr="00E24A9A">
        <w:tc>
          <w:tcPr>
            <w:tcW w:w="1123" w:type="dxa"/>
            <w:gridSpan w:val="2"/>
          </w:tcPr>
          <w:p w14:paraId="20A4058B" w14:textId="77777777" w:rsidR="00E24A9A" w:rsidRDefault="00E24A9A" w:rsidP="00E24A9A">
            <w:pPr>
              <w:keepNext/>
              <w:rPr>
                <w:b/>
              </w:rPr>
            </w:pPr>
          </w:p>
        </w:tc>
        <w:tc>
          <w:tcPr>
            <w:tcW w:w="5017" w:type="dxa"/>
          </w:tcPr>
          <w:p w14:paraId="7B1058A3" w14:textId="77777777" w:rsidR="00E24A9A" w:rsidRDefault="00E24A9A" w:rsidP="00E24A9A">
            <w:pPr>
              <w:pStyle w:val="pqiTabBody"/>
            </w:pPr>
            <w:r>
              <w:t>JĘZYK ELEMENTU</w:t>
            </w:r>
          </w:p>
          <w:p w14:paraId="4F7577B1" w14:textId="3D256977" w:rsidR="00E24A9A" w:rsidRPr="000F7B4C" w:rsidRDefault="00E24A9A" w:rsidP="00E24A9A">
            <w:pPr>
              <w:keepNext/>
              <w:rPr>
                <w:b/>
              </w:rPr>
            </w:pPr>
            <w:r>
              <w:rPr>
                <w:rFonts w:ascii="Courier New" w:hAnsi="Courier New" w:cs="Courier New"/>
                <w:noProof/>
                <w:color w:val="0000FF"/>
              </w:rPr>
              <w:t>@language</w:t>
            </w:r>
          </w:p>
        </w:tc>
        <w:tc>
          <w:tcPr>
            <w:tcW w:w="421" w:type="dxa"/>
          </w:tcPr>
          <w:p w14:paraId="687DA51A" w14:textId="5F4BC4A2" w:rsidR="00E24A9A" w:rsidRPr="0072755A" w:rsidRDefault="00E24A9A" w:rsidP="00E24A9A">
            <w:pPr>
              <w:keepNext/>
              <w:jc w:val="center"/>
              <w:rPr>
                <w:b/>
              </w:rPr>
            </w:pPr>
            <w:r w:rsidRPr="009079F8">
              <w:t>R</w:t>
            </w:r>
          </w:p>
        </w:tc>
        <w:tc>
          <w:tcPr>
            <w:tcW w:w="2333" w:type="dxa"/>
          </w:tcPr>
          <w:p w14:paraId="3733D48D" w14:textId="77777777" w:rsidR="00E24A9A" w:rsidRPr="0072755A" w:rsidRDefault="00E24A9A" w:rsidP="00E24A9A">
            <w:pPr>
              <w:keepNext/>
              <w:rPr>
                <w:b/>
              </w:rPr>
            </w:pPr>
          </w:p>
        </w:tc>
        <w:tc>
          <w:tcPr>
            <w:tcW w:w="3673" w:type="dxa"/>
          </w:tcPr>
          <w:p w14:paraId="78C362D9" w14:textId="77777777" w:rsidR="00E24A9A" w:rsidRDefault="00E24A9A" w:rsidP="00E24A9A">
            <w:pPr>
              <w:pStyle w:val="pqiTabBody"/>
            </w:pPr>
            <w:r>
              <w:t>Atrybut.</w:t>
            </w:r>
          </w:p>
          <w:p w14:paraId="5A6DF399" w14:textId="1647F066" w:rsidR="00E24A9A" w:rsidRPr="0072755A" w:rsidRDefault="00E24A9A" w:rsidP="00E24A9A">
            <w:pPr>
              <w:rPr>
                <w:b/>
              </w:rPr>
            </w:pPr>
            <w:r>
              <w:t>Wartość ze słownika „</w:t>
            </w:r>
            <w:r w:rsidRPr="008C6FA2">
              <w:t xml:space="preserve">Kody języka (Language </w:t>
            </w:r>
            <w:proofErr w:type="spellStart"/>
            <w:r w:rsidRPr="008C6FA2">
              <w:t>codes</w:t>
            </w:r>
            <w:proofErr w:type="spellEnd"/>
            <w:r w:rsidRPr="008C6FA2">
              <w:t>)</w:t>
            </w:r>
            <w:r>
              <w:t>”.</w:t>
            </w:r>
          </w:p>
        </w:tc>
        <w:tc>
          <w:tcPr>
            <w:tcW w:w="977" w:type="dxa"/>
          </w:tcPr>
          <w:p w14:paraId="47270E45" w14:textId="6BC3E641" w:rsidR="00E24A9A" w:rsidRPr="0072755A" w:rsidRDefault="00E24A9A" w:rsidP="00E24A9A">
            <w:pPr>
              <w:keepNext/>
              <w:rPr>
                <w:b/>
              </w:rPr>
            </w:pPr>
            <w:r w:rsidRPr="009079F8">
              <w:t>a2</w:t>
            </w:r>
          </w:p>
        </w:tc>
      </w:tr>
      <w:tr w:rsidR="00BF6C60" w:rsidRPr="009079F8" w14:paraId="44138BA6" w14:textId="77777777" w:rsidTr="00E24A9A">
        <w:tc>
          <w:tcPr>
            <w:tcW w:w="435" w:type="dxa"/>
          </w:tcPr>
          <w:p w14:paraId="3AC7DB80" w14:textId="77777777" w:rsidR="008633F3" w:rsidRPr="009079F8" w:rsidRDefault="008633F3" w:rsidP="00BE18D9">
            <w:pPr>
              <w:rPr>
                <w:b/>
              </w:rPr>
            </w:pPr>
          </w:p>
        </w:tc>
        <w:tc>
          <w:tcPr>
            <w:tcW w:w="688" w:type="dxa"/>
          </w:tcPr>
          <w:p w14:paraId="203C8EE0" w14:textId="77777777" w:rsidR="008633F3" w:rsidRPr="009079F8" w:rsidRDefault="008633F3" w:rsidP="00BE18D9">
            <w:pPr>
              <w:pStyle w:val="pqiTabBody"/>
              <w:numPr>
                <w:ilvl w:val="0"/>
                <w:numId w:val="60"/>
              </w:numPr>
              <w:rPr>
                <w:i/>
              </w:rPr>
            </w:pPr>
          </w:p>
        </w:tc>
        <w:tc>
          <w:tcPr>
            <w:tcW w:w="5017" w:type="dxa"/>
          </w:tcPr>
          <w:p w14:paraId="4E41FBE5" w14:textId="77777777" w:rsidR="008633F3" w:rsidRDefault="008633F3" w:rsidP="00BE18D9">
            <w:pPr>
              <w:pStyle w:val="pqiTabBody"/>
            </w:pPr>
            <w:r>
              <w:t>ARC</w:t>
            </w:r>
          </w:p>
          <w:p w14:paraId="546955D5" w14:textId="77777777" w:rsidR="008633F3" w:rsidRPr="00893F07" w:rsidRDefault="008633F3" w:rsidP="00BE18D9">
            <w:pPr>
              <w:rPr>
                <w:rFonts w:ascii="Courier New" w:hAnsi="Courier New" w:cs="Courier New"/>
                <w:noProof/>
                <w:color w:val="0000FF"/>
                <w:szCs w:val="20"/>
              </w:rPr>
            </w:pPr>
            <w:r w:rsidRPr="00893F07">
              <w:rPr>
                <w:rFonts w:ascii="Courier New" w:hAnsi="Courier New" w:cs="Courier New"/>
                <w:noProof/>
                <w:color w:val="0000FF"/>
                <w:szCs w:val="20"/>
              </w:rPr>
              <w:t>AdministrativeReferenceCode</w:t>
            </w:r>
          </w:p>
        </w:tc>
        <w:tc>
          <w:tcPr>
            <w:tcW w:w="421" w:type="dxa"/>
          </w:tcPr>
          <w:p w14:paraId="680EBDD1" w14:textId="77777777" w:rsidR="008633F3" w:rsidRPr="009079F8" w:rsidRDefault="008633F3" w:rsidP="00BE18D9">
            <w:pPr>
              <w:jc w:val="center"/>
            </w:pPr>
            <w:r>
              <w:t>R</w:t>
            </w:r>
          </w:p>
        </w:tc>
        <w:tc>
          <w:tcPr>
            <w:tcW w:w="2333" w:type="dxa"/>
          </w:tcPr>
          <w:p w14:paraId="1894FB48" w14:textId="77777777" w:rsidR="008633F3" w:rsidRPr="009079F8" w:rsidRDefault="008633F3" w:rsidP="00BE18D9"/>
        </w:tc>
        <w:tc>
          <w:tcPr>
            <w:tcW w:w="3673" w:type="dxa"/>
          </w:tcPr>
          <w:p w14:paraId="2678B267" w14:textId="597D5A35" w:rsidR="00F05278" w:rsidRPr="009079F8" w:rsidRDefault="008633F3" w:rsidP="00F05278">
            <w:r>
              <w:t>A</w:t>
            </w:r>
            <w:r w:rsidRPr="00B35B41">
              <w:t>dministracyjny numer referencyjny</w:t>
            </w:r>
          </w:p>
        </w:tc>
        <w:tc>
          <w:tcPr>
            <w:tcW w:w="977" w:type="dxa"/>
          </w:tcPr>
          <w:p w14:paraId="7F60EA90" w14:textId="77777777" w:rsidR="008633F3" w:rsidRPr="009079F8" w:rsidRDefault="008633F3" w:rsidP="00BE18D9">
            <w:r>
              <w:t>an21</w:t>
            </w:r>
          </w:p>
        </w:tc>
      </w:tr>
      <w:tr w:rsidR="00BF6C60" w:rsidRPr="009079F8" w14:paraId="2CF70DAA" w14:textId="77777777" w:rsidTr="00E24A9A">
        <w:tc>
          <w:tcPr>
            <w:tcW w:w="435" w:type="dxa"/>
          </w:tcPr>
          <w:p w14:paraId="3CE14A87" w14:textId="77777777" w:rsidR="008633F3" w:rsidRPr="009079F8" w:rsidRDefault="008633F3" w:rsidP="00BE18D9">
            <w:pPr>
              <w:rPr>
                <w:b/>
              </w:rPr>
            </w:pPr>
          </w:p>
        </w:tc>
        <w:tc>
          <w:tcPr>
            <w:tcW w:w="688" w:type="dxa"/>
          </w:tcPr>
          <w:p w14:paraId="29F4F41C" w14:textId="77777777" w:rsidR="008633F3" w:rsidRPr="009079F8" w:rsidRDefault="008633F3" w:rsidP="00BE18D9">
            <w:pPr>
              <w:pStyle w:val="pqiTabBody"/>
              <w:numPr>
                <w:ilvl w:val="0"/>
                <w:numId w:val="60"/>
              </w:numPr>
              <w:rPr>
                <w:i/>
              </w:rPr>
            </w:pPr>
          </w:p>
        </w:tc>
        <w:tc>
          <w:tcPr>
            <w:tcW w:w="5017" w:type="dxa"/>
          </w:tcPr>
          <w:p w14:paraId="3545B28F" w14:textId="77777777" w:rsidR="008633F3" w:rsidRDefault="008633F3" w:rsidP="00BE18D9">
            <w:pPr>
              <w:pStyle w:val="pqiTabBody"/>
            </w:pPr>
            <w:r>
              <w:t>Numer porządkowy</w:t>
            </w:r>
          </w:p>
          <w:p w14:paraId="4DDFF05D" w14:textId="77777777" w:rsidR="008633F3" w:rsidRPr="009079F8" w:rsidRDefault="008633F3" w:rsidP="00BE18D9">
            <w:r>
              <w:rPr>
                <w:rFonts w:ascii="Courier New" w:hAnsi="Courier New" w:cs="Courier New"/>
                <w:noProof/>
                <w:color w:val="0000FF"/>
                <w:szCs w:val="20"/>
              </w:rPr>
              <w:t>SequenceNumber</w:t>
            </w:r>
          </w:p>
        </w:tc>
        <w:tc>
          <w:tcPr>
            <w:tcW w:w="421" w:type="dxa"/>
          </w:tcPr>
          <w:p w14:paraId="23150684" w14:textId="77777777" w:rsidR="008633F3" w:rsidRPr="009079F8" w:rsidRDefault="008633F3" w:rsidP="00BE18D9">
            <w:pPr>
              <w:jc w:val="center"/>
            </w:pPr>
            <w:r>
              <w:t>R</w:t>
            </w:r>
          </w:p>
        </w:tc>
        <w:tc>
          <w:tcPr>
            <w:tcW w:w="2333" w:type="dxa"/>
          </w:tcPr>
          <w:p w14:paraId="78A7AA8D" w14:textId="77777777" w:rsidR="008633F3" w:rsidRPr="009079F8" w:rsidRDefault="008633F3" w:rsidP="00BE18D9"/>
        </w:tc>
        <w:tc>
          <w:tcPr>
            <w:tcW w:w="3673" w:type="dxa"/>
          </w:tcPr>
          <w:p w14:paraId="5346D0B1" w14:textId="36170034" w:rsidR="00F05278" w:rsidRPr="009079F8" w:rsidRDefault="008633F3" w:rsidP="00BE18D9">
            <w:pPr>
              <w:rPr>
                <w:lang w:eastAsia="en-GB"/>
              </w:rPr>
            </w:pPr>
            <w:r>
              <w:rPr>
                <w:lang w:eastAsia="en-GB"/>
              </w:rPr>
              <w:t xml:space="preserve">Aktualny numer porządkowy przemieszczenia. W przypadku gdy status przemieszczenia w polu C jest równy „X09 - </w:t>
            </w:r>
            <w:proofErr w:type="spellStart"/>
            <w:r>
              <w:rPr>
                <w:lang w:eastAsia="en-GB"/>
              </w:rPr>
              <w:t>None</w:t>
            </w:r>
            <w:proofErr w:type="spellEnd"/>
            <w:r>
              <w:rPr>
                <w:lang w:eastAsia="en-GB"/>
              </w:rPr>
              <w:t>” (nie znaleziono przemieszczenia) wówczas przyjmuje wartość 1.</w:t>
            </w:r>
          </w:p>
        </w:tc>
        <w:tc>
          <w:tcPr>
            <w:tcW w:w="977" w:type="dxa"/>
          </w:tcPr>
          <w:p w14:paraId="5EC0FEAD" w14:textId="77777777" w:rsidR="008633F3" w:rsidRPr="009079F8" w:rsidRDefault="008633F3" w:rsidP="00BE18D9">
            <w:r>
              <w:t>n..2</w:t>
            </w:r>
          </w:p>
        </w:tc>
      </w:tr>
      <w:tr w:rsidR="00BF6C60" w:rsidRPr="009079F8" w14:paraId="6E312BA9" w14:textId="77777777" w:rsidTr="00E24A9A">
        <w:tc>
          <w:tcPr>
            <w:tcW w:w="435" w:type="dxa"/>
          </w:tcPr>
          <w:p w14:paraId="6E55DC57" w14:textId="77777777" w:rsidR="007130AE" w:rsidRPr="009079F8" w:rsidRDefault="007130AE" w:rsidP="00BE18D9">
            <w:pPr>
              <w:rPr>
                <w:b/>
              </w:rPr>
            </w:pPr>
          </w:p>
        </w:tc>
        <w:tc>
          <w:tcPr>
            <w:tcW w:w="688" w:type="dxa"/>
          </w:tcPr>
          <w:p w14:paraId="6EF2F98D" w14:textId="77777777" w:rsidR="007130AE" w:rsidRPr="009079F8" w:rsidRDefault="007130AE" w:rsidP="00BE18D9">
            <w:pPr>
              <w:pStyle w:val="pqiTabBody"/>
              <w:numPr>
                <w:ilvl w:val="0"/>
                <w:numId w:val="60"/>
              </w:numPr>
              <w:rPr>
                <w:i/>
              </w:rPr>
            </w:pPr>
          </w:p>
        </w:tc>
        <w:tc>
          <w:tcPr>
            <w:tcW w:w="5017" w:type="dxa"/>
          </w:tcPr>
          <w:p w14:paraId="1BC932B5" w14:textId="77777777" w:rsidR="007130AE" w:rsidRDefault="007130AE" w:rsidP="00BE18D9">
            <w:pPr>
              <w:pStyle w:val="pqiTabBody"/>
            </w:pPr>
            <w:r>
              <w:t>Data przybycia wyrobów</w:t>
            </w:r>
          </w:p>
          <w:p w14:paraId="7A5C917A" w14:textId="079D1E5E" w:rsidR="007130AE" w:rsidRDefault="007130AE" w:rsidP="007130AE">
            <w:r w:rsidRPr="007130AE">
              <w:rPr>
                <w:rFonts w:ascii="Courier New" w:hAnsi="Courier New" w:cs="Courier New"/>
                <w:noProof/>
                <w:color w:val="0000FF"/>
                <w:szCs w:val="20"/>
              </w:rPr>
              <w:t>DateOfArrivalOfExciseProducts</w:t>
            </w:r>
          </w:p>
        </w:tc>
        <w:tc>
          <w:tcPr>
            <w:tcW w:w="421" w:type="dxa"/>
          </w:tcPr>
          <w:p w14:paraId="4C45EDE1" w14:textId="7180189F" w:rsidR="007130AE" w:rsidRDefault="007130AE" w:rsidP="00BE18D9">
            <w:pPr>
              <w:jc w:val="center"/>
            </w:pPr>
            <w:r>
              <w:t>O</w:t>
            </w:r>
          </w:p>
        </w:tc>
        <w:tc>
          <w:tcPr>
            <w:tcW w:w="2333" w:type="dxa"/>
          </w:tcPr>
          <w:p w14:paraId="31C3B49E" w14:textId="77777777" w:rsidR="007130AE" w:rsidRPr="009079F8" w:rsidRDefault="007130AE" w:rsidP="00BE18D9"/>
        </w:tc>
        <w:tc>
          <w:tcPr>
            <w:tcW w:w="3673" w:type="dxa"/>
          </w:tcPr>
          <w:p w14:paraId="3BF4F01C" w14:textId="2B6FA1BC" w:rsidR="007130AE" w:rsidRDefault="007130AE" w:rsidP="00BE18D9">
            <w:pPr>
              <w:rPr>
                <w:lang w:eastAsia="en-GB"/>
              </w:rPr>
            </w:pPr>
          </w:p>
        </w:tc>
        <w:tc>
          <w:tcPr>
            <w:tcW w:w="977" w:type="dxa"/>
          </w:tcPr>
          <w:p w14:paraId="3EAC2C6D" w14:textId="67C80A73" w:rsidR="007130AE" w:rsidRDefault="007130AE" w:rsidP="00BE18D9"/>
        </w:tc>
      </w:tr>
      <w:tr w:rsidR="00BF6C60" w:rsidRPr="009079F8" w14:paraId="4D1A0BF6" w14:textId="77777777" w:rsidTr="00E24A9A">
        <w:tc>
          <w:tcPr>
            <w:tcW w:w="435" w:type="dxa"/>
          </w:tcPr>
          <w:p w14:paraId="217824C2" w14:textId="77777777" w:rsidR="007130AE" w:rsidRPr="009079F8" w:rsidRDefault="007130AE" w:rsidP="00BE18D9">
            <w:pPr>
              <w:rPr>
                <w:b/>
              </w:rPr>
            </w:pPr>
          </w:p>
        </w:tc>
        <w:tc>
          <w:tcPr>
            <w:tcW w:w="688" w:type="dxa"/>
          </w:tcPr>
          <w:p w14:paraId="1926D935" w14:textId="77777777" w:rsidR="007130AE" w:rsidRPr="009079F8" w:rsidRDefault="007130AE" w:rsidP="00BE18D9">
            <w:pPr>
              <w:pStyle w:val="pqiTabBody"/>
              <w:numPr>
                <w:ilvl w:val="0"/>
                <w:numId w:val="60"/>
              </w:numPr>
              <w:rPr>
                <w:i/>
              </w:rPr>
            </w:pPr>
          </w:p>
        </w:tc>
        <w:tc>
          <w:tcPr>
            <w:tcW w:w="5017" w:type="dxa"/>
          </w:tcPr>
          <w:p w14:paraId="49048E93" w14:textId="1EA71D22" w:rsidR="007130AE" w:rsidRDefault="007130AE" w:rsidP="00BE18D9">
            <w:pPr>
              <w:pStyle w:val="pqiTabBody"/>
            </w:pPr>
            <w:r>
              <w:t>Ogólne wyniki odbioru</w:t>
            </w:r>
          </w:p>
          <w:p w14:paraId="0267789C" w14:textId="57789BF9" w:rsidR="007130AE" w:rsidRDefault="007130AE" w:rsidP="007130AE">
            <w:r w:rsidRPr="007130AE">
              <w:rPr>
                <w:rFonts w:ascii="Courier New" w:hAnsi="Courier New" w:cs="Courier New"/>
                <w:noProof/>
                <w:color w:val="0000FF"/>
                <w:szCs w:val="20"/>
              </w:rPr>
              <w:t>GlobalConclusionOfReceipt</w:t>
            </w:r>
          </w:p>
        </w:tc>
        <w:tc>
          <w:tcPr>
            <w:tcW w:w="421" w:type="dxa"/>
          </w:tcPr>
          <w:p w14:paraId="568AAE8B" w14:textId="7A6D519E" w:rsidR="007130AE" w:rsidRDefault="007130AE" w:rsidP="00BE18D9">
            <w:pPr>
              <w:jc w:val="center"/>
            </w:pPr>
            <w:r>
              <w:t>O</w:t>
            </w:r>
          </w:p>
        </w:tc>
        <w:tc>
          <w:tcPr>
            <w:tcW w:w="2333" w:type="dxa"/>
          </w:tcPr>
          <w:p w14:paraId="2156FB58" w14:textId="77777777" w:rsidR="007130AE" w:rsidRPr="009079F8" w:rsidRDefault="007130AE" w:rsidP="00BE18D9"/>
        </w:tc>
        <w:tc>
          <w:tcPr>
            <w:tcW w:w="3673" w:type="dxa"/>
          </w:tcPr>
          <w:p w14:paraId="2EF68973" w14:textId="77777777" w:rsidR="0017432A" w:rsidRDefault="0017432A" w:rsidP="0017432A">
            <w:pPr>
              <w:pStyle w:val="pqiTabBody"/>
            </w:pPr>
            <w:r>
              <w:t>Wartość z enumeracji „</w:t>
            </w:r>
            <w:r>
              <w:fldChar w:fldCharType="begin"/>
            </w:r>
            <w:r>
              <w:instrText xml:space="preserve"> REF _Ref267833819 \h  \* MERGEFORMAT </w:instrText>
            </w:r>
            <w:r>
              <w:fldChar w:fldCharType="separate"/>
            </w:r>
            <w:r w:rsidRPr="002B6F91">
              <w:t xml:space="preserve">Ogólne wyniki odbioru (Global </w:t>
            </w:r>
            <w:proofErr w:type="spellStart"/>
            <w:r w:rsidRPr="002B6F91">
              <w:t>Conclusion</w:t>
            </w:r>
            <w:proofErr w:type="spellEnd"/>
            <w:r w:rsidRPr="002B6F91">
              <w:t xml:space="preserve"> of </w:t>
            </w:r>
            <w:proofErr w:type="spellStart"/>
            <w:r w:rsidRPr="002B6F91">
              <w:t>Receipt</w:t>
            </w:r>
            <w:proofErr w:type="spellEnd"/>
            <w:r w:rsidRPr="002B6F91">
              <w:t>)</w:t>
            </w:r>
            <w:r>
              <w:fldChar w:fldCharType="end"/>
            </w:r>
            <w:r>
              <w:t>”.</w:t>
            </w:r>
          </w:p>
          <w:p w14:paraId="4303C317" w14:textId="77777777" w:rsidR="0017432A" w:rsidRDefault="0017432A" w:rsidP="0017432A">
            <w:pPr>
              <w:pStyle w:val="pqiTabBody"/>
            </w:pPr>
            <w:r>
              <w:t xml:space="preserve">W przypadku gdy zostanie podana wartość „4: </w:t>
            </w:r>
            <w:r w:rsidRPr="00691AD1">
              <w:t>Odmowa przyjęcia części przesyłki</w:t>
            </w:r>
            <w:r>
              <w:t>” to co najmniej jeden z elementów 8 raportu odbioru w polu 8e powinien zawierać wartość większą od zera.</w:t>
            </w:r>
          </w:p>
          <w:p w14:paraId="20F51837" w14:textId="3519FA11" w:rsidR="00F05278" w:rsidRDefault="0017432A" w:rsidP="0017432A">
            <w:pPr>
              <w:rPr>
                <w:lang w:eastAsia="en-GB"/>
              </w:rPr>
            </w:pPr>
            <w:r>
              <w:t>Podmiot może wprowadzać wartości 1,  2, 3, 4. Wartości 21, 22, 23 mogą być otrzymane dla przemieszczeń eksportowych.</w:t>
            </w:r>
          </w:p>
        </w:tc>
        <w:tc>
          <w:tcPr>
            <w:tcW w:w="977" w:type="dxa"/>
          </w:tcPr>
          <w:p w14:paraId="75AEC720" w14:textId="113FECA8" w:rsidR="007130AE" w:rsidRDefault="00F05278" w:rsidP="00BE18D9">
            <w:ins w:id="2694" w:author="Jurkowska Monika" w:date="2022-11-14T21:27:00Z">
              <w:r>
                <w:t>n..2</w:t>
              </w:r>
            </w:ins>
          </w:p>
        </w:tc>
      </w:tr>
      <w:tr w:rsidR="00BF6C60" w:rsidRPr="009079F8" w14:paraId="6FD11E5A" w14:textId="77777777" w:rsidTr="00E24A9A">
        <w:tc>
          <w:tcPr>
            <w:tcW w:w="435" w:type="dxa"/>
          </w:tcPr>
          <w:p w14:paraId="2F1E0B24" w14:textId="77777777" w:rsidR="007130AE" w:rsidRPr="009079F8" w:rsidRDefault="007130AE" w:rsidP="00BE18D9">
            <w:pPr>
              <w:rPr>
                <w:b/>
              </w:rPr>
            </w:pPr>
          </w:p>
        </w:tc>
        <w:tc>
          <w:tcPr>
            <w:tcW w:w="688" w:type="dxa"/>
          </w:tcPr>
          <w:p w14:paraId="2E9E2B90" w14:textId="77777777" w:rsidR="007130AE" w:rsidRPr="009079F8" w:rsidRDefault="007130AE" w:rsidP="00BE18D9">
            <w:pPr>
              <w:pStyle w:val="pqiTabBody"/>
              <w:numPr>
                <w:ilvl w:val="0"/>
                <w:numId w:val="60"/>
              </w:numPr>
              <w:rPr>
                <w:i/>
              </w:rPr>
            </w:pPr>
          </w:p>
        </w:tc>
        <w:tc>
          <w:tcPr>
            <w:tcW w:w="5017" w:type="dxa"/>
          </w:tcPr>
          <w:p w14:paraId="14901FA4" w14:textId="77777777" w:rsidR="007130AE" w:rsidRDefault="007130AE" w:rsidP="00BE18D9">
            <w:pPr>
              <w:pStyle w:val="pqiTabBody"/>
            </w:pPr>
            <w:r>
              <w:t>Informacje dodatkowe</w:t>
            </w:r>
          </w:p>
          <w:p w14:paraId="04F9F1BB" w14:textId="1610A294" w:rsidR="007130AE" w:rsidRDefault="007130AE" w:rsidP="00A94AB1">
            <w:r w:rsidRPr="00A94AB1">
              <w:rPr>
                <w:rFonts w:ascii="Courier New" w:hAnsi="Courier New" w:cs="Courier New"/>
                <w:noProof/>
                <w:color w:val="0000FF"/>
                <w:szCs w:val="20"/>
              </w:rPr>
              <w:t>ComplementaryInformation</w:t>
            </w:r>
          </w:p>
        </w:tc>
        <w:tc>
          <w:tcPr>
            <w:tcW w:w="421" w:type="dxa"/>
          </w:tcPr>
          <w:p w14:paraId="03BB522D" w14:textId="1CEB6FFA" w:rsidR="007130AE" w:rsidRDefault="007130AE" w:rsidP="00BE18D9">
            <w:pPr>
              <w:jc w:val="center"/>
            </w:pPr>
            <w:r>
              <w:t>O</w:t>
            </w:r>
          </w:p>
        </w:tc>
        <w:tc>
          <w:tcPr>
            <w:tcW w:w="2333" w:type="dxa"/>
          </w:tcPr>
          <w:p w14:paraId="444C4783" w14:textId="77777777" w:rsidR="007130AE" w:rsidRPr="009079F8" w:rsidRDefault="007130AE" w:rsidP="00BE18D9"/>
        </w:tc>
        <w:tc>
          <w:tcPr>
            <w:tcW w:w="3673" w:type="dxa"/>
          </w:tcPr>
          <w:p w14:paraId="3D604B26" w14:textId="599D6DAA" w:rsidR="007130AE" w:rsidRDefault="007130AE" w:rsidP="00BE18D9">
            <w:pPr>
              <w:rPr>
                <w:lang w:eastAsia="en-GB"/>
              </w:rPr>
            </w:pPr>
          </w:p>
        </w:tc>
        <w:tc>
          <w:tcPr>
            <w:tcW w:w="977" w:type="dxa"/>
          </w:tcPr>
          <w:p w14:paraId="322FD37D" w14:textId="48C6E619" w:rsidR="007130AE" w:rsidRDefault="00F05278" w:rsidP="00BE18D9">
            <w:ins w:id="2695" w:author="Jurkowska Monika" w:date="2022-11-14T21:27:00Z">
              <w:r>
                <w:t>An..350</w:t>
              </w:r>
            </w:ins>
          </w:p>
        </w:tc>
      </w:tr>
      <w:tr w:rsidR="0017432A" w:rsidRPr="009079F8" w14:paraId="4521F1FF" w14:textId="77777777" w:rsidTr="009950B3">
        <w:tc>
          <w:tcPr>
            <w:tcW w:w="1123" w:type="dxa"/>
            <w:gridSpan w:val="2"/>
          </w:tcPr>
          <w:p w14:paraId="02A454D6" w14:textId="77777777" w:rsidR="0017432A" w:rsidRPr="009079F8" w:rsidRDefault="0017432A" w:rsidP="0017432A">
            <w:pPr>
              <w:pStyle w:val="pqiTabBody"/>
              <w:ind w:left="360"/>
              <w:rPr>
                <w:i/>
              </w:rPr>
            </w:pPr>
          </w:p>
        </w:tc>
        <w:tc>
          <w:tcPr>
            <w:tcW w:w="5017" w:type="dxa"/>
          </w:tcPr>
          <w:p w14:paraId="4B9BA6B9" w14:textId="77777777" w:rsidR="0017432A" w:rsidRDefault="0017432A" w:rsidP="0017432A">
            <w:pPr>
              <w:pStyle w:val="pqiTabBody"/>
            </w:pPr>
            <w:r>
              <w:t>JĘZYK ELEMENTU</w:t>
            </w:r>
          </w:p>
          <w:p w14:paraId="755746E4" w14:textId="2D57E6AB" w:rsidR="0017432A" w:rsidRDefault="0017432A" w:rsidP="0017432A">
            <w:pPr>
              <w:pStyle w:val="pqiTabBody"/>
            </w:pPr>
            <w:r>
              <w:rPr>
                <w:rFonts w:ascii="Courier New" w:hAnsi="Courier New" w:cs="Courier New"/>
                <w:noProof/>
                <w:color w:val="0000FF"/>
              </w:rPr>
              <w:t>@language</w:t>
            </w:r>
          </w:p>
        </w:tc>
        <w:tc>
          <w:tcPr>
            <w:tcW w:w="421" w:type="dxa"/>
          </w:tcPr>
          <w:p w14:paraId="30479F07" w14:textId="2038F156" w:rsidR="0017432A" w:rsidRDefault="0017432A" w:rsidP="0017432A">
            <w:pPr>
              <w:jc w:val="center"/>
            </w:pPr>
            <w:r w:rsidRPr="009079F8">
              <w:t>R</w:t>
            </w:r>
          </w:p>
        </w:tc>
        <w:tc>
          <w:tcPr>
            <w:tcW w:w="2333" w:type="dxa"/>
          </w:tcPr>
          <w:p w14:paraId="46ACA63C" w14:textId="77777777" w:rsidR="0017432A" w:rsidRPr="009079F8" w:rsidRDefault="0017432A" w:rsidP="0017432A"/>
        </w:tc>
        <w:tc>
          <w:tcPr>
            <w:tcW w:w="3673" w:type="dxa"/>
          </w:tcPr>
          <w:p w14:paraId="438F2118" w14:textId="77777777" w:rsidR="0017432A" w:rsidRDefault="0017432A" w:rsidP="0017432A">
            <w:pPr>
              <w:pStyle w:val="pqiTabBody"/>
            </w:pPr>
            <w:r>
              <w:t>Atrybut.</w:t>
            </w:r>
          </w:p>
          <w:p w14:paraId="68722BB4" w14:textId="4C5DBC70" w:rsidR="00F05278" w:rsidRDefault="0017432A" w:rsidP="0017432A">
            <w:pPr>
              <w:rPr>
                <w:lang w:eastAsia="en-GB"/>
              </w:rPr>
            </w:pPr>
            <w:r>
              <w:t>Wartość ze słownika „</w:t>
            </w:r>
            <w:r w:rsidRPr="008C6FA2">
              <w:t xml:space="preserve">Kody języka (Language </w:t>
            </w:r>
            <w:proofErr w:type="spellStart"/>
            <w:r w:rsidRPr="008C6FA2">
              <w:t>codes</w:t>
            </w:r>
            <w:proofErr w:type="spellEnd"/>
            <w:r w:rsidRPr="008C6FA2">
              <w:t>)</w:t>
            </w:r>
            <w:r>
              <w:t>”.</w:t>
            </w:r>
          </w:p>
        </w:tc>
        <w:tc>
          <w:tcPr>
            <w:tcW w:w="977" w:type="dxa"/>
          </w:tcPr>
          <w:p w14:paraId="7F038568" w14:textId="393DF62C" w:rsidR="0017432A" w:rsidRDefault="0017432A" w:rsidP="0017432A">
            <w:r w:rsidRPr="009079F8">
              <w:t>a2</w:t>
            </w:r>
          </w:p>
        </w:tc>
      </w:tr>
      <w:tr w:rsidR="00BF6C60" w:rsidRPr="009079F8" w14:paraId="75593794" w14:textId="77777777" w:rsidTr="00E24A9A">
        <w:tc>
          <w:tcPr>
            <w:tcW w:w="435" w:type="dxa"/>
          </w:tcPr>
          <w:p w14:paraId="44864886" w14:textId="77777777" w:rsidR="007130AE" w:rsidRPr="009079F8" w:rsidRDefault="007130AE" w:rsidP="00BE18D9">
            <w:pPr>
              <w:rPr>
                <w:b/>
              </w:rPr>
            </w:pPr>
          </w:p>
        </w:tc>
        <w:tc>
          <w:tcPr>
            <w:tcW w:w="688" w:type="dxa"/>
          </w:tcPr>
          <w:p w14:paraId="6E9910D2" w14:textId="77777777" w:rsidR="007130AE" w:rsidRPr="009079F8" w:rsidRDefault="007130AE" w:rsidP="00BE18D9">
            <w:pPr>
              <w:pStyle w:val="pqiTabBody"/>
              <w:numPr>
                <w:ilvl w:val="0"/>
                <w:numId w:val="60"/>
              </w:numPr>
              <w:rPr>
                <w:i/>
              </w:rPr>
            </w:pPr>
          </w:p>
        </w:tc>
        <w:tc>
          <w:tcPr>
            <w:tcW w:w="5017" w:type="dxa"/>
          </w:tcPr>
          <w:p w14:paraId="7A0327DA" w14:textId="77777777" w:rsidR="00BF6C60" w:rsidRDefault="00BF6C60" w:rsidP="00BF6C60">
            <w:pPr>
              <w:rPr>
                <w:rFonts w:ascii="Courier New" w:hAnsi="Courier New" w:cs="Courier New"/>
                <w:noProof/>
                <w:color w:val="0000FF"/>
                <w:szCs w:val="20"/>
              </w:rPr>
            </w:pPr>
            <w:r w:rsidRPr="00A94AB1">
              <w:rPr>
                <w:szCs w:val="20"/>
              </w:rPr>
              <w:t xml:space="preserve">Kod </w:t>
            </w:r>
            <w:r>
              <w:rPr>
                <w:szCs w:val="20"/>
              </w:rPr>
              <w:t>uzasadnienia manualnego zamknięcia</w:t>
            </w:r>
          </w:p>
          <w:p w14:paraId="012747D2" w14:textId="2873B568" w:rsidR="007130AE" w:rsidRPr="00A94AB1" w:rsidRDefault="007130AE" w:rsidP="00A94AB1">
            <w:pPr>
              <w:rPr>
                <w:rFonts w:ascii="Courier New" w:hAnsi="Courier New" w:cs="Courier New"/>
                <w:noProof/>
                <w:color w:val="0000FF"/>
                <w:szCs w:val="20"/>
              </w:rPr>
            </w:pPr>
            <w:r w:rsidRPr="00A94AB1">
              <w:rPr>
                <w:rFonts w:ascii="Courier New" w:hAnsi="Courier New" w:cs="Courier New"/>
                <w:noProof/>
                <w:color w:val="0000FF"/>
                <w:szCs w:val="20"/>
              </w:rPr>
              <w:lastRenderedPageBreak/>
              <w:t>ManualClosureRequestReasonCode</w:t>
            </w:r>
          </w:p>
        </w:tc>
        <w:tc>
          <w:tcPr>
            <w:tcW w:w="421" w:type="dxa"/>
          </w:tcPr>
          <w:p w14:paraId="5AFAFCC2" w14:textId="5052A894" w:rsidR="007130AE" w:rsidRDefault="00BB442D" w:rsidP="00BE18D9">
            <w:pPr>
              <w:jc w:val="center"/>
            </w:pPr>
            <w:r>
              <w:lastRenderedPageBreak/>
              <w:t>D</w:t>
            </w:r>
          </w:p>
        </w:tc>
        <w:tc>
          <w:tcPr>
            <w:tcW w:w="2333" w:type="dxa"/>
          </w:tcPr>
          <w:p w14:paraId="69BF8487" w14:textId="77777777" w:rsidR="007130AE" w:rsidRPr="009079F8" w:rsidRDefault="007130AE" w:rsidP="00BE18D9"/>
        </w:tc>
        <w:tc>
          <w:tcPr>
            <w:tcW w:w="3673" w:type="dxa"/>
          </w:tcPr>
          <w:p w14:paraId="734C237B" w14:textId="4F18A253" w:rsidR="007130AE" w:rsidRDefault="00BB442D" w:rsidP="00BE18D9">
            <w:pPr>
              <w:rPr>
                <w:lang w:eastAsia="en-GB"/>
              </w:rPr>
            </w:pPr>
            <w:r>
              <w:t xml:space="preserve">Wartość ze słownika: </w:t>
            </w:r>
            <w:r w:rsidRPr="00BB442D">
              <w:rPr>
                <w:szCs w:val="20"/>
              </w:rPr>
              <w:t xml:space="preserve">Kod uzasadnienia manualnego </w:t>
            </w:r>
            <w:r w:rsidRPr="00BB442D">
              <w:rPr>
                <w:szCs w:val="20"/>
              </w:rPr>
              <w:lastRenderedPageBreak/>
              <w:t>zamknięcia</w:t>
            </w:r>
            <w:r w:rsidR="00D72CC6">
              <w:rPr>
                <w:szCs w:val="20"/>
              </w:rPr>
              <w:t xml:space="preserve"> </w:t>
            </w:r>
            <w:proofErr w:type="spellStart"/>
            <w:r w:rsidR="00D72CC6" w:rsidRPr="00D72CC6">
              <w:rPr>
                <w:szCs w:val="20"/>
              </w:rPr>
              <w:t>ManualClosureRequestReason</w:t>
            </w:r>
            <w:proofErr w:type="spellEnd"/>
          </w:p>
        </w:tc>
        <w:tc>
          <w:tcPr>
            <w:tcW w:w="977" w:type="dxa"/>
          </w:tcPr>
          <w:p w14:paraId="4AFA09DD" w14:textId="77777777" w:rsidR="007130AE" w:rsidRDefault="007130AE" w:rsidP="00BE18D9"/>
        </w:tc>
      </w:tr>
      <w:tr w:rsidR="00BF6C60" w:rsidRPr="009079F8" w14:paraId="6F7F0DCB" w14:textId="77777777" w:rsidTr="00E24A9A">
        <w:tc>
          <w:tcPr>
            <w:tcW w:w="435" w:type="dxa"/>
          </w:tcPr>
          <w:p w14:paraId="466753B5" w14:textId="77777777" w:rsidR="007130AE" w:rsidRPr="009079F8" w:rsidRDefault="007130AE" w:rsidP="00BE18D9">
            <w:pPr>
              <w:rPr>
                <w:b/>
              </w:rPr>
            </w:pPr>
          </w:p>
        </w:tc>
        <w:tc>
          <w:tcPr>
            <w:tcW w:w="688" w:type="dxa"/>
          </w:tcPr>
          <w:p w14:paraId="05032B9C" w14:textId="77777777" w:rsidR="007130AE" w:rsidRPr="009079F8" w:rsidRDefault="007130AE" w:rsidP="00BE18D9">
            <w:pPr>
              <w:pStyle w:val="pqiTabBody"/>
              <w:numPr>
                <w:ilvl w:val="0"/>
                <w:numId w:val="60"/>
              </w:numPr>
              <w:rPr>
                <w:i/>
              </w:rPr>
            </w:pPr>
          </w:p>
        </w:tc>
        <w:tc>
          <w:tcPr>
            <w:tcW w:w="5017" w:type="dxa"/>
          </w:tcPr>
          <w:p w14:paraId="6CFC2BA4" w14:textId="33D674D4" w:rsidR="00A94AB1" w:rsidRDefault="00BF6C60" w:rsidP="00A94AB1">
            <w:pPr>
              <w:rPr>
                <w:rFonts w:ascii="Courier New" w:hAnsi="Courier New" w:cs="Courier New"/>
                <w:noProof/>
                <w:color w:val="0000FF"/>
                <w:szCs w:val="20"/>
              </w:rPr>
            </w:pPr>
            <w:r>
              <w:rPr>
                <w:szCs w:val="20"/>
              </w:rPr>
              <w:t xml:space="preserve">Dodatkowe informacje </w:t>
            </w:r>
          </w:p>
          <w:p w14:paraId="65ACC5E1" w14:textId="5E1BD661" w:rsidR="007130AE" w:rsidRPr="00A94AB1" w:rsidRDefault="007130AE" w:rsidP="00A94AB1">
            <w:pPr>
              <w:rPr>
                <w:rFonts w:ascii="Courier New" w:hAnsi="Courier New" w:cs="Courier New"/>
                <w:noProof/>
                <w:color w:val="0000FF"/>
                <w:szCs w:val="20"/>
              </w:rPr>
            </w:pPr>
            <w:r w:rsidRPr="00A94AB1">
              <w:rPr>
                <w:rFonts w:ascii="Courier New" w:hAnsi="Courier New" w:cs="Courier New"/>
                <w:noProof/>
                <w:color w:val="0000FF"/>
                <w:szCs w:val="20"/>
              </w:rPr>
              <w:t>ManualClosureRequestReasonCodeComplement</w:t>
            </w:r>
          </w:p>
        </w:tc>
        <w:tc>
          <w:tcPr>
            <w:tcW w:w="421" w:type="dxa"/>
          </w:tcPr>
          <w:p w14:paraId="30302A25" w14:textId="533E19F9" w:rsidR="007130AE" w:rsidRDefault="007130AE" w:rsidP="00BE18D9">
            <w:pPr>
              <w:jc w:val="center"/>
            </w:pPr>
            <w:r>
              <w:t>O</w:t>
            </w:r>
          </w:p>
        </w:tc>
        <w:tc>
          <w:tcPr>
            <w:tcW w:w="2333" w:type="dxa"/>
          </w:tcPr>
          <w:p w14:paraId="42CDAC60" w14:textId="77777777" w:rsidR="007130AE" w:rsidRPr="009079F8" w:rsidRDefault="007130AE" w:rsidP="00BE18D9"/>
        </w:tc>
        <w:tc>
          <w:tcPr>
            <w:tcW w:w="3673" w:type="dxa"/>
          </w:tcPr>
          <w:p w14:paraId="675ABE08" w14:textId="77777777" w:rsidR="007130AE" w:rsidRDefault="007130AE" w:rsidP="00BE18D9">
            <w:pPr>
              <w:rPr>
                <w:lang w:eastAsia="en-GB"/>
              </w:rPr>
            </w:pPr>
          </w:p>
        </w:tc>
        <w:tc>
          <w:tcPr>
            <w:tcW w:w="977" w:type="dxa"/>
          </w:tcPr>
          <w:p w14:paraId="1F392CF9" w14:textId="77777777" w:rsidR="007130AE" w:rsidRDefault="007130AE" w:rsidP="00BE18D9"/>
        </w:tc>
      </w:tr>
      <w:tr w:rsidR="0017432A" w:rsidRPr="009079F8" w14:paraId="384E2C97" w14:textId="77777777" w:rsidTr="009950B3">
        <w:tc>
          <w:tcPr>
            <w:tcW w:w="1123" w:type="dxa"/>
            <w:gridSpan w:val="2"/>
          </w:tcPr>
          <w:p w14:paraId="1B959060" w14:textId="77777777" w:rsidR="0017432A" w:rsidRPr="009079F8" w:rsidRDefault="0017432A" w:rsidP="0017432A">
            <w:pPr>
              <w:pStyle w:val="pqiTabBody"/>
              <w:ind w:left="360"/>
              <w:rPr>
                <w:i/>
              </w:rPr>
            </w:pPr>
          </w:p>
        </w:tc>
        <w:tc>
          <w:tcPr>
            <w:tcW w:w="5017" w:type="dxa"/>
          </w:tcPr>
          <w:p w14:paraId="2887EC8C" w14:textId="77777777" w:rsidR="0017432A" w:rsidRDefault="0017432A" w:rsidP="0017432A">
            <w:pPr>
              <w:pStyle w:val="pqiTabBody"/>
            </w:pPr>
            <w:r>
              <w:t>JĘZYK ELEMENTU</w:t>
            </w:r>
          </w:p>
          <w:p w14:paraId="53D0660D" w14:textId="018A8936" w:rsidR="0017432A" w:rsidRDefault="0017432A" w:rsidP="0017432A">
            <w:pPr>
              <w:rPr>
                <w:szCs w:val="20"/>
              </w:rPr>
            </w:pPr>
            <w:r>
              <w:rPr>
                <w:rFonts w:ascii="Courier New" w:hAnsi="Courier New" w:cs="Courier New"/>
                <w:noProof/>
                <w:color w:val="0000FF"/>
              </w:rPr>
              <w:t>@language</w:t>
            </w:r>
          </w:p>
        </w:tc>
        <w:tc>
          <w:tcPr>
            <w:tcW w:w="421" w:type="dxa"/>
          </w:tcPr>
          <w:p w14:paraId="7CE7DCE2" w14:textId="3ABE98A3" w:rsidR="0017432A" w:rsidRDefault="0017432A" w:rsidP="0017432A">
            <w:pPr>
              <w:jc w:val="center"/>
            </w:pPr>
            <w:r w:rsidRPr="009079F8">
              <w:t>R</w:t>
            </w:r>
          </w:p>
        </w:tc>
        <w:tc>
          <w:tcPr>
            <w:tcW w:w="2333" w:type="dxa"/>
          </w:tcPr>
          <w:p w14:paraId="6611B3F9" w14:textId="77777777" w:rsidR="0017432A" w:rsidRPr="009079F8" w:rsidRDefault="0017432A" w:rsidP="0017432A"/>
        </w:tc>
        <w:tc>
          <w:tcPr>
            <w:tcW w:w="3673" w:type="dxa"/>
          </w:tcPr>
          <w:p w14:paraId="3CF26BA6" w14:textId="77777777" w:rsidR="0017432A" w:rsidRDefault="0017432A" w:rsidP="0017432A">
            <w:pPr>
              <w:pStyle w:val="pqiTabBody"/>
            </w:pPr>
            <w:r>
              <w:t>Atrybut.</w:t>
            </w:r>
          </w:p>
          <w:p w14:paraId="50324A9F" w14:textId="5C51BC5F" w:rsidR="00F05278" w:rsidRDefault="0017432A" w:rsidP="0017432A">
            <w:pPr>
              <w:rPr>
                <w:lang w:eastAsia="en-GB"/>
              </w:rPr>
            </w:pPr>
            <w:r>
              <w:t>Wartość ze słownika „</w:t>
            </w:r>
            <w:r w:rsidRPr="008C6FA2">
              <w:t xml:space="preserve">Kody języka (Language </w:t>
            </w:r>
            <w:proofErr w:type="spellStart"/>
            <w:r w:rsidRPr="008C6FA2">
              <w:t>codes</w:t>
            </w:r>
            <w:proofErr w:type="spellEnd"/>
            <w:r w:rsidRPr="008C6FA2">
              <w:t>)</w:t>
            </w:r>
            <w:r>
              <w:t>”.</w:t>
            </w:r>
          </w:p>
        </w:tc>
        <w:tc>
          <w:tcPr>
            <w:tcW w:w="977" w:type="dxa"/>
          </w:tcPr>
          <w:p w14:paraId="34659692" w14:textId="39F44F66" w:rsidR="0017432A" w:rsidRDefault="0017432A" w:rsidP="0017432A">
            <w:r w:rsidRPr="009079F8">
              <w:t>a2</w:t>
            </w:r>
          </w:p>
        </w:tc>
      </w:tr>
      <w:tr w:rsidR="0017432A" w:rsidRPr="009079F8" w14:paraId="3E8BBF4B" w14:textId="77777777" w:rsidTr="00E24A9A">
        <w:tc>
          <w:tcPr>
            <w:tcW w:w="435" w:type="dxa"/>
          </w:tcPr>
          <w:p w14:paraId="32EE23F7" w14:textId="77777777" w:rsidR="0017432A" w:rsidRPr="009079F8" w:rsidRDefault="0017432A" w:rsidP="0017432A">
            <w:pPr>
              <w:rPr>
                <w:b/>
              </w:rPr>
            </w:pPr>
          </w:p>
        </w:tc>
        <w:tc>
          <w:tcPr>
            <w:tcW w:w="688" w:type="dxa"/>
          </w:tcPr>
          <w:p w14:paraId="74E687FB" w14:textId="0921C488" w:rsidR="0017432A" w:rsidRPr="009079F8" w:rsidRDefault="0017432A" w:rsidP="0017432A">
            <w:pPr>
              <w:pStyle w:val="pqiTabBody"/>
              <w:jc w:val="both"/>
              <w:rPr>
                <w:i/>
              </w:rPr>
            </w:pPr>
            <w:r>
              <w:rPr>
                <w:i/>
              </w:rPr>
              <w:t>h.</w:t>
            </w:r>
          </w:p>
        </w:tc>
        <w:tc>
          <w:tcPr>
            <w:tcW w:w="5017" w:type="dxa"/>
          </w:tcPr>
          <w:p w14:paraId="08B3AE05" w14:textId="1AAE89FF" w:rsidR="0017432A" w:rsidRDefault="0017432A" w:rsidP="0017432A">
            <w:pPr>
              <w:rPr>
                <w:rFonts w:ascii="Courier New" w:hAnsi="Courier New" w:cs="Courier New"/>
                <w:noProof/>
                <w:color w:val="0000FF"/>
                <w:szCs w:val="20"/>
              </w:rPr>
            </w:pPr>
            <w:r>
              <w:rPr>
                <w:szCs w:val="20"/>
              </w:rPr>
              <w:t>Odpowiedź na manualne zamknięcie</w:t>
            </w:r>
          </w:p>
          <w:p w14:paraId="4AFB8C70" w14:textId="2AC42FD9" w:rsidR="0017432A" w:rsidRPr="00A94AB1" w:rsidRDefault="0017432A" w:rsidP="0017432A">
            <w:pPr>
              <w:rPr>
                <w:rFonts w:ascii="Courier New" w:hAnsi="Courier New" w:cs="Courier New"/>
                <w:noProof/>
                <w:color w:val="0000FF"/>
                <w:szCs w:val="20"/>
              </w:rPr>
            </w:pPr>
            <w:r w:rsidRPr="00A94AB1">
              <w:rPr>
                <w:rFonts w:ascii="Courier New" w:hAnsi="Courier New" w:cs="Courier New"/>
                <w:noProof/>
                <w:color w:val="0000FF"/>
                <w:szCs w:val="20"/>
              </w:rPr>
              <w:t>ManualClosureRequestAccepted</w:t>
            </w:r>
          </w:p>
        </w:tc>
        <w:tc>
          <w:tcPr>
            <w:tcW w:w="421" w:type="dxa"/>
          </w:tcPr>
          <w:p w14:paraId="2F478007" w14:textId="1B07654E" w:rsidR="0017432A" w:rsidRDefault="0017432A" w:rsidP="0017432A">
            <w:pPr>
              <w:jc w:val="center"/>
            </w:pPr>
            <w:r>
              <w:t>R</w:t>
            </w:r>
          </w:p>
        </w:tc>
        <w:tc>
          <w:tcPr>
            <w:tcW w:w="2333" w:type="dxa"/>
          </w:tcPr>
          <w:p w14:paraId="65075020" w14:textId="77777777" w:rsidR="0017432A" w:rsidRPr="009079F8" w:rsidRDefault="0017432A" w:rsidP="0017432A"/>
        </w:tc>
        <w:tc>
          <w:tcPr>
            <w:tcW w:w="3673" w:type="dxa"/>
          </w:tcPr>
          <w:p w14:paraId="4A174DDE" w14:textId="77777777" w:rsidR="00A55D47" w:rsidRPr="009079F8" w:rsidRDefault="00A55D47" w:rsidP="00A55D47">
            <w:r w:rsidRPr="009079F8">
              <w:t>Możliwe wartości:</w:t>
            </w:r>
          </w:p>
          <w:p w14:paraId="7B13201A" w14:textId="77777777" w:rsidR="00A55D47" w:rsidRPr="009079F8" w:rsidRDefault="00A55D47" w:rsidP="00A55D47">
            <w:r w:rsidRPr="009079F8">
              <w:t>0 = fałszywe</w:t>
            </w:r>
          </w:p>
          <w:p w14:paraId="27C37936" w14:textId="77777777" w:rsidR="00A55D47" w:rsidRPr="009079F8" w:rsidRDefault="00A55D47" w:rsidP="00A55D47">
            <w:r w:rsidRPr="009079F8">
              <w:t>1 = prawdziwe.</w:t>
            </w:r>
          </w:p>
          <w:p w14:paraId="6499D5AE" w14:textId="110DD886" w:rsidR="0017432A" w:rsidRDefault="00A55D47" w:rsidP="00A55D47">
            <w:pPr>
              <w:rPr>
                <w:lang w:eastAsia="en-GB"/>
              </w:rPr>
            </w:pPr>
            <w:r w:rsidRPr="009079F8">
              <w:t>Wartość „</w:t>
            </w:r>
            <w:r>
              <w:t>0</w:t>
            </w:r>
            <w:r w:rsidRPr="009079F8">
              <w:t>” jest wartością domyślną</w:t>
            </w:r>
          </w:p>
        </w:tc>
        <w:tc>
          <w:tcPr>
            <w:tcW w:w="977" w:type="dxa"/>
          </w:tcPr>
          <w:p w14:paraId="7CA7704A" w14:textId="77777777" w:rsidR="0017432A" w:rsidRDefault="0017432A" w:rsidP="0017432A"/>
        </w:tc>
      </w:tr>
      <w:tr w:rsidR="0017432A" w:rsidRPr="009079F8" w14:paraId="79EB9AF3" w14:textId="77777777" w:rsidTr="00E24A9A">
        <w:tc>
          <w:tcPr>
            <w:tcW w:w="435" w:type="dxa"/>
          </w:tcPr>
          <w:p w14:paraId="12367631" w14:textId="77777777" w:rsidR="0017432A" w:rsidRPr="009079F8" w:rsidRDefault="0017432A" w:rsidP="0017432A">
            <w:pPr>
              <w:rPr>
                <w:b/>
              </w:rPr>
            </w:pPr>
          </w:p>
        </w:tc>
        <w:tc>
          <w:tcPr>
            <w:tcW w:w="688" w:type="dxa"/>
          </w:tcPr>
          <w:p w14:paraId="4E60F663" w14:textId="036CBD89" w:rsidR="0017432A" w:rsidRPr="009079F8" w:rsidRDefault="0017432A" w:rsidP="0017432A">
            <w:pPr>
              <w:pStyle w:val="pqiTabBody"/>
              <w:rPr>
                <w:i/>
              </w:rPr>
            </w:pPr>
            <w:r>
              <w:rPr>
                <w:i/>
              </w:rPr>
              <w:t>i.</w:t>
            </w:r>
          </w:p>
        </w:tc>
        <w:tc>
          <w:tcPr>
            <w:tcW w:w="5017" w:type="dxa"/>
          </w:tcPr>
          <w:p w14:paraId="78D923D4" w14:textId="3C04ADF8" w:rsidR="0017432A" w:rsidRPr="00A94AB1" w:rsidRDefault="0017432A" w:rsidP="0017432A">
            <w:pPr>
              <w:rPr>
                <w:rFonts w:ascii="Courier New" w:hAnsi="Courier New" w:cs="Courier New"/>
                <w:noProof/>
                <w:color w:val="0000FF"/>
                <w:szCs w:val="20"/>
              </w:rPr>
            </w:pPr>
            <w:r w:rsidRPr="00BF6C60">
              <w:rPr>
                <w:szCs w:val="20"/>
              </w:rPr>
              <w:t>Kod uzasadnienia odmowy manualnego zamknięcia</w:t>
            </w:r>
            <w:r>
              <w:rPr>
                <w:rFonts w:ascii="Courier New" w:hAnsi="Courier New" w:cs="Courier New"/>
                <w:noProof/>
                <w:color w:val="0000FF"/>
                <w:szCs w:val="20"/>
              </w:rPr>
              <w:t xml:space="preserve"> </w:t>
            </w:r>
            <w:r w:rsidRPr="00A94AB1">
              <w:rPr>
                <w:rFonts w:ascii="Courier New" w:hAnsi="Courier New" w:cs="Courier New"/>
                <w:noProof/>
                <w:color w:val="0000FF"/>
                <w:szCs w:val="20"/>
              </w:rPr>
              <w:t>ManualClosureRejectionReasonCode</w:t>
            </w:r>
          </w:p>
        </w:tc>
        <w:tc>
          <w:tcPr>
            <w:tcW w:w="421" w:type="dxa"/>
          </w:tcPr>
          <w:p w14:paraId="3D40837D" w14:textId="0F87D495" w:rsidR="0017432A" w:rsidRDefault="0017432A" w:rsidP="0017432A">
            <w:pPr>
              <w:jc w:val="center"/>
            </w:pPr>
            <w:r>
              <w:t>O</w:t>
            </w:r>
          </w:p>
        </w:tc>
        <w:tc>
          <w:tcPr>
            <w:tcW w:w="2333" w:type="dxa"/>
          </w:tcPr>
          <w:p w14:paraId="6F011578" w14:textId="0C6BDEA7" w:rsidR="0017432A" w:rsidRPr="009079F8" w:rsidRDefault="00A55D47" w:rsidP="00A55D47">
            <w:r>
              <w:t>Z</w:t>
            </w:r>
            <w:r w:rsidRPr="00A55D47">
              <w:t xml:space="preserve">ależne od pola </w:t>
            </w:r>
            <w:proofErr w:type="spellStart"/>
            <w:r w:rsidRPr="00A55D47">
              <w:t>ManualClosureRequestAccepted</w:t>
            </w:r>
            <w:proofErr w:type="spellEnd"/>
            <w:r w:rsidRPr="00A55D47">
              <w:t>,</w:t>
            </w:r>
            <w:r>
              <w:t xml:space="preserve"> </w:t>
            </w:r>
            <w:r w:rsidRPr="00A55D47">
              <w:t xml:space="preserve">jak </w:t>
            </w:r>
            <w:r>
              <w:t>1</w:t>
            </w:r>
            <w:r w:rsidRPr="00A55D47">
              <w:t xml:space="preserve"> to nie stosuje się, jak </w:t>
            </w:r>
            <w:r>
              <w:t>0</w:t>
            </w:r>
            <w:r w:rsidRPr="00A55D47">
              <w:t xml:space="preserve"> to wymagane</w:t>
            </w:r>
          </w:p>
        </w:tc>
        <w:tc>
          <w:tcPr>
            <w:tcW w:w="3673" w:type="dxa"/>
          </w:tcPr>
          <w:p w14:paraId="17A18C3D" w14:textId="181CD249" w:rsidR="0017432A" w:rsidRDefault="00BB442D" w:rsidP="00BB442D">
            <w:pPr>
              <w:rPr>
                <w:lang w:eastAsia="en-GB"/>
              </w:rPr>
            </w:pPr>
            <w:r>
              <w:t>Wartość ze słownika</w:t>
            </w:r>
            <w:r w:rsidRPr="00BB442D">
              <w:rPr>
                <w:szCs w:val="20"/>
              </w:rPr>
              <w:t xml:space="preserve"> </w:t>
            </w:r>
            <w:r>
              <w:rPr>
                <w:szCs w:val="20"/>
              </w:rPr>
              <w:t>„</w:t>
            </w:r>
            <w:r w:rsidRPr="00BB442D">
              <w:rPr>
                <w:szCs w:val="20"/>
              </w:rPr>
              <w:t xml:space="preserve">Kod odrzucenia manualnego zamknięcia </w:t>
            </w:r>
            <w:proofErr w:type="spellStart"/>
            <w:r w:rsidR="00D72CC6" w:rsidRPr="00D72CC6">
              <w:rPr>
                <w:szCs w:val="20"/>
              </w:rPr>
              <w:t>ManualClosureRejectionReason</w:t>
            </w:r>
            <w:proofErr w:type="spellEnd"/>
            <w:r w:rsidR="00D72CC6" w:rsidRPr="00D72CC6">
              <w:rPr>
                <w:szCs w:val="20"/>
              </w:rPr>
              <w:t xml:space="preserve"> </w:t>
            </w:r>
            <w:r>
              <w:rPr>
                <w:szCs w:val="20"/>
              </w:rPr>
              <w:t>„</w:t>
            </w:r>
            <w:r w:rsidR="00D72CC6">
              <w:rPr>
                <w:szCs w:val="20"/>
              </w:rPr>
              <w:t xml:space="preserve"> </w:t>
            </w:r>
          </w:p>
        </w:tc>
        <w:tc>
          <w:tcPr>
            <w:tcW w:w="977" w:type="dxa"/>
          </w:tcPr>
          <w:p w14:paraId="2B8DCC83" w14:textId="5C1C7128" w:rsidR="0017432A" w:rsidRDefault="00A55D47" w:rsidP="0017432A">
            <w:r>
              <w:t>n2</w:t>
            </w:r>
          </w:p>
        </w:tc>
      </w:tr>
      <w:tr w:rsidR="0017432A" w:rsidRPr="009079F8" w14:paraId="4E5AC141" w14:textId="77777777" w:rsidTr="00E24A9A">
        <w:tc>
          <w:tcPr>
            <w:tcW w:w="435" w:type="dxa"/>
          </w:tcPr>
          <w:p w14:paraId="5EA4428E" w14:textId="77777777" w:rsidR="0017432A" w:rsidRPr="009079F8" w:rsidRDefault="0017432A" w:rsidP="0017432A">
            <w:pPr>
              <w:rPr>
                <w:b/>
              </w:rPr>
            </w:pPr>
          </w:p>
        </w:tc>
        <w:tc>
          <w:tcPr>
            <w:tcW w:w="688" w:type="dxa"/>
          </w:tcPr>
          <w:p w14:paraId="5E9A192D" w14:textId="1E89B0F1" w:rsidR="0017432A" w:rsidRPr="009079F8" w:rsidRDefault="0017432A" w:rsidP="0017432A">
            <w:pPr>
              <w:pStyle w:val="pqiTabBody"/>
              <w:rPr>
                <w:i/>
              </w:rPr>
            </w:pPr>
            <w:r>
              <w:rPr>
                <w:i/>
              </w:rPr>
              <w:t>j.</w:t>
            </w:r>
          </w:p>
        </w:tc>
        <w:tc>
          <w:tcPr>
            <w:tcW w:w="5017" w:type="dxa"/>
          </w:tcPr>
          <w:p w14:paraId="330472D1" w14:textId="77777777" w:rsidR="0017432A" w:rsidRDefault="0017432A" w:rsidP="0017432A">
            <w:pPr>
              <w:rPr>
                <w:rFonts w:ascii="Courier New" w:hAnsi="Courier New" w:cs="Courier New"/>
                <w:noProof/>
                <w:color w:val="0000FF"/>
                <w:szCs w:val="20"/>
              </w:rPr>
            </w:pPr>
            <w:r>
              <w:rPr>
                <w:szCs w:val="20"/>
              </w:rPr>
              <w:t xml:space="preserve">Dodatkowe informacje </w:t>
            </w:r>
          </w:p>
          <w:p w14:paraId="58C4BA26" w14:textId="40324A2D" w:rsidR="0017432A" w:rsidRPr="00A94AB1" w:rsidRDefault="0017432A" w:rsidP="0017432A">
            <w:pPr>
              <w:rPr>
                <w:rFonts w:ascii="Courier New" w:hAnsi="Courier New" w:cs="Courier New"/>
                <w:noProof/>
                <w:color w:val="0000FF"/>
                <w:szCs w:val="20"/>
              </w:rPr>
            </w:pPr>
            <w:r w:rsidRPr="00A94AB1">
              <w:rPr>
                <w:rFonts w:ascii="Courier New" w:hAnsi="Courier New" w:cs="Courier New"/>
                <w:noProof/>
                <w:color w:val="0000FF"/>
                <w:szCs w:val="20"/>
              </w:rPr>
              <w:t>ManualClosureRejectionComplement</w:t>
            </w:r>
          </w:p>
        </w:tc>
        <w:tc>
          <w:tcPr>
            <w:tcW w:w="421" w:type="dxa"/>
          </w:tcPr>
          <w:p w14:paraId="0E2625BD" w14:textId="0C3B088A" w:rsidR="0017432A" w:rsidRDefault="0017432A" w:rsidP="0017432A">
            <w:pPr>
              <w:jc w:val="center"/>
            </w:pPr>
            <w:r>
              <w:t>O</w:t>
            </w:r>
          </w:p>
        </w:tc>
        <w:tc>
          <w:tcPr>
            <w:tcW w:w="2333" w:type="dxa"/>
          </w:tcPr>
          <w:p w14:paraId="688286A5" w14:textId="77777777" w:rsidR="0017432A" w:rsidRPr="009079F8" w:rsidRDefault="0017432A" w:rsidP="0017432A"/>
        </w:tc>
        <w:tc>
          <w:tcPr>
            <w:tcW w:w="3673" w:type="dxa"/>
          </w:tcPr>
          <w:p w14:paraId="7274509D" w14:textId="77777777" w:rsidR="0017432A" w:rsidRDefault="0017432A" w:rsidP="0017432A">
            <w:pPr>
              <w:rPr>
                <w:lang w:eastAsia="en-GB"/>
              </w:rPr>
            </w:pPr>
          </w:p>
        </w:tc>
        <w:tc>
          <w:tcPr>
            <w:tcW w:w="977" w:type="dxa"/>
          </w:tcPr>
          <w:p w14:paraId="73458DB8" w14:textId="77777777" w:rsidR="0017432A" w:rsidRDefault="0017432A" w:rsidP="0017432A"/>
        </w:tc>
      </w:tr>
      <w:tr w:rsidR="0017432A" w:rsidRPr="009079F8" w14:paraId="34709331" w14:textId="77777777" w:rsidTr="00E24A9A">
        <w:tc>
          <w:tcPr>
            <w:tcW w:w="1123" w:type="dxa"/>
            <w:gridSpan w:val="2"/>
          </w:tcPr>
          <w:p w14:paraId="188CFC0C" w14:textId="77777777" w:rsidR="0017432A" w:rsidRPr="00A94AB1" w:rsidRDefault="0017432A" w:rsidP="0017432A">
            <w:pPr>
              <w:pStyle w:val="pqiTabBody"/>
              <w:ind w:left="360"/>
              <w:rPr>
                <w:b/>
                <w:i/>
              </w:rPr>
            </w:pPr>
          </w:p>
        </w:tc>
        <w:tc>
          <w:tcPr>
            <w:tcW w:w="5017" w:type="dxa"/>
          </w:tcPr>
          <w:p w14:paraId="1023B68A" w14:textId="77777777" w:rsidR="0017432A" w:rsidRDefault="0017432A" w:rsidP="0017432A">
            <w:pPr>
              <w:pStyle w:val="pqiTabBody"/>
            </w:pPr>
            <w:r>
              <w:t>JĘZYK ELEMENTU</w:t>
            </w:r>
          </w:p>
          <w:p w14:paraId="73AE1652" w14:textId="451E9197" w:rsidR="0017432A" w:rsidRPr="00A94AB1" w:rsidRDefault="0017432A" w:rsidP="0017432A">
            <w:pPr>
              <w:rPr>
                <w:b/>
              </w:rPr>
            </w:pPr>
            <w:r>
              <w:rPr>
                <w:rFonts w:ascii="Courier New" w:hAnsi="Courier New" w:cs="Courier New"/>
                <w:noProof/>
                <w:color w:val="0000FF"/>
              </w:rPr>
              <w:t>@language</w:t>
            </w:r>
          </w:p>
        </w:tc>
        <w:tc>
          <w:tcPr>
            <w:tcW w:w="421" w:type="dxa"/>
          </w:tcPr>
          <w:p w14:paraId="789B504E" w14:textId="40C4364E" w:rsidR="0017432A" w:rsidRDefault="0017432A" w:rsidP="0017432A">
            <w:pPr>
              <w:jc w:val="center"/>
            </w:pPr>
            <w:r w:rsidRPr="009079F8">
              <w:t>R</w:t>
            </w:r>
          </w:p>
        </w:tc>
        <w:tc>
          <w:tcPr>
            <w:tcW w:w="2333" w:type="dxa"/>
          </w:tcPr>
          <w:p w14:paraId="7964BEBD" w14:textId="77777777" w:rsidR="0017432A" w:rsidRPr="009079F8" w:rsidRDefault="0017432A" w:rsidP="0017432A"/>
        </w:tc>
        <w:tc>
          <w:tcPr>
            <w:tcW w:w="3673" w:type="dxa"/>
          </w:tcPr>
          <w:p w14:paraId="4264301E" w14:textId="77777777" w:rsidR="0017432A" w:rsidRDefault="0017432A" w:rsidP="0017432A">
            <w:pPr>
              <w:pStyle w:val="pqiTabBody"/>
            </w:pPr>
            <w:r>
              <w:t>Atrybut.</w:t>
            </w:r>
          </w:p>
          <w:p w14:paraId="28F642FC" w14:textId="509848FE" w:rsidR="00F05278" w:rsidRPr="008F2AAC" w:rsidRDefault="0017432A" w:rsidP="0017432A">
            <w:r>
              <w:t>Wartość ze słownika „</w:t>
            </w:r>
            <w:r w:rsidRPr="008C6FA2">
              <w:t xml:space="preserve">Kody języka (Language </w:t>
            </w:r>
            <w:proofErr w:type="spellStart"/>
            <w:r w:rsidRPr="008C6FA2">
              <w:t>codes</w:t>
            </w:r>
            <w:proofErr w:type="spellEnd"/>
            <w:r w:rsidRPr="008C6FA2">
              <w:t>)</w:t>
            </w:r>
            <w:r>
              <w:t>”.</w:t>
            </w:r>
          </w:p>
        </w:tc>
        <w:tc>
          <w:tcPr>
            <w:tcW w:w="977" w:type="dxa"/>
          </w:tcPr>
          <w:p w14:paraId="0A748DCC" w14:textId="6BDC299D" w:rsidR="0017432A" w:rsidRPr="009079F8" w:rsidRDefault="0017432A" w:rsidP="0017432A">
            <w:r w:rsidRPr="009079F8">
              <w:t>a2</w:t>
            </w:r>
          </w:p>
        </w:tc>
      </w:tr>
      <w:tr w:rsidR="0017432A" w:rsidRPr="009079F8" w14:paraId="18D0D3CE" w14:textId="77777777" w:rsidTr="00E24A9A">
        <w:tc>
          <w:tcPr>
            <w:tcW w:w="1123" w:type="dxa"/>
            <w:gridSpan w:val="2"/>
          </w:tcPr>
          <w:p w14:paraId="090ED3A5" w14:textId="50F9A24F" w:rsidR="0017432A" w:rsidRPr="00A94AB1" w:rsidRDefault="0017432A" w:rsidP="0017432A">
            <w:pPr>
              <w:pStyle w:val="pqiTabBody"/>
              <w:ind w:left="360"/>
              <w:rPr>
                <w:b/>
                <w:i/>
              </w:rPr>
            </w:pPr>
            <w:r w:rsidRPr="00A94AB1">
              <w:rPr>
                <w:b/>
                <w:i/>
              </w:rPr>
              <w:t>2</w:t>
            </w:r>
          </w:p>
        </w:tc>
        <w:tc>
          <w:tcPr>
            <w:tcW w:w="5017" w:type="dxa"/>
          </w:tcPr>
          <w:p w14:paraId="5984EE75" w14:textId="77777777" w:rsidR="0017432A" w:rsidRPr="00A94AB1" w:rsidRDefault="0017432A" w:rsidP="0017432A">
            <w:pPr>
              <w:rPr>
                <w:b/>
              </w:rPr>
            </w:pPr>
            <w:r w:rsidRPr="00A94AB1">
              <w:rPr>
                <w:b/>
              </w:rPr>
              <w:t>Dodatkowe dokumenty</w:t>
            </w:r>
          </w:p>
          <w:p w14:paraId="004B6A30" w14:textId="6A0F3BD9" w:rsidR="0017432A" w:rsidRPr="00A94AB1" w:rsidRDefault="0017432A" w:rsidP="0017432A">
            <w:pPr>
              <w:rPr>
                <w:b/>
              </w:rPr>
            </w:pPr>
            <w:r w:rsidRPr="00A94AB1">
              <w:rPr>
                <w:rFonts w:ascii="Courier New" w:hAnsi="Courier New" w:cs="Courier New"/>
                <w:b/>
                <w:noProof/>
                <w:color w:val="0000FF"/>
                <w:szCs w:val="20"/>
              </w:rPr>
              <w:t>SupportingDocumentsType</w:t>
            </w:r>
          </w:p>
        </w:tc>
        <w:tc>
          <w:tcPr>
            <w:tcW w:w="421" w:type="dxa"/>
          </w:tcPr>
          <w:p w14:paraId="683559B9" w14:textId="2E8FB0B6" w:rsidR="0017432A" w:rsidRPr="009079F8" w:rsidRDefault="0017432A" w:rsidP="0017432A">
            <w:pPr>
              <w:jc w:val="center"/>
            </w:pPr>
            <w:r>
              <w:t>O</w:t>
            </w:r>
          </w:p>
        </w:tc>
        <w:tc>
          <w:tcPr>
            <w:tcW w:w="2333" w:type="dxa"/>
          </w:tcPr>
          <w:p w14:paraId="61C00771" w14:textId="77777777" w:rsidR="0017432A" w:rsidRPr="009079F8" w:rsidRDefault="0017432A" w:rsidP="0017432A"/>
        </w:tc>
        <w:tc>
          <w:tcPr>
            <w:tcW w:w="3673" w:type="dxa"/>
          </w:tcPr>
          <w:p w14:paraId="1EEA5E3B" w14:textId="09E94AC4" w:rsidR="0017432A" w:rsidRPr="008F2AAC" w:rsidRDefault="0017432A" w:rsidP="0017432A"/>
        </w:tc>
        <w:tc>
          <w:tcPr>
            <w:tcW w:w="977" w:type="dxa"/>
          </w:tcPr>
          <w:p w14:paraId="202DD1A8" w14:textId="39FABBD9" w:rsidR="0017432A" w:rsidRPr="009079F8" w:rsidRDefault="0017432A" w:rsidP="0017432A"/>
        </w:tc>
      </w:tr>
      <w:tr w:rsidR="0017432A" w:rsidRPr="009079F8" w14:paraId="373EB109" w14:textId="77777777" w:rsidTr="00E24A9A">
        <w:tc>
          <w:tcPr>
            <w:tcW w:w="1123" w:type="dxa"/>
            <w:gridSpan w:val="2"/>
          </w:tcPr>
          <w:p w14:paraId="5427D757" w14:textId="77777777" w:rsidR="0017432A" w:rsidRPr="00A94AB1" w:rsidRDefault="0017432A" w:rsidP="0017432A">
            <w:pPr>
              <w:pStyle w:val="pqiTabBody"/>
              <w:ind w:left="360"/>
              <w:rPr>
                <w:b/>
                <w:i/>
              </w:rPr>
            </w:pPr>
          </w:p>
        </w:tc>
        <w:tc>
          <w:tcPr>
            <w:tcW w:w="5017" w:type="dxa"/>
          </w:tcPr>
          <w:p w14:paraId="48A0CC42" w14:textId="77777777" w:rsidR="0017432A" w:rsidRDefault="0017432A" w:rsidP="0017432A">
            <w:pPr>
              <w:pStyle w:val="pqiTabBody"/>
            </w:pPr>
            <w:r>
              <w:t>JĘZYK ELEMENTU</w:t>
            </w:r>
          </w:p>
          <w:p w14:paraId="177CFADA" w14:textId="5BC8D505" w:rsidR="0017432A" w:rsidRPr="00A94AB1" w:rsidRDefault="0017432A" w:rsidP="0017432A">
            <w:pPr>
              <w:rPr>
                <w:b/>
              </w:rPr>
            </w:pPr>
            <w:r>
              <w:rPr>
                <w:rFonts w:ascii="Courier New" w:hAnsi="Courier New" w:cs="Courier New"/>
                <w:noProof/>
                <w:color w:val="0000FF"/>
              </w:rPr>
              <w:t>@language</w:t>
            </w:r>
          </w:p>
        </w:tc>
        <w:tc>
          <w:tcPr>
            <w:tcW w:w="421" w:type="dxa"/>
          </w:tcPr>
          <w:p w14:paraId="30B0334B" w14:textId="42A100E0" w:rsidR="0017432A" w:rsidRDefault="0017432A" w:rsidP="0017432A">
            <w:pPr>
              <w:jc w:val="center"/>
            </w:pPr>
            <w:r w:rsidRPr="009079F8">
              <w:t>R</w:t>
            </w:r>
          </w:p>
        </w:tc>
        <w:tc>
          <w:tcPr>
            <w:tcW w:w="2333" w:type="dxa"/>
          </w:tcPr>
          <w:p w14:paraId="72ACA3A1" w14:textId="77777777" w:rsidR="0017432A" w:rsidRPr="009079F8" w:rsidRDefault="0017432A" w:rsidP="0017432A"/>
        </w:tc>
        <w:tc>
          <w:tcPr>
            <w:tcW w:w="3673" w:type="dxa"/>
          </w:tcPr>
          <w:p w14:paraId="35AB65F8" w14:textId="77777777" w:rsidR="0017432A" w:rsidRDefault="0017432A" w:rsidP="0017432A">
            <w:pPr>
              <w:pStyle w:val="pqiTabBody"/>
            </w:pPr>
            <w:r>
              <w:t>Atrybut.</w:t>
            </w:r>
          </w:p>
          <w:p w14:paraId="640E3A18" w14:textId="768F0504" w:rsidR="00F05278" w:rsidRPr="008F2AAC" w:rsidRDefault="0017432A" w:rsidP="0017432A">
            <w:r>
              <w:t>Wartość ze słownika „</w:t>
            </w:r>
            <w:r w:rsidRPr="008C6FA2">
              <w:t xml:space="preserve">Kody języka (Language </w:t>
            </w:r>
            <w:proofErr w:type="spellStart"/>
            <w:r w:rsidRPr="008C6FA2">
              <w:t>codes</w:t>
            </w:r>
            <w:proofErr w:type="spellEnd"/>
            <w:r w:rsidRPr="008C6FA2">
              <w:t>)</w:t>
            </w:r>
            <w:r>
              <w:t>”.</w:t>
            </w:r>
          </w:p>
        </w:tc>
        <w:tc>
          <w:tcPr>
            <w:tcW w:w="977" w:type="dxa"/>
          </w:tcPr>
          <w:p w14:paraId="10D7860F" w14:textId="715B61B5" w:rsidR="0017432A" w:rsidRPr="009079F8" w:rsidRDefault="0017432A" w:rsidP="0017432A">
            <w:r w:rsidRPr="009079F8">
              <w:t>a2</w:t>
            </w:r>
          </w:p>
        </w:tc>
      </w:tr>
      <w:tr w:rsidR="0017432A" w:rsidRPr="009079F8" w14:paraId="66D40334" w14:textId="77777777" w:rsidTr="00E24A9A">
        <w:tc>
          <w:tcPr>
            <w:tcW w:w="435" w:type="dxa"/>
          </w:tcPr>
          <w:p w14:paraId="1E5A3B0A" w14:textId="77777777" w:rsidR="0017432A" w:rsidRPr="009079F8" w:rsidRDefault="0017432A" w:rsidP="0017432A">
            <w:pPr>
              <w:rPr>
                <w:b/>
              </w:rPr>
            </w:pPr>
          </w:p>
        </w:tc>
        <w:tc>
          <w:tcPr>
            <w:tcW w:w="688" w:type="dxa"/>
          </w:tcPr>
          <w:p w14:paraId="0697A0C4" w14:textId="091D7241" w:rsidR="0017432A" w:rsidRPr="009079F8" w:rsidRDefault="0017432A" w:rsidP="0017432A">
            <w:pPr>
              <w:pStyle w:val="pqiTabBody"/>
              <w:ind w:left="360"/>
              <w:rPr>
                <w:i/>
              </w:rPr>
            </w:pPr>
            <w:r>
              <w:rPr>
                <w:i/>
              </w:rPr>
              <w:t>a</w:t>
            </w:r>
          </w:p>
        </w:tc>
        <w:tc>
          <w:tcPr>
            <w:tcW w:w="5017" w:type="dxa"/>
          </w:tcPr>
          <w:p w14:paraId="33820ED4" w14:textId="6321CEC9" w:rsidR="0017432A" w:rsidRPr="00893F07" w:rsidRDefault="0017432A" w:rsidP="0017432A">
            <w:pPr>
              <w:rPr>
                <w:rFonts w:ascii="Courier New" w:hAnsi="Courier New" w:cs="Courier New"/>
                <w:noProof/>
                <w:color w:val="0000FF"/>
                <w:szCs w:val="20"/>
              </w:rPr>
            </w:pPr>
            <w:r w:rsidRPr="00A94AB1">
              <w:rPr>
                <w:rFonts w:ascii="Courier New" w:hAnsi="Courier New" w:cs="Courier New"/>
                <w:noProof/>
                <w:color w:val="0000FF"/>
                <w:szCs w:val="20"/>
              </w:rPr>
              <w:t>SupportingDocumentDescription</w:t>
            </w:r>
          </w:p>
        </w:tc>
        <w:tc>
          <w:tcPr>
            <w:tcW w:w="421" w:type="dxa"/>
          </w:tcPr>
          <w:p w14:paraId="1F7FA280" w14:textId="5AF789D3" w:rsidR="0017432A" w:rsidRDefault="0017432A" w:rsidP="0017432A">
            <w:pPr>
              <w:jc w:val="center"/>
            </w:pPr>
            <w:r>
              <w:t>O</w:t>
            </w:r>
          </w:p>
        </w:tc>
        <w:tc>
          <w:tcPr>
            <w:tcW w:w="2333" w:type="dxa"/>
          </w:tcPr>
          <w:p w14:paraId="7E89DDEA" w14:textId="77777777" w:rsidR="0017432A" w:rsidRPr="009079F8" w:rsidRDefault="0017432A" w:rsidP="0017432A"/>
        </w:tc>
        <w:tc>
          <w:tcPr>
            <w:tcW w:w="3673" w:type="dxa"/>
          </w:tcPr>
          <w:p w14:paraId="0A135CE9" w14:textId="3FDAE164" w:rsidR="0017432A" w:rsidRDefault="0017432A" w:rsidP="0017432A"/>
        </w:tc>
        <w:tc>
          <w:tcPr>
            <w:tcW w:w="977" w:type="dxa"/>
          </w:tcPr>
          <w:p w14:paraId="23E016B6" w14:textId="20A8607A" w:rsidR="0017432A" w:rsidRDefault="0017432A" w:rsidP="0017432A"/>
        </w:tc>
      </w:tr>
      <w:tr w:rsidR="0017432A" w:rsidRPr="009079F8" w14:paraId="3AC4C886" w14:textId="77777777" w:rsidTr="00E24A9A">
        <w:tc>
          <w:tcPr>
            <w:tcW w:w="435" w:type="dxa"/>
          </w:tcPr>
          <w:p w14:paraId="55F51BB7" w14:textId="77777777" w:rsidR="0017432A" w:rsidRPr="009079F8" w:rsidRDefault="0017432A" w:rsidP="0017432A">
            <w:pPr>
              <w:rPr>
                <w:b/>
              </w:rPr>
            </w:pPr>
          </w:p>
        </w:tc>
        <w:tc>
          <w:tcPr>
            <w:tcW w:w="688" w:type="dxa"/>
          </w:tcPr>
          <w:p w14:paraId="37351AB7" w14:textId="1562AB0E" w:rsidR="0017432A" w:rsidRPr="009079F8" w:rsidRDefault="0017432A" w:rsidP="0017432A">
            <w:pPr>
              <w:pStyle w:val="pqiTabBody"/>
              <w:ind w:left="360"/>
              <w:rPr>
                <w:i/>
              </w:rPr>
            </w:pPr>
            <w:r>
              <w:rPr>
                <w:i/>
              </w:rPr>
              <w:t>b</w:t>
            </w:r>
          </w:p>
        </w:tc>
        <w:tc>
          <w:tcPr>
            <w:tcW w:w="5017" w:type="dxa"/>
          </w:tcPr>
          <w:p w14:paraId="0B4EB327" w14:textId="586D485A" w:rsidR="0017432A" w:rsidRPr="00893F07" w:rsidRDefault="0017432A" w:rsidP="0017432A">
            <w:pPr>
              <w:rPr>
                <w:rFonts w:ascii="Courier New" w:hAnsi="Courier New" w:cs="Courier New"/>
                <w:noProof/>
                <w:color w:val="0000FF"/>
                <w:szCs w:val="20"/>
              </w:rPr>
            </w:pPr>
            <w:r w:rsidRPr="00A94AB1">
              <w:rPr>
                <w:rFonts w:ascii="Courier New" w:hAnsi="Courier New" w:cs="Courier New"/>
                <w:noProof/>
                <w:color w:val="0000FF"/>
                <w:szCs w:val="20"/>
              </w:rPr>
              <w:t>ReferenceOfSupportingDocument</w:t>
            </w:r>
          </w:p>
        </w:tc>
        <w:tc>
          <w:tcPr>
            <w:tcW w:w="421" w:type="dxa"/>
          </w:tcPr>
          <w:p w14:paraId="653B9C62" w14:textId="12AF8D8E" w:rsidR="0017432A" w:rsidRDefault="0017432A" w:rsidP="0017432A">
            <w:pPr>
              <w:jc w:val="center"/>
            </w:pPr>
            <w:r>
              <w:t>O</w:t>
            </w:r>
          </w:p>
        </w:tc>
        <w:tc>
          <w:tcPr>
            <w:tcW w:w="2333" w:type="dxa"/>
          </w:tcPr>
          <w:p w14:paraId="3AEB44CD" w14:textId="77777777" w:rsidR="0017432A" w:rsidRPr="009079F8" w:rsidRDefault="0017432A" w:rsidP="0017432A"/>
        </w:tc>
        <w:tc>
          <w:tcPr>
            <w:tcW w:w="3673" w:type="dxa"/>
          </w:tcPr>
          <w:p w14:paraId="6EBB4735" w14:textId="77777777" w:rsidR="0017432A" w:rsidRDefault="0017432A" w:rsidP="0017432A"/>
        </w:tc>
        <w:tc>
          <w:tcPr>
            <w:tcW w:w="977" w:type="dxa"/>
          </w:tcPr>
          <w:p w14:paraId="21A7BB2F" w14:textId="77777777" w:rsidR="0017432A" w:rsidRDefault="0017432A" w:rsidP="0017432A"/>
        </w:tc>
      </w:tr>
      <w:tr w:rsidR="0017432A" w:rsidRPr="009079F8" w14:paraId="5094B745" w14:textId="77777777" w:rsidTr="009950B3">
        <w:tc>
          <w:tcPr>
            <w:tcW w:w="1123" w:type="dxa"/>
            <w:gridSpan w:val="2"/>
          </w:tcPr>
          <w:p w14:paraId="27D71612" w14:textId="77777777" w:rsidR="0017432A" w:rsidRDefault="0017432A" w:rsidP="0017432A">
            <w:pPr>
              <w:pStyle w:val="pqiTabBody"/>
              <w:ind w:left="360"/>
              <w:rPr>
                <w:i/>
              </w:rPr>
            </w:pPr>
          </w:p>
        </w:tc>
        <w:tc>
          <w:tcPr>
            <w:tcW w:w="5017" w:type="dxa"/>
          </w:tcPr>
          <w:p w14:paraId="0759DEC2" w14:textId="77777777" w:rsidR="0017432A" w:rsidRDefault="0017432A" w:rsidP="0017432A">
            <w:pPr>
              <w:pStyle w:val="pqiTabBody"/>
            </w:pPr>
            <w:r>
              <w:t>JĘZYK ELEMENTU</w:t>
            </w:r>
          </w:p>
          <w:p w14:paraId="01766897" w14:textId="1DC37D43" w:rsidR="0017432A" w:rsidRPr="00A94AB1" w:rsidRDefault="0017432A" w:rsidP="0017432A">
            <w:pPr>
              <w:rPr>
                <w:rFonts w:ascii="Courier New" w:hAnsi="Courier New" w:cs="Courier New"/>
                <w:noProof/>
                <w:color w:val="0000FF"/>
                <w:szCs w:val="20"/>
              </w:rPr>
            </w:pPr>
            <w:r>
              <w:rPr>
                <w:rFonts w:ascii="Courier New" w:hAnsi="Courier New" w:cs="Courier New"/>
                <w:noProof/>
                <w:color w:val="0000FF"/>
              </w:rPr>
              <w:t>@language</w:t>
            </w:r>
          </w:p>
        </w:tc>
        <w:tc>
          <w:tcPr>
            <w:tcW w:w="421" w:type="dxa"/>
          </w:tcPr>
          <w:p w14:paraId="3697173D" w14:textId="6FA94370" w:rsidR="0017432A" w:rsidRDefault="0017432A" w:rsidP="0017432A">
            <w:pPr>
              <w:jc w:val="center"/>
            </w:pPr>
            <w:r w:rsidRPr="009079F8">
              <w:t>R</w:t>
            </w:r>
          </w:p>
        </w:tc>
        <w:tc>
          <w:tcPr>
            <w:tcW w:w="2333" w:type="dxa"/>
          </w:tcPr>
          <w:p w14:paraId="5D634358" w14:textId="77777777" w:rsidR="0017432A" w:rsidRPr="009079F8" w:rsidRDefault="0017432A" w:rsidP="0017432A"/>
        </w:tc>
        <w:tc>
          <w:tcPr>
            <w:tcW w:w="3673" w:type="dxa"/>
          </w:tcPr>
          <w:p w14:paraId="4B8D0032" w14:textId="77777777" w:rsidR="0017432A" w:rsidRDefault="0017432A" w:rsidP="0017432A">
            <w:pPr>
              <w:pStyle w:val="pqiTabBody"/>
            </w:pPr>
            <w:r>
              <w:t>Atrybut.</w:t>
            </w:r>
          </w:p>
          <w:p w14:paraId="441B7783" w14:textId="67C068DB" w:rsidR="0017432A" w:rsidRDefault="0017432A" w:rsidP="0017432A">
            <w:r>
              <w:t>Wartość ze słownika „</w:t>
            </w:r>
            <w:r w:rsidRPr="008C6FA2">
              <w:t xml:space="preserve">Kody języka (Language </w:t>
            </w:r>
            <w:proofErr w:type="spellStart"/>
            <w:r w:rsidRPr="008C6FA2">
              <w:t>codes</w:t>
            </w:r>
            <w:proofErr w:type="spellEnd"/>
            <w:r w:rsidRPr="008C6FA2">
              <w:t>)</w:t>
            </w:r>
            <w:r>
              <w:t>”.</w:t>
            </w:r>
          </w:p>
        </w:tc>
        <w:tc>
          <w:tcPr>
            <w:tcW w:w="977" w:type="dxa"/>
          </w:tcPr>
          <w:p w14:paraId="6CC4AFAF" w14:textId="60F0F323" w:rsidR="0017432A" w:rsidRDefault="0017432A" w:rsidP="0017432A">
            <w:r w:rsidRPr="009079F8">
              <w:t>a2</w:t>
            </w:r>
          </w:p>
        </w:tc>
      </w:tr>
      <w:tr w:rsidR="0017432A" w:rsidRPr="009079F8" w14:paraId="7ECD9B1F" w14:textId="77777777" w:rsidTr="00E24A9A">
        <w:tc>
          <w:tcPr>
            <w:tcW w:w="435" w:type="dxa"/>
          </w:tcPr>
          <w:p w14:paraId="302EE0F1" w14:textId="77777777" w:rsidR="0017432A" w:rsidRPr="009079F8" w:rsidRDefault="0017432A" w:rsidP="0017432A">
            <w:pPr>
              <w:rPr>
                <w:b/>
              </w:rPr>
            </w:pPr>
          </w:p>
        </w:tc>
        <w:tc>
          <w:tcPr>
            <w:tcW w:w="688" w:type="dxa"/>
          </w:tcPr>
          <w:p w14:paraId="11785C43" w14:textId="008B7368" w:rsidR="0017432A" w:rsidRPr="009079F8" w:rsidRDefault="0017432A" w:rsidP="0017432A">
            <w:pPr>
              <w:pStyle w:val="pqiTabBody"/>
              <w:ind w:left="360"/>
              <w:rPr>
                <w:i/>
              </w:rPr>
            </w:pPr>
            <w:r>
              <w:rPr>
                <w:i/>
              </w:rPr>
              <w:t>c</w:t>
            </w:r>
          </w:p>
        </w:tc>
        <w:tc>
          <w:tcPr>
            <w:tcW w:w="5017" w:type="dxa"/>
          </w:tcPr>
          <w:p w14:paraId="007933FD" w14:textId="07ADF7E0" w:rsidR="005465A6" w:rsidRPr="005465A6" w:rsidRDefault="005465A6" w:rsidP="0017432A">
            <w:pPr>
              <w:rPr>
                <w:szCs w:val="20"/>
              </w:rPr>
            </w:pPr>
            <w:r w:rsidRPr="005465A6">
              <w:rPr>
                <w:szCs w:val="20"/>
              </w:rPr>
              <w:t>Załączany obraz</w:t>
            </w:r>
          </w:p>
          <w:p w14:paraId="51784098" w14:textId="54093669" w:rsidR="0017432A" w:rsidRPr="00893F07" w:rsidRDefault="0017432A" w:rsidP="0017432A">
            <w:pPr>
              <w:rPr>
                <w:rFonts w:ascii="Courier New" w:hAnsi="Courier New" w:cs="Courier New"/>
                <w:noProof/>
                <w:color w:val="0000FF"/>
                <w:szCs w:val="20"/>
              </w:rPr>
            </w:pPr>
            <w:r w:rsidRPr="00A94AB1">
              <w:rPr>
                <w:rFonts w:ascii="Courier New" w:hAnsi="Courier New" w:cs="Courier New"/>
                <w:noProof/>
                <w:color w:val="0000FF"/>
                <w:szCs w:val="20"/>
              </w:rPr>
              <w:t>ImageOfDocument</w:t>
            </w:r>
          </w:p>
        </w:tc>
        <w:tc>
          <w:tcPr>
            <w:tcW w:w="421" w:type="dxa"/>
          </w:tcPr>
          <w:p w14:paraId="0D52E149" w14:textId="29DBDC59" w:rsidR="0017432A" w:rsidRDefault="0017432A" w:rsidP="0017432A">
            <w:pPr>
              <w:jc w:val="center"/>
            </w:pPr>
            <w:r>
              <w:t>O</w:t>
            </w:r>
          </w:p>
        </w:tc>
        <w:tc>
          <w:tcPr>
            <w:tcW w:w="2333" w:type="dxa"/>
          </w:tcPr>
          <w:p w14:paraId="3F996DBC" w14:textId="77777777" w:rsidR="0017432A" w:rsidRPr="009079F8" w:rsidRDefault="0017432A" w:rsidP="0017432A"/>
        </w:tc>
        <w:tc>
          <w:tcPr>
            <w:tcW w:w="3673" w:type="dxa"/>
          </w:tcPr>
          <w:p w14:paraId="7C139252" w14:textId="77777777" w:rsidR="0017432A" w:rsidRDefault="0017432A" w:rsidP="0017432A"/>
        </w:tc>
        <w:tc>
          <w:tcPr>
            <w:tcW w:w="977" w:type="dxa"/>
          </w:tcPr>
          <w:p w14:paraId="15E14981" w14:textId="77777777" w:rsidR="0017432A" w:rsidRDefault="0017432A" w:rsidP="0017432A"/>
        </w:tc>
      </w:tr>
      <w:tr w:rsidR="0017432A" w:rsidRPr="009079F8" w14:paraId="0E015A8C" w14:textId="77777777" w:rsidTr="00E24A9A">
        <w:tc>
          <w:tcPr>
            <w:tcW w:w="435" w:type="dxa"/>
          </w:tcPr>
          <w:p w14:paraId="6BF0CDB1" w14:textId="77777777" w:rsidR="0017432A" w:rsidRPr="009079F8" w:rsidRDefault="0017432A" w:rsidP="0017432A">
            <w:pPr>
              <w:rPr>
                <w:b/>
              </w:rPr>
            </w:pPr>
          </w:p>
        </w:tc>
        <w:tc>
          <w:tcPr>
            <w:tcW w:w="688" w:type="dxa"/>
          </w:tcPr>
          <w:p w14:paraId="100FE62E" w14:textId="2839DAEF" w:rsidR="0017432A" w:rsidRPr="009079F8" w:rsidRDefault="0017432A" w:rsidP="0017432A">
            <w:pPr>
              <w:pStyle w:val="pqiTabBody"/>
              <w:ind w:left="360"/>
              <w:rPr>
                <w:i/>
              </w:rPr>
            </w:pPr>
            <w:r>
              <w:rPr>
                <w:i/>
              </w:rPr>
              <w:t>d</w:t>
            </w:r>
          </w:p>
        </w:tc>
        <w:tc>
          <w:tcPr>
            <w:tcW w:w="5017" w:type="dxa"/>
          </w:tcPr>
          <w:p w14:paraId="1C5A6135" w14:textId="32D88927" w:rsidR="005465A6" w:rsidRPr="005465A6" w:rsidRDefault="005465A6" w:rsidP="0017432A">
            <w:pPr>
              <w:rPr>
                <w:szCs w:val="20"/>
              </w:rPr>
            </w:pPr>
            <w:r w:rsidRPr="005465A6">
              <w:rPr>
                <w:szCs w:val="20"/>
              </w:rPr>
              <w:t>Wspierany rodzaj dokumentu</w:t>
            </w:r>
          </w:p>
          <w:p w14:paraId="4CFE3552" w14:textId="19CE59DE" w:rsidR="0017432A" w:rsidRPr="00893F07" w:rsidRDefault="0017432A" w:rsidP="0017432A">
            <w:pPr>
              <w:rPr>
                <w:rFonts w:ascii="Courier New" w:hAnsi="Courier New" w:cs="Courier New"/>
                <w:noProof/>
                <w:color w:val="0000FF"/>
                <w:szCs w:val="20"/>
              </w:rPr>
            </w:pPr>
            <w:r w:rsidRPr="00A94AB1">
              <w:rPr>
                <w:rFonts w:ascii="Courier New" w:hAnsi="Courier New" w:cs="Courier New"/>
                <w:noProof/>
                <w:color w:val="0000FF"/>
                <w:szCs w:val="20"/>
              </w:rPr>
              <w:t>SupportingDocumentType</w:t>
            </w:r>
          </w:p>
        </w:tc>
        <w:tc>
          <w:tcPr>
            <w:tcW w:w="421" w:type="dxa"/>
          </w:tcPr>
          <w:p w14:paraId="4F5076FC" w14:textId="5D52DC67" w:rsidR="0017432A" w:rsidRDefault="0017432A" w:rsidP="0017432A">
            <w:pPr>
              <w:jc w:val="center"/>
            </w:pPr>
            <w:r>
              <w:t>O</w:t>
            </w:r>
          </w:p>
        </w:tc>
        <w:tc>
          <w:tcPr>
            <w:tcW w:w="2333" w:type="dxa"/>
          </w:tcPr>
          <w:p w14:paraId="5CF18679" w14:textId="77777777" w:rsidR="0017432A" w:rsidRPr="009079F8" w:rsidRDefault="0017432A" w:rsidP="0017432A"/>
        </w:tc>
        <w:tc>
          <w:tcPr>
            <w:tcW w:w="3673" w:type="dxa"/>
          </w:tcPr>
          <w:p w14:paraId="38C0C37F" w14:textId="77777777" w:rsidR="0017432A" w:rsidRDefault="0017432A" w:rsidP="0017432A"/>
        </w:tc>
        <w:tc>
          <w:tcPr>
            <w:tcW w:w="977" w:type="dxa"/>
          </w:tcPr>
          <w:p w14:paraId="5618BC6C" w14:textId="77777777" w:rsidR="0017432A" w:rsidRDefault="0017432A" w:rsidP="0017432A"/>
        </w:tc>
      </w:tr>
      <w:tr w:rsidR="0017432A" w:rsidRPr="009079F8" w14:paraId="39917B14" w14:textId="77777777" w:rsidTr="00E24A9A">
        <w:tc>
          <w:tcPr>
            <w:tcW w:w="1123" w:type="dxa"/>
            <w:gridSpan w:val="2"/>
          </w:tcPr>
          <w:p w14:paraId="042C3ABB" w14:textId="4822B4B0" w:rsidR="0017432A" w:rsidRDefault="0017432A" w:rsidP="0017432A">
            <w:pPr>
              <w:pStyle w:val="pqiTabBody"/>
              <w:ind w:left="360"/>
              <w:rPr>
                <w:i/>
              </w:rPr>
            </w:pPr>
            <w:r>
              <w:rPr>
                <w:i/>
              </w:rPr>
              <w:t>3</w:t>
            </w:r>
          </w:p>
        </w:tc>
        <w:tc>
          <w:tcPr>
            <w:tcW w:w="5017" w:type="dxa"/>
          </w:tcPr>
          <w:p w14:paraId="22164898" w14:textId="77777777" w:rsidR="005465A6" w:rsidRPr="005465A6" w:rsidRDefault="005465A6" w:rsidP="0017432A">
            <w:pPr>
              <w:rPr>
                <w:szCs w:val="20"/>
              </w:rPr>
            </w:pPr>
            <w:r w:rsidRPr="005465A6">
              <w:rPr>
                <w:szCs w:val="20"/>
              </w:rPr>
              <w:t>Manualne zamknięcie</w:t>
            </w:r>
          </w:p>
          <w:p w14:paraId="2FD5D454" w14:textId="00B104EA" w:rsidR="0017432A" w:rsidRPr="00A94AB1" w:rsidRDefault="0017432A" w:rsidP="0017432A">
            <w:pPr>
              <w:rPr>
                <w:rFonts w:ascii="Courier New" w:hAnsi="Courier New" w:cs="Courier New"/>
                <w:noProof/>
                <w:color w:val="0000FF"/>
                <w:szCs w:val="20"/>
              </w:rPr>
            </w:pPr>
            <w:r w:rsidRPr="00A94AB1">
              <w:rPr>
                <w:rFonts w:ascii="Courier New" w:hAnsi="Courier New" w:cs="Courier New"/>
                <w:noProof/>
                <w:color w:val="0000FF"/>
                <w:szCs w:val="20"/>
              </w:rPr>
              <w:t>BodyManualClosureType</w:t>
            </w:r>
          </w:p>
        </w:tc>
        <w:tc>
          <w:tcPr>
            <w:tcW w:w="421" w:type="dxa"/>
          </w:tcPr>
          <w:p w14:paraId="393F5D6D" w14:textId="7BC34598" w:rsidR="0017432A" w:rsidRPr="00A94AB1" w:rsidRDefault="0017432A" w:rsidP="0017432A">
            <w:pPr>
              <w:jc w:val="center"/>
              <w:rPr>
                <w:b/>
              </w:rPr>
            </w:pPr>
            <w:r w:rsidRPr="00A94AB1">
              <w:rPr>
                <w:b/>
              </w:rPr>
              <w:t>R</w:t>
            </w:r>
          </w:p>
        </w:tc>
        <w:tc>
          <w:tcPr>
            <w:tcW w:w="2333" w:type="dxa"/>
          </w:tcPr>
          <w:p w14:paraId="4EF0004E" w14:textId="77777777" w:rsidR="0017432A" w:rsidRPr="009079F8" w:rsidRDefault="0017432A" w:rsidP="0017432A"/>
        </w:tc>
        <w:tc>
          <w:tcPr>
            <w:tcW w:w="3673" w:type="dxa"/>
          </w:tcPr>
          <w:p w14:paraId="684884C7" w14:textId="77777777" w:rsidR="0017432A" w:rsidRDefault="0017432A" w:rsidP="0017432A"/>
        </w:tc>
        <w:tc>
          <w:tcPr>
            <w:tcW w:w="977" w:type="dxa"/>
          </w:tcPr>
          <w:p w14:paraId="411ABB55" w14:textId="77777777" w:rsidR="0017432A" w:rsidRDefault="0017432A" w:rsidP="0017432A"/>
        </w:tc>
      </w:tr>
      <w:tr w:rsidR="005465A6" w:rsidRPr="009079F8" w14:paraId="42DC3832" w14:textId="77777777" w:rsidTr="00E24A9A">
        <w:tc>
          <w:tcPr>
            <w:tcW w:w="435" w:type="dxa"/>
          </w:tcPr>
          <w:p w14:paraId="6605A9A4" w14:textId="77777777" w:rsidR="005465A6" w:rsidRPr="009079F8" w:rsidRDefault="005465A6" w:rsidP="005465A6">
            <w:pPr>
              <w:rPr>
                <w:b/>
              </w:rPr>
            </w:pPr>
          </w:p>
        </w:tc>
        <w:tc>
          <w:tcPr>
            <w:tcW w:w="688" w:type="dxa"/>
          </w:tcPr>
          <w:p w14:paraId="0249D4F8" w14:textId="0B3412E9" w:rsidR="005465A6" w:rsidRDefault="005465A6" w:rsidP="005465A6">
            <w:pPr>
              <w:pStyle w:val="pqiTabBody"/>
              <w:ind w:left="360"/>
              <w:rPr>
                <w:i/>
              </w:rPr>
            </w:pPr>
            <w:r>
              <w:rPr>
                <w:i/>
              </w:rPr>
              <w:t>a</w:t>
            </w:r>
          </w:p>
        </w:tc>
        <w:tc>
          <w:tcPr>
            <w:tcW w:w="5017" w:type="dxa"/>
          </w:tcPr>
          <w:p w14:paraId="46AAE333" w14:textId="77777777" w:rsidR="005465A6" w:rsidRDefault="005465A6" w:rsidP="005465A6">
            <w:pPr>
              <w:rPr>
                <w:szCs w:val="20"/>
              </w:rPr>
            </w:pPr>
            <w:r w:rsidRPr="004B72DF">
              <w:rPr>
                <w:szCs w:val="20"/>
              </w:rPr>
              <w:t>Numer identyfikacyjny pozycji towarowej</w:t>
            </w:r>
          </w:p>
          <w:p w14:paraId="657BE025" w14:textId="4D51C077" w:rsidR="005465A6" w:rsidRPr="00A94AB1" w:rsidRDefault="005465A6" w:rsidP="005465A6">
            <w:pPr>
              <w:rPr>
                <w:rFonts w:ascii="Courier New" w:hAnsi="Courier New" w:cs="Courier New"/>
                <w:noProof/>
                <w:color w:val="0000FF"/>
                <w:szCs w:val="20"/>
              </w:rPr>
            </w:pPr>
            <w:r w:rsidRPr="00A94AB1">
              <w:rPr>
                <w:rFonts w:ascii="Courier New" w:hAnsi="Courier New" w:cs="Courier New"/>
                <w:noProof/>
                <w:color w:val="0000FF"/>
                <w:szCs w:val="20"/>
              </w:rPr>
              <w:t>BodyRecordUniqueReference</w:t>
            </w:r>
          </w:p>
        </w:tc>
        <w:tc>
          <w:tcPr>
            <w:tcW w:w="421" w:type="dxa"/>
          </w:tcPr>
          <w:p w14:paraId="5C52D22B" w14:textId="092A6FB8" w:rsidR="005465A6" w:rsidRDefault="005465A6" w:rsidP="005465A6">
            <w:pPr>
              <w:jc w:val="center"/>
            </w:pPr>
            <w:r>
              <w:t>R</w:t>
            </w:r>
          </w:p>
        </w:tc>
        <w:tc>
          <w:tcPr>
            <w:tcW w:w="2333" w:type="dxa"/>
          </w:tcPr>
          <w:p w14:paraId="7055AD96" w14:textId="31401193" w:rsidR="005465A6" w:rsidRPr="009079F8" w:rsidRDefault="005465A6" w:rsidP="005465A6">
            <w:r>
              <w:t>Wartość musi być większa od zera.</w:t>
            </w:r>
          </w:p>
        </w:tc>
        <w:tc>
          <w:tcPr>
            <w:tcW w:w="3673" w:type="dxa"/>
          </w:tcPr>
          <w:p w14:paraId="21F137E6" w14:textId="7CAC2615" w:rsidR="005465A6" w:rsidRDefault="005465A6" w:rsidP="005465A6">
            <w:r w:rsidRPr="009079F8">
              <w:t xml:space="preserve">Należy podać </w:t>
            </w:r>
            <w:r>
              <w:t>niepowtarzalny</w:t>
            </w:r>
            <w:r w:rsidRPr="009079F8">
              <w:t xml:space="preserve"> numer </w:t>
            </w:r>
            <w:r>
              <w:t>identyfikacyjny pozycji towarowej w </w:t>
            </w:r>
            <w:r w:rsidRPr="009079F8">
              <w:t xml:space="preserve">powiązanym dokumencie e-AD (pole 17a </w:t>
            </w:r>
            <w:r>
              <w:t>w dokumencie e-AD</w:t>
            </w:r>
            <w:r w:rsidRPr="009079F8">
              <w:t>) odnoszącym się do wyrobu akcyzowego, do którego ma zastosowanie jeden z kodów innych niż 1 i 21.</w:t>
            </w:r>
          </w:p>
        </w:tc>
        <w:tc>
          <w:tcPr>
            <w:tcW w:w="977" w:type="dxa"/>
          </w:tcPr>
          <w:p w14:paraId="3DFA3551" w14:textId="46760692" w:rsidR="005465A6" w:rsidRDefault="005465A6" w:rsidP="005465A6">
            <w:r w:rsidRPr="009079F8">
              <w:t>n..3</w:t>
            </w:r>
          </w:p>
        </w:tc>
      </w:tr>
      <w:tr w:rsidR="005465A6" w:rsidRPr="009079F8" w14:paraId="6E95DBBB" w14:textId="77777777" w:rsidTr="00E24A9A">
        <w:tc>
          <w:tcPr>
            <w:tcW w:w="435" w:type="dxa"/>
          </w:tcPr>
          <w:p w14:paraId="5BF1C1C0" w14:textId="77777777" w:rsidR="005465A6" w:rsidRPr="009079F8" w:rsidRDefault="005465A6" w:rsidP="005465A6">
            <w:pPr>
              <w:rPr>
                <w:b/>
              </w:rPr>
            </w:pPr>
          </w:p>
        </w:tc>
        <w:tc>
          <w:tcPr>
            <w:tcW w:w="688" w:type="dxa"/>
          </w:tcPr>
          <w:p w14:paraId="64A2B911" w14:textId="439E033A" w:rsidR="005465A6" w:rsidRDefault="005465A6" w:rsidP="005465A6">
            <w:pPr>
              <w:pStyle w:val="pqiTabBody"/>
              <w:ind w:left="360"/>
              <w:rPr>
                <w:i/>
              </w:rPr>
            </w:pPr>
            <w:r>
              <w:rPr>
                <w:i/>
              </w:rPr>
              <w:t>b</w:t>
            </w:r>
          </w:p>
        </w:tc>
        <w:tc>
          <w:tcPr>
            <w:tcW w:w="5017" w:type="dxa"/>
          </w:tcPr>
          <w:p w14:paraId="7E365434" w14:textId="77777777" w:rsidR="005465A6" w:rsidRDefault="005465A6" w:rsidP="005465A6">
            <w:r>
              <w:t>Niedobór lub nadwyżka</w:t>
            </w:r>
          </w:p>
          <w:p w14:paraId="51A2A49B" w14:textId="054950AC" w:rsidR="005465A6" w:rsidRPr="00A94AB1" w:rsidRDefault="005465A6" w:rsidP="005465A6">
            <w:pPr>
              <w:rPr>
                <w:rFonts w:ascii="Courier New" w:hAnsi="Courier New" w:cs="Courier New"/>
                <w:noProof/>
                <w:color w:val="0000FF"/>
                <w:szCs w:val="20"/>
              </w:rPr>
            </w:pPr>
            <w:r>
              <w:rPr>
                <w:rFonts w:ascii="Courier New" w:hAnsi="Courier New" w:cs="Courier New"/>
                <w:noProof/>
                <w:color w:val="0000FF"/>
                <w:szCs w:val="20"/>
              </w:rPr>
              <w:t>IndicatorOfShortageOrExcess</w:t>
            </w:r>
          </w:p>
        </w:tc>
        <w:tc>
          <w:tcPr>
            <w:tcW w:w="421" w:type="dxa"/>
          </w:tcPr>
          <w:p w14:paraId="6791A992" w14:textId="7A612226" w:rsidR="005465A6" w:rsidRDefault="005465A6" w:rsidP="005465A6">
            <w:pPr>
              <w:jc w:val="center"/>
            </w:pPr>
            <w:r>
              <w:t>D</w:t>
            </w:r>
          </w:p>
        </w:tc>
        <w:tc>
          <w:tcPr>
            <w:tcW w:w="2333" w:type="dxa"/>
          </w:tcPr>
          <w:p w14:paraId="5A232905" w14:textId="77777777" w:rsidR="005465A6" w:rsidRPr="009079F8" w:rsidRDefault="005465A6" w:rsidP="005465A6"/>
        </w:tc>
        <w:tc>
          <w:tcPr>
            <w:tcW w:w="3673" w:type="dxa"/>
          </w:tcPr>
          <w:p w14:paraId="63034B42" w14:textId="77777777" w:rsidR="005465A6" w:rsidRPr="009079F8" w:rsidRDefault="005465A6" w:rsidP="005465A6">
            <w:pPr>
              <w:pStyle w:val="pqiTabBody"/>
            </w:pPr>
            <w:r>
              <w:t xml:space="preserve">Wykryty niedobór lub nadwyżka w danej pozycji towarowej. </w:t>
            </w:r>
            <w:r w:rsidRPr="009079F8">
              <w:t>Możliwe wartości są następujące:</w:t>
            </w:r>
          </w:p>
          <w:p w14:paraId="106B04D6" w14:textId="77777777" w:rsidR="005465A6" w:rsidRPr="009079F8" w:rsidRDefault="005465A6" w:rsidP="005465A6">
            <w:pPr>
              <w:pStyle w:val="pqiTabBody"/>
            </w:pPr>
            <w:r>
              <w:t>S</w:t>
            </w:r>
            <w:r w:rsidRPr="009079F8">
              <w:t xml:space="preserve"> = Niedobór</w:t>
            </w:r>
          </w:p>
          <w:p w14:paraId="11E97CA3" w14:textId="74A541C2" w:rsidR="005465A6" w:rsidRDefault="005465A6" w:rsidP="005465A6">
            <w:r>
              <w:t>E</w:t>
            </w:r>
            <w:r w:rsidRPr="009079F8">
              <w:t xml:space="preserve"> = Nadwyżka.</w:t>
            </w:r>
          </w:p>
        </w:tc>
        <w:tc>
          <w:tcPr>
            <w:tcW w:w="977" w:type="dxa"/>
          </w:tcPr>
          <w:p w14:paraId="455F2832" w14:textId="02D89C47" w:rsidR="005465A6" w:rsidRDefault="005465A6" w:rsidP="005465A6">
            <w:r w:rsidRPr="009079F8">
              <w:t>a1</w:t>
            </w:r>
          </w:p>
        </w:tc>
      </w:tr>
      <w:tr w:rsidR="005465A6" w:rsidRPr="009079F8" w14:paraId="25E99F2F" w14:textId="77777777" w:rsidTr="00E24A9A">
        <w:tc>
          <w:tcPr>
            <w:tcW w:w="435" w:type="dxa"/>
          </w:tcPr>
          <w:p w14:paraId="7387EAA2" w14:textId="77777777" w:rsidR="005465A6" w:rsidRPr="009079F8" w:rsidRDefault="005465A6" w:rsidP="005465A6">
            <w:pPr>
              <w:rPr>
                <w:b/>
              </w:rPr>
            </w:pPr>
          </w:p>
        </w:tc>
        <w:tc>
          <w:tcPr>
            <w:tcW w:w="688" w:type="dxa"/>
          </w:tcPr>
          <w:p w14:paraId="40413293" w14:textId="47E120EE" w:rsidR="005465A6" w:rsidRDefault="005465A6" w:rsidP="005465A6">
            <w:pPr>
              <w:pStyle w:val="pqiTabBody"/>
              <w:ind w:left="360"/>
              <w:rPr>
                <w:i/>
              </w:rPr>
            </w:pPr>
            <w:r>
              <w:rPr>
                <w:i/>
              </w:rPr>
              <w:t>c</w:t>
            </w:r>
          </w:p>
        </w:tc>
        <w:tc>
          <w:tcPr>
            <w:tcW w:w="5017" w:type="dxa"/>
          </w:tcPr>
          <w:p w14:paraId="14CC5492" w14:textId="77777777" w:rsidR="005465A6" w:rsidRDefault="005465A6" w:rsidP="005465A6">
            <w:r>
              <w:t>Stwierdzony</w:t>
            </w:r>
            <w:r w:rsidRPr="009079F8">
              <w:t xml:space="preserve"> niedobór lub nadwyżka</w:t>
            </w:r>
          </w:p>
          <w:p w14:paraId="203E16A2" w14:textId="7DD511D8" w:rsidR="005465A6" w:rsidRPr="00A94AB1" w:rsidRDefault="005465A6" w:rsidP="005465A6">
            <w:pPr>
              <w:rPr>
                <w:rFonts w:ascii="Courier New" w:hAnsi="Courier New" w:cs="Courier New"/>
                <w:noProof/>
                <w:color w:val="0000FF"/>
                <w:szCs w:val="20"/>
              </w:rPr>
            </w:pPr>
            <w:r>
              <w:rPr>
                <w:rFonts w:ascii="Courier New" w:hAnsi="Courier New" w:cs="Courier New"/>
                <w:noProof/>
                <w:color w:val="0000FF"/>
                <w:szCs w:val="20"/>
              </w:rPr>
              <w:t>ObservedShortageOrExcess</w:t>
            </w:r>
          </w:p>
        </w:tc>
        <w:tc>
          <w:tcPr>
            <w:tcW w:w="421" w:type="dxa"/>
          </w:tcPr>
          <w:p w14:paraId="08F7078B" w14:textId="294341FA" w:rsidR="005465A6" w:rsidRDefault="005465A6" w:rsidP="005465A6">
            <w:pPr>
              <w:jc w:val="center"/>
            </w:pPr>
            <w:r>
              <w:t>D</w:t>
            </w:r>
          </w:p>
        </w:tc>
        <w:tc>
          <w:tcPr>
            <w:tcW w:w="2333" w:type="dxa"/>
          </w:tcPr>
          <w:p w14:paraId="07E905F0" w14:textId="5BE7EF96" w:rsidR="005465A6" w:rsidRPr="009079F8" w:rsidRDefault="005465A6" w:rsidP="005465A6"/>
        </w:tc>
        <w:tc>
          <w:tcPr>
            <w:tcW w:w="3673" w:type="dxa"/>
          </w:tcPr>
          <w:p w14:paraId="119582A2" w14:textId="5F674546" w:rsidR="00D462EA" w:rsidRDefault="005465A6" w:rsidP="005465A6">
            <w:r w:rsidRPr="009079F8">
              <w:t>Należy podać ilość (wyrażoną w jednostkach miary związanych z kodem wyrobu – zob.</w:t>
            </w:r>
            <w:r>
              <w:t xml:space="preserve"> słownik „Wyroby akcyzowe (</w:t>
            </w:r>
            <w:proofErr w:type="spellStart"/>
            <w:r>
              <w:t>Excise</w:t>
            </w:r>
            <w:proofErr w:type="spellEnd"/>
            <w:r>
              <w:t xml:space="preserve"> products)”</w:t>
            </w:r>
            <w:r w:rsidRPr="009079F8">
              <w:t>):</w:t>
            </w:r>
          </w:p>
        </w:tc>
        <w:tc>
          <w:tcPr>
            <w:tcW w:w="977" w:type="dxa"/>
          </w:tcPr>
          <w:p w14:paraId="2FC14E67" w14:textId="341E70DA" w:rsidR="005465A6" w:rsidRDefault="005465A6" w:rsidP="005465A6">
            <w:r w:rsidRPr="009079F8">
              <w:t>n..15,3</w:t>
            </w:r>
          </w:p>
        </w:tc>
      </w:tr>
      <w:tr w:rsidR="005465A6" w:rsidRPr="009079F8" w14:paraId="2E85578B" w14:textId="77777777" w:rsidTr="00E24A9A">
        <w:tc>
          <w:tcPr>
            <w:tcW w:w="435" w:type="dxa"/>
          </w:tcPr>
          <w:p w14:paraId="0E8C98C8" w14:textId="77777777" w:rsidR="005465A6" w:rsidRPr="009079F8" w:rsidRDefault="005465A6" w:rsidP="005465A6">
            <w:pPr>
              <w:rPr>
                <w:b/>
              </w:rPr>
            </w:pPr>
          </w:p>
        </w:tc>
        <w:tc>
          <w:tcPr>
            <w:tcW w:w="688" w:type="dxa"/>
          </w:tcPr>
          <w:p w14:paraId="42CDE7CE" w14:textId="183770E2" w:rsidR="005465A6" w:rsidRDefault="005465A6" w:rsidP="005465A6">
            <w:pPr>
              <w:pStyle w:val="pqiTabBody"/>
              <w:ind w:left="360"/>
              <w:rPr>
                <w:i/>
              </w:rPr>
            </w:pPr>
            <w:r>
              <w:rPr>
                <w:i/>
              </w:rPr>
              <w:t>d</w:t>
            </w:r>
          </w:p>
        </w:tc>
        <w:tc>
          <w:tcPr>
            <w:tcW w:w="5017" w:type="dxa"/>
          </w:tcPr>
          <w:p w14:paraId="704297AF" w14:textId="60FE7022" w:rsidR="005465A6" w:rsidRPr="00A94AB1" w:rsidRDefault="005465A6" w:rsidP="005465A6">
            <w:pPr>
              <w:rPr>
                <w:rFonts w:ascii="Courier New" w:hAnsi="Courier New" w:cs="Courier New"/>
                <w:noProof/>
                <w:color w:val="0000FF"/>
                <w:szCs w:val="20"/>
              </w:rPr>
            </w:pPr>
            <w:r w:rsidRPr="00A94AB1">
              <w:rPr>
                <w:rFonts w:ascii="Courier New" w:hAnsi="Courier New" w:cs="Courier New"/>
                <w:noProof/>
                <w:color w:val="0000FF"/>
                <w:szCs w:val="20"/>
              </w:rPr>
              <w:t>ExciseProductCode</w:t>
            </w:r>
          </w:p>
        </w:tc>
        <w:tc>
          <w:tcPr>
            <w:tcW w:w="421" w:type="dxa"/>
          </w:tcPr>
          <w:p w14:paraId="45C20A36" w14:textId="495D12AC" w:rsidR="005465A6" w:rsidRDefault="005465A6" w:rsidP="005465A6">
            <w:pPr>
              <w:jc w:val="center"/>
            </w:pPr>
            <w:r>
              <w:t>R</w:t>
            </w:r>
          </w:p>
        </w:tc>
        <w:tc>
          <w:tcPr>
            <w:tcW w:w="2333" w:type="dxa"/>
          </w:tcPr>
          <w:p w14:paraId="400E9A5A" w14:textId="77777777" w:rsidR="005465A6" w:rsidRPr="009079F8" w:rsidRDefault="005465A6" w:rsidP="005465A6"/>
        </w:tc>
        <w:tc>
          <w:tcPr>
            <w:tcW w:w="3673" w:type="dxa"/>
          </w:tcPr>
          <w:p w14:paraId="0B443548" w14:textId="1996531C" w:rsidR="005465A6" w:rsidRDefault="005465A6" w:rsidP="005465A6">
            <w:r w:rsidRPr="009079F8">
              <w:t>Należy podać właści</w:t>
            </w:r>
            <w:r>
              <w:t xml:space="preserve">wy kod wyrobu akcyzowego, zob. słowniki „Wyroby akcyzowe </w:t>
            </w:r>
            <w:r>
              <w:lastRenderedPageBreak/>
              <w:t>(</w:t>
            </w:r>
            <w:proofErr w:type="spellStart"/>
            <w:r>
              <w:t>Excise</w:t>
            </w:r>
            <w:proofErr w:type="spellEnd"/>
            <w:r>
              <w:t xml:space="preserve"> products)” i </w:t>
            </w:r>
            <w:r>
              <w:rPr>
                <w:lang w:eastAsia="en-GB"/>
              </w:rPr>
              <w:t>„Polskie w</w:t>
            </w:r>
            <w:r>
              <w:t>yroby akcyzowe (</w:t>
            </w:r>
            <w:proofErr w:type="spellStart"/>
            <w:r>
              <w:t>Polish</w:t>
            </w:r>
            <w:proofErr w:type="spellEnd"/>
            <w:r>
              <w:t xml:space="preserve"> </w:t>
            </w:r>
            <w:proofErr w:type="spellStart"/>
            <w:r>
              <w:t>excise</w:t>
            </w:r>
            <w:proofErr w:type="spellEnd"/>
            <w:r>
              <w:t xml:space="preserve"> products)”.</w:t>
            </w:r>
          </w:p>
        </w:tc>
        <w:tc>
          <w:tcPr>
            <w:tcW w:w="977" w:type="dxa"/>
          </w:tcPr>
          <w:p w14:paraId="52BCC2AD" w14:textId="77777777" w:rsidR="005465A6" w:rsidRDefault="005465A6" w:rsidP="005465A6"/>
        </w:tc>
      </w:tr>
      <w:tr w:rsidR="005465A6" w:rsidRPr="009079F8" w14:paraId="724ABB86" w14:textId="77777777" w:rsidTr="00E24A9A">
        <w:tc>
          <w:tcPr>
            <w:tcW w:w="435" w:type="dxa"/>
          </w:tcPr>
          <w:p w14:paraId="4C7C2A2A" w14:textId="77777777" w:rsidR="005465A6" w:rsidRPr="009079F8" w:rsidRDefault="005465A6" w:rsidP="005465A6">
            <w:pPr>
              <w:rPr>
                <w:b/>
              </w:rPr>
            </w:pPr>
          </w:p>
        </w:tc>
        <w:tc>
          <w:tcPr>
            <w:tcW w:w="688" w:type="dxa"/>
          </w:tcPr>
          <w:p w14:paraId="526A6FB6" w14:textId="1373A340" w:rsidR="005465A6" w:rsidRDefault="005465A6" w:rsidP="005465A6">
            <w:pPr>
              <w:pStyle w:val="pqiTabBody"/>
              <w:ind w:left="360"/>
              <w:rPr>
                <w:i/>
              </w:rPr>
            </w:pPr>
            <w:r>
              <w:rPr>
                <w:i/>
              </w:rPr>
              <w:t>e</w:t>
            </w:r>
          </w:p>
        </w:tc>
        <w:tc>
          <w:tcPr>
            <w:tcW w:w="5017" w:type="dxa"/>
          </w:tcPr>
          <w:p w14:paraId="584C8CE1" w14:textId="29082372" w:rsidR="005465A6" w:rsidRPr="00A94AB1" w:rsidRDefault="005465A6" w:rsidP="005465A6">
            <w:pPr>
              <w:rPr>
                <w:rFonts w:ascii="Courier New" w:hAnsi="Courier New" w:cs="Courier New"/>
                <w:noProof/>
                <w:color w:val="0000FF"/>
                <w:szCs w:val="20"/>
              </w:rPr>
            </w:pPr>
            <w:r w:rsidRPr="00A94AB1">
              <w:rPr>
                <w:rFonts w:ascii="Courier New" w:hAnsi="Courier New" w:cs="Courier New"/>
                <w:noProof/>
                <w:color w:val="0000FF"/>
                <w:szCs w:val="20"/>
              </w:rPr>
              <w:t>RefusedQuantity</w:t>
            </w:r>
          </w:p>
        </w:tc>
        <w:tc>
          <w:tcPr>
            <w:tcW w:w="421" w:type="dxa"/>
          </w:tcPr>
          <w:p w14:paraId="0BC585EF" w14:textId="570B677E" w:rsidR="005465A6" w:rsidRDefault="005465A6" w:rsidP="005465A6">
            <w:pPr>
              <w:jc w:val="center"/>
            </w:pPr>
            <w:r>
              <w:t>D</w:t>
            </w:r>
          </w:p>
        </w:tc>
        <w:tc>
          <w:tcPr>
            <w:tcW w:w="2333" w:type="dxa"/>
          </w:tcPr>
          <w:p w14:paraId="33AFCE68" w14:textId="77777777" w:rsidR="005465A6" w:rsidRPr="009079F8" w:rsidRDefault="005465A6" w:rsidP="005465A6"/>
        </w:tc>
        <w:tc>
          <w:tcPr>
            <w:tcW w:w="3673" w:type="dxa"/>
          </w:tcPr>
          <w:p w14:paraId="7A8E488A" w14:textId="4AF3840A" w:rsidR="005465A6" w:rsidRDefault="005465A6" w:rsidP="005465A6">
            <w:r w:rsidRPr="009079F8">
              <w:t>Należy podać ilość</w:t>
            </w:r>
            <w:r>
              <w:t xml:space="preserve"> nieprzyjętych</w:t>
            </w:r>
            <w:r w:rsidRPr="009079F8">
              <w:t xml:space="preserve"> wyrobów akcyzowych dla każdego wpisu w dokumencie, któr</w:t>
            </w:r>
            <w:r>
              <w:t>ego</w:t>
            </w:r>
            <w:r w:rsidRPr="009079F8">
              <w:t xml:space="preserve"> </w:t>
            </w:r>
            <w:r>
              <w:t xml:space="preserve">to </w:t>
            </w:r>
            <w:r w:rsidRPr="009079F8">
              <w:t xml:space="preserve">dotyczy (wyrażoną </w:t>
            </w:r>
            <w:r>
              <w:br/>
            </w:r>
            <w:r w:rsidRPr="009079F8">
              <w:t xml:space="preserve">w jednostkach miary związanych z kodem wyrobu – zob. </w:t>
            </w:r>
            <w:r>
              <w:t>słownik „Wyroby akcyzowe (</w:t>
            </w:r>
            <w:proofErr w:type="spellStart"/>
            <w:r>
              <w:t>Excise</w:t>
            </w:r>
            <w:proofErr w:type="spellEnd"/>
            <w:r>
              <w:t xml:space="preserve"> products)”</w:t>
            </w:r>
            <w:r w:rsidRPr="009079F8">
              <w:t>):</w:t>
            </w:r>
            <w:r>
              <w:t xml:space="preserve"> Wartość musi być większa od zera.</w:t>
            </w:r>
          </w:p>
        </w:tc>
        <w:tc>
          <w:tcPr>
            <w:tcW w:w="977" w:type="dxa"/>
          </w:tcPr>
          <w:p w14:paraId="3F81D164" w14:textId="77777777" w:rsidR="005465A6" w:rsidRDefault="005465A6" w:rsidP="005465A6"/>
        </w:tc>
      </w:tr>
      <w:tr w:rsidR="005465A6" w:rsidRPr="009079F8" w14:paraId="2EA4E82F" w14:textId="77777777" w:rsidTr="00E24A9A">
        <w:tc>
          <w:tcPr>
            <w:tcW w:w="435" w:type="dxa"/>
          </w:tcPr>
          <w:p w14:paraId="651B8229" w14:textId="77777777" w:rsidR="005465A6" w:rsidRPr="009079F8" w:rsidRDefault="005465A6" w:rsidP="005465A6">
            <w:pPr>
              <w:rPr>
                <w:b/>
              </w:rPr>
            </w:pPr>
          </w:p>
        </w:tc>
        <w:tc>
          <w:tcPr>
            <w:tcW w:w="688" w:type="dxa"/>
          </w:tcPr>
          <w:p w14:paraId="6B5D59C6" w14:textId="7DAFD948" w:rsidR="005465A6" w:rsidRDefault="005465A6" w:rsidP="005465A6">
            <w:pPr>
              <w:pStyle w:val="pqiTabBody"/>
              <w:ind w:left="360"/>
              <w:rPr>
                <w:i/>
              </w:rPr>
            </w:pPr>
            <w:r>
              <w:rPr>
                <w:i/>
              </w:rPr>
              <w:t>f</w:t>
            </w:r>
          </w:p>
        </w:tc>
        <w:tc>
          <w:tcPr>
            <w:tcW w:w="5017" w:type="dxa"/>
          </w:tcPr>
          <w:p w14:paraId="7749FCEF" w14:textId="3DDC092C" w:rsidR="005465A6" w:rsidRPr="00A94AB1" w:rsidRDefault="005465A6" w:rsidP="005465A6">
            <w:pPr>
              <w:rPr>
                <w:rFonts w:ascii="Courier New" w:hAnsi="Courier New" w:cs="Courier New"/>
                <w:noProof/>
                <w:color w:val="0000FF"/>
                <w:szCs w:val="20"/>
              </w:rPr>
            </w:pPr>
            <w:r w:rsidRPr="00A94AB1">
              <w:rPr>
                <w:rFonts w:ascii="Courier New" w:hAnsi="Courier New" w:cs="Courier New"/>
                <w:noProof/>
                <w:color w:val="0000FF"/>
                <w:szCs w:val="20"/>
              </w:rPr>
              <w:t>ComplementaryInformation</w:t>
            </w:r>
          </w:p>
        </w:tc>
        <w:tc>
          <w:tcPr>
            <w:tcW w:w="421" w:type="dxa"/>
          </w:tcPr>
          <w:p w14:paraId="6C794E57" w14:textId="3CD7621E" w:rsidR="005465A6" w:rsidRDefault="005465A6" w:rsidP="005465A6">
            <w:pPr>
              <w:jc w:val="center"/>
            </w:pPr>
            <w:r>
              <w:t>O</w:t>
            </w:r>
          </w:p>
        </w:tc>
        <w:tc>
          <w:tcPr>
            <w:tcW w:w="2333" w:type="dxa"/>
          </w:tcPr>
          <w:p w14:paraId="04BF40A4" w14:textId="77777777" w:rsidR="005465A6" w:rsidRPr="009079F8" w:rsidRDefault="005465A6" w:rsidP="005465A6"/>
        </w:tc>
        <w:tc>
          <w:tcPr>
            <w:tcW w:w="3673" w:type="dxa"/>
          </w:tcPr>
          <w:p w14:paraId="381F8FBF" w14:textId="77777777" w:rsidR="005465A6" w:rsidRDefault="005465A6" w:rsidP="005465A6"/>
        </w:tc>
        <w:tc>
          <w:tcPr>
            <w:tcW w:w="977" w:type="dxa"/>
          </w:tcPr>
          <w:p w14:paraId="2DDA66C2" w14:textId="77777777" w:rsidR="005465A6" w:rsidRDefault="005465A6" w:rsidP="005465A6"/>
        </w:tc>
      </w:tr>
      <w:tr w:rsidR="005465A6" w:rsidRPr="009079F8" w14:paraId="445B2E29" w14:textId="77777777" w:rsidTr="009950B3">
        <w:tc>
          <w:tcPr>
            <w:tcW w:w="1123" w:type="dxa"/>
            <w:gridSpan w:val="2"/>
          </w:tcPr>
          <w:p w14:paraId="5B09C9EE" w14:textId="77777777" w:rsidR="005465A6" w:rsidRDefault="005465A6" w:rsidP="005465A6">
            <w:pPr>
              <w:pStyle w:val="pqiTabBody"/>
              <w:ind w:left="360"/>
              <w:rPr>
                <w:i/>
              </w:rPr>
            </w:pPr>
          </w:p>
        </w:tc>
        <w:tc>
          <w:tcPr>
            <w:tcW w:w="5017" w:type="dxa"/>
          </w:tcPr>
          <w:p w14:paraId="12F15A4F" w14:textId="77777777" w:rsidR="005465A6" w:rsidRDefault="005465A6" w:rsidP="005465A6">
            <w:pPr>
              <w:pStyle w:val="pqiTabBody"/>
            </w:pPr>
            <w:r>
              <w:t>JĘZYK ELEMENTU</w:t>
            </w:r>
          </w:p>
          <w:p w14:paraId="2194961D" w14:textId="502234D5" w:rsidR="005465A6" w:rsidRPr="00A94AB1" w:rsidRDefault="005465A6" w:rsidP="005465A6">
            <w:pPr>
              <w:rPr>
                <w:rFonts w:ascii="Courier New" w:hAnsi="Courier New" w:cs="Courier New"/>
                <w:noProof/>
                <w:color w:val="0000FF"/>
                <w:szCs w:val="20"/>
              </w:rPr>
            </w:pPr>
            <w:r>
              <w:rPr>
                <w:rFonts w:ascii="Courier New" w:hAnsi="Courier New" w:cs="Courier New"/>
                <w:noProof/>
                <w:color w:val="0000FF"/>
              </w:rPr>
              <w:t>@language</w:t>
            </w:r>
          </w:p>
        </w:tc>
        <w:tc>
          <w:tcPr>
            <w:tcW w:w="421" w:type="dxa"/>
          </w:tcPr>
          <w:p w14:paraId="5C4FAA87" w14:textId="4B51B432" w:rsidR="005465A6" w:rsidRDefault="005465A6" w:rsidP="005465A6">
            <w:pPr>
              <w:jc w:val="center"/>
            </w:pPr>
            <w:r w:rsidRPr="009079F8">
              <w:t>R</w:t>
            </w:r>
          </w:p>
        </w:tc>
        <w:tc>
          <w:tcPr>
            <w:tcW w:w="2333" w:type="dxa"/>
          </w:tcPr>
          <w:p w14:paraId="774DEEA2" w14:textId="77777777" w:rsidR="005465A6" w:rsidRPr="009079F8" w:rsidRDefault="005465A6" w:rsidP="005465A6"/>
        </w:tc>
        <w:tc>
          <w:tcPr>
            <w:tcW w:w="3673" w:type="dxa"/>
          </w:tcPr>
          <w:p w14:paraId="187AB809" w14:textId="77777777" w:rsidR="005465A6" w:rsidRDefault="005465A6" w:rsidP="005465A6">
            <w:pPr>
              <w:pStyle w:val="pqiTabBody"/>
            </w:pPr>
            <w:r>
              <w:t>Atrybut.</w:t>
            </w:r>
          </w:p>
          <w:p w14:paraId="03C8A4C8" w14:textId="64CCAF37" w:rsidR="00D462EA" w:rsidRDefault="005465A6" w:rsidP="005465A6">
            <w:r>
              <w:t>Wartość ze słownika „</w:t>
            </w:r>
            <w:r w:rsidRPr="008C6FA2">
              <w:t xml:space="preserve">Kody języka (Language </w:t>
            </w:r>
            <w:proofErr w:type="spellStart"/>
            <w:r w:rsidRPr="008C6FA2">
              <w:t>codes</w:t>
            </w:r>
            <w:proofErr w:type="spellEnd"/>
            <w:r w:rsidRPr="008C6FA2">
              <w:t>)</w:t>
            </w:r>
            <w:r>
              <w:t>”.</w:t>
            </w:r>
          </w:p>
        </w:tc>
        <w:tc>
          <w:tcPr>
            <w:tcW w:w="977" w:type="dxa"/>
          </w:tcPr>
          <w:p w14:paraId="43663DBC" w14:textId="2029FA75" w:rsidR="005465A6" w:rsidRDefault="005465A6" w:rsidP="005465A6">
            <w:r w:rsidRPr="009079F8">
              <w:t>a2</w:t>
            </w:r>
          </w:p>
        </w:tc>
      </w:tr>
    </w:tbl>
    <w:p w14:paraId="709D2D54" w14:textId="4E0BEECB" w:rsidR="008633F3" w:rsidRDefault="008633F3" w:rsidP="008633F3">
      <w:pPr>
        <w:pStyle w:val="pqiText"/>
      </w:pPr>
    </w:p>
    <w:p w14:paraId="3AD4BDE9" w14:textId="77777777" w:rsidR="008633F3" w:rsidRPr="008633F3" w:rsidRDefault="008633F3" w:rsidP="008633F3">
      <w:pPr>
        <w:pStyle w:val="pqiText"/>
      </w:pPr>
    </w:p>
    <w:p w14:paraId="2B36678D" w14:textId="77777777" w:rsidR="00820D1E" w:rsidRPr="00BD4340" w:rsidRDefault="00820D1E" w:rsidP="00820D1E">
      <w:pPr>
        <w:pStyle w:val="pqiChpHeadNum2"/>
      </w:pPr>
      <w:bookmarkStart w:id="2696" w:name="_Toc29984726"/>
      <w:bookmarkStart w:id="2697" w:name="_Toc29984737"/>
      <w:bookmarkStart w:id="2698" w:name="_Toc29984756"/>
      <w:bookmarkStart w:id="2699" w:name="_Toc29984765"/>
      <w:bookmarkStart w:id="2700" w:name="_Toc29984774"/>
      <w:bookmarkStart w:id="2701" w:name="_Toc29984783"/>
      <w:bookmarkStart w:id="2702" w:name="_Toc117635708"/>
      <w:bookmarkStart w:id="2703" w:name="_Toc71025875"/>
      <w:bookmarkEnd w:id="2693"/>
      <w:bookmarkEnd w:id="2696"/>
      <w:bookmarkEnd w:id="2697"/>
      <w:bookmarkEnd w:id="2698"/>
      <w:bookmarkEnd w:id="2699"/>
      <w:bookmarkEnd w:id="2700"/>
      <w:bookmarkEnd w:id="2701"/>
      <w:r>
        <w:lastRenderedPageBreak/>
        <w:t>PZ – Potwierdzenie zarejestrowania</w:t>
      </w:r>
      <w:bookmarkEnd w:id="2702"/>
      <w:bookmarkEnd w:id="2703"/>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7"/>
        <w:gridCol w:w="375"/>
        <w:gridCol w:w="4494"/>
        <w:gridCol w:w="430"/>
        <w:gridCol w:w="2737"/>
        <w:gridCol w:w="4021"/>
        <w:gridCol w:w="1040"/>
      </w:tblGrid>
      <w:tr w:rsidR="00820D1E" w:rsidRPr="009079F8" w14:paraId="59220F29" w14:textId="77777777" w:rsidTr="008633F3">
        <w:trPr>
          <w:tblHeader/>
        </w:trPr>
        <w:tc>
          <w:tcPr>
            <w:tcW w:w="447" w:type="dxa"/>
            <w:shd w:val="clear" w:color="auto" w:fill="F3F3F3"/>
          </w:tcPr>
          <w:p w14:paraId="612F5B45" w14:textId="77777777" w:rsidR="00820D1E" w:rsidRPr="009079F8" w:rsidRDefault="00820D1E" w:rsidP="004E21B2">
            <w:pPr>
              <w:jc w:val="center"/>
              <w:rPr>
                <w:b/>
              </w:rPr>
            </w:pPr>
            <w:r w:rsidRPr="009079F8">
              <w:rPr>
                <w:b/>
              </w:rPr>
              <w:t>A</w:t>
            </w:r>
          </w:p>
        </w:tc>
        <w:tc>
          <w:tcPr>
            <w:tcW w:w="375" w:type="dxa"/>
            <w:shd w:val="clear" w:color="auto" w:fill="F3F3F3"/>
          </w:tcPr>
          <w:p w14:paraId="70CD581B" w14:textId="77777777" w:rsidR="00820D1E" w:rsidRPr="009079F8" w:rsidRDefault="00820D1E" w:rsidP="004E21B2">
            <w:pPr>
              <w:jc w:val="center"/>
              <w:rPr>
                <w:b/>
              </w:rPr>
            </w:pPr>
            <w:r w:rsidRPr="009079F8">
              <w:rPr>
                <w:b/>
              </w:rPr>
              <w:t>B</w:t>
            </w:r>
          </w:p>
        </w:tc>
        <w:tc>
          <w:tcPr>
            <w:tcW w:w="4494" w:type="dxa"/>
            <w:shd w:val="clear" w:color="auto" w:fill="F3F3F3"/>
          </w:tcPr>
          <w:p w14:paraId="10B9EF2F" w14:textId="77777777" w:rsidR="00820D1E" w:rsidRPr="009079F8" w:rsidRDefault="00820D1E" w:rsidP="004E21B2">
            <w:pPr>
              <w:jc w:val="center"/>
              <w:rPr>
                <w:b/>
              </w:rPr>
            </w:pPr>
            <w:r w:rsidRPr="009079F8">
              <w:rPr>
                <w:b/>
              </w:rPr>
              <w:t>C</w:t>
            </w:r>
          </w:p>
        </w:tc>
        <w:tc>
          <w:tcPr>
            <w:tcW w:w="430" w:type="dxa"/>
            <w:shd w:val="clear" w:color="auto" w:fill="F3F3F3"/>
          </w:tcPr>
          <w:p w14:paraId="48199CCA" w14:textId="77777777" w:rsidR="00820D1E" w:rsidRPr="009079F8" w:rsidRDefault="00820D1E" w:rsidP="004E21B2">
            <w:pPr>
              <w:jc w:val="center"/>
              <w:rPr>
                <w:b/>
              </w:rPr>
            </w:pPr>
            <w:r w:rsidRPr="009079F8">
              <w:rPr>
                <w:b/>
              </w:rPr>
              <w:t>D</w:t>
            </w:r>
          </w:p>
        </w:tc>
        <w:tc>
          <w:tcPr>
            <w:tcW w:w="2737" w:type="dxa"/>
            <w:shd w:val="clear" w:color="auto" w:fill="F3F3F3"/>
          </w:tcPr>
          <w:p w14:paraId="19A0CC80" w14:textId="77777777" w:rsidR="00820D1E" w:rsidRPr="009079F8" w:rsidRDefault="00820D1E" w:rsidP="004E21B2">
            <w:pPr>
              <w:jc w:val="center"/>
              <w:rPr>
                <w:b/>
              </w:rPr>
            </w:pPr>
            <w:r w:rsidRPr="009079F8">
              <w:rPr>
                <w:b/>
              </w:rPr>
              <w:t>E</w:t>
            </w:r>
          </w:p>
        </w:tc>
        <w:tc>
          <w:tcPr>
            <w:tcW w:w="4021" w:type="dxa"/>
            <w:shd w:val="clear" w:color="auto" w:fill="F3F3F3"/>
          </w:tcPr>
          <w:p w14:paraId="48D1F92E" w14:textId="77777777" w:rsidR="00820D1E" w:rsidRPr="009079F8" w:rsidRDefault="00820D1E" w:rsidP="004E21B2">
            <w:pPr>
              <w:jc w:val="center"/>
              <w:rPr>
                <w:b/>
              </w:rPr>
            </w:pPr>
            <w:r w:rsidRPr="009079F8">
              <w:rPr>
                <w:b/>
              </w:rPr>
              <w:t>F</w:t>
            </w:r>
          </w:p>
        </w:tc>
        <w:tc>
          <w:tcPr>
            <w:tcW w:w="1040" w:type="dxa"/>
            <w:shd w:val="clear" w:color="auto" w:fill="F3F3F3"/>
          </w:tcPr>
          <w:p w14:paraId="3A5139C5" w14:textId="77777777" w:rsidR="00820D1E" w:rsidRPr="009079F8" w:rsidRDefault="00820D1E" w:rsidP="004E21B2">
            <w:pPr>
              <w:jc w:val="center"/>
              <w:rPr>
                <w:b/>
              </w:rPr>
            </w:pPr>
            <w:r w:rsidRPr="009079F8">
              <w:rPr>
                <w:b/>
              </w:rPr>
              <w:t>G</w:t>
            </w:r>
          </w:p>
        </w:tc>
      </w:tr>
      <w:tr w:rsidR="00820D1E" w:rsidRPr="002854B5" w14:paraId="14FE6630" w14:textId="77777777" w:rsidTr="008633F3">
        <w:tc>
          <w:tcPr>
            <w:tcW w:w="13544" w:type="dxa"/>
            <w:gridSpan w:val="7"/>
          </w:tcPr>
          <w:p w14:paraId="0AAC7482" w14:textId="77777777" w:rsidR="00820D1E" w:rsidRPr="002854B5" w:rsidRDefault="00820D1E" w:rsidP="004E21B2">
            <w:pPr>
              <w:pStyle w:val="pqiTabHead"/>
            </w:pPr>
            <w:r>
              <w:t>PZ</w:t>
            </w:r>
            <w:r w:rsidRPr="002854B5">
              <w:t xml:space="preserve"> – </w:t>
            </w:r>
            <w:r>
              <w:t>Potwierdzenie zarejestrowania</w:t>
            </w:r>
            <w:r w:rsidRPr="002854B5">
              <w:t>.</w:t>
            </w:r>
          </w:p>
        </w:tc>
      </w:tr>
      <w:tr w:rsidR="00820D1E" w:rsidRPr="009079F8" w14:paraId="4B1E0DB6" w14:textId="77777777" w:rsidTr="008633F3">
        <w:tc>
          <w:tcPr>
            <w:tcW w:w="822" w:type="dxa"/>
            <w:gridSpan w:val="2"/>
          </w:tcPr>
          <w:p w14:paraId="7EA2F36F" w14:textId="77777777" w:rsidR="00820D1E" w:rsidRPr="002854B5" w:rsidRDefault="00820D1E" w:rsidP="004E21B2">
            <w:pPr>
              <w:pStyle w:val="pqiTabBody"/>
              <w:rPr>
                <w:b/>
                <w:i/>
              </w:rPr>
            </w:pPr>
          </w:p>
        </w:tc>
        <w:tc>
          <w:tcPr>
            <w:tcW w:w="4494" w:type="dxa"/>
          </w:tcPr>
          <w:p w14:paraId="4C61EBC6" w14:textId="77777777" w:rsidR="00820D1E" w:rsidRDefault="00820D1E" w:rsidP="004E21B2">
            <w:pPr>
              <w:pStyle w:val="pqiTabBody"/>
              <w:rPr>
                <w:b/>
              </w:rPr>
            </w:pPr>
            <w:r>
              <w:rPr>
                <w:b/>
              </w:rPr>
              <w:t>&lt;NAGŁÓWEK&gt;</w:t>
            </w:r>
          </w:p>
          <w:p w14:paraId="639EEDE8" w14:textId="77777777" w:rsidR="00820D1E" w:rsidRPr="00621E71" w:rsidRDefault="00820D1E" w:rsidP="004E21B2">
            <w:pPr>
              <w:pStyle w:val="pqiTabBody"/>
              <w:rPr>
                <w:rFonts w:ascii="Courier New" w:hAnsi="Courier New"/>
                <w:color w:val="0000FF"/>
              </w:rPr>
            </w:pPr>
            <w:r w:rsidRPr="00621E71">
              <w:rPr>
                <w:rFonts w:ascii="Courier New" w:hAnsi="Courier New"/>
                <w:color w:val="0000FF"/>
              </w:rPr>
              <w:t>/</w:t>
            </w:r>
            <w:r>
              <w:rPr>
                <w:rFonts w:ascii="Courier New" w:hAnsi="Courier New" w:cs="Courier New"/>
                <w:noProof/>
                <w:color w:val="0000FF"/>
              </w:rPr>
              <w:t>PZ</w:t>
            </w:r>
            <w:r w:rsidRPr="00621E71">
              <w:rPr>
                <w:rFonts w:ascii="Courier New" w:hAnsi="Courier New"/>
                <w:color w:val="0000FF"/>
              </w:rPr>
              <w:t>/</w:t>
            </w:r>
            <w:proofErr w:type="spellStart"/>
            <w:r w:rsidRPr="00621E71">
              <w:rPr>
                <w:rFonts w:ascii="Courier New" w:hAnsi="Courier New"/>
                <w:color w:val="0000FF"/>
              </w:rPr>
              <w:t>Header</w:t>
            </w:r>
            <w:proofErr w:type="spellEnd"/>
          </w:p>
        </w:tc>
        <w:tc>
          <w:tcPr>
            <w:tcW w:w="430" w:type="dxa"/>
          </w:tcPr>
          <w:p w14:paraId="6319DB75" w14:textId="77777777" w:rsidR="00820D1E" w:rsidRPr="0072755A" w:rsidRDefault="00820D1E" w:rsidP="004E21B2">
            <w:pPr>
              <w:pStyle w:val="pqiTabBody"/>
              <w:rPr>
                <w:b/>
              </w:rPr>
            </w:pPr>
            <w:r w:rsidRPr="0072755A">
              <w:rPr>
                <w:b/>
              </w:rPr>
              <w:t>R</w:t>
            </w:r>
          </w:p>
        </w:tc>
        <w:tc>
          <w:tcPr>
            <w:tcW w:w="2737" w:type="dxa"/>
          </w:tcPr>
          <w:p w14:paraId="72051335" w14:textId="77777777" w:rsidR="00820D1E" w:rsidRPr="0072755A" w:rsidRDefault="00820D1E" w:rsidP="004E21B2">
            <w:pPr>
              <w:pStyle w:val="pqiTabBody"/>
              <w:rPr>
                <w:b/>
              </w:rPr>
            </w:pPr>
          </w:p>
        </w:tc>
        <w:tc>
          <w:tcPr>
            <w:tcW w:w="4021" w:type="dxa"/>
          </w:tcPr>
          <w:p w14:paraId="47BED42F" w14:textId="77777777" w:rsidR="00820D1E" w:rsidRPr="0072755A" w:rsidRDefault="00820D1E" w:rsidP="004E21B2">
            <w:pPr>
              <w:pStyle w:val="pqiTabBody"/>
              <w:rPr>
                <w:b/>
              </w:rPr>
            </w:pPr>
          </w:p>
        </w:tc>
        <w:tc>
          <w:tcPr>
            <w:tcW w:w="1040" w:type="dxa"/>
          </w:tcPr>
          <w:p w14:paraId="7EDEF9B2" w14:textId="77777777" w:rsidR="00820D1E" w:rsidRPr="0072755A" w:rsidRDefault="00820D1E" w:rsidP="004E21B2">
            <w:pPr>
              <w:pStyle w:val="pqiTabBody"/>
              <w:rPr>
                <w:b/>
              </w:rPr>
            </w:pPr>
            <w:r w:rsidRPr="0072755A">
              <w:rPr>
                <w:b/>
              </w:rPr>
              <w:t>1x</w:t>
            </w:r>
          </w:p>
        </w:tc>
      </w:tr>
      <w:tr w:rsidR="00820D1E" w:rsidRPr="009079F8" w14:paraId="3D414346" w14:textId="77777777" w:rsidTr="008633F3">
        <w:tc>
          <w:tcPr>
            <w:tcW w:w="822" w:type="dxa"/>
            <w:gridSpan w:val="2"/>
          </w:tcPr>
          <w:p w14:paraId="5B00D642" w14:textId="77777777" w:rsidR="00820D1E" w:rsidRPr="009079F8" w:rsidRDefault="00820D1E" w:rsidP="004E21B2">
            <w:pPr>
              <w:keepNext/>
              <w:rPr>
                <w:i/>
              </w:rPr>
            </w:pPr>
            <w:r>
              <w:rPr>
                <w:b/>
              </w:rPr>
              <w:t>1</w:t>
            </w:r>
          </w:p>
        </w:tc>
        <w:tc>
          <w:tcPr>
            <w:tcW w:w="4494" w:type="dxa"/>
          </w:tcPr>
          <w:p w14:paraId="4A288555" w14:textId="77777777" w:rsidR="00820D1E" w:rsidRPr="000F7B4C" w:rsidRDefault="00820D1E" w:rsidP="004E21B2">
            <w:pPr>
              <w:keepNext/>
              <w:rPr>
                <w:b/>
              </w:rPr>
            </w:pPr>
            <w:r>
              <w:rPr>
                <w:b/>
              </w:rPr>
              <w:t>Zawartość potwierdzenia zarejestrowania</w:t>
            </w:r>
          </w:p>
          <w:p w14:paraId="0F8FE22D" w14:textId="77777777" w:rsidR="00820D1E" w:rsidRPr="009079F8" w:rsidRDefault="00820D1E" w:rsidP="004E21B2">
            <w:pPr>
              <w:keepNext/>
              <w:rPr>
                <w:b/>
              </w:rPr>
            </w:pPr>
            <w:r w:rsidRPr="00621E71">
              <w:rPr>
                <w:rFonts w:ascii="Courier New" w:hAnsi="Courier New"/>
                <w:color w:val="0000FF"/>
              </w:rPr>
              <w:t>/</w:t>
            </w:r>
            <w:r>
              <w:rPr>
                <w:rFonts w:ascii="Courier New" w:hAnsi="Courier New" w:cs="Courier New"/>
                <w:noProof/>
                <w:color w:val="0000FF"/>
              </w:rPr>
              <w:t>PZ</w:t>
            </w:r>
            <w:r w:rsidRPr="00621E71">
              <w:rPr>
                <w:rFonts w:ascii="Courier New" w:hAnsi="Courier New"/>
                <w:color w:val="0000FF"/>
              </w:rPr>
              <w:t>/</w:t>
            </w:r>
            <w:r>
              <w:rPr>
                <w:rFonts w:ascii="Courier New" w:hAnsi="Courier New"/>
                <w:color w:val="0000FF"/>
              </w:rPr>
              <w:t>Body/</w:t>
            </w:r>
          </w:p>
        </w:tc>
        <w:tc>
          <w:tcPr>
            <w:tcW w:w="430" w:type="dxa"/>
          </w:tcPr>
          <w:p w14:paraId="1DE49917" w14:textId="77777777" w:rsidR="00820D1E" w:rsidRPr="0072755A" w:rsidRDefault="00820D1E" w:rsidP="004E21B2">
            <w:pPr>
              <w:keepNext/>
              <w:jc w:val="center"/>
              <w:rPr>
                <w:b/>
              </w:rPr>
            </w:pPr>
            <w:r w:rsidRPr="0072755A">
              <w:rPr>
                <w:b/>
              </w:rPr>
              <w:t>R</w:t>
            </w:r>
          </w:p>
        </w:tc>
        <w:tc>
          <w:tcPr>
            <w:tcW w:w="2737" w:type="dxa"/>
          </w:tcPr>
          <w:p w14:paraId="65D1B86E" w14:textId="77777777" w:rsidR="00820D1E" w:rsidRPr="0072755A" w:rsidRDefault="00820D1E" w:rsidP="004E21B2">
            <w:pPr>
              <w:keepNext/>
              <w:rPr>
                <w:b/>
              </w:rPr>
            </w:pPr>
          </w:p>
        </w:tc>
        <w:tc>
          <w:tcPr>
            <w:tcW w:w="4021" w:type="dxa"/>
          </w:tcPr>
          <w:p w14:paraId="399D5331" w14:textId="77777777" w:rsidR="00820D1E" w:rsidRPr="0072755A" w:rsidRDefault="00820D1E" w:rsidP="004E21B2">
            <w:pPr>
              <w:rPr>
                <w:b/>
              </w:rPr>
            </w:pPr>
          </w:p>
        </w:tc>
        <w:tc>
          <w:tcPr>
            <w:tcW w:w="1040" w:type="dxa"/>
          </w:tcPr>
          <w:p w14:paraId="638D429C" w14:textId="77777777" w:rsidR="00820D1E" w:rsidRPr="0072755A" w:rsidRDefault="00820D1E" w:rsidP="004E21B2">
            <w:pPr>
              <w:keepNext/>
              <w:rPr>
                <w:b/>
              </w:rPr>
            </w:pPr>
            <w:r w:rsidRPr="0072755A">
              <w:rPr>
                <w:b/>
              </w:rPr>
              <w:t>1x</w:t>
            </w:r>
          </w:p>
        </w:tc>
      </w:tr>
      <w:tr w:rsidR="00820D1E" w:rsidRPr="009079F8" w14:paraId="35281A4C" w14:textId="77777777" w:rsidTr="008633F3">
        <w:tc>
          <w:tcPr>
            <w:tcW w:w="447" w:type="dxa"/>
          </w:tcPr>
          <w:p w14:paraId="0BBE9DCA" w14:textId="77777777" w:rsidR="00820D1E" w:rsidRPr="009079F8" w:rsidRDefault="00820D1E" w:rsidP="004E21B2">
            <w:pPr>
              <w:rPr>
                <w:b/>
              </w:rPr>
            </w:pPr>
          </w:p>
        </w:tc>
        <w:tc>
          <w:tcPr>
            <w:tcW w:w="375" w:type="dxa"/>
          </w:tcPr>
          <w:p w14:paraId="2AB7FB31" w14:textId="77777777" w:rsidR="00820D1E" w:rsidRPr="009079F8" w:rsidRDefault="00820D1E" w:rsidP="003B2518">
            <w:pPr>
              <w:pStyle w:val="pqiTabBody"/>
              <w:numPr>
                <w:ilvl w:val="0"/>
                <w:numId w:val="62"/>
              </w:numPr>
              <w:rPr>
                <w:i/>
              </w:rPr>
            </w:pPr>
          </w:p>
        </w:tc>
        <w:tc>
          <w:tcPr>
            <w:tcW w:w="4494" w:type="dxa"/>
          </w:tcPr>
          <w:p w14:paraId="6F2C521A" w14:textId="77777777" w:rsidR="00820D1E" w:rsidRDefault="00820D1E" w:rsidP="004E21B2">
            <w:pPr>
              <w:pStyle w:val="pqiTabBody"/>
            </w:pPr>
            <w:r>
              <w:t>Organ wystawiający potwierdzenie zarejestrowania</w:t>
            </w:r>
          </w:p>
          <w:p w14:paraId="12569E58" w14:textId="77777777" w:rsidR="00820D1E" w:rsidRDefault="00820D1E" w:rsidP="004E21B2">
            <w:pPr>
              <w:pStyle w:val="pqiTabBody"/>
            </w:pPr>
            <w:r w:rsidRPr="00583171">
              <w:rPr>
                <w:rFonts w:ascii="Courier New" w:hAnsi="Courier New" w:cs="Courier New"/>
                <w:noProof/>
                <w:color w:val="0000FF"/>
              </w:rPr>
              <w:t>PublicSubjectName</w:t>
            </w:r>
          </w:p>
        </w:tc>
        <w:tc>
          <w:tcPr>
            <w:tcW w:w="430" w:type="dxa"/>
          </w:tcPr>
          <w:p w14:paraId="200542DA" w14:textId="77777777" w:rsidR="00820D1E" w:rsidRDefault="00820D1E" w:rsidP="004E21B2">
            <w:pPr>
              <w:jc w:val="center"/>
            </w:pPr>
            <w:r>
              <w:t>R</w:t>
            </w:r>
          </w:p>
        </w:tc>
        <w:tc>
          <w:tcPr>
            <w:tcW w:w="2737" w:type="dxa"/>
          </w:tcPr>
          <w:p w14:paraId="04E27778" w14:textId="77777777" w:rsidR="00820D1E" w:rsidRPr="009079F8" w:rsidRDefault="00820D1E" w:rsidP="004E21B2"/>
        </w:tc>
        <w:tc>
          <w:tcPr>
            <w:tcW w:w="4021" w:type="dxa"/>
          </w:tcPr>
          <w:p w14:paraId="7F0DFB00" w14:textId="77777777" w:rsidR="00820D1E" w:rsidRDefault="00820D1E" w:rsidP="00802055">
            <w:r>
              <w:t xml:space="preserve">Zawsze wartość „Naczelnik Urzędu </w:t>
            </w:r>
            <w:r w:rsidR="00802055">
              <w:t>celnego</w:t>
            </w:r>
            <w:r>
              <w:t>”.</w:t>
            </w:r>
          </w:p>
        </w:tc>
        <w:tc>
          <w:tcPr>
            <w:tcW w:w="1040" w:type="dxa"/>
          </w:tcPr>
          <w:p w14:paraId="566328FB" w14:textId="77777777" w:rsidR="00820D1E" w:rsidRDefault="00820D1E" w:rsidP="004E21B2">
            <w:proofErr w:type="spellStart"/>
            <w:r>
              <w:t>an</w:t>
            </w:r>
            <w:proofErr w:type="spellEnd"/>
          </w:p>
        </w:tc>
      </w:tr>
      <w:tr w:rsidR="00820D1E" w:rsidRPr="009079F8" w14:paraId="74F2C80F" w14:textId="77777777" w:rsidTr="008633F3">
        <w:tc>
          <w:tcPr>
            <w:tcW w:w="447" w:type="dxa"/>
          </w:tcPr>
          <w:p w14:paraId="5E85ABC6" w14:textId="77777777" w:rsidR="00820D1E" w:rsidRPr="009079F8" w:rsidRDefault="00820D1E" w:rsidP="004E21B2">
            <w:pPr>
              <w:rPr>
                <w:b/>
              </w:rPr>
            </w:pPr>
          </w:p>
        </w:tc>
        <w:tc>
          <w:tcPr>
            <w:tcW w:w="375" w:type="dxa"/>
          </w:tcPr>
          <w:p w14:paraId="491BC6C9" w14:textId="77777777" w:rsidR="00820D1E" w:rsidRPr="009079F8" w:rsidRDefault="00820D1E" w:rsidP="003B2518">
            <w:pPr>
              <w:pStyle w:val="pqiTabBody"/>
              <w:numPr>
                <w:ilvl w:val="0"/>
                <w:numId w:val="62"/>
              </w:numPr>
              <w:rPr>
                <w:i/>
              </w:rPr>
            </w:pPr>
          </w:p>
        </w:tc>
        <w:tc>
          <w:tcPr>
            <w:tcW w:w="4494" w:type="dxa"/>
          </w:tcPr>
          <w:p w14:paraId="49A5F086" w14:textId="77777777" w:rsidR="00820D1E" w:rsidRDefault="00820D1E" w:rsidP="004E21B2">
            <w:pPr>
              <w:pStyle w:val="pqiTabBody"/>
              <w:spacing w:before="60"/>
            </w:pPr>
            <w:r>
              <w:t>Data otrzymania komunikatu</w:t>
            </w:r>
          </w:p>
          <w:p w14:paraId="7E0926E8" w14:textId="77777777" w:rsidR="00820D1E" w:rsidRDefault="00820D1E" w:rsidP="004E21B2">
            <w:pPr>
              <w:pStyle w:val="pqiTabBody"/>
              <w:spacing w:before="60"/>
            </w:pPr>
            <w:r w:rsidRPr="00583171">
              <w:rPr>
                <w:rFonts w:ascii="Courier New" w:hAnsi="Courier New" w:cs="Courier New"/>
                <w:noProof/>
                <w:color w:val="0000FF"/>
              </w:rPr>
              <w:t>DateOfReceiption</w:t>
            </w:r>
          </w:p>
        </w:tc>
        <w:tc>
          <w:tcPr>
            <w:tcW w:w="430" w:type="dxa"/>
          </w:tcPr>
          <w:p w14:paraId="40269781" w14:textId="77777777" w:rsidR="00820D1E" w:rsidRDefault="00820D1E" w:rsidP="004E21B2">
            <w:pPr>
              <w:pStyle w:val="pqiTabBody"/>
              <w:spacing w:before="60"/>
            </w:pPr>
            <w:r>
              <w:t>R</w:t>
            </w:r>
          </w:p>
        </w:tc>
        <w:tc>
          <w:tcPr>
            <w:tcW w:w="2737" w:type="dxa"/>
          </w:tcPr>
          <w:p w14:paraId="238F0835" w14:textId="77777777" w:rsidR="00820D1E" w:rsidRPr="009079F8" w:rsidRDefault="00820D1E" w:rsidP="004E21B2"/>
        </w:tc>
        <w:tc>
          <w:tcPr>
            <w:tcW w:w="4021" w:type="dxa"/>
          </w:tcPr>
          <w:p w14:paraId="413A92A6" w14:textId="77777777" w:rsidR="00820D1E" w:rsidRDefault="00820D1E" w:rsidP="004E21B2">
            <w:pPr>
              <w:pStyle w:val="pqiTabBody"/>
              <w:spacing w:before="60"/>
            </w:pPr>
          </w:p>
        </w:tc>
        <w:tc>
          <w:tcPr>
            <w:tcW w:w="1040" w:type="dxa"/>
          </w:tcPr>
          <w:p w14:paraId="7F18C963" w14:textId="77777777" w:rsidR="00820D1E" w:rsidRPr="009079F8" w:rsidRDefault="00820D1E" w:rsidP="004E21B2">
            <w:pPr>
              <w:pStyle w:val="pqiTabBody"/>
            </w:pPr>
            <w:proofErr w:type="spellStart"/>
            <w:r>
              <w:t>date</w:t>
            </w:r>
            <w:proofErr w:type="spellEnd"/>
          </w:p>
        </w:tc>
      </w:tr>
      <w:tr w:rsidR="00820D1E" w:rsidRPr="009079F8" w14:paraId="7CD9662D" w14:textId="77777777" w:rsidTr="008633F3">
        <w:tc>
          <w:tcPr>
            <w:tcW w:w="447" w:type="dxa"/>
          </w:tcPr>
          <w:p w14:paraId="20F1D346" w14:textId="77777777" w:rsidR="00820D1E" w:rsidRPr="009079F8" w:rsidRDefault="00820D1E" w:rsidP="004E21B2">
            <w:pPr>
              <w:rPr>
                <w:b/>
              </w:rPr>
            </w:pPr>
          </w:p>
        </w:tc>
        <w:tc>
          <w:tcPr>
            <w:tcW w:w="375" w:type="dxa"/>
          </w:tcPr>
          <w:p w14:paraId="7842E697" w14:textId="77777777" w:rsidR="00820D1E" w:rsidRPr="009079F8" w:rsidRDefault="00820D1E" w:rsidP="003B2518">
            <w:pPr>
              <w:pStyle w:val="pqiTabBody"/>
              <w:numPr>
                <w:ilvl w:val="0"/>
                <w:numId w:val="62"/>
              </w:numPr>
              <w:rPr>
                <w:i/>
              </w:rPr>
            </w:pPr>
          </w:p>
        </w:tc>
        <w:tc>
          <w:tcPr>
            <w:tcW w:w="4494" w:type="dxa"/>
          </w:tcPr>
          <w:p w14:paraId="3995179B" w14:textId="77777777" w:rsidR="00820D1E" w:rsidRDefault="00820D1E" w:rsidP="004E21B2">
            <w:pPr>
              <w:pStyle w:val="pqiTabBody"/>
              <w:spacing w:before="60"/>
            </w:pPr>
            <w:r>
              <w:t>Czas otrzymania komunikatu</w:t>
            </w:r>
          </w:p>
          <w:p w14:paraId="27B76CC0" w14:textId="77777777" w:rsidR="00820D1E" w:rsidRDefault="00820D1E" w:rsidP="004E21B2">
            <w:pPr>
              <w:pStyle w:val="pqiTabBody"/>
              <w:spacing w:before="60"/>
            </w:pPr>
            <w:r w:rsidRPr="00583171">
              <w:rPr>
                <w:rFonts w:ascii="Courier New" w:hAnsi="Courier New" w:cs="Courier New"/>
                <w:noProof/>
                <w:color w:val="0000FF"/>
              </w:rPr>
              <w:t>TimeOfReceiption</w:t>
            </w:r>
          </w:p>
        </w:tc>
        <w:tc>
          <w:tcPr>
            <w:tcW w:w="430" w:type="dxa"/>
          </w:tcPr>
          <w:p w14:paraId="42D3DA9D" w14:textId="77777777" w:rsidR="00820D1E" w:rsidRDefault="00820D1E" w:rsidP="004E21B2">
            <w:pPr>
              <w:pStyle w:val="pqiTabBody"/>
              <w:spacing w:before="60"/>
            </w:pPr>
            <w:r>
              <w:t>R</w:t>
            </w:r>
          </w:p>
        </w:tc>
        <w:tc>
          <w:tcPr>
            <w:tcW w:w="2737" w:type="dxa"/>
          </w:tcPr>
          <w:p w14:paraId="5476A335" w14:textId="77777777" w:rsidR="00820D1E" w:rsidRPr="009079F8" w:rsidRDefault="00820D1E" w:rsidP="004E21B2"/>
        </w:tc>
        <w:tc>
          <w:tcPr>
            <w:tcW w:w="4021" w:type="dxa"/>
          </w:tcPr>
          <w:p w14:paraId="666010DA" w14:textId="77777777" w:rsidR="00820D1E" w:rsidRDefault="00820D1E" w:rsidP="004E21B2">
            <w:pPr>
              <w:pStyle w:val="pqiTabBody"/>
              <w:spacing w:before="60"/>
            </w:pPr>
          </w:p>
        </w:tc>
        <w:tc>
          <w:tcPr>
            <w:tcW w:w="1040" w:type="dxa"/>
          </w:tcPr>
          <w:p w14:paraId="0E736AEB" w14:textId="77777777" w:rsidR="00820D1E" w:rsidRPr="009079F8" w:rsidRDefault="00820D1E" w:rsidP="004E21B2">
            <w:pPr>
              <w:pStyle w:val="pqiTabBody"/>
            </w:pPr>
            <w:proofErr w:type="spellStart"/>
            <w:r>
              <w:t>time</w:t>
            </w:r>
            <w:proofErr w:type="spellEnd"/>
          </w:p>
        </w:tc>
      </w:tr>
      <w:tr w:rsidR="00820D1E" w:rsidRPr="009079F8" w14:paraId="2B7DDF18" w14:textId="77777777" w:rsidTr="008633F3">
        <w:tc>
          <w:tcPr>
            <w:tcW w:w="447" w:type="dxa"/>
          </w:tcPr>
          <w:p w14:paraId="3B31BE04" w14:textId="77777777" w:rsidR="00820D1E" w:rsidRPr="009079F8" w:rsidRDefault="00820D1E" w:rsidP="004E21B2">
            <w:pPr>
              <w:rPr>
                <w:b/>
              </w:rPr>
            </w:pPr>
          </w:p>
        </w:tc>
        <w:tc>
          <w:tcPr>
            <w:tcW w:w="375" w:type="dxa"/>
          </w:tcPr>
          <w:p w14:paraId="7E53680E" w14:textId="77777777" w:rsidR="00820D1E" w:rsidRPr="009079F8" w:rsidRDefault="00820D1E" w:rsidP="003B2518">
            <w:pPr>
              <w:pStyle w:val="pqiTabBody"/>
              <w:numPr>
                <w:ilvl w:val="0"/>
                <w:numId w:val="62"/>
              </w:numPr>
              <w:rPr>
                <w:i/>
              </w:rPr>
            </w:pPr>
          </w:p>
        </w:tc>
        <w:tc>
          <w:tcPr>
            <w:tcW w:w="4494" w:type="dxa"/>
          </w:tcPr>
          <w:p w14:paraId="60CBE1A9" w14:textId="77777777" w:rsidR="00820D1E" w:rsidRDefault="00820D1E" w:rsidP="004E21B2">
            <w:pPr>
              <w:pStyle w:val="pqiTabBody"/>
            </w:pPr>
            <w:r>
              <w:t>Lokalny nr referencyjny</w:t>
            </w:r>
          </w:p>
          <w:p w14:paraId="089D04E9" w14:textId="77777777" w:rsidR="00820D1E" w:rsidRPr="009079F8" w:rsidRDefault="00820D1E" w:rsidP="004E21B2">
            <w:pPr>
              <w:pStyle w:val="pqiTabBody"/>
            </w:pPr>
            <w:r>
              <w:rPr>
                <w:rFonts w:ascii="Courier New" w:hAnsi="Courier New" w:cs="Courier New"/>
                <w:noProof/>
                <w:color w:val="0000FF"/>
              </w:rPr>
              <w:t>LocalReferenceNumber</w:t>
            </w:r>
          </w:p>
        </w:tc>
        <w:tc>
          <w:tcPr>
            <w:tcW w:w="430" w:type="dxa"/>
          </w:tcPr>
          <w:p w14:paraId="0AD2236F" w14:textId="77777777" w:rsidR="00820D1E" w:rsidRPr="009079F8" w:rsidRDefault="00820D1E" w:rsidP="004E21B2">
            <w:pPr>
              <w:pStyle w:val="pqiTabBody"/>
            </w:pPr>
            <w:r>
              <w:t>D</w:t>
            </w:r>
          </w:p>
        </w:tc>
        <w:tc>
          <w:tcPr>
            <w:tcW w:w="2737" w:type="dxa"/>
          </w:tcPr>
          <w:p w14:paraId="3AA6030F" w14:textId="36FF0694" w:rsidR="00820D1E" w:rsidRDefault="00820D1E" w:rsidP="004E21B2">
            <w:pPr>
              <w:pStyle w:val="pqiTabBody"/>
            </w:pPr>
            <w:r>
              <w:t>R dla odpowiedzi na PL809, PL814 i PL815.</w:t>
            </w:r>
          </w:p>
          <w:p w14:paraId="0DD036F6" w14:textId="70AC3873" w:rsidR="00820D1E" w:rsidRPr="009079F8" w:rsidRDefault="00820D1E" w:rsidP="004E21B2">
            <w:pPr>
              <w:pStyle w:val="pqiTabBody"/>
            </w:pPr>
            <w:r>
              <w:t>Nie stosuje się w odpowiedzi na komunikaty inne niż PL809, PL814 i PL815.</w:t>
            </w:r>
          </w:p>
        </w:tc>
        <w:tc>
          <w:tcPr>
            <w:tcW w:w="4021" w:type="dxa"/>
          </w:tcPr>
          <w:p w14:paraId="07D92D0C" w14:textId="3265EA3E" w:rsidR="00820D1E" w:rsidRPr="009079F8" w:rsidRDefault="00820D1E" w:rsidP="004E21B2">
            <w:pPr>
              <w:pStyle w:val="pqiTabBody"/>
            </w:pPr>
          </w:p>
        </w:tc>
        <w:tc>
          <w:tcPr>
            <w:tcW w:w="1040" w:type="dxa"/>
          </w:tcPr>
          <w:p w14:paraId="31A1E93F" w14:textId="3E97E934" w:rsidR="00AE48C8" w:rsidRPr="009079F8" w:rsidRDefault="00820D1E" w:rsidP="004E21B2">
            <w:pPr>
              <w:pStyle w:val="pqiTabBody"/>
            </w:pPr>
            <w:r>
              <w:t>n20</w:t>
            </w:r>
          </w:p>
        </w:tc>
      </w:tr>
      <w:tr w:rsidR="00820D1E" w:rsidRPr="009079F8" w14:paraId="0F0D4CF8" w14:textId="77777777" w:rsidTr="008633F3">
        <w:tc>
          <w:tcPr>
            <w:tcW w:w="447" w:type="dxa"/>
          </w:tcPr>
          <w:p w14:paraId="16E460F5" w14:textId="77777777" w:rsidR="00820D1E" w:rsidRPr="009079F8" w:rsidRDefault="00820D1E" w:rsidP="004E21B2">
            <w:pPr>
              <w:rPr>
                <w:b/>
              </w:rPr>
            </w:pPr>
          </w:p>
        </w:tc>
        <w:tc>
          <w:tcPr>
            <w:tcW w:w="375" w:type="dxa"/>
          </w:tcPr>
          <w:p w14:paraId="5268442F" w14:textId="77777777" w:rsidR="00820D1E" w:rsidRPr="009079F8" w:rsidRDefault="00820D1E" w:rsidP="003B2518">
            <w:pPr>
              <w:pStyle w:val="pqiTabBody"/>
              <w:numPr>
                <w:ilvl w:val="0"/>
                <w:numId w:val="62"/>
              </w:numPr>
              <w:rPr>
                <w:i/>
              </w:rPr>
            </w:pPr>
          </w:p>
        </w:tc>
        <w:tc>
          <w:tcPr>
            <w:tcW w:w="4494" w:type="dxa"/>
          </w:tcPr>
          <w:p w14:paraId="050CAD39" w14:textId="77777777" w:rsidR="00820D1E" w:rsidRDefault="00820D1E" w:rsidP="004E21B2">
            <w:pPr>
              <w:pStyle w:val="pqiTabBody"/>
            </w:pPr>
            <w:r>
              <w:t>ARC</w:t>
            </w:r>
          </w:p>
          <w:p w14:paraId="525E17A2" w14:textId="77777777" w:rsidR="00820D1E" w:rsidRPr="00893F07" w:rsidRDefault="00820D1E" w:rsidP="004E21B2">
            <w:pPr>
              <w:rPr>
                <w:rFonts w:ascii="Courier New" w:hAnsi="Courier New" w:cs="Courier New"/>
                <w:noProof/>
                <w:color w:val="0000FF"/>
                <w:szCs w:val="20"/>
              </w:rPr>
            </w:pPr>
            <w:r w:rsidRPr="00893F07">
              <w:rPr>
                <w:rFonts w:ascii="Courier New" w:hAnsi="Courier New" w:cs="Courier New"/>
                <w:noProof/>
                <w:color w:val="0000FF"/>
                <w:szCs w:val="20"/>
              </w:rPr>
              <w:lastRenderedPageBreak/>
              <w:t>AdministrativeReferenceCode</w:t>
            </w:r>
          </w:p>
        </w:tc>
        <w:tc>
          <w:tcPr>
            <w:tcW w:w="430" w:type="dxa"/>
          </w:tcPr>
          <w:p w14:paraId="7EBD76F7" w14:textId="77777777" w:rsidR="00820D1E" w:rsidRPr="009079F8" w:rsidRDefault="00820D1E" w:rsidP="004E21B2">
            <w:pPr>
              <w:jc w:val="center"/>
            </w:pPr>
            <w:r>
              <w:lastRenderedPageBreak/>
              <w:t>D</w:t>
            </w:r>
          </w:p>
        </w:tc>
        <w:tc>
          <w:tcPr>
            <w:tcW w:w="2737" w:type="dxa"/>
          </w:tcPr>
          <w:p w14:paraId="4589EF1F" w14:textId="03804756" w:rsidR="00820D1E" w:rsidRDefault="00820D1E" w:rsidP="004E21B2">
            <w:pPr>
              <w:pStyle w:val="pqiTabBody"/>
            </w:pPr>
            <w:r>
              <w:t xml:space="preserve">R dla odpowiedzi na IE810, PL812, IE813, PL817, </w:t>
            </w:r>
            <w:r>
              <w:lastRenderedPageBreak/>
              <w:t>IE818, IE819, PL825, IE837, IE871.</w:t>
            </w:r>
          </w:p>
          <w:p w14:paraId="57A748CF" w14:textId="3ACDBA41" w:rsidR="00820D1E" w:rsidRPr="009079F8" w:rsidRDefault="00820D1E" w:rsidP="004E21B2">
            <w:r>
              <w:t>Nie stosuje się w odpowiedzi na komunikaty inne niż IE810, PL812, IE813, PL817, IE818, IE819, PL825, IE837, IE871.</w:t>
            </w:r>
          </w:p>
        </w:tc>
        <w:tc>
          <w:tcPr>
            <w:tcW w:w="4021" w:type="dxa"/>
          </w:tcPr>
          <w:p w14:paraId="47A11127" w14:textId="782AB337" w:rsidR="00AE48C8" w:rsidRPr="009536E2" w:rsidRDefault="00820D1E" w:rsidP="00AE48C8">
            <w:r>
              <w:lastRenderedPageBreak/>
              <w:t>A</w:t>
            </w:r>
            <w:r w:rsidRPr="00B35B41">
              <w:t>dministracyjny numer referencyjny</w:t>
            </w:r>
          </w:p>
        </w:tc>
        <w:tc>
          <w:tcPr>
            <w:tcW w:w="1040" w:type="dxa"/>
          </w:tcPr>
          <w:p w14:paraId="091BEAD9" w14:textId="77777777" w:rsidR="00820D1E" w:rsidRPr="009079F8" w:rsidRDefault="00820D1E" w:rsidP="004E21B2">
            <w:r>
              <w:t>an21</w:t>
            </w:r>
          </w:p>
        </w:tc>
      </w:tr>
      <w:tr w:rsidR="00820D1E" w:rsidRPr="009079F8" w14:paraId="16A197A1" w14:textId="77777777" w:rsidTr="008633F3">
        <w:tc>
          <w:tcPr>
            <w:tcW w:w="447" w:type="dxa"/>
          </w:tcPr>
          <w:p w14:paraId="0C4E7A2C" w14:textId="77777777" w:rsidR="00820D1E" w:rsidRPr="009079F8" w:rsidRDefault="00820D1E" w:rsidP="004E21B2">
            <w:pPr>
              <w:rPr>
                <w:b/>
              </w:rPr>
            </w:pPr>
          </w:p>
        </w:tc>
        <w:tc>
          <w:tcPr>
            <w:tcW w:w="375" w:type="dxa"/>
          </w:tcPr>
          <w:p w14:paraId="39B1A6AD" w14:textId="77777777" w:rsidR="00820D1E" w:rsidRPr="009079F8" w:rsidRDefault="00820D1E" w:rsidP="003B2518">
            <w:pPr>
              <w:pStyle w:val="pqiTabBody"/>
              <w:numPr>
                <w:ilvl w:val="0"/>
                <w:numId w:val="62"/>
              </w:numPr>
              <w:rPr>
                <w:i/>
              </w:rPr>
            </w:pPr>
          </w:p>
        </w:tc>
        <w:tc>
          <w:tcPr>
            <w:tcW w:w="4494" w:type="dxa"/>
          </w:tcPr>
          <w:p w14:paraId="6F5419A1" w14:textId="77777777" w:rsidR="00820D1E" w:rsidRDefault="00820D1E" w:rsidP="004E21B2">
            <w:pPr>
              <w:pStyle w:val="pqiTabBody"/>
            </w:pPr>
            <w:r>
              <w:t>Identyfikator odebranego komunikatu</w:t>
            </w:r>
          </w:p>
          <w:p w14:paraId="08682D14" w14:textId="77777777" w:rsidR="00820D1E" w:rsidRPr="009079F8" w:rsidRDefault="00820D1E" w:rsidP="004E21B2">
            <w:r w:rsidRPr="00916B3D">
              <w:rPr>
                <w:rFonts w:ascii="Courier New" w:hAnsi="Courier New" w:cs="Courier New"/>
                <w:noProof/>
                <w:color w:val="0000FF"/>
                <w:szCs w:val="20"/>
              </w:rPr>
              <w:t>ReceiptedMessageIdentifier</w:t>
            </w:r>
          </w:p>
        </w:tc>
        <w:tc>
          <w:tcPr>
            <w:tcW w:w="430" w:type="dxa"/>
          </w:tcPr>
          <w:p w14:paraId="1F9607D9" w14:textId="77777777" w:rsidR="00820D1E" w:rsidRPr="009079F8" w:rsidRDefault="00820D1E" w:rsidP="004E21B2">
            <w:pPr>
              <w:jc w:val="center"/>
            </w:pPr>
            <w:r>
              <w:t>R</w:t>
            </w:r>
          </w:p>
        </w:tc>
        <w:tc>
          <w:tcPr>
            <w:tcW w:w="2737" w:type="dxa"/>
          </w:tcPr>
          <w:p w14:paraId="59B7D06B" w14:textId="77777777" w:rsidR="00820D1E" w:rsidRPr="009079F8" w:rsidRDefault="00820D1E" w:rsidP="004E21B2"/>
        </w:tc>
        <w:tc>
          <w:tcPr>
            <w:tcW w:w="4021" w:type="dxa"/>
          </w:tcPr>
          <w:p w14:paraId="7BC388BC" w14:textId="77777777" w:rsidR="00820D1E" w:rsidRPr="009079F8" w:rsidRDefault="00820D1E" w:rsidP="004E21B2">
            <w:pPr>
              <w:rPr>
                <w:lang w:eastAsia="en-GB"/>
              </w:rPr>
            </w:pPr>
            <w:r>
              <w:rPr>
                <w:lang w:eastAsia="en-GB"/>
              </w:rPr>
              <w:t>Identyfikator komunikatu nadany przez podmiot.</w:t>
            </w:r>
          </w:p>
        </w:tc>
        <w:tc>
          <w:tcPr>
            <w:tcW w:w="1040" w:type="dxa"/>
          </w:tcPr>
          <w:p w14:paraId="17619BC5" w14:textId="77777777" w:rsidR="00820D1E" w:rsidRPr="009079F8" w:rsidRDefault="00820D1E" w:rsidP="004E21B2">
            <w:r>
              <w:t>an..44</w:t>
            </w:r>
          </w:p>
        </w:tc>
      </w:tr>
      <w:tr w:rsidR="00820D1E" w:rsidRPr="009079F8" w14:paraId="60B8514A" w14:textId="77777777" w:rsidTr="008633F3">
        <w:tc>
          <w:tcPr>
            <w:tcW w:w="822" w:type="dxa"/>
            <w:gridSpan w:val="2"/>
          </w:tcPr>
          <w:p w14:paraId="5042C4C4" w14:textId="77777777" w:rsidR="00820D1E" w:rsidRPr="009079F8" w:rsidRDefault="00820D1E" w:rsidP="004E21B2">
            <w:pPr>
              <w:keepNext/>
              <w:rPr>
                <w:i/>
              </w:rPr>
            </w:pPr>
            <w:r>
              <w:rPr>
                <w:b/>
              </w:rPr>
              <w:t>1.1</w:t>
            </w:r>
          </w:p>
        </w:tc>
        <w:tc>
          <w:tcPr>
            <w:tcW w:w="4494" w:type="dxa"/>
          </w:tcPr>
          <w:p w14:paraId="2C8385C5" w14:textId="77777777" w:rsidR="00820D1E" w:rsidRPr="000F7B4C" w:rsidRDefault="00820D1E" w:rsidP="004E21B2">
            <w:pPr>
              <w:keepNext/>
              <w:rPr>
                <w:b/>
              </w:rPr>
            </w:pPr>
            <w:r>
              <w:rPr>
                <w:b/>
              </w:rPr>
              <w:t>Skrót otrzymanego komunikatu</w:t>
            </w:r>
          </w:p>
          <w:p w14:paraId="4CAFA5FD" w14:textId="77777777" w:rsidR="00820D1E" w:rsidRPr="000A12F8" w:rsidRDefault="00820D1E" w:rsidP="004E21B2">
            <w:pPr>
              <w:keepNext/>
              <w:rPr>
                <w:b/>
              </w:rPr>
            </w:pPr>
            <w:r w:rsidRPr="000A12F8">
              <w:rPr>
                <w:rFonts w:ascii="Courier New" w:hAnsi="Courier New" w:cs="Courier New"/>
                <w:b/>
                <w:noProof/>
                <w:color w:val="0000FF"/>
              </w:rPr>
              <w:t>ReceiptedMessageDigestInfo</w:t>
            </w:r>
          </w:p>
        </w:tc>
        <w:tc>
          <w:tcPr>
            <w:tcW w:w="430" w:type="dxa"/>
          </w:tcPr>
          <w:p w14:paraId="097FC96F" w14:textId="77777777" w:rsidR="00820D1E" w:rsidRPr="0072755A" w:rsidRDefault="00820D1E" w:rsidP="004E21B2">
            <w:pPr>
              <w:keepNext/>
              <w:jc w:val="center"/>
              <w:rPr>
                <w:b/>
              </w:rPr>
            </w:pPr>
            <w:r w:rsidRPr="0072755A">
              <w:rPr>
                <w:b/>
              </w:rPr>
              <w:t>R</w:t>
            </w:r>
          </w:p>
        </w:tc>
        <w:tc>
          <w:tcPr>
            <w:tcW w:w="2737" w:type="dxa"/>
          </w:tcPr>
          <w:p w14:paraId="065F57BB" w14:textId="77777777" w:rsidR="00820D1E" w:rsidRPr="0072755A" w:rsidRDefault="00820D1E" w:rsidP="004E21B2">
            <w:pPr>
              <w:keepNext/>
              <w:rPr>
                <w:b/>
              </w:rPr>
            </w:pPr>
          </w:p>
        </w:tc>
        <w:tc>
          <w:tcPr>
            <w:tcW w:w="4021" w:type="dxa"/>
          </w:tcPr>
          <w:p w14:paraId="12B56173" w14:textId="77777777" w:rsidR="00820D1E" w:rsidRPr="0072755A" w:rsidRDefault="00820D1E" w:rsidP="004E21B2">
            <w:pPr>
              <w:rPr>
                <w:b/>
              </w:rPr>
            </w:pPr>
            <w:r>
              <w:rPr>
                <w:b/>
              </w:rPr>
              <w:t>Wartość skrótu jest odczytana z podpisu utworzonego przez podmiot</w:t>
            </w:r>
          </w:p>
        </w:tc>
        <w:tc>
          <w:tcPr>
            <w:tcW w:w="1040" w:type="dxa"/>
          </w:tcPr>
          <w:p w14:paraId="53683B50" w14:textId="77777777" w:rsidR="00820D1E" w:rsidRPr="0072755A" w:rsidRDefault="00820D1E" w:rsidP="004E21B2">
            <w:pPr>
              <w:keepNext/>
              <w:rPr>
                <w:b/>
              </w:rPr>
            </w:pPr>
            <w:r w:rsidRPr="0072755A">
              <w:rPr>
                <w:b/>
              </w:rPr>
              <w:t>1x</w:t>
            </w:r>
          </w:p>
        </w:tc>
      </w:tr>
      <w:tr w:rsidR="00820D1E" w:rsidRPr="009079F8" w14:paraId="37B9032A" w14:textId="77777777" w:rsidTr="008633F3">
        <w:tc>
          <w:tcPr>
            <w:tcW w:w="447" w:type="dxa"/>
          </w:tcPr>
          <w:p w14:paraId="1A136CEF" w14:textId="77777777" w:rsidR="00820D1E" w:rsidRPr="009079F8" w:rsidRDefault="00820D1E" w:rsidP="004E21B2">
            <w:pPr>
              <w:rPr>
                <w:b/>
              </w:rPr>
            </w:pPr>
          </w:p>
        </w:tc>
        <w:tc>
          <w:tcPr>
            <w:tcW w:w="375" w:type="dxa"/>
          </w:tcPr>
          <w:p w14:paraId="7646D99F" w14:textId="77777777" w:rsidR="00820D1E" w:rsidRPr="009079F8" w:rsidRDefault="00820D1E" w:rsidP="003B2518">
            <w:pPr>
              <w:pStyle w:val="pqiTabBody"/>
              <w:numPr>
                <w:ilvl w:val="0"/>
                <w:numId w:val="61"/>
              </w:numPr>
              <w:rPr>
                <w:i/>
              </w:rPr>
            </w:pPr>
          </w:p>
        </w:tc>
        <w:tc>
          <w:tcPr>
            <w:tcW w:w="4494" w:type="dxa"/>
          </w:tcPr>
          <w:p w14:paraId="1717AFEF" w14:textId="77777777" w:rsidR="00820D1E" w:rsidRDefault="00820D1E" w:rsidP="004E21B2">
            <w:pPr>
              <w:pStyle w:val="pqiTabBody"/>
            </w:pPr>
            <w:r>
              <w:t>Funkcja skrótu użyta do obliczenia skrótu</w:t>
            </w:r>
          </w:p>
          <w:p w14:paraId="02C53161" w14:textId="77777777" w:rsidR="00820D1E" w:rsidRDefault="00820D1E" w:rsidP="004E21B2">
            <w:pPr>
              <w:pStyle w:val="pqiTabBody"/>
              <w:spacing w:before="60"/>
            </w:pPr>
            <w:r w:rsidRPr="00583171">
              <w:rPr>
                <w:rFonts w:ascii="Courier New" w:hAnsi="Courier New" w:cs="Courier New"/>
                <w:noProof/>
                <w:color w:val="0000FF"/>
              </w:rPr>
              <w:t>DigestMethod</w:t>
            </w:r>
          </w:p>
        </w:tc>
        <w:tc>
          <w:tcPr>
            <w:tcW w:w="430" w:type="dxa"/>
          </w:tcPr>
          <w:p w14:paraId="620409A3" w14:textId="77777777" w:rsidR="00820D1E" w:rsidRDefault="00820D1E" w:rsidP="004E21B2">
            <w:pPr>
              <w:jc w:val="center"/>
            </w:pPr>
            <w:r>
              <w:t>R</w:t>
            </w:r>
          </w:p>
        </w:tc>
        <w:tc>
          <w:tcPr>
            <w:tcW w:w="2737" w:type="dxa"/>
          </w:tcPr>
          <w:p w14:paraId="4FF2A349" w14:textId="77777777" w:rsidR="00820D1E" w:rsidRPr="009079F8" w:rsidRDefault="00820D1E" w:rsidP="004E21B2"/>
        </w:tc>
        <w:tc>
          <w:tcPr>
            <w:tcW w:w="4021" w:type="dxa"/>
          </w:tcPr>
          <w:p w14:paraId="2A6EF5AC" w14:textId="77777777" w:rsidR="00820D1E" w:rsidRDefault="00820D1E" w:rsidP="004E21B2">
            <w:pPr>
              <w:rPr>
                <w:lang w:eastAsia="en-GB"/>
              </w:rPr>
            </w:pPr>
          </w:p>
        </w:tc>
        <w:tc>
          <w:tcPr>
            <w:tcW w:w="1040" w:type="dxa"/>
          </w:tcPr>
          <w:p w14:paraId="7DD38C44" w14:textId="77777777" w:rsidR="00820D1E" w:rsidRDefault="00820D1E" w:rsidP="004E21B2"/>
        </w:tc>
      </w:tr>
      <w:tr w:rsidR="00820D1E" w:rsidRPr="009079F8" w14:paraId="09DA71F5" w14:textId="77777777" w:rsidTr="008633F3">
        <w:tc>
          <w:tcPr>
            <w:tcW w:w="447" w:type="dxa"/>
          </w:tcPr>
          <w:p w14:paraId="4FBB42D7" w14:textId="77777777" w:rsidR="00820D1E" w:rsidRPr="009079F8" w:rsidRDefault="00820D1E" w:rsidP="004E21B2">
            <w:pPr>
              <w:rPr>
                <w:b/>
              </w:rPr>
            </w:pPr>
          </w:p>
        </w:tc>
        <w:tc>
          <w:tcPr>
            <w:tcW w:w="375" w:type="dxa"/>
          </w:tcPr>
          <w:p w14:paraId="5E00111D" w14:textId="77777777" w:rsidR="00820D1E" w:rsidRPr="009079F8" w:rsidRDefault="00820D1E" w:rsidP="003B2518">
            <w:pPr>
              <w:pStyle w:val="pqiTabBody"/>
              <w:numPr>
                <w:ilvl w:val="0"/>
                <w:numId w:val="61"/>
              </w:numPr>
              <w:rPr>
                <w:i/>
              </w:rPr>
            </w:pPr>
          </w:p>
        </w:tc>
        <w:tc>
          <w:tcPr>
            <w:tcW w:w="4494" w:type="dxa"/>
          </w:tcPr>
          <w:p w14:paraId="439D6BAA" w14:textId="77777777" w:rsidR="00820D1E" w:rsidRDefault="00820D1E" w:rsidP="004E21B2">
            <w:pPr>
              <w:pStyle w:val="pqiTabBody"/>
            </w:pPr>
            <w:r>
              <w:t>Wartość skrótu</w:t>
            </w:r>
          </w:p>
          <w:p w14:paraId="09382257" w14:textId="77777777" w:rsidR="00820D1E" w:rsidRDefault="00820D1E" w:rsidP="004E21B2">
            <w:pPr>
              <w:pStyle w:val="pqiTabBody"/>
              <w:spacing w:before="60"/>
            </w:pPr>
            <w:r w:rsidRPr="00583171">
              <w:rPr>
                <w:rFonts w:ascii="Courier New" w:hAnsi="Courier New" w:cs="Courier New"/>
                <w:noProof/>
                <w:color w:val="0000FF"/>
              </w:rPr>
              <w:t>DigestValue</w:t>
            </w:r>
          </w:p>
        </w:tc>
        <w:tc>
          <w:tcPr>
            <w:tcW w:w="430" w:type="dxa"/>
          </w:tcPr>
          <w:p w14:paraId="498A2551" w14:textId="77777777" w:rsidR="00820D1E" w:rsidRDefault="00820D1E" w:rsidP="004E21B2">
            <w:pPr>
              <w:jc w:val="center"/>
            </w:pPr>
            <w:r>
              <w:t>R</w:t>
            </w:r>
          </w:p>
        </w:tc>
        <w:tc>
          <w:tcPr>
            <w:tcW w:w="2737" w:type="dxa"/>
          </w:tcPr>
          <w:p w14:paraId="53C679BA" w14:textId="77777777" w:rsidR="00820D1E" w:rsidRPr="009079F8" w:rsidRDefault="00820D1E" w:rsidP="004E21B2"/>
        </w:tc>
        <w:tc>
          <w:tcPr>
            <w:tcW w:w="4021" w:type="dxa"/>
          </w:tcPr>
          <w:p w14:paraId="0038C498" w14:textId="77777777" w:rsidR="00820D1E" w:rsidRDefault="00820D1E" w:rsidP="004E21B2">
            <w:pPr>
              <w:rPr>
                <w:lang w:eastAsia="en-GB"/>
              </w:rPr>
            </w:pPr>
          </w:p>
        </w:tc>
        <w:tc>
          <w:tcPr>
            <w:tcW w:w="1040" w:type="dxa"/>
          </w:tcPr>
          <w:p w14:paraId="1CDA9D8A" w14:textId="77777777" w:rsidR="00820D1E" w:rsidRDefault="00820D1E" w:rsidP="004E21B2"/>
        </w:tc>
      </w:tr>
    </w:tbl>
    <w:p w14:paraId="1C52760F" w14:textId="38D377E4" w:rsidR="00642998" w:rsidRDefault="008633F3" w:rsidP="00642998">
      <w:pPr>
        <w:pStyle w:val="pqiChpHeadNum2"/>
      </w:pPr>
      <w:bookmarkStart w:id="2704" w:name="_Ref391981862"/>
      <w:bookmarkStart w:id="2705" w:name="_Toc117635709"/>
      <w:bookmarkStart w:id="2706" w:name="_Toc71025876"/>
      <w:proofErr w:type="spellStart"/>
      <w:r w:rsidRPr="008633F3">
        <w:t>TraderToEAD</w:t>
      </w:r>
      <w:proofErr w:type="spellEnd"/>
      <w:r w:rsidR="00642998">
        <w:t>– Koperta z komunikatem od podmiotu</w:t>
      </w:r>
      <w:bookmarkEnd w:id="2704"/>
      <w:bookmarkEnd w:id="2705"/>
      <w:bookmarkEnd w:id="2706"/>
    </w:p>
    <w:p w14:paraId="2287DDD1" w14:textId="3F7DD221" w:rsidR="00642998" w:rsidRPr="00A9017D" w:rsidRDefault="00642998" w:rsidP="00A9017D">
      <w:pPr>
        <w:pStyle w:val="pqiText"/>
      </w:pPr>
      <w:r>
        <w:t xml:space="preserve">Komunikat opisany w załączniku </w:t>
      </w:r>
      <w:r w:rsidRPr="004C3B44">
        <w:rPr>
          <w:i/>
        </w:rPr>
        <w:t>trader-emcs.xsd</w:t>
      </w:r>
      <w:r>
        <w:t>. Jest to komunikat techniczny opakowujący komunikaty biznesowe od podmiotu gospodarczego kierowane do systemu EMCS PL 2.</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9"/>
        <w:gridCol w:w="376"/>
        <w:gridCol w:w="4472"/>
        <w:gridCol w:w="431"/>
        <w:gridCol w:w="2744"/>
        <w:gridCol w:w="4035"/>
        <w:gridCol w:w="1037"/>
      </w:tblGrid>
      <w:tr w:rsidR="00642998" w:rsidRPr="009079F8" w14:paraId="718C86B3" w14:textId="77777777" w:rsidTr="008633F3">
        <w:trPr>
          <w:tblHeader/>
        </w:trPr>
        <w:tc>
          <w:tcPr>
            <w:tcW w:w="449" w:type="dxa"/>
            <w:shd w:val="clear" w:color="auto" w:fill="F3F3F3"/>
          </w:tcPr>
          <w:p w14:paraId="51554F86" w14:textId="77777777" w:rsidR="00642998" w:rsidRPr="009079F8" w:rsidRDefault="00642998" w:rsidP="004E21B2">
            <w:pPr>
              <w:jc w:val="center"/>
              <w:rPr>
                <w:b/>
              </w:rPr>
            </w:pPr>
            <w:r w:rsidRPr="009079F8">
              <w:rPr>
                <w:b/>
              </w:rPr>
              <w:lastRenderedPageBreak/>
              <w:t>A</w:t>
            </w:r>
          </w:p>
        </w:tc>
        <w:tc>
          <w:tcPr>
            <w:tcW w:w="376" w:type="dxa"/>
            <w:shd w:val="clear" w:color="auto" w:fill="F3F3F3"/>
          </w:tcPr>
          <w:p w14:paraId="50D8B526" w14:textId="77777777" w:rsidR="00642998" w:rsidRPr="009079F8" w:rsidRDefault="00642998" w:rsidP="004E21B2">
            <w:pPr>
              <w:jc w:val="center"/>
              <w:rPr>
                <w:b/>
              </w:rPr>
            </w:pPr>
            <w:r w:rsidRPr="009079F8">
              <w:rPr>
                <w:b/>
              </w:rPr>
              <w:t>B</w:t>
            </w:r>
          </w:p>
        </w:tc>
        <w:tc>
          <w:tcPr>
            <w:tcW w:w="4472" w:type="dxa"/>
            <w:shd w:val="clear" w:color="auto" w:fill="F3F3F3"/>
          </w:tcPr>
          <w:p w14:paraId="24AA5B1B" w14:textId="77777777" w:rsidR="00642998" w:rsidRPr="009079F8" w:rsidRDefault="00642998" w:rsidP="004E21B2">
            <w:pPr>
              <w:jc w:val="center"/>
              <w:rPr>
                <w:b/>
              </w:rPr>
            </w:pPr>
            <w:r w:rsidRPr="009079F8">
              <w:rPr>
                <w:b/>
              </w:rPr>
              <w:t>C</w:t>
            </w:r>
          </w:p>
        </w:tc>
        <w:tc>
          <w:tcPr>
            <w:tcW w:w="431" w:type="dxa"/>
            <w:shd w:val="clear" w:color="auto" w:fill="F3F3F3"/>
          </w:tcPr>
          <w:p w14:paraId="3675EEA7" w14:textId="77777777" w:rsidR="00642998" w:rsidRPr="009079F8" w:rsidRDefault="00642998" w:rsidP="004E21B2">
            <w:pPr>
              <w:jc w:val="center"/>
              <w:rPr>
                <w:b/>
              </w:rPr>
            </w:pPr>
            <w:r w:rsidRPr="009079F8">
              <w:rPr>
                <w:b/>
              </w:rPr>
              <w:t>D</w:t>
            </w:r>
          </w:p>
        </w:tc>
        <w:tc>
          <w:tcPr>
            <w:tcW w:w="2744" w:type="dxa"/>
            <w:shd w:val="clear" w:color="auto" w:fill="F3F3F3"/>
          </w:tcPr>
          <w:p w14:paraId="65516052" w14:textId="77777777" w:rsidR="00642998" w:rsidRPr="009079F8" w:rsidRDefault="00642998" w:rsidP="004E21B2">
            <w:pPr>
              <w:jc w:val="center"/>
              <w:rPr>
                <w:b/>
              </w:rPr>
            </w:pPr>
            <w:r w:rsidRPr="009079F8">
              <w:rPr>
                <w:b/>
              </w:rPr>
              <w:t>E</w:t>
            </w:r>
          </w:p>
        </w:tc>
        <w:tc>
          <w:tcPr>
            <w:tcW w:w="4035" w:type="dxa"/>
            <w:shd w:val="clear" w:color="auto" w:fill="F3F3F3"/>
          </w:tcPr>
          <w:p w14:paraId="7DE919F4" w14:textId="77777777" w:rsidR="00642998" w:rsidRPr="009079F8" w:rsidRDefault="00642998" w:rsidP="004E21B2">
            <w:pPr>
              <w:jc w:val="center"/>
              <w:rPr>
                <w:b/>
              </w:rPr>
            </w:pPr>
            <w:r w:rsidRPr="009079F8">
              <w:rPr>
                <w:b/>
              </w:rPr>
              <w:t>F</w:t>
            </w:r>
          </w:p>
        </w:tc>
        <w:tc>
          <w:tcPr>
            <w:tcW w:w="1037" w:type="dxa"/>
            <w:shd w:val="clear" w:color="auto" w:fill="F3F3F3"/>
          </w:tcPr>
          <w:p w14:paraId="7295A29E" w14:textId="77777777" w:rsidR="00642998" w:rsidRPr="009079F8" w:rsidRDefault="00642998" w:rsidP="004E21B2">
            <w:pPr>
              <w:jc w:val="center"/>
              <w:rPr>
                <w:b/>
              </w:rPr>
            </w:pPr>
            <w:r w:rsidRPr="009079F8">
              <w:rPr>
                <w:b/>
              </w:rPr>
              <w:t>G</w:t>
            </w:r>
          </w:p>
        </w:tc>
      </w:tr>
      <w:tr w:rsidR="00642998" w:rsidRPr="002854B5" w14:paraId="3FE3A00C" w14:textId="77777777" w:rsidTr="008633F3">
        <w:tc>
          <w:tcPr>
            <w:tcW w:w="13544" w:type="dxa"/>
            <w:gridSpan w:val="7"/>
          </w:tcPr>
          <w:p w14:paraId="3718723F" w14:textId="77777777" w:rsidR="00642998" w:rsidRPr="002854B5" w:rsidRDefault="00642998" w:rsidP="004E21B2">
            <w:pPr>
              <w:pStyle w:val="pqiTabHead"/>
            </w:pPr>
            <w:proofErr w:type="spellStart"/>
            <w:r w:rsidRPr="00820D1E">
              <w:t>TraderToEMCS</w:t>
            </w:r>
            <w:proofErr w:type="spellEnd"/>
            <w:r>
              <w:t xml:space="preserve"> – Koperta z komunikatem od podmiotu</w:t>
            </w:r>
            <w:r w:rsidRPr="002854B5">
              <w:t>.</w:t>
            </w:r>
          </w:p>
        </w:tc>
      </w:tr>
      <w:tr w:rsidR="00642998" w:rsidRPr="009079F8" w14:paraId="533E9D33" w14:textId="77777777" w:rsidTr="008633F3">
        <w:tc>
          <w:tcPr>
            <w:tcW w:w="825" w:type="dxa"/>
            <w:gridSpan w:val="2"/>
          </w:tcPr>
          <w:p w14:paraId="1A7FB8F0" w14:textId="77777777" w:rsidR="00642998" w:rsidRDefault="00642998" w:rsidP="004E21B2">
            <w:pPr>
              <w:pStyle w:val="pqiTabBody"/>
              <w:rPr>
                <w:b/>
              </w:rPr>
            </w:pPr>
            <w:r>
              <w:rPr>
                <w:b/>
              </w:rPr>
              <w:t>1</w:t>
            </w:r>
          </w:p>
        </w:tc>
        <w:tc>
          <w:tcPr>
            <w:tcW w:w="4472" w:type="dxa"/>
          </w:tcPr>
          <w:p w14:paraId="30E69B17" w14:textId="77777777" w:rsidR="00642998" w:rsidRDefault="00642998" w:rsidP="004E21B2">
            <w:pPr>
              <w:pStyle w:val="pqiTabBody"/>
              <w:rPr>
                <w:b/>
              </w:rPr>
            </w:pPr>
            <w:r>
              <w:rPr>
                <w:b/>
              </w:rPr>
              <w:t>Element główny</w:t>
            </w:r>
          </w:p>
          <w:p w14:paraId="4D0DA7C4" w14:textId="1D405F3A" w:rsidR="00642998" w:rsidRDefault="00642998" w:rsidP="004E21B2">
            <w:pPr>
              <w:pStyle w:val="pqiTabBody"/>
              <w:rPr>
                <w:ins w:id="2707" w:author="Jurkowska Monika" w:date="2022-11-14T21:27:00Z"/>
                <w:rFonts w:ascii="Courier New" w:hAnsi="Courier New" w:cs="Courier New"/>
                <w:noProof/>
                <w:color w:val="0000FF"/>
              </w:rPr>
            </w:pPr>
            <w:del w:id="2708" w:author="Jurkowska Monika" w:date="2022-11-14T21:27:00Z">
              <w:r w:rsidRPr="00642998">
                <w:rPr>
                  <w:rFonts w:ascii="Courier New" w:hAnsi="Courier New" w:cs="Courier New"/>
                  <w:noProof/>
                  <w:color w:val="0000FF"/>
                </w:rPr>
                <w:delText>TraderToEMCS</w:delText>
              </w:r>
            </w:del>
            <w:ins w:id="2709" w:author="Jurkowska Monika" w:date="2022-11-14T21:27:00Z">
              <w:r w:rsidRPr="00642998">
                <w:rPr>
                  <w:rFonts w:ascii="Courier New" w:hAnsi="Courier New" w:cs="Courier New"/>
                  <w:noProof/>
                  <w:color w:val="0000FF"/>
                </w:rPr>
                <w:t>TraderTo</w:t>
              </w:r>
              <w:r w:rsidR="00CD7D9F">
                <w:rPr>
                  <w:rFonts w:ascii="Courier New" w:hAnsi="Courier New" w:cs="Courier New"/>
                  <w:noProof/>
                  <w:color w:val="0000FF"/>
                </w:rPr>
                <w:t>EAD</w:t>
              </w:r>
            </w:ins>
          </w:p>
          <w:p w14:paraId="19D89B46" w14:textId="20861C53" w:rsidR="00DD6D26" w:rsidRDefault="00DD6D26" w:rsidP="004E21B2">
            <w:pPr>
              <w:pStyle w:val="pqiTabBody"/>
              <w:rPr>
                <w:b/>
              </w:rPr>
            </w:pPr>
          </w:p>
        </w:tc>
        <w:tc>
          <w:tcPr>
            <w:tcW w:w="431" w:type="dxa"/>
          </w:tcPr>
          <w:p w14:paraId="25C97EB5" w14:textId="77777777" w:rsidR="00642998" w:rsidRPr="0072755A" w:rsidRDefault="00642998" w:rsidP="004E21B2">
            <w:pPr>
              <w:pStyle w:val="pqiTabBody"/>
              <w:rPr>
                <w:b/>
              </w:rPr>
            </w:pPr>
            <w:r w:rsidRPr="0072755A">
              <w:rPr>
                <w:b/>
              </w:rPr>
              <w:t>R</w:t>
            </w:r>
          </w:p>
        </w:tc>
        <w:tc>
          <w:tcPr>
            <w:tcW w:w="2744" w:type="dxa"/>
          </w:tcPr>
          <w:p w14:paraId="3E0EBB06" w14:textId="77777777" w:rsidR="00642998" w:rsidRPr="0072755A" w:rsidRDefault="00642998" w:rsidP="004E21B2">
            <w:pPr>
              <w:pStyle w:val="pqiTabBody"/>
              <w:rPr>
                <w:b/>
              </w:rPr>
            </w:pPr>
          </w:p>
        </w:tc>
        <w:tc>
          <w:tcPr>
            <w:tcW w:w="4035" w:type="dxa"/>
          </w:tcPr>
          <w:p w14:paraId="5629A3C7" w14:textId="77777777" w:rsidR="00642998" w:rsidRPr="0072755A" w:rsidRDefault="00642998" w:rsidP="004E21B2">
            <w:pPr>
              <w:pStyle w:val="pqiTabBody"/>
              <w:rPr>
                <w:b/>
              </w:rPr>
            </w:pPr>
          </w:p>
        </w:tc>
        <w:tc>
          <w:tcPr>
            <w:tcW w:w="1037" w:type="dxa"/>
          </w:tcPr>
          <w:p w14:paraId="167CF7E4" w14:textId="77777777" w:rsidR="00642998" w:rsidRPr="0072755A" w:rsidRDefault="00642998" w:rsidP="004E21B2">
            <w:pPr>
              <w:pStyle w:val="pqiTabBody"/>
              <w:rPr>
                <w:b/>
              </w:rPr>
            </w:pPr>
            <w:r w:rsidRPr="0072755A">
              <w:rPr>
                <w:b/>
              </w:rPr>
              <w:t>1x</w:t>
            </w:r>
          </w:p>
        </w:tc>
      </w:tr>
      <w:tr w:rsidR="00642998" w:rsidRPr="009079F8" w14:paraId="4ABFABF7" w14:textId="77777777" w:rsidTr="008633F3">
        <w:tc>
          <w:tcPr>
            <w:tcW w:w="825" w:type="dxa"/>
            <w:gridSpan w:val="2"/>
          </w:tcPr>
          <w:p w14:paraId="24219049" w14:textId="77777777" w:rsidR="00642998" w:rsidRPr="002854B5" w:rsidRDefault="00642998" w:rsidP="004E21B2">
            <w:pPr>
              <w:pStyle w:val="pqiTabBody"/>
              <w:rPr>
                <w:b/>
                <w:i/>
              </w:rPr>
            </w:pPr>
            <w:r>
              <w:rPr>
                <w:b/>
              </w:rPr>
              <w:t>1.1</w:t>
            </w:r>
          </w:p>
        </w:tc>
        <w:tc>
          <w:tcPr>
            <w:tcW w:w="4472" w:type="dxa"/>
          </w:tcPr>
          <w:p w14:paraId="36A9036E" w14:textId="77777777" w:rsidR="00642998" w:rsidRDefault="00642998" w:rsidP="004E21B2">
            <w:pPr>
              <w:pStyle w:val="pqiTabBody"/>
              <w:rPr>
                <w:b/>
              </w:rPr>
            </w:pPr>
            <w:r>
              <w:rPr>
                <w:b/>
              </w:rPr>
              <w:t>Komunikat przesłany przez podmiot</w:t>
            </w:r>
          </w:p>
          <w:p w14:paraId="0CF574AC" w14:textId="77777777" w:rsidR="00642998" w:rsidRPr="00621E71" w:rsidRDefault="00642998" w:rsidP="00A9017D">
            <w:pPr>
              <w:pStyle w:val="pqiTabBody"/>
              <w:rPr>
                <w:rFonts w:ascii="Courier New" w:hAnsi="Courier New"/>
                <w:color w:val="0000FF"/>
              </w:rPr>
            </w:pPr>
            <w:r w:rsidRPr="00642998">
              <w:rPr>
                <w:rFonts w:ascii="Courier New" w:hAnsi="Courier New"/>
                <w:color w:val="0000FF"/>
              </w:rPr>
              <w:t>Message</w:t>
            </w:r>
          </w:p>
        </w:tc>
        <w:tc>
          <w:tcPr>
            <w:tcW w:w="431" w:type="dxa"/>
          </w:tcPr>
          <w:p w14:paraId="3F899891" w14:textId="77777777" w:rsidR="00642998" w:rsidRPr="0072755A" w:rsidRDefault="00642998" w:rsidP="004E21B2">
            <w:pPr>
              <w:pStyle w:val="pqiTabBody"/>
              <w:rPr>
                <w:b/>
              </w:rPr>
            </w:pPr>
            <w:r w:rsidRPr="0072755A">
              <w:rPr>
                <w:b/>
              </w:rPr>
              <w:t>R</w:t>
            </w:r>
          </w:p>
        </w:tc>
        <w:tc>
          <w:tcPr>
            <w:tcW w:w="2744" w:type="dxa"/>
          </w:tcPr>
          <w:p w14:paraId="1CAEC15A" w14:textId="77777777" w:rsidR="00642998" w:rsidRPr="0072755A" w:rsidRDefault="00642998" w:rsidP="004E21B2">
            <w:pPr>
              <w:pStyle w:val="pqiTabBody"/>
              <w:rPr>
                <w:b/>
              </w:rPr>
            </w:pPr>
          </w:p>
        </w:tc>
        <w:tc>
          <w:tcPr>
            <w:tcW w:w="4035" w:type="dxa"/>
          </w:tcPr>
          <w:p w14:paraId="773C68E4" w14:textId="77777777" w:rsidR="00642998" w:rsidRPr="0072755A" w:rsidRDefault="00642998" w:rsidP="004E21B2">
            <w:pPr>
              <w:pStyle w:val="pqiTabBody"/>
              <w:rPr>
                <w:b/>
              </w:rPr>
            </w:pPr>
          </w:p>
        </w:tc>
        <w:tc>
          <w:tcPr>
            <w:tcW w:w="1037" w:type="dxa"/>
          </w:tcPr>
          <w:p w14:paraId="6390F2CE" w14:textId="77777777" w:rsidR="00642998" w:rsidRPr="0072755A" w:rsidRDefault="00642998" w:rsidP="004E21B2">
            <w:pPr>
              <w:pStyle w:val="pqiTabBody"/>
              <w:rPr>
                <w:b/>
              </w:rPr>
            </w:pPr>
            <w:r w:rsidRPr="0072755A">
              <w:rPr>
                <w:b/>
              </w:rPr>
              <w:t>1x</w:t>
            </w:r>
          </w:p>
        </w:tc>
      </w:tr>
      <w:tr w:rsidR="00642998" w:rsidRPr="009079F8" w14:paraId="6FF65A27" w14:textId="77777777" w:rsidTr="008633F3">
        <w:tc>
          <w:tcPr>
            <w:tcW w:w="825" w:type="dxa"/>
            <w:gridSpan w:val="2"/>
          </w:tcPr>
          <w:p w14:paraId="3635087C" w14:textId="77777777" w:rsidR="00642998" w:rsidRPr="009079F8" w:rsidRDefault="00642998" w:rsidP="004E21B2">
            <w:pPr>
              <w:keepNext/>
              <w:rPr>
                <w:i/>
              </w:rPr>
            </w:pPr>
            <w:r>
              <w:rPr>
                <w:b/>
              </w:rPr>
              <w:t>1.2</w:t>
            </w:r>
          </w:p>
        </w:tc>
        <w:tc>
          <w:tcPr>
            <w:tcW w:w="4472" w:type="dxa"/>
          </w:tcPr>
          <w:p w14:paraId="2B934A26" w14:textId="77777777" w:rsidR="00642998" w:rsidRPr="000F7B4C" w:rsidRDefault="00642998" w:rsidP="004E21B2">
            <w:pPr>
              <w:keepNext/>
              <w:rPr>
                <w:b/>
              </w:rPr>
            </w:pPr>
            <w:r>
              <w:rPr>
                <w:b/>
              </w:rPr>
              <w:t>Podpis komunikatu utworzony przez podmiot</w:t>
            </w:r>
          </w:p>
          <w:p w14:paraId="4C906A1F" w14:textId="77777777" w:rsidR="00642998" w:rsidRPr="009079F8" w:rsidRDefault="00642998" w:rsidP="00A9017D">
            <w:pPr>
              <w:keepNext/>
              <w:rPr>
                <w:b/>
              </w:rPr>
            </w:pPr>
            <w:proofErr w:type="spellStart"/>
            <w:r w:rsidRPr="00642998">
              <w:rPr>
                <w:rFonts w:ascii="Courier New" w:hAnsi="Courier New"/>
                <w:color w:val="0000FF"/>
              </w:rPr>
              <w:t>Signature</w:t>
            </w:r>
            <w:proofErr w:type="spellEnd"/>
          </w:p>
        </w:tc>
        <w:tc>
          <w:tcPr>
            <w:tcW w:w="431" w:type="dxa"/>
          </w:tcPr>
          <w:p w14:paraId="5B440AB1" w14:textId="77777777" w:rsidR="00642998" w:rsidRPr="0072755A" w:rsidRDefault="00642998" w:rsidP="004E21B2">
            <w:pPr>
              <w:keepNext/>
              <w:jc w:val="center"/>
              <w:rPr>
                <w:b/>
              </w:rPr>
            </w:pPr>
            <w:r w:rsidRPr="0072755A">
              <w:rPr>
                <w:b/>
              </w:rPr>
              <w:t>R</w:t>
            </w:r>
          </w:p>
        </w:tc>
        <w:tc>
          <w:tcPr>
            <w:tcW w:w="2744" w:type="dxa"/>
          </w:tcPr>
          <w:p w14:paraId="5C5B0390" w14:textId="77777777" w:rsidR="00642998" w:rsidRPr="0072755A" w:rsidRDefault="00642998" w:rsidP="004E21B2">
            <w:pPr>
              <w:keepNext/>
              <w:rPr>
                <w:b/>
              </w:rPr>
            </w:pPr>
          </w:p>
        </w:tc>
        <w:tc>
          <w:tcPr>
            <w:tcW w:w="4035" w:type="dxa"/>
          </w:tcPr>
          <w:p w14:paraId="2AA48E4B" w14:textId="77777777" w:rsidR="00642998" w:rsidRPr="0072755A" w:rsidRDefault="00642998" w:rsidP="004E21B2">
            <w:pPr>
              <w:rPr>
                <w:b/>
              </w:rPr>
            </w:pPr>
          </w:p>
        </w:tc>
        <w:tc>
          <w:tcPr>
            <w:tcW w:w="1037" w:type="dxa"/>
          </w:tcPr>
          <w:p w14:paraId="05F3AB11" w14:textId="77777777" w:rsidR="00642998" w:rsidRPr="0072755A" w:rsidRDefault="00642998" w:rsidP="004E21B2">
            <w:pPr>
              <w:keepNext/>
              <w:rPr>
                <w:b/>
              </w:rPr>
            </w:pPr>
            <w:r w:rsidRPr="0072755A">
              <w:rPr>
                <w:b/>
              </w:rPr>
              <w:t>1x</w:t>
            </w:r>
          </w:p>
        </w:tc>
      </w:tr>
    </w:tbl>
    <w:p w14:paraId="58ED8619" w14:textId="35F0E047" w:rsidR="00820D1E" w:rsidRDefault="00CD7D9F" w:rsidP="00820D1E">
      <w:pPr>
        <w:pStyle w:val="pqiChpHeadNum2"/>
      </w:pPr>
      <w:bookmarkStart w:id="2710" w:name="_Ref391981872"/>
      <w:bookmarkStart w:id="2711" w:name="_Toc117635710"/>
      <w:bookmarkStart w:id="2712" w:name="_Toc71025877"/>
      <w:proofErr w:type="spellStart"/>
      <w:r>
        <w:t>EAD</w:t>
      </w:r>
      <w:r w:rsidR="008633F3" w:rsidRPr="008633F3">
        <w:t>ToTrader</w:t>
      </w:r>
      <w:proofErr w:type="spellEnd"/>
      <w:r w:rsidR="008633F3" w:rsidRPr="008633F3">
        <w:t xml:space="preserve"> </w:t>
      </w:r>
      <w:r w:rsidR="00820D1E">
        <w:t xml:space="preserve">– </w:t>
      </w:r>
      <w:r w:rsidR="00642998">
        <w:t>Koperta z k</w:t>
      </w:r>
      <w:r w:rsidR="00820D1E">
        <w:t>omunikat</w:t>
      </w:r>
      <w:r w:rsidR="00642998">
        <w:t xml:space="preserve">em </w:t>
      </w:r>
      <w:r w:rsidR="00820D1E">
        <w:t>d</w:t>
      </w:r>
      <w:r w:rsidR="00642998">
        <w:t>o</w:t>
      </w:r>
      <w:r w:rsidR="00820D1E">
        <w:t xml:space="preserve"> podmiotu</w:t>
      </w:r>
      <w:bookmarkEnd w:id="2710"/>
      <w:bookmarkEnd w:id="2711"/>
      <w:bookmarkEnd w:id="2712"/>
    </w:p>
    <w:p w14:paraId="2B3E57B5" w14:textId="58F30C9C" w:rsidR="00642998" w:rsidRPr="00A9017D" w:rsidRDefault="00642998" w:rsidP="00A9017D">
      <w:pPr>
        <w:pStyle w:val="pqiText"/>
      </w:pPr>
      <w:r>
        <w:t xml:space="preserve">Komunikat opisany w załączniku </w:t>
      </w:r>
      <w:r w:rsidRPr="00863F7B">
        <w:rPr>
          <w:i/>
        </w:rPr>
        <w:t>emcs-trader.xsd</w:t>
      </w:r>
      <w:r>
        <w:t>. Jest to komunikat techniczny opakowujący komunikaty biznesowe od systemu EMCS PL 2 kierowane do podmiotu gospodarczego.</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9"/>
        <w:gridCol w:w="376"/>
        <w:gridCol w:w="4472"/>
        <w:gridCol w:w="431"/>
        <w:gridCol w:w="2744"/>
        <w:gridCol w:w="4035"/>
        <w:gridCol w:w="1037"/>
      </w:tblGrid>
      <w:tr w:rsidR="00820D1E" w:rsidRPr="009079F8" w14:paraId="3961918F" w14:textId="77777777" w:rsidTr="006C52CD">
        <w:trPr>
          <w:tblHeader/>
        </w:trPr>
        <w:tc>
          <w:tcPr>
            <w:tcW w:w="449" w:type="dxa"/>
            <w:shd w:val="clear" w:color="auto" w:fill="F3F3F3"/>
          </w:tcPr>
          <w:p w14:paraId="11B78071" w14:textId="77777777" w:rsidR="00820D1E" w:rsidRPr="009079F8" w:rsidRDefault="00820D1E" w:rsidP="004E21B2">
            <w:pPr>
              <w:jc w:val="center"/>
              <w:rPr>
                <w:b/>
              </w:rPr>
            </w:pPr>
            <w:r w:rsidRPr="009079F8">
              <w:rPr>
                <w:b/>
              </w:rPr>
              <w:t>A</w:t>
            </w:r>
          </w:p>
        </w:tc>
        <w:tc>
          <w:tcPr>
            <w:tcW w:w="376" w:type="dxa"/>
            <w:shd w:val="clear" w:color="auto" w:fill="F3F3F3"/>
          </w:tcPr>
          <w:p w14:paraId="47C71FAE" w14:textId="77777777" w:rsidR="00820D1E" w:rsidRPr="009079F8" w:rsidRDefault="00820D1E" w:rsidP="004E21B2">
            <w:pPr>
              <w:jc w:val="center"/>
              <w:rPr>
                <w:b/>
              </w:rPr>
            </w:pPr>
            <w:r w:rsidRPr="009079F8">
              <w:rPr>
                <w:b/>
              </w:rPr>
              <w:t>B</w:t>
            </w:r>
          </w:p>
        </w:tc>
        <w:tc>
          <w:tcPr>
            <w:tcW w:w="4472" w:type="dxa"/>
            <w:shd w:val="clear" w:color="auto" w:fill="F3F3F3"/>
          </w:tcPr>
          <w:p w14:paraId="3D172BA1" w14:textId="77777777" w:rsidR="00820D1E" w:rsidRPr="009079F8" w:rsidRDefault="00820D1E" w:rsidP="004E21B2">
            <w:pPr>
              <w:jc w:val="center"/>
              <w:rPr>
                <w:b/>
              </w:rPr>
            </w:pPr>
            <w:r w:rsidRPr="009079F8">
              <w:rPr>
                <w:b/>
              </w:rPr>
              <w:t>C</w:t>
            </w:r>
          </w:p>
        </w:tc>
        <w:tc>
          <w:tcPr>
            <w:tcW w:w="431" w:type="dxa"/>
            <w:shd w:val="clear" w:color="auto" w:fill="F3F3F3"/>
          </w:tcPr>
          <w:p w14:paraId="3CF19C06" w14:textId="77777777" w:rsidR="00820D1E" w:rsidRPr="009079F8" w:rsidRDefault="00820D1E" w:rsidP="004E21B2">
            <w:pPr>
              <w:jc w:val="center"/>
              <w:rPr>
                <w:b/>
              </w:rPr>
            </w:pPr>
            <w:r w:rsidRPr="009079F8">
              <w:rPr>
                <w:b/>
              </w:rPr>
              <w:t>D</w:t>
            </w:r>
          </w:p>
        </w:tc>
        <w:tc>
          <w:tcPr>
            <w:tcW w:w="2744" w:type="dxa"/>
            <w:shd w:val="clear" w:color="auto" w:fill="F3F3F3"/>
          </w:tcPr>
          <w:p w14:paraId="1BFB7889" w14:textId="77777777" w:rsidR="00820D1E" w:rsidRPr="009079F8" w:rsidRDefault="00820D1E" w:rsidP="004E21B2">
            <w:pPr>
              <w:jc w:val="center"/>
              <w:rPr>
                <w:b/>
              </w:rPr>
            </w:pPr>
            <w:r w:rsidRPr="009079F8">
              <w:rPr>
                <w:b/>
              </w:rPr>
              <w:t>E</w:t>
            </w:r>
          </w:p>
        </w:tc>
        <w:tc>
          <w:tcPr>
            <w:tcW w:w="4035" w:type="dxa"/>
            <w:shd w:val="clear" w:color="auto" w:fill="F3F3F3"/>
          </w:tcPr>
          <w:p w14:paraId="194BD7E5" w14:textId="77777777" w:rsidR="00820D1E" w:rsidRPr="009079F8" w:rsidRDefault="00820D1E" w:rsidP="004E21B2">
            <w:pPr>
              <w:jc w:val="center"/>
              <w:rPr>
                <w:b/>
              </w:rPr>
            </w:pPr>
            <w:r w:rsidRPr="009079F8">
              <w:rPr>
                <w:b/>
              </w:rPr>
              <w:t>F</w:t>
            </w:r>
          </w:p>
        </w:tc>
        <w:tc>
          <w:tcPr>
            <w:tcW w:w="1037" w:type="dxa"/>
            <w:shd w:val="clear" w:color="auto" w:fill="F3F3F3"/>
          </w:tcPr>
          <w:p w14:paraId="0DA6218B" w14:textId="77777777" w:rsidR="00820D1E" w:rsidRPr="009079F8" w:rsidRDefault="00820D1E" w:rsidP="004E21B2">
            <w:pPr>
              <w:jc w:val="center"/>
              <w:rPr>
                <w:b/>
              </w:rPr>
            </w:pPr>
            <w:r w:rsidRPr="009079F8">
              <w:rPr>
                <w:b/>
              </w:rPr>
              <w:t>G</w:t>
            </w:r>
          </w:p>
        </w:tc>
      </w:tr>
      <w:tr w:rsidR="00820D1E" w:rsidRPr="002854B5" w14:paraId="538E4702" w14:textId="77777777" w:rsidTr="006C52CD">
        <w:tc>
          <w:tcPr>
            <w:tcW w:w="13544" w:type="dxa"/>
            <w:gridSpan w:val="7"/>
          </w:tcPr>
          <w:p w14:paraId="6F1A0066" w14:textId="77777777" w:rsidR="00820D1E" w:rsidRPr="002854B5" w:rsidRDefault="00642998" w:rsidP="004E21B2">
            <w:pPr>
              <w:pStyle w:val="pqiTabHead"/>
            </w:pPr>
            <w:proofErr w:type="spellStart"/>
            <w:r w:rsidRPr="00820D1E">
              <w:t>EMCS</w:t>
            </w:r>
            <w:r>
              <w:t>ToTrader</w:t>
            </w:r>
            <w:proofErr w:type="spellEnd"/>
            <w:r>
              <w:t xml:space="preserve"> </w:t>
            </w:r>
            <w:r w:rsidR="00820D1E">
              <w:t xml:space="preserve">– </w:t>
            </w:r>
            <w:r>
              <w:t>Koperta z komunikatem do podmiotu</w:t>
            </w:r>
            <w:r w:rsidR="00820D1E" w:rsidRPr="002854B5">
              <w:t>.</w:t>
            </w:r>
          </w:p>
        </w:tc>
      </w:tr>
      <w:tr w:rsidR="00642998" w:rsidRPr="009079F8" w14:paraId="62F97451" w14:textId="77777777" w:rsidTr="006C52CD">
        <w:tc>
          <w:tcPr>
            <w:tcW w:w="825" w:type="dxa"/>
            <w:gridSpan w:val="2"/>
          </w:tcPr>
          <w:p w14:paraId="1446FE9B" w14:textId="77777777" w:rsidR="00642998" w:rsidRDefault="00642998" w:rsidP="004E21B2">
            <w:pPr>
              <w:pStyle w:val="pqiTabBody"/>
              <w:rPr>
                <w:b/>
              </w:rPr>
            </w:pPr>
            <w:r>
              <w:rPr>
                <w:b/>
              </w:rPr>
              <w:t>1</w:t>
            </w:r>
          </w:p>
        </w:tc>
        <w:tc>
          <w:tcPr>
            <w:tcW w:w="4472" w:type="dxa"/>
          </w:tcPr>
          <w:p w14:paraId="02A242D9" w14:textId="77777777" w:rsidR="00642998" w:rsidRDefault="00642998" w:rsidP="004E21B2">
            <w:pPr>
              <w:pStyle w:val="pqiTabBody"/>
              <w:rPr>
                <w:b/>
              </w:rPr>
            </w:pPr>
            <w:r>
              <w:rPr>
                <w:b/>
              </w:rPr>
              <w:t>Element główny</w:t>
            </w:r>
          </w:p>
          <w:p w14:paraId="7FC960BC" w14:textId="4991E36D" w:rsidR="00642998" w:rsidRDefault="00642998" w:rsidP="00785DA0">
            <w:pPr>
              <w:pStyle w:val="pqiTabBody"/>
              <w:tabs>
                <w:tab w:val="center" w:pos="2128"/>
              </w:tabs>
              <w:rPr>
                <w:ins w:id="2713" w:author="Jurkowska Monika" w:date="2022-11-14T21:27:00Z"/>
                <w:rFonts w:ascii="Courier New" w:hAnsi="Courier New" w:cs="Courier New"/>
                <w:noProof/>
                <w:color w:val="0000FF"/>
              </w:rPr>
            </w:pPr>
            <w:del w:id="2714" w:author="Jurkowska Monika" w:date="2022-11-14T21:27:00Z">
              <w:r>
                <w:rPr>
                  <w:rFonts w:ascii="Courier New" w:hAnsi="Courier New" w:cs="Courier New"/>
                  <w:noProof/>
                  <w:color w:val="0000FF"/>
                </w:rPr>
                <w:delText>EMCSTo</w:delText>
              </w:r>
              <w:r w:rsidRPr="00642998">
                <w:rPr>
                  <w:rFonts w:ascii="Courier New" w:hAnsi="Courier New" w:cs="Courier New"/>
                  <w:noProof/>
                  <w:color w:val="0000FF"/>
                </w:rPr>
                <w:delText>Trader</w:delText>
              </w:r>
            </w:del>
            <w:ins w:id="2715" w:author="Jurkowska Monika" w:date="2022-11-14T21:27:00Z">
              <w:r w:rsidR="00CD7D9F">
                <w:rPr>
                  <w:rFonts w:ascii="Courier New" w:hAnsi="Courier New" w:cs="Courier New"/>
                  <w:noProof/>
                  <w:color w:val="0000FF"/>
                </w:rPr>
                <w:t>EAD</w:t>
              </w:r>
              <w:r>
                <w:rPr>
                  <w:rFonts w:ascii="Courier New" w:hAnsi="Courier New" w:cs="Courier New"/>
                  <w:noProof/>
                  <w:color w:val="0000FF"/>
                </w:rPr>
                <w:t>To</w:t>
              </w:r>
              <w:r w:rsidRPr="00642998">
                <w:rPr>
                  <w:rFonts w:ascii="Courier New" w:hAnsi="Courier New" w:cs="Courier New"/>
                  <w:noProof/>
                  <w:color w:val="0000FF"/>
                </w:rPr>
                <w:t>Trader</w:t>
              </w:r>
              <w:r w:rsidR="00785DA0">
                <w:rPr>
                  <w:rFonts w:ascii="Courier New" w:hAnsi="Courier New" w:cs="Courier New"/>
                  <w:noProof/>
                  <w:color w:val="0000FF"/>
                </w:rPr>
                <w:tab/>
              </w:r>
            </w:ins>
          </w:p>
          <w:p w14:paraId="25EB3DB3" w14:textId="407432B4" w:rsidR="00785DA0" w:rsidRDefault="00785DA0">
            <w:pPr>
              <w:pStyle w:val="pqiTabBody"/>
              <w:tabs>
                <w:tab w:val="center" w:pos="2128"/>
              </w:tabs>
              <w:rPr>
                <w:b/>
              </w:rPr>
              <w:pPrChange w:id="2716" w:author="Jurkowska Monika" w:date="2022-11-14T21:27:00Z">
                <w:pPr>
                  <w:pStyle w:val="pqiTabBody"/>
                </w:pPr>
              </w:pPrChange>
            </w:pPr>
          </w:p>
        </w:tc>
        <w:tc>
          <w:tcPr>
            <w:tcW w:w="431" w:type="dxa"/>
          </w:tcPr>
          <w:p w14:paraId="4CAABEB7" w14:textId="77777777" w:rsidR="00642998" w:rsidRPr="0072755A" w:rsidRDefault="00642998" w:rsidP="004E21B2">
            <w:pPr>
              <w:pStyle w:val="pqiTabBody"/>
              <w:rPr>
                <w:b/>
              </w:rPr>
            </w:pPr>
            <w:r w:rsidRPr="0072755A">
              <w:rPr>
                <w:b/>
              </w:rPr>
              <w:t>R</w:t>
            </w:r>
          </w:p>
        </w:tc>
        <w:tc>
          <w:tcPr>
            <w:tcW w:w="2744" w:type="dxa"/>
          </w:tcPr>
          <w:p w14:paraId="4D635649" w14:textId="77777777" w:rsidR="00642998" w:rsidRPr="0072755A" w:rsidRDefault="00642998" w:rsidP="004E21B2">
            <w:pPr>
              <w:pStyle w:val="pqiTabBody"/>
              <w:rPr>
                <w:b/>
              </w:rPr>
            </w:pPr>
          </w:p>
        </w:tc>
        <w:tc>
          <w:tcPr>
            <w:tcW w:w="4035" w:type="dxa"/>
          </w:tcPr>
          <w:p w14:paraId="76F20642" w14:textId="77777777" w:rsidR="00642998" w:rsidRPr="0072755A" w:rsidRDefault="00642998" w:rsidP="004E21B2">
            <w:pPr>
              <w:pStyle w:val="pqiTabBody"/>
              <w:rPr>
                <w:b/>
              </w:rPr>
            </w:pPr>
          </w:p>
        </w:tc>
        <w:tc>
          <w:tcPr>
            <w:tcW w:w="1037" w:type="dxa"/>
          </w:tcPr>
          <w:p w14:paraId="3DE706B7" w14:textId="77777777" w:rsidR="00642998" w:rsidRPr="0072755A" w:rsidRDefault="00642998" w:rsidP="004E21B2">
            <w:pPr>
              <w:pStyle w:val="pqiTabBody"/>
              <w:rPr>
                <w:b/>
              </w:rPr>
            </w:pPr>
            <w:r w:rsidRPr="0072755A">
              <w:rPr>
                <w:b/>
              </w:rPr>
              <w:t>1x</w:t>
            </w:r>
          </w:p>
        </w:tc>
      </w:tr>
      <w:tr w:rsidR="00642998" w:rsidRPr="009079F8" w14:paraId="05941C00" w14:textId="77777777" w:rsidTr="006C52CD">
        <w:tc>
          <w:tcPr>
            <w:tcW w:w="825" w:type="dxa"/>
            <w:gridSpan w:val="2"/>
          </w:tcPr>
          <w:p w14:paraId="16F03F77" w14:textId="77777777" w:rsidR="00642998" w:rsidRPr="002854B5" w:rsidRDefault="00642998" w:rsidP="004E21B2">
            <w:pPr>
              <w:pStyle w:val="pqiTabBody"/>
              <w:rPr>
                <w:b/>
                <w:i/>
              </w:rPr>
            </w:pPr>
            <w:r>
              <w:rPr>
                <w:b/>
              </w:rPr>
              <w:t>1.1</w:t>
            </w:r>
          </w:p>
        </w:tc>
        <w:tc>
          <w:tcPr>
            <w:tcW w:w="4472" w:type="dxa"/>
          </w:tcPr>
          <w:p w14:paraId="19BF6B42" w14:textId="77777777" w:rsidR="00642998" w:rsidRDefault="00642998" w:rsidP="004E21B2">
            <w:pPr>
              <w:pStyle w:val="pqiTabBody"/>
              <w:rPr>
                <w:b/>
              </w:rPr>
            </w:pPr>
            <w:r>
              <w:rPr>
                <w:b/>
              </w:rPr>
              <w:t>Komunikat przesłany do podmiotu</w:t>
            </w:r>
          </w:p>
          <w:p w14:paraId="5F829133" w14:textId="77777777" w:rsidR="00642998" w:rsidRPr="00621E71" w:rsidRDefault="00642998" w:rsidP="004E21B2">
            <w:pPr>
              <w:pStyle w:val="pqiTabBody"/>
              <w:rPr>
                <w:rFonts w:ascii="Courier New" w:hAnsi="Courier New"/>
                <w:color w:val="0000FF"/>
              </w:rPr>
            </w:pPr>
            <w:r w:rsidRPr="00642998">
              <w:rPr>
                <w:rFonts w:ascii="Courier New" w:hAnsi="Courier New"/>
                <w:color w:val="0000FF"/>
              </w:rPr>
              <w:lastRenderedPageBreak/>
              <w:t>Message</w:t>
            </w:r>
          </w:p>
        </w:tc>
        <w:tc>
          <w:tcPr>
            <w:tcW w:w="431" w:type="dxa"/>
          </w:tcPr>
          <w:p w14:paraId="2F0943A5" w14:textId="77777777" w:rsidR="00642998" w:rsidRPr="0072755A" w:rsidRDefault="00642998" w:rsidP="004E21B2">
            <w:pPr>
              <w:pStyle w:val="pqiTabBody"/>
              <w:rPr>
                <w:b/>
              </w:rPr>
            </w:pPr>
            <w:r w:rsidRPr="0072755A">
              <w:rPr>
                <w:b/>
              </w:rPr>
              <w:lastRenderedPageBreak/>
              <w:t>R</w:t>
            </w:r>
          </w:p>
        </w:tc>
        <w:tc>
          <w:tcPr>
            <w:tcW w:w="2744" w:type="dxa"/>
          </w:tcPr>
          <w:p w14:paraId="1174DCEC" w14:textId="77777777" w:rsidR="00642998" w:rsidRPr="0072755A" w:rsidRDefault="00642998" w:rsidP="004E21B2">
            <w:pPr>
              <w:pStyle w:val="pqiTabBody"/>
              <w:rPr>
                <w:b/>
              </w:rPr>
            </w:pPr>
          </w:p>
        </w:tc>
        <w:tc>
          <w:tcPr>
            <w:tcW w:w="4035" w:type="dxa"/>
          </w:tcPr>
          <w:p w14:paraId="4B4C0441" w14:textId="77777777" w:rsidR="00642998" w:rsidRPr="0072755A" w:rsidRDefault="00642998" w:rsidP="004E21B2">
            <w:pPr>
              <w:pStyle w:val="pqiTabBody"/>
              <w:rPr>
                <w:b/>
              </w:rPr>
            </w:pPr>
          </w:p>
        </w:tc>
        <w:tc>
          <w:tcPr>
            <w:tcW w:w="1037" w:type="dxa"/>
          </w:tcPr>
          <w:p w14:paraId="3E4C0622" w14:textId="77777777" w:rsidR="00642998" w:rsidRPr="0072755A" w:rsidRDefault="00642998" w:rsidP="004E21B2">
            <w:pPr>
              <w:pStyle w:val="pqiTabBody"/>
              <w:rPr>
                <w:b/>
              </w:rPr>
            </w:pPr>
            <w:r w:rsidRPr="0072755A">
              <w:rPr>
                <w:b/>
              </w:rPr>
              <w:t>1x</w:t>
            </w:r>
          </w:p>
        </w:tc>
      </w:tr>
      <w:tr w:rsidR="00642998" w:rsidRPr="009079F8" w14:paraId="37131690" w14:textId="77777777" w:rsidTr="006C52CD">
        <w:tc>
          <w:tcPr>
            <w:tcW w:w="825" w:type="dxa"/>
            <w:gridSpan w:val="2"/>
          </w:tcPr>
          <w:p w14:paraId="1E02D0B8" w14:textId="77777777" w:rsidR="00642998" w:rsidRPr="009079F8" w:rsidRDefault="00642998" w:rsidP="004E21B2">
            <w:pPr>
              <w:keepNext/>
              <w:rPr>
                <w:i/>
              </w:rPr>
            </w:pPr>
            <w:r>
              <w:rPr>
                <w:b/>
              </w:rPr>
              <w:t>1.2</w:t>
            </w:r>
          </w:p>
        </w:tc>
        <w:tc>
          <w:tcPr>
            <w:tcW w:w="4472" w:type="dxa"/>
          </w:tcPr>
          <w:p w14:paraId="6D0DD678" w14:textId="77777777" w:rsidR="00642998" w:rsidRPr="000F7B4C" w:rsidRDefault="00642998" w:rsidP="004E21B2">
            <w:pPr>
              <w:keepNext/>
              <w:rPr>
                <w:b/>
              </w:rPr>
            </w:pPr>
            <w:r>
              <w:rPr>
                <w:b/>
              </w:rPr>
              <w:t>Podpis komunikatu utworzony przez EMCS PL 2</w:t>
            </w:r>
          </w:p>
          <w:p w14:paraId="46E99934" w14:textId="77777777" w:rsidR="00642998" w:rsidRPr="009079F8" w:rsidRDefault="00642998" w:rsidP="004E21B2">
            <w:pPr>
              <w:keepNext/>
              <w:rPr>
                <w:b/>
              </w:rPr>
            </w:pPr>
            <w:proofErr w:type="spellStart"/>
            <w:r w:rsidRPr="00642998">
              <w:rPr>
                <w:rFonts w:ascii="Courier New" w:hAnsi="Courier New"/>
                <w:color w:val="0000FF"/>
              </w:rPr>
              <w:t>Signature</w:t>
            </w:r>
            <w:proofErr w:type="spellEnd"/>
          </w:p>
        </w:tc>
        <w:tc>
          <w:tcPr>
            <w:tcW w:w="431" w:type="dxa"/>
          </w:tcPr>
          <w:p w14:paraId="0AA7310B" w14:textId="77777777" w:rsidR="00642998" w:rsidRPr="0072755A" w:rsidRDefault="00642998" w:rsidP="004E21B2">
            <w:pPr>
              <w:keepNext/>
              <w:jc w:val="center"/>
              <w:rPr>
                <w:b/>
              </w:rPr>
            </w:pPr>
            <w:r w:rsidRPr="0072755A">
              <w:rPr>
                <w:b/>
              </w:rPr>
              <w:t>R</w:t>
            </w:r>
          </w:p>
        </w:tc>
        <w:tc>
          <w:tcPr>
            <w:tcW w:w="2744" w:type="dxa"/>
          </w:tcPr>
          <w:p w14:paraId="4B111B9B" w14:textId="77777777" w:rsidR="00642998" w:rsidRPr="0072755A" w:rsidRDefault="00642998" w:rsidP="004E21B2">
            <w:pPr>
              <w:keepNext/>
              <w:rPr>
                <w:b/>
              </w:rPr>
            </w:pPr>
          </w:p>
        </w:tc>
        <w:tc>
          <w:tcPr>
            <w:tcW w:w="4035" w:type="dxa"/>
          </w:tcPr>
          <w:p w14:paraId="6A5CF461" w14:textId="77777777" w:rsidR="00642998" w:rsidRPr="0072755A" w:rsidRDefault="00642998" w:rsidP="004E21B2">
            <w:pPr>
              <w:rPr>
                <w:b/>
              </w:rPr>
            </w:pPr>
          </w:p>
        </w:tc>
        <w:tc>
          <w:tcPr>
            <w:tcW w:w="1037" w:type="dxa"/>
          </w:tcPr>
          <w:p w14:paraId="0B181CBC" w14:textId="77777777" w:rsidR="00642998" w:rsidRPr="0072755A" w:rsidRDefault="00642998" w:rsidP="004E21B2">
            <w:pPr>
              <w:keepNext/>
              <w:rPr>
                <w:b/>
              </w:rPr>
            </w:pPr>
            <w:r w:rsidRPr="0072755A">
              <w:rPr>
                <w:b/>
              </w:rPr>
              <w:t>1x</w:t>
            </w:r>
          </w:p>
        </w:tc>
      </w:tr>
    </w:tbl>
    <w:p w14:paraId="0FDDCF27" w14:textId="332310F9" w:rsidR="006C52CD" w:rsidRDefault="007B602B" w:rsidP="006C52CD">
      <w:pPr>
        <w:pStyle w:val="pqiChpHeadNum2"/>
      </w:pPr>
      <w:bookmarkStart w:id="2717" w:name="_Toc117635711"/>
      <w:bookmarkStart w:id="2718" w:name="_Toc71025878"/>
      <w:r>
        <w:t>PLMIPS– Powi</w:t>
      </w:r>
      <w:r w:rsidR="006C52CD">
        <w:t>adomienie systemowe dla podmiotu</w:t>
      </w:r>
      <w:bookmarkEnd w:id="2717"/>
      <w:bookmarkEnd w:id="2718"/>
    </w:p>
    <w:p w14:paraId="1B12EFE6" w14:textId="56636ADF" w:rsidR="006C52CD" w:rsidRPr="006C52CD" w:rsidRDefault="006C52CD" w:rsidP="006C52CD">
      <w:pPr>
        <w:pStyle w:val="pqiText"/>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46"/>
        <w:gridCol w:w="383"/>
        <w:gridCol w:w="4492"/>
        <w:gridCol w:w="430"/>
        <w:gridCol w:w="2735"/>
        <w:gridCol w:w="4018"/>
        <w:gridCol w:w="1040"/>
      </w:tblGrid>
      <w:tr w:rsidR="007B602B" w:rsidRPr="009079F8" w14:paraId="572CCEF4" w14:textId="77777777" w:rsidTr="001D4773">
        <w:trPr>
          <w:tblHeader/>
        </w:trPr>
        <w:tc>
          <w:tcPr>
            <w:tcW w:w="447" w:type="dxa"/>
            <w:shd w:val="clear" w:color="auto" w:fill="F3F3F3"/>
          </w:tcPr>
          <w:p w14:paraId="0F1182FC" w14:textId="77777777" w:rsidR="00996D3F" w:rsidRPr="009079F8" w:rsidRDefault="00996D3F" w:rsidP="001D4773">
            <w:pPr>
              <w:jc w:val="center"/>
              <w:rPr>
                <w:b/>
              </w:rPr>
            </w:pPr>
            <w:r w:rsidRPr="009079F8">
              <w:rPr>
                <w:b/>
              </w:rPr>
              <w:t>A</w:t>
            </w:r>
          </w:p>
        </w:tc>
        <w:tc>
          <w:tcPr>
            <w:tcW w:w="375" w:type="dxa"/>
            <w:shd w:val="clear" w:color="auto" w:fill="F3F3F3"/>
          </w:tcPr>
          <w:p w14:paraId="2DDABC3F" w14:textId="77777777" w:rsidR="00996D3F" w:rsidRPr="009079F8" w:rsidRDefault="00996D3F" w:rsidP="001D4773">
            <w:pPr>
              <w:jc w:val="center"/>
              <w:rPr>
                <w:b/>
              </w:rPr>
            </w:pPr>
            <w:r w:rsidRPr="009079F8">
              <w:rPr>
                <w:b/>
              </w:rPr>
              <w:t>B</w:t>
            </w:r>
          </w:p>
        </w:tc>
        <w:tc>
          <w:tcPr>
            <w:tcW w:w="4494" w:type="dxa"/>
            <w:shd w:val="clear" w:color="auto" w:fill="F3F3F3"/>
          </w:tcPr>
          <w:p w14:paraId="3B74797C" w14:textId="77777777" w:rsidR="00996D3F" w:rsidRPr="009079F8" w:rsidRDefault="00996D3F" w:rsidP="001D4773">
            <w:pPr>
              <w:jc w:val="center"/>
              <w:rPr>
                <w:b/>
              </w:rPr>
            </w:pPr>
            <w:r w:rsidRPr="009079F8">
              <w:rPr>
                <w:b/>
              </w:rPr>
              <w:t>C</w:t>
            </w:r>
          </w:p>
        </w:tc>
        <w:tc>
          <w:tcPr>
            <w:tcW w:w="430" w:type="dxa"/>
            <w:shd w:val="clear" w:color="auto" w:fill="F3F3F3"/>
          </w:tcPr>
          <w:p w14:paraId="7E6569BA" w14:textId="77777777" w:rsidR="00996D3F" w:rsidRPr="009079F8" w:rsidRDefault="00996D3F" w:rsidP="001D4773">
            <w:pPr>
              <w:jc w:val="center"/>
              <w:rPr>
                <w:b/>
              </w:rPr>
            </w:pPr>
            <w:r w:rsidRPr="009079F8">
              <w:rPr>
                <w:b/>
              </w:rPr>
              <w:t>D</w:t>
            </w:r>
          </w:p>
        </w:tc>
        <w:tc>
          <w:tcPr>
            <w:tcW w:w="2737" w:type="dxa"/>
            <w:shd w:val="clear" w:color="auto" w:fill="F3F3F3"/>
          </w:tcPr>
          <w:p w14:paraId="1396030D" w14:textId="77777777" w:rsidR="00996D3F" w:rsidRPr="009079F8" w:rsidRDefault="00996D3F" w:rsidP="001D4773">
            <w:pPr>
              <w:jc w:val="center"/>
              <w:rPr>
                <w:b/>
              </w:rPr>
            </w:pPr>
            <w:r w:rsidRPr="009079F8">
              <w:rPr>
                <w:b/>
              </w:rPr>
              <w:t>E</w:t>
            </w:r>
          </w:p>
        </w:tc>
        <w:tc>
          <w:tcPr>
            <w:tcW w:w="4021" w:type="dxa"/>
            <w:shd w:val="clear" w:color="auto" w:fill="F3F3F3"/>
          </w:tcPr>
          <w:p w14:paraId="7CFFD493" w14:textId="77777777" w:rsidR="00996D3F" w:rsidRPr="009079F8" w:rsidRDefault="00996D3F" w:rsidP="001D4773">
            <w:pPr>
              <w:jc w:val="center"/>
              <w:rPr>
                <w:b/>
              </w:rPr>
            </w:pPr>
            <w:r w:rsidRPr="009079F8">
              <w:rPr>
                <w:b/>
              </w:rPr>
              <w:t>F</w:t>
            </w:r>
          </w:p>
        </w:tc>
        <w:tc>
          <w:tcPr>
            <w:tcW w:w="1040" w:type="dxa"/>
            <w:shd w:val="clear" w:color="auto" w:fill="F3F3F3"/>
          </w:tcPr>
          <w:p w14:paraId="7D8AF6D9" w14:textId="77777777" w:rsidR="00996D3F" w:rsidRPr="009079F8" w:rsidRDefault="00996D3F" w:rsidP="001D4773">
            <w:pPr>
              <w:jc w:val="center"/>
              <w:rPr>
                <w:b/>
              </w:rPr>
            </w:pPr>
            <w:r w:rsidRPr="009079F8">
              <w:rPr>
                <w:b/>
              </w:rPr>
              <w:t>G</w:t>
            </w:r>
          </w:p>
        </w:tc>
      </w:tr>
      <w:tr w:rsidR="00996D3F" w:rsidRPr="002854B5" w14:paraId="0AB3791E" w14:textId="77777777" w:rsidTr="001D4773">
        <w:tc>
          <w:tcPr>
            <w:tcW w:w="13544" w:type="dxa"/>
            <w:gridSpan w:val="7"/>
          </w:tcPr>
          <w:p w14:paraId="6D0C44AC" w14:textId="07303FC7" w:rsidR="00996D3F" w:rsidRPr="002854B5" w:rsidRDefault="00996D3F" w:rsidP="001D4773">
            <w:pPr>
              <w:pStyle w:val="pqiTabHead"/>
            </w:pPr>
            <w:r>
              <w:t>PLMIPS</w:t>
            </w:r>
            <w:r w:rsidRPr="002854B5">
              <w:t xml:space="preserve"> – </w:t>
            </w:r>
            <w:r>
              <w:t>Powiadomienie systemowe dla podmiotu</w:t>
            </w:r>
          </w:p>
        </w:tc>
      </w:tr>
      <w:tr w:rsidR="007B602B" w:rsidRPr="009079F8" w14:paraId="261FED35" w14:textId="77777777" w:rsidTr="001D4773">
        <w:tc>
          <w:tcPr>
            <w:tcW w:w="822" w:type="dxa"/>
            <w:gridSpan w:val="2"/>
          </w:tcPr>
          <w:p w14:paraId="223A267A" w14:textId="77777777" w:rsidR="00996D3F" w:rsidRPr="002854B5" w:rsidRDefault="00996D3F" w:rsidP="001D4773">
            <w:pPr>
              <w:pStyle w:val="pqiTabBody"/>
              <w:rPr>
                <w:b/>
                <w:i/>
              </w:rPr>
            </w:pPr>
          </w:p>
        </w:tc>
        <w:tc>
          <w:tcPr>
            <w:tcW w:w="4494" w:type="dxa"/>
          </w:tcPr>
          <w:p w14:paraId="640E5027" w14:textId="77777777" w:rsidR="00996D3F" w:rsidRDefault="00996D3F" w:rsidP="001D4773">
            <w:pPr>
              <w:pStyle w:val="pqiTabBody"/>
              <w:rPr>
                <w:b/>
              </w:rPr>
            </w:pPr>
            <w:r>
              <w:rPr>
                <w:b/>
              </w:rPr>
              <w:t>&lt;NAGŁÓWEK&gt;</w:t>
            </w:r>
          </w:p>
          <w:p w14:paraId="39E26090" w14:textId="21923668" w:rsidR="006C52CD" w:rsidRPr="006C52CD" w:rsidRDefault="006C52CD" w:rsidP="001D4773">
            <w:pPr>
              <w:pStyle w:val="pqiTabBody"/>
              <w:rPr>
                <w:b/>
              </w:rPr>
            </w:pPr>
            <w:r>
              <w:rPr>
                <w:rFonts w:ascii="Courier New" w:hAnsi="Courier New" w:cs="Courier New"/>
                <w:noProof/>
                <w:color w:val="0000FF"/>
              </w:rPr>
              <w:t>/PLMIPS/</w:t>
            </w:r>
            <w:proofErr w:type="spellStart"/>
            <w:r w:rsidRPr="00621E71">
              <w:rPr>
                <w:rFonts w:ascii="Courier New" w:hAnsi="Courier New"/>
                <w:color w:val="0000FF"/>
              </w:rPr>
              <w:t>Header</w:t>
            </w:r>
            <w:proofErr w:type="spellEnd"/>
          </w:p>
        </w:tc>
        <w:tc>
          <w:tcPr>
            <w:tcW w:w="430" w:type="dxa"/>
          </w:tcPr>
          <w:p w14:paraId="3C9F3E0B" w14:textId="77777777" w:rsidR="00996D3F" w:rsidRPr="0072755A" w:rsidRDefault="00996D3F" w:rsidP="001D4773">
            <w:pPr>
              <w:pStyle w:val="pqiTabBody"/>
              <w:rPr>
                <w:b/>
              </w:rPr>
            </w:pPr>
            <w:r w:rsidRPr="0072755A">
              <w:rPr>
                <w:b/>
              </w:rPr>
              <w:t>R</w:t>
            </w:r>
          </w:p>
        </w:tc>
        <w:tc>
          <w:tcPr>
            <w:tcW w:w="2737" w:type="dxa"/>
          </w:tcPr>
          <w:p w14:paraId="441BFBA5" w14:textId="77777777" w:rsidR="00996D3F" w:rsidRPr="0072755A" w:rsidRDefault="00996D3F" w:rsidP="001D4773">
            <w:pPr>
              <w:pStyle w:val="pqiTabBody"/>
              <w:rPr>
                <w:b/>
              </w:rPr>
            </w:pPr>
          </w:p>
        </w:tc>
        <w:tc>
          <w:tcPr>
            <w:tcW w:w="4021" w:type="dxa"/>
          </w:tcPr>
          <w:p w14:paraId="0091C602" w14:textId="77777777" w:rsidR="00996D3F" w:rsidRPr="0072755A" w:rsidRDefault="00996D3F" w:rsidP="001D4773">
            <w:pPr>
              <w:pStyle w:val="pqiTabBody"/>
              <w:rPr>
                <w:b/>
              </w:rPr>
            </w:pPr>
          </w:p>
        </w:tc>
        <w:tc>
          <w:tcPr>
            <w:tcW w:w="1040" w:type="dxa"/>
          </w:tcPr>
          <w:p w14:paraId="7365DEC4" w14:textId="77777777" w:rsidR="00996D3F" w:rsidRPr="0072755A" w:rsidRDefault="00996D3F" w:rsidP="001D4773">
            <w:pPr>
              <w:pStyle w:val="pqiTabBody"/>
              <w:rPr>
                <w:b/>
              </w:rPr>
            </w:pPr>
            <w:r w:rsidRPr="0072755A">
              <w:rPr>
                <w:b/>
              </w:rPr>
              <w:t>1x</w:t>
            </w:r>
          </w:p>
        </w:tc>
      </w:tr>
      <w:tr w:rsidR="007B602B" w:rsidRPr="009079F8" w14:paraId="501E004A" w14:textId="77777777" w:rsidTr="001D4773">
        <w:tc>
          <w:tcPr>
            <w:tcW w:w="822" w:type="dxa"/>
            <w:gridSpan w:val="2"/>
          </w:tcPr>
          <w:p w14:paraId="31DBCDC4" w14:textId="77777777" w:rsidR="00996D3F" w:rsidRPr="009079F8" w:rsidRDefault="00996D3F" w:rsidP="001D4773">
            <w:pPr>
              <w:keepNext/>
              <w:rPr>
                <w:i/>
              </w:rPr>
            </w:pPr>
            <w:r>
              <w:rPr>
                <w:b/>
              </w:rPr>
              <w:t>1</w:t>
            </w:r>
          </w:p>
        </w:tc>
        <w:tc>
          <w:tcPr>
            <w:tcW w:w="4494" w:type="dxa"/>
          </w:tcPr>
          <w:p w14:paraId="7D76EC7B" w14:textId="77777777" w:rsidR="00996D3F" w:rsidRDefault="007B602B" w:rsidP="001D4773">
            <w:pPr>
              <w:keepNext/>
              <w:rPr>
                <w:b/>
              </w:rPr>
            </w:pPr>
            <w:r>
              <w:rPr>
                <w:b/>
              </w:rPr>
              <w:t xml:space="preserve">Treść komunikatu </w:t>
            </w:r>
          </w:p>
          <w:p w14:paraId="1AD1184D" w14:textId="28E8D81D" w:rsidR="007B602B" w:rsidRPr="009079F8" w:rsidRDefault="007B602B" w:rsidP="001D4773">
            <w:pPr>
              <w:keepNext/>
              <w:rPr>
                <w:b/>
              </w:rPr>
            </w:pPr>
            <w:r>
              <w:rPr>
                <w:rFonts w:ascii="Courier New" w:hAnsi="Courier New"/>
                <w:color w:val="0000FF"/>
              </w:rPr>
              <w:t>Body</w:t>
            </w:r>
          </w:p>
        </w:tc>
        <w:tc>
          <w:tcPr>
            <w:tcW w:w="430" w:type="dxa"/>
          </w:tcPr>
          <w:p w14:paraId="629E13A5" w14:textId="77777777" w:rsidR="00996D3F" w:rsidRPr="0072755A" w:rsidRDefault="00996D3F" w:rsidP="001D4773">
            <w:pPr>
              <w:keepNext/>
              <w:jc w:val="center"/>
              <w:rPr>
                <w:b/>
              </w:rPr>
            </w:pPr>
            <w:r w:rsidRPr="0072755A">
              <w:rPr>
                <w:b/>
              </w:rPr>
              <w:t>R</w:t>
            </w:r>
          </w:p>
        </w:tc>
        <w:tc>
          <w:tcPr>
            <w:tcW w:w="2737" w:type="dxa"/>
          </w:tcPr>
          <w:p w14:paraId="65647A54" w14:textId="77777777" w:rsidR="00996D3F" w:rsidRPr="0072755A" w:rsidRDefault="00996D3F" w:rsidP="001D4773">
            <w:pPr>
              <w:keepNext/>
              <w:rPr>
                <w:b/>
              </w:rPr>
            </w:pPr>
          </w:p>
        </w:tc>
        <w:tc>
          <w:tcPr>
            <w:tcW w:w="4021" w:type="dxa"/>
          </w:tcPr>
          <w:p w14:paraId="5AB5DD1A" w14:textId="77777777" w:rsidR="00996D3F" w:rsidRPr="0072755A" w:rsidRDefault="00996D3F" w:rsidP="001D4773">
            <w:pPr>
              <w:rPr>
                <w:b/>
              </w:rPr>
            </w:pPr>
          </w:p>
        </w:tc>
        <w:tc>
          <w:tcPr>
            <w:tcW w:w="1040" w:type="dxa"/>
          </w:tcPr>
          <w:p w14:paraId="0DF02091" w14:textId="77777777" w:rsidR="00996D3F" w:rsidRPr="0072755A" w:rsidRDefault="00996D3F" w:rsidP="001D4773">
            <w:pPr>
              <w:keepNext/>
              <w:rPr>
                <w:b/>
              </w:rPr>
            </w:pPr>
            <w:r w:rsidRPr="0072755A">
              <w:rPr>
                <w:b/>
              </w:rPr>
              <w:t>1x</w:t>
            </w:r>
          </w:p>
        </w:tc>
      </w:tr>
      <w:tr w:rsidR="007B602B" w:rsidRPr="009079F8" w14:paraId="2FC270BF" w14:textId="77777777" w:rsidTr="001D4773">
        <w:tc>
          <w:tcPr>
            <w:tcW w:w="822" w:type="dxa"/>
            <w:gridSpan w:val="2"/>
          </w:tcPr>
          <w:p w14:paraId="30523535" w14:textId="26D91B45" w:rsidR="007B602B" w:rsidRDefault="007B602B" w:rsidP="001D4773">
            <w:pPr>
              <w:keepNext/>
              <w:rPr>
                <w:b/>
              </w:rPr>
            </w:pPr>
            <w:r>
              <w:rPr>
                <w:b/>
              </w:rPr>
              <w:t>1.1</w:t>
            </w:r>
          </w:p>
        </w:tc>
        <w:tc>
          <w:tcPr>
            <w:tcW w:w="4494" w:type="dxa"/>
          </w:tcPr>
          <w:p w14:paraId="613551D8" w14:textId="77777777" w:rsidR="007B602B" w:rsidRDefault="007B602B" w:rsidP="001D4773">
            <w:pPr>
              <w:keepNext/>
              <w:rPr>
                <w:b/>
              </w:rPr>
            </w:pPr>
            <w:r w:rsidRPr="007B602B">
              <w:rPr>
                <w:b/>
              </w:rPr>
              <w:t>Powiadomienie</w:t>
            </w:r>
          </w:p>
          <w:p w14:paraId="5CCFF1F1" w14:textId="58166E57" w:rsidR="007B602B" w:rsidRDefault="007B602B" w:rsidP="001D4773">
            <w:pPr>
              <w:keepNext/>
              <w:rPr>
                <w:b/>
              </w:rPr>
            </w:pPr>
            <w:r w:rsidRPr="007B602B">
              <w:rPr>
                <w:rFonts w:ascii="Courier New" w:hAnsi="Courier New"/>
                <w:color w:val="0000FF"/>
              </w:rPr>
              <w:t>Notification</w:t>
            </w:r>
          </w:p>
        </w:tc>
        <w:tc>
          <w:tcPr>
            <w:tcW w:w="430" w:type="dxa"/>
          </w:tcPr>
          <w:p w14:paraId="30819387" w14:textId="13858F17" w:rsidR="007B602B" w:rsidRPr="0072755A" w:rsidRDefault="007B602B" w:rsidP="001D4773">
            <w:pPr>
              <w:keepNext/>
              <w:jc w:val="center"/>
              <w:rPr>
                <w:b/>
              </w:rPr>
            </w:pPr>
            <w:r>
              <w:rPr>
                <w:b/>
              </w:rPr>
              <w:t>R</w:t>
            </w:r>
          </w:p>
        </w:tc>
        <w:tc>
          <w:tcPr>
            <w:tcW w:w="2737" w:type="dxa"/>
          </w:tcPr>
          <w:p w14:paraId="760567E0" w14:textId="77777777" w:rsidR="007B602B" w:rsidRPr="0072755A" w:rsidRDefault="007B602B" w:rsidP="001D4773">
            <w:pPr>
              <w:keepNext/>
              <w:rPr>
                <w:b/>
              </w:rPr>
            </w:pPr>
          </w:p>
        </w:tc>
        <w:tc>
          <w:tcPr>
            <w:tcW w:w="4021" w:type="dxa"/>
          </w:tcPr>
          <w:p w14:paraId="486EE14E" w14:textId="77777777" w:rsidR="007B602B" w:rsidRPr="0072755A" w:rsidRDefault="007B602B" w:rsidP="001D4773">
            <w:pPr>
              <w:rPr>
                <w:b/>
              </w:rPr>
            </w:pPr>
          </w:p>
        </w:tc>
        <w:tc>
          <w:tcPr>
            <w:tcW w:w="1040" w:type="dxa"/>
          </w:tcPr>
          <w:p w14:paraId="60C63A96" w14:textId="6EC2790B" w:rsidR="007B602B" w:rsidRPr="0072755A" w:rsidRDefault="007B602B" w:rsidP="001D4773">
            <w:pPr>
              <w:keepNext/>
              <w:rPr>
                <w:b/>
              </w:rPr>
            </w:pPr>
            <w:r>
              <w:rPr>
                <w:b/>
              </w:rPr>
              <w:t>1x</w:t>
            </w:r>
          </w:p>
        </w:tc>
      </w:tr>
      <w:tr w:rsidR="007B602B" w:rsidRPr="009079F8" w14:paraId="308A5082" w14:textId="77777777" w:rsidTr="001D4773">
        <w:tc>
          <w:tcPr>
            <w:tcW w:w="447" w:type="dxa"/>
          </w:tcPr>
          <w:p w14:paraId="29FDF7C4" w14:textId="77777777" w:rsidR="00996D3F" w:rsidRPr="009079F8" w:rsidRDefault="00996D3F" w:rsidP="001D4773">
            <w:pPr>
              <w:rPr>
                <w:b/>
              </w:rPr>
            </w:pPr>
          </w:p>
        </w:tc>
        <w:tc>
          <w:tcPr>
            <w:tcW w:w="375" w:type="dxa"/>
          </w:tcPr>
          <w:p w14:paraId="0F16EEBA" w14:textId="79FA623F" w:rsidR="00996D3F" w:rsidRPr="009079F8" w:rsidRDefault="007B602B" w:rsidP="007B602B">
            <w:pPr>
              <w:pStyle w:val="pqiTabBody"/>
              <w:rPr>
                <w:i/>
              </w:rPr>
            </w:pPr>
            <w:r>
              <w:rPr>
                <w:i/>
              </w:rPr>
              <w:t>a.</w:t>
            </w:r>
          </w:p>
        </w:tc>
        <w:tc>
          <w:tcPr>
            <w:tcW w:w="4494" w:type="dxa"/>
          </w:tcPr>
          <w:p w14:paraId="1D360D7B" w14:textId="77777777" w:rsidR="006C52CD" w:rsidRDefault="006C52CD" w:rsidP="001D4773">
            <w:pPr>
              <w:pStyle w:val="pqiTabBody"/>
            </w:pPr>
            <w:r w:rsidRPr="006C52CD">
              <w:t>Tytuł</w:t>
            </w:r>
          </w:p>
          <w:p w14:paraId="56B3EA46" w14:textId="114EE61F" w:rsidR="00996D3F" w:rsidRDefault="006C52CD" w:rsidP="001D4773">
            <w:pPr>
              <w:pStyle w:val="pqiTabBody"/>
            </w:pPr>
            <w:r w:rsidRPr="006C52CD">
              <w:rPr>
                <w:rFonts w:ascii="Courier New" w:hAnsi="Courier New" w:cs="Courier New"/>
                <w:noProof/>
                <w:color w:val="0000FF"/>
              </w:rPr>
              <w:t>Title</w:t>
            </w:r>
          </w:p>
        </w:tc>
        <w:tc>
          <w:tcPr>
            <w:tcW w:w="430" w:type="dxa"/>
          </w:tcPr>
          <w:p w14:paraId="4F2F5991" w14:textId="77777777" w:rsidR="00996D3F" w:rsidRDefault="00996D3F" w:rsidP="001D4773">
            <w:pPr>
              <w:jc w:val="center"/>
            </w:pPr>
            <w:r>
              <w:t>R</w:t>
            </w:r>
          </w:p>
        </w:tc>
        <w:tc>
          <w:tcPr>
            <w:tcW w:w="2737" w:type="dxa"/>
          </w:tcPr>
          <w:p w14:paraId="668BFD38" w14:textId="77777777" w:rsidR="00996D3F" w:rsidRPr="009079F8" w:rsidRDefault="00996D3F" w:rsidP="001D4773"/>
        </w:tc>
        <w:tc>
          <w:tcPr>
            <w:tcW w:w="4021" w:type="dxa"/>
          </w:tcPr>
          <w:p w14:paraId="237E3C9D" w14:textId="3129FFAF" w:rsidR="00996D3F" w:rsidRDefault="00996D3F" w:rsidP="001D4773"/>
        </w:tc>
        <w:tc>
          <w:tcPr>
            <w:tcW w:w="1040" w:type="dxa"/>
          </w:tcPr>
          <w:p w14:paraId="3CE822C2" w14:textId="0C7167B8" w:rsidR="00996D3F" w:rsidRDefault="00DB20D6" w:rsidP="00DB20D6">
            <w:r>
              <w:t>an..50</w:t>
            </w:r>
          </w:p>
        </w:tc>
      </w:tr>
      <w:tr w:rsidR="007B602B" w:rsidRPr="009079F8" w14:paraId="59FB034A" w14:textId="77777777" w:rsidTr="001D4773">
        <w:tc>
          <w:tcPr>
            <w:tcW w:w="447" w:type="dxa"/>
          </w:tcPr>
          <w:p w14:paraId="453F5182" w14:textId="77777777" w:rsidR="00996D3F" w:rsidRPr="009079F8" w:rsidRDefault="00996D3F" w:rsidP="001D4773">
            <w:pPr>
              <w:rPr>
                <w:b/>
              </w:rPr>
            </w:pPr>
          </w:p>
        </w:tc>
        <w:tc>
          <w:tcPr>
            <w:tcW w:w="375" w:type="dxa"/>
          </w:tcPr>
          <w:p w14:paraId="2926D09A" w14:textId="7B959F27" w:rsidR="00996D3F" w:rsidRPr="009079F8" w:rsidRDefault="007B602B" w:rsidP="007B602B">
            <w:pPr>
              <w:pStyle w:val="pqiTabBody"/>
              <w:rPr>
                <w:i/>
              </w:rPr>
            </w:pPr>
            <w:r>
              <w:rPr>
                <w:i/>
              </w:rPr>
              <w:t>b.</w:t>
            </w:r>
          </w:p>
        </w:tc>
        <w:tc>
          <w:tcPr>
            <w:tcW w:w="4494" w:type="dxa"/>
          </w:tcPr>
          <w:p w14:paraId="4FF2C8BB" w14:textId="77777777" w:rsidR="006C52CD" w:rsidRDefault="006C52CD" w:rsidP="001D4773">
            <w:pPr>
              <w:pStyle w:val="pqiTabBody"/>
              <w:spacing w:before="60"/>
            </w:pPr>
            <w:r w:rsidRPr="006C52CD">
              <w:t xml:space="preserve">Treść powiadomienia </w:t>
            </w:r>
          </w:p>
          <w:p w14:paraId="7394B802" w14:textId="382DCBDE" w:rsidR="00996D3F" w:rsidRDefault="006C52CD" w:rsidP="001D4773">
            <w:pPr>
              <w:pStyle w:val="pqiTabBody"/>
              <w:spacing w:before="60"/>
            </w:pPr>
            <w:r w:rsidRPr="006C52CD">
              <w:rPr>
                <w:rFonts w:ascii="Courier New" w:hAnsi="Courier New" w:cs="Courier New"/>
                <w:noProof/>
                <w:color w:val="0000FF"/>
              </w:rPr>
              <w:lastRenderedPageBreak/>
              <w:t>NotificationContent</w:t>
            </w:r>
          </w:p>
        </w:tc>
        <w:tc>
          <w:tcPr>
            <w:tcW w:w="430" w:type="dxa"/>
          </w:tcPr>
          <w:p w14:paraId="2B641545" w14:textId="77777777" w:rsidR="00996D3F" w:rsidRDefault="00996D3F" w:rsidP="001D4773">
            <w:pPr>
              <w:pStyle w:val="pqiTabBody"/>
              <w:spacing w:before="60"/>
            </w:pPr>
            <w:r>
              <w:lastRenderedPageBreak/>
              <w:t>R</w:t>
            </w:r>
          </w:p>
        </w:tc>
        <w:tc>
          <w:tcPr>
            <w:tcW w:w="2737" w:type="dxa"/>
          </w:tcPr>
          <w:p w14:paraId="3990CB50" w14:textId="77777777" w:rsidR="00996D3F" w:rsidRPr="009079F8" w:rsidRDefault="00996D3F" w:rsidP="001D4773"/>
        </w:tc>
        <w:tc>
          <w:tcPr>
            <w:tcW w:w="4021" w:type="dxa"/>
          </w:tcPr>
          <w:p w14:paraId="02D48E56" w14:textId="77777777" w:rsidR="00996D3F" w:rsidRDefault="00996D3F" w:rsidP="001D4773">
            <w:pPr>
              <w:pStyle w:val="pqiTabBody"/>
              <w:spacing w:before="60"/>
            </w:pPr>
          </w:p>
        </w:tc>
        <w:tc>
          <w:tcPr>
            <w:tcW w:w="1040" w:type="dxa"/>
          </w:tcPr>
          <w:p w14:paraId="2F653DA7" w14:textId="4DC4EFF1" w:rsidR="00996D3F" w:rsidRPr="009079F8" w:rsidRDefault="00DB20D6" w:rsidP="00DB20D6">
            <w:pPr>
              <w:pStyle w:val="pqiTabBody"/>
            </w:pPr>
            <w:r>
              <w:t>an..99</w:t>
            </w:r>
          </w:p>
        </w:tc>
      </w:tr>
    </w:tbl>
    <w:p w14:paraId="1E033190" w14:textId="77777777" w:rsidR="008E2A64" w:rsidRPr="008E2A64" w:rsidRDefault="008E2A64" w:rsidP="008E2A64">
      <w:pPr>
        <w:pStyle w:val="pqiText"/>
        <w:sectPr w:rsidR="008E2A64" w:rsidRPr="008E2A64" w:rsidSect="00F23355">
          <w:pgSz w:w="16838" w:h="11906" w:orient="landscape" w:code="9"/>
          <w:pgMar w:top="1247" w:right="1474" w:bottom="1134" w:left="1814" w:header="567" w:footer="567" w:gutter="0"/>
          <w:cols w:space="708"/>
          <w:docGrid w:linePitch="360"/>
        </w:sectPr>
      </w:pPr>
    </w:p>
    <w:p w14:paraId="51CF8997" w14:textId="77777777" w:rsidR="00C11AAF" w:rsidRDefault="00C11AAF" w:rsidP="00C11AAF">
      <w:pPr>
        <w:pStyle w:val="pqiChpHeadNum1"/>
      </w:pPr>
      <w:bookmarkStart w:id="2719" w:name="_Toc379453974"/>
      <w:bookmarkStart w:id="2720" w:name="_Toc117635712"/>
      <w:bookmarkStart w:id="2721" w:name="_Toc71025879"/>
      <w:r>
        <w:lastRenderedPageBreak/>
        <w:t>Enumeracje</w:t>
      </w:r>
      <w:bookmarkEnd w:id="2719"/>
      <w:bookmarkEnd w:id="2720"/>
      <w:bookmarkEnd w:id="2721"/>
    </w:p>
    <w:p w14:paraId="21DE43BE" w14:textId="77777777" w:rsidR="00C11AAF" w:rsidRDefault="00C11AAF" w:rsidP="00C11AAF">
      <w:pPr>
        <w:pStyle w:val="pqiChpHeadNum2"/>
      </w:pPr>
      <w:bookmarkStart w:id="2722" w:name="_Toc264320251"/>
      <w:bookmarkStart w:id="2723" w:name="_Toc266477396"/>
      <w:bookmarkStart w:id="2724" w:name="_Ref267948298"/>
      <w:bookmarkStart w:id="2725" w:name="_Toc379453975"/>
      <w:bookmarkStart w:id="2726" w:name="_Toc117635713"/>
      <w:bookmarkStart w:id="2727" w:name="_Toc71025880"/>
      <w:r>
        <w:t>Kategorie wyrobu winiarskiego (</w:t>
      </w:r>
      <w:proofErr w:type="spellStart"/>
      <w:r>
        <w:t>Categories</w:t>
      </w:r>
      <w:proofErr w:type="spellEnd"/>
      <w:r>
        <w:t xml:space="preserve"> of Wine Product)</w:t>
      </w:r>
      <w:bookmarkEnd w:id="2722"/>
      <w:bookmarkEnd w:id="2723"/>
      <w:bookmarkEnd w:id="2724"/>
      <w:bookmarkEnd w:id="2725"/>
      <w:bookmarkEnd w:id="2726"/>
      <w:bookmarkEnd w:id="272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6"/>
        <w:gridCol w:w="8809"/>
      </w:tblGrid>
      <w:tr w:rsidR="00C11AAF" w14:paraId="2B167507" w14:textId="77777777" w:rsidTr="00F23355">
        <w:trPr>
          <w:tblHeader/>
        </w:trPr>
        <w:tc>
          <w:tcPr>
            <w:tcW w:w="708" w:type="dxa"/>
          </w:tcPr>
          <w:p w14:paraId="66D99A5A" w14:textId="77777777" w:rsidR="00C11AAF" w:rsidRDefault="00C11AAF" w:rsidP="00F23355">
            <w:pPr>
              <w:pStyle w:val="pqiTabHead"/>
            </w:pPr>
            <w:r>
              <w:t>Kod</w:t>
            </w:r>
          </w:p>
        </w:tc>
        <w:tc>
          <w:tcPr>
            <w:tcW w:w="8957" w:type="dxa"/>
          </w:tcPr>
          <w:p w14:paraId="45034FBA" w14:textId="77777777" w:rsidR="00C11AAF" w:rsidRDefault="00C11AAF" w:rsidP="00F23355">
            <w:pPr>
              <w:pStyle w:val="pqiTabHead"/>
            </w:pPr>
            <w:r>
              <w:t>Opis</w:t>
            </w:r>
          </w:p>
        </w:tc>
      </w:tr>
      <w:tr w:rsidR="00C11AAF" w14:paraId="742268F7" w14:textId="77777777" w:rsidTr="00F23355">
        <w:tc>
          <w:tcPr>
            <w:tcW w:w="708" w:type="dxa"/>
          </w:tcPr>
          <w:p w14:paraId="17945AF2" w14:textId="77777777" w:rsidR="00C11AAF" w:rsidRDefault="00C11AAF" w:rsidP="00F23355">
            <w:pPr>
              <w:pStyle w:val="pqiTabBody"/>
            </w:pPr>
            <w:r>
              <w:t>1</w:t>
            </w:r>
          </w:p>
        </w:tc>
        <w:tc>
          <w:tcPr>
            <w:tcW w:w="8957" w:type="dxa"/>
          </w:tcPr>
          <w:p w14:paraId="3171C1BE" w14:textId="77777777" w:rsidR="00C11AAF" w:rsidRPr="000C20AF" w:rsidRDefault="00C11AAF" w:rsidP="00F23355">
            <w:pPr>
              <w:pStyle w:val="pqiTabBody"/>
            </w:pPr>
            <w:r w:rsidRPr="00DB0019">
              <w:t>Wino bez chronionej nazwy miejsca pochodzenia lub chronionej nazwy geograficznej</w:t>
            </w:r>
          </w:p>
        </w:tc>
      </w:tr>
      <w:tr w:rsidR="00C11AAF" w14:paraId="61FE0000" w14:textId="77777777" w:rsidTr="00F23355">
        <w:tc>
          <w:tcPr>
            <w:tcW w:w="708" w:type="dxa"/>
          </w:tcPr>
          <w:p w14:paraId="6721CEDA" w14:textId="77777777" w:rsidR="00C11AAF" w:rsidRDefault="00C11AAF" w:rsidP="00F23355">
            <w:pPr>
              <w:pStyle w:val="pqiTabBody"/>
            </w:pPr>
            <w:r>
              <w:t>2</w:t>
            </w:r>
          </w:p>
        </w:tc>
        <w:tc>
          <w:tcPr>
            <w:tcW w:w="8957" w:type="dxa"/>
          </w:tcPr>
          <w:p w14:paraId="17097C9B" w14:textId="77777777" w:rsidR="00C11AAF" w:rsidRPr="00DB0019" w:rsidRDefault="00C11AAF" w:rsidP="00F23355">
            <w:pPr>
              <w:pStyle w:val="pqiTabBody"/>
            </w:pPr>
            <w:r w:rsidRPr="00DB0019">
              <w:t>Wino odmianowe bez chronionej nazwy miejsca pochodzenia lub chronionej nazwy geograficznej</w:t>
            </w:r>
          </w:p>
        </w:tc>
      </w:tr>
      <w:tr w:rsidR="00C11AAF" w14:paraId="09B1255C" w14:textId="77777777" w:rsidTr="00F23355">
        <w:tc>
          <w:tcPr>
            <w:tcW w:w="708" w:type="dxa"/>
          </w:tcPr>
          <w:p w14:paraId="6852FAF5" w14:textId="77777777" w:rsidR="00C11AAF" w:rsidRDefault="00C11AAF" w:rsidP="00F23355">
            <w:pPr>
              <w:pStyle w:val="pqiTabBody"/>
            </w:pPr>
            <w:r>
              <w:t>3</w:t>
            </w:r>
          </w:p>
        </w:tc>
        <w:tc>
          <w:tcPr>
            <w:tcW w:w="8957" w:type="dxa"/>
          </w:tcPr>
          <w:p w14:paraId="5272659D" w14:textId="77777777" w:rsidR="00C11AAF" w:rsidRPr="00DB0019" w:rsidRDefault="00C11AAF" w:rsidP="00F23355">
            <w:pPr>
              <w:pStyle w:val="pqiTabBody"/>
            </w:pPr>
            <w:r w:rsidRPr="00DB0019">
              <w:t>Wino z chronioną nazwą miejsca pochodzenia lub chronioną nazwą geograficzną</w:t>
            </w:r>
          </w:p>
        </w:tc>
      </w:tr>
      <w:tr w:rsidR="00C11AAF" w14:paraId="71BB09C4" w14:textId="77777777" w:rsidTr="00F23355">
        <w:tc>
          <w:tcPr>
            <w:tcW w:w="708" w:type="dxa"/>
          </w:tcPr>
          <w:p w14:paraId="6BF2EE6B" w14:textId="77777777" w:rsidR="00C11AAF" w:rsidRDefault="00C11AAF" w:rsidP="00F23355">
            <w:pPr>
              <w:pStyle w:val="pqiTabBody"/>
            </w:pPr>
            <w:r>
              <w:t>4</w:t>
            </w:r>
          </w:p>
        </w:tc>
        <w:tc>
          <w:tcPr>
            <w:tcW w:w="8957" w:type="dxa"/>
          </w:tcPr>
          <w:p w14:paraId="61B18152" w14:textId="77777777" w:rsidR="00C11AAF" w:rsidRPr="00DB0019" w:rsidRDefault="00C11AAF" w:rsidP="00F23355">
            <w:pPr>
              <w:pStyle w:val="pqiTabBody"/>
            </w:pPr>
            <w:r w:rsidRPr="00DB0019">
              <w:t>Wino importowane</w:t>
            </w:r>
          </w:p>
        </w:tc>
      </w:tr>
      <w:tr w:rsidR="00C11AAF" w14:paraId="4A633F7B" w14:textId="77777777" w:rsidTr="00F23355">
        <w:tc>
          <w:tcPr>
            <w:tcW w:w="708" w:type="dxa"/>
          </w:tcPr>
          <w:p w14:paraId="2F72A262" w14:textId="77777777" w:rsidR="00C11AAF" w:rsidRDefault="00C11AAF" w:rsidP="00F23355">
            <w:pPr>
              <w:pStyle w:val="pqiTabBody"/>
            </w:pPr>
            <w:r>
              <w:t>5</w:t>
            </w:r>
          </w:p>
        </w:tc>
        <w:tc>
          <w:tcPr>
            <w:tcW w:w="8957" w:type="dxa"/>
          </w:tcPr>
          <w:p w14:paraId="5BCC5EF2" w14:textId="77777777" w:rsidR="00C11AAF" w:rsidRPr="00DB0019" w:rsidRDefault="00C11AAF" w:rsidP="00F23355">
            <w:pPr>
              <w:pStyle w:val="pqiTabBody"/>
            </w:pPr>
            <w:r w:rsidRPr="00DB0019">
              <w:t>Inne</w:t>
            </w:r>
          </w:p>
        </w:tc>
      </w:tr>
    </w:tbl>
    <w:p w14:paraId="5C873C28" w14:textId="77777777" w:rsidR="00C11AAF" w:rsidRPr="000C20AF" w:rsidRDefault="00C11AAF" w:rsidP="00C11AAF">
      <w:pPr>
        <w:pStyle w:val="pqiChpHeadNum2"/>
      </w:pPr>
      <w:bookmarkStart w:id="2728" w:name="_Toc264320253"/>
      <w:bookmarkStart w:id="2729" w:name="_Toc266477398"/>
      <w:bookmarkStart w:id="2730" w:name="_Ref267947321"/>
      <w:bookmarkStart w:id="2731" w:name="_Toc379453976"/>
      <w:bookmarkStart w:id="2732" w:name="_Toc117635714"/>
      <w:bookmarkStart w:id="2733" w:name="_Toc71025881"/>
      <w:r>
        <w:t>Kody rodzaju gwaranta (</w:t>
      </w:r>
      <w:proofErr w:type="spellStart"/>
      <w:r>
        <w:t>Guarantor</w:t>
      </w:r>
      <w:proofErr w:type="spellEnd"/>
      <w:r>
        <w:t xml:space="preserve"> </w:t>
      </w:r>
      <w:proofErr w:type="spellStart"/>
      <w:r>
        <w:t>type</w:t>
      </w:r>
      <w:proofErr w:type="spellEnd"/>
      <w:r>
        <w:t xml:space="preserve"> </w:t>
      </w:r>
      <w:proofErr w:type="spellStart"/>
      <w:r>
        <w:t>codes</w:t>
      </w:r>
      <w:proofErr w:type="spellEnd"/>
      <w:r>
        <w:t>)</w:t>
      </w:r>
      <w:bookmarkEnd w:id="2728"/>
      <w:bookmarkEnd w:id="2729"/>
      <w:bookmarkEnd w:id="2730"/>
      <w:bookmarkEnd w:id="2731"/>
      <w:bookmarkEnd w:id="2732"/>
      <w:bookmarkEnd w:id="273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61"/>
        <w:gridCol w:w="8854"/>
        <w:tblGridChange w:id="2734">
          <w:tblGrid>
            <w:gridCol w:w="661"/>
            <w:gridCol w:w="8854"/>
          </w:tblGrid>
        </w:tblGridChange>
      </w:tblGrid>
      <w:tr w:rsidR="00C11AAF" w14:paraId="4271523B" w14:textId="77777777" w:rsidTr="00F23355">
        <w:trPr>
          <w:trHeight w:val="730"/>
          <w:tblHeader/>
        </w:trPr>
        <w:tc>
          <w:tcPr>
            <w:tcW w:w="0" w:type="auto"/>
          </w:tcPr>
          <w:p w14:paraId="4B1BA8A4" w14:textId="77777777" w:rsidR="00C11AAF" w:rsidRDefault="00C11AAF" w:rsidP="00F23355">
            <w:pPr>
              <w:pStyle w:val="pqiTabHead"/>
            </w:pPr>
            <w:r>
              <w:t>Kod</w:t>
            </w:r>
          </w:p>
        </w:tc>
        <w:tc>
          <w:tcPr>
            <w:tcW w:w="0" w:type="auto"/>
          </w:tcPr>
          <w:p w14:paraId="7F217ACF" w14:textId="77777777" w:rsidR="00C11AAF" w:rsidRDefault="00C11AAF" w:rsidP="00F23355">
            <w:pPr>
              <w:pStyle w:val="pqiTabHead"/>
            </w:pPr>
            <w:r>
              <w:t>Opis</w:t>
            </w:r>
          </w:p>
        </w:tc>
      </w:tr>
      <w:tr w:rsidR="00C11AAF" w14:paraId="058C9E68" w14:textId="77777777" w:rsidTr="002431E0">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Change w:id="2735" w:author="Jurkowska Monika" w:date="2022-11-14T21:27:00Z">
            <w:tblPrEx>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blPrExChange>
        </w:tblPrEx>
        <w:trPr>
          <w:trHeight w:val="407"/>
          <w:trPrChange w:id="2736" w:author="Jurkowska Monika" w:date="2022-11-14T21:27:00Z">
            <w:trPr>
              <w:trHeight w:val="730"/>
            </w:trPr>
          </w:trPrChange>
        </w:trPr>
        <w:tc>
          <w:tcPr>
            <w:tcW w:w="0" w:type="auto"/>
            <w:vAlign w:val="center"/>
            <w:tcPrChange w:id="2737" w:author="Jurkowska Monika" w:date="2022-11-14T21:27:00Z">
              <w:tcPr>
                <w:tcW w:w="0" w:type="auto"/>
                <w:vAlign w:val="center"/>
              </w:tcPr>
            </w:tcPrChange>
          </w:tcPr>
          <w:p w14:paraId="106C852B" w14:textId="77777777" w:rsidR="00C11AAF" w:rsidRDefault="00C11AAF" w:rsidP="00F23355">
            <w:pPr>
              <w:pStyle w:val="pqiTabBody"/>
            </w:pPr>
            <w:r>
              <w:t>1</w:t>
            </w:r>
          </w:p>
        </w:tc>
        <w:tc>
          <w:tcPr>
            <w:tcW w:w="0" w:type="auto"/>
            <w:vAlign w:val="center"/>
            <w:tcPrChange w:id="2738" w:author="Jurkowska Monika" w:date="2022-11-14T21:27:00Z">
              <w:tcPr>
                <w:tcW w:w="0" w:type="auto"/>
                <w:vAlign w:val="center"/>
              </w:tcPr>
            </w:tcPrChange>
          </w:tcPr>
          <w:p w14:paraId="2E3D6D08" w14:textId="77777777" w:rsidR="00C11AAF" w:rsidRPr="000C20AF" w:rsidRDefault="00C11AAF" w:rsidP="00F23355">
            <w:pPr>
              <w:pStyle w:val="pqiTabBody"/>
            </w:pPr>
            <w:r w:rsidRPr="000C20AF">
              <w:t>Wysyłający</w:t>
            </w:r>
          </w:p>
        </w:tc>
      </w:tr>
      <w:tr w:rsidR="00C11AAF" w14:paraId="209FFC89" w14:textId="77777777" w:rsidTr="00F23355">
        <w:trPr>
          <w:trHeight w:val="730"/>
        </w:trPr>
        <w:tc>
          <w:tcPr>
            <w:tcW w:w="0" w:type="auto"/>
            <w:vAlign w:val="center"/>
          </w:tcPr>
          <w:p w14:paraId="7EA5AEBB" w14:textId="77777777" w:rsidR="00C11AAF" w:rsidRDefault="00C11AAF" w:rsidP="00F23355">
            <w:pPr>
              <w:pStyle w:val="pqiTabBody"/>
            </w:pPr>
            <w:r>
              <w:t>2</w:t>
            </w:r>
          </w:p>
        </w:tc>
        <w:tc>
          <w:tcPr>
            <w:tcW w:w="0" w:type="auto"/>
            <w:vAlign w:val="center"/>
          </w:tcPr>
          <w:p w14:paraId="352D298E" w14:textId="77777777" w:rsidR="00C11AAF" w:rsidRDefault="00C11AAF" w:rsidP="00F23355">
            <w:pPr>
              <w:pStyle w:val="pqiTabBody"/>
            </w:pPr>
            <w:r w:rsidRPr="000C20AF">
              <w:t>Przewoźnik</w:t>
            </w:r>
          </w:p>
        </w:tc>
      </w:tr>
      <w:tr w:rsidR="00C11AAF" w14:paraId="32D028F7" w14:textId="77777777" w:rsidTr="00F23355">
        <w:trPr>
          <w:trHeight w:val="730"/>
        </w:trPr>
        <w:tc>
          <w:tcPr>
            <w:tcW w:w="0" w:type="auto"/>
            <w:vAlign w:val="center"/>
          </w:tcPr>
          <w:p w14:paraId="34A7E657" w14:textId="77777777" w:rsidR="00C11AAF" w:rsidRDefault="00C11AAF" w:rsidP="00F23355">
            <w:pPr>
              <w:pStyle w:val="pqiTabBody"/>
            </w:pPr>
            <w:r>
              <w:t>3</w:t>
            </w:r>
          </w:p>
        </w:tc>
        <w:tc>
          <w:tcPr>
            <w:tcW w:w="0" w:type="auto"/>
            <w:vAlign w:val="center"/>
          </w:tcPr>
          <w:p w14:paraId="283C77E4" w14:textId="77777777" w:rsidR="00C11AAF" w:rsidRDefault="00C11AAF" w:rsidP="00F23355">
            <w:pPr>
              <w:pStyle w:val="pqiTabBody"/>
            </w:pPr>
            <w:r w:rsidRPr="000C20AF">
              <w:t>Właściciel wyrobów akcyzowych</w:t>
            </w:r>
          </w:p>
        </w:tc>
      </w:tr>
      <w:tr w:rsidR="00C11AAF" w14:paraId="1C9A24A7" w14:textId="77777777" w:rsidTr="00F23355">
        <w:trPr>
          <w:trHeight w:val="730"/>
        </w:trPr>
        <w:tc>
          <w:tcPr>
            <w:tcW w:w="0" w:type="auto"/>
            <w:vAlign w:val="center"/>
          </w:tcPr>
          <w:p w14:paraId="76C05BFA" w14:textId="77777777" w:rsidR="00C11AAF" w:rsidRDefault="00C11AAF" w:rsidP="00F23355">
            <w:pPr>
              <w:pStyle w:val="pqiTabBody"/>
            </w:pPr>
            <w:r>
              <w:t>4</w:t>
            </w:r>
          </w:p>
        </w:tc>
        <w:tc>
          <w:tcPr>
            <w:tcW w:w="0" w:type="auto"/>
            <w:vAlign w:val="center"/>
          </w:tcPr>
          <w:p w14:paraId="4C957444" w14:textId="77777777" w:rsidR="00C11AAF" w:rsidRDefault="00C11AAF" w:rsidP="00F23355">
            <w:pPr>
              <w:pStyle w:val="pqiTabBody"/>
            </w:pPr>
            <w:r w:rsidRPr="000C20AF">
              <w:t>Odbierający</w:t>
            </w:r>
          </w:p>
        </w:tc>
      </w:tr>
      <w:tr w:rsidR="00C11AAF" w14:paraId="06C4618E" w14:textId="77777777" w:rsidTr="00F23355">
        <w:trPr>
          <w:trHeight w:val="730"/>
        </w:trPr>
        <w:tc>
          <w:tcPr>
            <w:tcW w:w="0" w:type="auto"/>
            <w:vAlign w:val="center"/>
          </w:tcPr>
          <w:p w14:paraId="607CED3D" w14:textId="77777777" w:rsidR="00C11AAF" w:rsidRDefault="00C11AAF" w:rsidP="00F23355">
            <w:pPr>
              <w:pStyle w:val="pqiTabBody"/>
            </w:pPr>
            <w:r>
              <w:t>5</w:t>
            </w:r>
          </w:p>
        </w:tc>
        <w:tc>
          <w:tcPr>
            <w:tcW w:w="0" w:type="auto"/>
            <w:vAlign w:val="center"/>
          </w:tcPr>
          <w:p w14:paraId="33A61D72" w14:textId="1F6231FF" w:rsidR="00C11AAF" w:rsidRPr="000C20AF" w:rsidRDefault="00C11AAF" w:rsidP="00F23355">
            <w:pPr>
              <w:pStyle w:val="pqiTabBody"/>
            </w:pPr>
            <w:r>
              <w:t xml:space="preserve">Gwarancja nie ma zastosowania zgodnie z </w:t>
            </w:r>
            <w:del w:id="2739" w:author="Jurkowska Monika" w:date="2022-11-14T21:27:00Z">
              <w:r>
                <w:delText xml:space="preserve">Artykułem </w:delText>
              </w:r>
              <w:r w:rsidRPr="003E6A29">
                <w:rPr>
                  <w:rFonts w:cs="Arial"/>
                </w:rPr>
                <w:delText>18.4(</w:delText>
              </w:r>
            </w:del>
            <w:ins w:id="2740" w:author="Jurkowska Monika" w:date="2022-11-14T21:27:00Z">
              <w:r w:rsidR="003B554F">
                <w:t xml:space="preserve">art. 17 ust. 2 i art. 17 ust. 5 lit. </w:t>
              </w:r>
            </w:ins>
            <w:r w:rsidR="003B554F">
              <w:t xml:space="preserve">b) dyrektywy </w:t>
            </w:r>
            <w:del w:id="2741" w:author="Jurkowska Monika" w:date="2022-11-14T21:27:00Z">
              <w:r w:rsidRPr="003E6A29">
                <w:rPr>
                  <w:rFonts w:cs="Arial"/>
                </w:rPr>
                <w:delText>2008/118/EC</w:delText>
              </w:r>
              <w:r w:rsidRPr="003E6A29">
                <w:rPr>
                  <w:rFonts w:cs="Arial"/>
                  <w:color w:val="000000"/>
                </w:rPr>
                <w:delText>’</w:delText>
              </w:r>
            </w:del>
            <w:ins w:id="2742" w:author="Jurkowska Monika" w:date="2022-11-14T21:27:00Z">
              <w:r w:rsidR="003B554F">
                <w:t>(UE) 2020/262</w:t>
              </w:r>
            </w:ins>
            <w:r>
              <w:rPr>
                <w:rFonts w:cs="Arial"/>
                <w:color w:val="000000"/>
              </w:rPr>
              <w:br/>
              <w:t>(Kod nie ma zastosowania dla przemieszczeń z Polski. Może się pojawić jedynie w komunikatach IE801 dla przemieszczeń pochodzących z innych krajów członkowskich).</w:t>
            </w:r>
          </w:p>
        </w:tc>
      </w:tr>
      <w:tr w:rsidR="00C11AAF" w14:paraId="38366F6F" w14:textId="77777777" w:rsidTr="00F23355">
        <w:trPr>
          <w:trHeight w:val="730"/>
        </w:trPr>
        <w:tc>
          <w:tcPr>
            <w:tcW w:w="0" w:type="auto"/>
            <w:vAlign w:val="center"/>
          </w:tcPr>
          <w:p w14:paraId="36DF2E79" w14:textId="77777777" w:rsidR="00C11AAF" w:rsidRDefault="00C11AAF" w:rsidP="00F23355">
            <w:pPr>
              <w:pStyle w:val="pqiTabBody"/>
            </w:pPr>
            <w:r>
              <w:t>12</w:t>
            </w:r>
          </w:p>
        </w:tc>
        <w:tc>
          <w:tcPr>
            <w:tcW w:w="0" w:type="auto"/>
            <w:vAlign w:val="center"/>
          </w:tcPr>
          <w:p w14:paraId="2B06A00A" w14:textId="77777777" w:rsidR="00C11AAF" w:rsidRDefault="00C11AAF" w:rsidP="00F23355">
            <w:pPr>
              <w:pStyle w:val="pqiTabBody"/>
            </w:pPr>
            <w:r w:rsidRPr="000C20AF">
              <w:t>Wspólna gwarancja wysyłającego i przewoźnika</w:t>
            </w:r>
          </w:p>
        </w:tc>
      </w:tr>
      <w:tr w:rsidR="00C11AAF" w14:paraId="0EED27CC" w14:textId="77777777" w:rsidTr="00F23355">
        <w:trPr>
          <w:trHeight w:val="730"/>
        </w:trPr>
        <w:tc>
          <w:tcPr>
            <w:tcW w:w="0" w:type="auto"/>
            <w:vAlign w:val="center"/>
          </w:tcPr>
          <w:p w14:paraId="1B5DB9F6" w14:textId="77777777" w:rsidR="00C11AAF" w:rsidRDefault="00C11AAF" w:rsidP="00F23355">
            <w:pPr>
              <w:pStyle w:val="pqiTabBody"/>
            </w:pPr>
            <w:r>
              <w:t>13</w:t>
            </w:r>
          </w:p>
        </w:tc>
        <w:tc>
          <w:tcPr>
            <w:tcW w:w="0" w:type="auto"/>
            <w:vAlign w:val="center"/>
          </w:tcPr>
          <w:p w14:paraId="75B3D487" w14:textId="77777777" w:rsidR="00C11AAF" w:rsidRDefault="00C11AAF" w:rsidP="00F23355">
            <w:pPr>
              <w:pStyle w:val="pqiTabBody"/>
            </w:pPr>
            <w:r w:rsidRPr="000C20AF">
              <w:t>Wspólna gwarancja wysyłającego i właściciela wyrobów akcyzowych</w:t>
            </w:r>
          </w:p>
        </w:tc>
      </w:tr>
      <w:tr w:rsidR="00C11AAF" w14:paraId="63647425" w14:textId="77777777" w:rsidTr="00F23355">
        <w:trPr>
          <w:trHeight w:val="730"/>
        </w:trPr>
        <w:tc>
          <w:tcPr>
            <w:tcW w:w="0" w:type="auto"/>
            <w:vAlign w:val="center"/>
          </w:tcPr>
          <w:p w14:paraId="3B1C6E30" w14:textId="77777777" w:rsidR="00C11AAF" w:rsidRDefault="00C11AAF" w:rsidP="00F23355">
            <w:pPr>
              <w:pStyle w:val="pqiTabBody"/>
            </w:pPr>
            <w:r>
              <w:t>14</w:t>
            </w:r>
          </w:p>
        </w:tc>
        <w:tc>
          <w:tcPr>
            <w:tcW w:w="0" w:type="auto"/>
            <w:vAlign w:val="center"/>
          </w:tcPr>
          <w:p w14:paraId="4CBC004D" w14:textId="77777777" w:rsidR="00C11AAF" w:rsidRDefault="00C11AAF" w:rsidP="00F23355">
            <w:pPr>
              <w:pStyle w:val="pqiTabBody"/>
            </w:pPr>
            <w:r w:rsidRPr="000C20AF">
              <w:t>Wspólna gwarancja wysyłającego i odbierającego</w:t>
            </w:r>
          </w:p>
        </w:tc>
      </w:tr>
      <w:tr w:rsidR="00C11AAF" w14:paraId="0889FADF" w14:textId="77777777" w:rsidTr="00F23355">
        <w:trPr>
          <w:trHeight w:val="730"/>
        </w:trPr>
        <w:tc>
          <w:tcPr>
            <w:tcW w:w="0" w:type="auto"/>
            <w:vAlign w:val="center"/>
          </w:tcPr>
          <w:p w14:paraId="1FC8980B" w14:textId="77777777" w:rsidR="00C11AAF" w:rsidRDefault="00C11AAF" w:rsidP="00F23355">
            <w:pPr>
              <w:pStyle w:val="pqiTabBody"/>
            </w:pPr>
            <w:r>
              <w:t>23</w:t>
            </w:r>
          </w:p>
        </w:tc>
        <w:tc>
          <w:tcPr>
            <w:tcW w:w="0" w:type="auto"/>
            <w:vAlign w:val="center"/>
          </w:tcPr>
          <w:p w14:paraId="6D7DA759" w14:textId="77777777" w:rsidR="00C11AAF" w:rsidRDefault="00C11AAF" w:rsidP="00F23355">
            <w:pPr>
              <w:pStyle w:val="pqiTabBody"/>
            </w:pPr>
            <w:r w:rsidRPr="000C20AF">
              <w:t>Wspólna gwarancja przewoźnika i właściciela wyrobów akcyzowych</w:t>
            </w:r>
          </w:p>
        </w:tc>
      </w:tr>
      <w:tr w:rsidR="00C11AAF" w14:paraId="39023D03" w14:textId="77777777" w:rsidTr="00F23355">
        <w:trPr>
          <w:trHeight w:val="730"/>
        </w:trPr>
        <w:tc>
          <w:tcPr>
            <w:tcW w:w="0" w:type="auto"/>
            <w:vAlign w:val="center"/>
          </w:tcPr>
          <w:p w14:paraId="3069E21A" w14:textId="77777777" w:rsidR="00C11AAF" w:rsidRDefault="00C11AAF" w:rsidP="00F23355">
            <w:pPr>
              <w:pStyle w:val="pqiTabBody"/>
            </w:pPr>
            <w:r>
              <w:lastRenderedPageBreak/>
              <w:t>24</w:t>
            </w:r>
          </w:p>
        </w:tc>
        <w:tc>
          <w:tcPr>
            <w:tcW w:w="0" w:type="auto"/>
            <w:vAlign w:val="center"/>
          </w:tcPr>
          <w:p w14:paraId="6913D5E9" w14:textId="77777777" w:rsidR="00C11AAF" w:rsidRDefault="00C11AAF" w:rsidP="00F23355">
            <w:pPr>
              <w:pStyle w:val="pqiTabBody"/>
            </w:pPr>
            <w:r w:rsidRPr="000C20AF">
              <w:t>Wspólna gwarancja przewoźnika i odbierającego</w:t>
            </w:r>
          </w:p>
        </w:tc>
      </w:tr>
      <w:tr w:rsidR="00C11AAF" w14:paraId="614F36B0" w14:textId="77777777" w:rsidTr="00F23355">
        <w:trPr>
          <w:trHeight w:val="730"/>
        </w:trPr>
        <w:tc>
          <w:tcPr>
            <w:tcW w:w="0" w:type="auto"/>
            <w:vAlign w:val="center"/>
          </w:tcPr>
          <w:p w14:paraId="25EB6F1D" w14:textId="77777777" w:rsidR="00C11AAF" w:rsidRDefault="00C11AAF" w:rsidP="00F23355">
            <w:pPr>
              <w:pStyle w:val="pqiTabBody"/>
            </w:pPr>
            <w:r>
              <w:t>34</w:t>
            </w:r>
          </w:p>
        </w:tc>
        <w:tc>
          <w:tcPr>
            <w:tcW w:w="0" w:type="auto"/>
            <w:vAlign w:val="center"/>
          </w:tcPr>
          <w:p w14:paraId="541268E7" w14:textId="77777777" w:rsidR="00C11AAF" w:rsidRPr="000C20AF" w:rsidRDefault="00C11AAF" w:rsidP="00F23355">
            <w:pPr>
              <w:pStyle w:val="pqiTabBody"/>
            </w:pPr>
            <w:r w:rsidRPr="000C20AF">
              <w:t>Wspólna gwarancja właściciela wyrobów akcyzowych i odbierającego</w:t>
            </w:r>
          </w:p>
        </w:tc>
      </w:tr>
      <w:tr w:rsidR="00C11AAF" w14:paraId="3C5D21DB" w14:textId="77777777" w:rsidTr="00F23355">
        <w:trPr>
          <w:trHeight w:val="730"/>
        </w:trPr>
        <w:tc>
          <w:tcPr>
            <w:tcW w:w="0" w:type="auto"/>
          </w:tcPr>
          <w:p w14:paraId="36F1F6CC" w14:textId="77777777" w:rsidR="00C11AAF" w:rsidRDefault="00C11AAF" w:rsidP="00F23355">
            <w:pPr>
              <w:pStyle w:val="pqiTabBody"/>
            </w:pPr>
            <w:r>
              <w:t>123</w:t>
            </w:r>
          </w:p>
        </w:tc>
        <w:tc>
          <w:tcPr>
            <w:tcW w:w="0" w:type="auto"/>
          </w:tcPr>
          <w:p w14:paraId="7B95C96C" w14:textId="77777777" w:rsidR="00C11AAF" w:rsidRDefault="00C11AAF" w:rsidP="00F23355">
            <w:pPr>
              <w:pStyle w:val="pqiTabBody"/>
            </w:pPr>
            <w:r w:rsidRPr="000C20AF">
              <w:t>Wspólna gwarancja wysyłającego, przewoźnika i właściciela wyrobów akcyzowych</w:t>
            </w:r>
          </w:p>
        </w:tc>
      </w:tr>
      <w:tr w:rsidR="00C11AAF" w14:paraId="099F7965" w14:textId="77777777" w:rsidTr="00F23355">
        <w:trPr>
          <w:trHeight w:val="730"/>
        </w:trPr>
        <w:tc>
          <w:tcPr>
            <w:tcW w:w="0" w:type="auto"/>
          </w:tcPr>
          <w:p w14:paraId="5BE89E81" w14:textId="77777777" w:rsidR="00C11AAF" w:rsidRDefault="00C11AAF" w:rsidP="00F23355">
            <w:pPr>
              <w:pStyle w:val="pqiTabBody"/>
            </w:pPr>
            <w:r>
              <w:t>124</w:t>
            </w:r>
          </w:p>
        </w:tc>
        <w:tc>
          <w:tcPr>
            <w:tcW w:w="0" w:type="auto"/>
          </w:tcPr>
          <w:p w14:paraId="0615B3CD" w14:textId="77777777" w:rsidR="00C11AAF" w:rsidRDefault="00C11AAF" w:rsidP="00F23355">
            <w:pPr>
              <w:pStyle w:val="pqiTabBody"/>
            </w:pPr>
            <w:r w:rsidRPr="000C20AF">
              <w:t>Wspólna gwarancja wysyłającego, przewoźnika i odbierająceg</w:t>
            </w:r>
            <w:r>
              <w:t>o</w:t>
            </w:r>
          </w:p>
        </w:tc>
      </w:tr>
      <w:tr w:rsidR="00C11AAF" w14:paraId="560443C8" w14:textId="77777777" w:rsidTr="00F23355">
        <w:trPr>
          <w:trHeight w:val="730"/>
        </w:trPr>
        <w:tc>
          <w:tcPr>
            <w:tcW w:w="0" w:type="auto"/>
          </w:tcPr>
          <w:p w14:paraId="4600DAD4" w14:textId="77777777" w:rsidR="00C11AAF" w:rsidRDefault="00C11AAF" w:rsidP="00F23355">
            <w:pPr>
              <w:pStyle w:val="pqiTabBody"/>
            </w:pPr>
            <w:r>
              <w:t>134</w:t>
            </w:r>
          </w:p>
        </w:tc>
        <w:tc>
          <w:tcPr>
            <w:tcW w:w="0" w:type="auto"/>
          </w:tcPr>
          <w:p w14:paraId="29D7C744" w14:textId="77777777" w:rsidR="00C11AAF" w:rsidRDefault="00C11AAF" w:rsidP="00F23355">
            <w:pPr>
              <w:pStyle w:val="pqiTabBody"/>
            </w:pPr>
            <w:r w:rsidRPr="000C20AF">
              <w:t>Wspólna gwarancja wysyłającego, właściciela wyrobów akcyzowych i odbierająceg</w:t>
            </w:r>
            <w:r>
              <w:t>o</w:t>
            </w:r>
          </w:p>
        </w:tc>
      </w:tr>
      <w:tr w:rsidR="00C11AAF" w14:paraId="5F023F42" w14:textId="77777777" w:rsidTr="00F23355">
        <w:trPr>
          <w:trHeight w:val="730"/>
        </w:trPr>
        <w:tc>
          <w:tcPr>
            <w:tcW w:w="0" w:type="auto"/>
          </w:tcPr>
          <w:p w14:paraId="7CA945D1" w14:textId="77777777" w:rsidR="00C11AAF" w:rsidRDefault="00C11AAF" w:rsidP="00F23355">
            <w:pPr>
              <w:pStyle w:val="pqiTabBody"/>
            </w:pPr>
            <w:r>
              <w:t>234</w:t>
            </w:r>
          </w:p>
        </w:tc>
        <w:tc>
          <w:tcPr>
            <w:tcW w:w="0" w:type="auto"/>
          </w:tcPr>
          <w:p w14:paraId="04E84DED" w14:textId="77777777" w:rsidR="00C11AAF" w:rsidRDefault="00C11AAF" w:rsidP="00F23355">
            <w:pPr>
              <w:pStyle w:val="pqiTabBody"/>
            </w:pPr>
            <w:r w:rsidRPr="000C20AF">
              <w:t>Wspólna gwarancja przewoźnika, właściciela wyrobów akcyzowych i odbierającego</w:t>
            </w:r>
          </w:p>
        </w:tc>
      </w:tr>
      <w:tr w:rsidR="00C11AAF" w14:paraId="5AC16E49" w14:textId="77777777" w:rsidTr="00F23355">
        <w:trPr>
          <w:trHeight w:val="730"/>
        </w:trPr>
        <w:tc>
          <w:tcPr>
            <w:tcW w:w="0" w:type="auto"/>
          </w:tcPr>
          <w:p w14:paraId="7441AFB9" w14:textId="77777777" w:rsidR="00C11AAF" w:rsidRDefault="00C11AAF" w:rsidP="00F23355">
            <w:pPr>
              <w:pStyle w:val="pqiTabBody"/>
            </w:pPr>
            <w:r>
              <w:t>1234</w:t>
            </w:r>
          </w:p>
        </w:tc>
        <w:tc>
          <w:tcPr>
            <w:tcW w:w="0" w:type="auto"/>
          </w:tcPr>
          <w:p w14:paraId="16FF49DD" w14:textId="77777777" w:rsidR="00C11AAF" w:rsidRDefault="00C11AAF" w:rsidP="00F23355">
            <w:pPr>
              <w:pStyle w:val="pqiTabBody"/>
            </w:pPr>
            <w:r w:rsidRPr="000C20AF">
              <w:t>Wspólna gwarancja wysyłającego, przewoźnika, właściciela wyrobów akcyzowych i odbierającego</w:t>
            </w:r>
          </w:p>
        </w:tc>
      </w:tr>
    </w:tbl>
    <w:p w14:paraId="49B0DFE7" w14:textId="77777777" w:rsidR="00C11AAF" w:rsidRDefault="00C11AAF" w:rsidP="00C11AAF">
      <w:pPr>
        <w:pStyle w:val="pqiChpHeadNum2"/>
      </w:pPr>
      <w:bookmarkStart w:id="2743" w:name="_Toc264320254"/>
      <w:bookmarkStart w:id="2744" w:name="_Toc266477399"/>
      <w:bookmarkStart w:id="2745" w:name="_Ref267947252"/>
      <w:bookmarkStart w:id="2746" w:name="_Toc379453977"/>
      <w:bookmarkStart w:id="2747" w:name="_Toc117635715"/>
      <w:bookmarkStart w:id="2748" w:name="_Toc71025882"/>
      <w:r>
        <w:t>Kody rodzaju miejsca rozpoczęcia przemieszczenia (</w:t>
      </w:r>
      <w:proofErr w:type="spellStart"/>
      <w:r w:rsidRPr="008A2949">
        <w:t>Origin</w:t>
      </w:r>
      <w:proofErr w:type="spellEnd"/>
      <w:r w:rsidRPr="008A2949">
        <w:t xml:space="preserve"> </w:t>
      </w:r>
      <w:proofErr w:type="spellStart"/>
      <w:r w:rsidRPr="008A2949">
        <w:t>Type</w:t>
      </w:r>
      <w:proofErr w:type="spellEnd"/>
      <w:r w:rsidRPr="008A2949">
        <w:t xml:space="preserve"> </w:t>
      </w:r>
      <w:proofErr w:type="spellStart"/>
      <w:r w:rsidRPr="008A2949">
        <w:t>Code</w:t>
      </w:r>
      <w:proofErr w:type="spellEnd"/>
      <w:r>
        <w:t>)</w:t>
      </w:r>
      <w:bookmarkEnd w:id="2743"/>
      <w:bookmarkEnd w:id="2744"/>
      <w:bookmarkEnd w:id="2745"/>
      <w:bookmarkEnd w:id="2746"/>
      <w:bookmarkEnd w:id="2747"/>
      <w:bookmarkEnd w:id="2748"/>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6"/>
        <w:gridCol w:w="8809"/>
      </w:tblGrid>
      <w:tr w:rsidR="00C11AAF" w14:paraId="253CC2C3" w14:textId="77777777" w:rsidTr="00F23355">
        <w:trPr>
          <w:tblHeader/>
        </w:trPr>
        <w:tc>
          <w:tcPr>
            <w:tcW w:w="708" w:type="dxa"/>
          </w:tcPr>
          <w:p w14:paraId="218A84A6" w14:textId="77777777" w:rsidR="00C11AAF" w:rsidRDefault="00C11AAF" w:rsidP="00F23355">
            <w:pPr>
              <w:pStyle w:val="pqiTabHead"/>
            </w:pPr>
            <w:r>
              <w:t>Kod</w:t>
            </w:r>
          </w:p>
        </w:tc>
        <w:tc>
          <w:tcPr>
            <w:tcW w:w="8957" w:type="dxa"/>
          </w:tcPr>
          <w:p w14:paraId="5A0FA513" w14:textId="77777777" w:rsidR="00C11AAF" w:rsidRDefault="00C11AAF" w:rsidP="00F23355">
            <w:pPr>
              <w:pStyle w:val="pqiTabHead"/>
            </w:pPr>
            <w:r>
              <w:t>Opis</w:t>
            </w:r>
          </w:p>
        </w:tc>
      </w:tr>
      <w:tr w:rsidR="00C11AAF" w14:paraId="234C9242" w14:textId="77777777" w:rsidTr="00F23355">
        <w:tc>
          <w:tcPr>
            <w:tcW w:w="708" w:type="dxa"/>
          </w:tcPr>
          <w:p w14:paraId="27088C28" w14:textId="77777777" w:rsidR="00C11AAF" w:rsidRDefault="00C11AAF" w:rsidP="00F23355">
            <w:pPr>
              <w:pStyle w:val="pqiTabBody"/>
            </w:pPr>
            <w:r>
              <w:t>1</w:t>
            </w:r>
          </w:p>
        </w:tc>
        <w:tc>
          <w:tcPr>
            <w:tcW w:w="8957" w:type="dxa"/>
          </w:tcPr>
          <w:p w14:paraId="0DF5A1CB" w14:textId="77777777" w:rsidR="00C11AAF" w:rsidRPr="008A2949" w:rsidRDefault="00C11AAF" w:rsidP="00F23355">
            <w:pPr>
              <w:pStyle w:val="pqiTabBody"/>
            </w:pPr>
            <w:r w:rsidRPr="008A2949">
              <w:t>Rozpoczęcie – skład podatkowy</w:t>
            </w:r>
          </w:p>
        </w:tc>
      </w:tr>
      <w:tr w:rsidR="00C11AAF" w14:paraId="190E25C0" w14:textId="77777777" w:rsidTr="00F23355">
        <w:tc>
          <w:tcPr>
            <w:tcW w:w="708" w:type="dxa"/>
          </w:tcPr>
          <w:p w14:paraId="4B93B994" w14:textId="77777777" w:rsidR="00C11AAF" w:rsidRDefault="00C11AAF" w:rsidP="00F23355">
            <w:pPr>
              <w:pStyle w:val="pqiTabBody"/>
            </w:pPr>
            <w:r>
              <w:t>2</w:t>
            </w:r>
          </w:p>
        </w:tc>
        <w:tc>
          <w:tcPr>
            <w:tcW w:w="8957" w:type="dxa"/>
          </w:tcPr>
          <w:p w14:paraId="7D43472B" w14:textId="77777777" w:rsidR="00C11AAF" w:rsidRPr="008A2949" w:rsidRDefault="00C11AAF" w:rsidP="00F23355">
            <w:pPr>
              <w:pStyle w:val="pqiTabBody"/>
            </w:pPr>
            <w:r w:rsidRPr="008A2949">
              <w:t>Rozpoczęcie – przywóz</w:t>
            </w:r>
          </w:p>
        </w:tc>
      </w:tr>
      <w:tr w:rsidR="00A973EC" w14:paraId="618F13D5" w14:textId="77777777" w:rsidTr="00F23355">
        <w:trPr>
          <w:ins w:id="2749" w:author="Jurkowska Monika" w:date="2022-11-14T21:27:00Z"/>
        </w:trPr>
        <w:tc>
          <w:tcPr>
            <w:tcW w:w="708" w:type="dxa"/>
          </w:tcPr>
          <w:p w14:paraId="3D7441F4" w14:textId="58250D54" w:rsidR="00A973EC" w:rsidRDefault="00A973EC" w:rsidP="00F23355">
            <w:pPr>
              <w:pStyle w:val="pqiTabBody"/>
              <w:rPr>
                <w:ins w:id="2750" w:author="Jurkowska Monika" w:date="2022-11-14T21:27:00Z"/>
              </w:rPr>
            </w:pPr>
            <w:ins w:id="2751" w:author="Jurkowska Monika" w:date="2022-11-14T21:27:00Z">
              <w:r>
                <w:t>3</w:t>
              </w:r>
            </w:ins>
          </w:p>
        </w:tc>
        <w:tc>
          <w:tcPr>
            <w:tcW w:w="8957" w:type="dxa"/>
          </w:tcPr>
          <w:p w14:paraId="3012F007" w14:textId="1BF53C60" w:rsidR="00A973EC" w:rsidRPr="008A2949" w:rsidRDefault="00A973EC" w:rsidP="00F23355">
            <w:pPr>
              <w:pStyle w:val="pqiTabBody"/>
              <w:rPr>
                <w:ins w:id="2752" w:author="Jurkowska Monika" w:date="2022-11-14T21:27:00Z"/>
              </w:rPr>
            </w:pPr>
            <w:ins w:id="2753" w:author="Jurkowska Monika" w:date="2022-11-14T21:27:00Z">
              <w:r>
                <w:t>Rozpoczęcie — procedura z zapłaconą akcyzą</w:t>
              </w:r>
            </w:ins>
          </w:p>
        </w:tc>
      </w:tr>
    </w:tbl>
    <w:p w14:paraId="4ECAE43B" w14:textId="77777777" w:rsidR="00C11AAF" w:rsidRDefault="00C11AAF" w:rsidP="00C11AAF">
      <w:pPr>
        <w:pStyle w:val="pqiChpHeadNum2"/>
      </w:pPr>
      <w:bookmarkStart w:id="2754" w:name="_Toc264320255"/>
      <w:bookmarkStart w:id="2755" w:name="_Toc266477400"/>
      <w:bookmarkStart w:id="2756" w:name="_Ref267830783"/>
      <w:bookmarkStart w:id="2757" w:name="_Ref267833580"/>
      <w:bookmarkStart w:id="2758" w:name="_Ref267946813"/>
      <w:bookmarkStart w:id="2759" w:name="_Toc379453978"/>
      <w:bookmarkStart w:id="2760" w:name="_Toc117635716"/>
      <w:bookmarkStart w:id="2761" w:name="_Toc71025883"/>
      <w:r>
        <w:t>Kody rodzaju miejsca przeznaczenia (</w:t>
      </w:r>
      <w:proofErr w:type="spellStart"/>
      <w:r>
        <w:t>D</w:t>
      </w:r>
      <w:r w:rsidRPr="00F963E2">
        <w:t>estination</w:t>
      </w:r>
      <w:proofErr w:type="spellEnd"/>
      <w:r w:rsidRPr="00F963E2">
        <w:t xml:space="preserve"> </w:t>
      </w:r>
      <w:proofErr w:type="spellStart"/>
      <w:r w:rsidRPr="00F963E2">
        <w:t>Type</w:t>
      </w:r>
      <w:proofErr w:type="spellEnd"/>
      <w:r w:rsidRPr="00F963E2">
        <w:t xml:space="preserve"> </w:t>
      </w:r>
      <w:proofErr w:type="spellStart"/>
      <w:r w:rsidRPr="00F963E2">
        <w:t>Code</w:t>
      </w:r>
      <w:r>
        <w:t>s</w:t>
      </w:r>
      <w:proofErr w:type="spellEnd"/>
      <w:r>
        <w:t>)</w:t>
      </w:r>
      <w:bookmarkEnd w:id="2754"/>
      <w:bookmarkEnd w:id="2755"/>
      <w:bookmarkEnd w:id="2756"/>
      <w:bookmarkEnd w:id="2757"/>
      <w:bookmarkEnd w:id="2758"/>
      <w:bookmarkEnd w:id="2759"/>
      <w:bookmarkEnd w:id="2760"/>
      <w:bookmarkEnd w:id="2761"/>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7"/>
        <w:gridCol w:w="8628"/>
      </w:tblGrid>
      <w:tr w:rsidR="00C11AAF" w:rsidRPr="00F90E47" w14:paraId="25160E83" w14:textId="77777777" w:rsidTr="00F23355">
        <w:trPr>
          <w:tblHeader/>
        </w:trPr>
        <w:tc>
          <w:tcPr>
            <w:tcW w:w="466" w:type="pct"/>
          </w:tcPr>
          <w:p w14:paraId="58A28F16" w14:textId="77777777" w:rsidR="00C11AAF" w:rsidRDefault="00C11AAF" w:rsidP="00F23355">
            <w:pPr>
              <w:pStyle w:val="pqiTabHead"/>
            </w:pPr>
            <w:r>
              <w:t>Kod</w:t>
            </w:r>
          </w:p>
        </w:tc>
        <w:tc>
          <w:tcPr>
            <w:tcW w:w="4534" w:type="pct"/>
          </w:tcPr>
          <w:p w14:paraId="6F582F28" w14:textId="77777777" w:rsidR="00C11AAF" w:rsidRDefault="00C11AAF" w:rsidP="00F23355">
            <w:pPr>
              <w:pStyle w:val="pqiTabHead"/>
            </w:pPr>
            <w:r>
              <w:t>Opis</w:t>
            </w:r>
          </w:p>
        </w:tc>
      </w:tr>
      <w:tr w:rsidR="00C11AAF" w:rsidRPr="00F90E47" w14:paraId="2D98FB8E" w14:textId="77777777" w:rsidTr="00F23355">
        <w:tc>
          <w:tcPr>
            <w:tcW w:w="466" w:type="pct"/>
          </w:tcPr>
          <w:p w14:paraId="5A379087" w14:textId="77777777" w:rsidR="00C11AAF" w:rsidRDefault="00C11AAF" w:rsidP="00F23355">
            <w:pPr>
              <w:pStyle w:val="pqiTabBody"/>
            </w:pPr>
            <w:r>
              <w:t>1</w:t>
            </w:r>
          </w:p>
        </w:tc>
        <w:tc>
          <w:tcPr>
            <w:tcW w:w="4534" w:type="pct"/>
          </w:tcPr>
          <w:p w14:paraId="20B07C30" w14:textId="77777777" w:rsidR="00C11AAF" w:rsidRPr="00F963E2" w:rsidRDefault="00C11AAF" w:rsidP="00F23355">
            <w:pPr>
              <w:pStyle w:val="pqiTabBody"/>
            </w:pPr>
            <w:r w:rsidRPr="00F963E2">
              <w:t>Skład podatkowy</w:t>
            </w:r>
          </w:p>
        </w:tc>
      </w:tr>
      <w:tr w:rsidR="00C11AAF" w:rsidRPr="00F90E47" w14:paraId="13933CF7" w14:textId="77777777" w:rsidTr="00F23355">
        <w:tc>
          <w:tcPr>
            <w:tcW w:w="466" w:type="pct"/>
          </w:tcPr>
          <w:p w14:paraId="60F74050" w14:textId="77777777" w:rsidR="00C11AAF" w:rsidRDefault="00C11AAF" w:rsidP="00F23355">
            <w:pPr>
              <w:pStyle w:val="pqiTabBody"/>
            </w:pPr>
            <w:r>
              <w:t>2</w:t>
            </w:r>
          </w:p>
        </w:tc>
        <w:tc>
          <w:tcPr>
            <w:tcW w:w="4534" w:type="pct"/>
          </w:tcPr>
          <w:p w14:paraId="086B3314" w14:textId="77777777" w:rsidR="00C11AAF" w:rsidRPr="00F963E2" w:rsidRDefault="00C11AAF" w:rsidP="00F23355">
            <w:pPr>
              <w:pStyle w:val="pqiTabBody"/>
            </w:pPr>
            <w:r w:rsidRPr="00F963E2">
              <w:t>Zarejestrowany odbiorca</w:t>
            </w:r>
          </w:p>
        </w:tc>
      </w:tr>
      <w:tr w:rsidR="00C11AAF" w:rsidRPr="00F90E47" w14:paraId="4A954508" w14:textId="77777777" w:rsidTr="00F23355">
        <w:tc>
          <w:tcPr>
            <w:tcW w:w="466" w:type="pct"/>
          </w:tcPr>
          <w:p w14:paraId="12969A23" w14:textId="77777777" w:rsidR="00C11AAF" w:rsidRDefault="00C11AAF" w:rsidP="00F23355">
            <w:pPr>
              <w:pStyle w:val="pqiTabBody"/>
            </w:pPr>
            <w:r>
              <w:t>3</w:t>
            </w:r>
          </w:p>
        </w:tc>
        <w:tc>
          <w:tcPr>
            <w:tcW w:w="4534" w:type="pct"/>
          </w:tcPr>
          <w:p w14:paraId="36A3F25A" w14:textId="77777777" w:rsidR="00C11AAF" w:rsidRPr="00F963E2" w:rsidRDefault="00C11AAF" w:rsidP="00F23355">
            <w:pPr>
              <w:pStyle w:val="pqiTabBody"/>
            </w:pPr>
            <w:r w:rsidRPr="00F963E2">
              <w:t>Tymczasowo zarejestrowany odbiorca</w:t>
            </w:r>
          </w:p>
        </w:tc>
      </w:tr>
      <w:tr w:rsidR="00C11AAF" w:rsidRPr="00F90E47" w14:paraId="48505271" w14:textId="77777777" w:rsidTr="00F23355">
        <w:tc>
          <w:tcPr>
            <w:tcW w:w="466" w:type="pct"/>
          </w:tcPr>
          <w:p w14:paraId="5B8611AE" w14:textId="77777777" w:rsidR="00C11AAF" w:rsidRDefault="00C11AAF" w:rsidP="00F23355">
            <w:pPr>
              <w:pStyle w:val="pqiTabBody"/>
            </w:pPr>
            <w:r>
              <w:t>4</w:t>
            </w:r>
          </w:p>
        </w:tc>
        <w:tc>
          <w:tcPr>
            <w:tcW w:w="4534" w:type="pct"/>
          </w:tcPr>
          <w:p w14:paraId="41612EE1" w14:textId="77777777" w:rsidR="00C11AAF" w:rsidRPr="00F963E2" w:rsidRDefault="00C11AAF" w:rsidP="00F23355">
            <w:pPr>
              <w:pStyle w:val="pqiTabBody"/>
            </w:pPr>
            <w:r w:rsidRPr="00F963E2">
              <w:t>Dostawa bezpośrednia</w:t>
            </w:r>
          </w:p>
        </w:tc>
      </w:tr>
      <w:tr w:rsidR="00C11AAF" w:rsidRPr="00F90E47" w14:paraId="44DFAEE4" w14:textId="77777777" w:rsidTr="00F23355">
        <w:tc>
          <w:tcPr>
            <w:tcW w:w="466" w:type="pct"/>
          </w:tcPr>
          <w:p w14:paraId="4C7797AF" w14:textId="77777777" w:rsidR="00C11AAF" w:rsidRDefault="00C11AAF" w:rsidP="00F23355">
            <w:pPr>
              <w:pStyle w:val="pqiTabBody"/>
            </w:pPr>
            <w:r>
              <w:t>5</w:t>
            </w:r>
          </w:p>
        </w:tc>
        <w:tc>
          <w:tcPr>
            <w:tcW w:w="4534" w:type="pct"/>
          </w:tcPr>
          <w:p w14:paraId="2302FE3A" w14:textId="77777777" w:rsidR="00C11AAF" w:rsidRPr="00F963E2" w:rsidRDefault="00C11AAF" w:rsidP="00F23355">
            <w:pPr>
              <w:pStyle w:val="pqiTabBody"/>
            </w:pPr>
            <w:r w:rsidRPr="00F963E2">
              <w:t>Odbiorca zwolniony</w:t>
            </w:r>
          </w:p>
        </w:tc>
      </w:tr>
      <w:tr w:rsidR="00C11AAF" w:rsidRPr="00F90E47" w14:paraId="4C771C18" w14:textId="77777777" w:rsidTr="00F23355">
        <w:tc>
          <w:tcPr>
            <w:tcW w:w="466" w:type="pct"/>
          </w:tcPr>
          <w:p w14:paraId="54454708" w14:textId="77777777" w:rsidR="00C11AAF" w:rsidRDefault="00C11AAF" w:rsidP="00F23355">
            <w:pPr>
              <w:pStyle w:val="pqiTabBody"/>
            </w:pPr>
            <w:r>
              <w:t>6</w:t>
            </w:r>
          </w:p>
        </w:tc>
        <w:tc>
          <w:tcPr>
            <w:tcW w:w="4534" w:type="pct"/>
          </w:tcPr>
          <w:p w14:paraId="00C2CE75" w14:textId="77777777" w:rsidR="00C11AAF" w:rsidRPr="00F963E2" w:rsidRDefault="00C11AAF" w:rsidP="00F23355">
            <w:pPr>
              <w:pStyle w:val="pqiTabBody"/>
            </w:pPr>
            <w:r w:rsidRPr="00F963E2">
              <w:t>Wywóz</w:t>
            </w:r>
          </w:p>
        </w:tc>
      </w:tr>
      <w:tr w:rsidR="00C11AAF" w:rsidRPr="00F90E47" w14:paraId="2F63C517" w14:textId="77777777" w:rsidTr="00F23355">
        <w:tc>
          <w:tcPr>
            <w:tcW w:w="466" w:type="pct"/>
          </w:tcPr>
          <w:p w14:paraId="107DAA67" w14:textId="77777777" w:rsidR="00C11AAF" w:rsidRDefault="00C11AAF" w:rsidP="00F23355">
            <w:pPr>
              <w:pStyle w:val="pqiTabBody"/>
            </w:pPr>
            <w:r>
              <w:t>8</w:t>
            </w:r>
          </w:p>
        </w:tc>
        <w:tc>
          <w:tcPr>
            <w:tcW w:w="4534" w:type="pct"/>
          </w:tcPr>
          <w:p w14:paraId="3FFEDCA7" w14:textId="77777777" w:rsidR="00C11AAF" w:rsidRPr="00F963E2" w:rsidRDefault="00C11AAF" w:rsidP="00F23355">
            <w:pPr>
              <w:pStyle w:val="pqiTabBody"/>
            </w:pPr>
            <w:r w:rsidRPr="00F963E2">
              <w:t>Nieznane miejsce przeznaczenia</w:t>
            </w:r>
          </w:p>
        </w:tc>
      </w:tr>
      <w:tr w:rsidR="00A973EC" w:rsidRPr="00F90E47" w14:paraId="364048E3" w14:textId="77777777" w:rsidTr="00F23355">
        <w:trPr>
          <w:ins w:id="2762" w:author="Jurkowska Monika" w:date="2022-11-14T21:27:00Z"/>
        </w:trPr>
        <w:tc>
          <w:tcPr>
            <w:tcW w:w="466" w:type="pct"/>
          </w:tcPr>
          <w:p w14:paraId="461A92D5" w14:textId="3A9EF4B4" w:rsidR="00A973EC" w:rsidRDefault="00A973EC" w:rsidP="00F23355">
            <w:pPr>
              <w:pStyle w:val="pqiTabBody"/>
              <w:rPr>
                <w:ins w:id="2763" w:author="Jurkowska Monika" w:date="2022-11-14T21:27:00Z"/>
              </w:rPr>
            </w:pPr>
            <w:ins w:id="2764" w:author="Jurkowska Monika" w:date="2022-11-14T21:27:00Z">
              <w:r>
                <w:t>9</w:t>
              </w:r>
            </w:ins>
          </w:p>
        </w:tc>
        <w:tc>
          <w:tcPr>
            <w:tcW w:w="4534" w:type="pct"/>
          </w:tcPr>
          <w:p w14:paraId="047FCF4C" w14:textId="574EC428" w:rsidR="00A973EC" w:rsidRPr="00F963E2" w:rsidRDefault="00A973EC" w:rsidP="00F23355">
            <w:pPr>
              <w:pStyle w:val="pqiTabBody"/>
              <w:rPr>
                <w:ins w:id="2765" w:author="Jurkowska Monika" w:date="2022-11-14T21:27:00Z"/>
              </w:rPr>
            </w:pPr>
            <w:ins w:id="2766" w:author="Jurkowska Monika" w:date="2022-11-14T21:27:00Z">
              <w:r>
                <w:t>Uprawniony odbiorca</w:t>
              </w:r>
            </w:ins>
          </w:p>
        </w:tc>
      </w:tr>
      <w:tr w:rsidR="00A973EC" w:rsidRPr="00F90E47" w14:paraId="3764DF95" w14:textId="77777777" w:rsidTr="00F23355">
        <w:trPr>
          <w:ins w:id="2767" w:author="Jurkowska Monika" w:date="2022-11-14T21:27:00Z"/>
        </w:trPr>
        <w:tc>
          <w:tcPr>
            <w:tcW w:w="466" w:type="pct"/>
          </w:tcPr>
          <w:p w14:paraId="5A11461E" w14:textId="30E86135" w:rsidR="00A973EC" w:rsidRDefault="00A973EC" w:rsidP="00F23355">
            <w:pPr>
              <w:pStyle w:val="pqiTabBody"/>
              <w:rPr>
                <w:ins w:id="2768" w:author="Jurkowska Monika" w:date="2022-11-14T21:27:00Z"/>
              </w:rPr>
            </w:pPr>
            <w:ins w:id="2769" w:author="Jurkowska Monika" w:date="2022-11-14T21:27:00Z">
              <w:r>
                <w:lastRenderedPageBreak/>
                <w:t>10</w:t>
              </w:r>
            </w:ins>
          </w:p>
        </w:tc>
        <w:tc>
          <w:tcPr>
            <w:tcW w:w="4534" w:type="pct"/>
          </w:tcPr>
          <w:p w14:paraId="63BBD19A" w14:textId="67C03F28" w:rsidR="00A973EC" w:rsidRPr="00F963E2" w:rsidRDefault="00A973EC" w:rsidP="00F23355">
            <w:pPr>
              <w:pStyle w:val="pqiTabBody"/>
              <w:rPr>
                <w:ins w:id="2770" w:author="Jurkowska Monika" w:date="2022-11-14T21:27:00Z"/>
              </w:rPr>
            </w:pPr>
            <w:ins w:id="2771" w:author="Jurkowska Monika" w:date="2022-11-14T21:27:00Z">
              <w:r>
                <w:t>Tymczasowo Uprawniony odbiorca</w:t>
              </w:r>
            </w:ins>
          </w:p>
        </w:tc>
      </w:tr>
      <w:tr w:rsidR="00A973EC" w:rsidRPr="00F90E47" w14:paraId="32F28207" w14:textId="77777777" w:rsidTr="00F23355">
        <w:trPr>
          <w:ins w:id="2772" w:author="Jurkowska Monika" w:date="2022-11-14T21:27:00Z"/>
        </w:trPr>
        <w:tc>
          <w:tcPr>
            <w:tcW w:w="466" w:type="pct"/>
          </w:tcPr>
          <w:p w14:paraId="262D7D9E" w14:textId="538A1ABE" w:rsidR="00A973EC" w:rsidRDefault="00A973EC" w:rsidP="00F23355">
            <w:pPr>
              <w:pStyle w:val="pqiTabBody"/>
              <w:rPr>
                <w:ins w:id="2773" w:author="Jurkowska Monika" w:date="2022-11-14T21:27:00Z"/>
              </w:rPr>
            </w:pPr>
            <w:ins w:id="2774" w:author="Jurkowska Monika" w:date="2022-11-14T21:27:00Z">
              <w:r>
                <w:t>11</w:t>
              </w:r>
            </w:ins>
          </w:p>
        </w:tc>
        <w:tc>
          <w:tcPr>
            <w:tcW w:w="4534" w:type="pct"/>
          </w:tcPr>
          <w:p w14:paraId="3A38DFE7" w14:textId="4BB71729" w:rsidR="00A973EC" w:rsidRPr="00F963E2" w:rsidRDefault="00A973EC" w:rsidP="00F23355">
            <w:pPr>
              <w:pStyle w:val="pqiTabBody"/>
              <w:rPr>
                <w:ins w:id="2775" w:author="Jurkowska Monika" w:date="2022-11-14T21:27:00Z"/>
              </w:rPr>
            </w:pPr>
            <w:ins w:id="2776" w:author="Jurkowska Monika" w:date="2022-11-14T21:27:00Z">
              <w:r>
                <w:t>Powrót do miejsca wysyłki wysyłającego</w:t>
              </w:r>
            </w:ins>
          </w:p>
        </w:tc>
      </w:tr>
    </w:tbl>
    <w:p w14:paraId="218CD5B4" w14:textId="77777777" w:rsidR="00C11AAF" w:rsidRDefault="00C11AAF" w:rsidP="00C11AAF">
      <w:pPr>
        <w:pStyle w:val="pqiChpHeadNum2"/>
      </w:pPr>
      <w:bookmarkStart w:id="2777" w:name="_Toc264320256"/>
      <w:bookmarkStart w:id="2778" w:name="_Toc266477401"/>
      <w:bookmarkStart w:id="2779" w:name="_Ref267832451"/>
      <w:bookmarkStart w:id="2780" w:name="_Toc379453979"/>
      <w:bookmarkStart w:id="2781" w:name="_Toc117635717"/>
      <w:bookmarkStart w:id="2782" w:name="_Toc71025884"/>
      <w:r>
        <w:t>Kody rodzaju zmiany miejsca przeznaczenia (</w:t>
      </w:r>
      <w:proofErr w:type="spellStart"/>
      <w:r>
        <w:t>Change</w:t>
      </w:r>
      <w:proofErr w:type="spellEnd"/>
      <w:r>
        <w:t xml:space="preserve"> of </w:t>
      </w:r>
      <w:proofErr w:type="spellStart"/>
      <w:r>
        <w:t>D</w:t>
      </w:r>
      <w:r w:rsidRPr="00F963E2">
        <w:t>estination</w:t>
      </w:r>
      <w:proofErr w:type="spellEnd"/>
      <w:r w:rsidRPr="00F963E2">
        <w:t xml:space="preserve"> </w:t>
      </w:r>
      <w:proofErr w:type="spellStart"/>
      <w:r w:rsidRPr="00F963E2">
        <w:t>Type</w:t>
      </w:r>
      <w:proofErr w:type="spellEnd"/>
      <w:r w:rsidRPr="00F963E2">
        <w:t xml:space="preserve"> </w:t>
      </w:r>
      <w:proofErr w:type="spellStart"/>
      <w:r w:rsidRPr="00F963E2">
        <w:t>Code</w:t>
      </w:r>
      <w:r>
        <w:t>s</w:t>
      </w:r>
      <w:proofErr w:type="spellEnd"/>
      <w:r>
        <w:t>)</w:t>
      </w:r>
      <w:bookmarkEnd w:id="2777"/>
      <w:bookmarkEnd w:id="2778"/>
      <w:bookmarkEnd w:id="2779"/>
      <w:bookmarkEnd w:id="2780"/>
      <w:bookmarkEnd w:id="2781"/>
      <w:bookmarkEnd w:id="2782"/>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7"/>
        <w:gridCol w:w="8628"/>
      </w:tblGrid>
      <w:tr w:rsidR="00C11AAF" w:rsidRPr="00F90E47" w14:paraId="6923494C" w14:textId="77777777" w:rsidTr="00F23355">
        <w:trPr>
          <w:tblHeader/>
        </w:trPr>
        <w:tc>
          <w:tcPr>
            <w:tcW w:w="466" w:type="pct"/>
          </w:tcPr>
          <w:p w14:paraId="32EF25C5" w14:textId="77777777" w:rsidR="00C11AAF" w:rsidRDefault="00C11AAF" w:rsidP="00F23355">
            <w:pPr>
              <w:pStyle w:val="pqiTabHead"/>
            </w:pPr>
            <w:r>
              <w:t>Kod</w:t>
            </w:r>
          </w:p>
        </w:tc>
        <w:tc>
          <w:tcPr>
            <w:tcW w:w="4534" w:type="pct"/>
          </w:tcPr>
          <w:p w14:paraId="1B88C611" w14:textId="77777777" w:rsidR="00C11AAF" w:rsidRDefault="00C11AAF" w:rsidP="00F23355">
            <w:pPr>
              <w:pStyle w:val="pqiTabHead"/>
            </w:pPr>
            <w:r>
              <w:t>Opis</w:t>
            </w:r>
          </w:p>
        </w:tc>
      </w:tr>
      <w:tr w:rsidR="00C11AAF" w:rsidRPr="00F90E47" w14:paraId="152C32B0" w14:textId="77777777" w:rsidTr="00F23355">
        <w:tc>
          <w:tcPr>
            <w:tcW w:w="466" w:type="pct"/>
          </w:tcPr>
          <w:p w14:paraId="09BFE19F" w14:textId="77777777" w:rsidR="00C11AAF" w:rsidRDefault="00C11AAF" w:rsidP="00F23355">
            <w:pPr>
              <w:pStyle w:val="pqiTabBody"/>
            </w:pPr>
            <w:r>
              <w:t>1</w:t>
            </w:r>
          </w:p>
        </w:tc>
        <w:tc>
          <w:tcPr>
            <w:tcW w:w="4534" w:type="pct"/>
          </w:tcPr>
          <w:p w14:paraId="213F51A7" w14:textId="77777777" w:rsidR="00C11AAF" w:rsidRPr="00F963E2" w:rsidRDefault="00C11AAF" w:rsidP="00F23355">
            <w:pPr>
              <w:pStyle w:val="pqiTabBody"/>
            </w:pPr>
            <w:r w:rsidRPr="00F963E2">
              <w:t>Skład podatkowy</w:t>
            </w:r>
          </w:p>
        </w:tc>
      </w:tr>
      <w:tr w:rsidR="00C11AAF" w:rsidRPr="00F90E47" w14:paraId="3A06268D" w14:textId="77777777" w:rsidTr="00F23355">
        <w:tc>
          <w:tcPr>
            <w:tcW w:w="466" w:type="pct"/>
          </w:tcPr>
          <w:p w14:paraId="5BA13432" w14:textId="77777777" w:rsidR="00C11AAF" w:rsidRDefault="00C11AAF" w:rsidP="00F23355">
            <w:pPr>
              <w:pStyle w:val="pqiTabBody"/>
            </w:pPr>
            <w:r>
              <w:t>2</w:t>
            </w:r>
          </w:p>
        </w:tc>
        <w:tc>
          <w:tcPr>
            <w:tcW w:w="4534" w:type="pct"/>
          </w:tcPr>
          <w:p w14:paraId="525C4D16" w14:textId="77777777" w:rsidR="00C11AAF" w:rsidRPr="00F963E2" w:rsidRDefault="00C11AAF" w:rsidP="00F23355">
            <w:pPr>
              <w:pStyle w:val="pqiTabBody"/>
            </w:pPr>
            <w:r w:rsidRPr="00F963E2">
              <w:t>Zarejestrowany odbiorca</w:t>
            </w:r>
          </w:p>
        </w:tc>
      </w:tr>
      <w:tr w:rsidR="00C11AAF" w:rsidRPr="00F90E47" w14:paraId="79A582A4" w14:textId="77777777" w:rsidTr="00F23355">
        <w:tc>
          <w:tcPr>
            <w:tcW w:w="466" w:type="pct"/>
          </w:tcPr>
          <w:p w14:paraId="1901B5BC" w14:textId="77777777" w:rsidR="00C11AAF" w:rsidRDefault="00C11AAF" w:rsidP="00F23355">
            <w:pPr>
              <w:pStyle w:val="pqiTabBody"/>
            </w:pPr>
            <w:r>
              <w:t>3</w:t>
            </w:r>
          </w:p>
        </w:tc>
        <w:tc>
          <w:tcPr>
            <w:tcW w:w="4534" w:type="pct"/>
          </w:tcPr>
          <w:p w14:paraId="71A59DD9" w14:textId="77777777" w:rsidR="00C11AAF" w:rsidRPr="00F963E2" w:rsidRDefault="00C11AAF" w:rsidP="00F23355">
            <w:pPr>
              <w:pStyle w:val="pqiTabBody"/>
            </w:pPr>
            <w:r w:rsidRPr="00F963E2">
              <w:t>Tymczasowo zarejestrowany odbiorca</w:t>
            </w:r>
          </w:p>
        </w:tc>
      </w:tr>
      <w:tr w:rsidR="00C11AAF" w:rsidRPr="00F90E47" w14:paraId="03C4B4B9" w14:textId="77777777" w:rsidTr="00F23355">
        <w:tc>
          <w:tcPr>
            <w:tcW w:w="466" w:type="pct"/>
          </w:tcPr>
          <w:p w14:paraId="5D91D4AC" w14:textId="77777777" w:rsidR="00C11AAF" w:rsidRDefault="00C11AAF" w:rsidP="00F23355">
            <w:pPr>
              <w:pStyle w:val="pqiTabBody"/>
            </w:pPr>
            <w:r>
              <w:t>4</w:t>
            </w:r>
          </w:p>
        </w:tc>
        <w:tc>
          <w:tcPr>
            <w:tcW w:w="4534" w:type="pct"/>
          </w:tcPr>
          <w:p w14:paraId="3E98B781" w14:textId="77777777" w:rsidR="00C11AAF" w:rsidRPr="00F963E2" w:rsidRDefault="00C11AAF" w:rsidP="00F23355">
            <w:pPr>
              <w:pStyle w:val="pqiTabBody"/>
            </w:pPr>
            <w:r w:rsidRPr="00F963E2">
              <w:t>Dostawa bezpośrednia</w:t>
            </w:r>
          </w:p>
        </w:tc>
      </w:tr>
      <w:tr w:rsidR="00C11AAF" w:rsidRPr="00F90E47" w14:paraId="41C739EC" w14:textId="77777777" w:rsidTr="00F23355">
        <w:tc>
          <w:tcPr>
            <w:tcW w:w="466" w:type="pct"/>
          </w:tcPr>
          <w:p w14:paraId="2C55BD0E" w14:textId="77777777" w:rsidR="00C11AAF" w:rsidRDefault="00C11AAF" w:rsidP="00F23355">
            <w:pPr>
              <w:pStyle w:val="pqiTabBody"/>
            </w:pPr>
            <w:r>
              <w:t>6</w:t>
            </w:r>
          </w:p>
        </w:tc>
        <w:tc>
          <w:tcPr>
            <w:tcW w:w="4534" w:type="pct"/>
          </w:tcPr>
          <w:p w14:paraId="70427D20" w14:textId="77777777" w:rsidR="00C11AAF" w:rsidRPr="00F963E2" w:rsidRDefault="00C11AAF" w:rsidP="00F23355">
            <w:pPr>
              <w:pStyle w:val="pqiTabBody"/>
            </w:pPr>
            <w:r w:rsidRPr="00F963E2">
              <w:t>Wywóz</w:t>
            </w:r>
          </w:p>
        </w:tc>
      </w:tr>
    </w:tbl>
    <w:p w14:paraId="1524D47D" w14:textId="77777777" w:rsidR="00C11AAF" w:rsidRDefault="00C11AAF" w:rsidP="00C11AAF">
      <w:pPr>
        <w:pStyle w:val="pqiChpHeadNum2"/>
        <w:rPr>
          <w:del w:id="2783" w:author="Jurkowska Monika" w:date="2022-11-14T21:27:00Z"/>
        </w:rPr>
      </w:pPr>
      <w:bookmarkStart w:id="2784" w:name="_Ref289768162"/>
      <w:bookmarkStart w:id="2785" w:name="_Toc379453980"/>
      <w:bookmarkStart w:id="2786" w:name="_Toc71025885"/>
      <w:del w:id="2787" w:author="Jurkowska Monika" w:date="2022-11-14T21:27:00Z">
        <w:r w:rsidRPr="0038104A">
          <w:delText>Kody rodzaju miejsca przeznaczenia po podziale (Splitting Destination Type Codes</w:delText>
        </w:r>
        <w:r>
          <w:delText>)</w:delText>
        </w:r>
        <w:bookmarkEnd w:id="2784"/>
        <w:bookmarkEnd w:id="2785"/>
        <w:bookmarkEnd w:id="2786"/>
      </w:del>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7"/>
        <w:gridCol w:w="8628"/>
      </w:tblGrid>
      <w:tr w:rsidR="00C11AAF" w:rsidRPr="00F90E47" w14:paraId="22D244D0" w14:textId="77777777" w:rsidTr="00F23355">
        <w:trPr>
          <w:tblHeader/>
          <w:del w:id="2788" w:author="Jurkowska Monika" w:date="2022-11-14T21:27:00Z"/>
        </w:trPr>
        <w:tc>
          <w:tcPr>
            <w:tcW w:w="466" w:type="pct"/>
          </w:tcPr>
          <w:p w14:paraId="4FB3033B" w14:textId="77777777" w:rsidR="00C11AAF" w:rsidRDefault="00C11AAF" w:rsidP="00F23355">
            <w:pPr>
              <w:pStyle w:val="pqiTabHead"/>
              <w:rPr>
                <w:del w:id="2789" w:author="Jurkowska Monika" w:date="2022-11-14T21:27:00Z"/>
              </w:rPr>
            </w:pPr>
            <w:del w:id="2790" w:author="Jurkowska Monika" w:date="2022-11-14T21:27:00Z">
              <w:r>
                <w:delText>Kod</w:delText>
              </w:r>
            </w:del>
          </w:p>
        </w:tc>
        <w:tc>
          <w:tcPr>
            <w:tcW w:w="4534" w:type="pct"/>
          </w:tcPr>
          <w:p w14:paraId="218FC055" w14:textId="77777777" w:rsidR="00C11AAF" w:rsidRDefault="00C11AAF" w:rsidP="00F23355">
            <w:pPr>
              <w:pStyle w:val="pqiTabHead"/>
              <w:rPr>
                <w:del w:id="2791" w:author="Jurkowska Monika" w:date="2022-11-14T21:27:00Z"/>
              </w:rPr>
            </w:pPr>
            <w:del w:id="2792" w:author="Jurkowska Monika" w:date="2022-11-14T21:27:00Z">
              <w:r>
                <w:delText>Opis</w:delText>
              </w:r>
            </w:del>
          </w:p>
        </w:tc>
      </w:tr>
      <w:tr w:rsidR="00C11AAF" w:rsidRPr="00F90E47" w14:paraId="68FCE5C2" w14:textId="77777777" w:rsidTr="00F23355">
        <w:trPr>
          <w:del w:id="2793" w:author="Jurkowska Monika" w:date="2022-11-14T21:27:00Z"/>
        </w:trPr>
        <w:tc>
          <w:tcPr>
            <w:tcW w:w="466" w:type="pct"/>
          </w:tcPr>
          <w:p w14:paraId="407578FE" w14:textId="77777777" w:rsidR="00C11AAF" w:rsidRDefault="00C11AAF" w:rsidP="00F23355">
            <w:pPr>
              <w:pStyle w:val="pqiTabBody"/>
              <w:rPr>
                <w:del w:id="2794" w:author="Jurkowska Monika" w:date="2022-11-14T21:27:00Z"/>
              </w:rPr>
            </w:pPr>
            <w:del w:id="2795" w:author="Jurkowska Monika" w:date="2022-11-14T21:27:00Z">
              <w:r>
                <w:delText>1</w:delText>
              </w:r>
            </w:del>
          </w:p>
        </w:tc>
        <w:tc>
          <w:tcPr>
            <w:tcW w:w="4534" w:type="pct"/>
          </w:tcPr>
          <w:p w14:paraId="75AF8136" w14:textId="77777777" w:rsidR="00C11AAF" w:rsidRPr="00F963E2" w:rsidRDefault="00C11AAF" w:rsidP="00F23355">
            <w:pPr>
              <w:pStyle w:val="pqiTabBody"/>
              <w:rPr>
                <w:del w:id="2796" w:author="Jurkowska Monika" w:date="2022-11-14T21:27:00Z"/>
              </w:rPr>
            </w:pPr>
            <w:del w:id="2797" w:author="Jurkowska Monika" w:date="2022-11-14T21:27:00Z">
              <w:r w:rsidRPr="00F963E2">
                <w:delText>Skład podatkowy</w:delText>
              </w:r>
            </w:del>
          </w:p>
        </w:tc>
      </w:tr>
      <w:tr w:rsidR="00CD7D9F" w:rsidRPr="00F90E47" w14:paraId="6FE4433F" w14:textId="77777777" w:rsidTr="00F23355">
        <w:tc>
          <w:tcPr>
            <w:tcW w:w="466" w:type="pct"/>
          </w:tcPr>
          <w:p w14:paraId="06FEB8A9" w14:textId="4907281B" w:rsidR="00CD7D9F" w:rsidRDefault="00C11AAF" w:rsidP="00F23355">
            <w:pPr>
              <w:pStyle w:val="pqiTabBody"/>
            </w:pPr>
            <w:del w:id="2798" w:author="Jurkowska Monika" w:date="2022-11-14T21:27:00Z">
              <w:r>
                <w:delText>2</w:delText>
              </w:r>
            </w:del>
            <w:ins w:id="2799" w:author="Jurkowska Monika" w:date="2022-11-14T21:27:00Z">
              <w:r w:rsidR="00CD7D9F">
                <w:t>9</w:t>
              </w:r>
            </w:ins>
          </w:p>
        </w:tc>
        <w:tc>
          <w:tcPr>
            <w:tcW w:w="4534" w:type="pct"/>
          </w:tcPr>
          <w:p w14:paraId="74FED953" w14:textId="329A6B7A" w:rsidR="00CD7D9F" w:rsidRPr="00F963E2" w:rsidRDefault="00C11AAF" w:rsidP="00F23355">
            <w:pPr>
              <w:pStyle w:val="pqiTabBody"/>
            </w:pPr>
            <w:del w:id="2800" w:author="Jurkowska Monika" w:date="2022-11-14T21:27:00Z">
              <w:r w:rsidRPr="00F963E2">
                <w:delText>Zarejestrowany</w:delText>
              </w:r>
            </w:del>
            <w:ins w:id="2801" w:author="Jurkowska Monika" w:date="2022-11-14T21:27:00Z">
              <w:r w:rsidR="00CD7D9F">
                <w:t>Uprawniony</w:t>
              </w:r>
            </w:ins>
            <w:r w:rsidR="00CD7D9F">
              <w:t xml:space="preserve"> odbiorca</w:t>
            </w:r>
          </w:p>
        </w:tc>
      </w:tr>
      <w:tr w:rsidR="00CD7D9F" w:rsidRPr="00F90E47" w14:paraId="28ADBB51" w14:textId="77777777" w:rsidTr="00F23355">
        <w:tc>
          <w:tcPr>
            <w:tcW w:w="466" w:type="pct"/>
          </w:tcPr>
          <w:p w14:paraId="61FF40BA" w14:textId="6919EEBA" w:rsidR="00CD7D9F" w:rsidRDefault="00C11AAF" w:rsidP="00F23355">
            <w:pPr>
              <w:pStyle w:val="pqiTabBody"/>
            </w:pPr>
            <w:del w:id="2802" w:author="Jurkowska Monika" w:date="2022-11-14T21:27:00Z">
              <w:r>
                <w:delText>3</w:delText>
              </w:r>
            </w:del>
            <w:ins w:id="2803" w:author="Jurkowska Monika" w:date="2022-11-14T21:27:00Z">
              <w:r w:rsidR="00CD7D9F">
                <w:t>10</w:t>
              </w:r>
            </w:ins>
          </w:p>
        </w:tc>
        <w:tc>
          <w:tcPr>
            <w:tcW w:w="4534" w:type="pct"/>
          </w:tcPr>
          <w:p w14:paraId="1862FDC2" w14:textId="22E83362" w:rsidR="00CD7D9F" w:rsidRPr="00F963E2" w:rsidRDefault="00CD7D9F" w:rsidP="00F23355">
            <w:pPr>
              <w:pStyle w:val="pqiTabBody"/>
            </w:pPr>
            <w:r>
              <w:t xml:space="preserve">Tymczasowo </w:t>
            </w:r>
            <w:del w:id="2804" w:author="Jurkowska Monika" w:date="2022-11-14T21:27:00Z">
              <w:r w:rsidR="00C11AAF" w:rsidRPr="00F963E2">
                <w:delText>zarejestrowany</w:delText>
              </w:r>
            </w:del>
            <w:ins w:id="2805" w:author="Jurkowska Monika" w:date="2022-11-14T21:27:00Z">
              <w:r>
                <w:t>uprawniony</w:t>
              </w:r>
            </w:ins>
            <w:r>
              <w:t xml:space="preserve"> odbiorca</w:t>
            </w:r>
          </w:p>
        </w:tc>
      </w:tr>
      <w:tr w:rsidR="00CD7D9F" w:rsidRPr="00F90E47" w14:paraId="1A633C76" w14:textId="77777777" w:rsidTr="00F23355">
        <w:tc>
          <w:tcPr>
            <w:tcW w:w="466" w:type="pct"/>
          </w:tcPr>
          <w:p w14:paraId="158BF7D3" w14:textId="4107F9F6" w:rsidR="00CD7D9F" w:rsidRDefault="00C11AAF" w:rsidP="00F23355">
            <w:pPr>
              <w:pStyle w:val="pqiTabBody"/>
            </w:pPr>
            <w:del w:id="2806" w:author="Jurkowska Monika" w:date="2022-11-14T21:27:00Z">
              <w:r>
                <w:delText>4</w:delText>
              </w:r>
            </w:del>
            <w:ins w:id="2807" w:author="Jurkowska Monika" w:date="2022-11-14T21:27:00Z">
              <w:r w:rsidR="00CD7D9F">
                <w:t>11</w:t>
              </w:r>
            </w:ins>
          </w:p>
        </w:tc>
        <w:tc>
          <w:tcPr>
            <w:tcW w:w="4534" w:type="pct"/>
          </w:tcPr>
          <w:p w14:paraId="35AF1FC9" w14:textId="6A0D3785" w:rsidR="00CD7D9F" w:rsidRPr="00F963E2" w:rsidRDefault="00C11AAF" w:rsidP="00F23355">
            <w:pPr>
              <w:pStyle w:val="pqiTabBody"/>
            </w:pPr>
            <w:del w:id="2808" w:author="Jurkowska Monika" w:date="2022-11-14T21:27:00Z">
              <w:r w:rsidRPr="00F963E2">
                <w:delText>Dostawa bezpośrednia</w:delText>
              </w:r>
            </w:del>
            <w:ins w:id="2809" w:author="Jurkowska Monika" w:date="2022-11-14T21:27:00Z">
              <w:r w:rsidR="00CD7D9F">
                <w:t xml:space="preserve">Powrót do miejsca wysyłki </w:t>
              </w:r>
              <w:proofErr w:type="spellStart"/>
              <w:r w:rsidR="00CD7D9F">
                <w:t>wysyłajacego</w:t>
              </w:r>
            </w:ins>
            <w:proofErr w:type="spellEnd"/>
          </w:p>
        </w:tc>
      </w:tr>
      <w:tr w:rsidR="00C11AAF" w:rsidRPr="00F90E47" w14:paraId="10AACF42" w14:textId="77777777" w:rsidTr="00F23355">
        <w:trPr>
          <w:del w:id="2810" w:author="Jurkowska Monika" w:date="2022-11-14T21:27:00Z"/>
        </w:trPr>
        <w:tc>
          <w:tcPr>
            <w:tcW w:w="466" w:type="pct"/>
          </w:tcPr>
          <w:p w14:paraId="1817CB66" w14:textId="77777777" w:rsidR="00C11AAF" w:rsidRDefault="00C11AAF" w:rsidP="00F23355">
            <w:pPr>
              <w:pStyle w:val="pqiTabBody"/>
              <w:rPr>
                <w:del w:id="2811" w:author="Jurkowska Monika" w:date="2022-11-14T21:27:00Z"/>
              </w:rPr>
            </w:pPr>
            <w:del w:id="2812" w:author="Jurkowska Monika" w:date="2022-11-14T21:27:00Z">
              <w:r>
                <w:delText>6</w:delText>
              </w:r>
            </w:del>
          </w:p>
        </w:tc>
        <w:tc>
          <w:tcPr>
            <w:tcW w:w="4534" w:type="pct"/>
          </w:tcPr>
          <w:p w14:paraId="63E2D8FA" w14:textId="77777777" w:rsidR="00C11AAF" w:rsidRPr="00F963E2" w:rsidRDefault="00C11AAF" w:rsidP="00F23355">
            <w:pPr>
              <w:pStyle w:val="pqiTabBody"/>
              <w:rPr>
                <w:del w:id="2813" w:author="Jurkowska Monika" w:date="2022-11-14T21:27:00Z"/>
              </w:rPr>
            </w:pPr>
            <w:del w:id="2814" w:author="Jurkowska Monika" w:date="2022-11-14T21:27:00Z">
              <w:r w:rsidRPr="00F963E2">
                <w:delText>Wywóz</w:delText>
              </w:r>
            </w:del>
          </w:p>
        </w:tc>
      </w:tr>
      <w:tr w:rsidR="00C11AAF" w:rsidRPr="00F90E47" w14:paraId="07CDC0C0" w14:textId="77777777" w:rsidTr="00F23355">
        <w:trPr>
          <w:del w:id="2815" w:author="Jurkowska Monika" w:date="2022-11-14T21:27:00Z"/>
        </w:trPr>
        <w:tc>
          <w:tcPr>
            <w:tcW w:w="466" w:type="pct"/>
          </w:tcPr>
          <w:p w14:paraId="03DDC1B1" w14:textId="77777777" w:rsidR="00C11AAF" w:rsidRDefault="00C11AAF" w:rsidP="00F23355">
            <w:pPr>
              <w:pStyle w:val="pqiTabBody"/>
              <w:rPr>
                <w:del w:id="2816" w:author="Jurkowska Monika" w:date="2022-11-14T21:27:00Z"/>
              </w:rPr>
            </w:pPr>
            <w:del w:id="2817" w:author="Jurkowska Monika" w:date="2022-11-14T21:27:00Z">
              <w:r>
                <w:delText>8</w:delText>
              </w:r>
            </w:del>
          </w:p>
        </w:tc>
        <w:tc>
          <w:tcPr>
            <w:tcW w:w="4534" w:type="pct"/>
          </w:tcPr>
          <w:p w14:paraId="6D5C44F1" w14:textId="77777777" w:rsidR="00C11AAF" w:rsidRPr="00F963E2" w:rsidRDefault="00C11AAF" w:rsidP="00F23355">
            <w:pPr>
              <w:pStyle w:val="pqiTabBody"/>
              <w:rPr>
                <w:del w:id="2818" w:author="Jurkowska Monika" w:date="2022-11-14T21:27:00Z"/>
              </w:rPr>
            </w:pPr>
            <w:del w:id="2819" w:author="Jurkowska Monika" w:date="2022-11-14T21:27:00Z">
              <w:r w:rsidRPr="00F963E2">
                <w:delText>Nieznane miejsce przeznaczenia</w:delText>
              </w:r>
            </w:del>
          </w:p>
        </w:tc>
      </w:tr>
    </w:tbl>
    <w:p w14:paraId="72046255" w14:textId="77777777" w:rsidR="00C11AAF" w:rsidRDefault="00C11AAF" w:rsidP="00C11AAF">
      <w:pPr>
        <w:pStyle w:val="pqiChpHeadNum2"/>
        <w:rPr>
          <w:lang w:val="en-US"/>
        </w:rPr>
      </w:pPr>
      <w:bookmarkStart w:id="2820" w:name="_Toc289782285"/>
      <w:bookmarkStart w:id="2821" w:name="_Toc289782338"/>
      <w:bookmarkStart w:id="2822" w:name="_Toc264320258"/>
      <w:bookmarkStart w:id="2823" w:name="_Toc266477403"/>
      <w:bookmarkStart w:id="2824" w:name="_Ref267833819"/>
      <w:bookmarkStart w:id="2825" w:name="_Toc379453981"/>
      <w:bookmarkStart w:id="2826" w:name="_Toc117635718"/>
      <w:bookmarkStart w:id="2827" w:name="_Toc71025886"/>
      <w:bookmarkEnd w:id="2820"/>
      <w:bookmarkEnd w:id="2821"/>
      <w:proofErr w:type="spellStart"/>
      <w:r w:rsidRPr="00E22147">
        <w:rPr>
          <w:lang w:val="en-US"/>
        </w:rPr>
        <w:t>Ogólne</w:t>
      </w:r>
      <w:proofErr w:type="spellEnd"/>
      <w:r w:rsidRPr="00E22147">
        <w:rPr>
          <w:lang w:val="en-US"/>
        </w:rPr>
        <w:t xml:space="preserve"> </w:t>
      </w:r>
      <w:proofErr w:type="spellStart"/>
      <w:r w:rsidRPr="00E22147">
        <w:rPr>
          <w:lang w:val="en-US"/>
        </w:rPr>
        <w:t>wyniki</w:t>
      </w:r>
      <w:proofErr w:type="spellEnd"/>
      <w:r w:rsidRPr="00E22147">
        <w:rPr>
          <w:lang w:val="en-US"/>
        </w:rPr>
        <w:t xml:space="preserve"> </w:t>
      </w:r>
      <w:proofErr w:type="spellStart"/>
      <w:r w:rsidRPr="00E22147">
        <w:rPr>
          <w:lang w:val="en-US"/>
        </w:rPr>
        <w:t>odbioru</w:t>
      </w:r>
      <w:proofErr w:type="spellEnd"/>
      <w:r w:rsidRPr="00FD71A9">
        <w:rPr>
          <w:lang w:val="en-US"/>
        </w:rPr>
        <w:t xml:space="preserve"> (Global Conclusion of Receipt)</w:t>
      </w:r>
      <w:bookmarkEnd w:id="2822"/>
      <w:bookmarkEnd w:id="2823"/>
      <w:bookmarkEnd w:id="2824"/>
      <w:bookmarkEnd w:id="2825"/>
      <w:bookmarkEnd w:id="2826"/>
      <w:bookmarkEnd w:id="282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6"/>
        <w:gridCol w:w="8809"/>
      </w:tblGrid>
      <w:tr w:rsidR="00C11AAF" w14:paraId="23989007" w14:textId="77777777" w:rsidTr="00F23355">
        <w:trPr>
          <w:tblHeader/>
        </w:trPr>
        <w:tc>
          <w:tcPr>
            <w:tcW w:w="708" w:type="dxa"/>
          </w:tcPr>
          <w:p w14:paraId="2D3D53B6" w14:textId="77777777" w:rsidR="00C11AAF" w:rsidRDefault="00C11AAF" w:rsidP="00F23355">
            <w:pPr>
              <w:pStyle w:val="pqiTabHead"/>
            </w:pPr>
            <w:r>
              <w:t>Kod</w:t>
            </w:r>
          </w:p>
        </w:tc>
        <w:tc>
          <w:tcPr>
            <w:tcW w:w="8957" w:type="dxa"/>
          </w:tcPr>
          <w:p w14:paraId="24C13846" w14:textId="77777777" w:rsidR="00C11AAF" w:rsidRDefault="00C11AAF" w:rsidP="00F23355">
            <w:pPr>
              <w:pStyle w:val="pqiTabHead"/>
            </w:pPr>
            <w:r>
              <w:t>Opis</w:t>
            </w:r>
          </w:p>
        </w:tc>
      </w:tr>
      <w:tr w:rsidR="00C11AAF" w14:paraId="23A6EB65" w14:textId="77777777" w:rsidTr="00F23355">
        <w:tc>
          <w:tcPr>
            <w:tcW w:w="708" w:type="dxa"/>
          </w:tcPr>
          <w:p w14:paraId="2EDA11AB" w14:textId="77777777" w:rsidR="00C11AAF" w:rsidRDefault="00C11AAF" w:rsidP="00F23355">
            <w:pPr>
              <w:pStyle w:val="pqiTabBody"/>
            </w:pPr>
            <w:r>
              <w:t>1</w:t>
            </w:r>
          </w:p>
        </w:tc>
        <w:tc>
          <w:tcPr>
            <w:tcW w:w="8957" w:type="dxa"/>
          </w:tcPr>
          <w:p w14:paraId="7EE49EA4" w14:textId="77777777" w:rsidR="00C11AAF" w:rsidRPr="00691AD1" w:rsidRDefault="00C11AAF" w:rsidP="00F23355">
            <w:pPr>
              <w:pStyle w:val="pqiTabBody"/>
            </w:pPr>
            <w:r w:rsidRPr="00691AD1">
              <w:t>Odbiór bez zastrzeżeń</w:t>
            </w:r>
          </w:p>
        </w:tc>
      </w:tr>
      <w:tr w:rsidR="00C11AAF" w14:paraId="30769F78" w14:textId="77777777" w:rsidTr="00F23355">
        <w:tc>
          <w:tcPr>
            <w:tcW w:w="708" w:type="dxa"/>
          </w:tcPr>
          <w:p w14:paraId="55A1583C" w14:textId="77777777" w:rsidR="00C11AAF" w:rsidRDefault="00C11AAF" w:rsidP="00F23355">
            <w:pPr>
              <w:pStyle w:val="pqiTabBody"/>
            </w:pPr>
            <w:r>
              <w:t>2</w:t>
            </w:r>
          </w:p>
        </w:tc>
        <w:tc>
          <w:tcPr>
            <w:tcW w:w="8957" w:type="dxa"/>
          </w:tcPr>
          <w:p w14:paraId="29C2C7C5" w14:textId="77777777" w:rsidR="00C11AAF" w:rsidRPr="00691AD1" w:rsidRDefault="00C11AAF" w:rsidP="00F23355">
            <w:pPr>
              <w:pStyle w:val="pqiTabBody"/>
            </w:pPr>
            <w:r w:rsidRPr="00691AD1">
              <w:t>Odbiór z zastrzeżeniami</w:t>
            </w:r>
          </w:p>
        </w:tc>
      </w:tr>
      <w:tr w:rsidR="00C11AAF" w14:paraId="6FD21206" w14:textId="77777777" w:rsidTr="00F23355">
        <w:tc>
          <w:tcPr>
            <w:tcW w:w="708" w:type="dxa"/>
          </w:tcPr>
          <w:p w14:paraId="51D07C55" w14:textId="77777777" w:rsidR="00C11AAF" w:rsidRDefault="00C11AAF" w:rsidP="00F23355">
            <w:pPr>
              <w:pStyle w:val="pqiTabBody"/>
            </w:pPr>
            <w:r>
              <w:t>3</w:t>
            </w:r>
          </w:p>
        </w:tc>
        <w:tc>
          <w:tcPr>
            <w:tcW w:w="8957" w:type="dxa"/>
          </w:tcPr>
          <w:p w14:paraId="463EBC7E" w14:textId="77777777" w:rsidR="00C11AAF" w:rsidRPr="00691AD1" w:rsidRDefault="00C11AAF" w:rsidP="00F23355">
            <w:pPr>
              <w:pStyle w:val="pqiTabBody"/>
            </w:pPr>
            <w:r w:rsidRPr="00691AD1">
              <w:t>Odmowa odbioru</w:t>
            </w:r>
          </w:p>
        </w:tc>
      </w:tr>
      <w:tr w:rsidR="00C11AAF" w14:paraId="081375BA" w14:textId="77777777" w:rsidTr="00F23355">
        <w:tc>
          <w:tcPr>
            <w:tcW w:w="708" w:type="dxa"/>
          </w:tcPr>
          <w:p w14:paraId="690A71BB" w14:textId="77777777" w:rsidR="00C11AAF" w:rsidRDefault="00C11AAF" w:rsidP="00F23355">
            <w:pPr>
              <w:pStyle w:val="pqiTabBody"/>
            </w:pPr>
            <w:r>
              <w:t>4</w:t>
            </w:r>
          </w:p>
        </w:tc>
        <w:tc>
          <w:tcPr>
            <w:tcW w:w="8957" w:type="dxa"/>
          </w:tcPr>
          <w:p w14:paraId="50B9EF05" w14:textId="77777777" w:rsidR="00C11AAF" w:rsidRPr="00691AD1" w:rsidRDefault="00C11AAF" w:rsidP="00F23355">
            <w:pPr>
              <w:pStyle w:val="pqiTabBody"/>
            </w:pPr>
            <w:r w:rsidRPr="00691AD1">
              <w:t>Odmowa przyjęcia części przesyłki</w:t>
            </w:r>
          </w:p>
        </w:tc>
      </w:tr>
      <w:tr w:rsidR="00C11AAF" w14:paraId="28FB8391" w14:textId="77777777" w:rsidTr="00F23355">
        <w:tc>
          <w:tcPr>
            <w:tcW w:w="708" w:type="dxa"/>
          </w:tcPr>
          <w:p w14:paraId="6D980B0D" w14:textId="77777777" w:rsidR="00C11AAF" w:rsidRDefault="00C11AAF" w:rsidP="00F23355">
            <w:pPr>
              <w:pStyle w:val="pqiTabBody"/>
            </w:pPr>
            <w:r>
              <w:t>21</w:t>
            </w:r>
          </w:p>
        </w:tc>
        <w:tc>
          <w:tcPr>
            <w:tcW w:w="8957" w:type="dxa"/>
          </w:tcPr>
          <w:p w14:paraId="7CECF18C" w14:textId="77777777" w:rsidR="00C11AAF" w:rsidRPr="00691AD1" w:rsidRDefault="00C11AAF" w:rsidP="00F23355">
            <w:pPr>
              <w:pStyle w:val="pqiTabBody"/>
            </w:pPr>
            <w:r w:rsidRPr="00691AD1">
              <w:t>Zgoda na wyprowadzenie bez zastrzeżeń</w:t>
            </w:r>
          </w:p>
        </w:tc>
      </w:tr>
      <w:tr w:rsidR="00C11AAF" w14:paraId="32F701A3" w14:textId="77777777" w:rsidTr="00F23355">
        <w:tc>
          <w:tcPr>
            <w:tcW w:w="708" w:type="dxa"/>
          </w:tcPr>
          <w:p w14:paraId="53F32751" w14:textId="77777777" w:rsidR="00C11AAF" w:rsidRDefault="00C11AAF" w:rsidP="00F23355">
            <w:pPr>
              <w:pStyle w:val="pqiTabBody"/>
            </w:pPr>
            <w:r>
              <w:t>22</w:t>
            </w:r>
          </w:p>
        </w:tc>
        <w:tc>
          <w:tcPr>
            <w:tcW w:w="8957" w:type="dxa"/>
          </w:tcPr>
          <w:p w14:paraId="32383FDE" w14:textId="77777777" w:rsidR="00C11AAF" w:rsidRPr="00691AD1" w:rsidRDefault="00C11AAF" w:rsidP="00F23355">
            <w:pPr>
              <w:pStyle w:val="pqiTabBody"/>
            </w:pPr>
            <w:r w:rsidRPr="00691AD1">
              <w:t>Zgoda na wyprowadzenie z zastrzeżeniami</w:t>
            </w:r>
          </w:p>
        </w:tc>
      </w:tr>
      <w:tr w:rsidR="00C11AAF" w14:paraId="6AC98B72" w14:textId="77777777" w:rsidTr="00F23355">
        <w:tc>
          <w:tcPr>
            <w:tcW w:w="708" w:type="dxa"/>
          </w:tcPr>
          <w:p w14:paraId="4906A9D3" w14:textId="77777777" w:rsidR="00C11AAF" w:rsidRDefault="00C11AAF" w:rsidP="00F23355">
            <w:pPr>
              <w:pStyle w:val="pqiTabBody"/>
            </w:pPr>
            <w:r>
              <w:t>23</w:t>
            </w:r>
          </w:p>
        </w:tc>
        <w:tc>
          <w:tcPr>
            <w:tcW w:w="8957" w:type="dxa"/>
          </w:tcPr>
          <w:p w14:paraId="1FADD4CD" w14:textId="77777777" w:rsidR="00C11AAF" w:rsidRPr="00691AD1" w:rsidRDefault="00C11AAF" w:rsidP="00F23355">
            <w:pPr>
              <w:pStyle w:val="pqiTabBody"/>
            </w:pPr>
            <w:r w:rsidRPr="00691AD1">
              <w:t>Odmowa wyprowadzenia</w:t>
            </w:r>
          </w:p>
        </w:tc>
      </w:tr>
    </w:tbl>
    <w:p w14:paraId="50F77F7C" w14:textId="77777777" w:rsidR="00C11AAF" w:rsidRDefault="00C11AAF" w:rsidP="00C11AAF">
      <w:pPr>
        <w:pStyle w:val="pqiChpHeadNum2"/>
      </w:pPr>
      <w:bookmarkStart w:id="2828" w:name="_Toc264320259"/>
      <w:bookmarkStart w:id="2829" w:name="_Toc266477404"/>
      <w:bookmarkStart w:id="2830" w:name="_Ref267832158"/>
      <w:bookmarkStart w:id="2831" w:name="_Toc379453982"/>
      <w:bookmarkStart w:id="2832" w:name="_Toc117635719"/>
      <w:bookmarkStart w:id="2833" w:name="_Toc71025887"/>
      <w:r>
        <w:t>Organizacja przewozu (T</w:t>
      </w:r>
      <w:r w:rsidRPr="00F963E2">
        <w:t xml:space="preserve">ransport </w:t>
      </w:r>
      <w:proofErr w:type="spellStart"/>
      <w:r w:rsidRPr="00F963E2">
        <w:t>Arrangement</w:t>
      </w:r>
      <w:proofErr w:type="spellEnd"/>
      <w:r>
        <w:t>)</w:t>
      </w:r>
      <w:bookmarkEnd w:id="2828"/>
      <w:bookmarkEnd w:id="2829"/>
      <w:bookmarkEnd w:id="2830"/>
      <w:bookmarkEnd w:id="2831"/>
      <w:bookmarkEnd w:id="2832"/>
      <w:bookmarkEnd w:id="283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6"/>
        <w:gridCol w:w="8809"/>
      </w:tblGrid>
      <w:tr w:rsidR="00C11AAF" w14:paraId="098EA366" w14:textId="77777777" w:rsidTr="00F23355">
        <w:trPr>
          <w:tblHeader/>
        </w:trPr>
        <w:tc>
          <w:tcPr>
            <w:tcW w:w="708" w:type="dxa"/>
          </w:tcPr>
          <w:p w14:paraId="41E2A79E" w14:textId="77777777" w:rsidR="00C11AAF" w:rsidRDefault="00C11AAF" w:rsidP="00F23355">
            <w:pPr>
              <w:pStyle w:val="pqiTabHead"/>
            </w:pPr>
            <w:r>
              <w:t>Kod</w:t>
            </w:r>
          </w:p>
        </w:tc>
        <w:tc>
          <w:tcPr>
            <w:tcW w:w="8957" w:type="dxa"/>
          </w:tcPr>
          <w:p w14:paraId="2F451DA2" w14:textId="77777777" w:rsidR="00C11AAF" w:rsidRDefault="00C11AAF" w:rsidP="00F23355">
            <w:pPr>
              <w:pStyle w:val="pqiTabHead"/>
            </w:pPr>
            <w:r>
              <w:t>Opis</w:t>
            </w:r>
          </w:p>
        </w:tc>
      </w:tr>
      <w:tr w:rsidR="00C11AAF" w14:paraId="0E618307" w14:textId="77777777" w:rsidTr="00F23355">
        <w:tc>
          <w:tcPr>
            <w:tcW w:w="708" w:type="dxa"/>
          </w:tcPr>
          <w:p w14:paraId="401F47D6" w14:textId="77777777" w:rsidR="00C11AAF" w:rsidRDefault="00C11AAF" w:rsidP="00F23355">
            <w:pPr>
              <w:pStyle w:val="pqiTabBody"/>
            </w:pPr>
            <w:r>
              <w:t>1</w:t>
            </w:r>
          </w:p>
        </w:tc>
        <w:tc>
          <w:tcPr>
            <w:tcW w:w="8957" w:type="dxa"/>
          </w:tcPr>
          <w:p w14:paraId="0B13B709" w14:textId="77777777" w:rsidR="00C11AAF" w:rsidRPr="00F963E2" w:rsidRDefault="00C11AAF" w:rsidP="00F23355">
            <w:pPr>
              <w:pStyle w:val="pqiTabBody"/>
            </w:pPr>
            <w:r w:rsidRPr="00F963E2">
              <w:t>Wysyłający</w:t>
            </w:r>
          </w:p>
        </w:tc>
      </w:tr>
      <w:tr w:rsidR="00C11AAF" w14:paraId="56C75D8E" w14:textId="77777777" w:rsidTr="00F23355">
        <w:tc>
          <w:tcPr>
            <w:tcW w:w="708" w:type="dxa"/>
          </w:tcPr>
          <w:p w14:paraId="4DEC6435" w14:textId="77777777" w:rsidR="00C11AAF" w:rsidRDefault="00C11AAF" w:rsidP="00F23355">
            <w:pPr>
              <w:pStyle w:val="pqiTabBody"/>
            </w:pPr>
            <w:r>
              <w:t>2</w:t>
            </w:r>
          </w:p>
        </w:tc>
        <w:tc>
          <w:tcPr>
            <w:tcW w:w="8957" w:type="dxa"/>
          </w:tcPr>
          <w:p w14:paraId="00CD15BB" w14:textId="77777777" w:rsidR="00C11AAF" w:rsidRPr="00F963E2" w:rsidRDefault="00C11AAF" w:rsidP="00F23355">
            <w:pPr>
              <w:pStyle w:val="pqiTabBody"/>
            </w:pPr>
            <w:r w:rsidRPr="00F963E2">
              <w:t>Odbierający</w:t>
            </w:r>
          </w:p>
        </w:tc>
      </w:tr>
      <w:tr w:rsidR="00C11AAF" w14:paraId="437BFC61" w14:textId="77777777" w:rsidTr="00F23355">
        <w:tc>
          <w:tcPr>
            <w:tcW w:w="708" w:type="dxa"/>
          </w:tcPr>
          <w:p w14:paraId="395CFA63" w14:textId="77777777" w:rsidR="00C11AAF" w:rsidRDefault="00C11AAF" w:rsidP="00F23355">
            <w:pPr>
              <w:pStyle w:val="pqiTabBody"/>
            </w:pPr>
            <w:r>
              <w:lastRenderedPageBreak/>
              <w:t>3</w:t>
            </w:r>
          </w:p>
        </w:tc>
        <w:tc>
          <w:tcPr>
            <w:tcW w:w="8957" w:type="dxa"/>
          </w:tcPr>
          <w:p w14:paraId="3EFE7930" w14:textId="77777777" w:rsidR="00C11AAF" w:rsidRPr="00F963E2" w:rsidRDefault="00C11AAF" w:rsidP="00F23355">
            <w:pPr>
              <w:pStyle w:val="pqiTabBody"/>
            </w:pPr>
            <w:r w:rsidRPr="00F963E2">
              <w:t>Właściciel wyrobów</w:t>
            </w:r>
          </w:p>
        </w:tc>
      </w:tr>
      <w:tr w:rsidR="00C11AAF" w14:paraId="6AD56A71" w14:textId="77777777" w:rsidTr="00F23355">
        <w:tc>
          <w:tcPr>
            <w:tcW w:w="708" w:type="dxa"/>
          </w:tcPr>
          <w:p w14:paraId="068DFC32" w14:textId="77777777" w:rsidR="00C11AAF" w:rsidRDefault="00C11AAF" w:rsidP="00F23355">
            <w:pPr>
              <w:pStyle w:val="pqiTabBody"/>
            </w:pPr>
            <w:r>
              <w:t>4</w:t>
            </w:r>
          </w:p>
        </w:tc>
        <w:tc>
          <w:tcPr>
            <w:tcW w:w="8957" w:type="dxa"/>
          </w:tcPr>
          <w:p w14:paraId="1010AD4F" w14:textId="77777777" w:rsidR="00C11AAF" w:rsidRPr="00F963E2" w:rsidRDefault="00C11AAF" w:rsidP="00F23355">
            <w:pPr>
              <w:pStyle w:val="pqiTabBody"/>
            </w:pPr>
            <w:r w:rsidRPr="00F963E2">
              <w:t>Inne</w:t>
            </w:r>
          </w:p>
        </w:tc>
      </w:tr>
    </w:tbl>
    <w:p w14:paraId="5CC96474" w14:textId="3404172F" w:rsidR="002431E0" w:rsidRDefault="002431E0" w:rsidP="00C11AAF">
      <w:pPr>
        <w:pStyle w:val="pqiChpHeadNum2"/>
        <w:rPr>
          <w:ins w:id="2834" w:author="Jurkowska Monika" w:date="2022-11-14T21:27:00Z"/>
        </w:rPr>
      </w:pPr>
      <w:bookmarkStart w:id="2835" w:name="_Toc117635720"/>
      <w:bookmarkStart w:id="2836" w:name="_Toc264320264"/>
      <w:bookmarkStart w:id="2837" w:name="_Toc266477409"/>
      <w:bookmarkStart w:id="2838" w:name="_Ref267830819"/>
      <w:bookmarkStart w:id="2839" w:name="_Ref267947809"/>
      <w:bookmarkStart w:id="2840" w:name="_Ref269995983"/>
      <w:bookmarkStart w:id="2841" w:name="_Ref269995988"/>
      <w:bookmarkStart w:id="2842" w:name="_Toc379453983"/>
      <w:ins w:id="2843" w:author="Jurkowska Monika" w:date="2022-11-14T21:27:00Z">
        <w:r>
          <w:t>Maksymalny czas przewozu dla danego kodu transportu</w:t>
        </w:r>
        <w:bookmarkEnd w:id="2835"/>
      </w:ins>
    </w:p>
    <w:tbl>
      <w:tblPr>
        <w:tblStyle w:val="Tabela-Siatka"/>
        <w:tblW w:w="0" w:type="auto"/>
        <w:tblLook w:val="04A0" w:firstRow="1" w:lastRow="0" w:firstColumn="1" w:lastColumn="0" w:noHBand="0" w:noVBand="1"/>
      </w:tblPr>
      <w:tblGrid>
        <w:gridCol w:w="2689"/>
        <w:gridCol w:w="6826"/>
      </w:tblGrid>
      <w:tr w:rsidR="002431E0" w14:paraId="2D0CC20D" w14:textId="77777777" w:rsidTr="002431E0">
        <w:trPr>
          <w:trHeight w:val="340"/>
          <w:ins w:id="2844" w:author="Jurkowska Monika" w:date="2022-11-14T21:27:00Z"/>
        </w:trPr>
        <w:tc>
          <w:tcPr>
            <w:tcW w:w="2689" w:type="dxa"/>
          </w:tcPr>
          <w:p w14:paraId="34290BC3" w14:textId="2871A4C9" w:rsidR="002431E0" w:rsidRPr="002431E0" w:rsidRDefault="002431E0" w:rsidP="002431E0">
            <w:pPr>
              <w:pStyle w:val="pqiText"/>
              <w:rPr>
                <w:ins w:id="2845" w:author="Jurkowska Monika" w:date="2022-11-14T21:27:00Z"/>
                <w:b/>
                <w:bCs/>
                <w:sz w:val="20"/>
              </w:rPr>
            </w:pPr>
            <w:ins w:id="2846" w:author="Jurkowska Monika" w:date="2022-11-14T21:27:00Z">
              <w:r w:rsidRPr="002431E0">
                <w:rPr>
                  <w:b/>
                  <w:bCs/>
                  <w:sz w:val="20"/>
                </w:rPr>
                <w:t>Kod rodzaju transportu</w:t>
              </w:r>
            </w:ins>
          </w:p>
        </w:tc>
        <w:tc>
          <w:tcPr>
            <w:tcW w:w="6826" w:type="dxa"/>
          </w:tcPr>
          <w:p w14:paraId="25B50851" w14:textId="6403F9AB" w:rsidR="002431E0" w:rsidRPr="002431E0" w:rsidRDefault="002431E0" w:rsidP="002431E0">
            <w:pPr>
              <w:pStyle w:val="pqiText"/>
              <w:rPr>
                <w:ins w:id="2847" w:author="Jurkowska Monika" w:date="2022-11-14T21:27:00Z"/>
                <w:b/>
                <w:bCs/>
                <w:sz w:val="20"/>
              </w:rPr>
            </w:pPr>
            <w:ins w:id="2848" w:author="Jurkowska Monika" w:date="2022-11-14T21:27:00Z">
              <w:r w:rsidRPr="002431E0">
                <w:rPr>
                  <w:b/>
                  <w:bCs/>
                  <w:sz w:val="20"/>
                </w:rPr>
                <w:t>Maksymalny czas przewozu</w:t>
              </w:r>
            </w:ins>
          </w:p>
        </w:tc>
      </w:tr>
      <w:tr w:rsidR="002431E0" w14:paraId="637B96A0" w14:textId="77777777" w:rsidTr="002431E0">
        <w:trPr>
          <w:trHeight w:val="340"/>
          <w:ins w:id="2849" w:author="Jurkowska Monika" w:date="2022-11-14T21:27:00Z"/>
        </w:trPr>
        <w:tc>
          <w:tcPr>
            <w:tcW w:w="2689" w:type="dxa"/>
          </w:tcPr>
          <w:p w14:paraId="5D7D3028" w14:textId="50F0D6E4" w:rsidR="002431E0" w:rsidRPr="002431E0" w:rsidRDefault="002431E0" w:rsidP="002431E0">
            <w:pPr>
              <w:pStyle w:val="pqiText"/>
              <w:rPr>
                <w:ins w:id="2850" w:author="Jurkowska Monika" w:date="2022-11-14T21:27:00Z"/>
                <w:sz w:val="20"/>
              </w:rPr>
            </w:pPr>
            <w:ins w:id="2851" w:author="Jurkowska Monika" w:date="2022-11-14T21:27:00Z">
              <w:r>
                <w:rPr>
                  <w:sz w:val="20"/>
                </w:rPr>
                <w:t>0</w:t>
              </w:r>
            </w:ins>
          </w:p>
        </w:tc>
        <w:tc>
          <w:tcPr>
            <w:tcW w:w="6826" w:type="dxa"/>
          </w:tcPr>
          <w:p w14:paraId="26AD5AA8" w14:textId="5DB511C9" w:rsidR="002431E0" w:rsidRPr="002431E0" w:rsidRDefault="002431E0" w:rsidP="002431E0">
            <w:pPr>
              <w:pStyle w:val="pqiText"/>
              <w:rPr>
                <w:ins w:id="2852" w:author="Jurkowska Monika" w:date="2022-11-14T21:27:00Z"/>
                <w:sz w:val="20"/>
              </w:rPr>
            </w:pPr>
            <w:ins w:id="2853" w:author="Jurkowska Monika" w:date="2022-11-14T21:27:00Z">
              <w:r>
                <w:rPr>
                  <w:sz w:val="20"/>
                </w:rPr>
                <w:t>D45</w:t>
              </w:r>
            </w:ins>
          </w:p>
        </w:tc>
      </w:tr>
      <w:tr w:rsidR="002431E0" w14:paraId="6097E34A" w14:textId="77777777" w:rsidTr="002431E0">
        <w:trPr>
          <w:trHeight w:val="340"/>
          <w:ins w:id="2854" w:author="Jurkowska Monika" w:date="2022-11-14T21:27:00Z"/>
        </w:trPr>
        <w:tc>
          <w:tcPr>
            <w:tcW w:w="2689" w:type="dxa"/>
          </w:tcPr>
          <w:p w14:paraId="174E6FCA" w14:textId="30E15701" w:rsidR="002431E0" w:rsidRPr="002431E0" w:rsidRDefault="002431E0" w:rsidP="002431E0">
            <w:pPr>
              <w:pStyle w:val="pqiText"/>
              <w:rPr>
                <w:ins w:id="2855" w:author="Jurkowska Monika" w:date="2022-11-14T21:27:00Z"/>
                <w:sz w:val="20"/>
              </w:rPr>
            </w:pPr>
            <w:ins w:id="2856" w:author="Jurkowska Monika" w:date="2022-11-14T21:27:00Z">
              <w:r>
                <w:rPr>
                  <w:sz w:val="20"/>
                </w:rPr>
                <w:t>1</w:t>
              </w:r>
            </w:ins>
          </w:p>
        </w:tc>
        <w:tc>
          <w:tcPr>
            <w:tcW w:w="6826" w:type="dxa"/>
          </w:tcPr>
          <w:p w14:paraId="37234EEE" w14:textId="5C1CE47D" w:rsidR="002431E0" w:rsidRPr="002431E0" w:rsidRDefault="002431E0" w:rsidP="002431E0">
            <w:pPr>
              <w:pStyle w:val="pqiText"/>
              <w:rPr>
                <w:ins w:id="2857" w:author="Jurkowska Monika" w:date="2022-11-14T21:27:00Z"/>
                <w:sz w:val="20"/>
              </w:rPr>
            </w:pPr>
            <w:ins w:id="2858" w:author="Jurkowska Monika" w:date="2022-11-14T21:27:00Z">
              <w:r>
                <w:rPr>
                  <w:sz w:val="20"/>
                </w:rPr>
                <w:t>D45</w:t>
              </w:r>
            </w:ins>
          </w:p>
        </w:tc>
      </w:tr>
      <w:tr w:rsidR="002431E0" w14:paraId="70ED3F6F" w14:textId="77777777" w:rsidTr="002431E0">
        <w:trPr>
          <w:trHeight w:val="340"/>
          <w:ins w:id="2859" w:author="Jurkowska Monika" w:date="2022-11-14T21:27:00Z"/>
        </w:trPr>
        <w:tc>
          <w:tcPr>
            <w:tcW w:w="2689" w:type="dxa"/>
          </w:tcPr>
          <w:p w14:paraId="3DF77E20" w14:textId="4FD38612" w:rsidR="002431E0" w:rsidRPr="002431E0" w:rsidRDefault="002431E0" w:rsidP="002431E0">
            <w:pPr>
              <w:pStyle w:val="pqiText"/>
              <w:rPr>
                <w:ins w:id="2860" w:author="Jurkowska Monika" w:date="2022-11-14T21:27:00Z"/>
                <w:sz w:val="20"/>
              </w:rPr>
            </w:pPr>
            <w:ins w:id="2861" w:author="Jurkowska Monika" w:date="2022-11-14T21:27:00Z">
              <w:r>
                <w:rPr>
                  <w:sz w:val="20"/>
                </w:rPr>
                <w:t>2</w:t>
              </w:r>
            </w:ins>
          </w:p>
        </w:tc>
        <w:tc>
          <w:tcPr>
            <w:tcW w:w="6826" w:type="dxa"/>
          </w:tcPr>
          <w:p w14:paraId="5AAE6F36" w14:textId="5E53DA20" w:rsidR="002431E0" w:rsidRPr="002431E0" w:rsidRDefault="002431E0" w:rsidP="002431E0">
            <w:pPr>
              <w:pStyle w:val="pqiText"/>
              <w:rPr>
                <w:ins w:id="2862" w:author="Jurkowska Monika" w:date="2022-11-14T21:27:00Z"/>
                <w:sz w:val="20"/>
              </w:rPr>
            </w:pPr>
            <w:ins w:id="2863" w:author="Jurkowska Monika" w:date="2022-11-14T21:27:00Z">
              <w:r>
                <w:rPr>
                  <w:sz w:val="20"/>
                </w:rPr>
                <w:t>D35</w:t>
              </w:r>
            </w:ins>
          </w:p>
        </w:tc>
      </w:tr>
      <w:tr w:rsidR="002431E0" w14:paraId="73C3DC2B" w14:textId="77777777" w:rsidTr="002431E0">
        <w:trPr>
          <w:trHeight w:val="340"/>
          <w:ins w:id="2864" w:author="Jurkowska Monika" w:date="2022-11-14T21:27:00Z"/>
        </w:trPr>
        <w:tc>
          <w:tcPr>
            <w:tcW w:w="2689" w:type="dxa"/>
          </w:tcPr>
          <w:p w14:paraId="58A776D7" w14:textId="00CB5009" w:rsidR="002431E0" w:rsidRPr="002431E0" w:rsidRDefault="002431E0" w:rsidP="002431E0">
            <w:pPr>
              <w:pStyle w:val="pqiText"/>
              <w:rPr>
                <w:ins w:id="2865" w:author="Jurkowska Monika" w:date="2022-11-14T21:27:00Z"/>
                <w:sz w:val="20"/>
              </w:rPr>
            </w:pPr>
            <w:ins w:id="2866" w:author="Jurkowska Monika" w:date="2022-11-14T21:27:00Z">
              <w:r>
                <w:rPr>
                  <w:sz w:val="20"/>
                </w:rPr>
                <w:t>3</w:t>
              </w:r>
            </w:ins>
          </w:p>
        </w:tc>
        <w:tc>
          <w:tcPr>
            <w:tcW w:w="6826" w:type="dxa"/>
          </w:tcPr>
          <w:p w14:paraId="2B86F724" w14:textId="4ECC924A" w:rsidR="002431E0" w:rsidRPr="002431E0" w:rsidRDefault="002431E0" w:rsidP="002431E0">
            <w:pPr>
              <w:pStyle w:val="pqiText"/>
              <w:rPr>
                <w:ins w:id="2867" w:author="Jurkowska Monika" w:date="2022-11-14T21:27:00Z"/>
                <w:sz w:val="20"/>
              </w:rPr>
            </w:pPr>
            <w:ins w:id="2868" w:author="Jurkowska Monika" w:date="2022-11-14T21:27:00Z">
              <w:r>
                <w:rPr>
                  <w:sz w:val="20"/>
                </w:rPr>
                <w:t>D35</w:t>
              </w:r>
            </w:ins>
          </w:p>
        </w:tc>
      </w:tr>
      <w:tr w:rsidR="002431E0" w14:paraId="179C3491" w14:textId="77777777" w:rsidTr="002431E0">
        <w:trPr>
          <w:trHeight w:val="340"/>
          <w:ins w:id="2869" w:author="Jurkowska Monika" w:date="2022-11-14T21:27:00Z"/>
        </w:trPr>
        <w:tc>
          <w:tcPr>
            <w:tcW w:w="2689" w:type="dxa"/>
          </w:tcPr>
          <w:p w14:paraId="3BE25163" w14:textId="6C15459F" w:rsidR="002431E0" w:rsidRPr="002431E0" w:rsidRDefault="002431E0" w:rsidP="002431E0">
            <w:pPr>
              <w:pStyle w:val="pqiText"/>
              <w:rPr>
                <w:ins w:id="2870" w:author="Jurkowska Monika" w:date="2022-11-14T21:27:00Z"/>
                <w:sz w:val="20"/>
              </w:rPr>
            </w:pPr>
            <w:ins w:id="2871" w:author="Jurkowska Monika" w:date="2022-11-14T21:27:00Z">
              <w:r>
                <w:rPr>
                  <w:sz w:val="20"/>
                </w:rPr>
                <w:t>4</w:t>
              </w:r>
            </w:ins>
          </w:p>
        </w:tc>
        <w:tc>
          <w:tcPr>
            <w:tcW w:w="6826" w:type="dxa"/>
          </w:tcPr>
          <w:p w14:paraId="74590EDD" w14:textId="0B2CBF73" w:rsidR="002431E0" w:rsidRPr="002431E0" w:rsidRDefault="002431E0" w:rsidP="002431E0">
            <w:pPr>
              <w:pStyle w:val="pqiText"/>
              <w:rPr>
                <w:ins w:id="2872" w:author="Jurkowska Monika" w:date="2022-11-14T21:27:00Z"/>
                <w:sz w:val="20"/>
              </w:rPr>
            </w:pPr>
            <w:ins w:id="2873" w:author="Jurkowska Monika" w:date="2022-11-14T21:27:00Z">
              <w:r>
                <w:rPr>
                  <w:sz w:val="20"/>
                </w:rPr>
                <w:t>D20</w:t>
              </w:r>
            </w:ins>
          </w:p>
        </w:tc>
      </w:tr>
      <w:tr w:rsidR="002431E0" w14:paraId="778F3A3E" w14:textId="77777777" w:rsidTr="002431E0">
        <w:trPr>
          <w:trHeight w:val="340"/>
          <w:ins w:id="2874" w:author="Jurkowska Monika" w:date="2022-11-14T21:27:00Z"/>
        </w:trPr>
        <w:tc>
          <w:tcPr>
            <w:tcW w:w="2689" w:type="dxa"/>
          </w:tcPr>
          <w:p w14:paraId="5E9950F3" w14:textId="075C7A5C" w:rsidR="002431E0" w:rsidRPr="002431E0" w:rsidRDefault="002431E0" w:rsidP="002431E0">
            <w:pPr>
              <w:pStyle w:val="pqiText"/>
              <w:rPr>
                <w:ins w:id="2875" w:author="Jurkowska Monika" w:date="2022-11-14T21:27:00Z"/>
                <w:sz w:val="20"/>
              </w:rPr>
            </w:pPr>
            <w:ins w:id="2876" w:author="Jurkowska Monika" w:date="2022-11-14T21:27:00Z">
              <w:r>
                <w:rPr>
                  <w:sz w:val="20"/>
                </w:rPr>
                <w:t>5</w:t>
              </w:r>
            </w:ins>
          </w:p>
        </w:tc>
        <w:tc>
          <w:tcPr>
            <w:tcW w:w="6826" w:type="dxa"/>
          </w:tcPr>
          <w:p w14:paraId="3AC375E9" w14:textId="66D774DD" w:rsidR="002431E0" w:rsidRPr="002431E0" w:rsidRDefault="002431E0" w:rsidP="002431E0">
            <w:pPr>
              <w:pStyle w:val="pqiText"/>
              <w:rPr>
                <w:ins w:id="2877" w:author="Jurkowska Monika" w:date="2022-11-14T21:27:00Z"/>
                <w:sz w:val="20"/>
              </w:rPr>
            </w:pPr>
            <w:ins w:id="2878" w:author="Jurkowska Monika" w:date="2022-11-14T21:27:00Z">
              <w:r>
                <w:rPr>
                  <w:sz w:val="20"/>
                </w:rPr>
                <w:t>D30</w:t>
              </w:r>
            </w:ins>
          </w:p>
        </w:tc>
      </w:tr>
      <w:tr w:rsidR="002431E0" w14:paraId="40BF789B" w14:textId="77777777" w:rsidTr="002431E0">
        <w:trPr>
          <w:trHeight w:val="340"/>
          <w:ins w:id="2879" w:author="Jurkowska Monika" w:date="2022-11-14T21:27:00Z"/>
        </w:trPr>
        <w:tc>
          <w:tcPr>
            <w:tcW w:w="2689" w:type="dxa"/>
          </w:tcPr>
          <w:p w14:paraId="4CBA4B1E" w14:textId="3FBCF4DC" w:rsidR="002431E0" w:rsidRPr="002431E0" w:rsidRDefault="002431E0" w:rsidP="002431E0">
            <w:pPr>
              <w:pStyle w:val="pqiText"/>
              <w:rPr>
                <w:ins w:id="2880" w:author="Jurkowska Monika" w:date="2022-11-14T21:27:00Z"/>
                <w:sz w:val="20"/>
              </w:rPr>
            </w:pPr>
            <w:ins w:id="2881" w:author="Jurkowska Monika" w:date="2022-11-14T21:27:00Z">
              <w:r>
                <w:rPr>
                  <w:sz w:val="20"/>
                </w:rPr>
                <w:t>7</w:t>
              </w:r>
            </w:ins>
          </w:p>
        </w:tc>
        <w:tc>
          <w:tcPr>
            <w:tcW w:w="6826" w:type="dxa"/>
          </w:tcPr>
          <w:p w14:paraId="21E09BA3" w14:textId="61AC6A60" w:rsidR="002431E0" w:rsidRPr="002431E0" w:rsidRDefault="002431E0" w:rsidP="002431E0">
            <w:pPr>
              <w:pStyle w:val="pqiText"/>
              <w:rPr>
                <w:ins w:id="2882" w:author="Jurkowska Monika" w:date="2022-11-14T21:27:00Z"/>
                <w:sz w:val="20"/>
              </w:rPr>
            </w:pPr>
            <w:ins w:id="2883" w:author="Jurkowska Monika" w:date="2022-11-14T21:27:00Z">
              <w:r>
                <w:rPr>
                  <w:sz w:val="20"/>
                </w:rPr>
                <w:t>D15</w:t>
              </w:r>
            </w:ins>
          </w:p>
        </w:tc>
      </w:tr>
      <w:tr w:rsidR="002431E0" w14:paraId="2CC71957" w14:textId="77777777" w:rsidTr="002431E0">
        <w:trPr>
          <w:trHeight w:val="340"/>
          <w:ins w:id="2884" w:author="Jurkowska Monika" w:date="2022-11-14T21:27:00Z"/>
        </w:trPr>
        <w:tc>
          <w:tcPr>
            <w:tcW w:w="2689" w:type="dxa"/>
          </w:tcPr>
          <w:p w14:paraId="32F171A8" w14:textId="3137D5D9" w:rsidR="002431E0" w:rsidRDefault="002431E0" w:rsidP="002431E0">
            <w:pPr>
              <w:pStyle w:val="pqiText"/>
              <w:rPr>
                <w:ins w:id="2885" w:author="Jurkowska Monika" w:date="2022-11-14T21:27:00Z"/>
                <w:sz w:val="20"/>
              </w:rPr>
            </w:pPr>
            <w:ins w:id="2886" w:author="Jurkowska Monika" w:date="2022-11-14T21:27:00Z">
              <w:r>
                <w:rPr>
                  <w:sz w:val="20"/>
                </w:rPr>
                <w:t>8</w:t>
              </w:r>
            </w:ins>
          </w:p>
        </w:tc>
        <w:tc>
          <w:tcPr>
            <w:tcW w:w="6826" w:type="dxa"/>
          </w:tcPr>
          <w:p w14:paraId="73A219DD" w14:textId="774F6F0F" w:rsidR="002431E0" w:rsidRPr="002431E0" w:rsidRDefault="002431E0" w:rsidP="002431E0">
            <w:pPr>
              <w:pStyle w:val="pqiText"/>
              <w:rPr>
                <w:ins w:id="2887" w:author="Jurkowska Monika" w:date="2022-11-14T21:27:00Z"/>
                <w:sz w:val="20"/>
              </w:rPr>
            </w:pPr>
            <w:ins w:id="2888" w:author="Jurkowska Monika" w:date="2022-11-14T21:27:00Z">
              <w:r>
                <w:rPr>
                  <w:sz w:val="20"/>
                </w:rPr>
                <w:t>D35</w:t>
              </w:r>
            </w:ins>
          </w:p>
        </w:tc>
      </w:tr>
    </w:tbl>
    <w:p w14:paraId="1BFA42EA" w14:textId="77777777" w:rsidR="002431E0" w:rsidRPr="002431E0" w:rsidRDefault="002431E0" w:rsidP="002431E0">
      <w:pPr>
        <w:pStyle w:val="pqiText"/>
        <w:rPr>
          <w:ins w:id="2889" w:author="Jurkowska Monika" w:date="2022-11-14T21:27:00Z"/>
        </w:rPr>
      </w:pPr>
    </w:p>
    <w:p w14:paraId="18615A7A" w14:textId="107E6A87" w:rsidR="00C11AAF" w:rsidRPr="000C20AF" w:rsidRDefault="00C11AAF" w:rsidP="00C11AAF">
      <w:pPr>
        <w:pStyle w:val="pqiChpHeadNum2"/>
      </w:pPr>
      <w:bookmarkStart w:id="2890" w:name="_Toc117635721"/>
      <w:bookmarkStart w:id="2891" w:name="_Toc71025888"/>
      <w:r>
        <w:t>Wartości logiczne (</w:t>
      </w:r>
      <w:proofErr w:type="spellStart"/>
      <w:r>
        <w:t>F</w:t>
      </w:r>
      <w:r w:rsidRPr="001B5EE4">
        <w:t>lag</w:t>
      </w:r>
      <w:r>
        <w:t>s</w:t>
      </w:r>
      <w:proofErr w:type="spellEnd"/>
      <w:r>
        <w:t>)</w:t>
      </w:r>
      <w:bookmarkEnd w:id="2836"/>
      <w:bookmarkEnd w:id="2837"/>
      <w:bookmarkEnd w:id="2838"/>
      <w:bookmarkEnd w:id="2839"/>
      <w:bookmarkEnd w:id="2840"/>
      <w:bookmarkEnd w:id="2841"/>
      <w:bookmarkEnd w:id="2842"/>
      <w:bookmarkEnd w:id="2890"/>
      <w:bookmarkEnd w:id="289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6"/>
        <w:gridCol w:w="8809"/>
      </w:tblGrid>
      <w:tr w:rsidR="00C11AAF" w14:paraId="58C9661E" w14:textId="77777777" w:rsidTr="00F23355">
        <w:trPr>
          <w:tblHeader/>
        </w:trPr>
        <w:tc>
          <w:tcPr>
            <w:tcW w:w="708" w:type="dxa"/>
          </w:tcPr>
          <w:p w14:paraId="69D8C3AC" w14:textId="77777777" w:rsidR="00C11AAF" w:rsidRDefault="00C11AAF" w:rsidP="00F23355">
            <w:pPr>
              <w:pStyle w:val="pqiTabHead"/>
            </w:pPr>
            <w:r>
              <w:t>Kod</w:t>
            </w:r>
          </w:p>
        </w:tc>
        <w:tc>
          <w:tcPr>
            <w:tcW w:w="8957" w:type="dxa"/>
          </w:tcPr>
          <w:p w14:paraId="3BD79705" w14:textId="77777777" w:rsidR="00C11AAF" w:rsidRDefault="00C11AAF" w:rsidP="00F23355">
            <w:pPr>
              <w:pStyle w:val="pqiTabHead"/>
            </w:pPr>
            <w:r>
              <w:t>Opis</w:t>
            </w:r>
          </w:p>
        </w:tc>
      </w:tr>
      <w:tr w:rsidR="00C11AAF" w14:paraId="7BE2FB8B" w14:textId="77777777" w:rsidTr="00F23355">
        <w:tc>
          <w:tcPr>
            <w:tcW w:w="708" w:type="dxa"/>
          </w:tcPr>
          <w:p w14:paraId="415F7BCB" w14:textId="77777777" w:rsidR="00C11AAF" w:rsidRDefault="00C11AAF" w:rsidP="00F23355">
            <w:pPr>
              <w:pStyle w:val="pqiTabBody"/>
            </w:pPr>
            <w:r>
              <w:t>0</w:t>
            </w:r>
          </w:p>
        </w:tc>
        <w:tc>
          <w:tcPr>
            <w:tcW w:w="8957" w:type="dxa"/>
          </w:tcPr>
          <w:p w14:paraId="071CEDFF" w14:textId="77777777" w:rsidR="00C11AAF" w:rsidRPr="00F963E2" w:rsidRDefault="00C11AAF" w:rsidP="00F23355">
            <w:pPr>
              <w:pStyle w:val="pqiTabBody"/>
            </w:pPr>
            <w:r>
              <w:t>Nie lub fałsz</w:t>
            </w:r>
          </w:p>
        </w:tc>
      </w:tr>
      <w:tr w:rsidR="00C11AAF" w14:paraId="3BD92E8F" w14:textId="77777777" w:rsidTr="00F23355">
        <w:tc>
          <w:tcPr>
            <w:tcW w:w="708" w:type="dxa"/>
          </w:tcPr>
          <w:p w14:paraId="4DD8EE45" w14:textId="77777777" w:rsidR="00C11AAF" w:rsidRDefault="00C11AAF" w:rsidP="00F23355">
            <w:pPr>
              <w:pStyle w:val="pqiTabBody"/>
            </w:pPr>
            <w:r>
              <w:t>1</w:t>
            </w:r>
          </w:p>
        </w:tc>
        <w:tc>
          <w:tcPr>
            <w:tcW w:w="8957" w:type="dxa"/>
          </w:tcPr>
          <w:p w14:paraId="1639A0C4" w14:textId="77777777" w:rsidR="00C11AAF" w:rsidRPr="00F963E2" w:rsidRDefault="00C11AAF" w:rsidP="00F23355">
            <w:pPr>
              <w:pStyle w:val="pqiTabBody"/>
            </w:pPr>
            <w:r>
              <w:t>Tak lub prawda</w:t>
            </w:r>
          </w:p>
        </w:tc>
      </w:tr>
    </w:tbl>
    <w:p w14:paraId="15DBF600" w14:textId="77777777" w:rsidR="00C11AAF" w:rsidRPr="006E719A" w:rsidRDefault="00C11AAF" w:rsidP="00C11AAF">
      <w:pPr>
        <w:pStyle w:val="pqiChpHeadNum2"/>
      </w:pPr>
      <w:bookmarkStart w:id="2892" w:name="_Ref267820994"/>
      <w:bookmarkStart w:id="2893" w:name="_Toc379453984"/>
      <w:bookmarkStart w:id="2894" w:name="_Toc117635722"/>
      <w:bookmarkStart w:id="2895" w:name="_Toc71025889"/>
      <w:r>
        <w:rPr>
          <w:lang w:val="en-US"/>
        </w:rPr>
        <w:t xml:space="preserve">Kody </w:t>
      </w:r>
      <w:proofErr w:type="spellStart"/>
      <w:r>
        <w:rPr>
          <w:lang w:val="en-US"/>
        </w:rPr>
        <w:t>błędów</w:t>
      </w:r>
      <w:proofErr w:type="spellEnd"/>
      <w:r>
        <w:rPr>
          <w:lang w:val="en-US"/>
        </w:rPr>
        <w:t xml:space="preserve"> </w:t>
      </w:r>
      <w:r w:rsidRPr="00C15C6F">
        <w:rPr>
          <w:lang w:val="en-US"/>
        </w:rPr>
        <w:t>(</w:t>
      </w:r>
      <w:r>
        <w:rPr>
          <w:lang w:val="en-US"/>
        </w:rPr>
        <w:t>Error Codes</w:t>
      </w:r>
      <w:r w:rsidRPr="00C15C6F">
        <w:rPr>
          <w:lang w:val="en-US"/>
        </w:rPr>
        <w:t>)</w:t>
      </w:r>
      <w:bookmarkEnd w:id="2892"/>
      <w:bookmarkEnd w:id="2893"/>
      <w:bookmarkEnd w:id="2894"/>
      <w:bookmarkEnd w:id="289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9"/>
        <w:gridCol w:w="2093"/>
        <w:gridCol w:w="6523"/>
      </w:tblGrid>
      <w:tr w:rsidR="00C11AAF" w14:paraId="58F3483C" w14:textId="77777777" w:rsidTr="00F23355">
        <w:trPr>
          <w:tblHeader/>
        </w:trPr>
        <w:tc>
          <w:tcPr>
            <w:tcW w:w="908" w:type="dxa"/>
          </w:tcPr>
          <w:p w14:paraId="32790D81" w14:textId="77777777" w:rsidR="00C11AAF" w:rsidRDefault="00C11AAF" w:rsidP="00F23355">
            <w:pPr>
              <w:pStyle w:val="pqiTabHead"/>
            </w:pPr>
            <w:r>
              <w:t>Kod</w:t>
            </w:r>
          </w:p>
        </w:tc>
        <w:tc>
          <w:tcPr>
            <w:tcW w:w="2100" w:type="dxa"/>
          </w:tcPr>
          <w:p w14:paraId="6907EDD8" w14:textId="77777777" w:rsidR="00C11AAF" w:rsidRDefault="00C11AAF" w:rsidP="00F23355">
            <w:pPr>
              <w:pStyle w:val="pqiTabHead"/>
            </w:pPr>
            <w:r>
              <w:t>Opis</w:t>
            </w:r>
          </w:p>
        </w:tc>
        <w:tc>
          <w:tcPr>
            <w:tcW w:w="6657" w:type="dxa"/>
          </w:tcPr>
          <w:p w14:paraId="703C6B75" w14:textId="77777777" w:rsidR="00C11AAF" w:rsidRDefault="00C11AAF" w:rsidP="00F23355">
            <w:pPr>
              <w:pStyle w:val="pqiTabHead"/>
            </w:pPr>
            <w:r>
              <w:t>Objaśnienie</w:t>
            </w:r>
          </w:p>
        </w:tc>
      </w:tr>
      <w:tr w:rsidR="00C11AAF" w14:paraId="1A50C5B2" w14:textId="77777777" w:rsidTr="00F23355">
        <w:tc>
          <w:tcPr>
            <w:tcW w:w="908" w:type="dxa"/>
          </w:tcPr>
          <w:p w14:paraId="082712D2" w14:textId="77777777" w:rsidR="00C11AAF" w:rsidRDefault="00C11AAF" w:rsidP="00F23355">
            <w:pPr>
              <w:pStyle w:val="pqiTabBody"/>
            </w:pPr>
            <w:r>
              <w:t>0</w:t>
            </w:r>
          </w:p>
        </w:tc>
        <w:tc>
          <w:tcPr>
            <w:tcW w:w="2100" w:type="dxa"/>
          </w:tcPr>
          <w:p w14:paraId="5E09C0C7" w14:textId="77777777" w:rsidR="00C11AAF" w:rsidRDefault="00C11AAF" w:rsidP="00F23355">
            <w:pPr>
              <w:pStyle w:val="pqiTabBody"/>
            </w:pPr>
            <w:r>
              <w:t>Inny</w:t>
            </w:r>
          </w:p>
        </w:tc>
        <w:tc>
          <w:tcPr>
            <w:tcW w:w="6657" w:type="dxa"/>
          </w:tcPr>
          <w:p w14:paraId="37357EDD" w14:textId="77777777" w:rsidR="00C11AAF" w:rsidRDefault="00C11AAF" w:rsidP="00F23355">
            <w:pPr>
              <w:pStyle w:val="pqiTabBody"/>
            </w:pPr>
            <w:r>
              <w:t>Ta wartość powinna być używana w przypadku gdy powód błędu jest inny niż poniższe. Wartość zero powinna być używana tylko dla błędów wykrywanych podczas migracji EMCS.</w:t>
            </w:r>
          </w:p>
        </w:tc>
      </w:tr>
      <w:tr w:rsidR="00C11AAF" w14:paraId="0A335F18" w14:textId="77777777" w:rsidTr="00F23355">
        <w:tc>
          <w:tcPr>
            <w:tcW w:w="908" w:type="dxa"/>
          </w:tcPr>
          <w:p w14:paraId="27BCF63D" w14:textId="77777777" w:rsidR="00C11AAF" w:rsidRDefault="00C11AAF" w:rsidP="00F23355">
            <w:pPr>
              <w:pStyle w:val="pqiTabBody"/>
            </w:pPr>
            <w:r>
              <w:t>1</w:t>
            </w:r>
          </w:p>
        </w:tc>
        <w:tc>
          <w:tcPr>
            <w:tcW w:w="2100" w:type="dxa"/>
          </w:tcPr>
          <w:p w14:paraId="173F3AF5" w14:textId="77777777" w:rsidR="00C11AAF" w:rsidRDefault="00C11AAF" w:rsidP="00F23355">
            <w:pPr>
              <w:pStyle w:val="pqiTabBody"/>
            </w:pPr>
            <w:r>
              <w:t>Błąd zajęcia zabezpieczenia</w:t>
            </w:r>
          </w:p>
        </w:tc>
        <w:tc>
          <w:tcPr>
            <w:tcW w:w="6657" w:type="dxa"/>
          </w:tcPr>
          <w:p w14:paraId="6FC596B4" w14:textId="77777777" w:rsidR="00C11AAF" w:rsidRDefault="00C11AAF" w:rsidP="00F23355">
            <w:pPr>
              <w:pStyle w:val="pqiTabBody"/>
            </w:pPr>
            <w:r>
              <w:t>Zajęcie zabezpieczenia nie powiodło się.</w:t>
            </w:r>
          </w:p>
        </w:tc>
      </w:tr>
      <w:tr w:rsidR="00C11AAF" w14:paraId="3109BFDF" w14:textId="77777777" w:rsidTr="00F23355">
        <w:tc>
          <w:tcPr>
            <w:tcW w:w="908" w:type="dxa"/>
          </w:tcPr>
          <w:p w14:paraId="6FD3DE2D" w14:textId="77777777" w:rsidR="00C11AAF" w:rsidRDefault="00C11AAF" w:rsidP="00F23355">
            <w:pPr>
              <w:pStyle w:val="pqiTabBody"/>
            </w:pPr>
            <w:r>
              <w:t>2</w:t>
            </w:r>
          </w:p>
        </w:tc>
        <w:tc>
          <w:tcPr>
            <w:tcW w:w="2100" w:type="dxa"/>
          </w:tcPr>
          <w:p w14:paraId="2DFF68F9" w14:textId="77777777" w:rsidR="00C11AAF" w:rsidRDefault="00C11AAF" w:rsidP="00F23355">
            <w:pPr>
              <w:pStyle w:val="pqiTabBody"/>
            </w:pPr>
            <w:r>
              <w:t>Negatywny wynik kontroli</w:t>
            </w:r>
          </w:p>
        </w:tc>
        <w:tc>
          <w:tcPr>
            <w:tcW w:w="6657" w:type="dxa"/>
          </w:tcPr>
          <w:p w14:paraId="3A6ADF6A" w14:textId="77777777" w:rsidR="00C11AAF" w:rsidRDefault="00C11AAF" w:rsidP="00F23355">
            <w:pPr>
              <w:pStyle w:val="pqiTabBody"/>
            </w:pPr>
            <w:r>
              <w:t>Wynik przeprowadzonej kontroli przy wysyłce jest negatywny, przemieszczenie nie zostało zaakceptowane.</w:t>
            </w:r>
          </w:p>
        </w:tc>
      </w:tr>
      <w:tr w:rsidR="00C11AAF" w14:paraId="334C38F1" w14:textId="77777777" w:rsidTr="00F23355">
        <w:tc>
          <w:tcPr>
            <w:tcW w:w="908" w:type="dxa"/>
          </w:tcPr>
          <w:p w14:paraId="5E12AA19" w14:textId="77777777" w:rsidR="00C11AAF" w:rsidRDefault="00C11AAF" w:rsidP="00F23355">
            <w:pPr>
              <w:pStyle w:val="pqiTabBody"/>
            </w:pPr>
            <w:r>
              <w:lastRenderedPageBreak/>
              <w:t>3</w:t>
            </w:r>
          </w:p>
        </w:tc>
        <w:tc>
          <w:tcPr>
            <w:tcW w:w="2100" w:type="dxa"/>
          </w:tcPr>
          <w:p w14:paraId="0D1463FE" w14:textId="77777777" w:rsidR="00C11AAF" w:rsidRPr="00AA0A5D" w:rsidRDefault="00C11AAF" w:rsidP="00F23355">
            <w:pPr>
              <w:pStyle w:val="pqiTabBody"/>
            </w:pPr>
            <w:r w:rsidRPr="00AA0A5D">
              <w:t>Zbyt duże różnice w ilości wyrobów</w:t>
            </w:r>
          </w:p>
        </w:tc>
        <w:tc>
          <w:tcPr>
            <w:tcW w:w="6657" w:type="dxa"/>
          </w:tcPr>
          <w:p w14:paraId="624CB1C2" w14:textId="77777777" w:rsidR="00C11AAF" w:rsidRPr="00B15F9C" w:rsidRDefault="00C11AAF" w:rsidP="00F23355">
            <w:pPr>
              <w:pStyle w:val="pqiTabBody"/>
            </w:pPr>
            <w:r>
              <w:t>Niedobory i nadwyżki zgłoszone w raporcie z kontroli w stosunku do komunikatu PL815 wykraczają poza tolerancje.</w:t>
            </w:r>
          </w:p>
        </w:tc>
      </w:tr>
      <w:tr w:rsidR="00C11AAF" w14:paraId="761A7BFB" w14:textId="77777777" w:rsidTr="00F23355">
        <w:tc>
          <w:tcPr>
            <w:tcW w:w="908" w:type="dxa"/>
          </w:tcPr>
          <w:p w14:paraId="0E314ABF" w14:textId="77777777" w:rsidR="00C11AAF" w:rsidRDefault="00C11AAF" w:rsidP="00F23355">
            <w:pPr>
              <w:pStyle w:val="pqiTabBody"/>
            </w:pPr>
            <w:r>
              <w:t>4</w:t>
            </w:r>
          </w:p>
        </w:tc>
        <w:tc>
          <w:tcPr>
            <w:tcW w:w="2100" w:type="dxa"/>
          </w:tcPr>
          <w:p w14:paraId="140D4905" w14:textId="77777777" w:rsidR="00C11AAF" w:rsidRPr="00FA5F3A" w:rsidRDefault="00C11AAF" w:rsidP="00F23355">
            <w:pPr>
              <w:pStyle w:val="pqiTabBody"/>
            </w:pPr>
            <w:r w:rsidRPr="00FA5F3A">
              <w:t>Nieprawidłowy LRN</w:t>
            </w:r>
          </w:p>
        </w:tc>
        <w:tc>
          <w:tcPr>
            <w:tcW w:w="6657" w:type="dxa"/>
          </w:tcPr>
          <w:p w14:paraId="5CB7112B" w14:textId="77777777" w:rsidR="00C11AAF" w:rsidRDefault="00C11AAF" w:rsidP="00F23355">
            <w:pPr>
              <w:pStyle w:val="pqiTabBody"/>
            </w:pPr>
            <w:r>
              <w:t xml:space="preserve">Numer LRN nie jest zgodny z jego formatem zdefiniowanym w rozdziale </w:t>
            </w:r>
            <w:r>
              <w:fldChar w:fldCharType="begin"/>
            </w:r>
            <w:r>
              <w:instrText xml:space="preserve"> REF _Ref275519578 \r \h </w:instrText>
            </w:r>
            <w:r>
              <w:fldChar w:fldCharType="separate"/>
            </w:r>
            <w:r w:rsidR="002B6F91">
              <w:t>3.4</w:t>
            </w:r>
            <w:r>
              <w:fldChar w:fldCharType="end"/>
            </w:r>
            <w:r>
              <w:t>.</w:t>
            </w:r>
          </w:p>
        </w:tc>
      </w:tr>
      <w:tr w:rsidR="00C11AAF" w14:paraId="31F8F524" w14:textId="77777777" w:rsidTr="00F23355">
        <w:tc>
          <w:tcPr>
            <w:tcW w:w="908" w:type="dxa"/>
          </w:tcPr>
          <w:p w14:paraId="71133275" w14:textId="77777777" w:rsidR="00C11AAF" w:rsidRDefault="00C11AAF" w:rsidP="00F23355">
            <w:pPr>
              <w:pStyle w:val="pqiTabBody"/>
            </w:pPr>
            <w:r>
              <w:t>5</w:t>
            </w:r>
          </w:p>
        </w:tc>
        <w:tc>
          <w:tcPr>
            <w:tcW w:w="2100" w:type="dxa"/>
          </w:tcPr>
          <w:p w14:paraId="0883B076" w14:textId="77777777" w:rsidR="00C11AAF" w:rsidRPr="003A243F" w:rsidRDefault="00C11AAF" w:rsidP="00F23355">
            <w:pPr>
              <w:pStyle w:val="pqiTabBody"/>
            </w:pPr>
            <w:r w:rsidRPr="003A243F">
              <w:t>Projekcie e-AD jest niezgodny z powiadomieniem</w:t>
            </w:r>
          </w:p>
        </w:tc>
        <w:tc>
          <w:tcPr>
            <w:tcW w:w="6657" w:type="dxa"/>
          </w:tcPr>
          <w:p w14:paraId="3F155F61" w14:textId="77777777" w:rsidR="00C11AAF" w:rsidRDefault="00C11AAF" w:rsidP="00F23355">
            <w:pPr>
              <w:pStyle w:val="pqiTabBody"/>
            </w:pPr>
            <w:r>
              <w:t>Komunikat PL815 zawiera inne dane niż wcześniej przesłane w PL814, lub różnice w ilościach wyrobów między PL815 i PL814 wykraczają poza tolerancje</w:t>
            </w:r>
          </w:p>
        </w:tc>
      </w:tr>
      <w:tr w:rsidR="00C11AAF" w14:paraId="71E34A44" w14:textId="77777777" w:rsidTr="00F23355">
        <w:tc>
          <w:tcPr>
            <w:tcW w:w="908" w:type="dxa"/>
          </w:tcPr>
          <w:p w14:paraId="36E124F2" w14:textId="77777777" w:rsidR="00C11AAF" w:rsidRDefault="00C11AAF" w:rsidP="00F23355">
            <w:pPr>
              <w:pStyle w:val="pqiTabBody"/>
            </w:pPr>
            <w:r>
              <w:t>6</w:t>
            </w:r>
          </w:p>
        </w:tc>
        <w:tc>
          <w:tcPr>
            <w:tcW w:w="2100" w:type="dxa"/>
          </w:tcPr>
          <w:p w14:paraId="76531A99" w14:textId="77777777" w:rsidR="00C11AAF" w:rsidRPr="003A243F" w:rsidRDefault="00C11AAF" w:rsidP="00F23355">
            <w:pPr>
              <w:pStyle w:val="pqiTabBody"/>
            </w:pPr>
            <w:r w:rsidRPr="003A243F">
              <w:t>Nadawca komunikatu nie jest uprawniony do jego wysyłki</w:t>
            </w:r>
          </w:p>
        </w:tc>
        <w:tc>
          <w:tcPr>
            <w:tcW w:w="6657" w:type="dxa"/>
          </w:tcPr>
          <w:p w14:paraId="6D3052BF" w14:textId="77777777" w:rsidR="00C11AAF" w:rsidRDefault="00C11AAF" w:rsidP="00F23355">
            <w:pPr>
              <w:pStyle w:val="pqiTabBody"/>
            </w:pPr>
            <w:r>
              <w:t>Nadawca komunikatu nie jest wysyłającym lub odbierającym w przemieszczeniu i nie miał uprawnień do wysyłki komunikatu.</w:t>
            </w:r>
          </w:p>
        </w:tc>
      </w:tr>
      <w:tr w:rsidR="00C11AAF" w14:paraId="5FCC55D4" w14:textId="77777777" w:rsidTr="00F23355">
        <w:tc>
          <w:tcPr>
            <w:tcW w:w="908" w:type="dxa"/>
          </w:tcPr>
          <w:p w14:paraId="37A50DA9" w14:textId="77777777" w:rsidR="00C11AAF" w:rsidRDefault="00C11AAF" w:rsidP="00F23355">
            <w:pPr>
              <w:pStyle w:val="pqiTabBody"/>
            </w:pPr>
            <w:r>
              <w:t>7</w:t>
            </w:r>
          </w:p>
        </w:tc>
        <w:tc>
          <w:tcPr>
            <w:tcW w:w="2100" w:type="dxa"/>
          </w:tcPr>
          <w:p w14:paraId="5209E914" w14:textId="77777777" w:rsidR="00C11AAF" w:rsidRPr="00C02334" w:rsidRDefault="00C11AAF" w:rsidP="00F23355">
            <w:pPr>
              <w:pStyle w:val="pqiTabBody"/>
            </w:pPr>
            <w:r w:rsidRPr="00C02334">
              <w:t>Brak elementu/wartości</w:t>
            </w:r>
          </w:p>
        </w:tc>
        <w:tc>
          <w:tcPr>
            <w:tcW w:w="6657" w:type="dxa"/>
          </w:tcPr>
          <w:p w14:paraId="613F988D" w14:textId="77777777" w:rsidR="00C11AAF" w:rsidRDefault="00C11AAF" w:rsidP="00F23355">
            <w:pPr>
              <w:pStyle w:val="pqiTabBody"/>
            </w:pPr>
            <w:r>
              <w:t>Komunikat nie zawiera wymaganego elementu, lub wymagany element nie zawiera wartości.</w:t>
            </w:r>
          </w:p>
        </w:tc>
      </w:tr>
      <w:tr w:rsidR="00C11AAF" w14:paraId="6C1BC9F9" w14:textId="77777777" w:rsidTr="00F23355">
        <w:tc>
          <w:tcPr>
            <w:tcW w:w="908" w:type="dxa"/>
          </w:tcPr>
          <w:p w14:paraId="3D05827A" w14:textId="77777777" w:rsidR="00C11AAF" w:rsidRDefault="00C11AAF" w:rsidP="00F23355">
            <w:pPr>
              <w:pStyle w:val="pqiTabBody"/>
            </w:pPr>
            <w:r>
              <w:t>8</w:t>
            </w:r>
          </w:p>
        </w:tc>
        <w:tc>
          <w:tcPr>
            <w:tcW w:w="2100" w:type="dxa"/>
          </w:tcPr>
          <w:p w14:paraId="176B61B5" w14:textId="77777777" w:rsidR="00C11AAF" w:rsidRPr="00FA5F3A" w:rsidRDefault="00C11AAF" w:rsidP="00F23355">
            <w:pPr>
              <w:pStyle w:val="pqiTabBody"/>
            </w:pPr>
            <w:r>
              <w:t>Nieznany LRN</w:t>
            </w:r>
          </w:p>
        </w:tc>
        <w:tc>
          <w:tcPr>
            <w:tcW w:w="6657" w:type="dxa"/>
          </w:tcPr>
          <w:p w14:paraId="0D901900" w14:textId="77777777" w:rsidR="00C11AAF" w:rsidRDefault="00C11AAF" w:rsidP="00F23355">
            <w:pPr>
              <w:pStyle w:val="pqiTabBody"/>
            </w:pPr>
            <w:r>
              <w:t>Numer LRN nie jest znany dla aplikacji EMCS odbierającej komunikat, a powinien być znany.</w:t>
            </w:r>
          </w:p>
        </w:tc>
      </w:tr>
      <w:tr w:rsidR="00C11AAF" w14:paraId="2E09C2ED" w14:textId="77777777" w:rsidTr="00F23355">
        <w:tc>
          <w:tcPr>
            <w:tcW w:w="908" w:type="dxa"/>
          </w:tcPr>
          <w:p w14:paraId="01203F69" w14:textId="77777777" w:rsidR="00C11AAF" w:rsidRDefault="00C11AAF" w:rsidP="00F23355">
            <w:pPr>
              <w:pStyle w:val="pqiTabBody"/>
            </w:pPr>
            <w:r>
              <w:t>9</w:t>
            </w:r>
          </w:p>
        </w:tc>
        <w:tc>
          <w:tcPr>
            <w:tcW w:w="2100" w:type="dxa"/>
          </w:tcPr>
          <w:p w14:paraId="4D2D4CA0" w14:textId="77777777" w:rsidR="00C11AAF" w:rsidRPr="00FA5F3A" w:rsidRDefault="00C11AAF" w:rsidP="00F23355">
            <w:pPr>
              <w:pStyle w:val="pqiTabBody"/>
            </w:pPr>
            <w:r w:rsidRPr="00FA5F3A">
              <w:t>Brak interfejsu komunikacyjnego dla Odbierającego</w:t>
            </w:r>
          </w:p>
        </w:tc>
        <w:tc>
          <w:tcPr>
            <w:tcW w:w="6657" w:type="dxa"/>
          </w:tcPr>
          <w:p w14:paraId="5DE179C7" w14:textId="77777777" w:rsidR="00C11AAF" w:rsidRDefault="00C11AAF" w:rsidP="00C11AAF">
            <w:pPr>
              <w:pStyle w:val="pqiTabBody"/>
            </w:pPr>
            <w:r>
              <w:t>Podmiot Odbierający nie zarejestrował interfejsu komunikacyjnego w bazie SZPROT</w:t>
            </w:r>
            <w:r w:rsidR="00B452E2">
              <w:t>/SEED</w:t>
            </w:r>
            <w:r>
              <w:t xml:space="preserve"> i system EMCS PL 2 nie potrafi się z nim komunikować.</w:t>
            </w:r>
          </w:p>
        </w:tc>
      </w:tr>
      <w:tr w:rsidR="00C11AAF" w14:paraId="28A0F4E0" w14:textId="77777777" w:rsidTr="00F23355">
        <w:tc>
          <w:tcPr>
            <w:tcW w:w="908" w:type="dxa"/>
          </w:tcPr>
          <w:p w14:paraId="4787CCB3" w14:textId="77777777" w:rsidR="00C11AAF" w:rsidRDefault="00C11AAF" w:rsidP="00F23355">
            <w:pPr>
              <w:pStyle w:val="pqiTabBody"/>
            </w:pPr>
            <w:r>
              <w:t>12</w:t>
            </w:r>
          </w:p>
        </w:tc>
        <w:tc>
          <w:tcPr>
            <w:tcW w:w="2100" w:type="dxa"/>
          </w:tcPr>
          <w:p w14:paraId="3FC4B742" w14:textId="77777777" w:rsidR="00C11AAF" w:rsidRDefault="00C11AAF" w:rsidP="00F23355">
            <w:pPr>
              <w:pStyle w:val="pqiTabBody"/>
            </w:pPr>
            <w:r>
              <w:t>Niepoprawna (kod) wartość</w:t>
            </w:r>
          </w:p>
        </w:tc>
        <w:tc>
          <w:tcPr>
            <w:tcW w:w="6657" w:type="dxa"/>
          </w:tcPr>
          <w:p w14:paraId="78B73CB5" w14:textId="77777777" w:rsidR="00C11AAF" w:rsidRDefault="00C11AAF" w:rsidP="00F23355">
            <w:pPr>
              <w:pStyle w:val="pqiTabBody"/>
            </w:pPr>
            <w:r>
              <w:t>Wartość elementu jest spoza dopuszczalnej wartości słownika.</w:t>
            </w:r>
          </w:p>
        </w:tc>
      </w:tr>
      <w:tr w:rsidR="00C11AAF" w14:paraId="17214209" w14:textId="77777777" w:rsidTr="00F23355">
        <w:tc>
          <w:tcPr>
            <w:tcW w:w="908" w:type="dxa"/>
          </w:tcPr>
          <w:p w14:paraId="41DEF870" w14:textId="77777777" w:rsidR="00C11AAF" w:rsidRDefault="00C11AAF" w:rsidP="00F23355">
            <w:pPr>
              <w:pStyle w:val="pqiTabBody"/>
            </w:pPr>
            <w:r>
              <w:t>15</w:t>
            </w:r>
          </w:p>
        </w:tc>
        <w:tc>
          <w:tcPr>
            <w:tcW w:w="2100" w:type="dxa"/>
          </w:tcPr>
          <w:p w14:paraId="21EDA9F8" w14:textId="77777777" w:rsidR="00C11AAF" w:rsidRDefault="00C11AAF" w:rsidP="00F23355">
            <w:pPr>
              <w:pStyle w:val="pqiTabBody"/>
            </w:pPr>
            <w:r>
              <w:t>Nie obsługiwany w danej pozycji</w:t>
            </w:r>
          </w:p>
        </w:tc>
        <w:tc>
          <w:tcPr>
            <w:tcW w:w="6657" w:type="dxa"/>
          </w:tcPr>
          <w:p w14:paraId="359E5B4C" w14:textId="77777777" w:rsidR="00C11AAF" w:rsidRDefault="00C11AAF" w:rsidP="00F23355">
            <w:pPr>
              <w:pStyle w:val="pqiTabBody"/>
              <w:keepNext/>
            </w:pPr>
            <w:r>
              <w:t>Element lub wartość nie jest dopuszczalna zgodnie z odpowiednią regułą lub warunkiem.</w:t>
            </w:r>
          </w:p>
        </w:tc>
      </w:tr>
      <w:tr w:rsidR="00C11AAF" w14:paraId="5ED6CD1C" w14:textId="77777777" w:rsidTr="00F23355">
        <w:tc>
          <w:tcPr>
            <w:tcW w:w="908" w:type="dxa"/>
          </w:tcPr>
          <w:p w14:paraId="71EF1B6C" w14:textId="77777777" w:rsidR="00C11AAF" w:rsidRDefault="00C11AAF" w:rsidP="00F23355">
            <w:pPr>
              <w:pStyle w:val="pqiTabBody"/>
            </w:pPr>
            <w:r>
              <w:t>26</w:t>
            </w:r>
          </w:p>
        </w:tc>
        <w:tc>
          <w:tcPr>
            <w:tcW w:w="2100" w:type="dxa"/>
          </w:tcPr>
          <w:p w14:paraId="7CFBFB5C" w14:textId="77777777" w:rsidR="00C11AAF" w:rsidRDefault="00C11AAF" w:rsidP="00F23355">
            <w:pPr>
              <w:pStyle w:val="pqiTabBody"/>
            </w:pPr>
            <w:r>
              <w:t>Wykryto powtórzenie</w:t>
            </w:r>
          </w:p>
        </w:tc>
        <w:tc>
          <w:tcPr>
            <w:tcW w:w="6657" w:type="dxa"/>
          </w:tcPr>
          <w:p w14:paraId="69E705CF" w14:textId="77777777" w:rsidR="00C11AAF" w:rsidRDefault="00C11AAF" w:rsidP="00F23355">
            <w:pPr>
              <w:pStyle w:val="pqiTabBody"/>
            </w:pPr>
            <w:r>
              <w:t xml:space="preserve">Identyfikator komunikatu (pole „Message </w:t>
            </w:r>
            <w:proofErr w:type="spellStart"/>
            <w:r w:rsidRPr="00DE5B3D">
              <w:t>identifier</w:t>
            </w:r>
            <w:proofErr w:type="spellEnd"/>
            <w:r>
              <w:t>” znajdujące się w nagłówku komunikatu) pochodzący od wysyłającego został już użyty dla innego komunikatu od tego wysyłającego.</w:t>
            </w:r>
          </w:p>
        </w:tc>
      </w:tr>
      <w:tr w:rsidR="00C11AAF" w14:paraId="707757FA" w14:textId="77777777" w:rsidTr="00F23355">
        <w:tc>
          <w:tcPr>
            <w:tcW w:w="908" w:type="dxa"/>
          </w:tcPr>
          <w:p w14:paraId="71878F20" w14:textId="77777777" w:rsidR="00C11AAF" w:rsidRDefault="00C11AAF" w:rsidP="00F23355">
            <w:pPr>
              <w:pStyle w:val="pqiTabBody"/>
            </w:pPr>
            <w:r>
              <w:t>90</w:t>
            </w:r>
          </w:p>
        </w:tc>
        <w:tc>
          <w:tcPr>
            <w:tcW w:w="2100" w:type="dxa"/>
          </w:tcPr>
          <w:p w14:paraId="788AA44D" w14:textId="77777777" w:rsidR="00C11AAF" w:rsidRDefault="00C11AAF" w:rsidP="00F23355">
            <w:pPr>
              <w:pStyle w:val="pqiTabBody"/>
            </w:pPr>
            <w:r>
              <w:t>Nieznane ARC</w:t>
            </w:r>
          </w:p>
        </w:tc>
        <w:tc>
          <w:tcPr>
            <w:tcW w:w="6657" w:type="dxa"/>
          </w:tcPr>
          <w:p w14:paraId="79CE0A8A" w14:textId="77777777" w:rsidR="00C11AAF" w:rsidRDefault="00C11AAF" w:rsidP="00F23355">
            <w:pPr>
              <w:pStyle w:val="pqiTabBody"/>
            </w:pPr>
            <w:r>
              <w:t>Numer ARC nie jest znany dla aplikacji EMCS odbierającej komunikat, a powinien być znany.</w:t>
            </w:r>
          </w:p>
        </w:tc>
      </w:tr>
      <w:tr w:rsidR="00C11AAF" w14:paraId="4E7808A4" w14:textId="77777777" w:rsidTr="00F23355">
        <w:tc>
          <w:tcPr>
            <w:tcW w:w="908" w:type="dxa"/>
          </w:tcPr>
          <w:p w14:paraId="2D76F7CD" w14:textId="77777777" w:rsidR="00C11AAF" w:rsidRDefault="00C11AAF" w:rsidP="00F23355">
            <w:pPr>
              <w:pStyle w:val="pqiTabBody"/>
            </w:pPr>
            <w:r>
              <w:t>91</w:t>
            </w:r>
          </w:p>
        </w:tc>
        <w:tc>
          <w:tcPr>
            <w:tcW w:w="2100" w:type="dxa"/>
          </w:tcPr>
          <w:p w14:paraId="480D2F31" w14:textId="77777777" w:rsidR="00C11AAF" w:rsidRDefault="00C11AAF" w:rsidP="00F23355">
            <w:pPr>
              <w:pStyle w:val="pqiTabBody"/>
            </w:pPr>
            <w:r>
              <w:t>Powtórzony LRN</w:t>
            </w:r>
          </w:p>
        </w:tc>
        <w:tc>
          <w:tcPr>
            <w:tcW w:w="6657" w:type="dxa"/>
          </w:tcPr>
          <w:p w14:paraId="3CD83BB9" w14:textId="77777777" w:rsidR="00C11AAF" w:rsidRDefault="00C11AAF" w:rsidP="00F23355">
            <w:pPr>
              <w:pStyle w:val="pqiTabBody"/>
            </w:pPr>
            <w:r>
              <w:t>Numer LRN pochodzący od wysyłającego został już użyty w innym komunikacie PL814 lub PL815 pochodzącym od danego podmiotu. Nie dotyczy sytuacji gdy został wysłany komunikat PL814 a następnie PL815 dotyczący tego samego przemieszczenia.</w:t>
            </w:r>
          </w:p>
        </w:tc>
      </w:tr>
      <w:tr w:rsidR="00C11AAF" w14:paraId="27EDB6D7" w14:textId="77777777" w:rsidTr="00F23355">
        <w:tc>
          <w:tcPr>
            <w:tcW w:w="908" w:type="dxa"/>
          </w:tcPr>
          <w:p w14:paraId="6DF04CA6" w14:textId="77777777" w:rsidR="00C11AAF" w:rsidRDefault="00C11AAF" w:rsidP="00F23355">
            <w:pPr>
              <w:pStyle w:val="pqiTabBody"/>
            </w:pPr>
            <w:r>
              <w:t>92</w:t>
            </w:r>
          </w:p>
        </w:tc>
        <w:tc>
          <w:tcPr>
            <w:tcW w:w="2100" w:type="dxa"/>
          </w:tcPr>
          <w:p w14:paraId="36B96AAD" w14:textId="77777777" w:rsidR="00C11AAF" w:rsidRDefault="00C11AAF" w:rsidP="00F23355">
            <w:pPr>
              <w:pStyle w:val="pqiTabBody"/>
            </w:pPr>
            <w:r>
              <w:t>Komunikat niezgodny z kolejnością</w:t>
            </w:r>
          </w:p>
        </w:tc>
        <w:tc>
          <w:tcPr>
            <w:tcW w:w="6657" w:type="dxa"/>
          </w:tcPr>
          <w:p w14:paraId="023E37C2" w14:textId="77777777" w:rsidR="00C11AAF" w:rsidRDefault="00C11AAF" w:rsidP="00F23355">
            <w:pPr>
              <w:pStyle w:val="pqiTabBody"/>
            </w:pPr>
            <w:r>
              <w:t>Komunikat nie może zostać przetworzony, ponieważ aplikacja EMCS odbierająca komunikat jest w innym stanie niż oczekiwany dla danego komunikatu.</w:t>
            </w:r>
          </w:p>
        </w:tc>
      </w:tr>
      <w:tr w:rsidR="00C11AAF" w14:paraId="1A306B86" w14:textId="77777777" w:rsidTr="00F23355">
        <w:tc>
          <w:tcPr>
            <w:tcW w:w="908" w:type="dxa"/>
          </w:tcPr>
          <w:p w14:paraId="658C13C6" w14:textId="77777777" w:rsidR="00C11AAF" w:rsidRDefault="00C11AAF" w:rsidP="00F23355">
            <w:pPr>
              <w:pStyle w:val="pqiTabBody"/>
            </w:pPr>
            <w:r>
              <w:t>93</w:t>
            </w:r>
          </w:p>
        </w:tc>
        <w:tc>
          <w:tcPr>
            <w:tcW w:w="2100" w:type="dxa"/>
          </w:tcPr>
          <w:p w14:paraId="49DF7037" w14:textId="77777777" w:rsidR="00C11AAF" w:rsidRDefault="00C11AAF" w:rsidP="00F23355">
            <w:pPr>
              <w:pStyle w:val="pqiTabBody"/>
            </w:pPr>
            <w:r>
              <w:t>Nieprawidłowy ARC</w:t>
            </w:r>
          </w:p>
        </w:tc>
        <w:tc>
          <w:tcPr>
            <w:tcW w:w="6657" w:type="dxa"/>
          </w:tcPr>
          <w:p w14:paraId="1BE0CD4B" w14:textId="77777777" w:rsidR="00C11AAF" w:rsidRDefault="00C11AAF" w:rsidP="00F23355">
            <w:pPr>
              <w:pStyle w:val="pqiTabBody"/>
              <w:keepNext/>
            </w:pPr>
            <w:r>
              <w:t xml:space="preserve">Numer ARC nie jest zgodny z jego formatem zdefiniowanym w rozdziale </w:t>
            </w:r>
            <w:r>
              <w:fldChar w:fldCharType="begin"/>
            </w:r>
            <w:r>
              <w:instrText xml:space="preserve"> REF _Ref275519601 \r \h </w:instrText>
            </w:r>
            <w:r>
              <w:fldChar w:fldCharType="separate"/>
            </w:r>
            <w:r w:rsidR="002B6F91">
              <w:t>3.5</w:t>
            </w:r>
            <w:r>
              <w:fldChar w:fldCharType="end"/>
            </w:r>
            <w:r>
              <w:t>.</w:t>
            </w:r>
          </w:p>
        </w:tc>
      </w:tr>
    </w:tbl>
    <w:p w14:paraId="4E99ACC6" w14:textId="77777777" w:rsidR="00C11AAF" w:rsidRPr="006E719A" w:rsidRDefault="00C11AAF" w:rsidP="00C11AAF">
      <w:pPr>
        <w:pStyle w:val="pqiChpHeadNum2"/>
      </w:pPr>
      <w:bookmarkStart w:id="2896" w:name="_Ref267821164"/>
      <w:bookmarkStart w:id="2897" w:name="_Toc379453985"/>
      <w:bookmarkStart w:id="2898" w:name="_Toc117635723"/>
      <w:bookmarkStart w:id="2899" w:name="_Toc71025890"/>
      <w:r>
        <w:rPr>
          <w:lang w:val="en-US"/>
        </w:rPr>
        <w:t xml:space="preserve">Lista </w:t>
      </w:r>
      <w:proofErr w:type="spellStart"/>
      <w:r>
        <w:rPr>
          <w:lang w:val="en-US"/>
        </w:rPr>
        <w:t>kodów</w:t>
      </w:r>
      <w:proofErr w:type="spellEnd"/>
      <w:r>
        <w:rPr>
          <w:lang w:val="en-US"/>
        </w:rPr>
        <w:t xml:space="preserve"> </w:t>
      </w:r>
      <w:proofErr w:type="spellStart"/>
      <w:r>
        <w:rPr>
          <w:lang w:val="en-US"/>
        </w:rPr>
        <w:t>słowników</w:t>
      </w:r>
      <w:proofErr w:type="spellEnd"/>
      <w:r>
        <w:rPr>
          <w:lang w:val="en-US"/>
        </w:rPr>
        <w:t xml:space="preserve"> </w:t>
      </w:r>
      <w:r w:rsidRPr="00C15C6F">
        <w:rPr>
          <w:lang w:val="en-US"/>
        </w:rPr>
        <w:t>(</w:t>
      </w:r>
      <w:r>
        <w:rPr>
          <w:lang w:val="en-US"/>
        </w:rPr>
        <w:t>Requested List of Codes</w:t>
      </w:r>
      <w:r w:rsidRPr="00C15C6F">
        <w:rPr>
          <w:lang w:val="en-US"/>
        </w:rPr>
        <w:t>)</w:t>
      </w:r>
      <w:bookmarkEnd w:id="2896"/>
      <w:bookmarkEnd w:id="2897"/>
      <w:bookmarkEnd w:id="2898"/>
      <w:bookmarkEnd w:id="289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2"/>
        <w:gridCol w:w="8613"/>
      </w:tblGrid>
      <w:tr w:rsidR="00C11AAF" w14:paraId="07183E98" w14:textId="77777777" w:rsidTr="00F23355">
        <w:trPr>
          <w:tblHeader/>
        </w:trPr>
        <w:tc>
          <w:tcPr>
            <w:tcW w:w="908" w:type="dxa"/>
          </w:tcPr>
          <w:p w14:paraId="78861180" w14:textId="77777777" w:rsidR="00C11AAF" w:rsidRDefault="00C11AAF" w:rsidP="00F23355">
            <w:pPr>
              <w:pStyle w:val="pqiTabHead"/>
            </w:pPr>
            <w:r>
              <w:t>Kod</w:t>
            </w:r>
          </w:p>
        </w:tc>
        <w:tc>
          <w:tcPr>
            <w:tcW w:w="8761" w:type="dxa"/>
          </w:tcPr>
          <w:p w14:paraId="4A5A5914" w14:textId="77777777" w:rsidR="00C11AAF" w:rsidRDefault="00C11AAF" w:rsidP="00F23355">
            <w:pPr>
              <w:pStyle w:val="pqiTabHead"/>
            </w:pPr>
            <w:r>
              <w:t>Opis</w:t>
            </w:r>
          </w:p>
        </w:tc>
      </w:tr>
      <w:tr w:rsidR="00C11AAF" w:rsidRPr="00F0231E" w14:paraId="778126BC" w14:textId="77777777" w:rsidTr="00F23355">
        <w:tc>
          <w:tcPr>
            <w:tcW w:w="908" w:type="dxa"/>
          </w:tcPr>
          <w:p w14:paraId="4825F707" w14:textId="77777777" w:rsidR="00C11AAF" w:rsidRDefault="00C11AAF" w:rsidP="00F23355">
            <w:pPr>
              <w:pStyle w:val="pqiTabBody"/>
            </w:pPr>
            <w:r>
              <w:t>1</w:t>
            </w:r>
          </w:p>
        </w:tc>
        <w:tc>
          <w:tcPr>
            <w:tcW w:w="8761" w:type="dxa"/>
          </w:tcPr>
          <w:p w14:paraId="7382AF04" w14:textId="77777777" w:rsidR="00C11AAF" w:rsidRPr="00823541" w:rsidRDefault="00C11AAF" w:rsidP="00F23355">
            <w:pPr>
              <w:pStyle w:val="pqiTabBody"/>
              <w:rPr>
                <w:lang w:val="en-US"/>
              </w:rPr>
            </w:pPr>
            <w:proofErr w:type="spellStart"/>
            <w:r w:rsidRPr="00823541">
              <w:rPr>
                <w:lang w:val="en-US"/>
              </w:rPr>
              <w:t>Jednostki</w:t>
            </w:r>
            <w:proofErr w:type="spellEnd"/>
            <w:r w:rsidRPr="00823541">
              <w:rPr>
                <w:lang w:val="en-US"/>
              </w:rPr>
              <w:t xml:space="preserve"> </w:t>
            </w:r>
            <w:proofErr w:type="spellStart"/>
            <w:r w:rsidRPr="00823541">
              <w:rPr>
                <w:lang w:val="en-US"/>
              </w:rPr>
              <w:t>miary</w:t>
            </w:r>
            <w:proofErr w:type="spellEnd"/>
            <w:r w:rsidRPr="00823541">
              <w:rPr>
                <w:lang w:val="en-US"/>
              </w:rPr>
              <w:t xml:space="preserve"> (Units of measure)</w:t>
            </w:r>
          </w:p>
        </w:tc>
      </w:tr>
      <w:tr w:rsidR="00C11AAF" w14:paraId="40847ABC" w14:textId="77777777" w:rsidTr="00F23355">
        <w:tc>
          <w:tcPr>
            <w:tcW w:w="908" w:type="dxa"/>
          </w:tcPr>
          <w:p w14:paraId="30B7E4EC" w14:textId="77777777" w:rsidR="00C11AAF" w:rsidRDefault="00C11AAF" w:rsidP="00F23355">
            <w:pPr>
              <w:pStyle w:val="pqiTabBody"/>
            </w:pPr>
            <w:r>
              <w:t>2</w:t>
            </w:r>
          </w:p>
        </w:tc>
        <w:tc>
          <w:tcPr>
            <w:tcW w:w="8761" w:type="dxa"/>
          </w:tcPr>
          <w:p w14:paraId="19D5F77F" w14:textId="77777777" w:rsidR="00C11AAF" w:rsidRPr="000F30D2" w:rsidRDefault="00C11AAF" w:rsidP="00F23355">
            <w:pPr>
              <w:pStyle w:val="pqiTabBody"/>
            </w:pPr>
            <w:r w:rsidRPr="000F30D2">
              <w:t>Typy zdarzeń (</w:t>
            </w:r>
            <w:proofErr w:type="spellStart"/>
            <w:r w:rsidRPr="000F30D2">
              <w:t>Events</w:t>
            </w:r>
            <w:proofErr w:type="spellEnd"/>
            <w:r w:rsidRPr="000F30D2">
              <w:t xml:space="preserve"> </w:t>
            </w:r>
            <w:proofErr w:type="spellStart"/>
            <w:r w:rsidRPr="000F30D2">
              <w:t>types</w:t>
            </w:r>
            <w:proofErr w:type="spellEnd"/>
            <w:r w:rsidRPr="000F30D2">
              <w:t>)</w:t>
            </w:r>
          </w:p>
        </w:tc>
      </w:tr>
      <w:tr w:rsidR="00C11AAF" w14:paraId="6A3A6FD1" w14:textId="77777777" w:rsidTr="00F23355">
        <w:tc>
          <w:tcPr>
            <w:tcW w:w="908" w:type="dxa"/>
          </w:tcPr>
          <w:p w14:paraId="35654F98" w14:textId="77777777" w:rsidR="00C11AAF" w:rsidRDefault="00C11AAF" w:rsidP="00F23355">
            <w:pPr>
              <w:pStyle w:val="pqiTabBody"/>
            </w:pPr>
            <w:r>
              <w:t>3</w:t>
            </w:r>
          </w:p>
        </w:tc>
        <w:tc>
          <w:tcPr>
            <w:tcW w:w="8761" w:type="dxa"/>
          </w:tcPr>
          <w:p w14:paraId="0AAB5722" w14:textId="77777777" w:rsidR="00C11AAF" w:rsidRPr="00A5200F" w:rsidRDefault="00C11AAF" w:rsidP="00F23355">
            <w:pPr>
              <w:pStyle w:val="pqiTabBody"/>
            </w:pPr>
            <w:r>
              <w:t>Typy</w:t>
            </w:r>
            <w:r w:rsidRPr="00A5200F">
              <w:t xml:space="preserve"> dowodów (</w:t>
            </w:r>
            <w:proofErr w:type="spellStart"/>
            <w:r w:rsidRPr="00A5200F">
              <w:t>Evidence</w:t>
            </w:r>
            <w:proofErr w:type="spellEnd"/>
            <w:r w:rsidRPr="00A5200F">
              <w:t xml:space="preserve"> </w:t>
            </w:r>
            <w:proofErr w:type="spellStart"/>
            <w:r w:rsidRPr="00A5200F">
              <w:t>Types</w:t>
            </w:r>
            <w:proofErr w:type="spellEnd"/>
            <w:r w:rsidRPr="00A5200F">
              <w:t>)</w:t>
            </w:r>
          </w:p>
        </w:tc>
      </w:tr>
      <w:tr w:rsidR="00C11AAF" w14:paraId="46287613" w14:textId="77777777" w:rsidTr="00F23355">
        <w:tc>
          <w:tcPr>
            <w:tcW w:w="908" w:type="dxa"/>
          </w:tcPr>
          <w:p w14:paraId="5EE0952B" w14:textId="77777777" w:rsidR="00C11AAF" w:rsidRDefault="00C11AAF" w:rsidP="00F23355">
            <w:pPr>
              <w:pStyle w:val="pqiTabBody"/>
            </w:pPr>
            <w:r>
              <w:lastRenderedPageBreak/>
              <w:t>6</w:t>
            </w:r>
          </w:p>
        </w:tc>
        <w:tc>
          <w:tcPr>
            <w:tcW w:w="8761" w:type="dxa"/>
          </w:tcPr>
          <w:p w14:paraId="68C77034" w14:textId="77777777" w:rsidR="00C11AAF" w:rsidRDefault="00C11AAF" w:rsidP="00F23355">
            <w:pPr>
              <w:pStyle w:val="pqiTabBody"/>
            </w:pPr>
            <w:r>
              <w:t xml:space="preserve">Kody języka (Language </w:t>
            </w:r>
            <w:proofErr w:type="spellStart"/>
            <w:r>
              <w:t>codes</w:t>
            </w:r>
            <w:proofErr w:type="spellEnd"/>
            <w:r>
              <w:t>)</w:t>
            </w:r>
          </w:p>
        </w:tc>
      </w:tr>
      <w:tr w:rsidR="00C11AAF" w14:paraId="0CF1657D" w14:textId="77777777" w:rsidTr="00F23355">
        <w:tc>
          <w:tcPr>
            <w:tcW w:w="908" w:type="dxa"/>
          </w:tcPr>
          <w:p w14:paraId="1946820F" w14:textId="77777777" w:rsidR="00C11AAF" w:rsidRDefault="00C11AAF" w:rsidP="00F23355">
            <w:pPr>
              <w:pStyle w:val="pqiTabBody"/>
            </w:pPr>
            <w:r>
              <w:t>7</w:t>
            </w:r>
          </w:p>
        </w:tc>
        <w:tc>
          <w:tcPr>
            <w:tcW w:w="8761" w:type="dxa"/>
          </w:tcPr>
          <w:p w14:paraId="40F8340B" w14:textId="77777777" w:rsidR="00C11AAF" w:rsidRDefault="00C11AAF" w:rsidP="00F23355">
            <w:pPr>
              <w:pStyle w:val="pqiTabBody"/>
            </w:pPr>
            <w:r>
              <w:t>Państwa członkowskie (</w:t>
            </w:r>
            <w:proofErr w:type="spellStart"/>
            <w:r>
              <w:t>Member</w:t>
            </w:r>
            <w:proofErr w:type="spellEnd"/>
            <w:r>
              <w:t xml:space="preserve"> </w:t>
            </w:r>
            <w:proofErr w:type="spellStart"/>
            <w:r>
              <w:t>states</w:t>
            </w:r>
            <w:proofErr w:type="spellEnd"/>
            <w:r>
              <w:t>)</w:t>
            </w:r>
          </w:p>
        </w:tc>
      </w:tr>
      <w:tr w:rsidR="00C11AAF" w14:paraId="46D4433E" w14:textId="77777777" w:rsidTr="00F23355">
        <w:tc>
          <w:tcPr>
            <w:tcW w:w="908" w:type="dxa"/>
          </w:tcPr>
          <w:p w14:paraId="23CF1792" w14:textId="77777777" w:rsidR="00C11AAF" w:rsidRDefault="00C11AAF" w:rsidP="00F23355">
            <w:pPr>
              <w:pStyle w:val="pqiTabBody"/>
            </w:pPr>
            <w:r>
              <w:t>8</w:t>
            </w:r>
          </w:p>
        </w:tc>
        <w:tc>
          <w:tcPr>
            <w:tcW w:w="8761" w:type="dxa"/>
          </w:tcPr>
          <w:p w14:paraId="5AC8077E" w14:textId="77777777" w:rsidR="00C11AAF" w:rsidRDefault="00C11AAF" w:rsidP="00F23355">
            <w:pPr>
              <w:pStyle w:val="pqiTabBody"/>
            </w:pPr>
            <w:r>
              <w:t xml:space="preserve">Kody krajów (Country </w:t>
            </w:r>
            <w:proofErr w:type="spellStart"/>
            <w:r>
              <w:t>codes</w:t>
            </w:r>
            <w:proofErr w:type="spellEnd"/>
            <w:r>
              <w:t>)</w:t>
            </w:r>
          </w:p>
        </w:tc>
      </w:tr>
      <w:tr w:rsidR="00C11AAF" w14:paraId="0A7A2B8C" w14:textId="77777777" w:rsidTr="00F23355">
        <w:tc>
          <w:tcPr>
            <w:tcW w:w="908" w:type="dxa"/>
          </w:tcPr>
          <w:p w14:paraId="58246C87" w14:textId="77777777" w:rsidR="00C11AAF" w:rsidRDefault="00C11AAF" w:rsidP="00F23355">
            <w:pPr>
              <w:pStyle w:val="pqiTabBody"/>
            </w:pPr>
            <w:r>
              <w:t>9</w:t>
            </w:r>
          </w:p>
        </w:tc>
        <w:tc>
          <w:tcPr>
            <w:tcW w:w="8761" w:type="dxa"/>
          </w:tcPr>
          <w:p w14:paraId="08644A11" w14:textId="77777777" w:rsidR="00C11AAF" w:rsidRDefault="00C11AAF" w:rsidP="00F23355">
            <w:pPr>
              <w:pStyle w:val="pqiTabBody"/>
            </w:pPr>
            <w:r>
              <w:t>Kody opakowań (</w:t>
            </w:r>
            <w:proofErr w:type="spellStart"/>
            <w:r>
              <w:t>Packaging</w:t>
            </w:r>
            <w:proofErr w:type="spellEnd"/>
            <w:r>
              <w:t xml:space="preserve"> </w:t>
            </w:r>
            <w:proofErr w:type="spellStart"/>
            <w:r>
              <w:t>codes</w:t>
            </w:r>
            <w:proofErr w:type="spellEnd"/>
            <w:r>
              <w:t>)</w:t>
            </w:r>
          </w:p>
        </w:tc>
      </w:tr>
      <w:tr w:rsidR="00C11AAF" w:rsidRPr="00F0231E" w14:paraId="38D8B6A1" w14:textId="77777777" w:rsidTr="00F23355">
        <w:tc>
          <w:tcPr>
            <w:tcW w:w="908" w:type="dxa"/>
          </w:tcPr>
          <w:p w14:paraId="0BE54446" w14:textId="77777777" w:rsidR="00C11AAF" w:rsidRDefault="00C11AAF" w:rsidP="00F23355">
            <w:pPr>
              <w:pStyle w:val="pqiTabBody"/>
            </w:pPr>
            <w:r>
              <w:t>10</w:t>
            </w:r>
          </w:p>
        </w:tc>
        <w:tc>
          <w:tcPr>
            <w:tcW w:w="8761" w:type="dxa"/>
          </w:tcPr>
          <w:p w14:paraId="7578DD8F" w14:textId="77777777" w:rsidR="00C11AAF" w:rsidRPr="00823541" w:rsidRDefault="00C11AAF" w:rsidP="00F23355">
            <w:pPr>
              <w:pStyle w:val="pqiTabBody"/>
              <w:rPr>
                <w:lang w:val="en-US"/>
              </w:rPr>
            </w:pPr>
            <w:bookmarkStart w:id="2900" w:name="OLE_LINK3"/>
            <w:bookmarkStart w:id="2901" w:name="OLE_LINK4"/>
            <w:proofErr w:type="spellStart"/>
            <w:r w:rsidRPr="00C062C8">
              <w:rPr>
                <w:lang w:val="en-US"/>
              </w:rPr>
              <w:t>Rodzaje</w:t>
            </w:r>
            <w:proofErr w:type="spellEnd"/>
            <w:r w:rsidRPr="00823541">
              <w:rPr>
                <w:lang w:val="en-US"/>
              </w:rPr>
              <w:t xml:space="preserve"> </w:t>
            </w:r>
            <w:proofErr w:type="spellStart"/>
            <w:r w:rsidRPr="00C062C8">
              <w:rPr>
                <w:lang w:val="en-US"/>
              </w:rPr>
              <w:t>zastrzeżeń</w:t>
            </w:r>
            <w:proofErr w:type="spellEnd"/>
            <w:r w:rsidRPr="00823541">
              <w:rPr>
                <w:lang w:val="en-US"/>
              </w:rPr>
              <w:t xml:space="preserve"> (Reasons for unsatisfactory receipt or control report)</w:t>
            </w:r>
            <w:bookmarkEnd w:id="2900"/>
            <w:bookmarkEnd w:id="2901"/>
          </w:p>
        </w:tc>
      </w:tr>
      <w:tr w:rsidR="00C11AAF" w14:paraId="738E1617" w14:textId="77777777" w:rsidTr="00F23355">
        <w:tc>
          <w:tcPr>
            <w:tcW w:w="908" w:type="dxa"/>
          </w:tcPr>
          <w:p w14:paraId="6CE305BE" w14:textId="77777777" w:rsidR="00C11AAF" w:rsidRDefault="00C11AAF" w:rsidP="00F23355">
            <w:pPr>
              <w:pStyle w:val="pqiTabBody"/>
            </w:pPr>
            <w:r>
              <w:t>11</w:t>
            </w:r>
          </w:p>
        </w:tc>
        <w:tc>
          <w:tcPr>
            <w:tcW w:w="8761" w:type="dxa"/>
          </w:tcPr>
          <w:p w14:paraId="5C604042" w14:textId="77777777" w:rsidR="00C11AAF" w:rsidRPr="00893F07" w:rsidRDefault="00C11AAF" w:rsidP="00F23355">
            <w:pPr>
              <w:pStyle w:val="pqiTabBody"/>
            </w:pPr>
            <w:r w:rsidRPr="00893F07">
              <w:t xml:space="preserve">Powody </w:t>
            </w:r>
            <w:r>
              <w:t>przerwania przemieszczenia (</w:t>
            </w:r>
            <w:proofErr w:type="spellStart"/>
            <w:r w:rsidRPr="00893F07">
              <w:t>Reasons</w:t>
            </w:r>
            <w:proofErr w:type="spellEnd"/>
            <w:r w:rsidRPr="00893F07">
              <w:t xml:space="preserve"> for </w:t>
            </w:r>
            <w:proofErr w:type="spellStart"/>
            <w:r w:rsidRPr="00893F07">
              <w:t>interruption</w:t>
            </w:r>
            <w:proofErr w:type="spellEnd"/>
            <w:r>
              <w:t>)</w:t>
            </w:r>
          </w:p>
        </w:tc>
      </w:tr>
      <w:tr w:rsidR="00C11AAF" w14:paraId="321CBA1F" w14:textId="77777777" w:rsidTr="00F23355">
        <w:tc>
          <w:tcPr>
            <w:tcW w:w="908" w:type="dxa"/>
          </w:tcPr>
          <w:p w14:paraId="2CF262B3" w14:textId="77777777" w:rsidR="00C11AAF" w:rsidRDefault="00C11AAF" w:rsidP="00F23355">
            <w:pPr>
              <w:pStyle w:val="pqiTabBody"/>
            </w:pPr>
            <w:r>
              <w:t>13</w:t>
            </w:r>
          </w:p>
        </w:tc>
        <w:tc>
          <w:tcPr>
            <w:tcW w:w="8761" w:type="dxa"/>
          </w:tcPr>
          <w:p w14:paraId="69C127B2" w14:textId="77777777" w:rsidR="00C11AAF" w:rsidRDefault="00C11AAF" w:rsidP="00F23355">
            <w:pPr>
              <w:pStyle w:val="pqiTabBody"/>
            </w:pPr>
            <w:r>
              <w:t xml:space="preserve">Kody rodzaju transportu (Transport </w:t>
            </w:r>
            <w:proofErr w:type="spellStart"/>
            <w:r>
              <w:t>modes</w:t>
            </w:r>
            <w:proofErr w:type="spellEnd"/>
            <w:r>
              <w:t>)</w:t>
            </w:r>
          </w:p>
        </w:tc>
      </w:tr>
      <w:tr w:rsidR="00C11AAF" w14:paraId="10048271" w14:textId="77777777" w:rsidTr="00F23355">
        <w:tc>
          <w:tcPr>
            <w:tcW w:w="908" w:type="dxa"/>
          </w:tcPr>
          <w:p w14:paraId="131D04AA" w14:textId="77777777" w:rsidR="00C11AAF" w:rsidRDefault="00C11AAF" w:rsidP="00F23355">
            <w:pPr>
              <w:pStyle w:val="pqiTabBody"/>
            </w:pPr>
            <w:r>
              <w:t>14</w:t>
            </w:r>
          </w:p>
        </w:tc>
        <w:tc>
          <w:tcPr>
            <w:tcW w:w="8761" w:type="dxa"/>
          </w:tcPr>
          <w:p w14:paraId="5B48B995" w14:textId="77777777" w:rsidR="00C11AAF" w:rsidRPr="00397444" w:rsidRDefault="00C11AAF" w:rsidP="00F23355">
            <w:pPr>
              <w:pStyle w:val="pqiTabBody"/>
            </w:pPr>
            <w:r w:rsidRPr="00397444">
              <w:t>Kody jednostek transportowych</w:t>
            </w:r>
            <w:r>
              <w:t xml:space="preserve"> (Transport </w:t>
            </w:r>
            <w:proofErr w:type="spellStart"/>
            <w:r>
              <w:t>units</w:t>
            </w:r>
            <w:proofErr w:type="spellEnd"/>
            <w:r>
              <w:t>)</w:t>
            </w:r>
          </w:p>
        </w:tc>
      </w:tr>
      <w:tr w:rsidR="00C11AAF" w14:paraId="2F307F9B" w14:textId="77777777" w:rsidTr="00F23355">
        <w:tc>
          <w:tcPr>
            <w:tcW w:w="908" w:type="dxa"/>
          </w:tcPr>
          <w:p w14:paraId="180CDF74" w14:textId="77777777" w:rsidR="00C11AAF" w:rsidRDefault="00C11AAF" w:rsidP="00F23355">
            <w:pPr>
              <w:pStyle w:val="pqiTabBody"/>
            </w:pPr>
            <w:r>
              <w:t>15</w:t>
            </w:r>
          </w:p>
        </w:tc>
        <w:tc>
          <w:tcPr>
            <w:tcW w:w="8761" w:type="dxa"/>
          </w:tcPr>
          <w:p w14:paraId="40E513AC" w14:textId="77777777" w:rsidR="00C11AAF" w:rsidRDefault="00C11AAF" w:rsidP="00F23355">
            <w:pPr>
              <w:pStyle w:val="pqiTabBody"/>
            </w:pPr>
            <w:r>
              <w:t>Kody stref upraw winorośli (Wine-</w:t>
            </w:r>
            <w:proofErr w:type="spellStart"/>
            <w:r>
              <w:t>growing</w:t>
            </w:r>
            <w:proofErr w:type="spellEnd"/>
            <w:r>
              <w:t xml:space="preserve"> </w:t>
            </w:r>
            <w:proofErr w:type="spellStart"/>
            <w:r>
              <w:t>zones</w:t>
            </w:r>
            <w:proofErr w:type="spellEnd"/>
            <w:r>
              <w:t>)</w:t>
            </w:r>
          </w:p>
        </w:tc>
      </w:tr>
      <w:tr w:rsidR="00C11AAF" w14:paraId="458D737C" w14:textId="77777777" w:rsidTr="00F23355">
        <w:tc>
          <w:tcPr>
            <w:tcW w:w="908" w:type="dxa"/>
          </w:tcPr>
          <w:p w14:paraId="729C3A24" w14:textId="77777777" w:rsidR="00C11AAF" w:rsidRDefault="00C11AAF" w:rsidP="00F23355">
            <w:pPr>
              <w:pStyle w:val="pqiTabBody"/>
            </w:pPr>
            <w:r>
              <w:t>16</w:t>
            </w:r>
          </w:p>
        </w:tc>
        <w:tc>
          <w:tcPr>
            <w:tcW w:w="8761" w:type="dxa"/>
          </w:tcPr>
          <w:p w14:paraId="6E6F794D" w14:textId="77777777" w:rsidR="00C11AAF" w:rsidRPr="00397444" w:rsidRDefault="00C11AAF" w:rsidP="00F23355">
            <w:pPr>
              <w:pStyle w:val="pqiTabBody"/>
            </w:pPr>
            <w:r w:rsidRPr="00397444">
              <w:t>Kody czynności związanych z winem</w:t>
            </w:r>
            <w:r>
              <w:t xml:space="preserve"> (</w:t>
            </w:r>
            <w:r w:rsidRPr="00397444">
              <w:t xml:space="preserve">Wine </w:t>
            </w:r>
            <w:proofErr w:type="spellStart"/>
            <w:r w:rsidRPr="00397444">
              <w:t>operation</w:t>
            </w:r>
            <w:proofErr w:type="spellEnd"/>
            <w:r w:rsidRPr="00397444">
              <w:t xml:space="preserve"> </w:t>
            </w:r>
            <w:proofErr w:type="spellStart"/>
            <w:r w:rsidRPr="00397444">
              <w:t>codes</w:t>
            </w:r>
            <w:proofErr w:type="spellEnd"/>
            <w:r>
              <w:t>)</w:t>
            </w:r>
          </w:p>
        </w:tc>
      </w:tr>
      <w:tr w:rsidR="00C11AAF" w14:paraId="172869BE" w14:textId="77777777" w:rsidTr="00F23355">
        <w:tc>
          <w:tcPr>
            <w:tcW w:w="908" w:type="dxa"/>
          </w:tcPr>
          <w:p w14:paraId="5E944745" w14:textId="77777777" w:rsidR="00C11AAF" w:rsidRDefault="00C11AAF" w:rsidP="00F23355">
            <w:pPr>
              <w:pStyle w:val="pqiTabBody"/>
            </w:pPr>
            <w:r>
              <w:t>17</w:t>
            </w:r>
          </w:p>
        </w:tc>
        <w:tc>
          <w:tcPr>
            <w:tcW w:w="8761" w:type="dxa"/>
          </w:tcPr>
          <w:p w14:paraId="797EF921" w14:textId="77777777" w:rsidR="00C11AAF" w:rsidRPr="00397444" w:rsidRDefault="00C11AAF" w:rsidP="00F23355">
            <w:pPr>
              <w:pStyle w:val="pqiTabBody"/>
            </w:pPr>
            <w:r w:rsidRPr="00397444">
              <w:t>Kategorie wyrobów akcyzowych</w:t>
            </w:r>
            <w:r>
              <w:t xml:space="preserve"> (</w:t>
            </w:r>
            <w:proofErr w:type="spellStart"/>
            <w:r w:rsidRPr="00397444">
              <w:t>Excise</w:t>
            </w:r>
            <w:proofErr w:type="spellEnd"/>
            <w:r w:rsidRPr="00397444">
              <w:t xml:space="preserve"> product</w:t>
            </w:r>
            <w:r>
              <w:t>s</w:t>
            </w:r>
            <w:r w:rsidRPr="00397444">
              <w:t xml:space="preserve"> </w:t>
            </w:r>
            <w:proofErr w:type="spellStart"/>
            <w:r w:rsidRPr="00397444">
              <w:t>categories</w:t>
            </w:r>
            <w:proofErr w:type="spellEnd"/>
            <w:r>
              <w:t>)</w:t>
            </w:r>
          </w:p>
        </w:tc>
      </w:tr>
      <w:tr w:rsidR="00C11AAF" w14:paraId="12619858" w14:textId="77777777" w:rsidTr="00F23355">
        <w:tc>
          <w:tcPr>
            <w:tcW w:w="908" w:type="dxa"/>
          </w:tcPr>
          <w:p w14:paraId="046D5028" w14:textId="77777777" w:rsidR="00C11AAF" w:rsidRDefault="00C11AAF" w:rsidP="00F23355">
            <w:pPr>
              <w:pStyle w:val="pqiTabBody"/>
            </w:pPr>
            <w:r>
              <w:t>18</w:t>
            </w:r>
          </w:p>
        </w:tc>
        <w:tc>
          <w:tcPr>
            <w:tcW w:w="8761" w:type="dxa"/>
          </w:tcPr>
          <w:p w14:paraId="70A8AF7F" w14:textId="77777777" w:rsidR="00C11AAF" w:rsidRDefault="00C11AAF" w:rsidP="00F23355">
            <w:pPr>
              <w:pStyle w:val="pqiTabBody"/>
            </w:pPr>
            <w:r>
              <w:t>Wyroby akcyzowe (</w:t>
            </w:r>
            <w:proofErr w:type="spellStart"/>
            <w:r>
              <w:t>Excise</w:t>
            </w:r>
            <w:proofErr w:type="spellEnd"/>
            <w:r>
              <w:t xml:space="preserve"> products)</w:t>
            </w:r>
          </w:p>
        </w:tc>
      </w:tr>
      <w:tr w:rsidR="00C11AAF" w14:paraId="7A801E13" w14:textId="77777777" w:rsidTr="00F23355">
        <w:tc>
          <w:tcPr>
            <w:tcW w:w="908" w:type="dxa"/>
          </w:tcPr>
          <w:p w14:paraId="451E2F86" w14:textId="77777777" w:rsidR="00C11AAF" w:rsidRDefault="00C11AAF" w:rsidP="00F23355">
            <w:pPr>
              <w:pStyle w:val="pqiTabBody"/>
            </w:pPr>
            <w:r>
              <w:t>19</w:t>
            </w:r>
          </w:p>
        </w:tc>
        <w:tc>
          <w:tcPr>
            <w:tcW w:w="8761" w:type="dxa"/>
          </w:tcPr>
          <w:p w14:paraId="3212136E" w14:textId="77777777" w:rsidR="00C11AAF" w:rsidRDefault="00C11AAF" w:rsidP="00F23355">
            <w:pPr>
              <w:pStyle w:val="pqiTabBody"/>
            </w:pPr>
            <w:r>
              <w:t xml:space="preserve">Kody CN (CN </w:t>
            </w:r>
            <w:proofErr w:type="spellStart"/>
            <w:r>
              <w:t>codes</w:t>
            </w:r>
            <w:proofErr w:type="spellEnd"/>
            <w:r>
              <w:t>)</w:t>
            </w:r>
          </w:p>
        </w:tc>
      </w:tr>
      <w:tr w:rsidR="00C11AAF" w14:paraId="5AED2078" w14:textId="77777777" w:rsidTr="00F23355">
        <w:tc>
          <w:tcPr>
            <w:tcW w:w="908" w:type="dxa"/>
          </w:tcPr>
          <w:p w14:paraId="200ECB2C" w14:textId="77777777" w:rsidR="00C11AAF" w:rsidRDefault="00C11AAF" w:rsidP="00F23355">
            <w:pPr>
              <w:pStyle w:val="pqiTabBody"/>
            </w:pPr>
            <w:r>
              <w:t>20</w:t>
            </w:r>
          </w:p>
        </w:tc>
        <w:tc>
          <w:tcPr>
            <w:tcW w:w="8761" w:type="dxa"/>
          </w:tcPr>
          <w:p w14:paraId="72950BA8" w14:textId="77777777" w:rsidR="00C11AAF" w:rsidRDefault="00C11AAF" w:rsidP="00F23355">
            <w:pPr>
              <w:pStyle w:val="pqiTabBody"/>
            </w:pPr>
            <w:r>
              <w:t>Przynależność kodów CN do wyrobów akcyzowych (</w:t>
            </w:r>
            <w:proofErr w:type="spellStart"/>
            <w:r>
              <w:t>Correspondences</w:t>
            </w:r>
            <w:proofErr w:type="spellEnd"/>
            <w:r>
              <w:t xml:space="preserve"> CN </w:t>
            </w:r>
            <w:proofErr w:type="spellStart"/>
            <w:r>
              <w:t>code</w:t>
            </w:r>
            <w:proofErr w:type="spellEnd"/>
            <w:r>
              <w:t xml:space="preserve"> - </w:t>
            </w:r>
            <w:proofErr w:type="spellStart"/>
            <w:r>
              <w:t>Excise</w:t>
            </w:r>
            <w:proofErr w:type="spellEnd"/>
            <w:r>
              <w:t xml:space="preserve"> </w:t>
            </w:r>
            <w:proofErr w:type="spellStart"/>
            <w:r>
              <w:t>product</w:t>
            </w:r>
            <w:proofErr w:type="spellEnd"/>
            <w:r>
              <w:t>)</w:t>
            </w:r>
          </w:p>
        </w:tc>
      </w:tr>
      <w:tr w:rsidR="00C11AAF" w14:paraId="03919CB9" w14:textId="77777777" w:rsidTr="00F23355">
        <w:tc>
          <w:tcPr>
            <w:tcW w:w="908" w:type="dxa"/>
          </w:tcPr>
          <w:p w14:paraId="56037FEC" w14:textId="77777777" w:rsidR="00C11AAF" w:rsidRDefault="00C11AAF" w:rsidP="00F23355">
            <w:pPr>
              <w:pStyle w:val="pqiTabBody"/>
            </w:pPr>
            <w:r>
              <w:t>21</w:t>
            </w:r>
          </w:p>
        </w:tc>
        <w:tc>
          <w:tcPr>
            <w:tcW w:w="8761" w:type="dxa"/>
          </w:tcPr>
          <w:p w14:paraId="5F4F62E4" w14:textId="77777777" w:rsidR="00C11AAF" w:rsidRDefault="00C11AAF" w:rsidP="00F23355">
            <w:pPr>
              <w:pStyle w:val="pqiTabBody"/>
            </w:pPr>
            <w:r>
              <w:t>Kody przyczyny anulowania (</w:t>
            </w:r>
            <w:proofErr w:type="spellStart"/>
            <w:r>
              <w:t>Cancellation</w:t>
            </w:r>
            <w:proofErr w:type="spellEnd"/>
            <w:r>
              <w:t xml:space="preserve"> </w:t>
            </w:r>
            <w:proofErr w:type="spellStart"/>
            <w:r>
              <w:t>reasons</w:t>
            </w:r>
            <w:proofErr w:type="spellEnd"/>
            <w:r>
              <w:t>)</w:t>
            </w:r>
          </w:p>
        </w:tc>
      </w:tr>
      <w:tr w:rsidR="00C11AAF" w:rsidRPr="00F0231E" w14:paraId="212BC7AC" w14:textId="77777777" w:rsidTr="00F23355">
        <w:tc>
          <w:tcPr>
            <w:tcW w:w="908" w:type="dxa"/>
          </w:tcPr>
          <w:p w14:paraId="04361B29" w14:textId="77777777" w:rsidR="00C11AAF" w:rsidRDefault="00C11AAF" w:rsidP="00F23355">
            <w:pPr>
              <w:pStyle w:val="pqiTabBody"/>
            </w:pPr>
            <w:r>
              <w:t>22</w:t>
            </w:r>
          </w:p>
        </w:tc>
        <w:tc>
          <w:tcPr>
            <w:tcW w:w="8761" w:type="dxa"/>
          </w:tcPr>
          <w:p w14:paraId="2ABC9EFB" w14:textId="77777777" w:rsidR="00C11AAF" w:rsidRPr="00893F07" w:rsidRDefault="00C11AAF" w:rsidP="00F23355">
            <w:pPr>
              <w:pStyle w:val="pqiTabBody"/>
              <w:rPr>
                <w:lang w:val="en-US"/>
              </w:rPr>
            </w:pPr>
            <w:proofErr w:type="spellStart"/>
            <w:r w:rsidRPr="00C062C8">
              <w:rPr>
                <w:lang w:val="en-US"/>
              </w:rPr>
              <w:t>Ostrzeżenie</w:t>
            </w:r>
            <w:proofErr w:type="spellEnd"/>
            <w:r w:rsidRPr="00C062C8">
              <w:rPr>
                <w:lang w:val="en-US"/>
              </w:rPr>
              <w:t xml:space="preserve"> </w:t>
            </w:r>
            <w:proofErr w:type="spellStart"/>
            <w:r w:rsidRPr="00C062C8">
              <w:rPr>
                <w:lang w:val="en-US"/>
              </w:rPr>
              <w:t>lub</w:t>
            </w:r>
            <w:proofErr w:type="spellEnd"/>
            <w:r w:rsidRPr="00C062C8">
              <w:rPr>
                <w:lang w:val="en-US"/>
              </w:rPr>
              <w:t xml:space="preserve"> </w:t>
            </w:r>
            <w:proofErr w:type="spellStart"/>
            <w:r w:rsidRPr="00C062C8">
              <w:rPr>
                <w:lang w:val="en-US"/>
              </w:rPr>
              <w:t>odrzucenie</w:t>
            </w:r>
            <w:proofErr w:type="spellEnd"/>
            <w:r w:rsidRPr="00C062C8">
              <w:rPr>
                <w:lang w:val="en-US"/>
              </w:rPr>
              <w:t xml:space="preserve"> </w:t>
            </w:r>
            <w:proofErr w:type="spellStart"/>
            <w:r w:rsidRPr="00C062C8">
              <w:rPr>
                <w:lang w:val="en-US"/>
              </w:rPr>
              <w:t>dokumentu</w:t>
            </w:r>
            <w:proofErr w:type="spellEnd"/>
            <w:r w:rsidRPr="00C062C8">
              <w:rPr>
                <w:lang w:val="en-US"/>
              </w:rPr>
              <w:t xml:space="preserve"> e-AD (Alert or rejection of e-AD reasons</w:t>
            </w:r>
            <w:r>
              <w:rPr>
                <w:lang w:val="en-US"/>
              </w:rPr>
              <w:t>)</w:t>
            </w:r>
          </w:p>
        </w:tc>
      </w:tr>
      <w:tr w:rsidR="00C11AAF" w14:paraId="08B1F2EF" w14:textId="77777777" w:rsidTr="00F23355">
        <w:tc>
          <w:tcPr>
            <w:tcW w:w="908" w:type="dxa"/>
          </w:tcPr>
          <w:p w14:paraId="2797C5B6" w14:textId="77777777" w:rsidR="00C11AAF" w:rsidRDefault="00C11AAF" w:rsidP="00F23355">
            <w:pPr>
              <w:pStyle w:val="pqiTabBody"/>
            </w:pPr>
            <w:r>
              <w:t>23</w:t>
            </w:r>
          </w:p>
        </w:tc>
        <w:tc>
          <w:tcPr>
            <w:tcW w:w="8761" w:type="dxa"/>
          </w:tcPr>
          <w:p w14:paraId="0488A1C0" w14:textId="77777777" w:rsidR="00C11AAF" w:rsidRDefault="00C11AAF" w:rsidP="00F23355">
            <w:pPr>
              <w:pStyle w:val="pqiTabBody"/>
            </w:pPr>
            <w:r>
              <w:t>Kody wyjaśnień opóźnień w dostawie (</w:t>
            </w:r>
            <w:proofErr w:type="spellStart"/>
            <w:r>
              <w:t>Delay</w:t>
            </w:r>
            <w:proofErr w:type="spellEnd"/>
            <w:r>
              <w:t xml:space="preserve"> </w:t>
            </w:r>
            <w:proofErr w:type="spellStart"/>
            <w:r>
              <w:t>explanations</w:t>
            </w:r>
            <w:proofErr w:type="spellEnd"/>
            <w:r>
              <w:t>)</w:t>
            </w:r>
          </w:p>
        </w:tc>
      </w:tr>
      <w:tr w:rsidR="00C11AAF" w14:paraId="22B491D0" w14:textId="77777777" w:rsidTr="00F23355">
        <w:tc>
          <w:tcPr>
            <w:tcW w:w="908" w:type="dxa"/>
          </w:tcPr>
          <w:p w14:paraId="2DC1666F" w14:textId="77777777" w:rsidR="00C11AAF" w:rsidRDefault="00C11AAF" w:rsidP="00F23355">
            <w:pPr>
              <w:pStyle w:val="pqiTabBody"/>
            </w:pPr>
            <w:r>
              <w:t>25</w:t>
            </w:r>
          </w:p>
        </w:tc>
        <w:tc>
          <w:tcPr>
            <w:tcW w:w="8761" w:type="dxa"/>
          </w:tcPr>
          <w:p w14:paraId="6F837F39" w14:textId="77777777" w:rsidR="00C11AAF" w:rsidRDefault="00C11AAF" w:rsidP="00F23355">
            <w:pPr>
              <w:pStyle w:val="pqiTabBody"/>
            </w:pPr>
            <w:r>
              <w:t>Osoby zgłaszające zdarzenie (</w:t>
            </w:r>
            <w:r w:rsidRPr="009B79F3">
              <w:t xml:space="preserve">Event </w:t>
            </w:r>
            <w:proofErr w:type="spellStart"/>
            <w:r w:rsidRPr="009B79F3">
              <w:t>Submitting</w:t>
            </w:r>
            <w:proofErr w:type="spellEnd"/>
            <w:r w:rsidRPr="009B79F3">
              <w:t xml:space="preserve"> </w:t>
            </w:r>
            <w:proofErr w:type="spellStart"/>
            <w:r w:rsidRPr="009B79F3">
              <w:t>Persons</w:t>
            </w:r>
            <w:proofErr w:type="spellEnd"/>
            <w:r>
              <w:t>)</w:t>
            </w:r>
          </w:p>
        </w:tc>
      </w:tr>
      <w:tr w:rsidR="00C11AAF" w14:paraId="19D42D1E" w14:textId="77777777" w:rsidTr="00F23355">
        <w:tc>
          <w:tcPr>
            <w:tcW w:w="908" w:type="dxa"/>
          </w:tcPr>
          <w:p w14:paraId="044AA5D1" w14:textId="77777777" w:rsidR="00C11AAF" w:rsidRDefault="00C11AAF" w:rsidP="00F23355">
            <w:pPr>
              <w:pStyle w:val="pqiTabBody"/>
            </w:pPr>
            <w:r>
              <w:t>91</w:t>
            </w:r>
          </w:p>
        </w:tc>
        <w:tc>
          <w:tcPr>
            <w:tcW w:w="8761" w:type="dxa"/>
          </w:tcPr>
          <w:p w14:paraId="3EC800D1" w14:textId="77777777" w:rsidR="00C11AAF" w:rsidRDefault="00C11AAF" w:rsidP="00F23355">
            <w:pPr>
              <w:pStyle w:val="pqiTabBody"/>
            </w:pPr>
            <w:r>
              <w:t>Polskie wyroby akcyzowe (</w:t>
            </w:r>
            <w:proofErr w:type="spellStart"/>
            <w:r>
              <w:t>Polish</w:t>
            </w:r>
            <w:proofErr w:type="spellEnd"/>
            <w:r>
              <w:t xml:space="preserve"> </w:t>
            </w:r>
            <w:proofErr w:type="spellStart"/>
            <w:r>
              <w:t>excise</w:t>
            </w:r>
            <w:proofErr w:type="spellEnd"/>
            <w:r>
              <w:t xml:space="preserve"> products)</w:t>
            </w:r>
          </w:p>
        </w:tc>
      </w:tr>
      <w:tr w:rsidR="00C11AAF" w14:paraId="176CDA28" w14:textId="77777777" w:rsidTr="00F23355">
        <w:tc>
          <w:tcPr>
            <w:tcW w:w="908" w:type="dxa"/>
          </w:tcPr>
          <w:p w14:paraId="7BD38D8B" w14:textId="77777777" w:rsidR="00C11AAF" w:rsidRDefault="00C11AAF" w:rsidP="00F23355">
            <w:pPr>
              <w:pStyle w:val="pqiTabBody"/>
            </w:pPr>
            <w:r>
              <w:t>92</w:t>
            </w:r>
          </w:p>
        </w:tc>
        <w:tc>
          <w:tcPr>
            <w:tcW w:w="8761" w:type="dxa"/>
          </w:tcPr>
          <w:p w14:paraId="7DEA0FCB" w14:textId="77777777" w:rsidR="00C11AAF" w:rsidRDefault="00C11AAF" w:rsidP="00F23355">
            <w:pPr>
              <w:pStyle w:val="pqiTabBody"/>
            </w:pPr>
            <w:r>
              <w:t>Polskie kody CN (</w:t>
            </w:r>
            <w:proofErr w:type="spellStart"/>
            <w:r>
              <w:t>Polish</w:t>
            </w:r>
            <w:proofErr w:type="spellEnd"/>
            <w:r>
              <w:t xml:space="preserve"> CN </w:t>
            </w:r>
            <w:proofErr w:type="spellStart"/>
            <w:r>
              <w:t>codes</w:t>
            </w:r>
            <w:proofErr w:type="spellEnd"/>
            <w:r>
              <w:t>)</w:t>
            </w:r>
          </w:p>
        </w:tc>
      </w:tr>
      <w:tr w:rsidR="00C11AAF" w14:paraId="1AF6CB43" w14:textId="77777777" w:rsidTr="00F23355">
        <w:tc>
          <w:tcPr>
            <w:tcW w:w="908" w:type="dxa"/>
          </w:tcPr>
          <w:p w14:paraId="45F9EA4D" w14:textId="77777777" w:rsidR="00C11AAF" w:rsidRDefault="00C11AAF" w:rsidP="00F23355">
            <w:pPr>
              <w:pStyle w:val="pqiTabBody"/>
            </w:pPr>
            <w:r>
              <w:t>93</w:t>
            </w:r>
          </w:p>
        </w:tc>
        <w:tc>
          <w:tcPr>
            <w:tcW w:w="8761" w:type="dxa"/>
          </w:tcPr>
          <w:p w14:paraId="1F9E678A" w14:textId="77777777" w:rsidR="00C11AAF" w:rsidRDefault="00C11AAF" w:rsidP="00F23355">
            <w:pPr>
              <w:pStyle w:val="pqiTabBody"/>
            </w:pPr>
            <w:r>
              <w:t>Przynależność polskich kodów CN do wyrobów akcyzowych (</w:t>
            </w:r>
            <w:proofErr w:type="spellStart"/>
            <w:r>
              <w:t>Polish</w:t>
            </w:r>
            <w:proofErr w:type="spellEnd"/>
            <w:r>
              <w:t xml:space="preserve"> </w:t>
            </w:r>
            <w:proofErr w:type="spellStart"/>
            <w:r>
              <w:t>correspondences</w:t>
            </w:r>
            <w:proofErr w:type="spellEnd"/>
            <w:r>
              <w:t xml:space="preserve"> CN </w:t>
            </w:r>
            <w:proofErr w:type="spellStart"/>
            <w:r>
              <w:t>code</w:t>
            </w:r>
            <w:proofErr w:type="spellEnd"/>
            <w:r>
              <w:t xml:space="preserve"> - </w:t>
            </w:r>
            <w:proofErr w:type="spellStart"/>
            <w:r>
              <w:t>Excise</w:t>
            </w:r>
            <w:proofErr w:type="spellEnd"/>
            <w:r>
              <w:t xml:space="preserve"> </w:t>
            </w:r>
            <w:proofErr w:type="spellStart"/>
            <w:r>
              <w:t>product</w:t>
            </w:r>
            <w:proofErr w:type="spellEnd"/>
            <w:r>
              <w:t>)</w:t>
            </w:r>
          </w:p>
        </w:tc>
      </w:tr>
      <w:tr w:rsidR="00C11AAF" w:rsidRPr="00F0231E" w14:paraId="660F76FF" w14:textId="77777777" w:rsidTr="00F23355">
        <w:tc>
          <w:tcPr>
            <w:tcW w:w="908" w:type="dxa"/>
          </w:tcPr>
          <w:p w14:paraId="08E090AD" w14:textId="77777777" w:rsidR="00C11AAF" w:rsidRDefault="00C11AAF" w:rsidP="00F23355">
            <w:pPr>
              <w:pStyle w:val="pqiTabBody"/>
            </w:pPr>
            <w:r>
              <w:t>94</w:t>
            </w:r>
          </w:p>
        </w:tc>
        <w:tc>
          <w:tcPr>
            <w:tcW w:w="8761" w:type="dxa"/>
          </w:tcPr>
          <w:p w14:paraId="2A1AED54" w14:textId="77777777" w:rsidR="00C11AAF" w:rsidRPr="00F565F0" w:rsidRDefault="00C11AAF" w:rsidP="00F23355">
            <w:pPr>
              <w:pStyle w:val="pqiTabBody"/>
              <w:rPr>
                <w:lang w:val="en-US"/>
              </w:rPr>
            </w:pPr>
            <w:proofErr w:type="spellStart"/>
            <w:r w:rsidRPr="00F565F0">
              <w:rPr>
                <w:lang w:val="en-US"/>
              </w:rPr>
              <w:t>Dodatkowe</w:t>
            </w:r>
            <w:proofErr w:type="spellEnd"/>
            <w:r w:rsidRPr="00F565F0">
              <w:rPr>
                <w:lang w:val="en-US"/>
              </w:rPr>
              <w:t xml:space="preserve"> </w:t>
            </w:r>
            <w:proofErr w:type="spellStart"/>
            <w:r w:rsidRPr="00F565F0">
              <w:rPr>
                <w:lang w:val="en-US"/>
              </w:rPr>
              <w:t>jednostki</w:t>
            </w:r>
            <w:proofErr w:type="spellEnd"/>
            <w:r w:rsidRPr="00F565F0">
              <w:rPr>
                <w:lang w:val="en-US"/>
              </w:rPr>
              <w:t xml:space="preserve"> </w:t>
            </w:r>
            <w:proofErr w:type="spellStart"/>
            <w:r w:rsidRPr="00F565F0">
              <w:rPr>
                <w:lang w:val="en-US"/>
              </w:rPr>
              <w:t>miary</w:t>
            </w:r>
            <w:proofErr w:type="spellEnd"/>
            <w:r w:rsidRPr="00F565F0">
              <w:rPr>
                <w:lang w:val="en-US"/>
              </w:rPr>
              <w:t xml:space="preserve"> (Additional units of measure</w:t>
            </w:r>
            <w:r>
              <w:rPr>
                <w:lang w:val="en-US"/>
              </w:rPr>
              <w:t>)</w:t>
            </w:r>
          </w:p>
        </w:tc>
      </w:tr>
      <w:tr w:rsidR="00AF52F5" w:rsidRPr="00F0231E" w14:paraId="69BACF03" w14:textId="77777777" w:rsidTr="00F23355">
        <w:tc>
          <w:tcPr>
            <w:tcW w:w="908" w:type="dxa"/>
          </w:tcPr>
          <w:p w14:paraId="599330D4" w14:textId="02810CFE" w:rsidR="00AF52F5" w:rsidRDefault="00AF52F5" w:rsidP="00F23355">
            <w:pPr>
              <w:pStyle w:val="pqiTabBody"/>
            </w:pPr>
            <w:r>
              <w:t>95</w:t>
            </w:r>
          </w:p>
        </w:tc>
        <w:tc>
          <w:tcPr>
            <w:tcW w:w="8761" w:type="dxa"/>
          </w:tcPr>
          <w:p w14:paraId="7EC514C5" w14:textId="1109F5B7" w:rsidR="00AF52F5" w:rsidRPr="00F565F0" w:rsidRDefault="00AF52F5" w:rsidP="00F23355">
            <w:pPr>
              <w:pStyle w:val="pqiTabBody"/>
              <w:rPr>
                <w:lang w:val="en-US"/>
              </w:rPr>
            </w:pPr>
            <w:proofErr w:type="spellStart"/>
            <w:r w:rsidRPr="00AF52F5">
              <w:rPr>
                <w:lang w:val="en-US"/>
              </w:rPr>
              <w:t>Maksymalna</w:t>
            </w:r>
            <w:proofErr w:type="spellEnd"/>
            <w:r w:rsidRPr="00AF52F5">
              <w:rPr>
                <w:lang w:val="en-US"/>
              </w:rPr>
              <w:t xml:space="preserve"> </w:t>
            </w:r>
            <w:proofErr w:type="spellStart"/>
            <w:r w:rsidRPr="00AF52F5">
              <w:rPr>
                <w:lang w:val="en-US"/>
              </w:rPr>
              <w:t>wartość</w:t>
            </w:r>
            <w:proofErr w:type="spellEnd"/>
            <w:r w:rsidRPr="00AF52F5">
              <w:rPr>
                <w:lang w:val="en-US"/>
              </w:rPr>
              <w:t xml:space="preserve"> </w:t>
            </w:r>
            <w:proofErr w:type="spellStart"/>
            <w:r w:rsidRPr="00AF52F5">
              <w:rPr>
                <w:lang w:val="en-US"/>
              </w:rPr>
              <w:t>czasu</w:t>
            </w:r>
            <w:proofErr w:type="spellEnd"/>
            <w:r w:rsidRPr="00AF52F5">
              <w:rPr>
                <w:lang w:val="en-US"/>
              </w:rPr>
              <w:t xml:space="preserve"> </w:t>
            </w:r>
            <w:proofErr w:type="spellStart"/>
            <w:r w:rsidRPr="00AF52F5">
              <w:rPr>
                <w:lang w:val="en-US"/>
              </w:rPr>
              <w:t>przewozu</w:t>
            </w:r>
            <w:proofErr w:type="spellEnd"/>
            <w:r w:rsidRPr="00AF52F5">
              <w:rPr>
                <w:lang w:val="en-US"/>
              </w:rPr>
              <w:t xml:space="preserve"> (Maximum Journey Time Parameters)</w:t>
            </w:r>
          </w:p>
        </w:tc>
      </w:tr>
      <w:tr w:rsidR="000D61A6" w:rsidRPr="00F0231E" w14:paraId="05DAAA61" w14:textId="77777777" w:rsidTr="00F23355">
        <w:tc>
          <w:tcPr>
            <w:tcW w:w="908" w:type="dxa"/>
          </w:tcPr>
          <w:p w14:paraId="33BF65F0" w14:textId="75070CE1" w:rsidR="000D61A6" w:rsidRDefault="000D61A6" w:rsidP="00F23355">
            <w:pPr>
              <w:pStyle w:val="pqiTabBody"/>
            </w:pPr>
            <w:r>
              <w:t>97</w:t>
            </w:r>
          </w:p>
        </w:tc>
        <w:tc>
          <w:tcPr>
            <w:tcW w:w="8761" w:type="dxa"/>
          </w:tcPr>
          <w:p w14:paraId="50B68A0B" w14:textId="70446AFB" w:rsidR="000D61A6" w:rsidRPr="00AF52F5" w:rsidRDefault="000D61A6" w:rsidP="00F23355">
            <w:pPr>
              <w:pStyle w:val="pqiTabBody"/>
              <w:rPr>
                <w:lang w:val="en-US"/>
              </w:rPr>
            </w:pPr>
            <w:proofErr w:type="spellStart"/>
            <w:r>
              <w:rPr>
                <w:lang w:val="en-US"/>
              </w:rPr>
              <w:t>Państwa</w:t>
            </w:r>
            <w:proofErr w:type="spellEnd"/>
            <w:r>
              <w:rPr>
                <w:lang w:val="en-US"/>
              </w:rPr>
              <w:t xml:space="preserve"> </w:t>
            </w:r>
            <w:proofErr w:type="spellStart"/>
            <w:r>
              <w:rPr>
                <w:lang w:val="en-US"/>
              </w:rPr>
              <w:t>członkowskie</w:t>
            </w:r>
            <w:proofErr w:type="spellEnd"/>
            <w:r>
              <w:rPr>
                <w:lang w:val="en-US"/>
              </w:rPr>
              <w:t xml:space="preserve"> </w:t>
            </w:r>
            <w:proofErr w:type="spellStart"/>
            <w:r>
              <w:rPr>
                <w:lang w:val="en-US"/>
              </w:rPr>
              <w:t>pozwalające</w:t>
            </w:r>
            <w:proofErr w:type="spellEnd"/>
            <w:r>
              <w:rPr>
                <w:lang w:val="en-US"/>
              </w:rPr>
              <w:t xml:space="preserve"> </w:t>
            </w:r>
            <w:proofErr w:type="spellStart"/>
            <w:r>
              <w:rPr>
                <w:lang w:val="en-US"/>
              </w:rPr>
              <w:t>na</w:t>
            </w:r>
            <w:proofErr w:type="spellEnd"/>
            <w:r>
              <w:rPr>
                <w:lang w:val="en-US"/>
              </w:rPr>
              <w:t xml:space="preserve"> </w:t>
            </w:r>
            <w:proofErr w:type="spellStart"/>
            <w:r>
              <w:rPr>
                <w:lang w:val="en-US"/>
              </w:rPr>
              <w:t>podział</w:t>
            </w:r>
            <w:proofErr w:type="spellEnd"/>
            <w:r>
              <w:rPr>
                <w:lang w:val="en-US"/>
              </w:rPr>
              <w:t xml:space="preserve"> </w:t>
            </w:r>
            <w:proofErr w:type="spellStart"/>
            <w:r>
              <w:rPr>
                <w:lang w:val="en-US"/>
              </w:rPr>
              <w:t>na</w:t>
            </w:r>
            <w:proofErr w:type="spellEnd"/>
            <w:r>
              <w:rPr>
                <w:lang w:val="en-US"/>
              </w:rPr>
              <w:t xml:space="preserve"> ich </w:t>
            </w:r>
            <w:proofErr w:type="spellStart"/>
            <w:r>
              <w:rPr>
                <w:lang w:val="en-US"/>
              </w:rPr>
              <w:t>terenie</w:t>
            </w:r>
            <w:proofErr w:type="spellEnd"/>
          </w:p>
        </w:tc>
      </w:tr>
      <w:tr w:rsidR="000D61A6" w:rsidRPr="00F0231E" w14:paraId="253F4BE6" w14:textId="77777777" w:rsidTr="00F23355">
        <w:tc>
          <w:tcPr>
            <w:tcW w:w="908" w:type="dxa"/>
          </w:tcPr>
          <w:p w14:paraId="30C711AC" w14:textId="5FF8E515" w:rsidR="000D61A6" w:rsidRDefault="000D61A6" w:rsidP="00F23355">
            <w:pPr>
              <w:pStyle w:val="pqiTabBody"/>
            </w:pPr>
            <w:r>
              <w:t>101</w:t>
            </w:r>
          </w:p>
        </w:tc>
        <w:tc>
          <w:tcPr>
            <w:tcW w:w="8761" w:type="dxa"/>
          </w:tcPr>
          <w:p w14:paraId="5FFDC36E" w14:textId="037A87EB" w:rsidR="000D61A6" w:rsidRPr="00AF52F5" w:rsidRDefault="000D61A6" w:rsidP="00F23355">
            <w:pPr>
              <w:pStyle w:val="pqiTabBody"/>
              <w:rPr>
                <w:lang w:val="en-US"/>
              </w:rPr>
            </w:pPr>
            <w:proofErr w:type="spellStart"/>
            <w:r>
              <w:rPr>
                <w:lang w:val="en-US"/>
              </w:rPr>
              <w:t>Typ</w:t>
            </w:r>
            <w:proofErr w:type="spellEnd"/>
            <w:r>
              <w:rPr>
                <w:lang w:val="en-US"/>
              </w:rPr>
              <w:t xml:space="preserve"> </w:t>
            </w:r>
            <w:proofErr w:type="spellStart"/>
            <w:r>
              <w:rPr>
                <w:lang w:val="en-US"/>
              </w:rPr>
              <w:t>dokumentu</w:t>
            </w:r>
            <w:proofErr w:type="spellEnd"/>
            <w:r>
              <w:rPr>
                <w:lang w:val="en-US"/>
              </w:rPr>
              <w:t xml:space="preserve"> – </w:t>
            </w:r>
            <w:proofErr w:type="spellStart"/>
            <w:r>
              <w:rPr>
                <w:lang w:val="en-US"/>
              </w:rPr>
              <w:t>zaświadczenia</w:t>
            </w:r>
            <w:proofErr w:type="spellEnd"/>
          </w:p>
        </w:tc>
      </w:tr>
      <w:tr w:rsidR="000D61A6" w:rsidRPr="00F0231E" w14:paraId="4D1647C0" w14:textId="77777777" w:rsidTr="00F23355">
        <w:tc>
          <w:tcPr>
            <w:tcW w:w="908" w:type="dxa"/>
          </w:tcPr>
          <w:p w14:paraId="084F707A" w14:textId="4A0039ED" w:rsidR="000D61A6" w:rsidRDefault="000D61A6" w:rsidP="00F23355">
            <w:pPr>
              <w:pStyle w:val="pqiTabBody"/>
            </w:pPr>
            <w:r>
              <w:t>102</w:t>
            </w:r>
          </w:p>
        </w:tc>
        <w:tc>
          <w:tcPr>
            <w:tcW w:w="8761" w:type="dxa"/>
          </w:tcPr>
          <w:p w14:paraId="6A9ABB74" w14:textId="02FEAD4C" w:rsidR="000D61A6" w:rsidRPr="00AF52F5" w:rsidRDefault="000D61A6" w:rsidP="00F23355">
            <w:pPr>
              <w:pStyle w:val="pqiTabBody"/>
              <w:rPr>
                <w:lang w:val="en-US"/>
              </w:rPr>
            </w:pPr>
            <w:proofErr w:type="spellStart"/>
            <w:r>
              <w:rPr>
                <w:lang w:val="en-US"/>
              </w:rPr>
              <w:t>Powód</w:t>
            </w:r>
            <w:proofErr w:type="spellEnd"/>
            <w:r>
              <w:rPr>
                <w:lang w:val="en-US"/>
              </w:rPr>
              <w:t xml:space="preserve"> </w:t>
            </w:r>
            <w:proofErr w:type="spellStart"/>
            <w:r>
              <w:rPr>
                <w:lang w:val="en-US"/>
              </w:rPr>
              <w:t>żądania</w:t>
            </w:r>
            <w:proofErr w:type="spellEnd"/>
            <w:r>
              <w:rPr>
                <w:lang w:val="en-US"/>
              </w:rPr>
              <w:t xml:space="preserve"> </w:t>
            </w:r>
            <w:proofErr w:type="spellStart"/>
            <w:r>
              <w:rPr>
                <w:lang w:val="en-US"/>
              </w:rPr>
              <w:t>manualnego</w:t>
            </w:r>
            <w:proofErr w:type="spellEnd"/>
            <w:r>
              <w:rPr>
                <w:lang w:val="en-US"/>
              </w:rPr>
              <w:t xml:space="preserve"> </w:t>
            </w:r>
            <w:proofErr w:type="spellStart"/>
            <w:r>
              <w:rPr>
                <w:lang w:val="en-US"/>
              </w:rPr>
              <w:t>zamknięcia</w:t>
            </w:r>
            <w:proofErr w:type="spellEnd"/>
          </w:p>
        </w:tc>
      </w:tr>
      <w:tr w:rsidR="000D61A6" w:rsidRPr="00F0231E" w14:paraId="4C897870" w14:textId="77777777" w:rsidTr="00F23355">
        <w:tc>
          <w:tcPr>
            <w:tcW w:w="908" w:type="dxa"/>
          </w:tcPr>
          <w:p w14:paraId="6ACB7F31" w14:textId="5B76528E" w:rsidR="000D61A6" w:rsidRDefault="000D61A6" w:rsidP="00F23355">
            <w:pPr>
              <w:pStyle w:val="pqiTabBody"/>
            </w:pPr>
            <w:r>
              <w:t>103</w:t>
            </w:r>
          </w:p>
        </w:tc>
        <w:tc>
          <w:tcPr>
            <w:tcW w:w="8761" w:type="dxa"/>
          </w:tcPr>
          <w:p w14:paraId="1BDB70F7" w14:textId="38D9D99B" w:rsidR="000D61A6" w:rsidRPr="00AF52F5" w:rsidRDefault="000D61A6" w:rsidP="00F23355">
            <w:pPr>
              <w:pStyle w:val="pqiTabBody"/>
              <w:rPr>
                <w:lang w:val="en-US"/>
              </w:rPr>
            </w:pPr>
            <w:proofErr w:type="spellStart"/>
            <w:r>
              <w:rPr>
                <w:lang w:val="en-US"/>
              </w:rPr>
              <w:t>Powód</w:t>
            </w:r>
            <w:proofErr w:type="spellEnd"/>
            <w:r>
              <w:rPr>
                <w:lang w:val="en-US"/>
              </w:rPr>
              <w:t xml:space="preserve"> </w:t>
            </w:r>
            <w:proofErr w:type="spellStart"/>
            <w:r>
              <w:rPr>
                <w:lang w:val="en-US"/>
              </w:rPr>
              <w:t>odrzucenia</w:t>
            </w:r>
            <w:proofErr w:type="spellEnd"/>
            <w:r>
              <w:rPr>
                <w:lang w:val="en-US"/>
              </w:rPr>
              <w:t xml:space="preserve"> </w:t>
            </w:r>
            <w:proofErr w:type="spellStart"/>
            <w:r>
              <w:rPr>
                <w:lang w:val="en-US"/>
              </w:rPr>
              <w:t>manualnego</w:t>
            </w:r>
            <w:proofErr w:type="spellEnd"/>
            <w:r>
              <w:rPr>
                <w:lang w:val="en-US"/>
              </w:rPr>
              <w:t xml:space="preserve"> </w:t>
            </w:r>
            <w:proofErr w:type="spellStart"/>
            <w:r>
              <w:rPr>
                <w:lang w:val="en-US"/>
              </w:rPr>
              <w:t>zamknięcia</w:t>
            </w:r>
            <w:proofErr w:type="spellEnd"/>
          </w:p>
        </w:tc>
      </w:tr>
    </w:tbl>
    <w:p w14:paraId="7A54F969" w14:textId="77777777" w:rsidR="00C11AAF" w:rsidRDefault="00C11AAF" w:rsidP="00C11AAF">
      <w:pPr>
        <w:pStyle w:val="pqiChpHeadNum2"/>
        <w:tabs>
          <w:tab w:val="clear" w:pos="737"/>
          <w:tab w:val="num" w:pos="945"/>
        </w:tabs>
        <w:ind w:left="945"/>
      </w:pPr>
      <w:bookmarkStart w:id="2902" w:name="_Toc269995354"/>
      <w:bookmarkStart w:id="2903" w:name="_Toc264320257"/>
      <w:bookmarkStart w:id="2904" w:name="_Toc267664109"/>
      <w:bookmarkStart w:id="2905" w:name="_Ref267830565"/>
      <w:bookmarkStart w:id="2906" w:name="_Toc379453986"/>
      <w:bookmarkStart w:id="2907" w:name="_Toc117635724"/>
      <w:bookmarkStart w:id="2908" w:name="_Toc71025891"/>
      <w:bookmarkEnd w:id="2902"/>
      <w:r>
        <w:t>Typ podmiotu przekazującego komunikat</w:t>
      </w:r>
      <w:r w:rsidRPr="007A7B6E">
        <w:t xml:space="preserve"> (</w:t>
      </w:r>
      <w:proofErr w:type="spellStart"/>
      <w:r>
        <w:t>Submitter</w:t>
      </w:r>
      <w:proofErr w:type="spellEnd"/>
      <w:r>
        <w:t xml:space="preserve"> </w:t>
      </w:r>
      <w:proofErr w:type="spellStart"/>
      <w:r>
        <w:t>Type</w:t>
      </w:r>
      <w:proofErr w:type="spellEnd"/>
      <w:r>
        <w:t>)</w:t>
      </w:r>
      <w:bookmarkEnd w:id="2903"/>
      <w:bookmarkEnd w:id="2904"/>
      <w:bookmarkEnd w:id="2905"/>
      <w:bookmarkEnd w:id="2906"/>
      <w:bookmarkEnd w:id="2907"/>
      <w:bookmarkEnd w:id="2908"/>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6"/>
        <w:gridCol w:w="8809"/>
      </w:tblGrid>
      <w:tr w:rsidR="00C11AAF" w14:paraId="3C38F196" w14:textId="77777777" w:rsidTr="00F23355">
        <w:trPr>
          <w:tblHeader/>
        </w:trPr>
        <w:tc>
          <w:tcPr>
            <w:tcW w:w="708" w:type="dxa"/>
          </w:tcPr>
          <w:p w14:paraId="28F13D1D" w14:textId="77777777" w:rsidR="00C11AAF" w:rsidRDefault="00C11AAF" w:rsidP="00F23355">
            <w:pPr>
              <w:pStyle w:val="pqiTabHead"/>
            </w:pPr>
            <w:r>
              <w:t>Kod</w:t>
            </w:r>
          </w:p>
        </w:tc>
        <w:tc>
          <w:tcPr>
            <w:tcW w:w="8957" w:type="dxa"/>
          </w:tcPr>
          <w:p w14:paraId="49C240B3" w14:textId="77777777" w:rsidR="00C11AAF" w:rsidRDefault="00C11AAF" w:rsidP="00F23355">
            <w:pPr>
              <w:pStyle w:val="pqiTabHead"/>
            </w:pPr>
            <w:r>
              <w:t>Opis</w:t>
            </w:r>
          </w:p>
        </w:tc>
      </w:tr>
      <w:tr w:rsidR="00C11AAF" w14:paraId="6F1908B5" w14:textId="77777777" w:rsidTr="00F23355">
        <w:tc>
          <w:tcPr>
            <w:tcW w:w="708" w:type="dxa"/>
          </w:tcPr>
          <w:p w14:paraId="6F98EA2C" w14:textId="77777777" w:rsidR="00C11AAF" w:rsidRDefault="00C11AAF" w:rsidP="00F23355">
            <w:pPr>
              <w:pStyle w:val="pqiTabBody"/>
            </w:pPr>
            <w:r>
              <w:t>1</w:t>
            </w:r>
          </w:p>
        </w:tc>
        <w:tc>
          <w:tcPr>
            <w:tcW w:w="8957" w:type="dxa"/>
          </w:tcPr>
          <w:p w14:paraId="585C7C4A" w14:textId="77777777" w:rsidR="00C11AAF" w:rsidRPr="00F963E2" w:rsidRDefault="00C11AAF" w:rsidP="00F23355">
            <w:pPr>
              <w:pStyle w:val="pqiTabBody"/>
            </w:pPr>
            <w:r w:rsidRPr="00F963E2">
              <w:t>Wysyłający</w:t>
            </w:r>
          </w:p>
        </w:tc>
      </w:tr>
      <w:tr w:rsidR="00C11AAF" w14:paraId="0F4D9367" w14:textId="77777777" w:rsidTr="00F23355">
        <w:tc>
          <w:tcPr>
            <w:tcW w:w="708" w:type="dxa"/>
          </w:tcPr>
          <w:p w14:paraId="2E700230" w14:textId="77777777" w:rsidR="00C11AAF" w:rsidRDefault="00C11AAF" w:rsidP="00F23355">
            <w:pPr>
              <w:pStyle w:val="pqiTabBody"/>
            </w:pPr>
            <w:r>
              <w:t>2</w:t>
            </w:r>
          </w:p>
        </w:tc>
        <w:tc>
          <w:tcPr>
            <w:tcW w:w="8957" w:type="dxa"/>
          </w:tcPr>
          <w:p w14:paraId="1A10BDC9" w14:textId="77777777" w:rsidR="00C11AAF" w:rsidRPr="00F963E2" w:rsidRDefault="00C11AAF" w:rsidP="00F23355">
            <w:pPr>
              <w:pStyle w:val="pqiTabBody"/>
            </w:pPr>
            <w:r w:rsidRPr="00F963E2">
              <w:t>Odbierający</w:t>
            </w:r>
          </w:p>
        </w:tc>
      </w:tr>
    </w:tbl>
    <w:p w14:paraId="2E1C7F8E" w14:textId="77777777" w:rsidR="00C11AAF" w:rsidRDefault="00C11AAF" w:rsidP="00C11AAF">
      <w:pPr>
        <w:pStyle w:val="pqiChpHeadNum2"/>
        <w:tabs>
          <w:tab w:val="clear" w:pos="737"/>
          <w:tab w:val="num" w:pos="945"/>
        </w:tabs>
        <w:ind w:left="945"/>
      </w:pPr>
      <w:bookmarkStart w:id="2909" w:name="_Toc268284592"/>
      <w:bookmarkStart w:id="2910" w:name="_Toc264320263"/>
      <w:bookmarkStart w:id="2911" w:name="_Toc270074981"/>
      <w:bookmarkStart w:id="2912" w:name="_Ref274740706"/>
      <w:bookmarkStart w:id="2913" w:name="_Toc379453987"/>
      <w:bookmarkStart w:id="2914" w:name="_Toc117635725"/>
      <w:bookmarkStart w:id="2915" w:name="_Toc71025892"/>
      <w:bookmarkEnd w:id="2909"/>
      <w:r>
        <w:t>Typ żądanego komunikatu (</w:t>
      </w:r>
      <w:proofErr w:type="spellStart"/>
      <w:r>
        <w:t>Requested</w:t>
      </w:r>
      <w:proofErr w:type="spellEnd"/>
      <w:r>
        <w:t xml:space="preserve"> Message </w:t>
      </w:r>
      <w:proofErr w:type="spellStart"/>
      <w:r>
        <w:t>Type</w:t>
      </w:r>
      <w:proofErr w:type="spellEnd"/>
      <w:r>
        <w:t>)</w:t>
      </w:r>
      <w:bookmarkEnd w:id="2910"/>
      <w:bookmarkEnd w:id="2911"/>
      <w:bookmarkEnd w:id="2912"/>
      <w:bookmarkEnd w:id="2913"/>
      <w:bookmarkEnd w:id="2914"/>
      <w:bookmarkEnd w:id="291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6"/>
        <w:gridCol w:w="8679"/>
      </w:tblGrid>
      <w:tr w:rsidR="00C11AAF" w14:paraId="25129918" w14:textId="77777777" w:rsidTr="00F23355">
        <w:trPr>
          <w:tblHeader/>
        </w:trPr>
        <w:tc>
          <w:tcPr>
            <w:tcW w:w="839" w:type="dxa"/>
          </w:tcPr>
          <w:p w14:paraId="165639B7" w14:textId="77777777" w:rsidR="00C11AAF" w:rsidRDefault="00C11AAF" w:rsidP="00F23355">
            <w:pPr>
              <w:pStyle w:val="pqiTabHead"/>
            </w:pPr>
            <w:r>
              <w:t>Kod</w:t>
            </w:r>
          </w:p>
        </w:tc>
        <w:tc>
          <w:tcPr>
            <w:tcW w:w="8902" w:type="dxa"/>
          </w:tcPr>
          <w:p w14:paraId="04F0CDC4" w14:textId="77777777" w:rsidR="00C11AAF" w:rsidRDefault="00C11AAF" w:rsidP="00F23355">
            <w:pPr>
              <w:pStyle w:val="pqiTabHead"/>
            </w:pPr>
            <w:r>
              <w:t>Opis</w:t>
            </w:r>
          </w:p>
        </w:tc>
      </w:tr>
      <w:tr w:rsidR="00C11AAF" w14:paraId="236FFA4C" w14:textId="77777777" w:rsidTr="00F23355">
        <w:tc>
          <w:tcPr>
            <w:tcW w:w="839" w:type="dxa"/>
          </w:tcPr>
          <w:p w14:paraId="5587ECBC" w14:textId="77777777" w:rsidR="00C11AAF" w:rsidRPr="003B57C1" w:rsidRDefault="00C11AAF" w:rsidP="00F23355">
            <w:pPr>
              <w:pStyle w:val="pqiTabBody"/>
            </w:pPr>
            <w:r>
              <w:t>IE</w:t>
            </w:r>
            <w:r w:rsidRPr="003B57C1">
              <w:t>801</w:t>
            </w:r>
          </w:p>
        </w:tc>
        <w:tc>
          <w:tcPr>
            <w:tcW w:w="8902" w:type="dxa"/>
          </w:tcPr>
          <w:p w14:paraId="5A91B8EB" w14:textId="635E82B4" w:rsidR="00C11AAF" w:rsidRPr="00691AD1" w:rsidRDefault="00C11AAF" w:rsidP="00F23355">
            <w:pPr>
              <w:pStyle w:val="pqiTabBody"/>
            </w:pPr>
            <w:r>
              <w:t>e-AD</w:t>
            </w:r>
            <w:ins w:id="2916" w:author="Jurkowska Monika" w:date="2022-11-14T21:27:00Z">
              <w:r w:rsidR="00CD7D9F">
                <w:t>/e-SAD</w:t>
              </w:r>
            </w:ins>
          </w:p>
        </w:tc>
      </w:tr>
      <w:tr w:rsidR="00C11AAF" w14:paraId="250867E3" w14:textId="77777777" w:rsidTr="00F23355">
        <w:tc>
          <w:tcPr>
            <w:tcW w:w="839" w:type="dxa"/>
          </w:tcPr>
          <w:p w14:paraId="19E1F0CE" w14:textId="77777777" w:rsidR="00C11AAF" w:rsidRPr="003B57C1" w:rsidRDefault="00C11AAF" w:rsidP="00F23355">
            <w:pPr>
              <w:pStyle w:val="pqiTabBody"/>
            </w:pPr>
            <w:r>
              <w:lastRenderedPageBreak/>
              <w:t>IE</w:t>
            </w:r>
            <w:r w:rsidRPr="003B57C1">
              <w:t>803</w:t>
            </w:r>
          </w:p>
        </w:tc>
        <w:tc>
          <w:tcPr>
            <w:tcW w:w="8902" w:type="dxa"/>
          </w:tcPr>
          <w:p w14:paraId="0BDFD559" w14:textId="73059BE9" w:rsidR="00C11AAF" w:rsidRPr="00691AD1" w:rsidRDefault="00C11AAF" w:rsidP="00F23355">
            <w:pPr>
              <w:pStyle w:val="pqiTabBody"/>
            </w:pPr>
            <w:r>
              <w:t>Powiadomienie o zmianie</w:t>
            </w:r>
            <w:r w:rsidRPr="006237CB">
              <w:t xml:space="preserve"> miejsca przeznaczenia </w:t>
            </w:r>
            <w:r>
              <w:t xml:space="preserve">(komunikat </w:t>
            </w:r>
            <w:r w:rsidRPr="006237CB">
              <w:t>wysyłany do pierwotnego odbiorcy</w:t>
            </w:r>
            <w:r>
              <w:t>) lub o podziale przemieszczenia</w:t>
            </w:r>
            <w:ins w:id="2917" w:author="Jurkowska Monika" w:date="2022-11-14T21:27:00Z">
              <w:r w:rsidR="00CD7D9F">
                <w:t xml:space="preserve"> (podział nie stosowany przy e-SAD)</w:t>
              </w:r>
            </w:ins>
          </w:p>
        </w:tc>
      </w:tr>
      <w:tr w:rsidR="00C11AAF" w14:paraId="5EC5D1BC" w14:textId="77777777" w:rsidTr="00F23355">
        <w:tc>
          <w:tcPr>
            <w:tcW w:w="839" w:type="dxa"/>
          </w:tcPr>
          <w:p w14:paraId="4E863DEA" w14:textId="77777777" w:rsidR="00C11AAF" w:rsidRPr="003B57C1" w:rsidRDefault="00C11AAF" w:rsidP="00F23355">
            <w:pPr>
              <w:pStyle w:val="pqiTabBody"/>
            </w:pPr>
            <w:r>
              <w:t>IE807</w:t>
            </w:r>
          </w:p>
        </w:tc>
        <w:tc>
          <w:tcPr>
            <w:tcW w:w="8902" w:type="dxa"/>
          </w:tcPr>
          <w:p w14:paraId="0F021AAB" w14:textId="77777777" w:rsidR="00C11AAF" w:rsidRDefault="00C11AAF" w:rsidP="00F23355">
            <w:pPr>
              <w:pStyle w:val="pqiTabBody"/>
            </w:pPr>
            <w:r>
              <w:t>Powiadomienie o przerwaniu przemieszczenia</w:t>
            </w:r>
          </w:p>
        </w:tc>
      </w:tr>
      <w:tr w:rsidR="00C11AAF" w14:paraId="4A78FE7E" w14:textId="77777777" w:rsidTr="00F23355">
        <w:trPr>
          <w:del w:id="2918" w:author="Jurkowska Monika" w:date="2022-11-14T21:27:00Z"/>
        </w:trPr>
        <w:tc>
          <w:tcPr>
            <w:tcW w:w="839" w:type="dxa"/>
          </w:tcPr>
          <w:p w14:paraId="7B682824" w14:textId="77777777" w:rsidR="00C11AAF" w:rsidRPr="003B57C1" w:rsidRDefault="00C11AAF" w:rsidP="00F23355">
            <w:pPr>
              <w:pStyle w:val="pqiTabBody"/>
              <w:rPr>
                <w:del w:id="2919" w:author="Jurkowska Monika" w:date="2022-11-14T21:27:00Z"/>
              </w:rPr>
            </w:pPr>
            <w:del w:id="2920" w:author="Jurkowska Monika" w:date="2022-11-14T21:27:00Z">
              <w:r>
                <w:delText>IE</w:delText>
              </w:r>
              <w:r w:rsidRPr="003B57C1">
                <w:delText>810</w:delText>
              </w:r>
            </w:del>
          </w:p>
        </w:tc>
        <w:tc>
          <w:tcPr>
            <w:tcW w:w="8902" w:type="dxa"/>
          </w:tcPr>
          <w:p w14:paraId="65D8D53A" w14:textId="77777777" w:rsidR="00C11AAF" w:rsidRPr="00691AD1" w:rsidRDefault="00C11AAF" w:rsidP="00F23355">
            <w:pPr>
              <w:pStyle w:val="pqiTabBody"/>
              <w:rPr>
                <w:del w:id="2921" w:author="Jurkowska Monika" w:date="2022-11-14T21:27:00Z"/>
              </w:rPr>
            </w:pPr>
            <w:del w:id="2922" w:author="Jurkowska Monika" w:date="2022-11-14T21:27:00Z">
              <w:r>
                <w:delText>Anulowanie e-AD</w:delText>
              </w:r>
            </w:del>
          </w:p>
        </w:tc>
      </w:tr>
      <w:tr w:rsidR="00C11AAF" w14:paraId="71DB10FD" w14:textId="77777777" w:rsidTr="00F23355">
        <w:tc>
          <w:tcPr>
            <w:tcW w:w="839" w:type="dxa"/>
          </w:tcPr>
          <w:p w14:paraId="1BB3798A" w14:textId="77777777" w:rsidR="00C11AAF" w:rsidRPr="003B57C1" w:rsidRDefault="00C11AAF" w:rsidP="00F23355">
            <w:pPr>
              <w:pStyle w:val="pqiTabBody"/>
            </w:pPr>
            <w:r>
              <w:t>IE</w:t>
            </w:r>
            <w:r w:rsidRPr="003B57C1">
              <w:t>813</w:t>
            </w:r>
          </w:p>
        </w:tc>
        <w:tc>
          <w:tcPr>
            <w:tcW w:w="8902" w:type="dxa"/>
          </w:tcPr>
          <w:p w14:paraId="4F4A563C" w14:textId="77777777" w:rsidR="00C11AAF" w:rsidRPr="00691AD1" w:rsidRDefault="00C11AAF" w:rsidP="00F23355">
            <w:pPr>
              <w:pStyle w:val="pqiTabBody"/>
            </w:pPr>
            <w:r>
              <w:t>Zmiana</w:t>
            </w:r>
            <w:r w:rsidRPr="006237CB">
              <w:t xml:space="preserve"> miejsca przeznaczenia</w:t>
            </w:r>
          </w:p>
        </w:tc>
      </w:tr>
      <w:tr w:rsidR="00C11AAF" w14:paraId="65399349" w14:textId="77777777" w:rsidTr="00F23355">
        <w:tc>
          <w:tcPr>
            <w:tcW w:w="839" w:type="dxa"/>
          </w:tcPr>
          <w:p w14:paraId="7C27A7E7" w14:textId="77777777" w:rsidR="00C11AAF" w:rsidRPr="003B57C1" w:rsidRDefault="00C11AAF" w:rsidP="00F23355">
            <w:pPr>
              <w:pStyle w:val="pqiTabBody"/>
            </w:pPr>
            <w:r>
              <w:t>IE</w:t>
            </w:r>
            <w:r w:rsidRPr="003B57C1">
              <w:t>818</w:t>
            </w:r>
          </w:p>
        </w:tc>
        <w:tc>
          <w:tcPr>
            <w:tcW w:w="8902" w:type="dxa"/>
          </w:tcPr>
          <w:p w14:paraId="18613BA3" w14:textId="77777777" w:rsidR="00C11AAF" w:rsidRPr="00691AD1" w:rsidRDefault="00C11AAF" w:rsidP="00F23355">
            <w:pPr>
              <w:pStyle w:val="pqiTabBody"/>
            </w:pPr>
            <w:r>
              <w:t>Raport odbioru</w:t>
            </w:r>
          </w:p>
        </w:tc>
      </w:tr>
      <w:tr w:rsidR="00C11AAF" w14:paraId="21C15BDE" w14:textId="77777777" w:rsidTr="00F23355">
        <w:tc>
          <w:tcPr>
            <w:tcW w:w="839" w:type="dxa"/>
          </w:tcPr>
          <w:p w14:paraId="6CD444C3" w14:textId="77777777" w:rsidR="00C11AAF" w:rsidRPr="003B57C1" w:rsidRDefault="00C11AAF" w:rsidP="00F23355">
            <w:pPr>
              <w:pStyle w:val="pqiTabBody"/>
            </w:pPr>
            <w:r>
              <w:t>IE819</w:t>
            </w:r>
          </w:p>
        </w:tc>
        <w:tc>
          <w:tcPr>
            <w:tcW w:w="8902" w:type="dxa"/>
          </w:tcPr>
          <w:p w14:paraId="265EE69A" w14:textId="77777777" w:rsidR="00C11AAF" w:rsidRDefault="00C11AAF" w:rsidP="00F23355">
            <w:pPr>
              <w:pStyle w:val="pqiTabBody"/>
            </w:pPr>
            <w:r>
              <w:t>Ostrzeżenie lub odrzucenie przemieszczenia</w:t>
            </w:r>
          </w:p>
        </w:tc>
      </w:tr>
      <w:tr w:rsidR="00C11AAF" w14:paraId="51D09170" w14:textId="77777777" w:rsidTr="00F23355">
        <w:trPr>
          <w:del w:id="2923" w:author="Jurkowska Monika" w:date="2022-11-14T21:27:00Z"/>
        </w:trPr>
        <w:tc>
          <w:tcPr>
            <w:tcW w:w="839" w:type="dxa"/>
          </w:tcPr>
          <w:p w14:paraId="1EC7FB3F" w14:textId="77777777" w:rsidR="00C11AAF" w:rsidRPr="003B57C1" w:rsidRDefault="00C11AAF" w:rsidP="00F23355">
            <w:pPr>
              <w:pStyle w:val="pqiTabBody"/>
              <w:rPr>
                <w:del w:id="2924" w:author="Jurkowska Monika" w:date="2022-11-14T21:27:00Z"/>
              </w:rPr>
            </w:pPr>
            <w:del w:id="2925" w:author="Jurkowska Monika" w:date="2022-11-14T21:27:00Z">
              <w:r>
                <w:delText>IE</w:delText>
              </w:r>
              <w:r w:rsidRPr="003B57C1">
                <w:delText>829</w:delText>
              </w:r>
            </w:del>
          </w:p>
        </w:tc>
        <w:tc>
          <w:tcPr>
            <w:tcW w:w="8902" w:type="dxa"/>
          </w:tcPr>
          <w:p w14:paraId="78FE60B2" w14:textId="77777777" w:rsidR="00C11AAF" w:rsidRPr="00691AD1" w:rsidRDefault="00C11AAF" w:rsidP="00F23355">
            <w:pPr>
              <w:pStyle w:val="pqiTabBody"/>
              <w:rPr>
                <w:del w:id="2926" w:author="Jurkowska Monika" w:date="2022-11-14T21:27:00Z"/>
              </w:rPr>
            </w:pPr>
            <w:del w:id="2927" w:author="Jurkowska Monika" w:date="2022-11-14T21:27:00Z">
              <w:r>
                <w:delText xml:space="preserve">Akceptacja procedury </w:delText>
              </w:r>
              <w:r w:rsidRPr="006237CB">
                <w:delText xml:space="preserve">zawieszenia poboru akcyzy przy </w:delText>
              </w:r>
              <w:r>
                <w:delText>wywozie</w:delText>
              </w:r>
            </w:del>
          </w:p>
        </w:tc>
      </w:tr>
      <w:tr w:rsidR="00C11AAF" w14:paraId="2976884E" w14:textId="77777777" w:rsidTr="00F23355">
        <w:trPr>
          <w:del w:id="2928" w:author="Jurkowska Monika" w:date="2022-11-14T21:27:00Z"/>
        </w:trPr>
        <w:tc>
          <w:tcPr>
            <w:tcW w:w="839" w:type="dxa"/>
          </w:tcPr>
          <w:p w14:paraId="49684A6E" w14:textId="77777777" w:rsidR="00C11AAF" w:rsidRPr="00C7651A" w:rsidRDefault="00C11AAF" w:rsidP="00F23355">
            <w:pPr>
              <w:pStyle w:val="pqiTabBody"/>
              <w:rPr>
                <w:del w:id="2929" w:author="Jurkowska Monika" w:date="2022-11-14T21:27:00Z"/>
              </w:rPr>
            </w:pPr>
            <w:del w:id="2930" w:author="Jurkowska Monika" w:date="2022-11-14T21:27:00Z">
              <w:r>
                <w:delText>IE</w:delText>
              </w:r>
              <w:r w:rsidRPr="00C7651A">
                <w:delText>839</w:delText>
              </w:r>
            </w:del>
          </w:p>
        </w:tc>
        <w:tc>
          <w:tcPr>
            <w:tcW w:w="8902" w:type="dxa"/>
          </w:tcPr>
          <w:p w14:paraId="40FC4882" w14:textId="77777777" w:rsidR="00C11AAF" w:rsidRPr="00691AD1" w:rsidRDefault="00C11AAF" w:rsidP="00F23355">
            <w:pPr>
              <w:pStyle w:val="pqiTabBody"/>
              <w:rPr>
                <w:del w:id="2931" w:author="Jurkowska Monika" w:date="2022-11-14T21:27:00Z"/>
              </w:rPr>
            </w:pPr>
            <w:del w:id="2932" w:author="Jurkowska Monika" w:date="2022-11-14T21:27:00Z">
              <w:r>
                <w:delText xml:space="preserve">Odrzucenie procedury </w:delText>
              </w:r>
              <w:r w:rsidRPr="006237CB">
                <w:delText xml:space="preserve">zawieszenia poboru akcyzy przy </w:delText>
              </w:r>
              <w:r>
                <w:delText>wywozie</w:delText>
              </w:r>
              <w:r w:rsidRPr="001669CB">
                <w:delText xml:space="preserve"> lub</w:delText>
              </w:r>
              <w:r>
                <w:delText xml:space="preserve"> przywozie</w:delText>
              </w:r>
            </w:del>
          </w:p>
        </w:tc>
      </w:tr>
      <w:tr w:rsidR="00A801B1" w14:paraId="710D6CCC" w14:textId="77777777" w:rsidTr="00F23355">
        <w:tc>
          <w:tcPr>
            <w:tcW w:w="839" w:type="dxa"/>
          </w:tcPr>
          <w:p w14:paraId="71EFD6F0" w14:textId="75677A23" w:rsidR="00A801B1" w:rsidRDefault="00A801B1" w:rsidP="00F23355">
            <w:pPr>
              <w:pStyle w:val="pqiTabBody"/>
            </w:pPr>
            <w:r>
              <w:t>IE880</w:t>
            </w:r>
          </w:p>
        </w:tc>
        <w:tc>
          <w:tcPr>
            <w:tcW w:w="8902" w:type="dxa"/>
          </w:tcPr>
          <w:p w14:paraId="1915B6AB" w14:textId="4A0105FC" w:rsidR="00A801B1" w:rsidRDefault="00A801B1" w:rsidP="00F23355">
            <w:pPr>
              <w:pStyle w:val="pqiTabBody"/>
            </w:pPr>
            <w:r>
              <w:t>Wniosek o manualne zamknięcie</w:t>
            </w:r>
          </w:p>
        </w:tc>
      </w:tr>
      <w:tr w:rsidR="00A801B1" w14:paraId="42539907" w14:textId="77777777" w:rsidTr="00F23355">
        <w:tc>
          <w:tcPr>
            <w:tcW w:w="839" w:type="dxa"/>
          </w:tcPr>
          <w:p w14:paraId="20446643" w14:textId="3E9C2F52" w:rsidR="00A801B1" w:rsidRDefault="00A801B1" w:rsidP="00F23355">
            <w:pPr>
              <w:pStyle w:val="pqiTabBody"/>
            </w:pPr>
            <w:r>
              <w:t>IE881</w:t>
            </w:r>
          </w:p>
        </w:tc>
        <w:tc>
          <w:tcPr>
            <w:tcW w:w="8902" w:type="dxa"/>
          </w:tcPr>
          <w:p w14:paraId="7B13D15B" w14:textId="1A90A073" w:rsidR="00A801B1" w:rsidRDefault="00A801B1" w:rsidP="00F23355">
            <w:pPr>
              <w:pStyle w:val="pqiTabBody"/>
            </w:pPr>
            <w:r>
              <w:t>Odpowiedź na manualne zamknięcie</w:t>
            </w:r>
          </w:p>
        </w:tc>
      </w:tr>
      <w:tr w:rsidR="00C11AAF" w14:paraId="06ECF35A" w14:textId="77777777" w:rsidTr="00F23355">
        <w:trPr>
          <w:del w:id="2933" w:author="Jurkowska Monika" w:date="2022-11-14T21:27:00Z"/>
        </w:trPr>
        <w:tc>
          <w:tcPr>
            <w:tcW w:w="839" w:type="dxa"/>
          </w:tcPr>
          <w:p w14:paraId="4357F373" w14:textId="77777777" w:rsidR="00C11AAF" w:rsidRDefault="00C11AAF" w:rsidP="00F23355">
            <w:pPr>
              <w:pStyle w:val="pqiTabBody"/>
              <w:rPr>
                <w:del w:id="2934" w:author="Jurkowska Monika" w:date="2022-11-14T21:27:00Z"/>
              </w:rPr>
            </w:pPr>
            <w:del w:id="2935" w:author="Jurkowska Monika" w:date="2022-11-14T21:27:00Z">
              <w:r>
                <w:delText>IE905</w:delText>
              </w:r>
            </w:del>
          </w:p>
        </w:tc>
        <w:tc>
          <w:tcPr>
            <w:tcW w:w="8902" w:type="dxa"/>
          </w:tcPr>
          <w:p w14:paraId="202357D3" w14:textId="77777777" w:rsidR="00C11AAF" w:rsidRDefault="00C11AAF" w:rsidP="00F23355">
            <w:pPr>
              <w:pStyle w:val="pqiTabBody"/>
              <w:rPr>
                <w:del w:id="2936" w:author="Jurkowska Monika" w:date="2022-11-14T21:27:00Z"/>
              </w:rPr>
            </w:pPr>
            <w:del w:id="2937" w:author="Jurkowska Monika" w:date="2022-11-14T21:27:00Z">
              <w:r w:rsidRPr="001669CB">
                <w:delText xml:space="preserve">Powiadomienie o </w:delText>
              </w:r>
              <w:r>
                <w:delText>manualnym zamknięciu przemieszczenia</w:delText>
              </w:r>
            </w:del>
          </w:p>
        </w:tc>
      </w:tr>
      <w:tr w:rsidR="00C11AAF" w14:paraId="16D4A9E2" w14:textId="77777777" w:rsidTr="00F23355">
        <w:tc>
          <w:tcPr>
            <w:tcW w:w="839" w:type="dxa"/>
          </w:tcPr>
          <w:p w14:paraId="468E3EF8" w14:textId="77777777" w:rsidR="00C11AAF" w:rsidRPr="00C7651A" w:rsidRDefault="00C11AAF" w:rsidP="00F23355">
            <w:pPr>
              <w:pStyle w:val="pqiTabBody"/>
            </w:pPr>
            <w:proofErr w:type="spellStart"/>
            <w:r>
              <w:t>None</w:t>
            </w:r>
            <w:proofErr w:type="spellEnd"/>
          </w:p>
        </w:tc>
        <w:tc>
          <w:tcPr>
            <w:tcW w:w="8902" w:type="dxa"/>
          </w:tcPr>
          <w:p w14:paraId="5A129B17" w14:textId="77777777" w:rsidR="00C11AAF" w:rsidRPr="00691AD1" w:rsidRDefault="00C11AAF" w:rsidP="00F23355">
            <w:pPr>
              <w:pStyle w:val="pqiTabBody"/>
            </w:pPr>
            <w:r>
              <w:t>Żaden</w:t>
            </w:r>
          </w:p>
        </w:tc>
      </w:tr>
    </w:tbl>
    <w:p w14:paraId="7786057C" w14:textId="77777777" w:rsidR="00C11AAF" w:rsidRPr="009D2940" w:rsidRDefault="00C11AAF" w:rsidP="00C11AAF">
      <w:pPr>
        <w:pStyle w:val="pqiChpHeadNum2"/>
        <w:tabs>
          <w:tab w:val="clear" w:pos="737"/>
          <w:tab w:val="num" w:pos="945"/>
        </w:tabs>
        <w:ind w:left="945"/>
        <w:rPr>
          <w:lang w:val="en-US"/>
        </w:rPr>
      </w:pPr>
      <w:bookmarkStart w:id="2938" w:name="_Ref277866315"/>
      <w:bookmarkStart w:id="2939" w:name="_Toc379453988"/>
      <w:bookmarkStart w:id="2940" w:name="_Toc117635726"/>
      <w:bookmarkStart w:id="2941" w:name="_Toc71025893"/>
      <w:proofErr w:type="spellStart"/>
      <w:r w:rsidRPr="009D2940">
        <w:rPr>
          <w:lang w:val="en-US"/>
        </w:rPr>
        <w:t>Rodzaje</w:t>
      </w:r>
      <w:proofErr w:type="spellEnd"/>
      <w:r w:rsidRPr="009D2940">
        <w:rPr>
          <w:lang w:val="en-US"/>
        </w:rPr>
        <w:t xml:space="preserve"> </w:t>
      </w:r>
      <w:proofErr w:type="spellStart"/>
      <w:r w:rsidRPr="009D2940">
        <w:rPr>
          <w:lang w:val="en-US"/>
        </w:rPr>
        <w:t>paliwa</w:t>
      </w:r>
      <w:proofErr w:type="spellEnd"/>
      <w:r w:rsidRPr="009D2940">
        <w:rPr>
          <w:lang w:val="en-US"/>
        </w:rPr>
        <w:t xml:space="preserve"> (</w:t>
      </w:r>
      <w:r>
        <w:rPr>
          <w:lang w:val="en-US"/>
        </w:rPr>
        <w:t>Fuel Types</w:t>
      </w:r>
      <w:r w:rsidRPr="009D2940">
        <w:rPr>
          <w:lang w:val="en-US"/>
        </w:rPr>
        <w:t>)</w:t>
      </w:r>
      <w:bookmarkEnd w:id="2938"/>
      <w:bookmarkEnd w:id="2939"/>
      <w:bookmarkEnd w:id="2940"/>
      <w:bookmarkEnd w:id="294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C11AAF" w14:paraId="10BFE4CA" w14:textId="77777777" w:rsidTr="006C3837">
        <w:trPr>
          <w:tblHeader/>
        </w:trPr>
        <w:tc>
          <w:tcPr>
            <w:tcW w:w="832" w:type="dxa"/>
          </w:tcPr>
          <w:p w14:paraId="6B8D63B3" w14:textId="77777777" w:rsidR="00C11AAF" w:rsidRDefault="00C11AAF" w:rsidP="00F23355">
            <w:pPr>
              <w:pStyle w:val="pqiTabHead"/>
            </w:pPr>
            <w:r>
              <w:t>Kod</w:t>
            </w:r>
          </w:p>
        </w:tc>
        <w:tc>
          <w:tcPr>
            <w:tcW w:w="8683" w:type="dxa"/>
          </w:tcPr>
          <w:p w14:paraId="2A36BB65" w14:textId="77777777" w:rsidR="00C11AAF" w:rsidRDefault="00C11AAF" w:rsidP="00F23355">
            <w:pPr>
              <w:pStyle w:val="pqiTabHead"/>
            </w:pPr>
            <w:r>
              <w:t>Opis</w:t>
            </w:r>
          </w:p>
        </w:tc>
      </w:tr>
      <w:tr w:rsidR="00C11AAF" w14:paraId="7232E301" w14:textId="77777777" w:rsidTr="006C3837">
        <w:tc>
          <w:tcPr>
            <w:tcW w:w="832" w:type="dxa"/>
          </w:tcPr>
          <w:p w14:paraId="2CB8DDB8" w14:textId="77777777" w:rsidR="00C11AAF" w:rsidRPr="003B57C1" w:rsidRDefault="00C11AAF" w:rsidP="00F23355">
            <w:pPr>
              <w:pStyle w:val="pqiTabBody"/>
            </w:pPr>
            <w:r>
              <w:t>1</w:t>
            </w:r>
          </w:p>
        </w:tc>
        <w:tc>
          <w:tcPr>
            <w:tcW w:w="8683" w:type="dxa"/>
          </w:tcPr>
          <w:p w14:paraId="4B1EA87F" w14:textId="77777777" w:rsidR="00C11AAF" w:rsidRPr="00691AD1" w:rsidRDefault="00C11AAF" w:rsidP="00F23355">
            <w:pPr>
              <w:pStyle w:val="pqiTabBody"/>
            </w:pPr>
            <w:r>
              <w:t>Skroplone</w:t>
            </w:r>
          </w:p>
        </w:tc>
      </w:tr>
      <w:tr w:rsidR="00C11AAF" w14:paraId="364EDA7F" w14:textId="77777777" w:rsidTr="006C3837">
        <w:tc>
          <w:tcPr>
            <w:tcW w:w="832" w:type="dxa"/>
          </w:tcPr>
          <w:p w14:paraId="253B9985" w14:textId="77777777" w:rsidR="00C11AAF" w:rsidRPr="003B57C1" w:rsidRDefault="00C11AAF" w:rsidP="00F23355">
            <w:pPr>
              <w:pStyle w:val="pqiTabBody"/>
            </w:pPr>
            <w:r>
              <w:t>2</w:t>
            </w:r>
          </w:p>
        </w:tc>
        <w:tc>
          <w:tcPr>
            <w:tcW w:w="8683" w:type="dxa"/>
          </w:tcPr>
          <w:p w14:paraId="7A7D5C67" w14:textId="77777777" w:rsidR="00C11AAF" w:rsidRPr="00691AD1" w:rsidRDefault="00C11AAF" w:rsidP="00F23355">
            <w:pPr>
              <w:pStyle w:val="pqiTabBody"/>
            </w:pPr>
            <w:r>
              <w:t>Gazowe</w:t>
            </w:r>
          </w:p>
        </w:tc>
      </w:tr>
      <w:tr w:rsidR="00C11AAF" w14:paraId="47E00AAA" w14:textId="77777777" w:rsidTr="006C3837">
        <w:tc>
          <w:tcPr>
            <w:tcW w:w="832" w:type="dxa"/>
          </w:tcPr>
          <w:p w14:paraId="0A211661" w14:textId="77777777" w:rsidR="00C11AAF" w:rsidRPr="003B57C1" w:rsidRDefault="00C11AAF" w:rsidP="00F23355">
            <w:pPr>
              <w:pStyle w:val="pqiTabBody"/>
            </w:pPr>
            <w:r>
              <w:t>3</w:t>
            </w:r>
          </w:p>
        </w:tc>
        <w:tc>
          <w:tcPr>
            <w:tcW w:w="8683" w:type="dxa"/>
          </w:tcPr>
          <w:p w14:paraId="32642B5B" w14:textId="77777777" w:rsidR="00C11AAF" w:rsidRPr="00691AD1" w:rsidRDefault="00C11AAF" w:rsidP="00F23355">
            <w:pPr>
              <w:pStyle w:val="pqiTabBody"/>
            </w:pPr>
            <w:r>
              <w:t>Silnikowe</w:t>
            </w:r>
          </w:p>
        </w:tc>
      </w:tr>
      <w:tr w:rsidR="00C11AAF" w14:paraId="235B6888" w14:textId="77777777" w:rsidTr="006C3837">
        <w:tc>
          <w:tcPr>
            <w:tcW w:w="832" w:type="dxa"/>
          </w:tcPr>
          <w:p w14:paraId="7905F5F8" w14:textId="77777777" w:rsidR="00C11AAF" w:rsidRDefault="00C11AAF" w:rsidP="00F23355">
            <w:pPr>
              <w:pStyle w:val="pqiTabBody"/>
            </w:pPr>
            <w:r>
              <w:t>4</w:t>
            </w:r>
          </w:p>
        </w:tc>
        <w:tc>
          <w:tcPr>
            <w:tcW w:w="8683" w:type="dxa"/>
          </w:tcPr>
          <w:p w14:paraId="74BA1F9B" w14:textId="77777777" w:rsidR="00C11AAF" w:rsidRDefault="00C11AAF" w:rsidP="00F23355">
            <w:pPr>
              <w:pStyle w:val="pqiTabBody"/>
            </w:pPr>
            <w:r>
              <w:t>Ciekłe</w:t>
            </w:r>
          </w:p>
        </w:tc>
      </w:tr>
    </w:tbl>
    <w:p w14:paraId="04C6008D" w14:textId="77777777" w:rsidR="006C3837" w:rsidRPr="00F0231E" w:rsidRDefault="006C3837" w:rsidP="006C3837">
      <w:pPr>
        <w:pStyle w:val="pqiChpHeadNum2"/>
      </w:pPr>
      <w:bookmarkStart w:id="2942" w:name="_Toc391650871"/>
      <w:bookmarkStart w:id="2943" w:name="_Toc391651047"/>
      <w:bookmarkStart w:id="2944" w:name="_Toc391915257"/>
      <w:bookmarkStart w:id="2945" w:name="_Toc391650872"/>
      <w:bookmarkStart w:id="2946" w:name="_Toc391651048"/>
      <w:bookmarkStart w:id="2947" w:name="_Toc391915258"/>
      <w:bookmarkStart w:id="2948" w:name="_Toc391650873"/>
      <w:bookmarkStart w:id="2949" w:name="_Toc391651049"/>
      <w:bookmarkStart w:id="2950" w:name="_Toc391915259"/>
      <w:bookmarkStart w:id="2951" w:name="_Toc391650874"/>
      <w:bookmarkStart w:id="2952" w:name="_Toc391651050"/>
      <w:bookmarkStart w:id="2953" w:name="_Toc391915260"/>
      <w:bookmarkStart w:id="2954" w:name="_Toc391650875"/>
      <w:bookmarkStart w:id="2955" w:name="_Toc391651051"/>
      <w:bookmarkStart w:id="2956" w:name="_Toc391915261"/>
      <w:bookmarkStart w:id="2957" w:name="_Toc391650877"/>
      <w:bookmarkStart w:id="2958" w:name="_Toc391651053"/>
      <w:bookmarkStart w:id="2959" w:name="_Toc391915263"/>
      <w:bookmarkStart w:id="2960" w:name="_Toc391650878"/>
      <w:bookmarkStart w:id="2961" w:name="_Toc391651054"/>
      <w:bookmarkStart w:id="2962" w:name="_Toc391915264"/>
      <w:bookmarkStart w:id="2963" w:name="_Toc391650879"/>
      <w:bookmarkStart w:id="2964" w:name="_Toc391651055"/>
      <w:bookmarkStart w:id="2965" w:name="_Toc391915265"/>
      <w:bookmarkStart w:id="2966" w:name="_Toc391650880"/>
      <w:bookmarkStart w:id="2967" w:name="_Toc391651056"/>
      <w:bookmarkStart w:id="2968" w:name="_Toc391915266"/>
      <w:bookmarkStart w:id="2969" w:name="_Toc391650881"/>
      <w:bookmarkStart w:id="2970" w:name="_Toc391651057"/>
      <w:bookmarkStart w:id="2971" w:name="_Toc391915267"/>
      <w:bookmarkStart w:id="2972" w:name="_Toc117635727"/>
      <w:bookmarkStart w:id="2973" w:name="_Toc71025894"/>
      <w:bookmarkEnd w:id="95"/>
      <w:bookmarkEnd w:id="96"/>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r w:rsidRPr="00F0231E">
        <w:t>Typ innego dokumentu towarzyszącego (</w:t>
      </w:r>
      <w:proofErr w:type="spellStart"/>
      <w:r w:rsidRPr="00F0231E">
        <w:t>Other</w:t>
      </w:r>
      <w:proofErr w:type="spellEnd"/>
      <w:r w:rsidRPr="00F0231E">
        <w:t xml:space="preserve"> </w:t>
      </w:r>
      <w:proofErr w:type="spellStart"/>
      <w:r w:rsidRPr="00F0231E">
        <w:t>Accompanying</w:t>
      </w:r>
      <w:proofErr w:type="spellEnd"/>
      <w:r w:rsidRPr="00F0231E">
        <w:t xml:space="preserve"> </w:t>
      </w:r>
      <w:proofErr w:type="spellStart"/>
      <w:r w:rsidRPr="00F0231E">
        <w:t>Document</w:t>
      </w:r>
      <w:proofErr w:type="spellEnd"/>
      <w:r w:rsidRPr="00F0231E">
        <w:t xml:space="preserve"> </w:t>
      </w:r>
      <w:proofErr w:type="spellStart"/>
      <w:r w:rsidRPr="00F0231E">
        <w:t>Type</w:t>
      </w:r>
      <w:proofErr w:type="spellEnd"/>
      <w:r w:rsidRPr="00F0231E">
        <w:t>)</w:t>
      </w:r>
      <w:bookmarkEnd w:id="2972"/>
      <w:bookmarkEnd w:id="297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6C3837" w14:paraId="4AC63C88" w14:textId="77777777" w:rsidTr="00EF64A0">
        <w:trPr>
          <w:tblHeader/>
        </w:trPr>
        <w:tc>
          <w:tcPr>
            <w:tcW w:w="832" w:type="dxa"/>
          </w:tcPr>
          <w:p w14:paraId="3B0FDE37" w14:textId="77777777" w:rsidR="006C3837" w:rsidRDefault="006C3837" w:rsidP="00E04400">
            <w:pPr>
              <w:pStyle w:val="pqiTabHead"/>
            </w:pPr>
            <w:r>
              <w:t>Kod</w:t>
            </w:r>
          </w:p>
        </w:tc>
        <w:tc>
          <w:tcPr>
            <w:tcW w:w="8683" w:type="dxa"/>
          </w:tcPr>
          <w:p w14:paraId="6ACCB846" w14:textId="77777777" w:rsidR="006C3837" w:rsidRDefault="006C3837" w:rsidP="00E04400">
            <w:pPr>
              <w:pStyle w:val="pqiTabHead"/>
            </w:pPr>
            <w:r>
              <w:t>Opis</w:t>
            </w:r>
          </w:p>
        </w:tc>
      </w:tr>
      <w:tr w:rsidR="006C3837" w14:paraId="1A9C83D7" w14:textId="77777777" w:rsidTr="00EF64A0">
        <w:tc>
          <w:tcPr>
            <w:tcW w:w="832" w:type="dxa"/>
          </w:tcPr>
          <w:p w14:paraId="320D04D9" w14:textId="77777777" w:rsidR="006C3837" w:rsidRPr="003B57C1" w:rsidRDefault="00EF64A0" w:rsidP="00E04400">
            <w:pPr>
              <w:pStyle w:val="pqiTabBody"/>
            </w:pPr>
            <w:r>
              <w:t>0</w:t>
            </w:r>
          </w:p>
        </w:tc>
        <w:tc>
          <w:tcPr>
            <w:tcW w:w="8683" w:type="dxa"/>
          </w:tcPr>
          <w:p w14:paraId="387FD1B3" w14:textId="77777777" w:rsidR="006C3837" w:rsidRPr="00691AD1" w:rsidRDefault="00EF64A0" w:rsidP="00E04400">
            <w:pPr>
              <w:pStyle w:val="pqiTabBody"/>
            </w:pPr>
            <w:r>
              <w:t>Inny</w:t>
            </w:r>
          </w:p>
        </w:tc>
      </w:tr>
      <w:tr w:rsidR="006C3837" w14:paraId="23C79153" w14:textId="77777777" w:rsidTr="00EF64A0">
        <w:tc>
          <w:tcPr>
            <w:tcW w:w="832" w:type="dxa"/>
          </w:tcPr>
          <w:p w14:paraId="017A9159" w14:textId="77777777" w:rsidR="006C3837" w:rsidRPr="003B57C1" w:rsidRDefault="006C3837" w:rsidP="00E04400">
            <w:pPr>
              <w:pStyle w:val="pqiTabBody"/>
            </w:pPr>
            <w:r>
              <w:t>2</w:t>
            </w:r>
          </w:p>
        </w:tc>
        <w:tc>
          <w:tcPr>
            <w:tcW w:w="8683" w:type="dxa"/>
          </w:tcPr>
          <w:p w14:paraId="5626A653" w14:textId="77777777" w:rsidR="006C3837" w:rsidRPr="00691AD1" w:rsidRDefault="00EF64A0" w:rsidP="00E04400">
            <w:pPr>
              <w:pStyle w:val="pqiTabBody"/>
            </w:pPr>
            <w:r>
              <w:t>SAAD</w:t>
            </w:r>
          </w:p>
        </w:tc>
      </w:tr>
    </w:tbl>
    <w:p w14:paraId="3A1EF3EC" w14:textId="77777777" w:rsidR="00E04400" w:rsidRPr="00F0231E" w:rsidRDefault="00E04400" w:rsidP="00E04400">
      <w:pPr>
        <w:pStyle w:val="pqiChpHeadNum2"/>
      </w:pPr>
      <w:bookmarkStart w:id="2974" w:name="_Toc117635728"/>
      <w:bookmarkStart w:id="2975" w:name="_Toc71025895"/>
      <w:r w:rsidRPr="00F0231E">
        <w:t>Kod rodzaju osoby (</w:t>
      </w:r>
      <w:proofErr w:type="spellStart"/>
      <w:r w:rsidRPr="00F0231E">
        <w:t>Trader</w:t>
      </w:r>
      <w:proofErr w:type="spellEnd"/>
      <w:r w:rsidRPr="00F0231E">
        <w:t xml:space="preserve"> Person </w:t>
      </w:r>
      <w:proofErr w:type="spellStart"/>
      <w:r w:rsidRPr="00F0231E">
        <w:t>Type</w:t>
      </w:r>
      <w:proofErr w:type="spellEnd"/>
      <w:r w:rsidRPr="00F0231E">
        <w:t>)</w:t>
      </w:r>
      <w:bookmarkEnd w:id="2974"/>
      <w:bookmarkEnd w:id="297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E04400" w14:paraId="1DDFA640" w14:textId="77777777" w:rsidTr="00E04400">
        <w:trPr>
          <w:tblHeader/>
        </w:trPr>
        <w:tc>
          <w:tcPr>
            <w:tcW w:w="832" w:type="dxa"/>
          </w:tcPr>
          <w:p w14:paraId="5080653F" w14:textId="77777777" w:rsidR="00E04400" w:rsidRDefault="00E04400" w:rsidP="00E04400">
            <w:pPr>
              <w:pStyle w:val="pqiTabHead"/>
            </w:pPr>
            <w:r>
              <w:t>Kod</w:t>
            </w:r>
          </w:p>
        </w:tc>
        <w:tc>
          <w:tcPr>
            <w:tcW w:w="8683" w:type="dxa"/>
          </w:tcPr>
          <w:p w14:paraId="68B90AC9" w14:textId="77777777" w:rsidR="00E04400" w:rsidRDefault="00E04400" w:rsidP="00E04400">
            <w:pPr>
              <w:pStyle w:val="pqiTabHead"/>
            </w:pPr>
            <w:r>
              <w:t>Opis</w:t>
            </w:r>
          </w:p>
        </w:tc>
      </w:tr>
      <w:tr w:rsidR="00E04400" w14:paraId="052AC0B9" w14:textId="77777777" w:rsidTr="00E04400">
        <w:tc>
          <w:tcPr>
            <w:tcW w:w="832" w:type="dxa"/>
          </w:tcPr>
          <w:p w14:paraId="27F9A7F0" w14:textId="77777777" w:rsidR="00E04400" w:rsidRPr="003B57C1" w:rsidRDefault="00E04400" w:rsidP="00E04400">
            <w:pPr>
              <w:pStyle w:val="pqiTabBody"/>
            </w:pPr>
            <w:r>
              <w:t>1</w:t>
            </w:r>
          </w:p>
        </w:tc>
        <w:tc>
          <w:tcPr>
            <w:tcW w:w="8683" w:type="dxa"/>
          </w:tcPr>
          <w:p w14:paraId="2FAC6EFE" w14:textId="77777777" w:rsidR="00E04400" w:rsidRPr="00691AD1" w:rsidRDefault="00E04400" w:rsidP="00E04400">
            <w:pPr>
              <w:pStyle w:val="pqiTabBody"/>
            </w:pPr>
            <w:r>
              <w:t>Wysyłający</w:t>
            </w:r>
          </w:p>
        </w:tc>
      </w:tr>
      <w:tr w:rsidR="00E04400" w14:paraId="1D19FF36" w14:textId="77777777" w:rsidTr="00E04400">
        <w:tc>
          <w:tcPr>
            <w:tcW w:w="832" w:type="dxa"/>
          </w:tcPr>
          <w:p w14:paraId="54302065" w14:textId="77777777" w:rsidR="00E04400" w:rsidRPr="003B57C1" w:rsidRDefault="00E04400" w:rsidP="00E04400">
            <w:pPr>
              <w:pStyle w:val="pqiTabBody"/>
            </w:pPr>
            <w:r>
              <w:t>2</w:t>
            </w:r>
          </w:p>
        </w:tc>
        <w:tc>
          <w:tcPr>
            <w:tcW w:w="8683" w:type="dxa"/>
          </w:tcPr>
          <w:p w14:paraId="55579C74" w14:textId="77777777" w:rsidR="00E04400" w:rsidRPr="00691AD1" w:rsidRDefault="00E04400" w:rsidP="00E04400">
            <w:pPr>
              <w:pStyle w:val="pqiTabBody"/>
            </w:pPr>
            <w:r>
              <w:t>Odbierający</w:t>
            </w:r>
          </w:p>
        </w:tc>
      </w:tr>
      <w:tr w:rsidR="00E04400" w14:paraId="1B34FA5D" w14:textId="77777777" w:rsidTr="00E04400">
        <w:tc>
          <w:tcPr>
            <w:tcW w:w="832" w:type="dxa"/>
          </w:tcPr>
          <w:p w14:paraId="096071C5" w14:textId="77777777" w:rsidR="00E04400" w:rsidRDefault="00E04400" w:rsidP="00E04400">
            <w:pPr>
              <w:pStyle w:val="pqiTabBody"/>
            </w:pPr>
            <w:r>
              <w:t>3</w:t>
            </w:r>
          </w:p>
        </w:tc>
        <w:tc>
          <w:tcPr>
            <w:tcW w:w="8683" w:type="dxa"/>
          </w:tcPr>
          <w:p w14:paraId="53F93A0D" w14:textId="77777777" w:rsidR="00E04400" w:rsidRDefault="00E04400" w:rsidP="00E04400">
            <w:pPr>
              <w:pStyle w:val="pqiTabBody"/>
            </w:pPr>
            <w:r>
              <w:t>Przedstawiciel podatkowy</w:t>
            </w:r>
          </w:p>
        </w:tc>
      </w:tr>
      <w:tr w:rsidR="00E04400" w14:paraId="245E4FA4" w14:textId="77777777" w:rsidTr="00E04400">
        <w:tc>
          <w:tcPr>
            <w:tcW w:w="832" w:type="dxa"/>
          </w:tcPr>
          <w:p w14:paraId="5A757C01" w14:textId="77777777" w:rsidR="00E04400" w:rsidRDefault="00E04400" w:rsidP="00E04400">
            <w:pPr>
              <w:pStyle w:val="pqiTabBody"/>
            </w:pPr>
            <w:r>
              <w:t>4</w:t>
            </w:r>
          </w:p>
        </w:tc>
        <w:tc>
          <w:tcPr>
            <w:tcW w:w="8683" w:type="dxa"/>
          </w:tcPr>
          <w:p w14:paraId="6823115F" w14:textId="77777777" w:rsidR="00E04400" w:rsidRDefault="00E04400" w:rsidP="00E04400">
            <w:pPr>
              <w:pStyle w:val="pqiTabBody"/>
            </w:pPr>
            <w:r>
              <w:t>Sprzedawca</w:t>
            </w:r>
          </w:p>
        </w:tc>
      </w:tr>
      <w:tr w:rsidR="00E04400" w14:paraId="08B43D9E" w14:textId="77777777" w:rsidTr="00E04400">
        <w:tc>
          <w:tcPr>
            <w:tcW w:w="832" w:type="dxa"/>
          </w:tcPr>
          <w:p w14:paraId="51221028" w14:textId="77777777" w:rsidR="00E04400" w:rsidRDefault="00E04400" w:rsidP="00E04400">
            <w:pPr>
              <w:pStyle w:val="pqiTabBody"/>
            </w:pPr>
            <w:r>
              <w:t>5</w:t>
            </w:r>
          </w:p>
        </w:tc>
        <w:tc>
          <w:tcPr>
            <w:tcW w:w="8683" w:type="dxa"/>
          </w:tcPr>
          <w:p w14:paraId="22D2B69C" w14:textId="77777777" w:rsidR="00E04400" w:rsidRDefault="00E04400" w:rsidP="00E04400">
            <w:pPr>
              <w:pStyle w:val="pqiTabBody"/>
            </w:pPr>
            <w:r>
              <w:t>Osoba odpowiedzialna</w:t>
            </w:r>
          </w:p>
        </w:tc>
      </w:tr>
      <w:tr w:rsidR="00E04400" w14:paraId="5ECDD55D" w14:textId="77777777" w:rsidTr="00E04400">
        <w:tc>
          <w:tcPr>
            <w:tcW w:w="832" w:type="dxa"/>
          </w:tcPr>
          <w:p w14:paraId="05AC79B2" w14:textId="77777777" w:rsidR="00E04400" w:rsidRDefault="00E04400" w:rsidP="00E04400">
            <w:pPr>
              <w:pStyle w:val="pqiTabBody"/>
            </w:pPr>
            <w:r>
              <w:t>6</w:t>
            </w:r>
          </w:p>
        </w:tc>
        <w:tc>
          <w:tcPr>
            <w:tcW w:w="8683" w:type="dxa"/>
          </w:tcPr>
          <w:p w14:paraId="44C543FB" w14:textId="77777777" w:rsidR="00E04400" w:rsidRDefault="00E04400" w:rsidP="00E04400">
            <w:pPr>
              <w:pStyle w:val="pqiTabBody"/>
            </w:pPr>
            <w:r>
              <w:t>Klient indywidualny</w:t>
            </w:r>
          </w:p>
        </w:tc>
      </w:tr>
    </w:tbl>
    <w:p w14:paraId="7FB2F175" w14:textId="12F74D86" w:rsidR="00DB523F" w:rsidRPr="00DB523F" w:rsidRDefault="00BC6310" w:rsidP="00DB523F">
      <w:pPr>
        <w:pStyle w:val="pqiChpHeadNum2"/>
      </w:pPr>
      <w:bookmarkStart w:id="2976" w:name="_Toc117635729"/>
      <w:bookmarkStart w:id="2977" w:name="_Toc71025896"/>
      <w:r w:rsidRPr="00BC6310">
        <w:lastRenderedPageBreak/>
        <w:t>Typy dokumentów towarzyszących</w:t>
      </w:r>
      <w:r w:rsidR="00DB523F">
        <w:t xml:space="preserve"> (</w:t>
      </w:r>
      <w:proofErr w:type="spellStart"/>
      <w:r w:rsidR="00DB523F">
        <w:t>Type</w:t>
      </w:r>
      <w:proofErr w:type="spellEnd"/>
      <w:r w:rsidR="00DB523F">
        <w:t xml:space="preserve"> of </w:t>
      </w:r>
      <w:proofErr w:type="spellStart"/>
      <w:r w:rsidR="00DB523F">
        <w:t>document</w:t>
      </w:r>
      <w:proofErr w:type="spellEnd"/>
      <w:r w:rsidR="00DB523F">
        <w:t>)</w:t>
      </w:r>
      <w:bookmarkEnd w:id="2976"/>
      <w:bookmarkEnd w:id="297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244948" w14:paraId="738EDF1B" w14:textId="77777777" w:rsidTr="00331D2D">
        <w:trPr>
          <w:tblHeader/>
        </w:trPr>
        <w:tc>
          <w:tcPr>
            <w:tcW w:w="832" w:type="dxa"/>
          </w:tcPr>
          <w:p w14:paraId="3006941C" w14:textId="77777777" w:rsidR="00244948" w:rsidRDefault="00244948" w:rsidP="00331D2D">
            <w:pPr>
              <w:pStyle w:val="pqiTabHead"/>
            </w:pPr>
            <w:r>
              <w:t>Kod</w:t>
            </w:r>
          </w:p>
        </w:tc>
        <w:tc>
          <w:tcPr>
            <w:tcW w:w="8683" w:type="dxa"/>
          </w:tcPr>
          <w:p w14:paraId="076CCA05" w14:textId="77777777" w:rsidR="00244948" w:rsidRDefault="00244948" w:rsidP="00331D2D">
            <w:pPr>
              <w:pStyle w:val="pqiTabHead"/>
            </w:pPr>
            <w:r>
              <w:t>Opis</w:t>
            </w:r>
          </w:p>
        </w:tc>
      </w:tr>
      <w:tr w:rsidR="006306D9" w14:paraId="2F7AE880" w14:textId="77777777" w:rsidTr="00DB2ADD">
        <w:tc>
          <w:tcPr>
            <w:tcW w:w="832" w:type="dxa"/>
            <w:vAlign w:val="bottom"/>
          </w:tcPr>
          <w:p w14:paraId="4B11FEFA" w14:textId="6114CEE6" w:rsidR="006306D9" w:rsidRPr="003B57C1" w:rsidRDefault="006306D9" w:rsidP="006306D9">
            <w:pPr>
              <w:pStyle w:val="pqiTabBody"/>
            </w:pPr>
            <w:r>
              <w:rPr>
                <w:rFonts w:ascii="Calibri" w:hAnsi="Calibri" w:cs="Calibri"/>
                <w:color w:val="000000"/>
                <w:sz w:val="22"/>
                <w:szCs w:val="22"/>
              </w:rPr>
              <w:t>A004</w:t>
            </w:r>
          </w:p>
        </w:tc>
        <w:tc>
          <w:tcPr>
            <w:tcW w:w="8683" w:type="dxa"/>
            <w:vAlign w:val="bottom"/>
          </w:tcPr>
          <w:p w14:paraId="0C6F9384" w14:textId="76523840" w:rsidR="006306D9" w:rsidRPr="00691AD1" w:rsidRDefault="006306D9" w:rsidP="006306D9">
            <w:pPr>
              <w:pStyle w:val="pqiTabBody"/>
            </w:pPr>
            <w:r>
              <w:rPr>
                <w:rFonts w:ascii="Calibri" w:hAnsi="Calibri" w:cs="Calibri"/>
                <w:color w:val="000000"/>
                <w:sz w:val="22"/>
                <w:szCs w:val="22"/>
              </w:rPr>
              <w:t>Certyfikat autentyczności Tytoń</w:t>
            </w:r>
          </w:p>
        </w:tc>
      </w:tr>
      <w:tr w:rsidR="006306D9" w14:paraId="1848F82D" w14:textId="77777777" w:rsidTr="00DB2ADD">
        <w:tc>
          <w:tcPr>
            <w:tcW w:w="832" w:type="dxa"/>
            <w:vAlign w:val="bottom"/>
          </w:tcPr>
          <w:p w14:paraId="19363D29" w14:textId="4B44E244" w:rsidR="006306D9" w:rsidRPr="003B57C1" w:rsidRDefault="006306D9" w:rsidP="006306D9">
            <w:pPr>
              <w:pStyle w:val="pqiTabBody"/>
            </w:pPr>
            <w:r>
              <w:rPr>
                <w:rFonts w:ascii="Calibri" w:hAnsi="Calibri" w:cs="Calibri"/>
                <w:color w:val="000000"/>
                <w:sz w:val="22"/>
                <w:szCs w:val="22"/>
              </w:rPr>
              <w:t>C006</w:t>
            </w:r>
          </w:p>
        </w:tc>
        <w:tc>
          <w:tcPr>
            <w:tcW w:w="8683" w:type="dxa"/>
            <w:vAlign w:val="bottom"/>
          </w:tcPr>
          <w:p w14:paraId="50D50C62" w14:textId="2CA91DA6" w:rsidR="006306D9" w:rsidRPr="00691AD1" w:rsidRDefault="006306D9" w:rsidP="006306D9">
            <w:pPr>
              <w:pStyle w:val="pqiTabBody"/>
            </w:pPr>
            <w:r>
              <w:rPr>
                <w:rFonts w:ascii="Calibri" w:hAnsi="Calibri" w:cs="Calibri"/>
                <w:color w:val="000000"/>
                <w:sz w:val="22"/>
                <w:szCs w:val="22"/>
              </w:rPr>
              <w:t>Pozwolenie na wywóz (decyzja Rady (UE) 2017/37 (Dz.U. L 11))</w:t>
            </w:r>
          </w:p>
        </w:tc>
      </w:tr>
      <w:tr w:rsidR="006306D9" w14:paraId="6383517F" w14:textId="77777777" w:rsidTr="00DB2ADD">
        <w:tc>
          <w:tcPr>
            <w:tcW w:w="832" w:type="dxa"/>
            <w:vAlign w:val="bottom"/>
          </w:tcPr>
          <w:p w14:paraId="42659164" w14:textId="6EE34610" w:rsidR="006306D9" w:rsidRDefault="006306D9" w:rsidP="006306D9">
            <w:pPr>
              <w:pStyle w:val="pqiTabBody"/>
            </w:pPr>
            <w:r>
              <w:rPr>
                <w:rFonts w:ascii="Calibri" w:hAnsi="Calibri" w:cs="Calibri"/>
                <w:color w:val="000000"/>
                <w:sz w:val="22"/>
                <w:szCs w:val="22"/>
              </w:rPr>
              <w:t>C014</w:t>
            </w:r>
          </w:p>
        </w:tc>
        <w:tc>
          <w:tcPr>
            <w:tcW w:w="8683" w:type="dxa"/>
            <w:vAlign w:val="bottom"/>
          </w:tcPr>
          <w:p w14:paraId="4D878843" w14:textId="2003CF12" w:rsidR="006306D9" w:rsidRDefault="006306D9" w:rsidP="006306D9">
            <w:pPr>
              <w:pStyle w:val="pqiTabBody"/>
            </w:pPr>
            <w:r>
              <w:rPr>
                <w:rFonts w:ascii="Calibri" w:hAnsi="Calibri" w:cs="Calibri"/>
                <w:color w:val="000000"/>
                <w:sz w:val="22"/>
                <w:szCs w:val="22"/>
              </w:rPr>
              <w:t>Dokument V I 1</w:t>
            </w:r>
          </w:p>
        </w:tc>
      </w:tr>
      <w:tr w:rsidR="006306D9" w14:paraId="3755E6E5" w14:textId="77777777" w:rsidTr="00DB2ADD">
        <w:tc>
          <w:tcPr>
            <w:tcW w:w="832" w:type="dxa"/>
            <w:vAlign w:val="bottom"/>
          </w:tcPr>
          <w:p w14:paraId="3FDA6933" w14:textId="4D2BB7BC" w:rsidR="006306D9" w:rsidRDefault="006306D9" w:rsidP="006306D9">
            <w:pPr>
              <w:pStyle w:val="pqiTabBody"/>
            </w:pPr>
            <w:r>
              <w:rPr>
                <w:rFonts w:ascii="Calibri" w:hAnsi="Calibri" w:cs="Calibri"/>
                <w:color w:val="000000"/>
                <w:sz w:val="22"/>
                <w:szCs w:val="22"/>
              </w:rPr>
              <w:t>C015</w:t>
            </w:r>
          </w:p>
        </w:tc>
        <w:tc>
          <w:tcPr>
            <w:tcW w:w="8683" w:type="dxa"/>
            <w:vAlign w:val="bottom"/>
          </w:tcPr>
          <w:p w14:paraId="3902B13B" w14:textId="21348B1B" w:rsidR="006306D9" w:rsidRDefault="006306D9" w:rsidP="006306D9">
            <w:pPr>
              <w:pStyle w:val="pqiTabBody"/>
            </w:pPr>
            <w:r>
              <w:rPr>
                <w:rFonts w:ascii="Calibri" w:hAnsi="Calibri" w:cs="Calibri"/>
                <w:color w:val="000000"/>
                <w:sz w:val="22"/>
                <w:szCs w:val="22"/>
              </w:rPr>
              <w:t>Wyciąg V I 2</w:t>
            </w:r>
          </w:p>
        </w:tc>
      </w:tr>
      <w:tr w:rsidR="006306D9" w14:paraId="703223C7" w14:textId="77777777" w:rsidTr="00DB2ADD">
        <w:tc>
          <w:tcPr>
            <w:tcW w:w="832" w:type="dxa"/>
            <w:vAlign w:val="bottom"/>
          </w:tcPr>
          <w:p w14:paraId="7587BD73" w14:textId="77C93C2F" w:rsidR="006306D9" w:rsidRDefault="006306D9" w:rsidP="006306D9">
            <w:pPr>
              <w:pStyle w:val="pqiTabBody"/>
            </w:pPr>
            <w:r>
              <w:rPr>
                <w:rFonts w:ascii="Calibri" w:hAnsi="Calibri" w:cs="Calibri"/>
                <w:color w:val="000000"/>
                <w:sz w:val="22"/>
                <w:szCs w:val="22"/>
              </w:rPr>
              <w:t>C017</w:t>
            </w:r>
          </w:p>
        </w:tc>
        <w:tc>
          <w:tcPr>
            <w:tcW w:w="8683" w:type="dxa"/>
            <w:vAlign w:val="bottom"/>
          </w:tcPr>
          <w:p w14:paraId="737BD1F2" w14:textId="4B95C467" w:rsidR="006306D9" w:rsidRDefault="006306D9" w:rsidP="006306D9">
            <w:pPr>
              <w:pStyle w:val="pqiTabBody"/>
            </w:pPr>
            <w:r>
              <w:rPr>
                <w:rFonts w:ascii="Calibri" w:hAnsi="Calibri" w:cs="Calibri"/>
                <w:color w:val="000000"/>
                <w:sz w:val="22"/>
                <w:szCs w:val="22"/>
              </w:rPr>
              <w:t>Dokument V I 1 opatrzony adnotacją zgodnie z rozporządzeniem (WE) nr 555/2008, art. 50 ust. 2</w:t>
            </w:r>
          </w:p>
        </w:tc>
      </w:tr>
      <w:tr w:rsidR="006306D9" w14:paraId="447B26DB" w14:textId="77777777" w:rsidTr="00DB2ADD">
        <w:tc>
          <w:tcPr>
            <w:tcW w:w="832" w:type="dxa"/>
            <w:vAlign w:val="bottom"/>
          </w:tcPr>
          <w:p w14:paraId="4E9374AA" w14:textId="4B9C752A" w:rsidR="006306D9" w:rsidRDefault="006306D9" w:rsidP="006306D9">
            <w:pPr>
              <w:pStyle w:val="pqiTabBody"/>
            </w:pPr>
            <w:r>
              <w:rPr>
                <w:rFonts w:ascii="Calibri" w:hAnsi="Calibri" w:cs="Calibri"/>
                <w:color w:val="000000"/>
                <w:sz w:val="22"/>
                <w:szCs w:val="22"/>
              </w:rPr>
              <w:t>C018</w:t>
            </w:r>
          </w:p>
        </w:tc>
        <w:tc>
          <w:tcPr>
            <w:tcW w:w="8683" w:type="dxa"/>
            <w:vAlign w:val="bottom"/>
          </w:tcPr>
          <w:p w14:paraId="09EF82D7" w14:textId="74B5F380" w:rsidR="006306D9" w:rsidRDefault="006306D9" w:rsidP="006306D9">
            <w:pPr>
              <w:pStyle w:val="pqiTabBody"/>
            </w:pPr>
            <w:r>
              <w:rPr>
                <w:rFonts w:ascii="Calibri" w:hAnsi="Calibri" w:cs="Calibri"/>
                <w:color w:val="000000"/>
                <w:sz w:val="22"/>
                <w:szCs w:val="22"/>
              </w:rPr>
              <w:t>Wyciąg V I 2 opatrzony adnotacją zgodnie z rozporządzeniem (WE) nr 555/2008, art. 50 ust. 2</w:t>
            </w:r>
          </w:p>
        </w:tc>
      </w:tr>
      <w:tr w:rsidR="006306D9" w14:paraId="63E6FA6A" w14:textId="77777777" w:rsidTr="00DB2ADD">
        <w:tc>
          <w:tcPr>
            <w:tcW w:w="832" w:type="dxa"/>
            <w:vAlign w:val="bottom"/>
          </w:tcPr>
          <w:p w14:paraId="455DDC1D" w14:textId="034B67FF" w:rsidR="006306D9" w:rsidRDefault="006306D9" w:rsidP="006306D9">
            <w:pPr>
              <w:pStyle w:val="pqiTabBody"/>
            </w:pPr>
            <w:r>
              <w:rPr>
                <w:rFonts w:ascii="Calibri" w:hAnsi="Calibri" w:cs="Calibri"/>
                <w:color w:val="000000"/>
                <w:sz w:val="22"/>
                <w:szCs w:val="22"/>
              </w:rPr>
              <w:t>C620</w:t>
            </w:r>
          </w:p>
        </w:tc>
        <w:tc>
          <w:tcPr>
            <w:tcW w:w="8683" w:type="dxa"/>
            <w:vAlign w:val="bottom"/>
          </w:tcPr>
          <w:p w14:paraId="3CD21E73" w14:textId="7EE143BA" w:rsidR="006306D9" w:rsidRDefault="006306D9" w:rsidP="006306D9">
            <w:pPr>
              <w:pStyle w:val="pqiTabBody"/>
            </w:pPr>
            <w:r>
              <w:rPr>
                <w:rFonts w:ascii="Calibri" w:hAnsi="Calibri" w:cs="Calibri"/>
                <w:color w:val="000000"/>
                <w:sz w:val="22"/>
                <w:szCs w:val="22"/>
              </w:rPr>
              <w:t>Dokument T2LF</w:t>
            </w:r>
          </w:p>
        </w:tc>
      </w:tr>
      <w:tr w:rsidR="006306D9" w14:paraId="54B89271" w14:textId="77777777" w:rsidTr="00DB2ADD">
        <w:tc>
          <w:tcPr>
            <w:tcW w:w="832" w:type="dxa"/>
            <w:vAlign w:val="bottom"/>
          </w:tcPr>
          <w:p w14:paraId="2F21B024" w14:textId="22F02937" w:rsidR="006306D9" w:rsidRDefault="006306D9" w:rsidP="006306D9">
            <w:pPr>
              <w:pStyle w:val="pqiTabBody"/>
            </w:pPr>
            <w:r>
              <w:rPr>
                <w:rFonts w:ascii="Calibri" w:hAnsi="Calibri" w:cs="Calibri"/>
                <w:color w:val="000000"/>
                <w:sz w:val="22"/>
                <w:szCs w:val="22"/>
              </w:rPr>
              <w:t>C622</w:t>
            </w:r>
          </w:p>
        </w:tc>
        <w:tc>
          <w:tcPr>
            <w:tcW w:w="8683" w:type="dxa"/>
            <w:vAlign w:val="bottom"/>
          </w:tcPr>
          <w:p w14:paraId="3A6F23AE" w14:textId="7269EA16" w:rsidR="006306D9" w:rsidRDefault="006306D9" w:rsidP="006306D9">
            <w:pPr>
              <w:pStyle w:val="pqiTabBody"/>
            </w:pPr>
            <w:r>
              <w:rPr>
                <w:rFonts w:ascii="Calibri" w:hAnsi="Calibri" w:cs="Calibri"/>
                <w:color w:val="000000"/>
                <w:sz w:val="22"/>
                <w:szCs w:val="22"/>
              </w:rPr>
              <w:t>Certyfikat statusu celnego</w:t>
            </w:r>
          </w:p>
        </w:tc>
      </w:tr>
      <w:tr w:rsidR="006306D9" w14:paraId="099BF835" w14:textId="77777777" w:rsidTr="00DB2ADD">
        <w:tc>
          <w:tcPr>
            <w:tcW w:w="832" w:type="dxa"/>
            <w:vAlign w:val="bottom"/>
          </w:tcPr>
          <w:p w14:paraId="47D6D6C9" w14:textId="6446364A" w:rsidR="006306D9" w:rsidRDefault="006306D9" w:rsidP="006306D9">
            <w:pPr>
              <w:pStyle w:val="pqiTabBody"/>
            </w:pPr>
            <w:r>
              <w:rPr>
                <w:rFonts w:ascii="Calibri" w:hAnsi="Calibri" w:cs="Calibri"/>
                <w:color w:val="000000"/>
                <w:sz w:val="22"/>
                <w:szCs w:val="22"/>
              </w:rPr>
              <w:t>C624</w:t>
            </w:r>
          </w:p>
        </w:tc>
        <w:tc>
          <w:tcPr>
            <w:tcW w:w="8683" w:type="dxa"/>
            <w:vAlign w:val="bottom"/>
          </w:tcPr>
          <w:p w14:paraId="17FABFC7" w14:textId="749DAF17" w:rsidR="006306D9" w:rsidRDefault="006306D9" w:rsidP="006306D9">
            <w:pPr>
              <w:pStyle w:val="pqiTabBody"/>
            </w:pPr>
            <w:r>
              <w:rPr>
                <w:rFonts w:ascii="Calibri" w:hAnsi="Calibri" w:cs="Calibri"/>
                <w:color w:val="000000"/>
                <w:sz w:val="22"/>
                <w:szCs w:val="22"/>
              </w:rPr>
              <w:t>Formularz 302</w:t>
            </w:r>
          </w:p>
        </w:tc>
      </w:tr>
      <w:tr w:rsidR="006306D9" w14:paraId="11DA3939" w14:textId="77777777" w:rsidTr="00DB2ADD">
        <w:tc>
          <w:tcPr>
            <w:tcW w:w="832" w:type="dxa"/>
            <w:vAlign w:val="bottom"/>
          </w:tcPr>
          <w:p w14:paraId="3F8DC499" w14:textId="6052E902" w:rsidR="006306D9" w:rsidRDefault="006306D9" w:rsidP="006306D9">
            <w:pPr>
              <w:pStyle w:val="pqiTabBody"/>
            </w:pPr>
            <w:r>
              <w:rPr>
                <w:rFonts w:ascii="Calibri" w:hAnsi="Calibri" w:cs="Calibri"/>
                <w:color w:val="000000"/>
                <w:sz w:val="22"/>
                <w:szCs w:val="22"/>
              </w:rPr>
              <w:t>C651</w:t>
            </w:r>
          </w:p>
        </w:tc>
        <w:tc>
          <w:tcPr>
            <w:tcW w:w="8683" w:type="dxa"/>
            <w:vAlign w:val="bottom"/>
          </w:tcPr>
          <w:p w14:paraId="3CBBF607" w14:textId="67C1E20B" w:rsidR="006306D9" w:rsidRDefault="006306D9" w:rsidP="006306D9">
            <w:pPr>
              <w:pStyle w:val="pqiTabBody"/>
            </w:pPr>
            <w:r>
              <w:rPr>
                <w:rFonts w:ascii="Calibri" w:hAnsi="Calibri" w:cs="Calibri"/>
                <w:color w:val="000000"/>
                <w:sz w:val="22"/>
                <w:szCs w:val="22"/>
              </w:rPr>
              <w:t>Elektroniczny dokument administracyjny (e-AD), o którym mowa w art. 3 ust. (WE) nr 684/2009</w:t>
            </w:r>
          </w:p>
        </w:tc>
      </w:tr>
      <w:tr w:rsidR="006306D9" w14:paraId="3E38734D" w14:textId="77777777" w:rsidTr="00DB2ADD">
        <w:tc>
          <w:tcPr>
            <w:tcW w:w="832" w:type="dxa"/>
            <w:vAlign w:val="bottom"/>
          </w:tcPr>
          <w:p w14:paraId="7BD1E88A" w14:textId="1409A48E" w:rsidR="006306D9" w:rsidRDefault="006306D9" w:rsidP="006306D9">
            <w:pPr>
              <w:pStyle w:val="pqiTabBody"/>
            </w:pPr>
            <w:r>
              <w:rPr>
                <w:rFonts w:ascii="Calibri" w:hAnsi="Calibri" w:cs="Calibri"/>
                <w:color w:val="000000"/>
                <w:sz w:val="22"/>
                <w:szCs w:val="22"/>
              </w:rPr>
              <w:t>C652</w:t>
            </w:r>
          </w:p>
        </w:tc>
        <w:tc>
          <w:tcPr>
            <w:tcW w:w="8683" w:type="dxa"/>
            <w:vAlign w:val="bottom"/>
          </w:tcPr>
          <w:p w14:paraId="3ED2F61C" w14:textId="50FA85EB" w:rsidR="006306D9" w:rsidRDefault="006306D9" w:rsidP="006306D9">
            <w:pPr>
              <w:pStyle w:val="pqiTabBody"/>
            </w:pPr>
            <w:r>
              <w:rPr>
                <w:rFonts w:ascii="Calibri" w:hAnsi="Calibri" w:cs="Calibri"/>
                <w:color w:val="000000"/>
                <w:sz w:val="22"/>
                <w:szCs w:val="22"/>
              </w:rPr>
              <w:t>Dokumenty towarzyszące do przewozu produktów winiarskich</w:t>
            </w:r>
          </w:p>
        </w:tc>
      </w:tr>
      <w:tr w:rsidR="006306D9" w14:paraId="3D897ECD" w14:textId="77777777" w:rsidTr="00DB2ADD">
        <w:tc>
          <w:tcPr>
            <w:tcW w:w="832" w:type="dxa"/>
            <w:vAlign w:val="bottom"/>
          </w:tcPr>
          <w:p w14:paraId="16AC36BA" w14:textId="35F07A43" w:rsidR="006306D9" w:rsidRDefault="006306D9" w:rsidP="006306D9">
            <w:pPr>
              <w:pStyle w:val="pqiTabBody"/>
            </w:pPr>
            <w:r>
              <w:rPr>
                <w:rFonts w:ascii="Calibri" w:hAnsi="Calibri" w:cs="Calibri"/>
                <w:color w:val="000000"/>
                <w:sz w:val="22"/>
                <w:szCs w:val="22"/>
              </w:rPr>
              <w:t>C654</w:t>
            </w:r>
          </w:p>
        </w:tc>
        <w:tc>
          <w:tcPr>
            <w:tcW w:w="8683" w:type="dxa"/>
            <w:vAlign w:val="bottom"/>
          </w:tcPr>
          <w:p w14:paraId="67BC4AAB" w14:textId="658F39C6" w:rsidR="006306D9" w:rsidRDefault="006306D9" w:rsidP="006306D9">
            <w:pPr>
              <w:pStyle w:val="pqiTabBody"/>
            </w:pPr>
            <w:r>
              <w:rPr>
                <w:rFonts w:ascii="Calibri" w:hAnsi="Calibri" w:cs="Calibri"/>
                <w:color w:val="000000"/>
                <w:sz w:val="22"/>
                <w:szCs w:val="22"/>
              </w:rPr>
              <w:t>Zezwolenie na produkty przeznaczone wyłącznie do celów medycznych</w:t>
            </w:r>
          </w:p>
        </w:tc>
      </w:tr>
      <w:tr w:rsidR="006306D9" w14:paraId="3EF94E36" w14:textId="77777777" w:rsidTr="00DB2ADD">
        <w:tc>
          <w:tcPr>
            <w:tcW w:w="832" w:type="dxa"/>
            <w:vAlign w:val="bottom"/>
          </w:tcPr>
          <w:p w14:paraId="36ABB5FD" w14:textId="42A84E2D" w:rsidR="006306D9" w:rsidRDefault="006306D9" w:rsidP="006306D9">
            <w:pPr>
              <w:pStyle w:val="pqiTabBody"/>
            </w:pPr>
            <w:r>
              <w:rPr>
                <w:rFonts w:ascii="Calibri" w:hAnsi="Calibri" w:cs="Calibri"/>
                <w:color w:val="000000"/>
                <w:sz w:val="22"/>
                <w:szCs w:val="22"/>
              </w:rPr>
              <w:t>C658</w:t>
            </w:r>
          </w:p>
        </w:tc>
        <w:tc>
          <w:tcPr>
            <w:tcW w:w="8683" w:type="dxa"/>
            <w:vAlign w:val="bottom"/>
          </w:tcPr>
          <w:p w14:paraId="74717097" w14:textId="4DCBE7BE" w:rsidR="006306D9" w:rsidRDefault="006306D9" w:rsidP="006306D9">
            <w:pPr>
              <w:pStyle w:val="pqiTabBody"/>
            </w:pPr>
            <w:r>
              <w:rPr>
                <w:rFonts w:ascii="Calibri" w:hAnsi="Calibri" w:cs="Calibri"/>
                <w:color w:val="000000"/>
                <w:sz w:val="22"/>
                <w:szCs w:val="22"/>
              </w:rPr>
              <w:t>Awaryjny dokument towarzyszący dla przemieszczania wyrobów akcyzowych w procedurze zawieszenia poboru akcyzy (FAD), o którym mowa w art. 8 ust. (WE) nr 684/2009</w:t>
            </w:r>
          </w:p>
        </w:tc>
      </w:tr>
      <w:tr w:rsidR="006306D9" w14:paraId="4CAF0B14" w14:textId="77777777" w:rsidTr="00DB2ADD">
        <w:tc>
          <w:tcPr>
            <w:tcW w:w="832" w:type="dxa"/>
            <w:vAlign w:val="bottom"/>
          </w:tcPr>
          <w:p w14:paraId="7D3A431B" w14:textId="2286443C" w:rsidR="006306D9" w:rsidRDefault="006306D9" w:rsidP="006306D9">
            <w:pPr>
              <w:pStyle w:val="pqiTabBody"/>
            </w:pPr>
            <w:r>
              <w:rPr>
                <w:rFonts w:ascii="Calibri" w:hAnsi="Calibri" w:cs="Calibri"/>
                <w:color w:val="000000"/>
                <w:sz w:val="22"/>
                <w:szCs w:val="22"/>
              </w:rPr>
              <w:t>C659</w:t>
            </w:r>
          </w:p>
        </w:tc>
        <w:tc>
          <w:tcPr>
            <w:tcW w:w="8683" w:type="dxa"/>
            <w:vAlign w:val="bottom"/>
          </w:tcPr>
          <w:p w14:paraId="3F2D6CAD" w14:textId="13F46DF8" w:rsidR="006306D9" w:rsidRDefault="006306D9" w:rsidP="006306D9">
            <w:pPr>
              <w:pStyle w:val="pqiTabBody"/>
            </w:pPr>
            <w:r>
              <w:rPr>
                <w:rFonts w:ascii="Calibri" w:hAnsi="Calibri" w:cs="Calibri"/>
                <w:color w:val="000000"/>
                <w:sz w:val="22"/>
                <w:szCs w:val="22"/>
              </w:rPr>
              <w:t>Uprzednie oświadczenie pisemne</w:t>
            </w:r>
          </w:p>
        </w:tc>
      </w:tr>
      <w:tr w:rsidR="006306D9" w14:paraId="7824DFD2" w14:textId="77777777" w:rsidTr="00DB2ADD">
        <w:tc>
          <w:tcPr>
            <w:tcW w:w="832" w:type="dxa"/>
            <w:vAlign w:val="bottom"/>
          </w:tcPr>
          <w:p w14:paraId="7248DD1F" w14:textId="232B711A" w:rsidR="006306D9" w:rsidRDefault="006306D9" w:rsidP="006306D9">
            <w:pPr>
              <w:pStyle w:val="pqiTabBody"/>
            </w:pPr>
            <w:r>
              <w:rPr>
                <w:rFonts w:ascii="Calibri" w:hAnsi="Calibri" w:cs="Calibri"/>
                <w:color w:val="000000"/>
                <w:sz w:val="22"/>
                <w:szCs w:val="22"/>
              </w:rPr>
              <w:t>C664</w:t>
            </w:r>
          </w:p>
        </w:tc>
        <w:tc>
          <w:tcPr>
            <w:tcW w:w="8683" w:type="dxa"/>
            <w:vAlign w:val="bottom"/>
          </w:tcPr>
          <w:p w14:paraId="7057ECD0" w14:textId="549EBA27" w:rsidR="006306D9" w:rsidRDefault="006306D9" w:rsidP="006306D9">
            <w:pPr>
              <w:pStyle w:val="pqiTabBody"/>
            </w:pPr>
            <w:r>
              <w:rPr>
                <w:rFonts w:ascii="Calibri" w:hAnsi="Calibri" w:cs="Calibri"/>
                <w:color w:val="000000"/>
                <w:sz w:val="22"/>
                <w:szCs w:val="22"/>
              </w:rPr>
              <w:t>Deklaracja CN22 zgodnie z art. 237 rozporządzenia (ECC) nr 2454/93</w:t>
            </w:r>
          </w:p>
        </w:tc>
      </w:tr>
      <w:tr w:rsidR="006306D9" w14:paraId="4B32F6B2" w14:textId="77777777" w:rsidTr="00DB2ADD">
        <w:tc>
          <w:tcPr>
            <w:tcW w:w="832" w:type="dxa"/>
            <w:vAlign w:val="bottom"/>
          </w:tcPr>
          <w:p w14:paraId="39AB69A9" w14:textId="68583D7C" w:rsidR="006306D9" w:rsidRDefault="006306D9" w:rsidP="006306D9">
            <w:pPr>
              <w:pStyle w:val="pqiTabBody"/>
            </w:pPr>
            <w:r>
              <w:rPr>
                <w:rFonts w:ascii="Calibri" w:hAnsi="Calibri" w:cs="Calibri"/>
                <w:color w:val="000000"/>
                <w:sz w:val="22"/>
                <w:szCs w:val="22"/>
              </w:rPr>
              <w:t>C665</w:t>
            </w:r>
          </w:p>
        </w:tc>
        <w:tc>
          <w:tcPr>
            <w:tcW w:w="8683" w:type="dxa"/>
            <w:vAlign w:val="bottom"/>
          </w:tcPr>
          <w:p w14:paraId="0001414E" w14:textId="1C3BBDA7" w:rsidR="006306D9" w:rsidRDefault="006306D9" w:rsidP="006306D9">
            <w:pPr>
              <w:pStyle w:val="pqiTabBody"/>
            </w:pPr>
            <w:r>
              <w:rPr>
                <w:rFonts w:ascii="Calibri" w:hAnsi="Calibri" w:cs="Calibri"/>
                <w:color w:val="000000"/>
                <w:sz w:val="22"/>
                <w:szCs w:val="22"/>
              </w:rPr>
              <w:t>Deklaracja CN23 zgodnie z art. 237 rozporządzenia (ECC) nr 2454/93</w:t>
            </w:r>
          </w:p>
        </w:tc>
      </w:tr>
      <w:tr w:rsidR="006306D9" w14:paraId="57143C70" w14:textId="77777777" w:rsidTr="00DB2ADD">
        <w:tc>
          <w:tcPr>
            <w:tcW w:w="832" w:type="dxa"/>
            <w:vAlign w:val="bottom"/>
          </w:tcPr>
          <w:p w14:paraId="7D2EEEB1" w14:textId="3AE76FF5" w:rsidR="006306D9" w:rsidRDefault="006306D9" w:rsidP="006306D9">
            <w:pPr>
              <w:pStyle w:val="pqiTabBody"/>
            </w:pPr>
            <w:r>
              <w:rPr>
                <w:rFonts w:ascii="Calibri" w:hAnsi="Calibri" w:cs="Calibri"/>
                <w:color w:val="000000"/>
                <w:sz w:val="22"/>
                <w:szCs w:val="22"/>
              </w:rPr>
              <w:t>C667</w:t>
            </w:r>
          </w:p>
        </w:tc>
        <w:tc>
          <w:tcPr>
            <w:tcW w:w="8683" w:type="dxa"/>
            <w:vAlign w:val="bottom"/>
          </w:tcPr>
          <w:p w14:paraId="0C87F6D0" w14:textId="630AF525" w:rsidR="006306D9" w:rsidRDefault="006306D9" w:rsidP="006306D9">
            <w:pPr>
              <w:pStyle w:val="pqiTabBody"/>
            </w:pPr>
            <w:r>
              <w:rPr>
                <w:rFonts w:ascii="Calibri" w:hAnsi="Calibri" w:cs="Calibri"/>
                <w:color w:val="000000"/>
                <w:sz w:val="22"/>
                <w:szCs w:val="22"/>
              </w:rPr>
              <w:t xml:space="preserve">Analiza </w:t>
            </w:r>
            <w:r w:rsidR="00B13169">
              <w:rPr>
                <w:rFonts w:ascii="Calibri" w:hAnsi="Calibri" w:cs="Calibri"/>
                <w:color w:val="000000"/>
                <w:sz w:val="22"/>
                <w:szCs w:val="22"/>
              </w:rPr>
              <w:t>l</w:t>
            </w:r>
            <w:r>
              <w:rPr>
                <w:rFonts w:ascii="Calibri" w:hAnsi="Calibri" w:cs="Calibri"/>
                <w:color w:val="000000"/>
                <w:sz w:val="22"/>
                <w:szCs w:val="22"/>
              </w:rPr>
              <w:t>aboratoryjna</w:t>
            </w:r>
          </w:p>
        </w:tc>
      </w:tr>
      <w:tr w:rsidR="006306D9" w14:paraId="061DBB2D" w14:textId="77777777" w:rsidTr="00DB2ADD">
        <w:tc>
          <w:tcPr>
            <w:tcW w:w="832" w:type="dxa"/>
            <w:vAlign w:val="bottom"/>
          </w:tcPr>
          <w:p w14:paraId="3E5F7B57" w14:textId="4457713A" w:rsidR="006306D9" w:rsidRDefault="006306D9" w:rsidP="006306D9">
            <w:pPr>
              <w:pStyle w:val="pqiTabBody"/>
            </w:pPr>
            <w:r>
              <w:rPr>
                <w:rFonts w:ascii="Calibri" w:hAnsi="Calibri" w:cs="Calibri"/>
                <w:color w:val="000000"/>
                <w:sz w:val="22"/>
                <w:szCs w:val="22"/>
              </w:rPr>
              <w:t>N720</w:t>
            </w:r>
          </w:p>
        </w:tc>
        <w:tc>
          <w:tcPr>
            <w:tcW w:w="8683" w:type="dxa"/>
            <w:vAlign w:val="bottom"/>
          </w:tcPr>
          <w:p w14:paraId="700B8C99" w14:textId="699FA5FE" w:rsidR="006306D9" w:rsidRDefault="006306D9" w:rsidP="006306D9">
            <w:pPr>
              <w:pStyle w:val="pqiTabBody"/>
            </w:pPr>
            <w:r>
              <w:rPr>
                <w:rFonts w:ascii="Calibri" w:hAnsi="Calibri" w:cs="Calibri"/>
                <w:color w:val="000000"/>
                <w:sz w:val="22"/>
                <w:szCs w:val="22"/>
              </w:rPr>
              <w:t>List przewozowy - CIM</w:t>
            </w:r>
          </w:p>
        </w:tc>
      </w:tr>
      <w:tr w:rsidR="006306D9" w14:paraId="41B84BBC" w14:textId="77777777" w:rsidTr="00DB2ADD">
        <w:tc>
          <w:tcPr>
            <w:tcW w:w="832" w:type="dxa"/>
            <w:vAlign w:val="bottom"/>
          </w:tcPr>
          <w:p w14:paraId="40E1ADEC" w14:textId="2CAFFF01" w:rsidR="006306D9" w:rsidRDefault="006306D9" w:rsidP="006306D9">
            <w:pPr>
              <w:pStyle w:val="pqiTabBody"/>
            </w:pPr>
            <w:r>
              <w:rPr>
                <w:rFonts w:ascii="Calibri" w:hAnsi="Calibri" w:cs="Calibri"/>
                <w:color w:val="000000"/>
                <w:sz w:val="22"/>
                <w:szCs w:val="22"/>
              </w:rPr>
              <w:t>N722</w:t>
            </w:r>
          </w:p>
        </w:tc>
        <w:tc>
          <w:tcPr>
            <w:tcW w:w="8683" w:type="dxa"/>
            <w:vAlign w:val="bottom"/>
          </w:tcPr>
          <w:p w14:paraId="2CD9FC7E" w14:textId="220F2146" w:rsidR="006306D9" w:rsidRDefault="006306D9" w:rsidP="006306D9">
            <w:pPr>
              <w:pStyle w:val="pqiTabBody"/>
            </w:pPr>
            <w:r>
              <w:rPr>
                <w:rFonts w:ascii="Calibri" w:hAnsi="Calibri" w:cs="Calibri"/>
                <w:color w:val="000000"/>
                <w:sz w:val="22"/>
                <w:szCs w:val="22"/>
              </w:rPr>
              <w:t>Drogowy list - SMGS</w:t>
            </w:r>
          </w:p>
        </w:tc>
      </w:tr>
      <w:tr w:rsidR="006306D9" w14:paraId="6F01EE0A" w14:textId="77777777" w:rsidTr="00DB2ADD">
        <w:tc>
          <w:tcPr>
            <w:tcW w:w="832" w:type="dxa"/>
            <w:vAlign w:val="bottom"/>
          </w:tcPr>
          <w:p w14:paraId="0CC86339" w14:textId="397C3C4B" w:rsidR="006306D9" w:rsidRPr="00CD7315" w:rsidRDefault="006306D9" w:rsidP="006306D9">
            <w:pPr>
              <w:pStyle w:val="pqiTabBody"/>
            </w:pPr>
            <w:r>
              <w:rPr>
                <w:rFonts w:ascii="Calibri" w:hAnsi="Calibri" w:cs="Calibri"/>
                <w:color w:val="000000"/>
                <w:sz w:val="22"/>
                <w:szCs w:val="22"/>
              </w:rPr>
              <w:t>N730</w:t>
            </w:r>
          </w:p>
        </w:tc>
        <w:tc>
          <w:tcPr>
            <w:tcW w:w="8683" w:type="dxa"/>
            <w:vAlign w:val="bottom"/>
          </w:tcPr>
          <w:p w14:paraId="7E932BBD" w14:textId="6E21D61F" w:rsidR="006306D9" w:rsidRPr="001501E3" w:rsidRDefault="006306D9" w:rsidP="006306D9">
            <w:pPr>
              <w:pStyle w:val="pqiTabBody"/>
            </w:pPr>
            <w:r>
              <w:rPr>
                <w:rFonts w:ascii="Calibri" w:hAnsi="Calibri" w:cs="Calibri"/>
                <w:color w:val="000000"/>
                <w:sz w:val="22"/>
                <w:szCs w:val="22"/>
              </w:rPr>
              <w:t>Drogowy list przewozowy</w:t>
            </w:r>
          </w:p>
        </w:tc>
      </w:tr>
      <w:tr w:rsidR="006306D9" w14:paraId="13218273" w14:textId="77777777" w:rsidTr="00DB2ADD">
        <w:tc>
          <w:tcPr>
            <w:tcW w:w="832" w:type="dxa"/>
            <w:vAlign w:val="bottom"/>
          </w:tcPr>
          <w:p w14:paraId="3815E38E" w14:textId="23204B0A" w:rsidR="006306D9" w:rsidRPr="00CD7315" w:rsidRDefault="006306D9" w:rsidP="006306D9">
            <w:pPr>
              <w:pStyle w:val="pqiTabBody"/>
            </w:pPr>
            <w:r>
              <w:rPr>
                <w:rFonts w:ascii="Calibri" w:hAnsi="Calibri" w:cs="Calibri"/>
                <w:color w:val="000000"/>
                <w:sz w:val="22"/>
                <w:szCs w:val="22"/>
              </w:rPr>
              <w:t>Y040</w:t>
            </w:r>
          </w:p>
        </w:tc>
        <w:tc>
          <w:tcPr>
            <w:tcW w:w="8683" w:type="dxa"/>
            <w:vAlign w:val="bottom"/>
          </w:tcPr>
          <w:p w14:paraId="3AC7840C" w14:textId="28EB8824" w:rsidR="006306D9" w:rsidRPr="001501E3" w:rsidRDefault="006306D9" w:rsidP="006306D9">
            <w:pPr>
              <w:pStyle w:val="pqiTabBody"/>
            </w:pPr>
            <w:r>
              <w:rPr>
                <w:rFonts w:ascii="Calibri" w:hAnsi="Calibri" w:cs="Calibri"/>
                <w:color w:val="000000"/>
                <w:sz w:val="22"/>
                <w:szCs w:val="22"/>
              </w:rPr>
              <w:t>Numer identyfikacyjny VAT wydany w państwie członkowskim przywozu dla importera wyznaczonego lub uznanego na mocy art. 201 dyrektywy VAT jako zobowiązanego do zapłaty podatku VAT</w:t>
            </w:r>
          </w:p>
        </w:tc>
      </w:tr>
      <w:tr w:rsidR="006306D9" w14:paraId="5CD6C651" w14:textId="77777777" w:rsidTr="00DB2ADD">
        <w:tc>
          <w:tcPr>
            <w:tcW w:w="832" w:type="dxa"/>
            <w:vAlign w:val="bottom"/>
          </w:tcPr>
          <w:p w14:paraId="07963133" w14:textId="6ED287D2" w:rsidR="006306D9" w:rsidRPr="00CD7315" w:rsidRDefault="006306D9" w:rsidP="006306D9">
            <w:pPr>
              <w:pStyle w:val="pqiTabBody"/>
            </w:pPr>
            <w:r>
              <w:rPr>
                <w:rFonts w:ascii="Calibri" w:hAnsi="Calibri" w:cs="Calibri"/>
                <w:color w:val="000000"/>
                <w:sz w:val="22"/>
                <w:szCs w:val="22"/>
              </w:rPr>
              <w:t>Y041</w:t>
            </w:r>
          </w:p>
        </w:tc>
        <w:tc>
          <w:tcPr>
            <w:tcW w:w="8683" w:type="dxa"/>
            <w:vAlign w:val="bottom"/>
          </w:tcPr>
          <w:p w14:paraId="27EA2694" w14:textId="1DB16CB7" w:rsidR="006306D9" w:rsidRPr="001501E3" w:rsidRDefault="006306D9" w:rsidP="006306D9">
            <w:pPr>
              <w:pStyle w:val="pqiTabBody"/>
            </w:pPr>
            <w:r>
              <w:rPr>
                <w:rFonts w:ascii="Calibri" w:hAnsi="Calibri" w:cs="Calibri"/>
                <w:color w:val="000000"/>
                <w:sz w:val="22"/>
                <w:szCs w:val="22"/>
              </w:rPr>
              <w:t>Numer identyfikacyjny VAT klienta, który jest odpowiedzialny za podatek VAT od wewnątrzwspólnotowego nabycia wyrobów zgodnie z art. 200 dyrektywy VAT</w:t>
            </w:r>
          </w:p>
        </w:tc>
      </w:tr>
      <w:tr w:rsidR="006306D9" w14:paraId="2F319644" w14:textId="77777777" w:rsidTr="00DB2ADD">
        <w:tc>
          <w:tcPr>
            <w:tcW w:w="832" w:type="dxa"/>
            <w:vAlign w:val="bottom"/>
          </w:tcPr>
          <w:p w14:paraId="3683075D" w14:textId="3AA471D6" w:rsidR="006306D9" w:rsidRPr="00CD7315" w:rsidRDefault="006306D9" w:rsidP="006306D9">
            <w:pPr>
              <w:pStyle w:val="pqiTabBody"/>
            </w:pPr>
            <w:r>
              <w:rPr>
                <w:rFonts w:ascii="Calibri" w:hAnsi="Calibri" w:cs="Calibri"/>
                <w:color w:val="000000"/>
                <w:sz w:val="22"/>
                <w:szCs w:val="22"/>
              </w:rPr>
              <w:t>Y042</w:t>
            </w:r>
          </w:p>
        </w:tc>
        <w:tc>
          <w:tcPr>
            <w:tcW w:w="8683" w:type="dxa"/>
            <w:vAlign w:val="bottom"/>
          </w:tcPr>
          <w:p w14:paraId="5BBE50E0" w14:textId="51AFF1E9" w:rsidR="006306D9" w:rsidRPr="001501E3" w:rsidRDefault="006306D9" w:rsidP="006306D9">
            <w:pPr>
              <w:pStyle w:val="pqiTabBody"/>
            </w:pPr>
            <w:r>
              <w:rPr>
                <w:rFonts w:ascii="Calibri" w:hAnsi="Calibri" w:cs="Calibri"/>
                <w:color w:val="000000"/>
                <w:sz w:val="22"/>
                <w:szCs w:val="22"/>
              </w:rPr>
              <w:t>Numer identyfikacyjny VAT wydany w państwie członkowskim przywozu dla przedstawiciela podatkowego</w:t>
            </w:r>
          </w:p>
        </w:tc>
      </w:tr>
      <w:tr w:rsidR="006306D9" w14:paraId="3359B4E0" w14:textId="77777777" w:rsidTr="00DB2ADD">
        <w:tc>
          <w:tcPr>
            <w:tcW w:w="832" w:type="dxa"/>
            <w:vAlign w:val="bottom"/>
          </w:tcPr>
          <w:p w14:paraId="1C5E6FF8" w14:textId="65E0694F" w:rsidR="006306D9" w:rsidRPr="00CD7315" w:rsidRDefault="006306D9" w:rsidP="006306D9">
            <w:pPr>
              <w:pStyle w:val="pqiTabBody"/>
            </w:pPr>
            <w:r>
              <w:rPr>
                <w:rFonts w:ascii="Calibri" w:hAnsi="Calibri" w:cs="Calibri"/>
                <w:color w:val="000000"/>
                <w:sz w:val="22"/>
                <w:szCs w:val="22"/>
              </w:rPr>
              <w:t>Y044</w:t>
            </w:r>
          </w:p>
        </w:tc>
        <w:tc>
          <w:tcPr>
            <w:tcW w:w="8683" w:type="dxa"/>
            <w:vAlign w:val="bottom"/>
          </w:tcPr>
          <w:p w14:paraId="6DFA3896" w14:textId="6D34EA97" w:rsidR="006306D9" w:rsidRPr="001501E3" w:rsidRDefault="006306D9" w:rsidP="006306D9">
            <w:pPr>
              <w:pStyle w:val="pqiTabBody"/>
            </w:pPr>
            <w:r>
              <w:rPr>
                <w:rFonts w:ascii="Calibri" w:hAnsi="Calibri" w:cs="Calibri"/>
                <w:color w:val="000000"/>
                <w:sz w:val="22"/>
                <w:szCs w:val="22"/>
              </w:rPr>
              <w:t>Dowód, że przywożone wyroby są przeznaczone do transportu lub wysyłki z państwa członkowskiego przywozu do innego państwa członkowskiego</w:t>
            </w:r>
          </w:p>
        </w:tc>
      </w:tr>
      <w:tr w:rsidR="006306D9" w14:paraId="51E12244" w14:textId="77777777" w:rsidTr="00DB2ADD">
        <w:tc>
          <w:tcPr>
            <w:tcW w:w="832" w:type="dxa"/>
            <w:vAlign w:val="bottom"/>
          </w:tcPr>
          <w:p w14:paraId="137CBBE3" w14:textId="22189C77" w:rsidR="006306D9" w:rsidRPr="00CD7315" w:rsidRDefault="006306D9" w:rsidP="006306D9">
            <w:pPr>
              <w:pStyle w:val="pqiTabBody"/>
            </w:pPr>
            <w:r>
              <w:rPr>
                <w:rFonts w:ascii="Calibri" w:hAnsi="Calibri" w:cs="Calibri"/>
                <w:color w:val="000000"/>
                <w:sz w:val="22"/>
                <w:szCs w:val="22"/>
              </w:rPr>
              <w:t>Y946</w:t>
            </w:r>
          </w:p>
        </w:tc>
        <w:tc>
          <w:tcPr>
            <w:tcW w:w="8683" w:type="dxa"/>
            <w:vAlign w:val="bottom"/>
          </w:tcPr>
          <w:p w14:paraId="3340A405" w14:textId="25375394" w:rsidR="006306D9" w:rsidRPr="001501E3" w:rsidRDefault="006306D9" w:rsidP="006306D9">
            <w:pPr>
              <w:pStyle w:val="pqiTabBody"/>
            </w:pPr>
            <w:r>
              <w:rPr>
                <w:rFonts w:ascii="Calibri" w:hAnsi="Calibri" w:cs="Calibri"/>
                <w:color w:val="000000"/>
                <w:sz w:val="22"/>
                <w:szCs w:val="22"/>
              </w:rPr>
              <w:t xml:space="preserve">Wyroby niezbędne do oficjalnych celów placówek dyplomatycznych lub konsularnych państw członkowskich w KRLD lub organizacjach międzynarodowych posiadających immunitet zgodnie </w:t>
            </w:r>
            <w:r>
              <w:rPr>
                <w:rFonts w:ascii="Calibri" w:hAnsi="Calibri" w:cs="Calibri"/>
                <w:color w:val="000000"/>
                <w:sz w:val="22"/>
                <w:szCs w:val="22"/>
              </w:rPr>
              <w:lastRenderedPageBreak/>
              <w:t>z prawem międzynarodowym lub do rzeczy do użytku osobistych ich personelu (art. 10 ust. 3 rozporządzenia (UE) 2017/1509)</w:t>
            </w:r>
          </w:p>
        </w:tc>
      </w:tr>
      <w:tr w:rsidR="006306D9" w14:paraId="6766C10F" w14:textId="77777777" w:rsidTr="00DB2ADD">
        <w:tc>
          <w:tcPr>
            <w:tcW w:w="832" w:type="dxa"/>
            <w:vAlign w:val="bottom"/>
          </w:tcPr>
          <w:p w14:paraId="44EC6B5C" w14:textId="568E2024" w:rsidR="006306D9" w:rsidRPr="00CD7315" w:rsidRDefault="006306D9" w:rsidP="006306D9">
            <w:pPr>
              <w:pStyle w:val="pqiTabBody"/>
            </w:pPr>
            <w:r>
              <w:rPr>
                <w:rFonts w:ascii="Calibri" w:hAnsi="Calibri" w:cs="Calibri"/>
                <w:color w:val="000000"/>
                <w:sz w:val="22"/>
                <w:szCs w:val="22"/>
              </w:rPr>
              <w:lastRenderedPageBreak/>
              <w:t>0</w:t>
            </w:r>
          </w:p>
        </w:tc>
        <w:tc>
          <w:tcPr>
            <w:tcW w:w="8683" w:type="dxa"/>
            <w:vAlign w:val="bottom"/>
          </w:tcPr>
          <w:p w14:paraId="3CDF8E66" w14:textId="2573FAF1" w:rsidR="006306D9" w:rsidRPr="001501E3" w:rsidRDefault="006306D9" w:rsidP="006306D9">
            <w:pPr>
              <w:pStyle w:val="pqiTabBody"/>
            </w:pPr>
            <w:r>
              <w:rPr>
                <w:rFonts w:ascii="Calibri" w:hAnsi="Calibri" w:cs="Calibri"/>
                <w:color w:val="000000"/>
                <w:sz w:val="22"/>
                <w:szCs w:val="22"/>
              </w:rPr>
              <w:t>Inne</w:t>
            </w:r>
          </w:p>
        </w:tc>
      </w:tr>
      <w:tr w:rsidR="006306D9" w14:paraId="23DEE654" w14:textId="77777777" w:rsidTr="00DB2ADD">
        <w:tc>
          <w:tcPr>
            <w:tcW w:w="832" w:type="dxa"/>
            <w:vAlign w:val="bottom"/>
          </w:tcPr>
          <w:p w14:paraId="6C094CC4" w14:textId="6D6EBEAC" w:rsidR="006306D9" w:rsidRPr="00CD7315" w:rsidRDefault="006306D9" w:rsidP="006306D9">
            <w:pPr>
              <w:pStyle w:val="pqiTabBody"/>
            </w:pPr>
            <w:r>
              <w:rPr>
                <w:rFonts w:ascii="Calibri" w:hAnsi="Calibri" w:cs="Calibri"/>
                <w:color w:val="000000"/>
                <w:sz w:val="22"/>
                <w:szCs w:val="22"/>
              </w:rPr>
              <w:t>1</w:t>
            </w:r>
          </w:p>
        </w:tc>
        <w:tc>
          <w:tcPr>
            <w:tcW w:w="8683" w:type="dxa"/>
            <w:vAlign w:val="bottom"/>
          </w:tcPr>
          <w:p w14:paraId="3BD2DFC2" w14:textId="4C95C57E" w:rsidR="006306D9" w:rsidRPr="001501E3" w:rsidRDefault="006306D9" w:rsidP="006306D9">
            <w:pPr>
              <w:pStyle w:val="pqiTabBody"/>
            </w:pPr>
            <w:r>
              <w:rPr>
                <w:rFonts w:ascii="Calibri" w:hAnsi="Calibri" w:cs="Calibri"/>
                <w:color w:val="000000"/>
                <w:sz w:val="22"/>
                <w:szCs w:val="22"/>
              </w:rPr>
              <w:t>e-AD</w:t>
            </w:r>
          </w:p>
        </w:tc>
      </w:tr>
      <w:tr w:rsidR="006306D9" w14:paraId="347C97DA" w14:textId="77777777" w:rsidTr="00DB2ADD">
        <w:tc>
          <w:tcPr>
            <w:tcW w:w="832" w:type="dxa"/>
            <w:vAlign w:val="bottom"/>
          </w:tcPr>
          <w:p w14:paraId="3936D79E" w14:textId="28C65A1A" w:rsidR="006306D9" w:rsidRPr="00CD7315" w:rsidRDefault="006306D9" w:rsidP="006306D9">
            <w:pPr>
              <w:pStyle w:val="pqiTabBody"/>
            </w:pPr>
            <w:r>
              <w:rPr>
                <w:rFonts w:ascii="Calibri" w:hAnsi="Calibri" w:cs="Calibri"/>
                <w:color w:val="000000"/>
                <w:sz w:val="22"/>
                <w:szCs w:val="22"/>
              </w:rPr>
              <w:t>2</w:t>
            </w:r>
          </w:p>
        </w:tc>
        <w:tc>
          <w:tcPr>
            <w:tcW w:w="8683" w:type="dxa"/>
            <w:vAlign w:val="bottom"/>
          </w:tcPr>
          <w:p w14:paraId="07FA9D98" w14:textId="4B4071ED" w:rsidR="006306D9" w:rsidRPr="001501E3" w:rsidRDefault="006306D9" w:rsidP="006306D9">
            <w:pPr>
              <w:pStyle w:val="pqiTabBody"/>
            </w:pPr>
            <w:del w:id="2978" w:author="Jurkowska Monika" w:date="2022-11-14T21:27:00Z">
              <w:r>
                <w:rPr>
                  <w:rFonts w:ascii="Calibri" w:hAnsi="Calibri" w:cs="Calibri"/>
                  <w:color w:val="000000"/>
                  <w:sz w:val="22"/>
                  <w:szCs w:val="22"/>
                </w:rPr>
                <w:delText>UDT</w:delText>
              </w:r>
            </w:del>
            <w:ins w:id="2979" w:author="Jurkowska Monika" w:date="2022-11-14T21:27:00Z">
              <w:r w:rsidR="00CD7D9F">
                <w:t>e-SAD</w:t>
              </w:r>
            </w:ins>
          </w:p>
        </w:tc>
      </w:tr>
      <w:tr w:rsidR="006306D9" w14:paraId="7E65249E" w14:textId="77777777" w:rsidTr="00DB2ADD">
        <w:tc>
          <w:tcPr>
            <w:tcW w:w="832" w:type="dxa"/>
            <w:vAlign w:val="bottom"/>
          </w:tcPr>
          <w:p w14:paraId="2ADA528D" w14:textId="03BC1177" w:rsidR="006306D9" w:rsidRPr="00CD7315" w:rsidRDefault="006306D9" w:rsidP="006306D9">
            <w:pPr>
              <w:pStyle w:val="pqiTabBody"/>
            </w:pPr>
            <w:r>
              <w:rPr>
                <w:rFonts w:ascii="Calibri" w:hAnsi="Calibri" w:cs="Calibri"/>
                <w:color w:val="000000"/>
                <w:sz w:val="22"/>
                <w:szCs w:val="22"/>
              </w:rPr>
              <w:t>3</w:t>
            </w:r>
          </w:p>
        </w:tc>
        <w:tc>
          <w:tcPr>
            <w:tcW w:w="8683" w:type="dxa"/>
            <w:vAlign w:val="bottom"/>
          </w:tcPr>
          <w:p w14:paraId="149DA239" w14:textId="60F6C72A" w:rsidR="006306D9" w:rsidRPr="001501E3" w:rsidRDefault="006306D9" w:rsidP="006306D9">
            <w:pPr>
              <w:pStyle w:val="pqiTabBody"/>
            </w:pPr>
            <w:r>
              <w:rPr>
                <w:rFonts w:ascii="Calibri" w:hAnsi="Calibri" w:cs="Calibri"/>
                <w:color w:val="000000"/>
                <w:sz w:val="22"/>
                <w:szCs w:val="22"/>
              </w:rPr>
              <w:t>Faktura</w:t>
            </w:r>
          </w:p>
        </w:tc>
      </w:tr>
      <w:tr w:rsidR="006306D9" w14:paraId="0F446E2E" w14:textId="77777777" w:rsidTr="00DB2ADD">
        <w:tc>
          <w:tcPr>
            <w:tcW w:w="832" w:type="dxa"/>
            <w:vAlign w:val="bottom"/>
          </w:tcPr>
          <w:p w14:paraId="093ABF48" w14:textId="7643744A" w:rsidR="006306D9" w:rsidRPr="00CD7315" w:rsidRDefault="006306D9" w:rsidP="006306D9">
            <w:pPr>
              <w:pStyle w:val="pqiTabBody"/>
            </w:pPr>
            <w:r>
              <w:rPr>
                <w:rFonts w:ascii="Calibri" w:hAnsi="Calibri" w:cs="Calibri"/>
                <w:color w:val="000000"/>
                <w:sz w:val="22"/>
                <w:szCs w:val="22"/>
              </w:rPr>
              <w:t>4</w:t>
            </w:r>
          </w:p>
        </w:tc>
        <w:tc>
          <w:tcPr>
            <w:tcW w:w="8683" w:type="dxa"/>
            <w:vAlign w:val="bottom"/>
          </w:tcPr>
          <w:p w14:paraId="2DC8E6A1" w14:textId="14D13984" w:rsidR="006306D9" w:rsidRPr="001501E3" w:rsidRDefault="006306D9" w:rsidP="006306D9">
            <w:pPr>
              <w:pStyle w:val="pqiTabBody"/>
            </w:pPr>
            <w:r>
              <w:rPr>
                <w:rFonts w:ascii="Calibri" w:hAnsi="Calibri" w:cs="Calibri"/>
                <w:color w:val="000000"/>
                <w:sz w:val="22"/>
                <w:szCs w:val="22"/>
              </w:rPr>
              <w:t>Dowód dostawy</w:t>
            </w:r>
          </w:p>
        </w:tc>
      </w:tr>
      <w:tr w:rsidR="006306D9" w14:paraId="7B382E79" w14:textId="77777777" w:rsidTr="00DB2ADD">
        <w:tc>
          <w:tcPr>
            <w:tcW w:w="832" w:type="dxa"/>
            <w:vAlign w:val="bottom"/>
          </w:tcPr>
          <w:p w14:paraId="4F439D52" w14:textId="39982F88" w:rsidR="006306D9" w:rsidRPr="00CD7315" w:rsidRDefault="006306D9" w:rsidP="006306D9">
            <w:pPr>
              <w:pStyle w:val="pqiTabBody"/>
            </w:pPr>
            <w:r>
              <w:rPr>
                <w:rFonts w:ascii="Calibri" w:hAnsi="Calibri" w:cs="Calibri"/>
                <w:color w:val="000000"/>
                <w:sz w:val="22"/>
                <w:szCs w:val="22"/>
              </w:rPr>
              <w:t>5</w:t>
            </w:r>
          </w:p>
        </w:tc>
        <w:tc>
          <w:tcPr>
            <w:tcW w:w="8683" w:type="dxa"/>
            <w:vAlign w:val="bottom"/>
          </w:tcPr>
          <w:p w14:paraId="6FF73EFC" w14:textId="1E643F30" w:rsidR="006306D9" w:rsidRPr="001501E3" w:rsidRDefault="006306D9" w:rsidP="006306D9">
            <w:pPr>
              <w:pStyle w:val="pqiTabBody"/>
            </w:pPr>
            <w:r>
              <w:rPr>
                <w:rFonts w:ascii="Calibri" w:hAnsi="Calibri" w:cs="Calibri"/>
                <w:color w:val="000000"/>
                <w:sz w:val="22"/>
                <w:szCs w:val="22"/>
              </w:rPr>
              <w:t>CMR</w:t>
            </w:r>
          </w:p>
        </w:tc>
      </w:tr>
      <w:tr w:rsidR="006306D9" w14:paraId="3EEBEC4E" w14:textId="77777777" w:rsidTr="00DB2ADD">
        <w:tc>
          <w:tcPr>
            <w:tcW w:w="832" w:type="dxa"/>
            <w:vAlign w:val="bottom"/>
          </w:tcPr>
          <w:p w14:paraId="355BCB93" w14:textId="06D8D28F" w:rsidR="006306D9" w:rsidRPr="00CD7315" w:rsidRDefault="006306D9" w:rsidP="006306D9">
            <w:pPr>
              <w:pStyle w:val="pqiTabBody"/>
            </w:pPr>
            <w:r>
              <w:rPr>
                <w:rFonts w:ascii="Calibri" w:hAnsi="Calibri" w:cs="Calibri"/>
                <w:color w:val="000000"/>
                <w:sz w:val="22"/>
                <w:szCs w:val="22"/>
              </w:rPr>
              <w:t>6</w:t>
            </w:r>
          </w:p>
        </w:tc>
        <w:tc>
          <w:tcPr>
            <w:tcW w:w="8683" w:type="dxa"/>
            <w:vAlign w:val="bottom"/>
          </w:tcPr>
          <w:p w14:paraId="1D9D845F" w14:textId="47125B51" w:rsidR="006306D9" w:rsidRPr="001501E3" w:rsidRDefault="006306D9" w:rsidP="006306D9">
            <w:pPr>
              <w:pStyle w:val="pqiTabBody"/>
            </w:pPr>
            <w:r>
              <w:rPr>
                <w:rFonts w:ascii="Calibri" w:hAnsi="Calibri" w:cs="Calibri"/>
                <w:color w:val="000000"/>
                <w:sz w:val="22"/>
                <w:szCs w:val="22"/>
              </w:rPr>
              <w:t>List załadunkowy</w:t>
            </w:r>
          </w:p>
        </w:tc>
      </w:tr>
      <w:tr w:rsidR="006306D9" w14:paraId="0E841E0D" w14:textId="77777777" w:rsidTr="00DB2ADD">
        <w:tc>
          <w:tcPr>
            <w:tcW w:w="832" w:type="dxa"/>
            <w:vAlign w:val="bottom"/>
          </w:tcPr>
          <w:p w14:paraId="7BD54439" w14:textId="26460214" w:rsidR="006306D9" w:rsidRPr="00CD7315" w:rsidRDefault="006306D9" w:rsidP="006306D9">
            <w:pPr>
              <w:pStyle w:val="pqiTabBody"/>
            </w:pPr>
            <w:r>
              <w:rPr>
                <w:rFonts w:ascii="Calibri" w:hAnsi="Calibri" w:cs="Calibri"/>
                <w:color w:val="000000"/>
                <w:sz w:val="22"/>
                <w:szCs w:val="22"/>
              </w:rPr>
              <w:t>7</w:t>
            </w:r>
          </w:p>
        </w:tc>
        <w:tc>
          <w:tcPr>
            <w:tcW w:w="8683" w:type="dxa"/>
            <w:vAlign w:val="bottom"/>
          </w:tcPr>
          <w:p w14:paraId="3FA74162" w14:textId="66CA6FF6" w:rsidR="006306D9" w:rsidRPr="001501E3" w:rsidRDefault="006306D9" w:rsidP="006306D9">
            <w:pPr>
              <w:pStyle w:val="pqiTabBody"/>
            </w:pPr>
            <w:r>
              <w:rPr>
                <w:rFonts w:ascii="Calibri" w:hAnsi="Calibri" w:cs="Calibri"/>
                <w:color w:val="000000"/>
                <w:sz w:val="22"/>
                <w:szCs w:val="22"/>
              </w:rPr>
              <w:t>List przewozowy</w:t>
            </w:r>
          </w:p>
        </w:tc>
      </w:tr>
      <w:tr w:rsidR="006306D9" w14:paraId="668A2D2C" w14:textId="77777777" w:rsidTr="00DB2ADD">
        <w:tc>
          <w:tcPr>
            <w:tcW w:w="832" w:type="dxa"/>
            <w:vAlign w:val="bottom"/>
          </w:tcPr>
          <w:p w14:paraId="7D819D34" w14:textId="7F362121" w:rsidR="006306D9" w:rsidRPr="00CD7315" w:rsidRDefault="006306D9" w:rsidP="006306D9">
            <w:pPr>
              <w:pStyle w:val="pqiTabBody"/>
            </w:pPr>
            <w:r>
              <w:rPr>
                <w:rFonts w:ascii="Calibri" w:hAnsi="Calibri" w:cs="Calibri"/>
                <w:color w:val="000000"/>
                <w:sz w:val="22"/>
                <w:szCs w:val="22"/>
              </w:rPr>
              <w:t>8</w:t>
            </w:r>
          </w:p>
        </w:tc>
        <w:tc>
          <w:tcPr>
            <w:tcW w:w="8683" w:type="dxa"/>
            <w:vAlign w:val="bottom"/>
          </w:tcPr>
          <w:p w14:paraId="7078D4D7" w14:textId="5AA1FD5A" w:rsidR="006306D9" w:rsidRPr="001501E3" w:rsidRDefault="006306D9" w:rsidP="006306D9">
            <w:pPr>
              <w:pStyle w:val="pqiTabBody"/>
            </w:pPr>
            <w:r>
              <w:rPr>
                <w:rFonts w:ascii="Calibri" w:hAnsi="Calibri" w:cs="Calibri"/>
                <w:color w:val="000000"/>
                <w:sz w:val="22"/>
                <w:szCs w:val="22"/>
              </w:rPr>
              <w:t>Kontrakt</w:t>
            </w:r>
          </w:p>
        </w:tc>
      </w:tr>
      <w:tr w:rsidR="006306D9" w14:paraId="132A4214" w14:textId="77777777" w:rsidTr="00DB2ADD">
        <w:tc>
          <w:tcPr>
            <w:tcW w:w="832" w:type="dxa"/>
            <w:vAlign w:val="bottom"/>
          </w:tcPr>
          <w:p w14:paraId="5DF3CE91" w14:textId="13814408" w:rsidR="006306D9" w:rsidRPr="00CD7315" w:rsidRDefault="006306D9" w:rsidP="006306D9">
            <w:pPr>
              <w:pStyle w:val="pqiTabBody"/>
            </w:pPr>
            <w:r>
              <w:rPr>
                <w:rFonts w:ascii="Calibri" w:hAnsi="Calibri" w:cs="Calibri"/>
                <w:color w:val="000000"/>
                <w:sz w:val="22"/>
                <w:szCs w:val="22"/>
              </w:rPr>
              <w:t>9</w:t>
            </w:r>
          </w:p>
        </w:tc>
        <w:tc>
          <w:tcPr>
            <w:tcW w:w="8683" w:type="dxa"/>
            <w:vAlign w:val="bottom"/>
          </w:tcPr>
          <w:p w14:paraId="6D488BDB" w14:textId="611BB4AE" w:rsidR="006306D9" w:rsidRPr="001501E3" w:rsidRDefault="006306D9" w:rsidP="006306D9">
            <w:pPr>
              <w:pStyle w:val="pqiTabBody"/>
            </w:pPr>
            <w:r>
              <w:rPr>
                <w:rFonts w:ascii="Calibri" w:hAnsi="Calibri" w:cs="Calibri"/>
                <w:color w:val="000000"/>
                <w:sz w:val="22"/>
                <w:szCs w:val="22"/>
              </w:rPr>
              <w:t>Aplikacja kontrahenta</w:t>
            </w:r>
          </w:p>
        </w:tc>
      </w:tr>
      <w:tr w:rsidR="006306D9" w14:paraId="61AB298E" w14:textId="77777777" w:rsidTr="00DB2ADD">
        <w:tc>
          <w:tcPr>
            <w:tcW w:w="832" w:type="dxa"/>
            <w:vAlign w:val="bottom"/>
          </w:tcPr>
          <w:p w14:paraId="5735B3EF" w14:textId="7EEF65E0" w:rsidR="006306D9" w:rsidRPr="00CD7315" w:rsidRDefault="006306D9" w:rsidP="006306D9">
            <w:pPr>
              <w:pStyle w:val="pqiTabBody"/>
            </w:pPr>
            <w:r>
              <w:rPr>
                <w:rFonts w:ascii="Calibri" w:hAnsi="Calibri" w:cs="Calibri"/>
                <w:color w:val="000000"/>
                <w:sz w:val="22"/>
                <w:szCs w:val="22"/>
              </w:rPr>
              <w:t>10</w:t>
            </w:r>
          </w:p>
        </w:tc>
        <w:tc>
          <w:tcPr>
            <w:tcW w:w="8683" w:type="dxa"/>
            <w:vAlign w:val="bottom"/>
          </w:tcPr>
          <w:p w14:paraId="4244BA48" w14:textId="41244D71" w:rsidR="006306D9" w:rsidRPr="001501E3" w:rsidRDefault="006306D9" w:rsidP="006306D9">
            <w:pPr>
              <w:pStyle w:val="pqiTabBody"/>
            </w:pPr>
            <w:r>
              <w:rPr>
                <w:rFonts w:ascii="Calibri" w:hAnsi="Calibri" w:cs="Calibri"/>
                <w:color w:val="000000"/>
                <w:sz w:val="22"/>
                <w:szCs w:val="22"/>
              </w:rPr>
              <w:t>Dziennik urzędowy</w:t>
            </w:r>
          </w:p>
        </w:tc>
      </w:tr>
      <w:tr w:rsidR="006306D9" w14:paraId="52657FFF" w14:textId="77777777" w:rsidTr="00DB2ADD">
        <w:tc>
          <w:tcPr>
            <w:tcW w:w="832" w:type="dxa"/>
            <w:vAlign w:val="bottom"/>
          </w:tcPr>
          <w:p w14:paraId="7E661EC6" w14:textId="28BBC6B0" w:rsidR="006306D9" w:rsidRPr="00CD7315" w:rsidRDefault="006306D9" w:rsidP="006306D9">
            <w:pPr>
              <w:pStyle w:val="pqiTabBody"/>
            </w:pPr>
            <w:r>
              <w:rPr>
                <w:rFonts w:ascii="Calibri" w:hAnsi="Calibri" w:cs="Calibri"/>
                <w:color w:val="000000"/>
                <w:sz w:val="22"/>
                <w:szCs w:val="22"/>
              </w:rPr>
              <w:t>11</w:t>
            </w:r>
          </w:p>
        </w:tc>
        <w:tc>
          <w:tcPr>
            <w:tcW w:w="8683" w:type="dxa"/>
            <w:vAlign w:val="bottom"/>
          </w:tcPr>
          <w:p w14:paraId="2EB78B3D" w14:textId="46C21139" w:rsidR="006306D9" w:rsidRPr="001501E3" w:rsidRDefault="006306D9" w:rsidP="006306D9">
            <w:pPr>
              <w:pStyle w:val="pqiTabBody"/>
            </w:pPr>
            <w:r>
              <w:rPr>
                <w:rFonts w:ascii="Calibri" w:hAnsi="Calibri" w:cs="Calibri"/>
                <w:color w:val="000000"/>
                <w:sz w:val="22"/>
                <w:szCs w:val="22"/>
              </w:rPr>
              <w:t>Zapytanie</w:t>
            </w:r>
          </w:p>
        </w:tc>
      </w:tr>
      <w:tr w:rsidR="006306D9" w14:paraId="46BD34B6" w14:textId="77777777" w:rsidTr="00DB2ADD">
        <w:tc>
          <w:tcPr>
            <w:tcW w:w="832" w:type="dxa"/>
            <w:vAlign w:val="bottom"/>
          </w:tcPr>
          <w:p w14:paraId="1AEC3580" w14:textId="1E1B95E5" w:rsidR="006306D9" w:rsidRPr="00CD7315" w:rsidRDefault="006306D9" w:rsidP="006306D9">
            <w:pPr>
              <w:pStyle w:val="pqiTabBody"/>
            </w:pPr>
            <w:r>
              <w:rPr>
                <w:rFonts w:ascii="Calibri" w:hAnsi="Calibri" w:cs="Calibri"/>
                <w:color w:val="000000"/>
                <w:sz w:val="22"/>
                <w:szCs w:val="22"/>
              </w:rPr>
              <w:t>12</w:t>
            </w:r>
          </w:p>
        </w:tc>
        <w:tc>
          <w:tcPr>
            <w:tcW w:w="8683" w:type="dxa"/>
            <w:vAlign w:val="bottom"/>
          </w:tcPr>
          <w:p w14:paraId="72CD3D7F" w14:textId="23523208" w:rsidR="006306D9" w:rsidRPr="001501E3" w:rsidRDefault="006306D9" w:rsidP="006306D9">
            <w:pPr>
              <w:pStyle w:val="pqiTabBody"/>
            </w:pPr>
            <w:r>
              <w:rPr>
                <w:rFonts w:ascii="Calibri" w:hAnsi="Calibri" w:cs="Calibri"/>
                <w:color w:val="000000"/>
                <w:sz w:val="22"/>
                <w:szCs w:val="22"/>
              </w:rPr>
              <w:t>Odpowiedź</w:t>
            </w:r>
          </w:p>
        </w:tc>
      </w:tr>
      <w:tr w:rsidR="006306D9" w14:paraId="49889F1A" w14:textId="77777777" w:rsidTr="00DB2ADD">
        <w:tc>
          <w:tcPr>
            <w:tcW w:w="832" w:type="dxa"/>
            <w:vAlign w:val="bottom"/>
          </w:tcPr>
          <w:p w14:paraId="2E9499C9" w14:textId="23562D75" w:rsidR="006306D9" w:rsidRPr="00CD7315" w:rsidRDefault="006306D9" w:rsidP="006306D9">
            <w:pPr>
              <w:pStyle w:val="pqiTabBody"/>
            </w:pPr>
            <w:r>
              <w:rPr>
                <w:rFonts w:ascii="Calibri" w:hAnsi="Calibri" w:cs="Calibri"/>
                <w:color w:val="000000"/>
                <w:sz w:val="22"/>
                <w:szCs w:val="22"/>
              </w:rPr>
              <w:t>13</w:t>
            </w:r>
          </w:p>
        </w:tc>
        <w:tc>
          <w:tcPr>
            <w:tcW w:w="8683" w:type="dxa"/>
            <w:vAlign w:val="bottom"/>
          </w:tcPr>
          <w:p w14:paraId="15DC8FE2" w14:textId="3C1A9F18" w:rsidR="006306D9" w:rsidRPr="001501E3" w:rsidRDefault="006306D9" w:rsidP="006306D9">
            <w:pPr>
              <w:pStyle w:val="pqiTabBody"/>
            </w:pPr>
            <w:r>
              <w:rPr>
                <w:rFonts w:ascii="Calibri" w:hAnsi="Calibri" w:cs="Calibri"/>
                <w:color w:val="000000"/>
                <w:sz w:val="22"/>
                <w:szCs w:val="22"/>
              </w:rPr>
              <w:t>Awaryjny dokument towarzyszący, Wydruk awaryjnego dokumentu towarzyszącego</w:t>
            </w:r>
          </w:p>
        </w:tc>
      </w:tr>
      <w:tr w:rsidR="006306D9" w14:paraId="32EE5A45" w14:textId="77777777" w:rsidTr="00DB2ADD">
        <w:tc>
          <w:tcPr>
            <w:tcW w:w="832" w:type="dxa"/>
            <w:vAlign w:val="bottom"/>
          </w:tcPr>
          <w:p w14:paraId="194C85A9" w14:textId="64564165" w:rsidR="006306D9" w:rsidRPr="00CD7315" w:rsidRDefault="006306D9" w:rsidP="006306D9">
            <w:pPr>
              <w:pStyle w:val="pqiTabBody"/>
            </w:pPr>
            <w:r>
              <w:rPr>
                <w:rFonts w:ascii="Calibri" w:hAnsi="Calibri" w:cs="Calibri"/>
                <w:color w:val="000000"/>
                <w:sz w:val="22"/>
                <w:szCs w:val="22"/>
              </w:rPr>
              <w:t>14</w:t>
            </w:r>
          </w:p>
        </w:tc>
        <w:tc>
          <w:tcPr>
            <w:tcW w:w="8683" w:type="dxa"/>
            <w:vAlign w:val="bottom"/>
          </w:tcPr>
          <w:p w14:paraId="27B05660" w14:textId="133587E1" w:rsidR="006306D9" w:rsidRPr="001501E3" w:rsidRDefault="006306D9" w:rsidP="006306D9">
            <w:pPr>
              <w:pStyle w:val="pqiTabBody"/>
            </w:pPr>
            <w:r>
              <w:rPr>
                <w:rFonts w:ascii="Calibri" w:hAnsi="Calibri" w:cs="Calibri"/>
                <w:color w:val="000000"/>
                <w:sz w:val="22"/>
                <w:szCs w:val="22"/>
              </w:rPr>
              <w:t>Zdjęcie</w:t>
            </w:r>
          </w:p>
        </w:tc>
      </w:tr>
      <w:tr w:rsidR="006306D9" w14:paraId="4975F160" w14:textId="77777777" w:rsidTr="00DB2ADD">
        <w:tc>
          <w:tcPr>
            <w:tcW w:w="832" w:type="dxa"/>
            <w:vAlign w:val="bottom"/>
          </w:tcPr>
          <w:p w14:paraId="7D09E826" w14:textId="07AA7F6F" w:rsidR="006306D9" w:rsidRPr="00CD7315" w:rsidRDefault="006306D9" w:rsidP="006306D9">
            <w:pPr>
              <w:pStyle w:val="pqiTabBody"/>
            </w:pPr>
            <w:r>
              <w:rPr>
                <w:rFonts w:ascii="Calibri" w:hAnsi="Calibri" w:cs="Calibri"/>
                <w:color w:val="000000"/>
                <w:sz w:val="22"/>
                <w:szCs w:val="22"/>
              </w:rPr>
              <w:t>15</w:t>
            </w:r>
          </w:p>
        </w:tc>
        <w:tc>
          <w:tcPr>
            <w:tcW w:w="8683" w:type="dxa"/>
            <w:vAlign w:val="bottom"/>
          </w:tcPr>
          <w:p w14:paraId="001BE6E8" w14:textId="75CFD99B" w:rsidR="006306D9" w:rsidRPr="001501E3" w:rsidRDefault="006306D9" w:rsidP="006306D9">
            <w:pPr>
              <w:pStyle w:val="pqiTabBody"/>
            </w:pPr>
            <w:r>
              <w:rPr>
                <w:rFonts w:ascii="Calibri" w:hAnsi="Calibri" w:cs="Calibri"/>
                <w:color w:val="000000"/>
                <w:sz w:val="22"/>
                <w:szCs w:val="22"/>
              </w:rPr>
              <w:t>Deklaracja wywozowa</w:t>
            </w:r>
          </w:p>
        </w:tc>
      </w:tr>
      <w:tr w:rsidR="006306D9" w14:paraId="51F39868" w14:textId="77777777" w:rsidTr="00DB2ADD">
        <w:tc>
          <w:tcPr>
            <w:tcW w:w="832" w:type="dxa"/>
            <w:vAlign w:val="bottom"/>
          </w:tcPr>
          <w:p w14:paraId="4CB9D853" w14:textId="41DC0B9D" w:rsidR="006306D9" w:rsidRPr="00CD7315" w:rsidRDefault="006306D9" w:rsidP="006306D9">
            <w:pPr>
              <w:pStyle w:val="pqiTabBody"/>
            </w:pPr>
            <w:r>
              <w:rPr>
                <w:rFonts w:ascii="Calibri" w:hAnsi="Calibri" w:cs="Calibri"/>
                <w:color w:val="000000"/>
                <w:sz w:val="22"/>
                <w:szCs w:val="22"/>
              </w:rPr>
              <w:t>16</w:t>
            </w:r>
          </w:p>
        </w:tc>
        <w:tc>
          <w:tcPr>
            <w:tcW w:w="8683" w:type="dxa"/>
            <w:vAlign w:val="bottom"/>
          </w:tcPr>
          <w:p w14:paraId="10ACD853" w14:textId="31B66D10" w:rsidR="006306D9" w:rsidRPr="001501E3" w:rsidRDefault="006306D9" w:rsidP="006306D9">
            <w:pPr>
              <w:pStyle w:val="pqiTabBody"/>
            </w:pPr>
            <w:r>
              <w:rPr>
                <w:rFonts w:ascii="Calibri" w:hAnsi="Calibri" w:cs="Calibri"/>
                <w:color w:val="000000"/>
                <w:sz w:val="22"/>
                <w:szCs w:val="22"/>
              </w:rPr>
              <w:t>Oczekiwane dane wywozowe</w:t>
            </w:r>
          </w:p>
        </w:tc>
      </w:tr>
      <w:tr w:rsidR="006306D9" w14:paraId="05669508" w14:textId="77777777" w:rsidTr="00DB2ADD">
        <w:tc>
          <w:tcPr>
            <w:tcW w:w="832" w:type="dxa"/>
            <w:vAlign w:val="bottom"/>
          </w:tcPr>
          <w:p w14:paraId="092AA6BA" w14:textId="3E82CF49" w:rsidR="006306D9" w:rsidRPr="00CD7315" w:rsidRDefault="006306D9" w:rsidP="006306D9">
            <w:pPr>
              <w:pStyle w:val="pqiTabBody"/>
            </w:pPr>
            <w:r>
              <w:rPr>
                <w:rFonts w:ascii="Calibri" w:hAnsi="Calibri" w:cs="Calibri"/>
                <w:color w:val="000000"/>
                <w:sz w:val="22"/>
                <w:szCs w:val="22"/>
              </w:rPr>
              <w:t>17</w:t>
            </w:r>
          </w:p>
        </w:tc>
        <w:tc>
          <w:tcPr>
            <w:tcW w:w="8683" w:type="dxa"/>
            <w:vAlign w:val="bottom"/>
          </w:tcPr>
          <w:p w14:paraId="444AD1FC" w14:textId="13BB3EAA" w:rsidR="006306D9" w:rsidRPr="001501E3" w:rsidRDefault="006306D9" w:rsidP="006306D9">
            <w:pPr>
              <w:pStyle w:val="pqiTabBody"/>
            </w:pPr>
            <w:r>
              <w:rPr>
                <w:rFonts w:ascii="Calibri" w:hAnsi="Calibri" w:cs="Calibri"/>
                <w:color w:val="000000"/>
                <w:sz w:val="22"/>
                <w:szCs w:val="22"/>
              </w:rPr>
              <w:t>Wyniki wyjścia/wyprowadzenia</w:t>
            </w:r>
          </w:p>
        </w:tc>
      </w:tr>
      <w:tr w:rsidR="006306D9" w14:paraId="1538C454" w14:textId="77777777" w:rsidTr="00DB2ADD">
        <w:trPr>
          <w:trHeight w:val="58"/>
        </w:trPr>
        <w:tc>
          <w:tcPr>
            <w:tcW w:w="832" w:type="dxa"/>
            <w:vAlign w:val="bottom"/>
          </w:tcPr>
          <w:p w14:paraId="4B6FF746" w14:textId="115FC585" w:rsidR="006306D9" w:rsidRPr="00CD7315" w:rsidRDefault="006306D9" w:rsidP="006306D9">
            <w:pPr>
              <w:pStyle w:val="pqiTabBody"/>
            </w:pPr>
            <w:r>
              <w:rPr>
                <w:rFonts w:ascii="Calibri" w:hAnsi="Calibri" w:cs="Calibri"/>
                <w:color w:val="000000"/>
                <w:sz w:val="22"/>
                <w:szCs w:val="22"/>
              </w:rPr>
              <w:t>18</w:t>
            </w:r>
          </w:p>
        </w:tc>
        <w:tc>
          <w:tcPr>
            <w:tcW w:w="8683" w:type="dxa"/>
            <w:vAlign w:val="bottom"/>
          </w:tcPr>
          <w:p w14:paraId="216E0815" w14:textId="222C804F" w:rsidR="006306D9" w:rsidRPr="001501E3" w:rsidRDefault="006306D9" w:rsidP="006306D9">
            <w:pPr>
              <w:pStyle w:val="pqiTabBody"/>
            </w:pPr>
            <w:r>
              <w:rPr>
                <w:rFonts w:ascii="Calibri" w:hAnsi="Calibri" w:cs="Calibri"/>
                <w:color w:val="000000"/>
                <w:sz w:val="22"/>
                <w:szCs w:val="22"/>
              </w:rPr>
              <w:t>SAD (Jednolity Dokument Administracyjny)</w:t>
            </w:r>
          </w:p>
        </w:tc>
      </w:tr>
    </w:tbl>
    <w:p w14:paraId="4A2EADA1" w14:textId="6BD8144F" w:rsidR="00BC6310" w:rsidRDefault="00BC6310" w:rsidP="00BC6310">
      <w:pPr>
        <w:pStyle w:val="pqiChpHeadNum2"/>
      </w:pPr>
      <w:bookmarkStart w:id="2980" w:name="_Toc117635730"/>
      <w:bookmarkStart w:id="2981" w:name="_Toc71025897"/>
      <w:r w:rsidRPr="00BC6310">
        <w:t>Powody żądania manualnego zamknięcia</w:t>
      </w:r>
      <w:r w:rsidR="00927DCF">
        <w:t xml:space="preserve"> (Manual </w:t>
      </w:r>
      <w:proofErr w:type="spellStart"/>
      <w:r w:rsidR="00927DCF">
        <w:t>closure</w:t>
      </w:r>
      <w:proofErr w:type="spellEnd"/>
      <w:r w:rsidR="00927DCF">
        <w:t xml:space="preserve"> </w:t>
      </w:r>
      <w:proofErr w:type="spellStart"/>
      <w:r w:rsidR="00927DCF">
        <w:t>request</w:t>
      </w:r>
      <w:proofErr w:type="spellEnd"/>
      <w:r w:rsidR="00927DCF">
        <w:t xml:space="preserve"> </w:t>
      </w:r>
      <w:proofErr w:type="spellStart"/>
      <w:r w:rsidR="00927DCF">
        <w:t>reason</w:t>
      </w:r>
      <w:proofErr w:type="spellEnd"/>
      <w:r w:rsidR="00927DCF">
        <w:t>)</w:t>
      </w:r>
      <w:bookmarkEnd w:id="2980"/>
      <w:bookmarkEnd w:id="298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8683"/>
      </w:tblGrid>
      <w:tr w:rsidR="00244948" w14:paraId="6EDCEAD0" w14:textId="77777777" w:rsidTr="00331D2D">
        <w:trPr>
          <w:tblHeader/>
        </w:trPr>
        <w:tc>
          <w:tcPr>
            <w:tcW w:w="832" w:type="dxa"/>
          </w:tcPr>
          <w:p w14:paraId="60171408" w14:textId="77777777" w:rsidR="00244948" w:rsidRDefault="00244948" w:rsidP="00331D2D">
            <w:pPr>
              <w:pStyle w:val="pqiTabHead"/>
            </w:pPr>
            <w:r>
              <w:t>Kod</w:t>
            </w:r>
          </w:p>
        </w:tc>
        <w:tc>
          <w:tcPr>
            <w:tcW w:w="8683" w:type="dxa"/>
          </w:tcPr>
          <w:p w14:paraId="70685DA1" w14:textId="77777777" w:rsidR="00244948" w:rsidRDefault="00244948" w:rsidP="00331D2D">
            <w:pPr>
              <w:pStyle w:val="pqiTabHead"/>
            </w:pPr>
            <w:r>
              <w:t>Opis</w:t>
            </w:r>
          </w:p>
        </w:tc>
      </w:tr>
      <w:tr w:rsidR="00244948" w14:paraId="0DFB7AC1" w14:textId="77777777" w:rsidTr="00331D2D">
        <w:tc>
          <w:tcPr>
            <w:tcW w:w="832" w:type="dxa"/>
          </w:tcPr>
          <w:p w14:paraId="2C291B2F" w14:textId="43CB8B19" w:rsidR="00244948" w:rsidRPr="003B57C1" w:rsidRDefault="00244948" w:rsidP="00244948">
            <w:pPr>
              <w:pStyle w:val="pqiTabBody"/>
            </w:pPr>
            <w:r w:rsidRPr="00FA12EC">
              <w:t>0</w:t>
            </w:r>
          </w:p>
        </w:tc>
        <w:tc>
          <w:tcPr>
            <w:tcW w:w="8683" w:type="dxa"/>
          </w:tcPr>
          <w:p w14:paraId="4004AA06" w14:textId="72A41D9D" w:rsidR="00244948" w:rsidRPr="00691AD1" w:rsidRDefault="00244948" w:rsidP="00244948">
            <w:pPr>
              <w:pStyle w:val="pqiTabBody"/>
            </w:pPr>
            <w:r w:rsidRPr="00FA12EC">
              <w:t>Inne</w:t>
            </w:r>
          </w:p>
        </w:tc>
      </w:tr>
      <w:tr w:rsidR="00244948" w14:paraId="3FDF4A08" w14:textId="77777777" w:rsidTr="00331D2D">
        <w:tc>
          <w:tcPr>
            <w:tcW w:w="832" w:type="dxa"/>
          </w:tcPr>
          <w:p w14:paraId="03A0F809" w14:textId="1D110094" w:rsidR="00244948" w:rsidRPr="003B57C1" w:rsidRDefault="00244948" w:rsidP="00244948">
            <w:pPr>
              <w:pStyle w:val="pqiTabBody"/>
            </w:pPr>
            <w:r w:rsidRPr="00FA12EC">
              <w:t>1</w:t>
            </w:r>
          </w:p>
        </w:tc>
        <w:tc>
          <w:tcPr>
            <w:tcW w:w="8683" w:type="dxa"/>
          </w:tcPr>
          <w:p w14:paraId="51583468" w14:textId="30500103" w:rsidR="00244948" w:rsidRPr="00691AD1" w:rsidRDefault="00244948" w:rsidP="00244948">
            <w:pPr>
              <w:pStyle w:val="pqiTabBody"/>
            </w:pPr>
            <w:r w:rsidRPr="00FA12EC">
              <w:t>Eksport zamknięty, ale brak komunikatu IE518</w:t>
            </w:r>
          </w:p>
        </w:tc>
      </w:tr>
      <w:tr w:rsidR="00244948" w14:paraId="48C2FBD4" w14:textId="77777777" w:rsidTr="00331D2D">
        <w:tc>
          <w:tcPr>
            <w:tcW w:w="832" w:type="dxa"/>
          </w:tcPr>
          <w:p w14:paraId="7427DCFC" w14:textId="0843A25D" w:rsidR="00244948" w:rsidRDefault="00244948" w:rsidP="00244948">
            <w:pPr>
              <w:pStyle w:val="pqiTabBody"/>
            </w:pPr>
            <w:r w:rsidRPr="00FA12EC">
              <w:t>2</w:t>
            </w:r>
          </w:p>
        </w:tc>
        <w:tc>
          <w:tcPr>
            <w:tcW w:w="8683" w:type="dxa"/>
          </w:tcPr>
          <w:p w14:paraId="3855A5B6" w14:textId="25B88E32" w:rsidR="00244948" w:rsidRDefault="00244948" w:rsidP="00244948">
            <w:pPr>
              <w:pStyle w:val="pqiTabBody"/>
            </w:pPr>
            <w:r w:rsidRPr="00FA12EC">
              <w:t>Odbiorca nie ma już dostępu do systemu EMCS</w:t>
            </w:r>
          </w:p>
        </w:tc>
      </w:tr>
      <w:tr w:rsidR="00244948" w14:paraId="7B1A9F47" w14:textId="77777777" w:rsidTr="00331D2D">
        <w:tc>
          <w:tcPr>
            <w:tcW w:w="832" w:type="dxa"/>
          </w:tcPr>
          <w:p w14:paraId="7B43BD24" w14:textId="3433E7C9" w:rsidR="00244948" w:rsidRDefault="00244948" w:rsidP="00244948">
            <w:pPr>
              <w:pStyle w:val="pqiTabBody"/>
            </w:pPr>
            <w:r w:rsidRPr="00FA12EC">
              <w:t>3</w:t>
            </w:r>
          </w:p>
        </w:tc>
        <w:tc>
          <w:tcPr>
            <w:tcW w:w="8683" w:type="dxa"/>
          </w:tcPr>
          <w:p w14:paraId="70BC1911" w14:textId="464FD8C5" w:rsidR="00244948" w:rsidRDefault="00244948" w:rsidP="00244948">
            <w:pPr>
              <w:pStyle w:val="pqiTabBody"/>
            </w:pPr>
            <w:r w:rsidRPr="00FA12EC">
              <w:t>Odbiorca zwolniony</w:t>
            </w:r>
          </w:p>
        </w:tc>
      </w:tr>
      <w:tr w:rsidR="00244948" w14:paraId="2CA9AE94" w14:textId="77777777" w:rsidTr="00331D2D">
        <w:tc>
          <w:tcPr>
            <w:tcW w:w="832" w:type="dxa"/>
          </w:tcPr>
          <w:p w14:paraId="475D5B9B" w14:textId="003BD3BD" w:rsidR="00244948" w:rsidRDefault="00244948" w:rsidP="00244948">
            <w:pPr>
              <w:pStyle w:val="pqiTabBody"/>
            </w:pPr>
            <w:r w:rsidRPr="00FA12EC">
              <w:t>4</w:t>
            </w:r>
          </w:p>
        </w:tc>
        <w:tc>
          <w:tcPr>
            <w:tcW w:w="8683" w:type="dxa"/>
          </w:tcPr>
          <w:p w14:paraId="63902A0A" w14:textId="1236A8CB" w:rsidR="00244948" w:rsidRDefault="00244948" w:rsidP="00244948">
            <w:pPr>
              <w:pStyle w:val="pqiTabBody"/>
            </w:pPr>
            <w:r w:rsidRPr="00FA12EC">
              <w:t>Wyjście potwierdzone, ale nie wysłano komunikatu IE829 (Komunikat IE818 poza sekwencją)</w:t>
            </w:r>
          </w:p>
        </w:tc>
      </w:tr>
      <w:tr w:rsidR="00244948" w14:paraId="50B2B0AB" w14:textId="77777777" w:rsidTr="00331D2D">
        <w:tc>
          <w:tcPr>
            <w:tcW w:w="832" w:type="dxa"/>
          </w:tcPr>
          <w:p w14:paraId="049B41A8" w14:textId="55F630E3" w:rsidR="00244948" w:rsidRDefault="00244948" w:rsidP="00244948">
            <w:pPr>
              <w:pStyle w:val="pqiTabBody"/>
            </w:pPr>
            <w:r w:rsidRPr="00FA12EC">
              <w:t>5</w:t>
            </w:r>
          </w:p>
        </w:tc>
        <w:tc>
          <w:tcPr>
            <w:tcW w:w="8683" w:type="dxa"/>
          </w:tcPr>
          <w:p w14:paraId="53326DFF" w14:textId="60BE6510" w:rsidR="00244948" w:rsidRDefault="00244948" w:rsidP="00244948">
            <w:pPr>
              <w:pStyle w:val="pqiTabBody"/>
            </w:pPr>
            <w:r w:rsidRPr="00FA12EC">
              <w:t>Brak przemieszczenia, anulowanie przemieszczenia nie jest już możliwe</w:t>
            </w:r>
          </w:p>
        </w:tc>
      </w:tr>
      <w:tr w:rsidR="00244948" w14:paraId="13F95C37" w14:textId="77777777" w:rsidTr="00331D2D">
        <w:tc>
          <w:tcPr>
            <w:tcW w:w="832" w:type="dxa"/>
          </w:tcPr>
          <w:p w14:paraId="7E36D9BC" w14:textId="0337F8BF" w:rsidR="00244948" w:rsidRDefault="00244948" w:rsidP="00244948">
            <w:pPr>
              <w:pStyle w:val="pqiTabBody"/>
            </w:pPr>
            <w:r w:rsidRPr="00FA12EC">
              <w:t>6</w:t>
            </w:r>
          </w:p>
        </w:tc>
        <w:tc>
          <w:tcPr>
            <w:tcW w:w="8683" w:type="dxa"/>
          </w:tcPr>
          <w:p w14:paraId="194C021A" w14:textId="6878B597" w:rsidR="00244948" w:rsidRDefault="00244948" w:rsidP="00244948">
            <w:pPr>
              <w:pStyle w:val="pqiTabBody"/>
            </w:pPr>
            <w:r w:rsidRPr="00FA12EC">
              <w:t>Wiele wystąpień e-AD</w:t>
            </w:r>
            <w:ins w:id="2982" w:author="Jurkowska Monika" w:date="2022-11-14T21:27:00Z">
              <w:r w:rsidR="00CD7D9F">
                <w:t>/e-SAD</w:t>
              </w:r>
            </w:ins>
            <w:r w:rsidRPr="00FA12EC">
              <w:t xml:space="preserve"> dla jednego przemieszczenia</w:t>
            </w:r>
          </w:p>
        </w:tc>
      </w:tr>
      <w:tr w:rsidR="00244948" w14:paraId="044F135B" w14:textId="77777777" w:rsidTr="00331D2D">
        <w:tc>
          <w:tcPr>
            <w:tcW w:w="832" w:type="dxa"/>
          </w:tcPr>
          <w:p w14:paraId="6053695E" w14:textId="7EB9772F" w:rsidR="00244948" w:rsidRDefault="00244948" w:rsidP="00244948">
            <w:pPr>
              <w:pStyle w:val="pqiTabBody"/>
            </w:pPr>
            <w:r w:rsidRPr="00FA12EC">
              <w:t>7</w:t>
            </w:r>
          </w:p>
        </w:tc>
        <w:tc>
          <w:tcPr>
            <w:tcW w:w="8683" w:type="dxa"/>
          </w:tcPr>
          <w:p w14:paraId="7AFE2E9C" w14:textId="4A6ECA33" w:rsidR="00244948" w:rsidRDefault="00244948" w:rsidP="00244948">
            <w:pPr>
              <w:pStyle w:val="pqiTabBody"/>
            </w:pPr>
            <w:r w:rsidRPr="00FA12EC">
              <w:t>e-AD</w:t>
            </w:r>
            <w:ins w:id="2983" w:author="Jurkowska Monika" w:date="2022-11-14T21:27:00Z">
              <w:r w:rsidR="00CD7D9F">
                <w:t>/e-SAD</w:t>
              </w:r>
            </w:ins>
            <w:r w:rsidRPr="00FA12EC">
              <w:t xml:space="preserve"> nie odzwierciedla obecnego przemieszczenia</w:t>
            </w:r>
          </w:p>
        </w:tc>
      </w:tr>
      <w:tr w:rsidR="00244948" w14:paraId="7534F471" w14:textId="77777777" w:rsidTr="00331D2D">
        <w:tc>
          <w:tcPr>
            <w:tcW w:w="832" w:type="dxa"/>
          </w:tcPr>
          <w:p w14:paraId="68A6471F" w14:textId="22804C43" w:rsidR="00244948" w:rsidRDefault="00244948" w:rsidP="00244948">
            <w:pPr>
              <w:pStyle w:val="pqiTabBody"/>
            </w:pPr>
            <w:r w:rsidRPr="00FA12EC">
              <w:t>8</w:t>
            </w:r>
          </w:p>
        </w:tc>
        <w:tc>
          <w:tcPr>
            <w:tcW w:w="8683" w:type="dxa"/>
          </w:tcPr>
          <w:p w14:paraId="4E0371E3" w14:textId="2EFA79D0" w:rsidR="00244948" w:rsidRDefault="00244948" w:rsidP="00244948">
            <w:pPr>
              <w:pStyle w:val="pqiTabBody"/>
            </w:pPr>
            <w:r w:rsidRPr="00FA12EC">
              <w:t>Błędny raport odbioru</w:t>
            </w:r>
          </w:p>
        </w:tc>
      </w:tr>
      <w:tr w:rsidR="00244948" w14:paraId="23B2FCDD" w14:textId="77777777" w:rsidTr="00331D2D">
        <w:tc>
          <w:tcPr>
            <w:tcW w:w="832" w:type="dxa"/>
          </w:tcPr>
          <w:p w14:paraId="0B92913C" w14:textId="5A1FE160" w:rsidR="00244948" w:rsidRDefault="00244948" w:rsidP="00244948">
            <w:pPr>
              <w:pStyle w:val="pqiTabBody"/>
            </w:pPr>
            <w:r w:rsidRPr="00FA12EC">
              <w:t>9</w:t>
            </w:r>
          </w:p>
        </w:tc>
        <w:tc>
          <w:tcPr>
            <w:tcW w:w="8683" w:type="dxa"/>
          </w:tcPr>
          <w:p w14:paraId="10DA59C8" w14:textId="53E54B77" w:rsidR="00244948" w:rsidRDefault="00244948" w:rsidP="00244948">
            <w:pPr>
              <w:pStyle w:val="pqiTabBody"/>
            </w:pPr>
            <w:r w:rsidRPr="00FA12EC">
              <w:t>Błędne odrzucenie e-AD</w:t>
            </w:r>
            <w:ins w:id="2984" w:author="Jurkowska Monika" w:date="2022-11-14T21:27:00Z">
              <w:r w:rsidR="00CD7D9F">
                <w:t>/e-SAD</w:t>
              </w:r>
            </w:ins>
          </w:p>
        </w:tc>
      </w:tr>
    </w:tbl>
    <w:p w14:paraId="197F412E" w14:textId="77777777" w:rsidR="00F96595" w:rsidRDefault="001476D5" w:rsidP="000B4891">
      <w:pPr>
        <w:pStyle w:val="pqiChpHeadNum1"/>
        <w:pageBreakBefore/>
      </w:pPr>
      <w:bookmarkStart w:id="2985" w:name="_Toc117635731"/>
      <w:bookmarkStart w:id="2986" w:name="_Toc71025898"/>
      <w:r>
        <w:lastRenderedPageBreak/>
        <w:t>Z</w:t>
      </w:r>
      <w:r w:rsidR="00F96595">
        <w:t>ałączniki</w:t>
      </w:r>
      <w:bookmarkEnd w:id="2985"/>
      <w:bookmarkEnd w:id="2986"/>
    </w:p>
    <w:p w14:paraId="41F446DF" w14:textId="77777777" w:rsidR="00454A9F" w:rsidRPr="00F96595" w:rsidRDefault="00454A9F" w:rsidP="00454A9F">
      <w:pPr>
        <w:pStyle w:val="pqiSupHeadNum1"/>
      </w:pPr>
      <w:bookmarkStart w:id="2987" w:name="Załącznik_A"/>
      <w:bookmarkStart w:id="2988" w:name="_Toc117635732"/>
      <w:bookmarkStart w:id="2989" w:name="_Toc71025899"/>
      <w:bookmarkStart w:id="2990" w:name="_Ref268269204"/>
      <w:bookmarkStart w:id="2991" w:name="_Ref268269210"/>
      <w:bookmarkStart w:id="2992" w:name="_Ref268269542"/>
      <w:bookmarkEnd w:id="2987"/>
      <w:r>
        <w:t>Folder z definicjami XSD oraz WSDL</w:t>
      </w:r>
      <w:bookmarkEnd w:id="2988"/>
      <w:bookmarkEnd w:id="2989"/>
    </w:p>
    <w:bookmarkEnd w:id="2990"/>
    <w:bookmarkEnd w:id="2991"/>
    <w:bookmarkEnd w:id="2992"/>
    <w:p w14:paraId="534FA596" w14:textId="77777777" w:rsidR="00FC2903" w:rsidRPr="00F96595" w:rsidRDefault="00FC2903" w:rsidP="00A9017D">
      <w:pPr>
        <w:pStyle w:val="pqiText"/>
      </w:pPr>
    </w:p>
    <w:sectPr w:rsidR="00FC2903" w:rsidRPr="00F96595">
      <w:headerReference w:type="default" r:id="rId14"/>
      <w:footerReference w:type="default" r:id="rId15"/>
      <w:pgSz w:w="11906" w:h="16838" w:code="9"/>
      <w:pgMar w:top="1474" w:right="1134" w:bottom="1814" w:left="124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1502D" w14:textId="77777777" w:rsidR="00864F24" w:rsidRDefault="00864F24">
      <w:r>
        <w:separator/>
      </w:r>
    </w:p>
  </w:endnote>
  <w:endnote w:type="continuationSeparator" w:id="0">
    <w:p w14:paraId="479501FC" w14:textId="77777777" w:rsidR="00864F24" w:rsidRDefault="00864F24">
      <w:r>
        <w:continuationSeparator/>
      </w:r>
    </w:p>
  </w:endnote>
  <w:endnote w:type="continuationNotice" w:id="1">
    <w:p w14:paraId="4B6D80CB" w14:textId="77777777" w:rsidR="00864F24" w:rsidRDefault="00864F2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Narrow">
    <w:altName w:val="MS Gothic"/>
    <w:panose1 w:val="00000000000000000000"/>
    <w:charset w:val="80"/>
    <w:family w:val="auto"/>
    <w:notTrueType/>
    <w:pitch w:val="default"/>
    <w:sig w:usb0="00000005" w:usb1="08070000" w:usb2="00000010" w:usb3="00000000" w:csb0="00020002"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71B6F" w14:textId="77777777" w:rsidR="00F05278" w:rsidRDefault="00F05278" w:rsidP="00F2335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28243FB3" w14:textId="77777777" w:rsidR="00F05278" w:rsidRDefault="00F05278" w:rsidP="00F2335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1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3535"/>
      <w:gridCol w:w="3071"/>
      <w:gridCol w:w="3318"/>
    </w:tblGrid>
    <w:tr w:rsidR="00F05278" w14:paraId="2996665B" w14:textId="77777777" w:rsidTr="00F23355">
      <w:trPr>
        <w:trHeight w:val="1128"/>
      </w:trPr>
      <w:tc>
        <w:tcPr>
          <w:tcW w:w="3535" w:type="dxa"/>
          <w:tcBorders>
            <w:bottom w:val="single" w:sz="4" w:space="0" w:color="auto"/>
            <w:right w:val="nil"/>
          </w:tcBorders>
          <w:shd w:val="clear" w:color="auto" w:fill="auto"/>
        </w:tcPr>
        <w:p w14:paraId="24124995" w14:textId="77777777" w:rsidR="00F05278" w:rsidRDefault="00F05278" w:rsidP="00F23355">
          <w:r>
            <w:rPr>
              <w:rFonts w:ascii="Times New Roman" w:hAnsi="Times New Roman"/>
              <w:noProof/>
            </w:rPr>
            <w:drawing>
              <wp:inline distT="0" distB="0" distL="0" distR="0" wp14:anchorId="2BE73A52" wp14:editId="60B51E2D">
                <wp:extent cx="1905000" cy="819150"/>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819150"/>
                        </a:xfrm>
                        <a:prstGeom prst="rect">
                          <a:avLst/>
                        </a:prstGeom>
                        <a:noFill/>
                        <a:ln>
                          <a:noFill/>
                        </a:ln>
                      </pic:spPr>
                    </pic:pic>
                  </a:graphicData>
                </a:graphic>
              </wp:inline>
            </w:drawing>
          </w:r>
        </w:p>
      </w:tc>
      <w:tc>
        <w:tcPr>
          <w:tcW w:w="3071" w:type="dxa"/>
          <w:tcBorders>
            <w:top w:val="single" w:sz="4" w:space="0" w:color="auto"/>
            <w:left w:val="nil"/>
            <w:bottom w:val="single" w:sz="4" w:space="0" w:color="auto"/>
            <w:right w:val="nil"/>
          </w:tcBorders>
          <w:shd w:val="clear" w:color="auto" w:fill="auto"/>
        </w:tcPr>
        <w:p w14:paraId="6C9D9465" w14:textId="77777777" w:rsidR="00F05278" w:rsidRDefault="00F05278" w:rsidP="00F23355">
          <w:pPr>
            <w:jc w:val="center"/>
          </w:pPr>
          <w:r>
            <w:rPr>
              <w:rFonts w:ascii="Times New Roman" w:hAnsi="Times New Roman"/>
              <w:noProof/>
            </w:rPr>
            <w:drawing>
              <wp:inline distT="0" distB="0" distL="0" distR="0" wp14:anchorId="1F537BA4" wp14:editId="60BB0D81">
                <wp:extent cx="676275" cy="819150"/>
                <wp:effectExtent l="0" t="0" r="9525" b="0"/>
                <wp:docPr id="15" name="Obraz 15" descr="MF-wysoki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MF-wysokie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6275" cy="819150"/>
                        </a:xfrm>
                        <a:prstGeom prst="rect">
                          <a:avLst/>
                        </a:prstGeom>
                        <a:noFill/>
                        <a:ln>
                          <a:noFill/>
                        </a:ln>
                      </pic:spPr>
                    </pic:pic>
                  </a:graphicData>
                </a:graphic>
              </wp:inline>
            </w:drawing>
          </w:r>
        </w:p>
      </w:tc>
      <w:tc>
        <w:tcPr>
          <w:tcW w:w="3318" w:type="dxa"/>
          <w:tcBorders>
            <w:left w:val="nil"/>
            <w:bottom w:val="single" w:sz="4" w:space="0" w:color="auto"/>
          </w:tcBorders>
          <w:shd w:val="clear" w:color="auto" w:fill="auto"/>
        </w:tcPr>
        <w:p w14:paraId="7452DA87" w14:textId="77777777" w:rsidR="00F05278" w:rsidRDefault="00F05278" w:rsidP="00F23355">
          <w:r>
            <w:rPr>
              <w:rFonts w:ascii="Times New Roman" w:hAnsi="Times New Roman"/>
              <w:noProof/>
            </w:rPr>
            <w:drawing>
              <wp:inline distT="0" distB="0" distL="0" distR="0" wp14:anchorId="03020048" wp14:editId="7ED18BA4">
                <wp:extent cx="2047875" cy="800100"/>
                <wp:effectExtent l="0" t="0" r="9525"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47875" cy="800100"/>
                        </a:xfrm>
                        <a:prstGeom prst="rect">
                          <a:avLst/>
                        </a:prstGeom>
                        <a:noFill/>
                        <a:ln>
                          <a:noFill/>
                        </a:ln>
                      </pic:spPr>
                    </pic:pic>
                  </a:graphicData>
                </a:graphic>
              </wp:inline>
            </w:drawing>
          </w:r>
        </w:p>
      </w:tc>
    </w:tr>
    <w:tr w:rsidR="00F05278" w14:paraId="274DA845" w14:textId="77777777" w:rsidTr="00F23355">
      <w:tc>
        <w:tcPr>
          <w:tcW w:w="9924" w:type="dxa"/>
          <w:gridSpan w:val="3"/>
          <w:tcBorders>
            <w:top w:val="single" w:sz="4" w:space="0" w:color="auto"/>
            <w:bottom w:val="single" w:sz="4" w:space="0" w:color="auto"/>
          </w:tcBorders>
          <w:shd w:val="clear" w:color="auto" w:fill="auto"/>
        </w:tcPr>
        <w:p w14:paraId="09E16789" w14:textId="5EB9549E" w:rsidR="00F05278" w:rsidRDefault="00F05278" w:rsidP="00F23355">
          <w:pPr>
            <w:jc w:val="right"/>
          </w:pPr>
          <w:r>
            <w:t xml:space="preserve">Strona </w:t>
          </w:r>
          <w:r w:rsidRPr="004269FE">
            <w:rPr>
              <w:b/>
            </w:rPr>
            <w:fldChar w:fldCharType="begin"/>
          </w:r>
          <w:r w:rsidRPr="004269FE">
            <w:rPr>
              <w:b/>
            </w:rPr>
            <w:instrText>PAGE  \* Arabic  \* MERGEFORMAT</w:instrText>
          </w:r>
          <w:r w:rsidRPr="004269FE">
            <w:rPr>
              <w:b/>
            </w:rPr>
            <w:fldChar w:fldCharType="separate"/>
          </w:r>
          <w:r>
            <w:rPr>
              <w:b/>
              <w:noProof/>
            </w:rPr>
            <w:t>5</w:t>
          </w:r>
          <w:r w:rsidRPr="004269FE">
            <w:rPr>
              <w:b/>
            </w:rPr>
            <w:fldChar w:fldCharType="end"/>
          </w:r>
          <w:r>
            <w:t xml:space="preserve"> z </w:t>
          </w:r>
          <w:r w:rsidRPr="004269FE">
            <w:rPr>
              <w:b/>
            </w:rPr>
            <w:fldChar w:fldCharType="begin"/>
          </w:r>
          <w:r w:rsidRPr="004269FE">
            <w:rPr>
              <w:b/>
            </w:rPr>
            <w:instrText>NUMPAGES  \* Arabic  \* MERGEFORMAT</w:instrText>
          </w:r>
          <w:r w:rsidRPr="004269FE">
            <w:rPr>
              <w:b/>
            </w:rPr>
            <w:fldChar w:fldCharType="separate"/>
          </w:r>
          <w:r>
            <w:rPr>
              <w:b/>
              <w:noProof/>
            </w:rPr>
            <w:t>321</w:t>
          </w:r>
          <w:r w:rsidRPr="004269FE">
            <w:rPr>
              <w:b/>
            </w:rPr>
            <w:fldChar w:fldCharType="end"/>
          </w:r>
        </w:p>
      </w:tc>
    </w:tr>
  </w:tbl>
  <w:p w14:paraId="693D2D11" w14:textId="77777777" w:rsidR="00F05278" w:rsidRPr="004C7206" w:rsidRDefault="00F05278" w:rsidP="00F23355">
    <w:pPr>
      <w:pStyle w:val="Stopka"/>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1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3535"/>
      <w:gridCol w:w="3071"/>
      <w:gridCol w:w="3318"/>
    </w:tblGrid>
    <w:tr w:rsidR="00F05278" w14:paraId="2768FAF0" w14:textId="77777777" w:rsidTr="00DF09BE">
      <w:trPr>
        <w:trHeight w:val="1128"/>
      </w:trPr>
      <w:tc>
        <w:tcPr>
          <w:tcW w:w="3535" w:type="dxa"/>
          <w:tcBorders>
            <w:bottom w:val="single" w:sz="4" w:space="0" w:color="auto"/>
            <w:right w:val="nil"/>
          </w:tcBorders>
          <w:shd w:val="clear" w:color="auto" w:fill="auto"/>
        </w:tcPr>
        <w:p w14:paraId="63686D89" w14:textId="77777777" w:rsidR="00F05278" w:rsidRDefault="00F05278" w:rsidP="00DF09BE">
          <w:r>
            <w:rPr>
              <w:rFonts w:ascii="Times New Roman" w:hAnsi="Times New Roman"/>
              <w:noProof/>
            </w:rPr>
            <w:drawing>
              <wp:inline distT="0" distB="0" distL="0" distR="0" wp14:anchorId="0B224DFB" wp14:editId="3E165C64">
                <wp:extent cx="1905000" cy="819150"/>
                <wp:effectExtent l="0" t="0" r="0" b="0"/>
                <wp:docPr id="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819150"/>
                        </a:xfrm>
                        <a:prstGeom prst="rect">
                          <a:avLst/>
                        </a:prstGeom>
                        <a:noFill/>
                        <a:ln>
                          <a:noFill/>
                        </a:ln>
                      </pic:spPr>
                    </pic:pic>
                  </a:graphicData>
                </a:graphic>
              </wp:inline>
            </w:drawing>
          </w:r>
        </w:p>
      </w:tc>
      <w:tc>
        <w:tcPr>
          <w:tcW w:w="3071" w:type="dxa"/>
          <w:tcBorders>
            <w:top w:val="single" w:sz="4" w:space="0" w:color="auto"/>
            <w:left w:val="nil"/>
            <w:bottom w:val="single" w:sz="4" w:space="0" w:color="auto"/>
            <w:right w:val="nil"/>
          </w:tcBorders>
          <w:shd w:val="clear" w:color="auto" w:fill="auto"/>
        </w:tcPr>
        <w:p w14:paraId="383F17AE" w14:textId="77777777" w:rsidR="00F05278" w:rsidRDefault="00F05278" w:rsidP="00DF09BE">
          <w:pPr>
            <w:jc w:val="center"/>
          </w:pPr>
          <w:r>
            <w:rPr>
              <w:rFonts w:ascii="Times New Roman" w:hAnsi="Times New Roman"/>
              <w:noProof/>
            </w:rPr>
            <w:drawing>
              <wp:inline distT="0" distB="0" distL="0" distR="0" wp14:anchorId="7AE349BB" wp14:editId="7C90903A">
                <wp:extent cx="676275" cy="819150"/>
                <wp:effectExtent l="0" t="0" r="9525" b="0"/>
                <wp:docPr id="7" name="Obraz 2" descr="MF-wysoki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MF-wysokie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6275" cy="819150"/>
                        </a:xfrm>
                        <a:prstGeom prst="rect">
                          <a:avLst/>
                        </a:prstGeom>
                        <a:noFill/>
                        <a:ln>
                          <a:noFill/>
                        </a:ln>
                      </pic:spPr>
                    </pic:pic>
                  </a:graphicData>
                </a:graphic>
              </wp:inline>
            </w:drawing>
          </w:r>
        </w:p>
      </w:tc>
      <w:tc>
        <w:tcPr>
          <w:tcW w:w="3318" w:type="dxa"/>
          <w:tcBorders>
            <w:left w:val="nil"/>
            <w:bottom w:val="single" w:sz="4" w:space="0" w:color="auto"/>
          </w:tcBorders>
          <w:shd w:val="clear" w:color="auto" w:fill="auto"/>
        </w:tcPr>
        <w:p w14:paraId="677C522A" w14:textId="77777777" w:rsidR="00F05278" w:rsidRDefault="00F05278" w:rsidP="00DF09BE">
          <w:r>
            <w:rPr>
              <w:rFonts w:ascii="Times New Roman" w:hAnsi="Times New Roman"/>
              <w:noProof/>
            </w:rPr>
            <w:drawing>
              <wp:inline distT="0" distB="0" distL="0" distR="0" wp14:anchorId="50FA06AB" wp14:editId="22DEA2DE">
                <wp:extent cx="2047875" cy="800100"/>
                <wp:effectExtent l="0" t="0" r="9525" b="0"/>
                <wp:docPr id="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47875" cy="800100"/>
                        </a:xfrm>
                        <a:prstGeom prst="rect">
                          <a:avLst/>
                        </a:prstGeom>
                        <a:noFill/>
                        <a:ln>
                          <a:noFill/>
                        </a:ln>
                      </pic:spPr>
                    </pic:pic>
                  </a:graphicData>
                </a:graphic>
              </wp:inline>
            </w:drawing>
          </w:r>
        </w:p>
      </w:tc>
    </w:tr>
    <w:tr w:rsidR="00F05278" w14:paraId="2FDA173B" w14:textId="77777777" w:rsidTr="00DF09BE">
      <w:tc>
        <w:tcPr>
          <w:tcW w:w="9924" w:type="dxa"/>
          <w:gridSpan w:val="3"/>
          <w:tcBorders>
            <w:top w:val="single" w:sz="4" w:space="0" w:color="auto"/>
            <w:bottom w:val="single" w:sz="4" w:space="0" w:color="auto"/>
          </w:tcBorders>
          <w:shd w:val="clear" w:color="auto" w:fill="auto"/>
        </w:tcPr>
        <w:p w14:paraId="016F8F53" w14:textId="139E6765" w:rsidR="00F05278" w:rsidRDefault="00F05278" w:rsidP="00DF09BE">
          <w:pPr>
            <w:jc w:val="right"/>
          </w:pPr>
          <w:r>
            <w:t xml:space="preserve">Strona </w:t>
          </w:r>
          <w:r w:rsidRPr="004269FE">
            <w:rPr>
              <w:b/>
            </w:rPr>
            <w:fldChar w:fldCharType="begin"/>
          </w:r>
          <w:r w:rsidRPr="004269FE">
            <w:rPr>
              <w:b/>
            </w:rPr>
            <w:instrText>PAGE  \* Arabic  \* MERGEFORMAT</w:instrText>
          </w:r>
          <w:r w:rsidRPr="004269FE">
            <w:rPr>
              <w:b/>
            </w:rPr>
            <w:fldChar w:fldCharType="separate"/>
          </w:r>
          <w:r>
            <w:rPr>
              <w:b/>
              <w:noProof/>
            </w:rPr>
            <w:t>312</w:t>
          </w:r>
          <w:r w:rsidRPr="004269FE">
            <w:rPr>
              <w:b/>
            </w:rPr>
            <w:fldChar w:fldCharType="end"/>
          </w:r>
          <w:r>
            <w:t xml:space="preserve"> z </w:t>
          </w:r>
          <w:r w:rsidRPr="004269FE">
            <w:rPr>
              <w:b/>
            </w:rPr>
            <w:fldChar w:fldCharType="begin"/>
          </w:r>
          <w:r w:rsidRPr="004269FE">
            <w:rPr>
              <w:b/>
            </w:rPr>
            <w:instrText>NUMPAGES  \* Arabic  \* MERGEFORMAT</w:instrText>
          </w:r>
          <w:r w:rsidRPr="004269FE">
            <w:rPr>
              <w:b/>
            </w:rPr>
            <w:fldChar w:fldCharType="separate"/>
          </w:r>
          <w:r>
            <w:rPr>
              <w:b/>
              <w:noProof/>
            </w:rPr>
            <w:t>321</w:t>
          </w:r>
          <w:r w:rsidRPr="004269FE">
            <w:rPr>
              <w:b/>
            </w:rPr>
            <w:fldChar w:fldCharType="end"/>
          </w:r>
        </w:p>
      </w:tc>
    </w:tr>
  </w:tbl>
  <w:p w14:paraId="5CB9EF20" w14:textId="77777777" w:rsidR="00F05278" w:rsidRPr="004C7206" w:rsidRDefault="00F05278" w:rsidP="003C005A">
    <w:pPr>
      <w:pStyle w:val="Stop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F3FF1" w14:textId="77777777" w:rsidR="00864F24" w:rsidRDefault="00864F24">
      <w:r>
        <w:separator/>
      </w:r>
    </w:p>
  </w:footnote>
  <w:footnote w:type="continuationSeparator" w:id="0">
    <w:p w14:paraId="64C6B565" w14:textId="77777777" w:rsidR="00864F24" w:rsidRDefault="00864F24">
      <w:r>
        <w:continuationSeparator/>
      </w:r>
    </w:p>
  </w:footnote>
  <w:footnote w:type="continuationNotice" w:id="1">
    <w:p w14:paraId="2200A614" w14:textId="77777777" w:rsidR="00864F24" w:rsidRDefault="00864F24">
      <w:pPr>
        <w:spacing w:before="0" w:after="0"/>
      </w:pPr>
    </w:p>
  </w:footnote>
  <w:footnote w:id="2">
    <w:p w14:paraId="521AE2D5" w14:textId="77777777" w:rsidR="00F05278" w:rsidRPr="00E53EF3" w:rsidRDefault="00F05278" w:rsidP="00C11AAF">
      <w:pPr>
        <w:pStyle w:val="Tekstprzypisudolnego"/>
      </w:pPr>
      <w:r>
        <w:rPr>
          <w:rStyle w:val="Odwoanieprzypisudolnego"/>
        </w:rPr>
        <w:footnoteRef/>
      </w:r>
      <w:r w:rsidRPr="00043779">
        <w:tab/>
      </w:r>
      <w:r w:rsidRPr="009A0556">
        <w:rPr>
          <w:rStyle w:val="Uwydatnienie"/>
          <w:i w:val="0"/>
          <w:iCs w:val="0"/>
        </w:rPr>
        <w:t>Dz.U. L 8 z 11.1.1996, s.</w:t>
      </w:r>
      <w:r w:rsidRPr="00043779">
        <w:rPr>
          <w:rStyle w:val="Uwydatnienie"/>
          <w:i w:val="0"/>
        </w:rPr>
        <w:t xml:space="preserve"> 11.</w:t>
      </w:r>
    </w:p>
  </w:footnote>
  <w:footnote w:id="3">
    <w:p w14:paraId="6C7CEA74" w14:textId="77777777" w:rsidR="00F05278" w:rsidRPr="00E53EF3" w:rsidRDefault="00F05278" w:rsidP="00C11AAF">
      <w:pPr>
        <w:pStyle w:val="Tekstprzypisudolnego"/>
      </w:pPr>
      <w:r>
        <w:rPr>
          <w:rStyle w:val="Odwoanieprzypisudolnego"/>
        </w:rPr>
        <w:footnoteRef/>
      </w:r>
      <w:r w:rsidRPr="00043779">
        <w:tab/>
      </w:r>
      <w:r w:rsidRPr="009A0556">
        <w:t>Dz.U. L 302 z 19.10.1992, s.</w:t>
      </w:r>
      <w:r w:rsidRPr="00043779">
        <w:t xml:space="preserve"> 1.</w:t>
      </w:r>
    </w:p>
  </w:footnote>
  <w:footnote w:id="4">
    <w:p w14:paraId="74B63370" w14:textId="77777777" w:rsidR="007559A2" w:rsidRPr="00E53EF3" w:rsidRDefault="007559A2" w:rsidP="00C11AAF">
      <w:pPr>
        <w:pStyle w:val="Tekstprzypisudolnego"/>
      </w:pPr>
      <w:r w:rsidRPr="00482C71">
        <w:rPr>
          <w:rStyle w:val="Odwoanieprzypisudolnego"/>
        </w:rPr>
        <w:footnoteRef/>
      </w:r>
      <w:r>
        <w:tab/>
      </w:r>
      <w:r w:rsidRPr="009A0556">
        <w:t>Dz.U. L 299 z 16.11.2007, s.</w:t>
      </w:r>
      <w:r w:rsidRPr="00C374E7">
        <w:rPr>
          <w:color w:val="231F20"/>
          <w:lang w:eastAsia="en-GB"/>
        </w:rPr>
        <w:t xml:space="preserve"> 1</w:t>
      </w:r>
      <w:r w:rsidRPr="00043779">
        <w:rPr>
          <w:lang w:eastAsia="en-GB"/>
        </w:rPr>
        <w:t>.</w:t>
      </w:r>
    </w:p>
  </w:footnote>
  <w:footnote w:id="5">
    <w:p w14:paraId="735F8157" w14:textId="77777777" w:rsidR="008E2A64" w:rsidRPr="00E53EF3" w:rsidRDefault="008E2A64" w:rsidP="00C11AAF">
      <w:pPr>
        <w:pStyle w:val="Tekstprzypisudolnego"/>
      </w:pPr>
      <w:del w:id="2284" w:author="Jurkowska Monika" w:date="2022-11-14T21:27:00Z">
        <w:r>
          <w:rPr>
            <w:rStyle w:val="Odwoanieprzypisudolnego"/>
          </w:rPr>
          <w:footnoteRef/>
        </w:r>
        <w:r w:rsidRPr="00043779">
          <w:tab/>
        </w:r>
        <w:r w:rsidRPr="009A0556">
          <w:rPr>
            <w:rStyle w:val="Uwydatnienie"/>
            <w:i w:val="0"/>
            <w:iCs w:val="0"/>
          </w:rPr>
          <w:delText>Dz.U. L 8 z 11.1.1996, s.</w:delText>
        </w:r>
        <w:r w:rsidRPr="00043779">
          <w:rPr>
            <w:rStyle w:val="Uwydatnienie"/>
            <w:i w:val="0"/>
          </w:rPr>
          <w:delText xml:space="preserve"> 11.</w:delText>
        </w:r>
      </w:del>
    </w:p>
  </w:footnote>
  <w:footnote w:id="6">
    <w:p w14:paraId="30A5AE5D" w14:textId="77777777" w:rsidR="008E2A64" w:rsidRPr="00E53EF3" w:rsidRDefault="008E2A64" w:rsidP="00C11AAF">
      <w:pPr>
        <w:pStyle w:val="Tekstprzypisudolnego"/>
      </w:pPr>
      <w:del w:id="2285" w:author="Jurkowska Monika" w:date="2022-11-14T21:27:00Z">
        <w:r>
          <w:rPr>
            <w:rStyle w:val="Odwoanieprzypisudolnego"/>
          </w:rPr>
          <w:footnoteRef/>
        </w:r>
        <w:r w:rsidRPr="00043779">
          <w:tab/>
        </w:r>
        <w:r w:rsidRPr="009A0556">
          <w:delText>Dz.U. L 302 z 19.10.1992, s.</w:delText>
        </w:r>
        <w:r w:rsidRPr="00043779">
          <w:delText xml:space="preserve"> 1.</w:delText>
        </w:r>
      </w:del>
    </w:p>
  </w:footnote>
  <w:footnote w:id="7">
    <w:p w14:paraId="673B68EF" w14:textId="77777777" w:rsidR="008E2A64" w:rsidRPr="002D2E54" w:rsidRDefault="008E2A64" w:rsidP="00C11AAF">
      <w:pPr>
        <w:pStyle w:val="Tekstprzypisudolnego"/>
      </w:pPr>
      <w:del w:id="2286" w:author="Jurkowska Monika" w:date="2022-11-14T21:27:00Z">
        <w:r>
          <w:rPr>
            <w:rStyle w:val="Odwoanieprzypisudolnego"/>
          </w:rPr>
          <w:footnoteRef/>
        </w:r>
        <w:r>
          <w:delText xml:space="preserve"> </w:delText>
        </w:r>
        <w:r w:rsidRPr="002D2E54">
          <w:delText xml:space="preserve"> Dz.U. L 253 z 11.10.1993, s. 1.</w:delText>
        </w:r>
      </w:del>
    </w:p>
  </w:footnote>
  <w:footnote w:id="8">
    <w:p w14:paraId="0BC7C9A0" w14:textId="77777777" w:rsidR="008E2A64" w:rsidRPr="00E53EF3" w:rsidRDefault="008E2A64" w:rsidP="00C11AAF">
      <w:pPr>
        <w:pStyle w:val="Tekstprzypisudolnego"/>
      </w:pPr>
      <w:del w:id="2287" w:author="Jurkowska Monika" w:date="2022-11-14T21:27:00Z">
        <w:r>
          <w:rPr>
            <w:rStyle w:val="Odwoanieprzypisudolnego"/>
          </w:rPr>
          <w:footnoteRef/>
        </w:r>
        <w:r w:rsidRPr="00043779">
          <w:tab/>
        </w:r>
        <w:r w:rsidRPr="009A0556">
          <w:delText>Dz.U. L 316 z 31.10.1992, s.</w:delText>
        </w:r>
        <w:r w:rsidRPr="00043779">
          <w:delText xml:space="preserve"> 21.</w:delText>
        </w:r>
      </w:del>
    </w:p>
  </w:footnote>
  <w:footnote w:id="9">
    <w:p w14:paraId="2B38AA25" w14:textId="77777777" w:rsidR="008E2A64" w:rsidRPr="005D2904" w:rsidRDefault="008E2A64" w:rsidP="00C11AAF">
      <w:pPr>
        <w:pStyle w:val="Tekstprzypisudolnego"/>
      </w:pPr>
      <w:del w:id="2288" w:author="Jurkowska Monika" w:date="2022-11-14T21:27:00Z">
        <w:r>
          <w:rPr>
            <w:rStyle w:val="Odwoanieprzypisudolnego"/>
          </w:rPr>
          <w:footnoteRef/>
        </w:r>
        <w:r>
          <w:tab/>
        </w:r>
        <w:r w:rsidRPr="009A0556">
          <w:delText>Dz.U. L 146 z 6.6.2008, s.</w:delText>
        </w:r>
        <w:r w:rsidRPr="00BE5B3A">
          <w:delText xml:space="preserve"> 1</w:delText>
        </w:r>
        <w:r>
          <w:delText>.</w:delText>
        </w:r>
      </w:del>
    </w:p>
  </w:footnote>
  <w:footnote w:id="10">
    <w:p w14:paraId="3B12BB0E" w14:textId="77777777" w:rsidR="00F05278" w:rsidRPr="00E53EF3" w:rsidRDefault="00F05278" w:rsidP="00C11AAF">
      <w:pPr>
        <w:pStyle w:val="Tekstprzypisudolnego"/>
      </w:pPr>
      <w:r>
        <w:rPr>
          <w:rStyle w:val="Odwoanieprzypisudolnego"/>
        </w:rPr>
        <w:footnoteRef/>
      </w:r>
      <w:r w:rsidRPr="00043779">
        <w:tab/>
      </w:r>
      <w:r w:rsidRPr="009A0556">
        <w:rPr>
          <w:rStyle w:val="Uwydatnienie"/>
          <w:i w:val="0"/>
          <w:iCs w:val="0"/>
        </w:rPr>
        <w:t>Dz.U. L 8 z 11.1.1996, s.</w:t>
      </w:r>
      <w:r w:rsidRPr="00043779">
        <w:rPr>
          <w:rStyle w:val="Uwydatnienie"/>
          <w:i w:val="0"/>
        </w:rPr>
        <w:t xml:space="preserve"> 11.</w:t>
      </w:r>
    </w:p>
  </w:footnote>
  <w:footnote w:id="11">
    <w:p w14:paraId="589EE825" w14:textId="77777777" w:rsidR="00F05278" w:rsidRPr="00E53EF3" w:rsidRDefault="00F05278" w:rsidP="00C11AAF">
      <w:pPr>
        <w:pStyle w:val="Tekstprzypisudolnego"/>
      </w:pPr>
      <w:r>
        <w:rPr>
          <w:rStyle w:val="Odwoanieprzypisudolnego"/>
        </w:rPr>
        <w:footnoteRef/>
      </w:r>
      <w:r w:rsidRPr="00043779">
        <w:tab/>
      </w:r>
      <w:r w:rsidRPr="009A0556">
        <w:t>Dz.U. L 302 z 19.10.1992, s.</w:t>
      </w:r>
      <w:r w:rsidRPr="00043779">
        <w:t xml:space="preserve"> 1.</w:t>
      </w:r>
    </w:p>
  </w:footnote>
  <w:footnote w:id="12">
    <w:p w14:paraId="0A2433E6" w14:textId="77777777" w:rsidR="008E2A64" w:rsidRPr="002D2E54" w:rsidRDefault="008E2A64" w:rsidP="00C11AAF">
      <w:pPr>
        <w:pStyle w:val="Tekstprzypisudolnego"/>
      </w:pPr>
      <w:del w:id="2390" w:author="Jurkowska Monika" w:date="2022-11-14T21:27:00Z">
        <w:r>
          <w:rPr>
            <w:rStyle w:val="Odwoanieprzypisudolnego"/>
          </w:rPr>
          <w:footnoteRef/>
        </w:r>
        <w:r>
          <w:delText xml:space="preserve"> </w:delText>
        </w:r>
        <w:r w:rsidRPr="002D2E54">
          <w:delText xml:space="preserve"> Dz.U. L 253 z 11.10.1993, s. 1.</w:delText>
        </w:r>
      </w:del>
    </w:p>
  </w:footnote>
  <w:footnote w:id="13">
    <w:p w14:paraId="7F3FED4F" w14:textId="77777777" w:rsidR="008E2A64" w:rsidRPr="00E53EF3" w:rsidRDefault="008E2A64" w:rsidP="00C11AAF">
      <w:pPr>
        <w:pStyle w:val="Tekstprzypisudolnego"/>
      </w:pPr>
      <w:del w:id="2461" w:author="Jurkowska Monika" w:date="2022-11-14T21:27:00Z">
        <w:r>
          <w:rPr>
            <w:rStyle w:val="Odwoanieprzypisudolnego"/>
          </w:rPr>
          <w:footnoteRef/>
        </w:r>
        <w:r w:rsidRPr="00043779">
          <w:tab/>
        </w:r>
        <w:r w:rsidRPr="009A0556">
          <w:delText>Dz.U. L 316 z 31.10.1992, s.</w:delText>
        </w:r>
        <w:r w:rsidRPr="00043779">
          <w:delText xml:space="preserve"> 21.</w:delText>
        </w:r>
      </w:del>
    </w:p>
  </w:footnote>
  <w:footnote w:id="14">
    <w:p w14:paraId="4F90E13D" w14:textId="77777777" w:rsidR="008E2A64" w:rsidRPr="005D2904" w:rsidRDefault="008E2A64" w:rsidP="00C11AAF">
      <w:pPr>
        <w:pStyle w:val="Tekstprzypisudolnego"/>
      </w:pPr>
      <w:del w:id="2468" w:author="Jurkowska Monika" w:date="2022-11-14T21:27:00Z">
        <w:r>
          <w:rPr>
            <w:rStyle w:val="Odwoanieprzypisudolnego"/>
          </w:rPr>
          <w:footnoteRef/>
        </w:r>
        <w:r>
          <w:tab/>
        </w:r>
        <w:r w:rsidRPr="009A0556">
          <w:delText>Dz.U. L 146 z 6.6.2008, s.</w:delText>
        </w:r>
        <w:r w:rsidRPr="00BE5B3A">
          <w:delText xml:space="preserve"> 1</w:delText>
        </w:r>
        <w:r>
          <w:delText>.</w:delText>
        </w:r>
      </w:del>
    </w:p>
  </w:footnote>
  <w:footnote w:id="15">
    <w:p w14:paraId="7936EFCF" w14:textId="77777777" w:rsidR="00D25CB3" w:rsidRPr="00E53EF3" w:rsidRDefault="00D25CB3" w:rsidP="00C11AAF">
      <w:pPr>
        <w:pStyle w:val="Tekstprzypisudolnego"/>
      </w:pPr>
      <w:r w:rsidRPr="00482C71">
        <w:rPr>
          <w:rStyle w:val="Odwoanieprzypisudolnego"/>
        </w:rPr>
        <w:footnoteRef/>
      </w:r>
      <w:r>
        <w:tab/>
      </w:r>
      <w:r w:rsidRPr="009A0556">
        <w:t>Dz.U. L 299 z 16.11.2007, s.</w:t>
      </w:r>
      <w:r w:rsidRPr="00C374E7">
        <w:rPr>
          <w:color w:val="231F20"/>
          <w:lang w:eastAsia="en-GB"/>
        </w:rPr>
        <w:t xml:space="preserve"> 1</w:t>
      </w:r>
      <w:r w:rsidRPr="00043779">
        <w:rPr>
          <w:lang w:eastAsia="en-GB"/>
        </w:rPr>
        <w:t>.</w:t>
      </w:r>
    </w:p>
  </w:footnote>
  <w:footnote w:id="16">
    <w:p w14:paraId="76CEF156" w14:textId="77777777" w:rsidR="008E2A64" w:rsidRPr="00E53EF3" w:rsidRDefault="008E2A64" w:rsidP="00C11AAF">
      <w:pPr>
        <w:pStyle w:val="Tekstprzypisudolnego"/>
      </w:pPr>
      <w:del w:id="2614" w:author="Jurkowska Monika" w:date="2022-11-14T21:27:00Z">
        <w:r>
          <w:rPr>
            <w:rStyle w:val="Odwoanieprzypisudolnego"/>
          </w:rPr>
          <w:footnoteRef/>
        </w:r>
        <w:r w:rsidRPr="00043779">
          <w:tab/>
        </w:r>
        <w:r w:rsidRPr="009A0556">
          <w:delText>Dz.U. L 302 z 19.10.1992, s.</w:delText>
        </w:r>
        <w:r w:rsidRPr="00043779">
          <w:delText xml:space="preserve"> 1.</w:delText>
        </w:r>
      </w:del>
    </w:p>
  </w:footnote>
  <w:footnote w:id="17">
    <w:p w14:paraId="2F6EBDCC" w14:textId="77777777" w:rsidR="008E2A64" w:rsidRPr="00E53EF3" w:rsidRDefault="008E2A64" w:rsidP="00C11AAF">
      <w:pPr>
        <w:pStyle w:val="Tekstprzypisudolnego"/>
      </w:pPr>
      <w:del w:id="2627" w:author="Jurkowska Monika" w:date="2022-11-14T21:27:00Z">
        <w:r>
          <w:rPr>
            <w:rStyle w:val="Odwoanieprzypisudolnego"/>
          </w:rPr>
          <w:footnoteRef/>
        </w:r>
        <w:r w:rsidRPr="00043779">
          <w:tab/>
        </w:r>
        <w:r w:rsidRPr="009A0556">
          <w:delText>Dz.U. L 302 z 19.10.1992, s.</w:delText>
        </w:r>
        <w:r w:rsidRPr="00043779">
          <w:delText xml:space="preserve"> 1.</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127"/>
      <w:gridCol w:w="1246"/>
      <w:gridCol w:w="1934"/>
      <w:gridCol w:w="4603"/>
    </w:tblGrid>
    <w:tr w:rsidR="00F05278" w14:paraId="2138F857" w14:textId="77777777" w:rsidTr="00F23355">
      <w:trPr>
        <w:trHeight w:hRule="exact" w:val="341"/>
      </w:trPr>
      <w:tc>
        <w:tcPr>
          <w:tcW w:w="3373" w:type="dxa"/>
          <w:gridSpan w:val="2"/>
          <w:vMerge w:val="restart"/>
          <w:shd w:val="clear" w:color="auto" w:fill="FFFFFF"/>
          <w:vAlign w:val="center"/>
        </w:tcPr>
        <w:p w14:paraId="76EF09C9" w14:textId="77777777" w:rsidR="00F05278" w:rsidRDefault="00F05278" w:rsidP="00F23355">
          <w:pPr>
            <w:jc w:val="center"/>
            <w:rPr>
              <w:sz w:val="24"/>
            </w:rPr>
          </w:pPr>
          <w:r>
            <w:rPr>
              <w:noProof/>
              <w:sz w:val="24"/>
            </w:rPr>
            <w:drawing>
              <wp:inline distT="0" distB="0" distL="0" distR="0" wp14:anchorId="015C383F" wp14:editId="49E68774">
                <wp:extent cx="2028825" cy="552450"/>
                <wp:effectExtent l="0" t="0" r="9525"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8825" cy="552450"/>
                        </a:xfrm>
                        <a:prstGeom prst="rect">
                          <a:avLst/>
                        </a:prstGeom>
                        <a:noFill/>
                        <a:ln>
                          <a:noFill/>
                        </a:ln>
                      </pic:spPr>
                    </pic:pic>
                  </a:graphicData>
                </a:graphic>
              </wp:inline>
            </w:drawing>
          </w:r>
        </w:p>
        <w:p w14:paraId="4B575D7A" w14:textId="77777777" w:rsidR="00F05278" w:rsidRPr="004E11EB" w:rsidRDefault="00F05278" w:rsidP="00F23355">
          <w:pPr>
            <w:shd w:val="clear" w:color="auto" w:fill="FFFFFF"/>
            <w:jc w:val="center"/>
            <w:rPr>
              <w:sz w:val="18"/>
              <w:szCs w:val="18"/>
            </w:rPr>
          </w:pPr>
        </w:p>
      </w:tc>
      <w:tc>
        <w:tcPr>
          <w:tcW w:w="6537" w:type="dxa"/>
          <w:gridSpan w:val="2"/>
          <w:shd w:val="clear" w:color="auto" w:fill="FFFFFF"/>
          <w:vAlign w:val="bottom"/>
        </w:tcPr>
        <w:p w14:paraId="71A9FC17" w14:textId="77777777" w:rsidR="00F05278" w:rsidRPr="004E11EB" w:rsidRDefault="00F05278" w:rsidP="00F23355">
          <w:pPr>
            <w:shd w:val="clear" w:color="auto" w:fill="FFFFFF"/>
            <w:jc w:val="center"/>
            <w:rPr>
              <w:sz w:val="18"/>
              <w:szCs w:val="18"/>
            </w:rPr>
          </w:pPr>
          <w:r w:rsidRPr="004E11EB">
            <w:rPr>
              <w:b/>
              <w:bCs/>
              <w:color w:val="000000"/>
              <w:sz w:val="18"/>
              <w:szCs w:val="18"/>
            </w:rPr>
            <w:t>Zamawiający: Ministerstwo Finansów</w:t>
          </w:r>
        </w:p>
      </w:tc>
    </w:tr>
    <w:tr w:rsidR="00F05278" w14:paraId="551DD21A" w14:textId="77777777" w:rsidTr="00F23355">
      <w:trPr>
        <w:trHeight w:hRule="exact" w:val="1079"/>
      </w:trPr>
      <w:tc>
        <w:tcPr>
          <w:tcW w:w="3373" w:type="dxa"/>
          <w:gridSpan w:val="2"/>
          <w:vMerge/>
          <w:shd w:val="clear" w:color="auto" w:fill="FFFFFF"/>
          <w:vAlign w:val="bottom"/>
        </w:tcPr>
        <w:p w14:paraId="219BF05B" w14:textId="77777777" w:rsidR="00F05278" w:rsidRPr="004E11EB" w:rsidRDefault="00F05278" w:rsidP="00F23355">
          <w:pPr>
            <w:shd w:val="clear" w:color="auto" w:fill="FFFFFF"/>
            <w:ind w:left="67"/>
            <w:rPr>
              <w:sz w:val="18"/>
              <w:szCs w:val="18"/>
            </w:rPr>
          </w:pPr>
        </w:p>
      </w:tc>
      <w:tc>
        <w:tcPr>
          <w:tcW w:w="6537" w:type="dxa"/>
          <w:gridSpan w:val="2"/>
          <w:shd w:val="clear" w:color="auto" w:fill="FFFFFF"/>
        </w:tcPr>
        <w:p w14:paraId="7660A939" w14:textId="77777777" w:rsidR="00F05278" w:rsidRPr="004E11EB" w:rsidRDefault="00F05278" w:rsidP="00F23355">
          <w:pPr>
            <w:shd w:val="clear" w:color="auto" w:fill="FFFFFF"/>
            <w:spacing w:line="326" w:lineRule="exact"/>
            <w:rPr>
              <w:sz w:val="18"/>
              <w:szCs w:val="18"/>
            </w:rPr>
          </w:pPr>
          <w:r w:rsidRPr="004E11EB">
            <w:rPr>
              <w:b/>
              <w:bCs/>
              <w:color w:val="000000"/>
              <w:sz w:val="18"/>
              <w:szCs w:val="18"/>
            </w:rPr>
            <w:t>Nazwa dokumentu (wzoru):</w:t>
          </w:r>
        </w:p>
        <w:p w14:paraId="7548EB90" w14:textId="2AB74CD1" w:rsidR="00F05278" w:rsidRDefault="00F05278" w:rsidP="00821688">
          <w:pPr>
            <w:shd w:val="clear" w:color="auto" w:fill="FFFFFF"/>
            <w:spacing w:line="326" w:lineRule="exact"/>
            <w:ind w:right="2419"/>
            <w:jc w:val="center"/>
            <w:rPr>
              <w:b/>
              <w:bCs/>
              <w:color w:val="000000"/>
              <w:sz w:val="18"/>
              <w:szCs w:val="18"/>
            </w:rPr>
          </w:pPr>
          <w:r>
            <w:rPr>
              <w:b/>
              <w:bCs/>
              <w:color w:val="000000"/>
              <w:sz w:val="18"/>
              <w:szCs w:val="18"/>
            </w:rPr>
            <w:t>Specyfikacja wymiany komunikatów XML z podmiotami</w:t>
          </w:r>
          <w:r w:rsidR="00B30D3E">
            <w:rPr>
              <w:b/>
              <w:bCs/>
              <w:color w:val="000000"/>
              <w:sz w:val="18"/>
              <w:szCs w:val="18"/>
            </w:rPr>
            <w:t xml:space="preserve"> w zakresie e-AD</w:t>
          </w:r>
        </w:p>
        <w:p w14:paraId="0981D6E5" w14:textId="77777777" w:rsidR="00F05278" w:rsidRPr="004E11EB" w:rsidRDefault="00F05278" w:rsidP="00F23355">
          <w:pPr>
            <w:shd w:val="clear" w:color="auto" w:fill="FFFFFF"/>
            <w:spacing w:line="326" w:lineRule="exact"/>
            <w:ind w:right="2419"/>
            <w:rPr>
              <w:sz w:val="18"/>
              <w:szCs w:val="18"/>
            </w:rPr>
          </w:pPr>
          <w:r w:rsidRPr="004E11EB">
            <w:rPr>
              <w:b/>
              <w:bCs/>
              <w:color w:val="000000"/>
              <w:sz w:val="18"/>
              <w:szCs w:val="18"/>
            </w:rPr>
            <w:t>Nr wzoru:</w:t>
          </w:r>
        </w:p>
      </w:tc>
    </w:tr>
    <w:tr w:rsidR="00F05278" w14:paraId="70ABE1CC" w14:textId="77777777" w:rsidTr="00602413">
      <w:trPr>
        <w:trHeight w:hRule="exact" w:val="336"/>
      </w:trPr>
      <w:tc>
        <w:tcPr>
          <w:tcW w:w="2127" w:type="dxa"/>
          <w:shd w:val="clear" w:color="auto" w:fill="FFFFFF"/>
          <w:vAlign w:val="bottom"/>
        </w:tcPr>
        <w:p w14:paraId="74121126" w14:textId="77777777" w:rsidR="00F05278" w:rsidRPr="004E11EB" w:rsidRDefault="00F05278" w:rsidP="00F23355">
          <w:pPr>
            <w:shd w:val="clear" w:color="auto" w:fill="FFFFFF"/>
            <w:rPr>
              <w:sz w:val="18"/>
              <w:szCs w:val="18"/>
            </w:rPr>
          </w:pPr>
          <w:r w:rsidRPr="004E11EB">
            <w:rPr>
              <w:color w:val="000000"/>
              <w:sz w:val="18"/>
              <w:szCs w:val="18"/>
            </w:rPr>
            <w:t>Wersja dokumentu</w:t>
          </w:r>
        </w:p>
      </w:tc>
      <w:tc>
        <w:tcPr>
          <w:tcW w:w="1246" w:type="dxa"/>
          <w:shd w:val="clear" w:color="auto" w:fill="FFFFFF"/>
          <w:vAlign w:val="bottom"/>
        </w:tcPr>
        <w:p w14:paraId="7428D99C" w14:textId="4F8190C4" w:rsidR="00F05278" w:rsidRPr="004E11EB" w:rsidRDefault="008E2A64" w:rsidP="00EC6B40">
          <w:pPr>
            <w:shd w:val="clear" w:color="auto" w:fill="FFFFFF"/>
            <w:jc w:val="center"/>
            <w:rPr>
              <w:sz w:val="18"/>
              <w:szCs w:val="18"/>
            </w:rPr>
          </w:pPr>
          <w:r>
            <w:rPr>
              <w:sz w:val="18"/>
              <w:szCs w:val="18"/>
            </w:rPr>
            <w:t>8</w:t>
          </w:r>
          <w:r w:rsidR="00F05278">
            <w:rPr>
              <w:sz w:val="18"/>
              <w:szCs w:val="18"/>
            </w:rPr>
            <w:t>.0</w:t>
          </w:r>
          <w:r w:rsidR="00B30D3E">
            <w:rPr>
              <w:sz w:val="18"/>
              <w:szCs w:val="18"/>
            </w:rPr>
            <w:t>2</w:t>
          </w:r>
        </w:p>
      </w:tc>
      <w:tc>
        <w:tcPr>
          <w:tcW w:w="1934" w:type="dxa"/>
          <w:shd w:val="clear" w:color="auto" w:fill="FFFFFF"/>
          <w:vAlign w:val="bottom"/>
        </w:tcPr>
        <w:p w14:paraId="5E312AC9" w14:textId="77777777" w:rsidR="00F05278" w:rsidRPr="004E11EB" w:rsidRDefault="00F05278" w:rsidP="003256EC">
          <w:pPr>
            <w:shd w:val="clear" w:color="auto" w:fill="FFFFFF"/>
            <w:rPr>
              <w:sz w:val="18"/>
              <w:szCs w:val="18"/>
            </w:rPr>
          </w:pPr>
          <w:r w:rsidRPr="004E11EB">
            <w:rPr>
              <w:color w:val="000000"/>
              <w:spacing w:val="-7"/>
              <w:sz w:val="18"/>
              <w:szCs w:val="18"/>
            </w:rPr>
            <w:t>Sygnatura dokumentu</w:t>
          </w:r>
        </w:p>
      </w:tc>
      <w:tc>
        <w:tcPr>
          <w:tcW w:w="4603" w:type="dxa"/>
          <w:shd w:val="clear" w:color="auto" w:fill="FFFFFF"/>
          <w:vAlign w:val="bottom"/>
        </w:tcPr>
        <w:p w14:paraId="1F433744" w14:textId="4391A067" w:rsidR="00F05278" w:rsidRPr="004E11EB" w:rsidRDefault="00F05278" w:rsidP="00D70F61">
          <w:pPr>
            <w:shd w:val="clear" w:color="auto" w:fill="FFFFFF"/>
            <w:jc w:val="center"/>
            <w:rPr>
              <w:sz w:val="18"/>
              <w:szCs w:val="18"/>
            </w:rPr>
          </w:pPr>
          <w:r>
            <w:rPr>
              <w:color w:val="000000"/>
              <w:sz w:val="18"/>
              <w:szCs w:val="18"/>
            </w:rPr>
            <w:t>EMCSPL2_SPC-POD_</w:t>
          </w:r>
          <w:r w:rsidR="008E2A64">
            <w:rPr>
              <w:color w:val="000000"/>
              <w:sz w:val="18"/>
              <w:szCs w:val="18"/>
            </w:rPr>
            <w:t>v80</w:t>
          </w:r>
          <w:r w:rsidR="00B30D3E">
            <w:rPr>
              <w:color w:val="000000"/>
              <w:sz w:val="18"/>
              <w:szCs w:val="18"/>
            </w:rPr>
            <w:t>2</w:t>
          </w:r>
          <w:r w:rsidR="008E2A64">
            <w:rPr>
              <w:color w:val="000000"/>
              <w:sz w:val="18"/>
              <w:szCs w:val="18"/>
            </w:rPr>
            <w:t>_20</w:t>
          </w:r>
          <w:r w:rsidR="00B30D3E">
            <w:rPr>
              <w:color w:val="000000"/>
              <w:sz w:val="18"/>
              <w:szCs w:val="18"/>
            </w:rPr>
            <w:t>22</w:t>
          </w:r>
          <w:r w:rsidR="008E2A64">
            <w:rPr>
              <w:color w:val="000000"/>
              <w:sz w:val="18"/>
              <w:szCs w:val="18"/>
            </w:rPr>
            <w:t>1</w:t>
          </w:r>
          <w:r w:rsidR="00B30D3E">
            <w:rPr>
              <w:color w:val="000000"/>
              <w:sz w:val="18"/>
              <w:szCs w:val="18"/>
            </w:rPr>
            <w:t>114</w:t>
          </w:r>
        </w:p>
      </w:tc>
    </w:tr>
    <w:tr w:rsidR="00F05278" w14:paraId="2CEAD085" w14:textId="77777777" w:rsidTr="00602413">
      <w:trPr>
        <w:trHeight w:hRule="exact" w:val="341"/>
      </w:trPr>
      <w:tc>
        <w:tcPr>
          <w:tcW w:w="2127" w:type="dxa"/>
          <w:shd w:val="clear" w:color="auto" w:fill="FFFFFF"/>
          <w:vAlign w:val="bottom"/>
        </w:tcPr>
        <w:p w14:paraId="0D0254DC" w14:textId="77777777" w:rsidR="00F05278" w:rsidRPr="004E11EB" w:rsidRDefault="00F05278" w:rsidP="00F23355">
          <w:pPr>
            <w:shd w:val="clear" w:color="auto" w:fill="FFFFFF"/>
            <w:rPr>
              <w:sz w:val="18"/>
              <w:szCs w:val="18"/>
            </w:rPr>
          </w:pPr>
          <w:r w:rsidRPr="004E11EB">
            <w:rPr>
              <w:color w:val="000000"/>
              <w:sz w:val="18"/>
              <w:szCs w:val="18"/>
            </w:rPr>
            <w:t>Data opracowania</w:t>
          </w:r>
        </w:p>
      </w:tc>
      <w:tc>
        <w:tcPr>
          <w:tcW w:w="1246" w:type="dxa"/>
          <w:shd w:val="clear" w:color="auto" w:fill="FFFFFF"/>
          <w:vAlign w:val="bottom"/>
        </w:tcPr>
        <w:p w14:paraId="2D7E383E" w14:textId="098EE00C" w:rsidR="00F05278" w:rsidRPr="004E11EB" w:rsidRDefault="00B30D3E" w:rsidP="00D70F61">
          <w:pPr>
            <w:shd w:val="clear" w:color="auto" w:fill="FFFFFF"/>
            <w:jc w:val="center"/>
            <w:rPr>
              <w:sz w:val="18"/>
              <w:szCs w:val="18"/>
            </w:rPr>
          </w:pPr>
          <w:r>
            <w:rPr>
              <w:sz w:val="18"/>
              <w:szCs w:val="18"/>
            </w:rPr>
            <w:t>2022-11-14</w:t>
          </w:r>
        </w:p>
      </w:tc>
      <w:tc>
        <w:tcPr>
          <w:tcW w:w="1934" w:type="dxa"/>
          <w:shd w:val="clear" w:color="auto" w:fill="FFFFFF"/>
          <w:vAlign w:val="bottom"/>
        </w:tcPr>
        <w:p w14:paraId="5E405E77" w14:textId="77777777" w:rsidR="00F05278" w:rsidRPr="004E11EB" w:rsidRDefault="00F05278" w:rsidP="00F749CE">
          <w:pPr>
            <w:shd w:val="clear" w:color="auto" w:fill="FFFFFF"/>
            <w:rPr>
              <w:sz w:val="18"/>
              <w:szCs w:val="18"/>
            </w:rPr>
          </w:pPr>
          <w:r w:rsidRPr="004E11EB">
            <w:rPr>
              <w:color w:val="000000"/>
              <w:sz w:val="18"/>
              <w:szCs w:val="18"/>
            </w:rPr>
            <w:t>Numer umowy</w:t>
          </w:r>
        </w:p>
      </w:tc>
      <w:tc>
        <w:tcPr>
          <w:tcW w:w="4603" w:type="dxa"/>
          <w:shd w:val="clear" w:color="auto" w:fill="FFFFFF"/>
          <w:vAlign w:val="bottom"/>
        </w:tcPr>
        <w:p w14:paraId="6674E10E" w14:textId="4C20B025" w:rsidR="00F05278" w:rsidRPr="00F749CE" w:rsidRDefault="00151E50" w:rsidP="00F749CE">
          <w:pPr>
            <w:shd w:val="clear" w:color="auto" w:fill="FFFFFF"/>
            <w:jc w:val="center"/>
            <w:rPr>
              <w:rFonts w:cs="Arial"/>
              <w:sz w:val="18"/>
              <w:szCs w:val="18"/>
            </w:rPr>
          </w:pPr>
          <w:r w:rsidRPr="00D166A2">
            <w:rPr>
              <w:rFonts w:ascii="Arial Narrow" w:hAnsi="Arial Narrow"/>
              <w:b/>
            </w:rPr>
            <w:t>1001-ILZ.260.17.2019.31</w:t>
          </w:r>
        </w:p>
      </w:tc>
    </w:tr>
  </w:tbl>
  <w:p w14:paraId="474E5083" w14:textId="77777777" w:rsidR="00F05278" w:rsidRPr="007C19D4" w:rsidRDefault="00F05278" w:rsidP="00F23355">
    <w:pPr>
      <w:pStyle w:val="Nagwek"/>
      <w:pBdr>
        <w:top w:val="none" w:sz="0" w:space="0" w:color="auto"/>
      </w:pBdr>
      <w:tabs>
        <w:tab w:val="left" w:pos="3287"/>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102"/>
      <w:gridCol w:w="1175"/>
      <w:gridCol w:w="2121"/>
      <w:gridCol w:w="4207"/>
    </w:tblGrid>
    <w:tr w:rsidR="00F05278" w14:paraId="6BE05D95" w14:textId="77777777" w:rsidTr="00C80E56">
      <w:trPr>
        <w:trHeight w:hRule="exact" w:val="341"/>
        <w:jc w:val="center"/>
      </w:trPr>
      <w:tc>
        <w:tcPr>
          <w:tcW w:w="3277" w:type="dxa"/>
          <w:gridSpan w:val="2"/>
          <w:vMerge w:val="restart"/>
          <w:shd w:val="clear" w:color="auto" w:fill="FFFFFF"/>
          <w:vAlign w:val="center"/>
        </w:tcPr>
        <w:p w14:paraId="2E158E71" w14:textId="77777777" w:rsidR="00F05278" w:rsidRPr="004E11EB" w:rsidRDefault="00F05278" w:rsidP="00C80E56">
          <w:pPr>
            <w:jc w:val="center"/>
            <w:rPr>
              <w:sz w:val="18"/>
              <w:szCs w:val="18"/>
            </w:rPr>
          </w:pPr>
          <w:r>
            <w:rPr>
              <w:noProof/>
              <w:sz w:val="24"/>
            </w:rPr>
            <w:drawing>
              <wp:inline distT="0" distB="0" distL="0" distR="0" wp14:anchorId="47E70957" wp14:editId="055E3BA1">
                <wp:extent cx="2028825" cy="552450"/>
                <wp:effectExtent l="0" t="0" r="952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8825" cy="552450"/>
                        </a:xfrm>
                        <a:prstGeom prst="rect">
                          <a:avLst/>
                        </a:prstGeom>
                        <a:noFill/>
                        <a:ln>
                          <a:noFill/>
                        </a:ln>
                      </pic:spPr>
                    </pic:pic>
                  </a:graphicData>
                </a:graphic>
              </wp:inline>
            </w:drawing>
          </w:r>
        </w:p>
      </w:tc>
      <w:tc>
        <w:tcPr>
          <w:tcW w:w="6328" w:type="dxa"/>
          <w:gridSpan w:val="2"/>
          <w:shd w:val="clear" w:color="auto" w:fill="FFFFFF"/>
          <w:vAlign w:val="bottom"/>
        </w:tcPr>
        <w:p w14:paraId="0C0661BE" w14:textId="77777777" w:rsidR="00F05278" w:rsidRPr="004E11EB" w:rsidRDefault="00F05278" w:rsidP="00DF09BE">
          <w:pPr>
            <w:shd w:val="clear" w:color="auto" w:fill="FFFFFF"/>
            <w:jc w:val="center"/>
            <w:rPr>
              <w:sz w:val="18"/>
              <w:szCs w:val="18"/>
            </w:rPr>
          </w:pPr>
          <w:r w:rsidRPr="004E11EB">
            <w:rPr>
              <w:b/>
              <w:bCs/>
              <w:color w:val="000000"/>
              <w:sz w:val="18"/>
              <w:szCs w:val="18"/>
            </w:rPr>
            <w:t>Zamawiający: Ministerstwo Finansów</w:t>
          </w:r>
        </w:p>
      </w:tc>
    </w:tr>
    <w:tr w:rsidR="00F05278" w14:paraId="3D5D9692" w14:textId="77777777" w:rsidTr="00F558DF">
      <w:trPr>
        <w:trHeight w:hRule="exact" w:val="940"/>
        <w:jc w:val="center"/>
      </w:trPr>
      <w:tc>
        <w:tcPr>
          <w:tcW w:w="3277" w:type="dxa"/>
          <w:gridSpan w:val="2"/>
          <w:vMerge/>
          <w:shd w:val="clear" w:color="auto" w:fill="FFFFFF"/>
          <w:vAlign w:val="bottom"/>
        </w:tcPr>
        <w:p w14:paraId="197319BD" w14:textId="77777777" w:rsidR="00F05278" w:rsidRPr="004E11EB" w:rsidRDefault="00F05278" w:rsidP="00DF09BE">
          <w:pPr>
            <w:shd w:val="clear" w:color="auto" w:fill="FFFFFF"/>
            <w:ind w:left="67"/>
            <w:rPr>
              <w:sz w:val="18"/>
              <w:szCs w:val="18"/>
            </w:rPr>
          </w:pPr>
        </w:p>
      </w:tc>
      <w:tc>
        <w:tcPr>
          <w:tcW w:w="6328" w:type="dxa"/>
          <w:gridSpan w:val="2"/>
          <w:shd w:val="clear" w:color="auto" w:fill="FFFFFF"/>
        </w:tcPr>
        <w:p w14:paraId="6FAF1DD5" w14:textId="77777777" w:rsidR="00F05278" w:rsidRPr="00F558DF" w:rsidRDefault="00F05278" w:rsidP="00DF09BE">
          <w:pPr>
            <w:shd w:val="clear" w:color="auto" w:fill="FFFFFF"/>
            <w:spacing w:line="326" w:lineRule="exact"/>
            <w:rPr>
              <w:b/>
              <w:bCs/>
              <w:color w:val="000000"/>
              <w:sz w:val="18"/>
              <w:szCs w:val="18"/>
            </w:rPr>
          </w:pPr>
          <w:r w:rsidRPr="004E11EB">
            <w:rPr>
              <w:b/>
              <w:bCs/>
              <w:color w:val="000000"/>
              <w:sz w:val="18"/>
              <w:szCs w:val="18"/>
            </w:rPr>
            <w:t>Nazwa dokumentu (wzoru):</w:t>
          </w:r>
        </w:p>
        <w:p w14:paraId="2C185ABC" w14:textId="77777777" w:rsidR="00F05278" w:rsidRPr="00C80E56" w:rsidRDefault="00F05278" w:rsidP="00F558DF">
          <w:pPr>
            <w:shd w:val="clear" w:color="auto" w:fill="FFFFFF"/>
            <w:spacing w:line="326" w:lineRule="exact"/>
            <w:rPr>
              <w:b/>
              <w:bCs/>
              <w:color w:val="000000"/>
              <w:sz w:val="18"/>
              <w:szCs w:val="18"/>
            </w:rPr>
          </w:pPr>
          <w:r>
            <w:rPr>
              <w:b/>
              <w:bCs/>
              <w:color w:val="000000"/>
              <w:sz w:val="18"/>
              <w:szCs w:val="18"/>
            </w:rPr>
            <w:t>Specyfikacja wymiany komunikatów XML z podmiotami</w:t>
          </w:r>
        </w:p>
      </w:tc>
    </w:tr>
    <w:tr w:rsidR="00F05278" w14:paraId="582E0B52" w14:textId="77777777" w:rsidTr="00C80E56">
      <w:trPr>
        <w:trHeight w:hRule="exact" w:val="336"/>
        <w:jc w:val="center"/>
      </w:trPr>
      <w:tc>
        <w:tcPr>
          <w:tcW w:w="2102" w:type="dxa"/>
          <w:shd w:val="clear" w:color="auto" w:fill="FFFFFF"/>
          <w:vAlign w:val="bottom"/>
        </w:tcPr>
        <w:p w14:paraId="4A662253" w14:textId="77777777" w:rsidR="00F05278" w:rsidRPr="004E11EB" w:rsidRDefault="00F05278" w:rsidP="00DF09BE">
          <w:pPr>
            <w:shd w:val="clear" w:color="auto" w:fill="FFFFFF"/>
            <w:rPr>
              <w:sz w:val="18"/>
              <w:szCs w:val="18"/>
            </w:rPr>
          </w:pPr>
          <w:r w:rsidRPr="004E11EB">
            <w:rPr>
              <w:color w:val="000000"/>
              <w:sz w:val="18"/>
              <w:szCs w:val="18"/>
            </w:rPr>
            <w:t>Wersja dokumentu</w:t>
          </w:r>
        </w:p>
      </w:tc>
      <w:tc>
        <w:tcPr>
          <w:tcW w:w="1175" w:type="dxa"/>
          <w:shd w:val="clear" w:color="auto" w:fill="FFFFFF"/>
          <w:vAlign w:val="bottom"/>
        </w:tcPr>
        <w:p w14:paraId="4B3FA856" w14:textId="686E7885" w:rsidR="00F05278" w:rsidRPr="004E11EB" w:rsidRDefault="00F05278" w:rsidP="00C80E56">
          <w:pPr>
            <w:shd w:val="clear" w:color="auto" w:fill="FFFFFF"/>
            <w:jc w:val="center"/>
            <w:rPr>
              <w:sz w:val="18"/>
              <w:szCs w:val="18"/>
            </w:rPr>
          </w:pPr>
          <w:r>
            <w:rPr>
              <w:sz w:val="18"/>
              <w:szCs w:val="18"/>
            </w:rPr>
            <w:t>7.00</w:t>
          </w:r>
        </w:p>
      </w:tc>
      <w:tc>
        <w:tcPr>
          <w:tcW w:w="2121" w:type="dxa"/>
          <w:shd w:val="clear" w:color="auto" w:fill="FFFFFF"/>
          <w:vAlign w:val="bottom"/>
        </w:tcPr>
        <w:p w14:paraId="6429D171" w14:textId="77777777" w:rsidR="00F05278" w:rsidRPr="004E11EB" w:rsidRDefault="00F05278" w:rsidP="00DF09BE">
          <w:pPr>
            <w:shd w:val="clear" w:color="auto" w:fill="FFFFFF"/>
            <w:jc w:val="center"/>
            <w:rPr>
              <w:sz w:val="18"/>
              <w:szCs w:val="18"/>
            </w:rPr>
          </w:pPr>
          <w:r w:rsidRPr="004E11EB">
            <w:rPr>
              <w:color w:val="000000"/>
              <w:spacing w:val="-7"/>
              <w:sz w:val="18"/>
              <w:szCs w:val="18"/>
            </w:rPr>
            <w:t>Sygnatura dokumentu</w:t>
          </w:r>
        </w:p>
      </w:tc>
      <w:tc>
        <w:tcPr>
          <w:tcW w:w="4207" w:type="dxa"/>
          <w:shd w:val="clear" w:color="auto" w:fill="FFFFFF"/>
          <w:vAlign w:val="bottom"/>
        </w:tcPr>
        <w:p w14:paraId="3354D2F7" w14:textId="3A63D30B" w:rsidR="00F05278" w:rsidRPr="004E11EB" w:rsidRDefault="00F05278" w:rsidP="000476C2">
          <w:pPr>
            <w:shd w:val="clear" w:color="auto" w:fill="FFFFFF"/>
            <w:jc w:val="center"/>
            <w:rPr>
              <w:sz w:val="18"/>
              <w:szCs w:val="18"/>
            </w:rPr>
          </w:pPr>
          <w:r>
            <w:rPr>
              <w:color w:val="000000"/>
              <w:sz w:val="18"/>
              <w:szCs w:val="18"/>
            </w:rPr>
            <w:t>EMCSPL2_SPC-POD</w:t>
          </w:r>
          <w:r w:rsidRPr="004E11EB">
            <w:rPr>
              <w:color w:val="000000"/>
              <w:sz w:val="18"/>
              <w:szCs w:val="18"/>
            </w:rPr>
            <w:t>_</w:t>
          </w:r>
          <w:r>
            <w:rPr>
              <w:color w:val="000000"/>
              <w:sz w:val="18"/>
              <w:szCs w:val="18"/>
            </w:rPr>
            <w:t>v400</w:t>
          </w:r>
          <w:r w:rsidRPr="004E11EB">
            <w:rPr>
              <w:color w:val="000000"/>
              <w:sz w:val="18"/>
              <w:szCs w:val="18"/>
            </w:rPr>
            <w:t>_</w:t>
          </w:r>
          <w:r>
            <w:rPr>
              <w:color w:val="000000"/>
              <w:sz w:val="18"/>
              <w:szCs w:val="18"/>
            </w:rPr>
            <w:t>20151229</w:t>
          </w:r>
        </w:p>
      </w:tc>
    </w:tr>
    <w:tr w:rsidR="00F05278" w14:paraId="3DC94771" w14:textId="77777777" w:rsidTr="00C80E56">
      <w:trPr>
        <w:trHeight w:hRule="exact" w:val="341"/>
        <w:jc w:val="center"/>
      </w:trPr>
      <w:tc>
        <w:tcPr>
          <w:tcW w:w="2102" w:type="dxa"/>
          <w:shd w:val="clear" w:color="auto" w:fill="FFFFFF"/>
          <w:vAlign w:val="bottom"/>
        </w:tcPr>
        <w:p w14:paraId="79752E77" w14:textId="77777777" w:rsidR="00F05278" w:rsidRPr="004E11EB" w:rsidRDefault="00F05278" w:rsidP="00DF09BE">
          <w:pPr>
            <w:shd w:val="clear" w:color="auto" w:fill="FFFFFF"/>
            <w:rPr>
              <w:sz w:val="18"/>
              <w:szCs w:val="18"/>
            </w:rPr>
          </w:pPr>
          <w:r w:rsidRPr="004E11EB">
            <w:rPr>
              <w:color w:val="000000"/>
              <w:sz w:val="18"/>
              <w:szCs w:val="18"/>
            </w:rPr>
            <w:t>Data opracowania</w:t>
          </w:r>
        </w:p>
      </w:tc>
      <w:tc>
        <w:tcPr>
          <w:tcW w:w="1175" w:type="dxa"/>
          <w:shd w:val="clear" w:color="auto" w:fill="FFFFFF"/>
          <w:vAlign w:val="bottom"/>
        </w:tcPr>
        <w:p w14:paraId="1F8477BB" w14:textId="034FF23A" w:rsidR="00F05278" w:rsidRPr="004E11EB" w:rsidRDefault="00F05278" w:rsidP="000476C2">
          <w:pPr>
            <w:shd w:val="clear" w:color="auto" w:fill="FFFFFF"/>
            <w:jc w:val="center"/>
            <w:rPr>
              <w:sz w:val="18"/>
              <w:szCs w:val="18"/>
            </w:rPr>
          </w:pPr>
          <w:r>
            <w:rPr>
              <w:sz w:val="18"/>
              <w:szCs w:val="18"/>
            </w:rPr>
            <w:t>2017-12-29</w:t>
          </w:r>
        </w:p>
      </w:tc>
      <w:tc>
        <w:tcPr>
          <w:tcW w:w="2121" w:type="dxa"/>
          <w:shd w:val="clear" w:color="auto" w:fill="FFFFFF"/>
          <w:vAlign w:val="bottom"/>
        </w:tcPr>
        <w:p w14:paraId="37F1F502" w14:textId="77777777" w:rsidR="00F05278" w:rsidRPr="004E11EB" w:rsidRDefault="00F05278" w:rsidP="00DF09BE">
          <w:pPr>
            <w:shd w:val="clear" w:color="auto" w:fill="FFFFFF"/>
            <w:rPr>
              <w:sz w:val="18"/>
              <w:szCs w:val="18"/>
            </w:rPr>
          </w:pPr>
          <w:r w:rsidRPr="004E11EB">
            <w:rPr>
              <w:color w:val="000000"/>
              <w:sz w:val="18"/>
              <w:szCs w:val="18"/>
            </w:rPr>
            <w:t>Numer umowy</w:t>
          </w:r>
        </w:p>
      </w:tc>
      <w:tc>
        <w:tcPr>
          <w:tcW w:w="4207" w:type="dxa"/>
          <w:shd w:val="clear" w:color="auto" w:fill="FFFFFF"/>
          <w:vAlign w:val="bottom"/>
        </w:tcPr>
        <w:p w14:paraId="585130C8" w14:textId="2D293910" w:rsidR="00F05278" w:rsidRPr="004E11EB" w:rsidRDefault="00F05278" w:rsidP="00C80E56">
          <w:pPr>
            <w:shd w:val="clear" w:color="auto" w:fill="FFFFFF"/>
            <w:jc w:val="center"/>
            <w:rPr>
              <w:sz w:val="18"/>
              <w:szCs w:val="18"/>
            </w:rPr>
          </w:pPr>
          <w:r w:rsidRPr="003A0C27">
            <w:t>R/109/15/DS/B/514</w:t>
          </w:r>
        </w:p>
      </w:tc>
    </w:tr>
  </w:tbl>
  <w:p w14:paraId="6DC68B45" w14:textId="77777777" w:rsidR="00F05278" w:rsidRPr="005C44AE" w:rsidRDefault="00F05278" w:rsidP="00930AD9">
    <w:pPr>
      <w:pStyle w:val="Nagwek"/>
      <w:pBdr>
        <w:top w:val="none" w:sz="0" w:space="0" w:color="auto"/>
      </w:pBdr>
      <w:tabs>
        <w:tab w:val="left" w:pos="3287"/>
      </w:tabs>
      <w:jc w:val="cent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0785D"/>
    <w:multiLevelType w:val="multilevel"/>
    <w:tmpl w:val="684CBEB2"/>
    <w:lvl w:ilvl="0">
      <w:start w:val="1"/>
      <w:numFmt w:val="decimal"/>
      <w:pStyle w:val="pqiListNum1a"/>
      <w:lvlText w:val="%1."/>
      <w:lvlJc w:val="left"/>
      <w:pPr>
        <w:tabs>
          <w:tab w:val="num" w:pos="1021"/>
        </w:tabs>
        <w:ind w:left="1021" w:hanging="567"/>
      </w:pPr>
      <w:rPr>
        <w:rFonts w:hint="default"/>
      </w:rPr>
    </w:lvl>
    <w:lvl w:ilvl="1">
      <w:start w:val="1"/>
      <w:numFmt w:val="lowerLetter"/>
      <w:pStyle w:val="pqiListNum2a"/>
      <w:lvlText w:val="%2."/>
      <w:lvlJc w:val="left"/>
      <w:pPr>
        <w:tabs>
          <w:tab w:val="num" w:pos="1191"/>
        </w:tabs>
        <w:ind w:left="1191" w:hanging="737"/>
      </w:pPr>
      <w:rPr>
        <w:rFonts w:hint="default"/>
      </w:rPr>
    </w:lvl>
    <w:lvl w:ilvl="2">
      <w:start w:val="1"/>
      <w:numFmt w:val="lowerRoman"/>
      <w:pStyle w:val="pqiListNum3a"/>
      <w:lvlText w:val="%3."/>
      <w:lvlJc w:val="left"/>
      <w:pPr>
        <w:tabs>
          <w:tab w:val="num" w:pos="1361"/>
        </w:tabs>
        <w:ind w:left="1361" w:hanging="907"/>
      </w:pPr>
      <w:rPr>
        <w:rFonts w:hint="default"/>
      </w:rPr>
    </w:lvl>
    <w:lvl w:ilvl="3">
      <w:start w:val="1"/>
      <w:numFmt w:val="decimal"/>
      <w:lvlText w:val="(%4)"/>
      <w:lvlJc w:val="left"/>
      <w:pPr>
        <w:tabs>
          <w:tab w:val="num" w:pos="1894"/>
        </w:tabs>
        <w:ind w:left="1894" w:hanging="360"/>
      </w:pPr>
      <w:rPr>
        <w:rFonts w:hint="default"/>
      </w:rPr>
    </w:lvl>
    <w:lvl w:ilvl="4">
      <w:start w:val="1"/>
      <w:numFmt w:val="lowerLetter"/>
      <w:lvlText w:val="(%5)"/>
      <w:lvlJc w:val="left"/>
      <w:pPr>
        <w:tabs>
          <w:tab w:val="num" w:pos="2254"/>
        </w:tabs>
        <w:ind w:left="2254" w:hanging="360"/>
      </w:pPr>
      <w:rPr>
        <w:rFonts w:hint="default"/>
      </w:rPr>
    </w:lvl>
    <w:lvl w:ilvl="5">
      <w:start w:val="1"/>
      <w:numFmt w:val="lowerRoman"/>
      <w:lvlText w:val="(%6)"/>
      <w:lvlJc w:val="left"/>
      <w:pPr>
        <w:tabs>
          <w:tab w:val="num" w:pos="2614"/>
        </w:tabs>
        <w:ind w:left="2614" w:hanging="360"/>
      </w:pPr>
      <w:rPr>
        <w:rFonts w:hint="default"/>
      </w:rPr>
    </w:lvl>
    <w:lvl w:ilvl="6">
      <w:start w:val="1"/>
      <w:numFmt w:val="decimal"/>
      <w:lvlText w:val="%7."/>
      <w:lvlJc w:val="left"/>
      <w:pPr>
        <w:tabs>
          <w:tab w:val="num" w:pos="2974"/>
        </w:tabs>
        <w:ind w:left="2974" w:hanging="360"/>
      </w:pPr>
      <w:rPr>
        <w:rFonts w:hint="default"/>
      </w:rPr>
    </w:lvl>
    <w:lvl w:ilvl="7">
      <w:start w:val="1"/>
      <w:numFmt w:val="lowerLetter"/>
      <w:lvlText w:val="%8."/>
      <w:lvlJc w:val="left"/>
      <w:pPr>
        <w:tabs>
          <w:tab w:val="num" w:pos="3334"/>
        </w:tabs>
        <w:ind w:left="3334" w:hanging="360"/>
      </w:pPr>
      <w:rPr>
        <w:rFonts w:hint="default"/>
      </w:rPr>
    </w:lvl>
    <w:lvl w:ilvl="8">
      <w:start w:val="1"/>
      <w:numFmt w:val="lowerRoman"/>
      <w:lvlText w:val="%9."/>
      <w:lvlJc w:val="left"/>
      <w:pPr>
        <w:tabs>
          <w:tab w:val="num" w:pos="3694"/>
        </w:tabs>
        <w:ind w:left="3694" w:hanging="360"/>
      </w:pPr>
      <w:rPr>
        <w:rFonts w:hint="default"/>
      </w:rPr>
    </w:lvl>
  </w:abstractNum>
  <w:abstractNum w:abstractNumId="1" w15:restartNumberingAfterBreak="0">
    <w:nsid w:val="025F2446"/>
    <w:multiLevelType w:val="multilevel"/>
    <w:tmpl w:val="9D5EC14A"/>
    <w:name w:val="List Number 1__2"/>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2971C5E"/>
    <w:multiLevelType w:val="multilevel"/>
    <w:tmpl w:val="FB5824F4"/>
    <w:lvl w:ilvl="0">
      <w:start w:val="1"/>
      <w:numFmt w:val="decimal"/>
      <w:pStyle w:val="pqiTabListNumSmall1"/>
      <w:lvlText w:val="%1."/>
      <w:lvlJc w:val="left"/>
      <w:pPr>
        <w:tabs>
          <w:tab w:val="num" w:pos="360"/>
        </w:tabs>
        <w:ind w:left="360" w:hanging="360"/>
      </w:pPr>
      <w:rPr>
        <w:rFonts w:hint="default"/>
      </w:rPr>
    </w:lvl>
    <w:lvl w:ilvl="1">
      <w:start w:val="1"/>
      <w:numFmt w:val="decimal"/>
      <w:pStyle w:val="pqiTabListNumSmall2"/>
      <w:lvlText w:val="%1.%2."/>
      <w:lvlJc w:val="left"/>
      <w:pPr>
        <w:tabs>
          <w:tab w:val="num" w:pos="720"/>
        </w:tabs>
        <w:ind w:left="340" w:hanging="340"/>
      </w:pPr>
      <w:rPr>
        <w:rFonts w:hint="default"/>
      </w:rPr>
    </w:lvl>
    <w:lvl w:ilvl="2">
      <w:start w:val="1"/>
      <w:numFmt w:val="decimal"/>
      <w:pStyle w:val="pqiTabListNumSmall3"/>
      <w:lvlText w:val="%1.%2.%3."/>
      <w:lvlJc w:val="left"/>
      <w:pPr>
        <w:tabs>
          <w:tab w:val="num" w:pos="1080"/>
        </w:tabs>
        <w:ind w:left="454" w:hanging="454"/>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05F07450"/>
    <w:multiLevelType w:val="multilevel"/>
    <w:tmpl w:val="9DBCDC04"/>
    <w:styleLink w:val="Biecalista1"/>
    <w:lvl w:ilvl="0">
      <w:numFmt w:val="none"/>
      <w:lvlText w:val=""/>
      <w:lvlJc w:val="left"/>
      <w:pPr>
        <w:tabs>
          <w:tab w:val="num" w:pos="360"/>
        </w:tabs>
      </w:p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0B090EBA"/>
    <w:multiLevelType w:val="hybridMultilevel"/>
    <w:tmpl w:val="5E86BD3A"/>
    <w:lvl w:ilvl="0" w:tplc="8988A818">
      <w:numFmt w:val="bullet"/>
      <w:pStyle w:val="pqiTabListNonNum1"/>
      <w:lvlText w:val=""/>
      <w:lvlJc w:val="left"/>
      <w:pPr>
        <w:tabs>
          <w:tab w:val="num" w:pos="360"/>
        </w:tabs>
        <w:ind w:left="227" w:hanging="227"/>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17B72"/>
    <w:multiLevelType w:val="multilevel"/>
    <w:tmpl w:val="8C66B29A"/>
    <w:lvl w:ilvl="0">
      <w:start w:val="1"/>
      <w:numFmt w:val="decimal"/>
      <w:lvlRestart w:val="0"/>
      <w:pStyle w:val="Listanumerowana2"/>
      <w:lvlText w:val="(%1)"/>
      <w:lvlJc w:val="left"/>
      <w:pPr>
        <w:tabs>
          <w:tab w:val="num" w:pos="709"/>
        </w:tabs>
        <w:ind w:left="709" w:hanging="709"/>
      </w:pPr>
      <w:rPr>
        <w:rFonts w:cs="Times New Roman"/>
      </w:rPr>
    </w:lvl>
    <w:lvl w:ilvl="1">
      <w:start w:val="1"/>
      <w:numFmt w:val="lowerLetter"/>
      <w:pStyle w:val="ListNumber2Level2"/>
      <w:lvlText w:val="(%2)"/>
      <w:lvlJc w:val="left"/>
      <w:pPr>
        <w:tabs>
          <w:tab w:val="num" w:pos="1417"/>
        </w:tabs>
        <w:ind w:left="1417" w:hanging="708"/>
      </w:pPr>
      <w:rPr>
        <w:rFonts w:cs="Times New Roman"/>
      </w:rPr>
    </w:lvl>
    <w:lvl w:ilvl="2">
      <w:start w:val="1"/>
      <w:numFmt w:val="bullet"/>
      <w:pStyle w:val="ListNumber2Level3"/>
      <w:lvlText w:val="–"/>
      <w:lvlJc w:val="left"/>
      <w:pPr>
        <w:tabs>
          <w:tab w:val="num" w:pos="2126"/>
        </w:tabs>
        <w:ind w:left="2126" w:hanging="709"/>
      </w:pPr>
      <w:rPr>
        <w:rFonts w:ascii="Times New Roman" w:hAnsi="Times New Roman"/>
      </w:rPr>
    </w:lvl>
    <w:lvl w:ilvl="3">
      <w:start w:val="1"/>
      <w:numFmt w:val="bullet"/>
      <w:pStyle w:val="ListNumber2Level4"/>
      <w:lvlText w:val=""/>
      <w:lvlJc w:val="left"/>
      <w:pPr>
        <w:tabs>
          <w:tab w:val="num" w:pos="2835"/>
        </w:tabs>
        <w:ind w:left="2835" w:hanging="709"/>
      </w:pPr>
      <w:rPr>
        <w:rFonts w:ascii="Symbol" w:hAnsi="Symbol" w:hint="default"/>
      </w:rPr>
    </w:lvl>
    <w:lvl w:ilvl="4">
      <w:start w:val="1"/>
      <w:numFmt w:val="lowerLetter"/>
      <w:lvlText w:val="(%5)"/>
      <w:lvlJc w:val="left"/>
      <w:pPr>
        <w:tabs>
          <w:tab w:val="num" w:pos="949"/>
        </w:tabs>
        <w:ind w:left="949" w:hanging="360"/>
      </w:pPr>
      <w:rPr>
        <w:rFonts w:cs="Times New Roman"/>
      </w:rPr>
    </w:lvl>
    <w:lvl w:ilvl="5">
      <w:start w:val="1"/>
      <w:numFmt w:val="lowerRoman"/>
      <w:lvlText w:val="(%6)"/>
      <w:lvlJc w:val="left"/>
      <w:pPr>
        <w:tabs>
          <w:tab w:val="num" w:pos="1309"/>
        </w:tabs>
        <w:ind w:left="1309" w:hanging="360"/>
      </w:pPr>
      <w:rPr>
        <w:rFonts w:cs="Times New Roman"/>
      </w:rPr>
    </w:lvl>
    <w:lvl w:ilvl="6">
      <w:start w:val="1"/>
      <w:numFmt w:val="decimal"/>
      <w:lvlText w:val="%7."/>
      <w:lvlJc w:val="left"/>
      <w:pPr>
        <w:tabs>
          <w:tab w:val="num" w:pos="1669"/>
        </w:tabs>
        <w:ind w:left="1669" w:hanging="360"/>
      </w:pPr>
      <w:rPr>
        <w:rFonts w:cs="Times New Roman"/>
      </w:rPr>
    </w:lvl>
    <w:lvl w:ilvl="7">
      <w:start w:val="1"/>
      <w:numFmt w:val="lowerLetter"/>
      <w:lvlText w:val="%8."/>
      <w:lvlJc w:val="left"/>
      <w:pPr>
        <w:tabs>
          <w:tab w:val="num" w:pos="2029"/>
        </w:tabs>
        <w:ind w:left="2029" w:hanging="360"/>
      </w:pPr>
      <w:rPr>
        <w:rFonts w:cs="Times New Roman"/>
      </w:rPr>
    </w:lvl>
    <w:lvl w:ilvl="8">
      <w:start w:val="1"/>
      <w:numFmt w:val="lowerRoman"/>
      <w:lvlText w:val="%9."/>
      <w:lvlJc w:val="left"/>
      <w:pPr>
        <w:tabs>
          <w:tab w:val="num" w:pos="2389"/>
        </w:tabs>
        <w:ind w:left="2389" w:hanging="360"/>
      </w:pPr>
      <w:rPr>
        <w:rFonts w:cs="Times New Roman"/>
      </w:rPr>
    </w:lvl>
  </w:abstractNum>
  <w:abstractNum w:abstractNumId="6" w15:restartNumberingAfterBreak="0">
    <w:nsid w:val="115A633D"/>
    <w:multiLevelType w:val="hybridMultilevel"/>
    <w:tmpl w:val="485A0650"/>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22715F7"/>
    <w:multiLevelType w:val="singleLevel"/>
    <w:tmpl w:val="174AB2B8"/>
    <w:name w:val="List Bullet 4__1"/>
    <w:lvl w:ilvl="0">
      <w:start w:val="1"/>
      <w:numFmt w:val="bullet"/>
      <w:lvlRestart w:val="0"/>
      <w:pStyle w:val="Listapunktowana4"/>
      <w:lvlText w:val=""/>
      <w:lvlJc w:val="left"/>
      <w:pPr>
        <w:tabs>
          <w:tab w:val="num" w:pos="1134"/>
        </w:tabs>
        <w:ind w:left="1134" w:hanging="283"/>
      </w:pPr>
      <w:rPr>
        <w:rFonts w:ascii="Symbol" w:hAnsi="Symbol" w:hint="default"/>
      </w:rPr>
    </w:lvl>
  </w:abstractNum>
  <w:abstractNum w:abstractNumId="8" w15:restartNumberingAfterBreak="0">
    <w:nsid w:val="134C767C"/>
    <w:multiLevelType w:val="hybridMultilevel"/>
    <w:tmpl w:val="A5C288B4"/>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4A1260A"/>
    <w:multiLevelType w:val="hybridMultilevel"/>
    <w:tmpl w:val="90988EAE"/>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6EE50B8"/>
    <w:multiLevelType w:val="multilevel"/>
    <w:tmpl w:val="6E067530"/>
    <w:lvl w:ilvl="0">
      <w:start w:val="1"/>
      <w:numFmt w:val="decimal"/>
      <w:pStyle w:val="pqiListNum1"/>
      <w:lvlText w:val="%1."/>
      <w:lvlJc w:val="left"/>
      <w:pPr>
        <w:tabs>
          <w:tab w:val="num" w:pos="964"/>
        </w:tabs>
        <w:ind w:left="964" w:hanging="510"/>
      </w:pPr>
      <w:rPr>
        <w:rFonts w:hint="default"/>
      </w:rPr>
    </w:lvl>
    <w:lvl w:ilvl="1">
      <w:start w:val="1"/>
      <w:numFmt w:val="decimal"/>
      <w:pStyle w:val="pqiListNum2"/>
      <w:lvlText w:val="%1.%2."/>
      <w:lvlJc w:val="left"/>
      <w:pPr>
        <w:tabs>
          <w:tab w:val="num" w:pos="1174"/>
        </w:tabs>
        <w:ind w:left="964" w:hanging="510"/>
      </w:pPr>
      <w:rPr>
        <w:rFonts w:hint="default"/>
      </w:rPr>
    </w:lvl>
    <w:lvl w:ilvl="2">
      <w:start w:val="1"/>
      <w:numFmt w:val="decimal"/>
      <w:pStyle w:val="pqiListNum3"/>
      <w:lvlText w:val="%1.%2.%3."/>
      <w:lvlJc w:val="left"/>
      <w:pPr>
        <w:tabs>
          <w:tab w:val="num" w:pos="1534"/>
        </w:tabs>
        <w:ind w:left="1247" w:hanging="793"/>
      </w:pPr>
      <w:rPr>
        <w:rFonts w:hint="default"/>
      </w:rPr>
    </w:lvl>
    <w:lvl w:ilvl="3">
      <w:start w:val="1"/>
      <w:numFmt w:val="decimal"/>
      <w:pStyle w:val="pqiListNum4"/>
      <w:lvlText w:val="%1.%2.%3.%4."/>
      <w:lvlJc w:val="left"/>
      <w:pPr>
        <w:tabs>
          <w:tab w:val="num" w:pos="1534"/>
        </w:tabs>
        <w:ind w:left="1247" w:hanging="793"/>
      </w:pPr>
      <w:rPr>
        <w:rFonts w:hint="default"/>
      </w:rPr>
    </w:lvl>
    <w:lvl w:ilvl="4">
      <w:start w:val="1"/>
      <w:numFmt w:val="decimal"/>
      <w:lvlText w:val="%1.%2.%3.%4.%5"/>
      <w:lvlJc w:val="left"/>
      <w:pPr>
        <w:tabs>
          <w:tab w:val="num" w:pos="1462"/>
        </w:tabs>
        <w:ind w:left="1462" w:hanging="1008"/>
      </w:pPr>
      <w:rPr>
        <w:rFonts w:hint="default"/>
      </w:rPr>
    </w:lvl>
    <w:lvl w:ilvl="5">
      <w:start w:val="1"/>
      <w:numFmt w:val="decimal"/>
      <w:lvlText w:val="%1.%2.%3.%4.%5.%6"/>
      <w:lvlJc w:val="left"/>
      <w:pPr>
        <w:tabs>
          <w:tab w:val="num" w:pos="1606"/>
        </w:tabs>
        <w:ind w:left="1606" w:hanging="1152"/>
      </w:pPr>
      <w:rPr>
        <w:rFonts w:hint="default"/>
      </w:rPr>
    </w:lvl>
    <w:lvl w:ilvl="6">
      <w:start w:val="1"/>
      <w:numFmt w:val="decimal"/>
      <w:lvlText w:val="%1.%2.%3.%4.%5.%6.%7"/>
      <w:lvlJc w:val="left"/>
      <w:pPr>
        <w:tabs>
          <w:tab w:val="num" w:pos="1750"/>
        </w:tabs>
        <w:ind w:left="1750" w:hanging="1296"/>
      </w:pPr>
      <w:rPr>
        <w:rFonts w:hint="default"/>
      </w:rPr>
    </w:lvl>
    <w:lvl w:ilvl="7">
      <w:start w:val="1"/>
      <w:numFmt w:val="decimal"/>
      <w:lvlText w:val="%1.%2.%3.%4.%5.%6.%7.%8"/>
      <w:lvlJc w:val="left"/>
      <w:pPr>
        <w:tabs>
          <w:tab w:val="num" w:pos="1894"/>
        </w:tabs>
        <w:ind w:left="1894" w:hanging="1440"/>
      </w:pPr>
      <w:rPr>
        <w:rFonts w:hint="default"/>
      </w:rPr>
    </w:lvl>
    <w:lvl w:ilvl="8">
      <w:start w:val="1"/>
      <w:numFmt w:val="decimal"/>
      <w:lvlText w:val="%1.%2.%3.%4.%5.%6.%7.%8.%9"/>
      <w:lvlJc w:val="left"/>
      <w:pPr>
        <w:tabs>
          <w:tab w:val="num" w:pos="2038"/>
        </w:tabs>
        <w:ind w:left="2038" w:hanging="1584"/>
      </w:pPr>
      <w:rPr>
        <w:rFonts w:hint="default"/>
      </w:rPr>
    </w:lvl>
  </w:abstractNum>
  <w:abstractNum w:abstractNumId="11" w15:restartNumberingAfterBreak="0">
    <w:nsid w:val="19946E30"/>
    <w:multiLevelType w:val="singleLevel"/>
    <w:tmpl w:val="31CA6196"/>
    <w:lvl w:ilvl="0">
      <w:start w:val="1"/>
      <w:numFmt w:val="bullet"/>
      <w:lvlRestart w:val="0"/>
      <w:pStyle w:val="ListDash4"/>
      <w:lvlText w:val="–"/>
      <w:lvlJc w:val="left"/>
      <w:pPr>
        <w:tabs>
          <w:tab w:val="num" w:pos="1134"/>
        </w:tabs>
        <w:ind w:left="1134" w:hanging="283"/>
      </w:pPr>
      <w:rPr>
        <w:rFonts w:ascii="Times New Roman" w:hAnsi="Times New Roman"/>
      </w:rPr>
    </w:lvl>
  </w:abstractNum>
  <w:abstractNum w:abstractNumId="12" w15:restartNumberingAfterBreak="0">
    <w:nsid w:val="1AD040E4"/>
    <w:multiLevelType w:val="hybridMultilevel"/>
    <w:tmpl w:val="DC9A87CE"/>
    <w:lvl w:ilvl="0" w:tplc="0415000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7CC2BDCC">
      <w:start w:val="1"/>
      <w:numFmt w:val="bullet"/>
      <w:lvlText w:val=""/>
      <w:lvlJc w:val="left"/>
      <w:pPr>
        <w:tabs>
          <w:tab w:val="num" w:pos="2547"/>
        </w:tabs>
        <w:ind w:left="1980" w:firstLine="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D625D8F"/>
    <w:multiLevelType w:val="multilevel"/>
    <w:tmpl w:val="8C0C51E8"/>
    <w:lvl w:ilvl="0">
      <w:start w:val="1"/>
      <w:numFmt w:val="decimal"/>
      <w:pStyle w:val="pqiChpHeadNum1"/>
      <w:lvlText w:val="%1."/>
      <w:lvlJc w:val="left"/>
      <w:pPr>
        <w:tabs>
          <w:tab w:val="num" w:pos="737"/>
        </w:tabs>
        <w:ind w:left="737" w:hanging="737"/>
      </w:pPr>
      <w:rPr>
        <w:rFonts w:hint="default"/>
      </w:rPr>
    </w:lvl>
    <w:lvl w:ilvl="1">
      <w:start w:val="1"/>
      <w:numFmt w:val="decimal"/>
      <w:pStyle w:val="pqiChpHeadNum2"/>
      <w:lvlText w:val="%1.%2."/>
      <w:lvlJc w:val="left"/>
      <w:pPr>
        <w:tabs>
          <w:tab w:val="num" w:pos="737"/>
        </w:tabs>
        <w:ind w:left="737" w:hanging="737"/>
      </w:pPr>
      <w:rPr>
        <w:rFonts w:hint="default"/>
      </w:rPr>
    </w:lvl>
    <w:lvl w:ilvl="2">
      <w:start w:val="1"/>
      <w:numFmt w:val="decimal"/>
      <w:pStyle w:val="pqiChpHeadNum3"/>
      <w:lvlText w:val="%1.%2.%3."/>
      <w:lvlJc w:val="left"/>
      <w:pPr>
        <w:tabs>
          <w:tab w:val="num" w:pos="1021"/>
        </w:tabs>
        <w:ind w:left="1021" w:hanging="1021"/>
      </w:pPr>
      <w:rPr>
        <w:rFonts w:hint="default"/>
      </w:rPr>
    </w:lvl>
    <w:lvl w:ilvl="3">
      <w:start w:val="1"/>
      <w:numFmt w:val="decimal"/>
      <w:pStyle w:val="pqiChpHeadNum4"/>
      <w:lvlText w:val="%1.%2.%3.%4."/>
      <w:lvlJc w:val="left"/>
      <w:pPr>
        <w:tabs>
          <w:tab w:val="num" w:pos="1080"/>
        </w:tabs>
        <w:ind w:left="1021" w:hanging="1021"/>
      </w:pPr>
      <w:rPr>
        <w:rFonts w:hint="default"/>
      </w:rPr>
    </w:lvl>
    <w:lvl w:ilvl="4">
      <w:start w:val="1"/>
      <w:numFmt w:val="lowerLetter"/>
      <w:pStyle w:val="pqiChpHeadNum5"/>
      <w:lvlText w:val="%5)"/>
      <w:lvlJc w:val="left"/>
      <w:pPr>
        <w:tabs>
          <w:tab w:val="num" w:pos="454"/>
        </w:tabs>
        <w:ind w:left="454" w:hanging="454"/>
      </w:pPr>
      <w:rPr>
        <w:rFonts w:hint="default"/>
      </w:rPr>
    </w:lvl>
    <w:lvl w:ilvl="5">
      <w:start w:val="1"/>
      <w:numFmt w:val="decimal"/>
      <w:suff w:val="space"/>
      <w:lvlText w:val="%1.%2.%3.%4.%5.%6."/>
      <w:lvlJc w:val="left"/>
      <w:pPr>
        <w:ind w:left="851" w:hanging="851"/>
      </w:pPr>
      <w:rPr>
        <w:rFonts w:hint="default"/>
      </w:rPr>
    </w:lvl>
    <w:lvl w:ilvl="6">
      <w:start w:val="1"/>
      <w:numFmt w:val="decimal"/>
      <w:lvlText w:val="%1.%2.%3.%4.%5.%6.%7."/>
      <w:lvlJc w:val="left"/>
      <w:pPr>
        <w:tabs>
          <w:tab w:val="num" w:pos="2480"/>
        </w:tabs>
        <w:ind w:left="2120" w:hanging="1080"/>
      </w:pPr>
      <w:rPr>
        <w:rFonts w:hint="default"/>
      </w:rPr>
    </w:lvl>
    <w:lvl w:ilvl="7">
      <w:start w:val="1"/>
      <w:numFmt w:val="decimal"/>
      <w:lvlText w:val="%1.%2.%3.%4.%5.%6.%7.%8."/>
      <w:lvlJc w:val="left"/>
      <w:pPr>
        <w:tabs>
          <w:tab w:val="num" w:pos="2840"/>
        </w:tabs>
        <w:ind w:left="2624" w:hanging="1224"/>
      </w:pPr>
      <w:rPr>
        <w:rFonts w:hint="default"/>
      </w:rPr>
    </w:lvl>
    <w:lvl w:ilvl="8">
      <w:start w:val="1"/>
      <w:numFmt w:val="decimal"/>
      <w:lvlText w:val="%1.%2.%3.%4.%5.%6.%7.%8.%9."/>
      <w:lvlJc w:val="left"/>
      <w:pPr>
        <w:tabs>
          <w:tab w:val="num" w:pos="3560"/>
        </w:tabs>
        <w:ind w:left="3200" w:hanging="1440"/>
      </w:pPr>
      <w:rPr>
        <w:rFonts w:hint="default"/>
      </w:rPr>
    </w:lvl>
  </w:abstractNum>
  <w:abstractNum w:abstractNumId="14" w15:restartNumberingAfterBreak="0">
    <w:nsid w:val="1DDD4E61"/>
    <w:multiLevelType w:val="multilevel"/>
    <w:tmpl w:val="9B48A4CA"/>
    <w:lvl w:ilvl="0">
      <w:start w:val="1"/>
      <w:numFmt w:val="decimal"/>
      <w:lvlRestart w:val="0"/>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1FD0CD8"/>
    <w:multiLevelType w:val="hybridMultilevel"/>
    <w:tmpl w:val="CEC2965A"/>
    <w:lvl w:ilvl="0" w:tplc="B39E5584">
      <w:start w:val="1"/>
      <w:numFmt w:val="bullet"/>
      <w:pStyle w:val="pqiTabListNonNumSmall3"/>
      <w:lvlText w:val=""/>
      <w:lvlJc w:val="left"/>
      <w:pPr>
        <w:tabs>
          <w:tab w:val="num" w:pos="587"/>
        </w:tabs>
        <w:ind w:left="397" w:hanging="17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67050B"/>
    <w:multiLevelType w:val="hybridMultilevel"/>
    <w:tmpl w:val="3E2EF5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D0383D"/>
    <w:multiLevelType w:val="multilevel"/>
    <w:tmpl w:val="5B809480"/>
    <w:lvl w:ilvl="0">
      <w:start w:val="1"/>
      <w:numFmt w:val="decimal"/>
      <w:pStyle w:val="pqiAppHeadNum1"/>
      <w:lvlText w:val="Dodatek %1"/>
      <w:lvlJc w:val="left"/>
      <w:pPr>
        <w:tabs>
          <w:tab w:val="num" w:pos="1985"/>
        </w:tabs>
        <w:ind w:left="1985" w:hanging="1985"/>
      </w:pPr>
      <w:rPr>
        <w:rFonts w:hint="default"/>
      </w:rPr>
    </w:lvl>
    <w:lvl w:ilvl="1">
      <w:start w:val="1"/>
      <w:numFmt w:val="decimal"/>
      <w:pStyle w:val="pqiAppHeadNum2"/>
      <w:lvlText w:val="Dodatek %1.%2"/>
      <w:lvlJc w:val="left"/>
      <w:pPr>
        <w:tabs>
          <w:tab w:val="num" w:pos="1985"/>
        </w:tabs>
        <w:ind w:left="1985" w:hanging="1985"/>
      </w:pPr>
      <w:rPr>
        <w:rFonts w:hint="default"/>
      </w:rPr>
    </w:lvl>
    <w:lvl w:ilvl="2">
      <w:start w:val="1"/>
      <w:numFmt w:val="decimal"/>
      <w:pStyle w:val="pqiAppHeadNum3"/>
      <w:lvlText w:val="Dodatek %1.%2.%3"/>
      <w:lvlJc w:val="left"/>
      <w:pPr>
        <w:tabs>
          <w:tab w:val="num" w:pos="2160"/>
        </w:tabs>
        <w:ind w:left="1985" w:hanging="1985"/>
      </w:pPr>
      <w:rPr>
        <w:rFonts w:hint="default"/>
      </w:rPr>
    </w:lvl>
    <w:lvl w:ilvl="3">
      <w:start w:val="1"/>
      <w:numFmt w:val="decimal"/>
      <w:pStyle w:val="pqiAppHeadNum4"/>
      <w:lvlText w:val="Dodatek %1.%2.%3.%4"/>
      <w:lvlJc w:val="left"/>
      <w:pPr>
        <w:tabs>
          <w:tab w:val="num" w:pos="2520"/>
        </w:tabs>
        <w:ind w:left="1985" w:hanging="1985"/>
      </w:pPr>
      <w:rPr>
        <w:rFonts w:hint="default"/>
      </w:rPr>
    </w:lvl>
    <w:lvl w:ilvl="4">
      <w:start w:val="1"/>
      <w:numFmt w:val="decimal"/>
      <w:lvlText w:val="Dodatek %1.%2.%3.%4.%5"/>
      <w:lvlJc w:val="left"/>
      <w:pPr>
        <w:tabs>
          <w:tab w:val="num" w:pos="2880"/>
        </w:tabs>
        <w:ind w:left="1814" w:hanging="1814"/>
      </w:pPr>
      <w:rPr>
        <w:rFonts w:hint="default"/>
      </w:rPr>
    </w:lvl>
    <w:lvl w:ilvl="5">
      <w:start w:val="1"/>
      <w:numFmt w:val="decimal"/>
      <w:lvlText w:val="Dodatek %1.%2.%3.%4.%5.%6"/>
      <w:lvlJc w:val="left"/>
      <w:pPr>
        <w:tabs>
          <w:tab w:val="num" w:pos="2880"/>
        </w:tabs>
        <w:ind w:left="1814" w:hanging="1814"/>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23B63AEB"/>
    <w:multiLevelType w:val="multilevel"/>
    <w:tmpl w:val="5E24E7E2"/>
    <w:name w:val="List Number 4__1"/>
    <w:lvl w:ilvl="0">
      <w:start w:val="1"/>
      <w:numFmt w:val="decimal"/>
      <w:lvlRestart w:val="0"/>
      <w:pStyle w:val="Listanumerowana4"/>
      <w:lvlText w:val="(%1)"/>
      <w:lvlJc w:val="left"/>
      <w:pPr>
        <w:tabs>
          <w:tab w:val="num" w:pos="1560"/>
        </w:tabs>
        <w:ind w:left="1560" w:hanging="709"/>
      </w:pPr>
      <w:rPr>
        <w:rFonts w:cs="Times New Roman"/>
      </w:rPr>
    </w:lvl>
    <w:lvl w:ilvl="1">
      <w:start w:val="1"/>
      <w:numFmt w:val="lowerLetter"/>
      <w:pStyle w:val="ListNumber4Level2"/>
      <w:lvlText w:val="(%2)"/>
      <w:lvlJc w:val="left"/>
      <w:pPr>
        <w:tabs>
          <w:tab w:val="num" w:pos="2268"/>
        </w:tabs>
        <w:ind w:left="2268" w:hanging="708"/>
      </w:pPr>
      <w:rPr>
        <w:rFonts w:cs="Times New Roman"/>
      </w:rPr>
    </w:lvl>
    <w:lvl w:ilvl="2">
      <w:start w:val="1"/>
      <w:numFmt w:val="bullet"/>
      <w:pStyle w:val="ListNumber4Level3"/>
      <w:lvlText w:val="–"/>
      <w:lvlJc w:val="left"/>
      <w:pPr>
        <w:tabs>
          <w:tab w:val="num" w:pos="2977"/>
        </w:tabs>
        <w:ind w:left="2977" w:hanging="709"/>
      </w:pPr>
      <w:rPr>
        <w:rFonts w:ascii="Times New Roman" w:hAnsi="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15:restartNumberingAfterBreak="0">
    <w:nsid w:val="26D45894"/>
    <w:multiLevelType w:val="singleLevel"/>
    <w:tmpl w:val="C1709242"/>
    <w:name w:val="List Dash 1__1"/>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20" w15:restartNumberingAfterBreak="0">
    <w:nsid w:val="28480897"/>
    <w:multiLevelType w:val="hybridMultilevel"/>
    <w:tmpl w:val="6C3CC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FC1CF5"/>
    <w:multiLevelType w:val="hybridMultilevel"/>
    <w:tmpl w:val="4B14B722"/>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2C0A2C58"/>
    <w:multiLevelType w:val="multilevel"/>
    <w:tmpl w:val="D2FA49CA"/>
    <w:lvl w:ilvl="0">
      <w:start w:val="1"/>
      <w:numFmt w:val="upperLetter"/>
      <w:lvlText w:val="%1."/>
      <w:lvlJc w:val="left"/>
      <w:pPr>
        <w:tabs>
          <w:tab w:val="num" w:pos="851"/>
        </w:tabs>
        <w:ind w:left="851" w:hanging="851"/>
      </w:pPr>
      <w:rPr>
        <w:rFonts w:hint="default"/>
      </w:rPr>
    </w:lvl>
    <w:lvl w:ilvl="1">
      <w:start w:val="1"/>
      <w:numFmt w:val="decimal"/>
      <w:pStyle w:val="Nagwek2"/>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2C877DAA"/>
    <w:multiLevelType w:val="singleLevel"/>
    <w:tmpl w:val="B024DCDE"/>
    <w:name w:val="Tiret 1__1"/>
    <w:lvl w:ilvl="0">
      <w:start w:val="1"/>
      <w:numFmt w:val="bullet"/>
      <w:lvlRestart w:val="0"/>
      <w:pStyle w:val="Tiret1"/>
      <w:lvlText w:val="–"/>
      <w:lvlJc w:val="left"/>
      <w:pPr>
        <w:tabs>
          <w:tab w:val="num" w:pos="1417"/>
        </w:tabs>
        <w:ind w:left="1417" w:hanging="567"/>
      </w:pPr>
    </w:lvl>
  </w:abstractNum>
  <w:abstractNum w:abstractNumId="24" w15:restartNumberingAfterBreak="0">
    <w:nsid w:val="2C917B94"/>
    <w:multiLevelType w:val="hybridMultilevel"/>
    <w:tmpl w:val="5CFC89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2323C4"/>
    <w:multiLevelType w:val="multilevel"/>
    <w:tmpl w:val="5706D8B6"/>
    <w:lvl w:ilvl="0">
      <w:start w:val="1"/>
      <w:numFmt w:val="decimal"/>
      <w:pStyle w:val="pqiTabListNumSmall2a"/>
      <w:lvlText w:val="%1."/>
      <w:lvlJc w:val="left"/>
      <w:pPr>
        <w:tabs>
          <w:tab w:val="num" w:pos="360"/>
        </w:tabs>
        <w:ind w:left="357" w:hanging="357"/>
      </w:pPr>
      <w:rPr>
        <w:rFonts w:hint="default"/>
      </w:rPr>
    </w:lvl>
    <w:lvl w:ilvl="1">
      <w:start w:val="1"/>
      <w:numFmt w:val="lowerLetter"/>
      <w:pStyle w:val="pqiTabListNumSmall2a"/>
      <w:lvlText w:val="%2."/>
      <w:lvlJc w:val="left"/>
      <w:pPr>
        <w:tabs>
          <w:tab w:val="num" w:pos="360"/>
        </w:tabs>
        <w:ind w:left="340" w:hanging="340"/>
      </w:pPr>
      <w:rPr>
        <w:rFonts w:hint="default"/>
      </w:rPr>
    </w:lvl>
    <w:lvl w:ilvl="2">
      <w:start w:val="1"/>
      <w:numFmt w:val="lowerRoman"/>
      <w:pStyle w:val="pqiTabListNumSmall3a"/>
      <w:lvlText w:val="%3."/>
      <w:lvlJc w:val="left"/>
      <w:pPr>
        <w:tabs>
          <w:tab w:val="num" w:pos="720"/>
        </w:tabs>
        <w:ind w:left="340" w:hanging="34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1572216"/>
    <w:multiLevelType w:val="singleLevel"/>
    <w:tmpl w:val="23864FB4"/>
    <w:name w:val="List Dash 2__1"/>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7" w15:restartNumberingAfterBreak="0">
    <w:nsid w:val="33AA4645"/>
    <w:multiLevelType w:val="singleLevel"/>
    <w:tmpl w:val="D47046F6"/>
    <w:name w:val="List Dash__1"/>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28" w15:restartNumberingAfterBreak="0">
    <w:nsid w:val="344E60CF"/>
    <w:multiLevelType w:val="hybridMultilevel"/>
    <w:tmpl w:val="6C3CC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E70B81"/>
    <w:multiLevelType w:val="multilevel"/>
    <w:tmpl w:val="B074F160"/>
    <w:lvl w:ilvl="0">
      <w:start w:val="1"/>
      <w:numFmt w:val="decimal"/>
      <w:lvlText w:val="%1."/>
      <w:lvlJc w:val="left"/>
      <w:pPr>
        <w:tabs>
          <w:tab w:val="num" w:pos="360"/>
        </w:tabs>
        <w:ind w:left="360" w:hanging="360"/>
      </w:pPr>
      <w:rPr>
        <w:rFonts w:hint="default"/>
      </w:rPr>
    </w:lvl>
    <w:lvl w:ilvl="1">
      <w:start w:val="27"/>
      <w:numFmt w:val="decimal"/>
      <w:isLgl/>
      <w:lvlText w:val="%1.%2."/>
      <w:lvlJc w:val="left"/>
      <w:pPr>
        <w:ind w:left="1457" w:hanging="720"/>
      </w:pPr>
      <w:rPr>
        <w:rFonts w:hint="default"/>
      </w:rPr>
    </w:lvl>
    <w:lvl w:ilvl="2">
      <w:start w:val="1"/>
      <w:numFmt w:val="decimal"/>
      <w:isLgl/>
      <w:lvlText w:val="%1.%2.%3."/>
      <w:lvlJc w:val="left"/>
      <w:pPr>
        <w:ind w:left="2194" w:hanging="720"/>
      </w:pPr>
      <w:rPr>
        <w:rFonts w:hint="default"/>
      </w:rPr>
    </w:lvl>
    <w:lvl w:ilvl="3">
      <w:start w:val="1"/>
      <w:numFmt w:val="decimal"/>
      <w:isLgl/>
      <w:lvlText w:val="%1.%2.%3.%4."/>
      <w:lvlJc w:val="left"/>
      <w:pPr>
        <w:ind w:left="3291" w:hanging="1080"/>
      </w:pPr>
      <w:rPr>
        <w:rFonts w:hint="default"/>
      </w:rPr>
    </w:lvl>
    <w:lvl w:ilvl="4">
      <w:start w:val="1"/>
      <w:numFmt w:val="decimal"/>
      <w:isLgl/>
      <w:lvlText w:val="%1.%2.%3.%4.%5."/>
      <w:lvlJc w:val="left"/>
      <w:pPr>
        <w:ind w:left="4388" w:hanging="1440"/>
      </w:pPr>
      <w:rPr>
        <w:rFonts w:hint="default"/>
      </w:rPr>
    </w:lvl>
    <w:lvl w:ilvl="5">
      <w:start w:val="1"/>
      <w:numFmt w:val="decimal"/>
      <w:isLgl/>
      <w:lvlText w:val="%1.%2.%3.%4.%5.%6."/>
      <w:lvlJc w:val="left"/>
      <w:pPr>
        <w:ind w:left="5125" w:hanging="1440"/>
      </w:pPr>
      <w:rPr>
        <w:rFonts w:hint="default"/>
      </w:rPr>
    </w:lvl>
    <w:lvl w:ilvl="6">
      <w:start w:val="1"/>
      <w:numFmt w:val="decimal"/>
      <w:isLgl/>
      <w:lvlText w:val="%1.%2.%3.%4.%5.%6.%7."/>
      <w:lvlJc w:val="left"/>
      <w:pPr>
        <w:ind w:left="6222" w:hanging="1800"/>
      </w:pPr>
      <w:rPr>
        <w:rFonts w:hint="default"/>
      </w:rPr>
    </w:lvl>
    <w:lvl w:ilvl="7">
      <w:start w:val="1"/>
      <w:numFmt w:val="decimal"/>
      <w:isLgl/>
      <w:lvlText w:val="%1.%2.%3.%4.%5.%6.%7.%8."/>
      <w:lvlJc w:val="left"/>
      <w:pPr>
        <w:ind w:left="7319" w:hanging="2160"/>
      </w:pPr>
      <w:rPr>
        <w:rFonts w:hint="default"/>
      </w:rPr>
    </w:lvl>
    <w:lvl w:ilvl="8">
      <w:start w:val="1"/>
      <w:numFmt w:val="decimal"/>
      <w:isLgl/>
      <w:lvlText w:val="%1.%2.%3.%4.%5.%6.%7.%8.%9."/>
      <w:lvlJc w:val="left"/>
      <w:pPr>
        <w:ind w:left="8056" w:hanging="2160"/>
      </w:pPr>
      <w:rPr>
        <w:rFonts w:hint="default"/>
      </w:rPr>
    </w:lvl>
  </w:abstractNum>
  <w:abstractNum w:abstractNumId="30" w15:restartNumberingAfterBreak="0">
    <w:nsid w:val="3620324B"/>
    <w:multiLevelType w:val="hybridMultilevel"/>
    <w:tmpl w:val="9B76A60A"/>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635409E"/>
    <w:multiLevelType w:val="hybridMultilevel"/>
    <w:tmpl w:val="66FA1DFA"/>
    <w:lvl w:ilvl="0" w:tplc="24D8DEBC">
      <w:start w:val="1"/>
      <w:numFmt w:val="decimal"/>
      <w:lvlText w:val="%1."/>
      <w:lvlJc w:val="right"/>
      <w:pPr>
        <w:tabs>
          <w:tab w:val="num" w:pos="360"/>
        </w:tabs>
        <w:ind w:left="360" w:hanging="241"/>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A087589"/>
    <w:multiLevelType w:val="singleLevel"/>
    <w:tmpl w:val="89E6B062"/>
    <w:name w:val="List Dash 3__1"/>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3" w15:restartNumberingAfterBreak="0">
    <w:nsid w:val="3D6A42AD"/>
    <w:multiLevelType w:val="hybridMultilevel"/>
    <w:tmpl w:val="592EB13C"/>
    <w:lvl w:ilvl="0" w:tplc="A4A61668">
      <w:numFmt w:val="bullet"/>
      <w:pStyle w:val="pqiListNonNum4"/>
      <w:lvlText w:val="-"/>
      <w:lvlJc w:val="left"/>
      <w:pPr>
        <w:tabs>
          <w:tab w:val="num" w:pos="1247"/>
        </w:tabs>
        <w:ind w:left="1247" w:hanging="567"/>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944CC4"/>
    <w:multiLevelType w:val="singleLevel"/>
    <w:tmpl w:val="B5946AD2"/>
    <w:name w:val="Tiret 2__1"/>
    <w:lvl w:ilvl="0">
      <w:start w:val="1"/>
      <w:numFmt w:val="bullet"/>
      <w:lvlRestart w:val="0"/>
      <w:pStyle w:val="Tiret2"/>
      <w:lvlText w:val="–"/>
      <w:lvlJc w:val="left"/>
      <w:pPr>
        <w:tabs>
          <w:tab w:val="num" w:pos="1984"/>
        </w:tabs>
        <w:ind w:left="1984" w:hanging="567"/>
      </w:pPr>
    </w:lvl>
  </w:abstractNum>
  <w:abstractNum w:abstractNumId="35" w15:restartNumberingAfterBreak="0">
    <w:nsid w:val="4AAB4A5C"/>
    <w:multiLevelType w:val="multilevel"/>
    <w:tmpl w:val="70A4A81A"/>
    <w:name w:val="List Number 3__1"/>
    <w:lvl w:ilvl="0">
      <w:start w:val="1"/>
      <w:numFmt w:val="decimal"/>
      <w:lvlRestart w:val="0"/>
      <w:pStyle w:val="Listanumerowana3"/>
      <w:lvlText w:val="(%1)"/>
      <w:lvlJc w:val="left"/>
      <w:pPr>
        <w:tabs>
          <w:tab w:val="num" w:pos="1560"/>
        </w:tabs>
        <w:ind w:left="1560" w:hanging="709"/>
      </w:pPr>
      <w:rPr>
        <w:rFonts w:cs="Times New Roman"/>
      </w:rPr>
    </w:lvl>
    <w:lvl w:ilvl="1">
      <w:start w:val="1"/>
      <w:numFmt w:val="lowerLetter"/>
      <w:pStyle w:val="ListNumber3Level2"/>
      <w:lvlText w:val="(%2)"/>
      <w:lvlJc w:val="left"/>
      <w:pPr>
        <w:tabs>
          <w:tab w:val="num" w:pos="2268"/>
        </w:tabs>
        <w:ind w:left="2268" w:hanging="708"/>
      </w:pPr>
      <w:rPr>
        <w:rFonts w:cs="Times New Roman"/>
      </w:rPr>
    </w:lvl>
    <w:lvl w:ilvl="2">
      <w:start w:val="1"/>
      <w:numFmt w:val="bullet"/>
      <w:pStyle w:val="ListNumber3Level3"/>
      <w:lvlText w:val="–"/>
      <w:lvlJc w:val="left"/>
      <w:pPr>
        <w:tabs>
          <w:tab w:val="num" w:pos="2977"/>
        </w:tabs>
        <w:ind w:left="2977" w:hanging="709"/>
      </w:pPr>
      <w:rPr>
        <w:rFonts w:ascii="Times New Roman" w:hAnsi="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4D6D1080"/>
    <w:multiLevelType w:val="hybridMultilevel"/>
    <w:tmpl w:val="526A1EC2"/>
    <w:lvl w:ilvl="0" w:tplc="4CC0C520">
      <w:numFmt w:val="bullet"/>
      <w:pStyle w:val="pqiTabListNonNumSmall1"/>
      <w:lvlText w:val=""/>
      <w:lvlJc w:val="left"/>
      <w:pPr>
        <w:tabs>
          <w:tab w:val="num" w:pos="360"/>
        </w:tabs>
        <w:ind w:left="170" w:hanging="170"/>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27403C4"/>
    <w:multiLevelType w:val="hybridMultilevel"/>
    <w:tmpl w:val="975C18F4"/>
    <w:lvl w:ilvl="0" w:tplc="79120F72">
      <w:start w:val="1"/>
      <w:numFmt w:val="bullet"/>
      <w:pStyle w:val="pqiListNonNum2"/>
      <w:lvlText w:val=""/>
      <w:lvlJc w:val="left"/>
      <w:pPr>
        <w:tabs>
          <w:tab w:val="num" w:pos="984"/>
        </w:tabs>
        <w:ind w:left="984"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32861C5"/>
    <w:multiLevelType w:val="singleLevel"/>
    <w:tmpl w:val="14AA3C9C"/>
    <w:name w:val="List Bullet__1"/>
    <w:lvl w:ilvl="0">
      <w:start w:val="1"/>
      <w:numFmt w:val="bullet"/>
      <w:lvlRestart w:val="0"/>
      <w:pStyle w:val="Listapunktowana"/>
      <w:lvlText w:val=""/>
      <w:lvlJc w:val="left"/>
      <w:pPr>
        <w:tabs>
          <w:tab w:val="num" w:pos="283"/>
        </w:tabs>
        <w:ind w:left="283" w:hanging="283"/>
      </w:pPr>
      <w:rPr>
        <w:rFonts w:ascii="Symbol" w:hAnsi="Symbol" w:hint="default"/>
      </w:rPr>
    </w:lvl>
  </w:abstractNum>
  <w:abstractNum w:abstractNumId="39" w15:restartNumberingAfterBreak="0">
    <w:nsid w:val="54631D06"/>
    <w:multiLevelType w:val="multilevel"/>
    <w:tmpl w:val="E3E2D930"/>
    <w:lvl w:ilvl="0">
      <w:start w:val="1"/>
      <w:numFmt w:val="decimal"/>
      <w:pStyle w:val="pqiTabListNum1"/>
      <w:lvlText w:val="%1."/>
      <w:lvlJc w:val="left"/>
      <w:pPr>
        <w:tabs>
          <w:tab w:val="num" w:pos="454"/>
        </w:tabs>
        <w:ind w:left="454" w:hanging="454"/>
      </w:pPr>
      <w:rPr>
        <w:rFonts w:hint="default"/>
      </w:rPr>
    </w:lvl>
    <w:lvl w:ilvl="1">
      <w:start w:val="1"/>
      <w:numFmt w:val="decimal"/>
      <w:pStyle w:val="pqiTabListNum2"/>
      <w:lvlText w:val="%1.%2."/>
      <w:lvlJc w:val="left"/>
      <w:pPr>
        <w:tabs>
          <w:tab w:val="num" w:pos="720"/>
        </w:tabs>
        <w:ind w:left="454" w:hanging="454"/>
      </w:pPr>
      <w:rPr>
        <w:rFonts w:hint="default"/>
      </w:rPr>
    </w:lvl>
    <w:lvl w:ilvl="2">
      <w:start w:val="1"/>
      <w:numFmt w:val="decimal"/>
      <w:pStyle w:val="pqiTabListNum3"/>
      <w:lvlText w:val="%1.%2.%3."/>
      <w:lvlJc w:val="left"/>
      <w:pPr>
        <w:tabs>
          <w:tab w:val="num" w:pos="1080"/>
        </w:tabs>
        <w:ind w:left="567" w:hanging="567"/>
      </w:pPr>
      <w:rPr>
        <w:rFonts w:hint="default"/>
      </w:rPr>
    </w:lvl>
    <w:lvl w:ilvl="3">
      <w:start w:val="1"/>
      <w:numFmt w:val="decimal"/>
      <w:pStyle w:val="pqiTabListNum4"/>
      <w:lvlText w:val="%1.%2.%3.%4."/>
      <w:lvlJc w:val="left"/>
      <w:pPr>
        <w:tabs>
          <w:tab w:val="num" w:pos="1080"/>
        </w:tabs>
        <w:ind w:left="737" w:hanging="737"/>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550A19C0"/>
    <w:multiLevelType w:val="hybridMultilevel"/>
    <w:tmpl w:val="1F602A1A"/>
    <w:lvl w:ilvl="0" w:tplc="02E8C44C">
      <w:numFmt w:val="bullet"/>
      <w:pStyle w:val="pqiTabListNonNum4"/>
      <w:lvlText w:val="-"/>
      <w:lvlJc w:val="left"/>
      <w:pPr>
        <w:tabs>
          <w:tab w:val="num" w:pos="700"/>
        </w:tabs>
        <w:ind w:left="567" w:hanging="227"/>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516679B"/>
    <w:multiLevelType w:val="singleLevel"/>
    <w:tmpl w:val="F846271C"/>
    <w:name w:val="List Bullet 1__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42" w15:restartNumberingAfterBreak="0">
    <w:nsid w:val="575060E5"/>
    <w:multiLevelType w:val="hybridMultilevel"/>
    <w:tmpl w:val="9B76A60A"/>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58A3224F"/>
    <w:multiLevelType w:val="singleLevel"/>
    <w:tmpl w:val="67686558"/>
    <w:name w:val="Considérant__1"/>
    <w:lvl w:ilvl="0">
      <w:start w:val="1"/>
      <w:numFmt w:val="decimal"/>
      <w:lvlRestart w:val="0"/>
      <w:pStyle w:val="Considrant"/>
      <w:lvlText w:val="(%1)"/>
      <w:lvlJc w:val="left"/>
      <w:pPr>
        <w:tabs>
          <w:tab w:val="num" w:pos="709"/>
        </w:tabs>
        <w:ind w:left="709" w:hanging="709"/>
      </w:pPr>
      <w:rPr>
        <w:rFonts w:cs="Times New Roman"/>
      </w:rPr>
    </w:lvl>
  </w:abstractNum>
  <w:abstractNum w:abstractNumId="44" w15:restartNumberingAfterBreak="0">
    <w:nsid w:val="5D484DB7"/>
    <w:multiLevelType w:val="multilevel"/>
    <w:tmpl w:val="D93C637E"/>
    <w:lvl w:ilvl="0">
      <w:start w:val="1"/>
      <w:numFmt w:val="upperLetter"/>
      <w:pStyle w:val="Appendix"/>
      <w:suff w:val="nothing"/>
      <w:lvlText w:val="Appendix %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5D485967"/>
    <w:multiLevelType w:val="hybridMultilevel"/>
    <w:tmpl w:val="24902BA6"/>
    <w:lvl w:ilvl="0" w:tplc="0415000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6" w15:restartNumberingAfterBreak="0">
    <w:nsid w:val="5D4C64F9"/>
    <w:multiLevelType w:val="singleLevel"/>
    <w:tmpl w:val="08D08F58"/>
    <w:name w:val="List Bullet 2__1"/>
    <w:lvl w:ilvl="0">
      <w:start w:val="1"/>
      <w:numFmt w:val="bullet"/>
      <w:lvlRestart w:val="0"/>
      <w:pStyle w:val="Listapunktowana2"/>
      <w:lvlText w:val=""/>
      <w:lvlJc w:val="left"/>
      <w:pPr>
        <w:tabs>
          <w:tab w:val="num" w:pos="1134"/>
        </w:tabs>
        <w:ind w:left="1134" w:hanging="283"/>
      </w:pPr>
      <w:rPr>
        <w:rFonts w:ascii="Symbol" w:hAnsi="Symbol" w:hint="default"/>
      </w:rPr>
    </w:lvl>
  </w:abstractNum>
  <w:abstractNum w:abstractNumId="47" w15:restartNumberingAfterBreak="0">
    <w:nsid w:val="5E8F5F39"/>
    <w:multiLevelType w:val="hybridMultilevel"/>
    <w:tmpl w:val="A998A316"/>
    <w:lvl w:ilvl="0" w:tplc="7CC2BDCC">
      <w:start w:val="1"/>
      <w:numFmt w:val="bullet"/>
      <w:lvlText w:val=""/>
      <w:lvlJc w:val="left"/>
      <w:pPr>
        <w:tabs>
          <w:tab w:val="num" w:pos="1134"/>
        </w:tabs>
        <w:ind w:left="567" w:firstLine="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FAF1780"/>
    <w:multiLevelType w:val="multilevel"/>
    <w:tmpl w:val="6CEE6F86"/>
    <w:lvl w:ilvl="0">
      <w:start w:val="1"/>
      <w:numFmt w:val="decimal"/>
      <w:pStyle w:val="pqiAppHeadNumEN1"/>
      <w:lvlText w:val="Appendix %1"/>
      <w:lvlJc w:val="left"/>
      <w:pPr>
        <w:tabs>
          <w:tab w:val="num" w:pos="1985"/>
        </w:tabs>
        <w:ind w:left="1985" w:hanging="1985"/>
      </w:pPr>
      <w:rPr>
        <w:rFonts w:hint="default"/>
      </w:rPr>
    </w:lvl>
    <w:lvl w:ilvl="1">
      <w:start w:val="1"/>
      <w:numFmt w:val="decimal"/>
      <w:pStyle w:val="pqiAppHeadNumEN2"/>
      <w:lvlText w:val="Appendix %1.%2"/>
      <w:lvlJc w:val="left"/>
      <w:pPr>
        <w:tabs>
          <w:tab w:val="num" w:pos="2160"/>
        </w:tabs>
        <w:ind w:left="1985" w:hanging="1985"/>
      </w:pPr>
      <w:rPr>
        <w:rFonts w:hint="default"/>
      </w:rPr>
    </w:lvl>
    <w:lvl w:ilvl="2">
      <w:start w:val="1"/>
      <w:numFmt w:val="decimal"/>
      <w:lvlText w:val="Dodatek %1.%2.%3"/>
      <w:lvlJc w:val="left"/>
      <w:pPr>
        <w:tabs>
          <w:tab w:val="num" w:pos="2160"/>
        </w:tabs>
        <w:ind w:left="1985" w:hanging="1985"/>
      </w:pPr>
      <w:rPr>
        <w:rFonts w:hint="default"/>
      </w:rPr>
    </w:lvl>
    <w:lvl w:ilvl="3">
      <w:start w:val="1"/>
      <w:numFmt w:val="decimal"/>
      <w:lvlText w:val="Dodatek %1.%2.%3.%4"/>
      <w:lvlJc w:val="left"/>
      <w:pPr>
        <w:tabs>
          <w:tab w:val="num" w:pos="2520"/>
        </w:tabs>
        <w:ind w:left="1985" w:hanging="1985"/>
      </w:pPr>
      <w:rPr>
        <w:rFonts w:hint="default"/>
      </w:rPr>
    </w:lvl>
    <w:lvl w:ilvl="4">
      <w:start w:val="1"/>
      <w:numFmt w:val="decimal"/>
      <w:lvlText w:val="Dodatek %1.%2.%3.%4.%5"/>
      <w:lvlJc w:val="left"/>
      <w:pPr>
        <w:tabs>
          <w:tab w:val="num" w:pos="2880"/>
        </w:tabs>
        <w:ind w:left="1814" w:hanging="1814"/>
      </w:pPr>
      <w:rPr>
        <w:rFonts w:hint="default"/>
      </w:rPr>
    </w:lvl>
    <w:lvl w:ilvl="5">
      <w:start w:val="1"/>
      <w:numFmt w:val="decimal"/>
      <w:lvlText w:val="Dodatek %1.%2.%3.%4.%5.%6"/>
      <w:lvlJc w:val="left"/>
      <w:pPr>
        <w:tabs>
          <w:tab w:val="num" w:pos="2880"/>
        </w:tabs>
        <w:ind w:left="1814" w:hanging="1814"/>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0195D58"/>
    <w:multiLevelType w:val="multilevel"/>
    <w:tmpl w:val="BF76BABC"/>
    <w:lvl w:ilvl="0">
      <w:start w:val="1"/>
      <w:numFmt w:val="upperLetter"/>
      <w:pStyle w:val="pqiSupHeadNum1"/>
      <w:lvlText w:val="Załącznik %1"/>
      <w:lvlJc w:val="left"/>
      <w:pPr>
        <w:tabs>
          <w:tab w:val="num" w:pos="1985"/>
        </w:tabs>
        <w:ind w:left="1985" w:hanging="1985"/>
      </w:pPr>
      <w:rPr>
        <w:rFonts w:hint="default"/>
      </w:rPr>
    </w:lvl>
    <w:lvl w:ilvl="1">
      <w:start w:val="1"/>
      <w:numFmt w:val="decimal"/>
      <w:pStyle w:val="pqiSupHeadNum2"/>
      <w:lvlText w:val="Załącznik %1.%2"/>
      <w:lvlJc w:val="left"/>
      <w:pPr>
        <w:tabs>
          <w:tab w:val="num" w:pos="1985"/>
        </w:tabs>
        <w:ind w:left="1985" w:hanging="1985"/>
      </w:pPr>
      <w:rPr>
        <w:rFonts w:hint="default"/>
      </w:rPr>
    </w:lvl>
    <w:lvl w:ilvl="2">
      <w:start w:val="1"/>
      <w:numFmt w:val="decimal"/>
      <w:pStyle w:val="pqiSupHeadNum3"/>
      <w:lvlText w:val="Załącznik %1.%2.%3"/>
      <w:lvlJc w:val="left"/>
      <w:pPr>
        <w:tabs>
          <w:tab w:val="num" w:pos="2520"/>
        </w:tabs>
        <w:ind w:left="1985" w:hanging="1985"/>
      </w:pPr>
      <w:rPr>
        <w:rFonts w:hint="default"/>
      </w:rPr>
    </w:lvl>
    <w:lvl w:ilvl="3">
      <w:start w:val="1"/>
      <w:numFmt w:val="decimal"/>
      <w:pStyle w:val="pqiSupHeadNum4"/>
      <w:lvlText w:val="Załącznik %1.%2.%3.%4"/>
      <w:lvlJc w:val="left"/>
      <w:pPr>
        <w:tabs>
          <w:tab w:val="num" w:pos="2520"/>
        </w:tabs>
        <w:ind w:left="1985" w:hanging="1985"/>
      </w:pPr>
      <w:rPr>
        <w:rFonts w:hint="default"/>
      </w:rPr>
    </w:lvl>
    <w:lvl w:ilvl="4">
      <w:start w:val="1"/>
      <w:numFmt w:val="decimal"/>
      <w:pStyle w:val="pqiSupHeadNum5"/>
      <w:lvlText w:val="Załącznik %1.%2.%3.%4.%5"/>
      <w:lvlJc w:val="left"/>
      <w:pPr>
        <w:tabs>
          <w:tab w:val="num" w:pos="1985"/>
        </w:tabs>
        <w:ind w:left="1985" w:hanging="1985"/>
      </w:pPr>
      <w:rPr>
        <w:rFonts w:hint="default"/>
      </w:rPr>
    </w:lvl>
    <w:lvl w:ilvl="5">
      <w:start w:val="1"/>
      <w:numFmt w:val="decimal"/>
      <w:pStyle w:val="pqiSupHeadNum6"/>
      <w:lvlText w:val="Załącznik %1.%2.%3.%4.%5.%6"/>
      <w:lvlJc w:val="left"/>
      <w:pPr>
        <w:tabs>
          <w:tab w:val="num" w:pos="3240"/>
        </w:tabs>
        <w:ind w:left="1985" w:hanging="1985"/>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60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0" w15:restartNumberingAfterBreak="0">
    <w:nsid w:val="648A3F86"/>
    <w:multiLevelType w:val="hybridMultilevel"/>
    <w:tmpl w:val="9B76A60A"/>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4CD68EB"/>
    <w:multiLevelType w:val="singleLevel"/>
    <w:tmpl w:val="28BAE6B2"/>
    <w:name w:val="Tiret 4__1"/>
    <w:lvl w:ilvl="0">
      <w:start w:val="1"/>
      <w:numFmt w:val="bullet"/>
      <w:lvlRestart w:val="0"/>
      <w:pStyle w:val="Tiret4"/>
      <w:lvlText w:val="–"/>
      <w:lvlJc w:val="left"/>
      <w:pPr>
        <w:tabs>
          <w:tab w:val="num" w:pos="3118"/>
        </w:tabs>
        <w:ind w:left="3118" w:hanging="567"/>
      </w:pPr>
    </w:lvl>
  </w:abstractNum>
  <w:abstractNum w:abstractNumId="52" w15:restartNumberingAfterBreak="0">
    <w:nsid w:val="65A66D8B"/>
    <w:multiLevelType w:val="hybridMultilevel"/>
    <w:tmpl w:val="EE9C93C2"/>
    <w:lvl w:ilvl="0" w:tplc="BB2E5ECE">
      <w:start w:val="1"/>
      <w:numFmt w:val="lowerLetter"/>
      <w:lvlText w:val="%1."/>
      <w:lvlJc w:val="right"/>
      <w:pPr>
        <w:tabs>
          <w:tab w:val="num" w:pos="360"/>
        </w:tabs>
        <w:ind w:left="360" w:hanging="24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CA24D47"/>
    <w:multiLevelType w:val="hybridMultilevel"/>
    <w:tmpl w:val="D0D86BFE"/>
    <w:lvl w:ilvl="0" w:tplc="20AE1298">
      <w:start w:val="1"/>
      <w:numFmt w:val="bullet"/>
      <w:pStyle w:val="pqiTabListNonNumSmall4"/>
      <w:lvlText w:val="-"/>
      <w:lvlJc w:val="left"/>
      <w:pPr>
        <w:tabs>
          <w:tab w:val="num" w:pos="644"/>
        </w:tabs>
        <w:ind w:left="510" w:hanging="226"/>
      </w:pPr>
      <w:rPr>
        <w:rFonts w:hAnsi="Aria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E895265"/>
    <w:multiLevelType w:val="hybridMultilevel"/>
    <w:tmpl w:val="6C3CC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EB60533"/>
    <w:multiLevelType w:val="singleLevel"/>
    <w:tmpl w:val="A9B61ACE"/>
    <w:name w:val="List Bullet 3__1"/>
    <w:lvl w:ilvl="0">
      <w:start w:val="1"/>
      <w:numFmt w:val="bullet"/>
      <w:lvlRestart w:val="0"/>
      <w:pStyle w:val="Listapunktowana3"/>
      <w:lvlText w:val=""/>
      <w:lvlJc w:val="left"/>
      <w:pPr>
        <w:tabs>
          <w:tab w:val="num" w:pos="1134"/>
        </w:tabs>
        <w:ind w:left="1134" w:hanging="283"/>
      </w:pPr>
      <w:rPr>
        <w:rFonts w:ascii="Symbol" w:hAnsi="Symbol" w:hint="default"/>
      </w:rPr>
    </w:lvl>
  </w:abstractNum>
  <w:abstractNum w:abstractNumId="56" w15:restartNumberingAfterBreak="0">
    <w:nsid w:val="70053856"/>
    <w:multiLevelType w:val="hybridMultilevel"/>
    <w:tmpl w:val="161448D6"/>
    <w:lvl w:ilvl="0" w:tplc="D696F302">
      <w:start w:val="1"/>
      <w:numFmt w:val="bullet"/>
      <w:pStyle w:val="pqiListNonNum3"/>
      <w:lvlText w:val="o"/>
      <w:lvlJc w:val="left"/>
      <w:pPr>
        <w:tabs>
          <w:tab w:val="num" w:pos="1361"/>
        </w:tabs>
        <w:ind w:left="1361" w:hanging="567"/>
      </w:pPr>
      <w:rPr>
        <w:rFonts w:hAnsi="Arial" w:hint="default"/>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0B937AD"/>
    <w:multiLevelType w:val="hybridMultilevel"/>
    <w:tmpl w:val="38A456D8"/>
    <w:lvl w:ilvl="0" w:tplc="CDDAD176">
      <w:start w:val="1"/>
      <w:numFmt w:val="bullet"/>
      <w:pStyle w:val="pqiTabListNonNum3"/>
      <w:lvlText w:val=""/>
      <w:lvlJc w:val="left"/>
      <w:pPr>
        <w:tabs>
          <w:tab w:val="num" w:pos="587"/>
        </w:tabs>
        <w:ind w:left="454" w:hanging="227"/>
      </w:pPr>
      <w:rPr>
        <w:rFonts w:ascii="Wingdings" w:hAnsi="Wingdings"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12154A4"/>
    <w:multiLevelType w:val="singleLevel"/>
    <w:tmpl w:val="C7E07E16"/>
    <w:lvl w:ilvl="0">
      <w:start w:val="1"/>
      <w:numFmt w:val="bullet"/>
      <w:lvlRestart w:val="0"/>
      <w:lvlText w:val="–"/>
      <w:lvlJc w:val="left"/>
      <w:pPr>
        <w:tabs>
          <w:tab w:val="num" w:pos="283"/>
        </w:tabs>
        <w:ind w:left="283" w:hanging="283"/>
      </w:pPr>
      <w:rPr>
        <w:rFonts w:ascii="Times New Roman" w:hAnsi="Times New Roman"/>
      </w:rPr>
    </w:lvl>
  </w:abstractNum>
  <w:abstractNum w:abstractNumId="59" w15:restartNumberingAfterBreak="0">
    <w:nsid w:val="769509FE"/>
    <w:multiLevelType w:val="multilevel"/>
    <w:tmpl w:val="5CB048F8"/>
    <w:name w:val="NumPar__1"/>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0" w15:restartNumberingAfterBreak="0">
    <w:nsid w:val="77D21863"/>
    <w:multiLevelType w:val="hybridMultilevel"/>
    <w:tmpl w:val="8D6A7C92"/>
    <w:lvl w:ilvl="0" w:tplc="D3FC0C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8290D1D"/>
    <w:multiLevelType w:val="singleLevel"/>
    <w:tmpl w:val="4A68D48E"/>
    <w:name w:val="Tiret 0__1"/>
    <w:lvl w:ilvl="0">
      <w:start w:val="1"/>
      <w:numFmt w:val="bullet"/>
      <w:lvlRestart w:val="0"/>
      <w:pStyle w:val="Tiret0"/>
      <w:lvlText w:val="–"/>
      <w:lvlJc w:val="left"/>
      <w:pPr>
        <w:tabs>
          <w:tab w:val="num" w:pos="850"/>
        </w:tabs>
        <w:ind w:left="850" w:hanging="850"/>
      </w:pPr>
    </w:lvl>
  </w:abstractNum>
  <w:abstractNum w:abstractNumId="62" w15:restartNumberingAfterBreak="0">
    <w:nsid w:val="794B7A89"/>
    <w:multiLevelType w:val="multilevel"/>
    <w:tmpl w:val="9B80015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792"/>
        </w:tabs>
        <w:ind w:left="792" w:hanging="432"/>
      </w:pPr>
      <w:rPr>
        <w:rFonts w:hint="default"/>
      </w:rPr>
    </w:lvl>
    <w:lvl w:ilvl="2">
      <w:start w:val="1"/>
      <w:numFmt w:val="decimal"/>
      <w:pStyle w:val="Nagwek3"/>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3" w15:restartNumberingAfterBreak="0">
    <w:nsid w:val="7B362281"/>
    <w:multiLevelType w:val="hybridMultilevel"/>
    <w:tmpl w:val="CF268262"/>
    <w:lvl w:ilvl="0" w:tplc="5A26EC52">
      <w:start w:val="1"/>
      <w:numFmt w:val="bullet"/>
      <w:pStyle w:val="pqiTabListNonNumSmall2"/>
      <w:lvlText w:val="О"/>
      <w:lvlJc w:val="left"/>
      <w:pPr>
        <w:tabs>
          <w:tab w:val="num" w:pos="473"/>
        </w:tabs>
        <w:ind w:left="284" w:hanging="171"/>
      </w:pPr>
      <w:rPr>
        <w:rFonts w:ascii="Palatino Linotype" w:hAnsi="Palatino Linotype" w:hint="default"/>
        <w:sz w:val="1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C2275D9"/>
    <w:multiLevelType w:val="hybridMultilevel"/>
    <w:tmpl w:val="8CB8FB98"/>
    <w:lvl w:ilvl="0" w:tplc="6D224BBA">
      <w:numFmt w:val="bullet"/>
      <w:pStyle w:val="pqiListNomNum1"/>
      <w:lvlText w:val=""/>
      <w:lvlJc w:val="left"/>
      <w:pPr>
        <w:tabs>
          <w:tab w:val="num" w:pos="1021"/>
        </w:tabs>
        <w:ind w:left="1021"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C4A798E"/>
    <w:multiLevelType w:val="singleLevel"/>
    <w:tmpl w:val="1E3A12FC"/>
    <w:name w:val="Tiret 3__1"/>
    <w:lvl w:ilvl="0">
      <w:start w:val="1"/>
      <w:numFmt w:val="bullet"/>
      <w:lvlRestart w:val="0"/>
      <w:pStyle w:val="Tiret3"/>
      <w:lvlText w:val="–"/>
      <w:lvlJc w:val="left"/>
      <w:pPr>
        <w:tabs>
          <w:tab w:val="num" w:pos="2551"/>
        </w:tabs>
        <w:ind w:left="2551" w:hanging="567"/>
      </w:pPr>
    </w:lvl>
  </w:abstractNum>
  <w:abstractNum w:abstractNumId="66" w15:restartNumberingAfterBreak="0">
    <w:nsid w:val="7F2E5D3F"/>
    <w:multiLevelType w:val="multilevel"/>
    <w:tmpl w:val="0938ECB2"/>
    <w:lvl w:ilvl="0">
      <w:start w:val="1"/>
      <w:numFmt w:val="decimal"/>
      <w:pStyle w:val="pqiTabListNum1a"/>
      <w:lvlText w:val="%1."/>
      <w:lvlJc w:val="left"/>
      <w:pPr>
        <w:tabs>
          <w:tab w:val="num" w:pos="454"/>
        </w:tabs>
        <w:ind w:left="454" w:hanging="454"/>
      </w:pPr>
      <w:rPr>
        <w:rFonts w:hint="default"/>
      </w:rPr>
    </w:lvl>
    <w:lvl w:ilvl="1">
      <w:start w:val="1"/>
      <w:numFmt w:val="lowerLetter"/>
      <w:pStyle w:val="pqiTabListNum2a"/>
      <w:lvlText w:val="%2."/>
      <w:lvlJc w:val="left"/>
      <w:pPr>
        <w:tabs>
          <w:tab w:val="num" w:pos="454"/>
        </w:tabs>
        <w:ind w:left="454" w:hanging="454"/>
      </w:pPr>
      <w:rPr>
        <w:rFonts w:hint="default"/>
      </w:rPr>
    </w:lvl>
    <w:lvl w:ilvl="2">
      <w:start w:val="1"/>
      <w:numFmt w:val="lowerRoman"/>
      <w:pStyle w:val="pqiTabListNum3a"/>
      <w:lvlText w:val="%3."/>
      <w:lvlJc w:val="left"/>
      <w:pPr>
        <w:tabs>
          <w:tab w:val="num" w:pos="720"/>
        </w:tabs>
        <w:ind w:left="454" w:hanging="45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45462752">
    <w:abstractNumId w:val="22"/>
  </w:num>
  <w:num w:numId="2" w16cid:durableId="269556503">
    <w:abstractNumId w:val="62"/>
  </w:num>
  <w:num w:numId="3" w16cid:durableId="1366951668">
    <w:abstractNumId w:val="13"/>
  </w:num>
  <w:num w:numId="4" w16cid:durableId="1863350107">
    <w:abstractNumId w:val="64"/>
  </w:num>
  <w:num w:numId="5" w16cid:durableId="1245190233">
    <w:abstractNumId w:val="37"/>
  </w:num>
  <w:num w:numId="6" w16cid:durableId="1730956344">
    <w:abstractNumId w:val="56"/>
  </w:num>
  <w:num w:numId="7" w16cid:durableId="771323589">
    <w:abstractNumId w:val="33"/>
  </w:num>
  <w:num w:numId="8" w16cid:durableId="51854999">
    <w:abstractNumId w:val="4"/>
  </w:num>
  <w:num w:numId="9" w16cid:durableId="1983390699">
    <w:abstractNumId w:val="57"/>
  </w:num>
  <w:num w:numId="10" w16cid:durableId="2138644983">
    <w:abstractNumId w:val="40"/>
  </w:num>
  <w:num w:numId="11" w16cid:durableId="1974823849">
    <w:abstractNumId w:val="17"/>
  </w:num>
  <w:num w:numId="12" w16cid:durableId="1220819874">
    <w:abstractNumId w:val="49"/>
  </w:num>
  <w:num w:numId="13" w16cid:durableId="542717219">
    <w:abstractNumId w:val="66"/>
  </w:num>
  <w:num w:numId="14" w16cid:durableId="551386799">
    <w:abstractNumId w:val="2"/>
  </w:num>
  <w:num w:numId="15" w16cid:durableId="1497958645">
    <w:abstractNumId w:val="25"/>
  </w:num>
  <w:num w:numId="16" w16cid:durableId="11688103">
    <w:abstractNumId w:val="36"/>
  </w:num>
  <w:num w:numId="17" w16cid:durableId="1723409246">
    <w:abstractNumId w:val="63"/>
  </w:num>
  <w:num w:numId="18" w16cid:durableId="921371279">
    <w:abstractNumId w:val="15"/>
  </w:num>
  <w:num w:numId="19" w16cid:durableId="1414544506">
    <w:abstractNumId w:val="53"/>
  </w:num>
  <w:num w:numId="20" w16cid:durableId="849100571">
    <w:abstractNumId w:val="10"/>
  </w:num>
  <w:num w:numId="21" w16cid:durableId="1621763316">
    <w:abstractNumId w:val="0"/>
  </w:num>
  <w:num w:numId="22" w16cid:durableId="432480034">
    <w:abstractNumId w:val="39"/>
  </w:num>
  <w:num w:numId="23" w16cid:durableId="1184785891">
    <w:abstractNumId w:val="48"/>
  </w:num>
  <w:num w:numId="24" w16cid:durableId="3373159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62467555">
    <w:abstractNumId w:val="44"/>
  </w:num>
  <w:num w:numId="26" w16cid:durableId="1381511057">
    <w:abstractNumId w:val="5"/>
  </w:num>
  <w:num w:numId="27" w16cid:durableId="656761810">
    <w:abstractNumId w:val="11"/>
  </w:num>
  <w:num w:numId="28" w16cid:durableId="446048912">
    <w:abstractNumId w:val="27"/>
  </w:num>
  <w:num w:numId="29" w16cid:durableId="1279675305">
    <w:abstractNumId w:val="43"/>
  </w:num>
  <w:num w:numId="30" w16cid:durableId="1751343743">
    <w:abstractNumId w:val="18"/>
  </w:num>
  <w:num w:numId="31" w16cid:durableId="1199859818">
    <w:abstractNumId w:val="35"/>
  </w:num>
  <w:num w:numId="32" w16cid:durableId="471946791">
    <w:abstractNumId w:val="32"/>
  </w:num>
  <w:num w:numId="33" w16cid:durableId="693699518">
    <w:abstractNumId w:val="26"/>
  </w:num>
  <w:num w:numId="34" w16cid:durableId="2139957236">
    <w:abstractNumId w:val="19"/>
  </w:num>
  <w:num w:numId="35" w16cid:durableId="981156428">
    <w:abstractNumId w:val="7"/>
  </w:num>
  <w:num w:numId="36" w16cid:durableId="1841845288">
    <w:abstractNumId w:val="55"/>
  </w:num>
  <w:num w:numId="37" w16cid:durableId="1321272553">
    <w:abstractNumId w:val="46"/>
  </w:num>
  <w:num w:numId="38" w16cid:durableId="316619781">
    <w:abstractNumId w:val="41"/>
  </w:num>
  <w:num w:numId="39" w16cid:durableId="1190996865">
    <w:abstractNumId w:val="38"/>
  </w:num>
  <w:num w:numId="40" w16cid:durableId="1143307599">
    <w:abstractNumId w:val="59"/>
  </w:num>
  <w:num w:numId="41" w16cid:durableId="1976987995">
    <w:abstractNumId w:val="51"/>
  </w:num>
  <w:num w:numId="42" w16cid:durableId="913665707">
    <w:abstractNumId w:val="65"/>
  </w:num>
  <w:num w:numId="43" w16cid:durableId="1923760462">
    <w:abstractNumId w:val="34"/>
  </w:num>
  <w:num w:numId="44" w16cid:durableId="1862628706">
    <w:abstractNumId w:val="23"/>
  </w:num>
  <w:num w:numId="45" w16cid:durableId="431316686">
    <w:abstractNumId w:val="61"/>
  </w:num>
  <w:num w:numId="46" w16cid:durableId="1809742294">
    <w:abstractNumId w:val="14"/>
  </w:num>
  <w:num w:numId="47" w16cid:durableId="797528519">
    <w:abstractNumId w:val="1"/>
  </w:num>
  <w:num w:numId="48" w16cid:durableId="59060702">
    <w:abstractNumId w:val="3"/>
  </w:num>
  <w:num w:numId="49" w16cid:durableId="998270675">
    <w:abstractNumId w:val="58"/>
  </w:num>
  <w:num w:numId="50" w16cid:durableId="291208054">
    <w:abstractNumId w:val="21"/>
  </w:num>
  <w:num w:numId="51" w16cid:durableId="27218147">
    <w:abstractNumId w:val="31"/>
  </w:num>
  <w:num w:numId="52" w16cid:durableId="244076380">
    <w:abstractNumId w:val="9"/>
  </w:num>
  <w:num w:numId="53" w16cid:durableId="2081051374">
    <w:abstractNumId w:val="6"/>
  </w:num>
  <w:num w:numId="54" w16cid:durableId="936980952">
    <w:abstractNumId w:val="45"/>
  </w:num>
  <w:num w:numId="55" w16cid:durableId="78916273">
    <w:abstractNumId w:val="52"/>
  </w:num>
  <w:num w:numId="56" w16cid:durableId="2028170335">
    <w:abstractNumId w:val="8"/>
  </w:num>
  <w:num w:numId="57" w16cid:durableId="1182355732">
    <w:abstractNumId w:val="12"/>
  </w:num>
  <w:num w:numId="58" w16cid:durableId="642924304">
    <w:abstractNumId w:val="47"/>
  </w:num>
  <w:num w:numId="59" w16cid:durableId="1004555182">
    <w:abstractNumId w:val="29"/>
  </w:num>
  <w:num w:numId="60" w16cid:durableId="1179387825">
    <w:abstractNumId w:val="30"/>
  </w:num>
  <w:num w:numId="61" w16cid:durableId="1676109494">
    <w:abstractNumId w:val="50"/>
  </w:num>
  <w:num w:numId="62" w16cid:durableId="544491727">
    <w:abstractNumId w:val="42"/>
  </w:num>
  <w:num w:numId="63" w16cid:durableId="920336407">
    <w:abstractNumId w:val="20"/>
  </w:num>
  <w:num w:numId="64" w16cid:durableId="111289207">
    <w:abstractNumId w:val="24"/>
  </w:num>
  <w:num w:numId="65" w16cid:durableId="541556072">
    <w:abstractNumId w:val="60"/>
  </w:num>
  <w:num w:numId="66" w16cid:durableId="1088237791">
    <w:abstractNumId w:val="54"/>
  </w:num>
  <w:num w:numId="67" w16cid:durableId="49155583">
    <w:abstractNumId w:val="28"/>
  </w:num>
  <w:num w:numId="68" w16cid:durableId="1417290866">
    <w:abstractNumId w:val="16"/>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rkowska Monika">
    <w15:presenceInfo w15:providerId="AD" w15:userId="S::monika.jurkowska@pentacomp.pl::74452b53-02f7-46ca-9c1b-c6f33f5fe4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activeWritingStyle w:appName="MSWord" w:lang="de-DE" w:vendorID="9" w:dllVersion="512"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clickAndTypeStyle w:val="pqiText"/>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05A"/>
    <w:rsid w:val="000076A8"/>
    <w:rsid w:val="00012319"/>
    <w:rsid w:val="00015518"/>
    <w:rsid w:val="00015FCA"/>
    <w:rsid w:val="00016967"/>
    <w:rsid w:val="00016EF9"/>
    <w:rsid w:val="00017FF6"/>
    <w:rsid w:val="00020CFB"/>
    <w:rsid w:val="00021433"/>
    <w:rsid w:val="0002383A"/>
    <w:rsid w:val="000251E6"/>
    <w:rsid w:val="00030097"/>
    <w:rsid w:val="0003653D"/>
    <w:rsid w:val="00040920"/>
    <w:rsid w:val="00042755"/>
    <w:rsid w:val="00042B96"/>
    <w:rsid w:val="00043D32"/>
    <w:rsid w:val="00044F92"/>
    <w:rsid w:val="000476C2"/>
    <w:rsid w:val="0005128B"/>
    <w:rsid w:val="000516B1"/>
    <w:rsid w:val="00051CA2"/>
    <w:rsid w:val="00052EE4"/>
    <w:rsid w:val="00054ECA"/>
    <w:rsid w:val="000576F9"/>
    <w:rsid w:val="000652B4"/>
    <w:rsid w:val="00065826"/>
    <w:rsid w:val="00065D22"/>
    <w:rsid w:val="00071BA6"/>
    <w:rsid w:val="00074099"/>
    <w:rsid w:val="00074832"/>
    <w:rsid w:val="00082DC2"/>
    <w:rsid w:val="0008345F"/>
    <w:rsid w:val="00083D62"/>
    <w:rsid w:val="00085686"/>
    <w:rsid w:val="00086856"/>
    <w:rsid w:val="00097356"/>
    <w:rsid w:val="000A12F8"/>
    <w:rsid w:val="000A2D3B"/>
    <w:rsid w:val="000A2F3F"/>
    <w:rsid w:val="000A39C2"/>
    <w:rsid w:val="000A3A44"/>
    <w:rsid w:val="000B0428"/>
    <w:rsid w:val="000B071C"/>
    <w:rsid w:val="000B134C"/>
    <w:rsid w:val="000B1A05"/>
    <w:rsid w:val="000B4891"/>
    <w:rsid w:val="000B50D1"/>
    <w:rsid w:val="000C04F7"/>
    <w:rsid w:val="000C1AAF"/>
    <w:rsid w:val="000C2102"/>
    <w:rsid w:val="000C5CC8"/>
    <w:rsid w:val="000C7145"/>
    <w:rsid w:val="000D101C"/>
    <w:rsid w:val="000D1D54"/>
    <w:rsid w:val="000D61A6"/>
    <w:rsid w:val="000E00F4"/>
    <w:rsid w:val="000E173B"/>
    <w:rsid w:val="000E18D1"/>
    <w:rsid w:val="000E2C7A"/>
    <w:rsid w:val="000E54A3"/>
    <w:rsid w:val="000E560F"/>
    <w:rsid w:val="000E6191"/>
    <w:rsid w:val="000F3807"/>
    <w:rsid w:val="000F5EC3"/>
    <w:rsid w:val="000F67EA"/>
    <w:rsid w:val="000F6B80"/>
    <w:rsid w:val="000F6D01"/>
    <w:rsid w:val="00102501"/>
    <w:rsid w:val="00106F15"/>
    <w:rsid w:val="00107C7E"/>
    <w:rsid w:val="00107FB3"/>
    <w:rsid w:val="00110EC3"/>
    <w:rsid w:val="00111BA6"/>
    <w:rsid w:val="00112255"/>
    <w:rsid w:val="0011290B"/>
    <w:rsid w:val="00114B5D"/>
    <w:rsid w:val="0011522E"/>
    <w:rsid w:val="00117AF5"/>
    <w:rsid w:val="001204F1"/>
    <w:rsid w:val="00120869"/>
    <w:rsid w:val="001212E1"/>
    <w:rsid w:val="001225F1"/>
    <w:rsid w:val="00122932"/>
    <w:rsid w:val="0012305B"/>
    <w:rsid w:val="001269AB"/>
    <w:rsid w:val="00132159"/>
    <w:rsid w:val="00133FCF"/>
    <w:rsid w:val="0013652D"/>
    <w:rsid w:val="0013688C"/>
    <w:rsid w:val="00137DB1"/>
    <w:rsid w:val="00144248"/>
    <w:rsid w:val="001476D5"/>
    <w:rsid w:val="00151E50"/>
    <w:rsid w:val="00152B6B"/>
    <w:rsid w:val="00155CD1"/>
    <w:rsid w:val="00162F59"/>
    <w:rsid w:val="001648EA"/>
    <w:rsid w:val="00166898"/>
    <w:rsid w:val="001672D5"/>
    <w:rsid w:val="0016732A"/>
    <w:rsid w:val="0017165D"/>
    <w:rsid w:val="0017432A"/>
    <w:rsid w:val="00174C30"/>
    <w:rsid w:val="00174FA6"/>
    <w:rsid w:val="00180441"/>
    <w:rsid w:val="001804E1"/>
    <w:rsid w:val="00181EE8"/>
    <w:rsid w:val="001832C0"/>
    <w:rsid w:val="00184B60"/>
    <w:rsid w:val="00186E55"/>
    <w:rsid w:val="00191E2C"/>
    <w:rsid w:val="001969E4"/>
    <w:rsid w:val="001A0DD3"/>
    <w:rsid w:val="001A10AC"/>
    <w:rsid w:val="001A1ADF"/>
    <w:rsid w:val="001A4147"/>
    <w:rsid w:val="001A420D"/>
    <w:rsid w:val="001A4AE7"/>
    <w:rsid w:val="001A6BC9"/>
    <w:rsid w:val="001A725B"/>
    <w:rsid w:val="001A78D7"/>
    <w:rsid w:val="001B33CD"/>
    <w:rsid w:val="001B3C7C"/>
    <w:rsid w:val="001B4BA5"/>
    <w:rsid w:val="001B5B4C"/>
    <w:rsid w:val="001C38AC"/>
    <w:rsid w:val="001C5FA9"/>
    <w:rsid w:val="001C70F7"/>
    <w:rsid w:val="001D2BD5"/>
    <w:rsid w:val="001D3B7A"/>
    <w:rsid w:val="001D4290"/>
    <w:rsid w:val="001D4773"/>
    <w:rsid w:val="001D5D9E"/>
    <w:rsid w:val="001D6EC0"/>
    <w:rsid w:val="001D7B63"/>
    <w:rsid w:val="001E1BDA"/>
    <w:rsid w:val="001E324B"/>
    <w:rsid w:val="001E5A83"/>
    <w:rsid w:val="001E7FE3"/>
    <w:rsid w:val="001F0765"/>
    <w:rsid w:val="0020090C"/>
    <w:rsid w:val="0020216F"/>
    <w:rsid w:val="0020220C"/>
    <w:rsid w:val="0020304D"/>
    <w:rsid w:val="00205353"/>
    <w:rsid w:val="002113D3"/>
    <w:rsid w:val="0021185E"/>
    <w:rsid w:val="00212370"/>
    <w:rsid w:val="00214207"/>
    <w:rsid w:val="0021773F"/>
    <w:rsid w:val="00217DD8"/>
    <w:rsid w:val="00220E49"/>
    <w:rsid w:val="00220ED6"/>
    <w:rsid w:val="002248D4"/>
    <w:rsid w:val="00225FDA"/>
    <w:rsid w:val="00226525"/>
    <w:rsid w:val="00226BE3"/>
    <w:rsid w:val="002276F6"/>
    <w:rsid w:val="00236516"/>
    <w:rsid w:val="0023693A"/>
    <w:rsid w:val="00236CFE"/>
    <w:rsid w:val="00241632"/>
    <w:rsid w:val="002431E0"/>
    <w:rsid w:val="002443D4"/>
    <w:rsid w:val="00244885"/>
    <w:rsid w:val="00244948"/>
    <w:rsid w:val="00245464"/>
    <w:rsid w:val="00245C81"/>
    <w:rsid w:val="002472E5"/>
    <w:rsid w:val="00251556"/>
    <w:rsid w:val="00252F39"/>
    <w:rsid w:val="00257D09"/>
    <w:rsid w:val="002605A5"/>
    <w:rsid w:val="002605FF"/>
    <w:rsid w:val="0026162B"/>
    <w:rsid w:val="00261FD2"/>
    <w:rsid w:val="0026767D"/>
    <w:rsid w:val="0028082F"/>
    <w:rsid w:val="00282D54"/>
    <w:rsid w:val="00285060"/>
    <w:rsid w:val="00287EF1"/>
    <w:rsid w:val="00291DA4"/>
    <w:rsid w:val="0029451D"/>
    <w:rsid w:val="002948B1"/>
    <w:rsid w:val="00295F53"/>
    <w:rsid w:val="00296F9B"/>
    <w:rsid w:val="002A00FF"/>
    <w:rsid w:val="002A0D7C"/>
    <w:rsid w:val="002A3527"/>
    <w:rsid w:val="002A3B5D"/>
    <w:rsid w:val="002B063D"/>
    <w:rsid w:val="002B6F91"/>
    <w:rsid w:val="002C0B20"/>
    <w:rsid w:val="002C1730"/>
    <w:rsid w:val="002C3369"/>
    <w:rsid w:val="002C3D11"/>
    <w:rsid w:val="002C44A5"/>
    <w:rsid w:val="002C4DA7"/>
    <w:rsid w:val="002C5153"/>
    <w:rsid w:val="002C6C45"/>
    <w:rsid w:val="002D15FA"/>
    <w:rsid w:val="002D3282"/>
    <w:rsid w:val="002D3824"/>
    <w:rsid w:val="002D3B97"/>
    <w:rsid w:val="002D5246"/>
    <w:rsid w:val="002D7554"/>
    <w:rsid w:val="002E1A64"/>
    <w:rsid w:val="002E1BD0"/>
    <w:rsid w:val="002E5722"/>
    <w:rsid w:val="002E6152"/>
    <w:rsid w:val="002F3424"/>
    <w:rsid w:val="002F3DAB"/>
    <w:rsid w:val="002F7A74"/>
    <w:rsid w:val="0030107A"/>
    <w:rsid w:val="00301445"/>
    <w:rsid w:val="0030435E"/>
    <w:rsid w:val="003044E8"/>
    <w:rsid w:val="003074F7"/>
    <w:rsid w:val="00311343"/>
    <w:rsid w:val="00315C5E"/>
    <w:rsid w:val="00322549"/>
    <w:rsid w:val="00323506"/>
    <w:rsid w:val="00323638"/>
    <w:rsid w:val="0032368D"/>
    <w:rsid w:val="0032401E"/>
    <w:rsid w:val="003256EC"/>
    <w:rsid w:val="0032598F"/>
    <w:rsid w:val="00326165"/>
    <w:rsid w:val="00326183"/>
    <w:rsid w:val="00326693"/>
    <w:rsid w:val="00326C63"/>
    <w:rsid w:val="003275ED"/>
    <w:rsid w:val="00331D2D"/>
    <w:rsid w:val="00336244"/>
    <w:rsid w:val="00336615"/>
    <w:rsid w:val="0033703B"/>
    <w:rsid w:val="00340730"/>
    <w:rsid w:val="00341D4D"/>
    <w:rsid w:val="00345ABA"/>
    <w:rsid w:val="003472C6"/>
    <w:rsid w:val="00347CCA"/>
    <w:rsid w:val="00350B09"/>
    <w:rsid w:val="00351BD8"/>
    <w:rsid w:val="0035230A"/>
    <w:rsid w:val="00355B4C"/>
    <w:rsid w:val="00361307"/>
    <w:rsid w:val="00365DD4"/>
    <w:rsid w:val="00367A39"/>
    <w:rsid w:val="00370A58"/>
    <w:rsid w:val="00371C6C"/>
    <w:rsid w:val="0037432A"/>
    <w:rsid w:val="00374438"/>
    <w:rsid w:val="003767C7"/>
    <w:rsid w:val="00377AC8"/>
    <w:rsid w:val="00377E4D"/>
    <w:rsid w:val="00384AA0"/>
    <w:rsid w:val="00384D55"/>
    <w:rsid w:val="00385492"/>
    <w:rsid w:val="00386B75"/>
    <w:rsid w:val="00387176"/>
    <w:rsid w:val="003919A6"/>
    <w:rsid w:val="00391D67"/>
    <w:rsid w:val="00392174"/>
    <w:rsid w:val="00396591"/>
    <w:rsid w:val="00397280"/>
    <w:rsid w:val="00397FC9"/>
    <w:rsid w:val="003A0C27"/>
    <w:rsid w:val="003A0CD1"/>
    <w:rsid w:val="003A0FD5"/>
    <w:rsid w:val="003A1533"/>
    <w:rsid w:val="003A18E2"/>
    <w:rsid w:val="003A4A6E"/>
    <w:rsid w:val="003A678B"/>
    <w:rsid w:val="003B007A"/>
    <w:rsid w:val="003B0EFC"/>
    <w:rsid w:val="003B2518"/>
    <w:rsid w:val="003B285E"/>
    <w:rsid w:val="003B3252"/>
    <w:rsid w:val="003B554F"/>
    <w:rsid w:val="003B5AD8"/>
    <w:rsid w:val="003B69F7"/>
    <w:rsid w:val="003B79C1"/>
    <w:rsid w:val="003C005A"/>
    <w:rsid w:val="003C1323"/>
    <w:rsid w:val="003C1B72"/>
    <w:rsid w:val="003C3B56"/>
    <w:rsid w:val="003C3FF8"/>
    <w:rsid w:val="003C408F"/>
    <w:rsid w:val="003C4F3B"/>
    <w:rsid w:val="003C684F"/>
    <w:rsid w:val="003E07D2"/>
    <w:rsid w:val="003E113A"/>
    <w:rsid w:val="003E5D0D"/>
    <w:rsid w:val="003F19AA"/>
    <w:rsid w:val="003F1A7C"/>
    <w:rsid w:val="003F3F57"/>
    <w:rsid w:val="003F42D7"/>
    <w:rsid w:val="003F4501"/>
    <w:rsid w:val="003F470E"/>
    <w:rsid w:val="004008FE"/>
    <w:rsid w:val="00403C09"/>
    <w:rsid w:val="00411B47"/>
    <w:rsid w:val="00413912"/>
    <w:rsid w:val="004146D3"/>
    <w:rsid w:val="00417A0B"/>
    <w:rsid w:val="00421049"/>
    <w:rsid w:val="004229D0"/>
    <w:rsid w:val="00422C6E"/>
    <w:rsid w:val="0042445C"/>
    <w:rsid w:val="004304ED"/>
    <w:rsid w:val="00430FAA"/>
    <w:rsid w:val="004319B8"/>
    <w:rsid w:val="0043428C"/>
    <w:rsid w:val="00437C96"/>
    <w:rsid w:val="00440E44"/>
    <w:rsid w:val="00447A40"/>
    <w:rsid w:val="00451DC4"/>
    <w:rsid w:val="00452573"/>
    <w:rsid w:val="00454A9F"/>
    <w:rsid w:val="00456A07"/>
    <w:rsid w:val="0045765B"/>
    <w:rsid w:val="0045785B"/>
    <w:rsid w:val="00457C05"/>
    <w:rsid w:val="004618AF"/>
    <w:rsid w:val="00465A22"/>
    <w:rsid w:val="00466703"/>
    <w:rsid w:val="00467E68"/>
    <w:rsid w:val="00470F8A"/>
    <w:rsid w:val="00471E24"/>
    <w:rsid w:val="004723A9"/>
    <w:rsid w:val="00482F53"/>
    <w:rsid w:val="00484D0C"/>
    <w:rsid w:val="0048752B"/>
    <w:rsid w:val="004917F4"/>
    <w:rsid w:val="00491F95"/>
    <w:rsid w:val="004A07B9"/>
    <w:rsid w:val="004A4EC2"/>
    <w:rsid w:val="004A567E"/>
    <w:rsid w:val="004A690E"/>
    <w:rsid w:val="004B5572"/>
    <w:rsid w:val="004B5BF8"/>
    <w:rsid w:val="004B6402"/>
    <w:rsid w:val="004B646E"/>
    <w:rsid w:val="004C0A24"/>
    <w:rsid w:val="004C0EE8"/>
    <w:rsid w:val="004C2CDB"/>
    <w:rsid w:val="004C3B44"/>
    <w:rsid w:val="004C6997"/>
    <w:rsid w:val="004C7206"/>
    <w:rsid w:val="004C7D60"/>
    <w:rsid w:val="004D1442"/>
    <w:rsid w:val="004D4249"/>
    <w:rsid w:val="004D4790"/>
    <w:rsid w:val="004D5169"/>
    <w:rsid w:val="004E21B2"/>
    <w:rsid w:val="004E3CC5"/>
    <w:rsid w:val="004E5EF2"/>
    <w:rsid w:val="004F0DBE"/>
    <w:rsid w:val="004F0FA3"/>
    <w:rsid w:val="004F190E"/>
    <w:rsid w:val="004F401C"/>
    <w:rsid w:val="004F7095"/>
    <w:rsid w:val="00500398"/>
    <w:rsid w:val="00500760"/>
    <w:rsid w:val="00500AD3"/>
    <w:rsid w:val="0050217F"/>
    <w:rsid w:val="005031FF"/>
    <w:rsid w:val="00504F93"/>
    <w:rsid w:val="00507969"/>
    <w:rsid w:val="00513B5A"/>
    <w:rsid w:val="0051461C"/>
    <w:rsid w:val="00516CD7"/>
    <w:rsid w:val="005231DD"/>
    <w:rsid w:val="00524B2A"/>
    <w:rsid w:val="00525580"/>
    <w:rsid w:val="00525775"/>
    <w:rsid w:val="00526CDD"/>
    <w:rsid w:val="00527C93"/>
    <w:rsid w:val="00527FAC"/>
    <w:rsid w:val="005359C9"/>
    <w:rsid w:val="005405EE"/>
    <w:rsid w:val="005420EA"/>
    <w:rsid w:val="005421FE"/>
    <w:rsid w:val="00544B2C"/>
    <w:rsid w:val="005465A6"/>
    <w:rsid w:val="00546937"/>
    <w:rsid w:val="005532C7"/>
    <w:rsid w:val="00554142"/>
    <w:rsid w:val="00554510"/>
    <w:rsid w:val="00556B19"/>
    <w:rsid w:val="00556C16"/>
    <w:rsid w:val="00557B3C"/>
    <w:rsid w:val="0056143A"/>
    <w:rsid w:val="005628D2"/>
    <w:rsid w:val="00566745"/>
    <w:rsid w:val="00570E12"/>
    <w:rsid w:val="005713B4"/>
    <w:rsid w:val="005717B0"/>
    <w:rsid w:val="005721CA"/>
    <w:rsid w:val="00575FD9"/>
    <w:rsid w:val="00577AE7"/>
    <w:rsid w:val="00580EB5"/>
    <w:rsid w:val="00583171"/>
    <w:rsid w:val="005850DE"/>
    <w:rsid w:val="00585396"/>
    <w:rsid w:val="00592881"/>
    <w:rsid w:val="00597045"/>
    <w:rsid w:val="005971E1"/>
    <w:rsid w:val="005A0559"/>
    <w:rsid w:val="005A0CA0"/>
    <w:rsid w:val="005A1627"/>
    <w:rsid w:val="005B10AF"/>
    <w:rsid w:val="005C7632"/>
    <w:rsid w:val="005D082E"/>
    <w:rsid w:val="005D6941"/>
    <w:rsid w:val="005E109A"/>
    <w:rsid w:val="005E2C50"/>
    <w:rsid w:val="005E51E6"/>
    <w:rsid w:val="005E67D4"/>
    <w:rsid w:val="005F21E8"/>
    <w:rsid w:val="005F2C86"/>
    <w:rsid w:val="005F3D1E"/>
    <w:rsid w:val="005F52D5"/>
    <w:rsid w:val="005F6079"/>
    <w:rsid w:val="00601D48"/>
    <w:rsid w:val="00602413"/>
    <w:rsid w:val="006050EA"/>
    <w:rsid w:val="00611021"/>
    <w:rsid w:val="006118D4"/>
    <w:rsid w:val="00612867"/>
    <w:rsid w:val="00612E96"/>
    <w:rsid w:val="00615D42"/>
    <w:rsid w:val="0062151D"/>
    <w:rsid w:val="00621654"/>
    <w:rsid w:val="0062222B"/>
    <w:rsid w:val="00623CEE"/>
    <w:rsid w:val="006254C8"/>
    <w:rsid w:val="006306D9"/>
    <w:rsid w:val="006320A4"/>
    <w:rsid w:val="00632A62"/>
    <w:rsid w:val="00642998"/>
    <w:rsid w:val="0064503D"/>
    <w:rsid w:val="00645DEC"/>
    <w:rsid w:val="00651481"/>
    <w:rsid w:val="00651E80"/>
    <w:rsid w:val="00657E05"/>
    <w:rsid w:val="006608A1"/>
    <w:rsid w:val="00661746"/>
    <w:rsid w:val="00663EBD"/>
    <w:rsid w:val="0066576D"/>
    <w:rsid w:val="00671C2C"/>
    <w:rsid w:val="006759B4"/>
    <w:rsid w:val="00676CE7"/>
    <w:rsid w:val="00677832"/>
    <w:rsid w:val="006819C8"/>
    <w:rsid w:val="00682C9E"/>
    <w:rsid w:val="006923A6"/>
    <w:rsid w:val="00693EB0"/>
    <w:rsid w:val="00694C8C"/>
    <w:rsid w:val="00697146"/>
    <w:rsid w:val="0069776C"/>
    <w:rsid w:val="006A33E2"/>
    <w:rsid w:val="006A36D9"/>
    <w:rsid w:val="006A41D7"/>
    <w:rsid w:val="006A500C"/>
    <w:rsid w:val="006B3664"/>
    <w:rsid w:val="006B7755"/>
    <w:rsid w:val="006C3837"/>
    <w:rsid w:val="006C3BEB"/>
    <w:rsid w:val="006C52CD"/>
    <w:rsid w:val="006D4118"/>
    <w:rsid w:val="006D4FE5"/>
    <w:rsid w:val="006E07E0"/>
    <w:rsid w:val="006E0C67"/>
    <w:rsid w:val="006E18AA"/>
    <w:rsid w:val="006E1FD6"/>
    <w:rsid w:val="006E43E1"/>
    <w:rsid w:val="006E5EBB"/>
    <w:rsid w:val="006E6DF6"/>
    <w:rsid w:val="006F4E02"/>
    <w:rsid w:val="006F5378"/>
    <w:rsid w:val="006F74EC"/>
    <w:rsid w:val="0071263A"/>
    <w:rsid w:val="007130AE"/>
    <w:rsid w:val="00713E86"/>
    <w:rsid w:val="00716754"/>
    <w:rsid w:val="00716878"/>
    <w:rsid w:val="00716E23"/>
    <w:rsid w:val="0071704A"/>
    <w:rsid w:val="00717FC7"/>
    <w:rsid w:val="00721AFB"/>
    <w:rsid w:val="00721C63"/>
    <w:rsid w:val="0072231D"/>
    <w:rsid w:val="00724718"/>
    <w:rsid w:val="007305A1"/>
    <w:rsid w:val="007347BD"/>
    <w:rsid w:val="007352DD"/>
    <w:rsid w:val="00736D86"/>
    <w:rsid w:val="00737414"/>
    <w:rsid w:val="0073780C"/>
    <w:rsid w:val="00742D63"/>
    <w:rsid w:val="007442E2"/>
    <w:rsid w:val="007444B3"/>
    <w:rsid w:val="0074552F"/>
    <w:rsid w:val="007459EB"/>
    <w:rsid w:val="0075119C"/>
    <w:rsid w:val="00751788"/>
    <w:rsid w:val="00752782"/>
    <w:rsid w:val="007559A2"/>
    <w:rsid w:val="00755E21"/>
    <w:rsid w:val="0076267F"/>
    <w:rsid w:val="00764BF1"/>
    <w:rsid w:val="00764DE3"/>
    <w:rsid w:val="00770FC1"/>
    <w:rsid w:val="00772133"/>
    <w:rsid w:val="00772E5B"/>
    <w:rsid w:val="0077311B"/>
    <w:rsid w:val="00775E32"/>
    <w:rsid w:val="007770BA"/>
    <w:rsid w:val="00780453"/>
    <w:rsid w:val="00780DC3"/>
    <w:rsid w:val="00782CEB"/>
    <w:rsid w:val="00785DA0"/>
    <w:rsid w:val="007901A2"/>
    <w:rsid w:val="00792CCB"/>
    <w:rsid w:val="0079329A"/>
    <w:rsid w:val="00793370"/>
    <w:rsid w:val="007946B8"/>
    <w:rsid w:val="00796A73"/>
    <w:rsid w:val="00796D23"/>
    <w:rsid w:val="007A2070"/>
    <w:rsid w:val="007A40E3"/>
    <w:rsid w:val="007A4BF2"/>
    <w:rsid w:val="007A5D22"/>
    <w:rsid w:val="007A6635"/>
    <w:rsid w:val="007B56E6"/>
    <w:rsid w:val="007B602B"/>
    <w:rsid w:val="007B71B8"/>
    <w:rsid w:val="007C5FC9"/>
    <w:rsid w:val="007D1505"/>
    <w:rsid w:val="007D42D7"/>
    <w:rsid w:val="007D5D11"/>
    <w:rsid w:val="007D6022"/>
    <w:rsid w:val="007D6ED5"/>
    <w:rsid w:val="007E0FB2"/>
    <w:rsid w:val="007E62D2"/>
    <w:rsid w:val="007F339F"/>
    <w:rsid w:val="007F39AC"/>
    <w:rsid w:val="00800199"/>
    <w:rsid w:val="00802055"/>
    <w:rsid w:val="00803B63"/>
    <w:rsid w:val="00805BFA"/>
    <w:rsid w:val="00805E66"/>
    <w:rsid w:val="00806F0E"/>
    <w:rsid w:val="00820D1E"/>
    <w:rsid w:val="00821688"/>
    <w:rsid w:val="0082559C"/>
    <w:rsid w:val="00826E82"/>
    <w:rsid w:val="008271D3"/>
    <w:rsid w:val="00830AC4"/>
    <w:rsid w:val="008401E5"/>
    <w:rsid w:val="00842410"/>
    <w:rsid w:val="008438CC"/>
    <w:rsid w:val="00844C4C"/>
    <w:rsid w:val="008451D0"/>
    <w:rsid w:val="008468E5"/>
    <w:rsid w:val="00846B68"/>
    <w:rsid w:val="00847B1A"/>
    <w:rsid w:val="00852A9D"/>
    <w:rsid w:val="008567A4"/>
    <w:rsid w:val="00860543"/>
    <w:rsid w:val="008633F3"/>
    <w:rsid w:val="00863F7B"/>
    <w:rsid w:val="00864F24"/>
    <w:rsid w:val="00873CA9"/>
    <w:rsid w:val="008743DF"/>
    <w:rsid w:val="0087715A"/>
    <w:rsid w:val="008801A9"/>
    <w:rsid w:val="008814B1"/>
    <w:rsid w:val="008819EC"/>
    <w:rsid w:val="0088541F"/>
    <w:rsid w:val="00897E1E"/>
    <w:rsid w:val="008A1061"/>
    <w:rsid w:val="008A12C2"/>
    <w:rsid w:val="008A2162"/>
    <w:rsid w:val="008C3042"/>
    <w:rsid w:val="008C7867"/>
    <w:rsid w:val="008D038B"/>
    <w:rsid w:val="008D0A04"/>
    <w:rsid w:val="008D0D07"/>
    <w:rsid w:val="008D1599"/>
    <w:rsid w:val="008D415F"/>
    <w:rsid w:val="008E2A64"/>
    <w:rsid w:val="008E5B73"/>
    <w:rsid w:val="008E74E9"/>
    <w:rsid w:val="008F6675"/>
    <w:rsid w:val="008F741D"/>
    <w:rsid w:val="009027EA"/>
    <w:rsid w:val="00904CD2"/>
    <w:rsid w:val="00904E51"/>
    <w:rsid w:val="00906EDA"/>
    <w:rsid w:val="00911949"/>
    <w:rsid w:val="0091365F"/>
    <w:rsid w:val="00914CD1"/>
    <w:rsid w:val="009153AB"/>
    <w:rsid w:val="0091542A"/>
    <w:rsid w:val="009168DD"/>
    <w:rsid w:val="00916B3D"/>
    <w:rsid w:val="0091722B"/>
    <w:rsid w:val="0091782E"/>
    <w:rsid w:val="00926334"/>
    <w:rsid w:val="00927DCF"/>
    <w:rsid w:val="00930AD9"/>
    <w:rsid w:val="00930DFC"/>
    <w:rsid w:val="0093137F"/>
    <w:rsid w:val="00933C27"/>
    <w:rsid w:val="00933F1F"/>
    <w:rsid w:val="00935CE0"/>
    <w:rsid w:val="00936CF8"/>
    <w:rsid w:val="009376F3"/>
    <w:rsid w:val="00937FA3"/>
    <w:rsid w:val="00942692"/>
    <w:rsid w:val="009463E0"/>
    <w:rsid w:val="00947DDE"/>
    <w:rsid w:val="009536E2"/>
    <w:rsid w:val="0095405F"/>
    <w:rsid w:val="00957E52"/>
    <w:rsid w:val="00960C03"/>
    <w:rsid w:val="00961DFF"/>
    <w:rsid w:val="0096512F"/>
    <w:rsid w:val="009670B8"/>
    <w:rsid w:val="0096710D"/>
    <w:rsid w:val="00971843"/>
    <w:rsid w:val="009718A1"/>
    <w:rsid w:val="00972564"/>
    <w:rsid w:val="00980B55"/>
    <w:rsid w:val="00985BCE"/>
    <w:rsid w:val="00985C39"/>
    <w:rsid w:val="009867E3"/>
    <w:rsid w:val="009903BD"/>
    <w:rsid w:val="00991D2F"/>
    <w:rsid w:val="009921F0"/>
    <w:rsid w:val="009950B3"/>
    <w:rsid w:val="009964D6"/>
    <w:rsid w:val="00996D3F"/>
    <w:rsid w:val="00997AFA"/>
    <w:rsid w:val="009A33B2"/>
    <w:rsid w:val="009A72AA"/>
    <w:rsid w:val="009B151A"/>
    <w:rsid w:val="009B29B2"/>
    <w:rsid w:val="009B4B26"/>
    <w:rsid w:val="009C02B2"/>
    <w:rsid w:val="009C0C2D"/>
    <w:rsid w:val="009C127F"/>
    <w:rsid w:val="009C2C39"/>
    <w:rsid w:val="009C43F9"/>
    <w:rsid w:val="009C69AB"/>
    <w:rsid w:val="009D198B"/>
    <w:rsid w:val="009D2487"/>
    <w:rsid w:val="009D5C34"/>
    <w:rsid w:val="009E0377"/>
    <w:rsid w:val="009E0556"/>
    <w:rsid w:val="009E096D"/>
    <w:rsid w:val="009E4744"/>
    <w:rsid w:val="009F1A2F"/>
    <w:rsid w:val="009F21A5"/>
    <w:rsid w:val="009F26C3"/>
    <w:rsid w:val="009F391D"/>
    <w:rsid w:val="009F3CEE"/>
    <w:rsid w:val="009F5B05"/>
    <w:rsid w:val="009F648D"/>
    <w:rsid w:val="009F77E3"/>
    <w:rsid w:val="00A02508"/>
    <w:rsid w:val="00A04128"/>
    <w:rsid w:val="00A07AA5"/>
    <w:rsid w:val="00A115D9"/>
    <w:rsid w:val="00A12522"/>
    <w:rsid w:val="00A1455A"/>
    <w:rsid w:val="00A14E32"/>
    <w:rsid w:val="00A16B88"/>
    <w:rsid w:val="00A20787"/>
    <w:rsid w:val="00A21344"/>
    <w:rsid w:val="00A22C33"/>
    <w:rsid w:val="00A24F70"/>
    <w:rsid w:val="00A266D0"/>
    <w:rsid w:val="00A32060"/>
    <w:rsid w:val="00A37AF4"/>
    <w:rsid w:val="00A40367"/>
    <w:rsid w:val="00A4130C"/>
    <w:rsid w:val="00A43616"/>
    <w:rsid w:val="00A437E0"/>
    <w:rsid w:val="00A47134"/>
    <w:rsid w:val="00A5386A"/>
    <w:rsid w:val="00A54607"/>
    <w:rsid w:val="00A55D47"/>
    <w:rsid w:val="00A57587"/>
    <w:rsid w:val="00A5781D"/>
    <w:rsid w:val="00A70EC7"/>
    <w:rsid w:val="00A72250"/>
    <w:rsid w:val="00A75A29"/>
    <w:rsid w:val="00A7722E"/>
    <w:rsid w:val="00A801B1"/>
    <w:rsid w:val="00A80674"/>
    <w:rsid w:val="00A80C1B"/>
    <w:rsid w:val="00A81E99"/>
    <w:rsid w:val="00A828AA"/>
    <w:rsid w:val="00A84A2A"/>
    <w:rsid w:val="00A86FF5"/>
    <w:rsid w:val="00A9017D"/>
    <w:rsid w:val="00A91034"/>
    <w:rsid w:val="00A94AB1"/>
    <w:rsid w:val="00A95C01"/>
    <w:rsid w:val="00A973EC"/>
    <w:rsid w:val="00AA47FE"/>
    <w:rsid w:val="00AB455C"/>
    <w:rsid w:val="00AB49A3"/>
    <w:rsid w:val="00AB6545"/>
    <w:rsid w:val="00AC1C9A"/>
    <w:rsid w:val="00AC22C7"/>
    <w:rsid w:val="00AD1F09"/>
    <w:rsid w:val="00AD30D5"/>
    <w:rsid w:val="00AD52A9"/>
    <w:rsid w:val="00AD6177"/>
    <w:rsid w:val="00AD6E05"/>
    <w:rsid w:val="00AD7138"/>
    <w:rsid w:val="00AE005F"/>
    <w:rsid w:val="00AE1DF8"/>
    <w:rsid w:val="00AE2010"/>
    <w:rsid w:val="00AE3B33"/>
    <w:rsid w:val="00AE48C8"/>
    <w:rsid w:val="00AE4C34"/>
    <w:rsid w:val="00AE5554"/>
    <w:rsid w:val="00AE5A61"/>
    <w:rsid w:val="00AF132C"/>
    <w:rsid w:val="00AF2BB7"/>
    <w:rsid w:val="00AF481B"/>
    <w:rsid w:val="00AF52F5"/>
    <w:rsid w:val="00AF63EF"/>
    <w:rsid w:val="00B01743"/>
    <w:rsid w:val="00B02212"/>
    <w:rsid w:val="00B02501"/>
    <w:rsid w:val="00B06CEC"/>
    <w:rsid w:val="00B076C5"/>
    <w:rsid w:val="00B13169"/>
    <w:rsid w:val="00B17CE6"/>
    <w:rsid w:val="00B21787"/>
    <w:rsid w:val="00B21A1E"/>
    <w:rsid w:val="00B22BFF"/>
    <w:rsid w:val="00B236AD"/>
    <w:rsid w:val="00B27BE2"/>
    <w:rsid w:val="00B30887"/>
    <w:rsid w:val="00B30D3E"/>
    <w:rsid w:val="00B32743"/>
    <w:rsid w:val="00B34801"/>
    <w:rsid w:val="00B34FEA"/>
    <w:rsid w:val="00B40F78"/>
    <w:rsid w:val="00B452E2"/>
    <w:rsid w:val="00B45892"/>
    <w:rsid w:val="00B45BF5"/>
    <w:rsid w:val="00B45D3A"/>
    <w:rsid w:val="00B45FF6"/>
    <w:rsid w:val="00B47443"/>
    <w:rsid w:val="00B505D2"/>
    <w:rsid w:val="00B50BE4"/>
    <w:rsid w:val="00B51482"/>
    <w:rsid w:val="00B53C68"/>
    <w:rsid w:val="00B563A5"/>
    <w:rsid w:val="00B6066B"/>
    <w:rsid w:val="00B6539E"/>
    <w:rsid w:val="00B66A4C"/>
    <w:rsid w:val="00B6772B"/>
    <w:rsid w:val="00B70E6A"/>
    <w:rsid w:val="00B7795B"/>
    <w:rsid w:val="00B77ABE"/>
    <w:rsid w:val="00B824BD"/>
    <w:rsid w:val="00B84E16"/>
    <w:rsid w:val="00B87676"/>
    <w:rsid w:val="00B90217"/>
    <w:rsid w:val="00B93A5E"/>
    <w:rsid w:val="00B94657"/>
    <w:rsid w:val="00BA11BD"/>
    <w:rsid w:val="00BA23B2"/>
    <w:rsid w:val="00BA2B5F"/>
    <w:rsid w:val="00BA2DEC"/>
    <w:rsid w:val="00BA7778"/>
    <w:rsid w:val="00BB01F2"/>
    <w:rsid w:val="00BB05AB"/>
    <w:rsid w:val="00BB13A3"/>
    <w:rsid w:val="00BB3E45"/>
    <w:rsid w:val="00BB442D"/>
    <w:rsid w:val="00BB51E0"/>
    <w:rsid w:val="00BB569E"/>
    <w:rsid w:val="00BB7462"/>
    <w:rsid w:val="00BC09BA"/>
    <w:rsid w:val="00BC1816"/>
    <w:rsid w:val="00BC3DF8"/>
    <w:rsid w:val="00BC4D5A"/>
    <w:rsid w:val="00BC6310"/>
    <w:rsid w:val="00BD125A"/>
    <w:rsid w:val="00BD4340"/>
    <w:rsid w:val="00BD475F"/>
    <w:rsid w:val="00BD5670"/>
    <w:rsid w:val="00BD5E45"/>
    <w:rsid w:val="00BE18D9"/>
    <w:rsid w:val="00BE381E"/>
    <w:rsid w:val="00BE482F"/>
    <w:rsid w:val="00BE7429"/>
    <w:rsid w:val="00BF512D"/>
    <w:rsid w:val="00BF64A9"/>
    <w:rsid w:val="00BF6C60"/>
    <w:rsid w:val="00C0426A"/>
    <w:rsid w:val="00C04F3C"/>
    <w:rsid w:val="00C05211"/>
    <w:rsid w:val="00C0625C"/>
    <w:rsid w:val="00C076DC"/>
    <w:rsid w:val="00C07A4D"/>
    <w:rsid w:val="00C07ED9"/>
    <w:rsid w:val="00C11AAF"/>
    <w:rsid w:val="00C13877"/>
    <w:rsid w:val="00C13E85"/>
    <w:rsid w:val="00C16A26"/>
    <w:rsid w:val="00C233F1"/>
    <w:rsid w:val="00C24039"/>
    <w:rsid w:val="00C254D7"/>
    <w:rsid w:val="00C27DF8"/>
    <w:rsid w:val="00C30EF7"/>
    <w:rsid w:val="00C33379"/>
    <w:rsid w:val="00C3360F"/>
    <w:rsid w:val="00C349D3"/>
    <w:rsid w:val="00C40999"/>
    <w:rsid w:val="00C40DDA"/>
    <w:rsid w:val="00C4119E"/>
    <w:rsid w:val="00C41910"/>
    <w:rsid w:val="00C45AC7"/>
    <w:rsid w:val="00C47AB6"/>
    <w:rsid w:val="00C50CE7"/>
    <w:rsid w:val="00C511D7"/>
    <w:rsid w:val="00C53AA3"/>
    <w:rsid w:val="00C5499E"/>
    <w:rsid w:val="00C57211"/>
    <w:rsid w:val="00C57B8E"/>
    <w:rsid w:val="00C6271E"/>
    <w:rsid w:val="00C62819"/>
    <w:rsid w:val="00C66BDF"/>
    <w:rsid w:val="00C74F68"/>
    <w:rsid w:val="00C754E8"/>
    <w:rsid w:val="00C77905"/>
    <w:rsid w:val="00C80E56"/>
    <w:rsid w:val="00C8115B"/>
    <w:rsid w:val="00C81FCF"/>
    <w:rsid w:val="00C82245"/>
    <w:rsid w:val="00C83733"/>
    <w:rsid w:val="00C83BF9"/>
    <w:rsid w:val="00C90806"/>
    <w:rsid w:val="00C90946"/>
    <w:rsid w:val="00C90B31"/>
    <w:rsid w:val="00C91229"/>
    <w:rsid w:val="00C9171C"/>
    <w:rsid w:val="00C91C60"/>
    <w:rsid w:val="00C958B0"/>
    <w:rsid w:val="00C96CE1"/>
    <w:rsid w:val="00C96D3D"/>
    <w:rsid w:val="00C97156"/>
    <w:rsid w:val="00C97E36"/>
    <w:rsid w:val="00CA193D"/>
    <w:rsid w:val="00CB15BE"/>
    <w:rsid w:val="00CB339C"/>
    <w:rsid w:val="00CB70CE"/>
    <w:rsid w:val="00CC0AF3"/>
    <w:rsid w:val="00CC1774"/>
    <w:rsid w:val="00CC296A"/>
    <w:rsid w:val="00CC3398"/>
    <w:rsid w:val="00CC6C98"/>
    <w:rsid w:val="00CD1AED"/>
    <w:rsid w:val="00CD20A9"/>
    <w:rsid w:val="00CD36C9"/>
    <w:rsid w:val="00CD454D"/>
    <w:rsid w:val="00CD7D9F"/>
    <w:rsid w:val="00CD7E9A"/>
    <w:rsid w:val="00CE4BCF"/>
    <w:rsid w:val="00CE517F"/>
    <w:rsid w:val="00CE64E2"/>
    <w:rsid w:val="00CF221F"/>
    <w:rsid w:val="00CF6979"/>
    <w:rsid w:val="00CF7089"/>
    <w:rsid w:val="00CF7665"/>
    <w:rsid w:val="00D055A5"/>
    <w:rsid w:val="00D062E5"/>
    <w:rsid w:val="00D0655E"/>
    <w:rsid w:val="00D06C59"/>
    <w:rsid w:val="00D07435"/>
    <w:rsid w:val="00D1303C"/>
    <w:rsid w:val="00D135F7"/>
    <w:rsid w:val="00D169F5"/>
    <w:rsid w:val="00D16BA0"/>
    <w:rsid w:val="00D177E3"/>
    <w:rsid w:val="00D17B27"/>
    <w:rsid w:val="00D22D6F"/>
    <w:rsid w:val="00D25CB3"/>
    <w:rsid w:val="00D25F38"/>
    <w:rsid w:val="00D263F8"/>
    <w:rsid w:val="00D2708C"/>
    <w:rsid w:val="00D27B54"/>
    <w:rsid w:val="00D32117"/>
    <w:rsid w:val="00D32341"/>
    <w:rsid w:val="00D32F88"/>
    <w:rsid w:val="00D335BC"/>
    <w:rsid w:val="00D40BAA"/>
    <w:rsid w:val="00D43408"/>
    <w:rsid w:val="00D43467"/>
    <w:rsid w:val="00D46020"/>
    <w:rsid w:val="00D462EA"/>
    <w:rsid w:val="00D6213D"/>
    <w:rsid w:val="00D623EC"/>
    <w:rsid w:val="00D629FB"/>
    <w:rsid w:val="00D635DE"/>
    <w:rsid w:val="00D65F6A"/>
    <w:rsid w:val="00D70F61"/>
    <w:rsid w:val="00D72CC6"/>
    <w:rsid w:val="00D735D6"/>
    <w:rsid w:val="00D76265"/>
    <w:rsid w:val="00D76F87"/>
    <w:rsid w:val="00D77746"/>
    <w:rsid w:val="00D82E33"/>
    <w:rsid w:val="00D83760"/>
    <w:rsid w:val="00D837AD"/>
    <w:rsid w:val="00D83868"/>
    <w:rsid w:val="00D84BE4"/>
    <w:rsid w:val="00D85899"/>
    <w:rsid w:val="00D868D1"/>
    <w:rsid w:val="00D86935"/>
    <w:rsid w:val="00D8735D"/>
    <w:rsid w:val="00D87DF4"/>
    <w:rsid w:val="00D93729"/>
    <w:rsid w:val="00D93A38"/>
    <w:rsid w:val="00D96061"/>
    <w:rsid w:val="00D974E4"/>
    <w:rsid w:val="00D97AC4"/>
    <w:rsid w:val="00DA0AD3"/>
    <w:rsid w:val="00DA1756"/>
    <w:rsid w:val="00DA3021"/>
    <w:rsid w:val="00DA6CC9"/>
    <w:rsid w:val="00DB0B51"/>
    <w:rsid w:val="00DB1512"/>
    <w:rsid w:val="00DB20D6"/>
    <w:rsid w:val="00DB2ADD"/>
    <w:rsid w:val="00DB523F"/>
    <w:rsid w:val="00DB66A0"/>
    <w:rsid w:val="00DB6E12"/>
    <w:rsid w:val="00DB7311"/>
    <w:rsid w:val="00DC04A4"/>
    <w:rsid w:val="00DC137F"/>
    <w:rsid w:val="00DC2ADB"/>
    <w:rsid w:val="00DC322E"/>
    <w:rsid w:val="00DC73F9"/>
    <w:rsid w:val="00DD0DA9"/>
    <w:rsid w:val="00DD45D7"/>
    <w:rsid w:val="00DD46AC"/>
    <w:rsid w:val="00DD60F0"/>
    <w:rsid w:val="00DD6D26"/>
    <w:rsid w:val="00DD6E79"/>
    <w:rsid w:val="00DD7AEA"/>
    <w:rsid w:val="00DE310C"/>
    <w:rsid w:val="00DE3145"/>
    <w:rsid w:val="00DE432C"/>
    <w:rsid w:val="00DE6FE8"/>
    <w:rsid w:val="00DE7FD8"/>
    <w:rsid w:val="00DF09BE"/>
    <w:rsid w:val="00DF1CB4"/>
    <w:rsid w:val="00DF3932"/>
    <w:rsid w:val="00DF53F2"/>
    <w:rsid w:val="00DF56BF"/>
    <w:rsid w:val="00DF5F6B"/>
    <w:rsid w:val="00E00D7B"/>
    <w:rsid w:val="00E01983"/>
    <w:rsid w:val="00E031DA"/>
    <w:rsid w:val="00E04400"/>
    <w:rsid w:val="00E04D80"/>
    <w:rsid w:val="00E14546"/>
    <w:rsid w:val="00E163FF"/>
    <w:rsid w:val="00E24A9A"/>
    <w:rsid w:val="00E24F09"/>
    <w:rsid w:val="00E27122"/>
    <w:rsid w:val="00E2756A"/>
    <w:rsid w:val="00E277F9"/>
    <w:rsid w:val="00E30F09"/>
    <w:rsid w:val="00E30FF8"/>
    <w:rsid w:val="00E318BC"/>
    <w:rsid w:val="00E34176"/>
    <w:rsid w:val="00E34406"/>
    <w:rsid w:val="00E35D56"/>
    <w:rsid w:val="00E377F2"/>
    <w:rsid w:val="00E43A46"/>
    <w:rsid w:val="00E44875"/>
    <w:rsid w:val="00E47722"/>
    <w:rsid w:val="00E5000A"/>
    <w:rsid w:val="00E5354B"/>
    <w:rsid w:val="00E53926"/>
    <w:rsid w:val="00E54C63"/>
    <w:rsid w:val="00E54FA9"/>
    <w:rsid w:val="00E55AD7"/>
    <w:rsid w:val="00E576D8"/>
    <w:rsid w:val="00E60887"/>
    <w:rsid w:val="00E60935"/>
    <w:rsid w:val="00E62A3C"/>
    <w:rsid w:val="00E63049"/>
    <w:rsid w:val="00E652AB"/>
    <w:rsid w:val="00E65E1B"/>
    <w:rsid w:val="00E67450"/>
    <w:rsid w:val="00E71C05"/>
    <w:rsid w:val="00E77A6D"/>
    <w:rsid w:val="00E829F2"/>
    <w:rsid w:val="00E84B4C"/>
    <w:rsid w:val="00E84C83"/>
    <w:rsid w:val="00E8517B"/>
    <w:rsid w:val="00E85463"/>
    <w:rsid w:val="00E8646F"/>
    <w:rsid w:val="00E87D8F"/>
    <w:rsid w:val="00E90984"/>
    <w:rsid w:val="00E911D6"/>
    <w:rsid w:val="00E927EC"/>
    <w:rsid w:val="00E941B4"/>
    <w:rsid w:val="00E942C5"/>
    <w:rsid w:val="00E94BE8"/>
    <w:rsid w:val="00E9524D"/>
    <w:rsid w:val="00EA14D0"/>
    <w:rsid w:val="00EA212D"/>
    <w:rsid w:val="00EA53C9"/>
    <w:rsid w:val="00EA666A"/>
    <w:rsid w:val="00EA6EFA"/>
    <w:rsid w:val="00EA7BB2"/>
    <w:rsid w:val="00EB21CD"/>
    <w:rsid w:val="00EB3290"/>
    <w:rsid w:val="00EB69E7"/>
    <w:rsid w:val="00EC0301"/>
    <w:rsid w:val="00EC3B9D"/>
    <w:rsid w:val="00EC3BCF"/>
    <w:rsid w:val="00EC4E1E"/>
    <w:rsid w:val="00EC53A5"/>
    <w:rsid w:val="00EC6B40"/>
    <w:rsid w:val="00EC7AC7"/>
    <w:rsid w:val="00ED0A05"/>
    <w:rsid w:val="00ED19A2"/>
    <w:rsid w:val="00ED1D66"/>
    <w:rsid w:val="00ED2581"/>
    <w:rsid w:val="00ED4A28"/>
    <w:rsid w:val="00ED5D5B"/>
    <w:rsid w:val="00ED5F64"/>
    <w:rsid w:val="00ED65C8"/>
    <w:rsid w:val="00ED6F61"/>
    <w:rsid w:val="00EE14FD"/>
    <w:rsid w:val="00EE1F36"/>
    <w:rsid w:val="00EF2648"/>
    <w:rsid w:val="00EF64A0"/>
    <w:rsid w:val="00EF677C"/>
    <w:rsid w:val="00F000C5"/>
    <w:rsid w:val="00F01019"/>
    <w:rsid w:val="00F0231E"/>
    <w:rsid w:val="00F05278"/>
    <w:rsid w:val="00F129A8"/>
    <w:rsid w:val="00F156CA"/>
    <w:rsid w:val="00F163A4"/>
    <w:rsid w:val="00F2081B"/>
    <w:rsid w:val="00F21FC5"/>
    <w:rsid w:val="00F22921"/>
    <w:rsid w:val="00F23355"/>
    <w:rsid w:val="00F25FC7"/>
    <w:rsid w:val="00F31807"/>
    <w:rsid w:val="00F31A60"/>
    <w:rsid w:val="00F31B8B"/>
    <w:rsid w:val="00F33450"/>
    <w:rsid w:val="00F33722"/>
    <w:rsid w:val="00F34C07"/>
    <w:rsid w:val="00F3501E"/>
    <w:rsid w:val="00F363CB"/>
    <w:rsid w:val="00F37D6D"/>
    <w:rsid w:val="00F400D6"/>
    <w:rsid w:val="00F40C66"/>
    <w:rsid w:val="00F40FBF"/>
    <w:rsid w:val="00F43CBC"/>
    <w:rsid w:val="00F4505D"/>
    <w:rsid w:val="00F50C26"/>
    <w:rsid w:val="00F50F27"/>
    <w:rsid w:val="00F51A2F"/>
    <w:rsid w:val="00F558DF"/>
    <w:rsid w:val="00F56B55"/>
    <w:rsid w:val="00F661D9"/>
    <w:rsid w:val="00F66878"/>
    <w:rsid w:val="00F668F0"/>
    <w:rsid w:val="00F67389"/>
    <w:rsid w:val="00F67E66"/>
    <w:rsid w:val="00F71EC4"/>
    <w:rsid w:val="00F749CE"/>
    <w:rsid w:val="00F74C08"/>
    <w:rsid w:val="00F75EA0"/>
    <w:rsid w:val="00F7703A"/>
    <w:rsid w:val="00F8018B"/>
    <w:rsid w:val="00F81A9B"/>
    <w:rsid w:val="00F84414"/>
    <w:rsid w:val="00F8640D"/>
    <w:rsid w:val="00F86781"/>
    <w:rsid w:val="00F86828"/>
    <w:rsid w:val="00F87E38"/>
    <w:rsid w:val="00F92D80"/>
    <w:rsid w:val="00F94224"/>
    <w:rsid w:val="00F95280"/>
    <w:rsid w:val="00F952B1"/>
    <w:rsid w:val="00F9616F"/>
    <w:rsid w:val="00F96595"/>
    <w:rsid w:val="00FA37DE"/>
    <w:rsid w:val="00FA4D43"/>
    <w:rsid w:val="00FA4EBE"/>
    <w:rsid w:val="00FA6107"/>
    <w:rsid w:val="00FA72EF"/>
    <w:rsid w:val="00FA782A"/>
    <w:rsid w:val="00FB29BF"/>
    <w:rsid w:val="00FB3915"/>
    <w:rsid w:val="00FB440C"/>
    <w:rsid w:val="00FB7D04"/>
    <w:rsid w:val="00FC0218"/>
    <w:rsid w:val="00FC2903"/>
    <w:rsid w:val="00FC465E"/>
    <w:rsid w:val="00FC76DB"/>
    <w:rsid w:val="00FD00EA"/>
    <w:rsid w:val="00FD2A37"/>
    <w:rsid w:val="00FD424B"/>
    <w:rsid w:val="00FE4F88"/>
    <w:rsid w:val="00FE5149"/>
    <w:rsid w:val="00FE5EDB"/>
    <w:rsid w:val="00FF39B5"/>
    <w:rsid w:val="00FF417F"/>
    <w:rsid w:val="00FF4657"/>
    <w:rsid w:val="00FF5B63"/>
    <w:rsid w:val="00FF78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2484849"/>
  <w15:docId w15:val="{E88A0129-3E4D-44EE-99BC-8A2B47296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271D3"/>
    <w:pPr>
      <w:spacing w:before="60" w:after="60"/>
    </w:pPr>
    <w:rPr>
      <w:rFonts w:ascii="Arial" w:hAnsi="Arial"/>
      <w:szCs w:val="24"/>
    </w:rPr>
  </w:style>
  <w:style w:type="paragraph" w:styleId="Nagwek1">
    <w:name w:val="heading 1"/>
    <w:basedOn w:val="Normalny"/>
    <w:next w:val="Normalny"/>
    <w:qFormat/>
    <w:pPr>
      <w:keepNext/>
      <w:spacing w:before="240"/>
      <w:outlineLvl w:val="0"/>
    </w:pPr>
    <w:rPr>
      <w:rFonts w:cs="Arial"/>
      <w:b/>
      <w:bCs/>
      <w:kern w:val="32"/>
      <w:sz w:val="32"/>
      <w:szCs w:val="32"/>
    </w:rPr>
  </w:style>
  <w:style w:type="paragraph" w:styleId="Nagwek2">
    <w:name w:val="heading 2"/>
    <w:basedOn w:val="Normalny"/>
    <w:next w:val="Normalny"/>
    <w:qFormat/>
    <w:pPr>
      <w:keepNext/>
      <w:numPr>
        <w:ilvl w:val="1"/>
        <w:numId w:val="1"/>
      </w:numPr>
      <w:spacing w:before="240"/>
      <w:outlineLvl w:val="1"/>
    </w:pPr>
    <w:rPr>
      <w:rFonts w:cs="Arial"/>
      <w:b/>
      <w:bCs/>
      <w:i/>
      <w:iCs/>
      <w:sz w:val="28"/>
      <w:szCs w:val="28"/>
    </w:rPr>
  </w:style>
  <w:style w:type="paragraph" w:styleId="Nagwek3">
    <w:name w:val="heading 3"/>
    <w:basedOn w:val="Normalny"/>
    <w:next w:val="Normalny"/>
    <w:qFormat/>
    <w:pPr>
      <w:keepNext/>
      <w:numPr>
        <w:ilvl w:val="2"/>
        <w:numId w:val="2"/>
      </w:numPr>
      <w:spacing w:before="240"/>
      <w:outlineLvl w:val="2"/>
    </w:pPr>
    <w:rPr>
      <w:rFonts w:cs="Arial"/>
      <w:b/>
      <w:bCs/>
      <w:sz w:val="26"/>
      <w:szCs w:val="26"/>
    </w:rPr>
  </w:style>
  <w:style w:type="paragraph" w:styleId="Nagwek4">
    <w:name w:val="heading 4"/>
    <w:basedOn w:val="Normalny"/>
    <w:next w:val="Normalny"/>
    <w:qFormat/>
    <w:pPr>
      <w:keepNext/>
      <w:spacing w:before="240"/>
      <w:outlineLvl w:val="3"/>
    </w:pPr>
    <w:rPr>
      <w:rFonts w:ascii="Times New Roman" w:hAnsi="Times New Roman"/>
      <w:b/>
      <w:bCs/>
      <w:sz w:val="28"/>
      <w:szCs w:val="28"/>
    </w:rPr>
  </w:style>
  <w:style w:type="paragraph" w:styleId="Nagwek5">
    <w:name w:val="heading 5"/>
    <w:basedOn w:val="Normalny"/>
    <w:next w:val="Normalny"/>
    <w:qFormat/>
    <w:pPr>
      <w:spacing w:before="240"/>
      <w:outlineLvl w:val="4"/>
    </w:pPr>
    <w:rPr>
      <w:b/>
      <w:bCs/>
      <w:i/>
      <w:iCs/>
      <w:sz w:val="26"/>
      <w:szCs w:val="26"/>
    </w:rPr>
  </w:style>
  <w:style w:type="paragraph" w:styleId="Nagwek6">
    <w:name w:val="heading 6"/>
    <w:basedOn w:val="Normalny"/>
    <w:next w:val="Normalny"/>
    <w:qFormat/>
    <w:pPr>
      <w:spacing w:before="240"/>
      <w:outlineLvl w:val="5"/>
    </w:pPr>
    <w:rPr>
      <w:rFonts w:ascii="Times New Roman" w:hAnsi="Times New Roman"/>
      <w:b/>
      <w:bCs/>
      <w:sz w:val="22"/>
      <w:szCs w:val="22"/>
    </w:rPr>
  </w:style>
  <w:style w:type="paragraph" w:styleId="Nagwek7">
    <w:name w:val="heading 7"/>
    <w:basedOn w:val="Normalny"/>
    <w:next w:val="Normalny"/>
    <w:qFormat/>
    <w:pPr>
      <w:spacing w:before="240"/>
      <w:outlineLvl w:val="6"/>
    </w:pPr>
    <w:rPr>
      <w:rFonts w:ascii="Times New Roman" w:hAnsi="Times New Roman"/>
      <w:sz w:val="24"/>
    </w:rPr>
  </w:style>
  <w:style w:type="paragraph" w:styleId="Nagwek8">
    <w:name w:val="heading 8"/>
    <w:basedOn w:val="Normalny"/>
    <w:next w:val="Normalny"/>
    <w:qFormat/>
    <w:pPr>
      <w:spacing w:before="240"/>
      <w:outlineLvl w:val="7"/>
    </w:pPr>
    <w:rPr>
      <w:rFonts w:ascii="Times New Roman" w:hAnsi="Times New Roman"/>
      <w:i/>
      <w:iCs/>
      <w:sz w:val="24"/>
    </w:rPr>
  </w:style>
  <w:style w:type="paragraph" w:styleId="Nagwek9">
    <w:name w:val="heading 9"/>
    <w:basedOn w:val="Normalny"/>
    <w:next w:val="Normalny"/>
    <w:qFormat/>
    <w:pPr>
      <w:spacing w:before="240"/>
      <w:outlineLvl w:val="8"/>
    </w:pPr>
    <w:rPr>
      <w:rFonts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qiText">
    <w:name w:val="pqiText"/>
    <w:link w:val="pqiTextZnak"/>
    <w:pPr>
      <w:tabs>
        <w:tab w:val="left" w:pos="1021"/>
        <w:tab w:val="left" w:pos="1191"/>
        <w:tab w:val="left" w:pos="1304"/>
        <w:tab w:val="left" w:pos="1361"/>
        <w:tab w:val="left" w:pos="1531"/>
      </w:tabs>
      <w:spacing w:after="140" w:line="320" w:lineRule="atLeast"/>
    </w:pPr>
    <w:rPr>
      <w:rFonts w:ascii="Arial" w:hAnsi="Arial"/>
      <w:sz w:val="22"/>
    </w:rPr>
  </w:style>
  <w:style w:type="paragraph" w:customStyle="1" w:styleId="pqiTextSmall">
    <w:name w:val="pqiTextSmall"/>
    <w:pPr>
      <w:spacing w:after="120"/>
    </w:pPr>
    <w:rPr>
      <w:rFonts w:ascii="Arial" w:hAnsi="Arial"/>
      <w:sz w:val="18"/>
    </w:rPr>
  </w:style>
  <w:style w:type="paragraph" w:customStyle="1" w:styleId="pqiTextSpecial">
    <w:name w:val="pqiTextSpecial"/>
    <w:rPr>
      <w:rFonts w:ascii="Courier New" w:hAnsi="Courier New"/>
      <w:sz w:val="22"/>
    </w:rPr>
  </w:style>
  <w:style w:type="paragraph" w:customStyle="1" w:styleId="pqiTextSpecialSmall">
    <w:name w:val="pqiTextSpecialSmall"/>
    <w:rPr>
      <w:rFonts w:ascii="Courier New" w:hAnsi="Courier New"/>
      <w:sz w:val="18"/>
    </w:rPr>
  </w:style>
  <w:style w:type="paragraph" w:customStyle="1" w:styleId="pqiTabBody">
    <w:name w:val="pqiTabBody"/>
    <w:pPr>
      <w:spacing w:after="40"/>
    </w:pPr>
    <w:rPr>
      <w:rFonts w:ascii="Arial" w:hAnsi="Arial"/>
    </w:rPr>
  </w:style>
  <w:style w:type="paragraph" w:customStyle="1" w:styleId="pqiTabBodySmall">
    <w:name w:val="pqiTabBodySmall"/>
    <w:pPr>
      <w:spacing w:after="20"/>
    </w:pPr>
    <w:rPr>
      <w:rFonts w:ascii="Arial" w:hAnsi="Arial"/>
      <w:sz w:val="18"/>
    </w:rPr>
  </w:style>
  <w:style w:type="paragraph" w:customStyle="1" w:styleId="pqiTabHead">
    <w:name w:val="pqiTabHead"/>
    <w:pPr>
      <w:keepNext/>
      <w:suppressAutoHyphens/>
      <w:spacing w:before="60" w:after="40"/>
    </w:pPr>
    <w:rPr>
      <w:rFonts w:ascii="Arial" w:hAnsi="Arial"/>
      <w:b/>
    </w:rPr>
  </w:style>
  <w:style w:type="paragraph" w:customStyle="1" w:styleId="pqiTabHeadSmall">
    <w:name w:val="pqiTabHeadSmall"/>
    <w:pPr>
      <w:keepNext/>
      <w:spacing w:before="20" w:after="20"/>
    </w:pPr>
    <w:rPr>
      <w:rFonts w:ascii="Arial" w:hAnsi="Arial"/>
      <w:b/>
      <w:sz w:val="18"/>
    </w:rPr>
  </w:style>
  <w:style w:type="paragraph" w:customStyle="1" w:styleId="pqiTitlePageHeader">
    <w:name w:val="pqiTitlePageHeader"/>
    <w:next w:val="pqiText"/>
    <w:pPr>
      <w:keepNext/>
      <w:ind w:left="2268"/>
    </w:pPr>
    <w:rPr>
      <w:rFonts w:ascii="Arial" w:hAnsi="Arial"/>
      <w:b/>
      <w:i/>
      <w:sz w:val="44"/>
    </w:rPr>
  </w:style>
  <w:style w:type="paragraph" w:customStyle="1" w:styleId="pqiSupHeadNum5">
    <w:name w:val="pqiSupHeadNum5"/>
    <w:next w:val="pqiText"/>
    <w:pPr>
      <w:keepNext/>
      <w:numPr>
        <w:ilvl w:val="4"/>
        <w:numId w:val="12"/>
      </w:numPr>
      <w:spacing w:before="240" w:after="60"/>
      <w:outlineLvl w:val="4"/>
    </w:pPr>
    <w:rPr>
      <w:rFonts w:ascii="Arial" w:hAnsi="Arial"/>
      <w:b/>
      <w:sz w:val="22"/>
    </w:rPr>
  </w:style>
  <w:style w:type="paragraph" w:customStyle="1" w:styleId="pqiHeaderSmall">
    <w:name w:val="pqiHeaderSmall"/>
    <w:pPr>
      <w:keepNext/>
    </w:pPr>
    <w:rPr>
      <w:rFonts w:ascii="Arial" w:hAnsi="Arial"/>
      <w:b/>
      <w:sz w:val="16"/>
    </w:rPr>
  </w:style>
  <w:style w:type="paragraph" w:customStyle="1" w:styleId="pqiHeaderNormal">
    <w:name w:val="pqiHeaderNormal"/>
    <w:pPr>
      <w:keepNext/>
    </w:pPr>
    <w:rPr>
      <w:rFonts w:ascii="Arial" w:hAnsi="Arial"/>
      <w:sz w:val="18"/>
    </w:rPr>
  </w:style>
  <w:style w:type="paragraph" w:customStyle="1" w:styleId="pqiHeaderSpecial">
    <w:name w:val="pqiHeaderSpecial"/>
    <w:pPr>
      <w:keepNext/>
    </w:pPr>
    <w:rPr>
      <w:rFonts w:ascii="Arial" w:hAnsi="Arial"/>
      <w:b/>
      <w:sz w:val="28"/>
    </w:rPr>
  </w:style>
  <w:style w:type="paragraph" w:customStyle="1" w:styleId="pqiTitlePageSpecial">
    <w:name w:val="pqiTitlePageSpecial"/>
    <w:next w:val="pqiText"/>
    <w:pPr>
      <w:spacing w:before="40" w:after="40"/>
    </w:pPr>
    <w:rPr>
      <w:rFonts w:ascii="Arial" w:hAnsi="Arial" w:cs="Arial"/>
      <w:sz w:val="18"/>
    </w:rPr>
  </w:style>
  <w:style w:type="character" w:styleId="Hipercze">
    <w:name w:val="Hyperlink"/>
    <w:uiPriority w:val="99"/>
    <w:rPr>
      <w:color w:val="0000FF"/>
      <w:u w:val="single"/>
    </w:rPr>
  </w:style>
  <w:style w:type="paragraph" w:customStyle="1" w:styleId="pqiChpHeadNum1">
    <w:name w:val="pqiChpHeadNum1"/>
    <w:next w:val="pqiText"/>
    <w:pPr>
      <w:keepNext/>
      <w:numPr>
        <w:numId w:val="3"/>
      </w:numPr>
      <w:spacing w:before="240" w:after="60"/>
      <w:outlineLvl w:val="0"/>
    </w:pPr>
    <w:rPr>
      <w:rFonts w:ascii="Arial" w:hAnsi="Arial"/>
      <w:b/>
      <w:sz w:val="32"/>
    </w:rPr>
  </w:style>
  <w:style w:type="paragraph" w:customStyle="1" w:styleId="pqiChpHeadNum2">
    <w:name w:val="pqiChpHeadNum2"/>
    <w:next w:val="pqiText"/>
    <w:pPr>
      <w:keepNext/>
      <w:numPr>
        <w:ilvl w:val="1"/>
        <w:numId w:val="3"/>
      </w:numPr>
      <w:tabs>
        <w:tab w:val="left" w:pos="1021"/>
      </w:tabs>
      <w:spacing w:before="240" w:after="60"/>
      <w:outlineLvl w:val="1"/>
    </w:pPr>
    <w:rPr>
      <w:rFonts w:ascii="Arial" w:hAnsi="Arial"/>
      <w:b/>
      <w:i/>
      <w:sz w:val="28"/>
    </w:rPr>
  </w:style>
  <w:style w:type="paragraph" w:customStyle="1" w:styleId="pqiChpHeadNum3">
    <w:name w:val="pqiChpHeadNum3"/>
    <w:next w:val="pqiText"/>
    <w:pPr>
      <w:keepNext/>
      <w:numPr>
        <w:ilvl w:val="2"/>
        <w:numId w:val="3"/>
      </w:numPr>
      <w:tabs>
        <w:tab w:val="left" w:pos="1418"/>
      </w:tabs>
      <w:spacing w:before="240" w:after="60"/>
      <w:outlineLvl w:val="2"/>
    </w:pPr>
    <w:rPr>
      <w:rFonts w:ascii="Arial" w:hAnsi="Arial"/>
      <w:b/>
      <w:sz w:val="24"/>
    </w:rPr>
  </w:style>
  <w:style w:type="paragraph" w:customStyle="1" w:styleId="pqiChpHeadNum4">
    <w:name w:val="pqiChpHeadNum4"/>
    <w:next w:val="pqiText"/>
    <w:pPr>
      <w:keepNext/>
      <w:numPr>
        <w:ilvl w:val="3"/>
        <w:numId w:val="3"/>
      </w:numPr>
      <w:tabs>
        <w:tab w:val="left" w:pos="1021"/>
        <w:tab w:val="left" w:pos="1418"/>
      </w:tabs>
      <w:spacing w:before="240" w:after="60"/>
      <w:outlineLvl w:val="3"/>
    </w:pPr>
    <w:rPr>
      <w:rFonts w:ascii="Arial" w:hAnsi="Arial"/>
      <w:b/>
      <w:i/>
      <w:sz w:val="22"/>
    </w:rPr>
  </w:style>
  <w:style w:type="paragraph" w:customStyle="1" w:styleId="pqiChpHeadNum5">
    <w:name w:val="pqiChpHeadNum5"/>
    <w:next w:val="pqiText"/>
    <w:pPr>
      <w:keepNext/>
      <w:numPr>
        <w:ilvl w:val="4"/>
        <w:numId w:val="3"/>
      </w:numPr>
      <w:tabs>
        <w:tab w:val="left" w:pos="1304"/>
      </w:tabs>
      <w:spacing w:before="240" w:after="60"/>
      <w:outlineLvl w:val="4"/>
    </w:pPr>
    <w:rPr>
      <w:rFonts w:ascii="Arial" w:hAnsi="Arial"/>
      <w:b/>
      <w:sz w:val="22"/>
    </w:rPr>
  </w:style>
  <w:style w:type="paragraph" w:styleId="Spistreci1">
    <w:name w:val="toc 1"/>
    <w:next w:val="pqiText"/>
    <w:uiPriority w:val="39"/>
    <w:pPr>
      <w:tabs>
        <w:tab w:val="left" w:pos="454"/>
        <w:tab w:val="right" w:leader="dot" w:pos="9526"/>
      </w:tabs>
      <w:spacing w:before="120" w:after="120"/>
      <w:ind w:left="454" w:hanging="454"/>
    </w:pPr>
    <w:rPr>
      <w:rFonts w:ascii="Arial" w:hAnsi="Arial"/>
      <w:b/>
      <w:bCs/>
      <w:szCs w:val="26"/>
    </w:rPr>
  </w:style>
  <w:style w:type="paragraph" w:customStyle="1" w:styleId="pqiHeadNonNum1">
    <w:name w:val="pqiHeadNonNum1"/>
    <w:next w:val="pqiText"/>
    <w:pPr>
      <w:keepNext/>
      <w:spacing w:before="240" w:after="60"/>
    </w:pPr>
    <w:rPr>
      <w:rFonts w:ascii="Arial" w:hAnsi="Arial"/>
      <w:b/>
      <w:sz w:val="32"/>
    </w:rPr>
  </w:style>
  <w:style w:type="paragraph" w:customStyle="1" w:styleId="pqiHeadNonNum2">
    <w:name w:val="pqiHeadNonNum2"/>
    <w:next w:val="pqiText"/>
    <w:pPr>
      <w:keepNext/>
      <w:spacing w:before="240" w:after="60"/>
    </w:pPr>
    <w:rPr>
      <w:rFonts w:ascii="Arial" w:hAnsi="Arial"/>
      <w:b/>
      <w:i/>
      <w:sz w:val="28"/>
    </w:rPr>
  </w:style>
  <w:style w:type="paragraph" w:customStyle="1" w:styleId="pqiHeadNonNum3">
    <w:name w:val="pqiHeadNonNum3"/>
    <w:next w:val="pqiText"/>
    <w:pPr>
      <w:keepNext/>
      <w:spacing w:before="240" w:after="60"/>
    </w:pPr>
    <w:rPr>
      <w:rFonts w:ascii="Arial" w:hAnsi="Arial"/>
      <w:b/>
      <w:sz w:val="28"/>
    </w:rPr>
  </w:style>
  <w:style w:type="paragraph" w:customStyle="1" w:styleId="pqiTabLegend">
    <w:name w:val="pqiTabLegend"/>
    <w:next w:val="pqiText"/>
    <w:pPr>
      <w:keepNext/>
      <w:spacing w:before="240" w:after="60"/>
    </w:pPr>
    <w:rPr>
      <w:rFonts w:ascii="Arial" w:hAnsi="Arial"/>
      <w:b/>
      <w:sz w:val="18"/>
    </w:rPr>
  </w:style>
  <w:style w:type="paragraph" w:customStyle="1" w:styleId="pqiChpHeadNonNum1">
    <w:name w:val="pqiChpHeadNonNum1"/>
    <w:next w:val="pqiText"/>
    <w:pPr>
      <w:keepNext/>
      <w:spacing w:before="240" w:after="60"/>
      <w:outlineLvl w:val="0"/>
    </w:pPr>
    <w:rPr>
      <w:rFonts w:ascii="Arial" w:hAnsi="Arial"/>
      <w:b/>
      <w:sz w:val="32"/>
    </w:rPr>
  </w:style>
  <w:style w:type="paragraph" w:customStyle="1" w:styleId="pqiChpHeadNonNum2">
    <w:name w:val="pqiChpHeadNonNum2"/>
    <w:next w:val="pqiText"/>
    <w:pPr>
      <w:keepNext/>
      <w:spacing w:before="240" w:after="60"/>
      <w:outlineLvl w:val="1"/>
    </w:pPr>
    <w:rPr>
      <w:rFonts w:ascii="Arial" w:hAnsi="Arial"/>
      <w:b/>
      <w:i/>
      <w:sz w:val="28"/>
    </w:rPr>
  </w:style>
  <w:style w:type="paragraph" w:customStyle="1" w:styleId="pqiChpHeadNonNum3">
    <w:name w:val="pqiChpHeadNonNum3"/>
    <w:next w:val="pqiText"/>
    <w:pPr>
      <w:keepNext/>
      <w:spacing w:before="240" w:after="60"/>
      <w:outlineLvl w:val="2"/>
    </w:pPr>
    <w:rPr>
      <w:rFonts w:ascii="Arial" w:hAnsi="Arial"/>
      <w:b/>
      <w:sz w:val="24"/>
    </w:rPr>
  </w:style>
  <w:style w:type="paragraph" w:customStyle="1" w:styleId="pqiChpHeadNonNum4">
    <w:name w:val="pqiChpHeadNonNum4"/>
    <w:next w:val="pqiText"/>
    <w:pPr>
      <w:keepNext/>
      <w:spacing w:before="240" w:after="60"/>
      <w:outlineLvl w:val="3"/>
    </w:pPr>
    <w:rPr>
      <w:rFonts w:ascii="Arial" w:hAnsi="Arial"/>
      <w:b/>
      <w:i/>
      <w:sz w:val="22"/>
    </w:rPr>
  </w:style>
  <w:style w:type="paragraph" w:customStyle="1" w:styleId="pqiChpHeadNonNum5">
    <w:name w:val="pqiChpHeadNonNum5"/>
    <w:next w:val="pqiText"/>
    <w:pPr>
      <w:keepNext/>
      <w:spacing w:before="240" w:after="60"/>
      <w:outlineLvl w:val="4"/>
    </w:pPr>
    <w:rPr>
      <w:rFonts w:ascii="Arial" w:hAnsi="Arial"/>
      <w:b/>
      <w:sz w:val="22"/>
    </w:rPr>
  </w:style>
  <w:style w:type="paragraph" w:customStyle="1" w:styleId="pqiHeadNonNum4">
    <w:name w:val="pqiHeadNonNum4"/>
    <w:next w:val="pqiText"/>
    <w:pPr>
      <w:keepNext/>
      <w:spacing w:before="240" w:after="60"/>
    </w:pPr>
    <w:rPr>
      <w:rFonts w:ascii="Arial" w:hAnsi="Arial"/>
      <w:b/>
      <w:i/>
      <w:sz w:val="24"/>
    </w:rPr>
  </w:style>
  <w:style w:type="paragraph" w:customStyle="1" w:styleId="pqiHeadNonNum5">
    <w:name w:val="pqiHeadNonNum5"/>
    <w:next w:val="pqiText"/>
    <w:pPr>
      <w:keepNext/>
      <w:spacing w:before="240" w:after="60"/>
    </w:pPr>
    <w:rPr>
      <w:rFonts w:ascii="Arial" w:hAnsi="Arial"/>
      <w:b/>
      <w:sz w:val="22"/>
    </w:rPr>
  </w:style>
  <w:style w:type="paragraph" w:styleId="Spistreci2">
    <w:name w:val="toc 2"/>
    <w:next w:val="pqiText"/>
    <w:uiPriority w:val="39"/>
    <w:pPr>
      <w:tabs>
        <w:tab w:val="left" w:pos="1021"/>
        <w:tab w:val="right" w:leader="dot" w:pos="9526"/>
      </w:tabs>
      <w:spacing w:before="60" w:after="60"/>
      <w:ind w:left="1021" w:hanging="737"/>
    </w:pPr>
    <w:rPr>
      <w:rFonts w:ascii="Arial" w:hAnsi="Arial"/>
      <w:bCs/>
      <w:szCs w:val="26"/>
    </w:rPr>
  </w:style>
  <w:style w:type="paragraph" w:styleId="Spistreci3">
    <w:name w:val="toc 3"/>
    <w:next w:val="pqiText"/>
    <w:uiPriority w:val="39"/>
    <w:pPr>
      <w:tabs>
        <w:tab w:val="left" w:pos="1021"/>
        <w:tab w:val="right" w:leader="dot" w:pos="9526"/>
      </w:tabs>
      <w:spacing w:before="40" w:after="40"/>
      <w:ind w:left="1021" w:hanging="737"/>
    </w:pPr>
    <w:rPr>
      <w:rFonts w:ascii="Arial" w:hAnsi="Arial"/>
      <w:i/>
      <w:noProof/>
      <w:szCs w:val="26"/>
    </w:rPr>
  </w:style>
  <w:style w:type="paragraph" w:styleId="Spistreci4">
    <w:name w:val="toc 4"/>
    <w:next w:val="pqiText"/>
    <w:semiHidden/>
    <w:pPr>
      <w:tabs>
        <w:tab w:val="left" w:pos="1134"/>
        <w:tab w:val="right" w:leader="dot" w:pos="9526"/>
      </w:tabs>
      <w:spacing w:before="40" w:after="40"/>
      <w:ind w:left="1135" w:hanging="851"/>
    </w:pPr>
    <w:rPr>
      <w:rFonts w:ascii="Arial" w:hAnsi="Arial"/>
      <w:sz w:val="18"/>
      <w:szCs w:val="26"/>
    </w:rPr>
  </w:style>
  <w:style w:type="paragraph" w:styleId="Spistreci5">
    <w:name w:val="toc 5"/>
    <w:next w:val="pqiText"/>
    <w:semiHidden/>
    <w:pPr>
      <w:tabs>
        <w:tab w:val="left" w:pos="1134"/>
        <w:tab w:val="right" w:leader="dot" w:pos="9526"/>
      </w:tabs>
      <w:spacing w:before="40" w:after="40"/>
      <w:ind w:left="1135" w:hanging="851"/>
    </w:pPr>
    <w:rPr>
      <w:rFonts w:ascii="Arial" w:hAnsi="Arial"/>
      <w:i/>
      <w:sz w:val="18"/>
      <w:szCs w:val="26"/>
    </w:rPr>
  </w:style>
  <w:style w:type="paragraph" w:styleId="Spistreci6">
    <w:name w:val="toc 6"/>
    <w:next w:val="pqiText"/>
    <w:semiHidden/>
    <w:pPr>
      <w:tabs>
        <w:tab w:val="left" w:pos="1134"/>
        <w:tab w:val="right" w:leader="dot" w:pos="9526"/>
      </w:tabs>
      <w:spacing w:before="40" w:after="40"/>
      <w:ind w:left="1135" w:hanging="851"/>
    </w:pPr>
    <w:rPr>
      <w:rFonts w:ascii="Arial" w:hAnsi="Arial"/>
      <w:sz w:val="18"/>
      <w:szCs w:val="26"/>
    </w:rPr>
  </w:style>
  <w:style w:type="paragraph" w:styleId="Spistreci7">
    <w:name w:val="toc 7"/>
    <w:next w:val="pqiText"/>
    <w:semiHidden/>
    <w:pPr>
      <w:tabs>
        <w:tab w:val="left" w:pos="1134"/>
        <w:tab w:val="right" w:leader="dot" w:pos="9526"/>
      </w:tabs>
      <w:spacing w:before="20" w:after="20"/>
      <w:ind w:left="1135" w:hanging="851"/>
    </w:pPr>
    <w:rPr>
      <w:rFonts w:ascii="Arial" w:hAnsi="Arial"/>
      <w:i/>
      <w:sz w:val="18"/>
      <w:szCs w:val="26"/>
    </w:rPr>
  </w:style>
  <w:style w:type="paragraph" w:styleId="Spistreci8">
    <w:name w:val="toc 8"/>
    <w:next w:val="pqiText"/>
    <w:semiHidden/>
    <w:pPr>
      <w:tabs>
        <w:tab w:val="left" w:pos="1134"/>
        <w:tab w:val="right" w:leader="dot" w:pos="9526"/>
      </w:tabs>
      <w:spacing w:before="20" w:after="20"/>
      <w:ind w:left="1135" w:hanging="851"/>
    </w:pPr>
    <w:rPr>
      <w:rFonts w:ascii="Arial" w:hAnsi="Arial"/>
      <w:sz w:val="18"/>
      <w:szCs w:val="26"/>
    </w:rPr>
  </w:style>
  <w:style w:type="paragraph" w:styleId="Spistreci9">
    <w:name w:val="toc 9"/>
    <w:next w:val="pqiText"/>
    <w:semiHidden/>
    <w:pPr>
      <w:tabs>
        <w:tab w:val="left" w:pos="1134"/>
        <w:tab w:val="right" w:leader="dot" w:pos="9526"/>
      </w:tabs>
      <w:spacing w:before="20" w:after="20"/>
      <w:ind w:left="1135" w:hanging="851"/>
    </w:pPr>
    <w:rPr>
      <w:rFonts w:ascii="Arial" w:hAnsi="Arial"/>
      <w:i/>
      <w:sz w:val="18"/>
      <w:szCs w:val="26"/>
    </w:rPr>
  </w:style>
  <w:style w:type="paragraph" w:customStyle="1" w:styleId="pqiListNomNum1">
    <w:name w:val="pqiListNomNum1"/>
    <w:pPr>
      <w:numPr>
        <w:numId w:val="4"/>
      </w:numPr>
      <w:spacing w:after="60" w:line="320" w:lineRule="atLeast"/>
    </w:pPr>
    <w:rPr>
      <w:rFonts w:ascii="Arial" w:hAnsi="Arial"/>
      <w:sz w:val="22"/>
    </w:rPr>
  </w:style>
  <w:style w:type="paragraph" w:customStyle="1" w:styleId="pqiSupHeadNum1">
    <w:name w:val="pqiSupHeadNum1"/>
    <w:next w:val="pqiText"/>
    <w:pPr>
      <w:keepNext/>
      <w:numPr>
        <w:numId w:val="12"/>
      </w:numPr>
      <w:spacing w:before="240" w:after="60"/>
      <w:outlineLvl w:val="0"/>
    </w:pPr>
    <w:rPr>
      <w:rFonts w:ascii="Arial" w:hAnsi="Arial"/>
      <w:b/>
      <w:sz w:val="32"/>
    </w:rPr>
  </w:style>
  <w:style w:type="paragraph" w:customStyle="1" w:styleId="pqiAppHeadNum1">
    <w:name w:val="pqiAppHeadNum1"/>
    <w:next w:val="pqiText"/>
    <w:pPr>
      <w:keepNext/>
      <w:numPr>
        <w:numId w:val="11"/>
      </w:numPr>
      <w:spacing w:before="240" w:after="60"/>
      <w:outlineLvl w:val="0"/>
    </w:pPr>
    <w:rPr>
      <w:rFonts w:ascii="Arial" w:hAnsi="Arial"/>
      <w:b/>
      <w:sz w:val="32"/>
    </w:rPr>
  </w:style>
  <w:style w:type="paragraph" w:customStyle="1" w:styleId="pqiSupHeadNum2">
    <w:name w:val="pqiSupHeadNum2"/>
    <w:next w:val="pqiText"/>
    <w:pPr>
      <w:keepNext/>
      <w:numPr>
        <w:ilvl w:val="1"/>
        <w:numId w:val="12"/>
      </w:numPr>
      <w:spacing w:before="240" w:after="60"/>
      <w:outlineLvl w:val="1"/>
    </w:pPr>
    <w:rPr>
      <w:rFonts w:ascii="Arial" w:hAnsi="Arial"/>
      <w:b/>
      <w:i/>
      <w:sz w:val="28"/>
    </w:rPr>
  </w:style>
  <w:style w:type="paragraph" w:customStyle="1" w:styleId="pqiAppHeadNum2">
    <w:name w:val="pqiAppHeadNum2"/>
    <w:next w:val="pqiText"/>
    <w:pPr>
      <w:keepNext/>
      <w:numPr>
        <w:ilvl w:val="1"/>
        <w:numId w:val="11"/>
      </w:numPr>
      <w:spacing w:before="240" w:after="60"/>
      <w:outlineLvl w:val="1"/>
    </w:pPr>
    <w:rPr>
      <w:rFonts w:ascii="Arial" w:hAnsi="Arial"/>
      <w:b/>
      <w:i/>
      <w:sz w:val="28"/>
    </w:rPr>
  </w:style>
  <w:style w:type="paragraph" w:customStyle="1" w:styleId="pqiSupHeadNum3">
    <w:name w:val="pqiSupHeadNum3"/>
    <w:next w:val="pqiText"/>
    <w:pPr>
      <w:keepNext/>
      <w:numPr>
        <w:ilvl w:val="2"/>
        <w:numId w:val="12"/>
      </w:numPr>
      <w:spacing w:before="240" w:after="60"/>
      <w:outlineLvl w:val="2"/>
    </w:pPr>
    <w:rPr>
      <w:rFonts w:ascii="Arial" w:hAnsi="Arial"/>
      <w:b/>
      <w:sz w:val="24"/>
    </w:rPr>
  </w:style>
  <w:style w:type="paragraph" w:customStyle="1" w:styleId="pqiAppHeadNum3">
    <w:name w:val="pqiAppHeadNum3"/>
    <w:next w:val="pqiText"/>
    <w:pPr>
      <w:keepNext/>
      <w:numPr>
        <w:ilvl w:val="2"/>
        <w:numId w:val="11"/>
      </w:numPr>
      <w:tabs>
        <w:tab w:val="clear" w:pos="2160"/>
        <w:tab w:val="left" w:pos="1985"/>
      </w:tabs>
      <w:spacing w:before="240" w:after="60"/>
      <w:outlineLvl w:val="2"/>
    </w:pPr>
    <w:rPr>
      <w:rFonts w:ascii="Arial" w:hAnsi="Arial"/>
      <w:b/>
      <w:sz w:val="24"/>
    </w:rPr>
  </w:style>
  <w:style w:type="paragraph" w:customStyle="1" w:styleId="pqiSupHeadNum4">
    <w:name w:val="pqiSupHeadNum4"/>
    <w:next w:val="pqiText"/>
    <w:pPr>
      <w:keepNext/>
      <w:numPr>
        <w:ilvl w:val="3"/>
        <w:numId w:val="12"/>
      </w:numPr>
      <w:spacing w:before="240" w:after="60"/>
      <w:outlineLvl w:val="3"/>
    </w:pPr>
    <w:rPr>
      <w:rFonts w:ascii="Arial" w:hAnsi="Arial"/>
      <w:b/>
      <w:i/>
      <w:sz w:val="22"/>
    </w:rPr>
  </w:style>
  <w:style w:type="paragraph" w:customStyle="1" w:styleId="pqiAppHeadNum4">
    <w:name w:val="pqiAppHeadNum4"/>
    <w:next w:val="pqiText"/>
    <w:pPr>
      <w:keepNext/>
      <w:numPr>
        <w:ilvl w:val="3"/>
        <w:numId w:val="11"/>
      </w:numPr>
      <w:tabs>
        <w:tab w:val="clear" w:pos="2520"/>
        <w:tab w:val="left" w:pos="1985"/>
      </w:tabs>
      <w:spacing w:before="240" w:after="60"/>
      <w:outlineLvl w:val="3"/>
    </w:pPr>
    <w:rPr>
      <w:rFonts w:ascii="Arial" w:hAnsi="Arial"/>
      <w:b/>
      <w:i/>
      <w:sz w:val="22"/>
    </w:rPr>
  </w:style>
  <w:style w:type="paragraph" w:customStyle="1" w:styleId="pqiLegend">
    <w:name w:val="pqiLegend"/>
    <w:next w:val="pqiText"/>
    <w:pPr>
      <w:spacing w:before="60" w:after="240"/>
    </w:pPr>
    <w:rPr>
      <w:rFonts w:ascii="Arial" w:hAnsi="Arial"/>
      <w:b/>
      <w:i/>
      <w:iCs/>
      <w:sz w:val="22"/>
    </w:rPr>
  </w:style>
  <w:style w:type="paragraph" w:customStyle="1" w:styleId="pqiUndefined">
    <w:name w:val="pqiUndefined"/>
    <w:next w:val="pqiText"/>
    <w:pPr>
      <w:shd w:val="clear" w:color="auto" w:fill="0000FF"/>
      <w:spacing w:after="120"/>
    </w:pPr>
    <w:rPr>
      <w:rFonts w:ascii="Arial" w:hAnsi="Arial"/>
      <w:sz w:val="22"/>
    </w:rPr>
  </w:style>
  <w:style w:type="paragraph" w:customStyle="1" w:styleId="pqiTitlePageText">
    <w:name w:val="pqiTitlePageText"/>
    <w:pPr>
      <w:ind w:left="2268"/>
    </w:pPr>
    <w:rPr>
      <w:rFonts w:ascii="Arial" w:hAnsi="Arial"/>
      <w:b/>
      <w:sz w:val="24"/>
    </w:rPr>
  </w:style>
  <w:style w:type="paragraph" w:customStyle="1" w:styleId="pqiListNum1a">
    <w:name w:val="pqiListNum1a"/>
    <w:pPr>
      <w:numPr>
        <w:numId w:val="21"/>
      </w:numPr>
      <w:spacing w:after="60" w:line="320" w:lineRule="atLeast"/>
    </w:pPr>
    <w:rPr>
      <w:rFonts w:ascii="Arial" w:hAnsi="Arial"/>
      <w:sz w:val="22"/>
    </w:rPr>
  </w:style>
  <w:style w:type="paragraph" w:customStyle="1" w:styleId="pqiListNum2a">
    <w:name w:val="pqiListNum2a"/>
    <w:rsid w:val="00864F24"/>
    <w:pPr>
      <w:numPr>
        <w:ilvl w:val="1"/>
        <w:numId w:val="21"/>
      </w:numPr>
      <w:spacing w:after="60" w:line="320" w:lineRule="atLeast"/>
      <w:ind w:hanging="567"/>
      <w:pPrChange w:id="0" w:author="Jurkowska Monika" w:date="2022-11-14T21:27:00Z">
        <w:pPr>
          <w:numPr>
            <w:ilvl w:val="1"/>
            <w:numId w:val="21"/>
          </w:numPr>
          <w:tabs>
            <w:tab w:val="num" w:pos="1191"/>
          </w:tabs>
          <w:spacing w:after="60" w:line="320" w:lineRule="atLeast"/>
          <w:ind w:left="1191" w:hanging="737"/>
        </w:pPr>
      </w:pPrChange>
    </w:pPr>
    <w:rPr>
      <w:rFonts w:ascii="Arial" w:hAnsi="Arial"/>
      <w:sz w:val="22"/>
      <w:rPrChange w:id="0" w:author="Jurkowska Monika" w:date="2022-11-14T21:27:00Z">
        <w:rPr>
          <w:rFonts w:ascii="Arial" w:hAnsi="Arial"/>
          <w:sz w:val="22"/>
          <w:lang w:val="pl-PL" w:eastAsia="pl-PL" w:bidi="ar-SA"/>
        </w:rPr>
      </w:rPrChange>
    </w:rPr>
  </w:style>
  <w:style w:type="paragraph" w:styleId="Spisilustracji">
    <w:name w:val="table of figures"/>
    <w:next w:val="Normalny"/>
    <w:semiHidden/>
    <w:pPr>
      <w:tabs>
        <w:tab w:val="left" w:leader="dot" w:pos="1134"/>
        <w:tab w:val="right" w:leader="underscore" w:pos="9526"/>
      </w:tabs>
      <w:spacing w:before="60" w:after="60"/>
    </w:pPr>
    <w:rPr>
      <w:rFonts w:ascii="Arial" w:hAnsi="Arial"/>
      <w:bCs/>
    </w:rPr>
  </w:style>
  <w:style w:type="paragraph" w:customStyle="1" w:styleId="pqiListNonNum2">
    <w:name w:val="pqiListNonNum2"/>
    <w:pPr>
      <w:numPr>
        <w:numId w:val="5"/>
      </w:numPr>
      <w:spacing w:after="60" w:line="320" w:lineRule="atLeast"/>
    </w:pPr>
    <w:rPr>
      <w:rFonts w:ascii="Arial" w:hAnsi="Arial"/>
      <w:sz w:val="22"/>
    </w:rPr>
  </w:style>
  <w:style w:type="paragraph" w:customStyle="1" w:styleId="pqiListNonNum3">
    <w:name w:val="pqiListNonNum3"/>
    <w:pPr>
      <w:numPr>
        <w:numId w:val="6"/>
      </w:numPr>
      <w:spacing w:after="60" w:line="320" w:lineRule="atLeast"/>
    </w:pPr>
    <w:rPr>
      <w:rFonts w:ascii="Arial" w:hAnsi="Arial"/>
      <w:sz w:val="22"/>
    </w:rPr>
  </w:style>
  <w:style w:type="paragraph" w:customStyle="1" w:styleId="pqiListNonNum4">
    <w:name w:val="pqiListNonNum4"/>
    <w:rsid w:val="00864F24"/>
    <w:pPr>
      <w:numPr>
        <w:numId w:val="7"/>
      </w:numPr>
      <w:tabs>
        <w:tab w:val="clear" w:pos="1247"/>
        <w:tab w:val="left" w:pos="1531"/>
      </w:tabs>
      <w:spacing w:after="60" w:line="320" w:lineRule="atLeast"/>
      <w:ind w:left="1531"/>
      <w:pPrChange w:id="1" w:author="Jurkowska Monika" w:date="2022-11-14T21:27:00Z">
        <w:pPr>
          <w:numPr>
            <w:numId w:val="7"/>
          </w:numPr>
          <w:tabs>
            <w:tab w:val="num" w:pos="1247"/>
            <w:tab w:val="left" w:pos="1531"/>
          </w:tabs>
          <w:spacing w:after="60" w:line="320" w:lineRule="atLeast"/>
          <w:ind w:left="1247" w:hanging="567"/>
        </w:pPr>
      </w:pPrChange>
    </w:pPr>
    <w:rPr>
      <w:rFonts w:ascii="Arial" w:hAnsi="Arial"/>
      <w:sz w:val="22"/>
      <w:rPrChange w:id="1" w:author="Jurkowska Monika" w:date="2022-11-14T21:27:00Z">
        <w:rPr>
          <w:rFonts w:ascii="Arial" w:hAnsi="Arial"/>
          <w:sz w:val="22"/>
          <w:lang w:val="pl-PL" w:eastAsia="pl-PL" w:bidi="ar-SA"/>
        </w:rPr>
      </w:rPrChange>
    </w:rPr>
  </w:style>
  <w:style w:type="paragraph" w:customStyle="1" w:styleId="pqiTabListNonNum1">
    <w:name w:val="pqiTabListNonNum1"/>
    <w:rsid w:val="00864F24"/>
    <w:pPr>
      <w:numPr>
        <w:numId w:val="8"/>
      </w:numPr>
      <w:tabs>
        <w:tab w:val="clear" w:pos="360"/>
        <w:tab w:val="left" w:pos="340"/>
      </w:tabs>
      <w:spacing w:after="40"/>
      <w:ind w:left="340" w:hanging="340"/>
      <w:pPrChange w:id="2" w:author="Jurkowska Monika" w:date="2022-11-14T21:27:00Z">
        <w:pPr>
          <w:numPr>
            <w:numId w:val="8"/>
          </w:numPr>
          <w:tabs>
            <w:tab w:val="left" w:pos="340"/>
          </w:tabs>
          <w:spacing w:after="40"/>
          <w:ind w:left="227" w:hanging="227"/>
        </w:pPr>
      </w:pPrChange>
    </w:pPr>
    <w:rPr>
      <w:rFonts w:ascii="Arial" w:hAnsi="Arial"/>
      <w:rPrChange w:id="2" w:author="Jurkowska Monika" w:date="2022-11-14T21:27:00Z">
        <w:rPr>
          <w:rFonts w:ascii="Arial" w:hAnsi="Arial"/>
          <w:lang w:val="pl-PL" w:eastAsia="pl-PL" w:bidi="ar-SA"/>
        </w:rPr>
      </w:rPrChange>
    </w:rPr>
  </w:style>
  <w:style w:type="paragraph" w:customStyle="1" w:styleId="pqiTabListNonNum2">
    <w:name w:val="pqiTabListNonNum2"/>
    <w:pPr>
      <w:spacing w:after="40"/>
    </w:pPr>
    <w:rPr>
      <w:rFonts w:ascii="Arial" w:hAnsi="Arial"/>
    </w:rPr>
  </w:style>
  <w:style w:type="paragraph" w:customStyle="1" w:styleId="pqiTabListNonNum3">
    <w:name w:val="pqiTabListNonNum3"/>
    <w:rsid w:val="00864F24"/>
    <w:pPr>
      <w:numPr>
        <w:numId w:val="9"/>
      </w:numPr>
      <w:tabs>
        <w:tab w:val="clear" w:pos="587"/>
        <w:tab w:val="left" w:pos="567"/>
      </w:tabs>
      <w:spacing w:after="40"/>
      <w:ind w:left="567" w:hanging="340"/>
      <w:pPrChange w:id="3" w:author="Jurkowska Monika" w:date="2022-11-14T21:27:00Z">
        <w:pPr>
          <w:numPr>
            <w:numId w:val="9"/>
          </w:numPr>
          <w:tabs>
            <w:tab w:val="left" w:pos="567"/>
          </w:tabs>
          <w:spacing w:after="40"/>
          <w:ind w:left="454" w:hanging="227"/>
        </w:pPr>
      </w:pPrChange>
    </w:pPr>
    <w:rPr>
      <w:rFonts w:ascii="Arial" w:hAnsi="Arial"/>
      <w:rPrChange w:id="3" w:author="Jurkowska Monika" w:date="2022-11-14T21:27:00Z">
        <w:rPr>
          <w:rFonts w:ascii="Arial" w:hAnsi="Arial"/>
          <w:lang w:val="pl-PL" w:eastAsia="pl-PL" w:bidi="ar-SA"/>
        </w:rPr>
      </w:rPrChange>
    </w:rPr>
  </w:style>
  <w:style w:type="paragraph" w:customStyle="1" w:styleId="pqiTabListNonNum4">
    <w:name w:val="pqiTabListNonNum4"/>
    <w:rsid w:val="00864F24"/>
    <w:pPr>
      <w:numPr>
        <w:numId w:val="10"/>
      </w:numPr>
      <w:tabs>
        <w:tab w:val="clear" w:pos="700"/>
        <w:tab w:val="left" w:pos="680"/>
      </w:tabs>
      <w:spacing w:after="40"/>
      <w:ind w:left="680" w:hanging="340"/>
      <w:pPrChange w:id="4" w:author="Jurkowska Monika" w:date="2022-11-14T21:27:00Z">
        <w:pPr>
          <w:numPr>
            <w:numId w:val="10"/>
          </w:numPr>
          <w:tabs>
            <w:tab w:val="left" w:pos="680"/>
          </w:tabs>
          <w:spacing w:after="40"/>
          <w:ind w:left="567" w:hanging="227"/>
        </w:pPr>
      </w:pPrChange>
    </w:pPr>
    <w:rPr>
      <w:rFonts w:ascii="Arial" w:hAnsi="Arial"/>
      <w:rPrChange w:id="4" w:author="Jurkowska Monika" w:date="2022-11-14T21:27:00Z">
        <w:rPr>
          <w:rFonts w:ascii="Arial" w:hAnsi="Arial"/>
          <w:lang w:val="pl-PL" w:eastAsia="pl-PL" w:bidi="ar-SA"/>
        </w:rPr>
      </w:rPrChange>
    </w:rPr>
  </w:style>
  <w:style w:type="paragraph" w:customStyle="1" w:styleId="pqiTabListNum1">
    <w:name w:val="pqiTabListNum1"/>
    <w:rsid w:val="00864F24"/>
    <w:pPr>
      <w:numPr>
        <w:numId w:val="22"/>
      </w:numPr>
      <w:spacing w:before="40"/>
      <w:pPrChange w:id="5" w:author="Jurkowska Monika" w:date="2022-11-14T21:27:00Z">
        <w:pPr>
          <w:numPr>
            <w:numId w:val="24"/>
          </w:numPr>
          <w:tabs>
            <w:tab w:val="num" w:pos="454"/>
          </w:tabs>
          <w:spacing w:before="40"/>
          <w:ind w:left="454" w:hanging="454"/>
        </w:pPr>
      </w:pPrChange>
    </w:pPr>
    <w:rPr>
      <w:rFonts w:ascii="Arial" w:hAnsi="Arial"/>
      <w:rPrChange w:id="5" w:author="Jurkowska Monika" w:date="2022-11-14T21:27:00Z">
        <w:rPr>
          <w:rFonts w:ascii="Arial" w:hAnsi="Arial"/>
          <w:lang w:val="pl-PL" w:eastAsia="pl-PL" w:bidi="ar-SA"/>
        </w:rPr>
      </w:rPrChange>
    </w:rPr>
  </w:style>
  <w:style w:type="paragraph" w:customStyle="1" w:styleId="pqiTabListNum2">
    <w:name w:val="pqiTabListNum2"/>
    <w:rsid w:val="00864F24"/>
    <w:pPr>
      <w:numPr>
        <w:ilvl w:val="1"/>
        <w:numId w:val="22"/>
      </w:numPr>
      <w:tabs>
        <w:tab w:val="left" w:pos="794"/>
      </w:tabs>
      <w:spacing w:before="40"/>
      <w:pPrChange w:id="6" w:author="Jurkowska Monika" w:date="2022-11-14T21:27:00Z">
        <w:pPr>
          <w:numPr>
            <w:ilvl w:val="1"/>
            <w:numId w:val="24"/>
          </w:numPr>
          <w:tabs>
            <w:tab w:val="num" w:pos="720"/>
            <w:tab w:val="left" w:pos="794"/>
          </w:tabs>
          <w:spacing w:before="40"/>
          <w:ind w:left="454" w:hanging="454"/>
        </w:pPr>
      </w:pPrChange>
    </w:pPr>
    <w:rPr>
      <w:rFonts w:ascii="Arial" w:hAnsi="Arial"/>
      <w:rPrChange w:id="6" w:author="Jurkowska Monika" w:date="2022-11-14T21:27:00Z">
        <w:rPr>
          <w:rFonts w:ascii="Arial" w:hAnsi="Arial"/>
          <w:lang w:val="pl-PL" w:eastAsia="pl-PL" w:bidi="ar-SA"/>
        </w:rPr>
      </w:rPrChange>
    </w:rPr>
  </w:style>
  <w:style w:type="paragraph" w:customStyle="1" w:styleId="pqiTabListNum3">
    <w:name w:val="pqiTabListNum3"/>
    <w:rsid w:val="00864F24"/>
    <w:pPr>
      <w:numPr>
        <w:ilvl w:val="2"/>
        <w:numId w:val="22"/>
      </w:numPr>
      <w:tabs>
        <w:tab w:val="left" w:pos="794"/>
        <w:tab w:val="left" w:pos="1134"/>
      </w:tabs>
      <w:spacing w:before="40"/>
      <w:pPrChange w:id="7" w:author="Jurkowska Monika" w:date="2022-11-14T21:27:00Z">
        <w:pPr>
          <w:numPr>
            <w:ilvl w:val="2"/>
            <w:numId w:val="24"/>
          </w:numPr>
          <w:tabs>
            <w:tab w:val="left" w:pos="794"/>
            <w:tab w:val="num" w:pos="1080"/>
            <w:tab w:val="left" w:pos="1134"/>
          </w:tabs>
          <w:spacing w:before="40"/>
          <w:ind w:left="567" w:hanging="567"/>
        </w:pPr>
      </w:pPrChange>
    </w:pPr>
    <w:rPr>
      <w:rFonts w:ascii="Arial" w:hAnsi="Arial"/>
      <w:rPrChange w:id="7" w:author="Jurkowska Monika" w:date="2022-11-14T21:27:00Z">
        <w:rPr>
          <w:rFonts w:ascii="Arial" w:hAnsi="Arial"/>
          <w:lang w:val="pl-PL" w:eastAsia="pl-PL" w:bidi="ar-SA"/>
        </w:rPr>
      </w:rPrChange>
    </w:rPr>
  </w:style>
  <w:style w:type="paragraph" w:customStyle="1" w:styleId="pqiTabListNum4">
    <w:name w:val="pqiTabListNum4"/>
    <w:rsid w:val="00864F24"/>
    <w:pPr>
      <w:numPr>
        <w:ilvl w:val="3"/>
        <w:numId w:val="22"/>
      </w:numPr>
      <w:tabs>
        <w:tab w:val="left" w:pos="794"/>
        <w:tab w:val="left" w:pos="1134"/>
      </w:tabs>
      <w:spacing w:before="40"/>
      <w:pPrChange w:id="8" w:author="Jurkowska Monika" w:date="2022-11-14T21:27:00Z">
        <w:pPr>
          <w:numPr>
            <w:ilvl w:val="3"/>
            <w:numId w:val="24"/>
          </w:numPr>
          <w:tabs>
            <w:tab w:val="left" w:pos="794"/>
            <w:tab w:val="num" w:pos="1080"/>
            <w:tab w:val="left" w:pos="1134"/>
          </w:tabs>
          <w:spacing w:before="40"/>
          <w:ind w:left="737" w:hanging="737"/>
        </w:pPr>
      </w:pPrChange>
    </w:pPr>
    <w:rPr>
      <w:rFonts w:ascii="Arial" w:hAnsi="Arial"/>
      <w:rPrChange w:id="8" w:author="Jurkowska Monika" w:date="2022-11-14T21:27:00Z">
        <w:rPr>
          <w:rFonts w:ascii="Arial" w:hAnsi="Arial"/>
          <w:lang w:val="pl-PL" w:eastAsia="pl-PL" w:bidi="ar-SA"/>
        </w:rPr>
      </w:rPrChange>
    </w:rPr>
  </w:style>
  <w:style w:type="paragraph" w:customStyle="1" w:styleId="pqiTabListNumSmall1">
    <w:name w:val="pqiTabListNumSmall1"/>
    <w:rsid w:val="00864F24"/>
    <w:pPr>
      <w:numPr>
        <w:numId w:val="14"/>
      </w:numPr>
      <w:tabs>
        <w:tab w:val="clear" w:pos="360"/>
        <w:tab w:val="left" w:pos="454"/>
      </w:tabs>
      <w:spacing w:after="20"/>
      <w:ind w:left="454" w:hanging="454"/>
      <w:pPrChange w:id="9" w:author="Jurkowska Monika" w:date="2022-11-14T21:27:00Z">
        <w:pPr>
          <w:numPr>
            <w:numId w:val="14"/>
          </w:numPr>
          <w:tabs>
            <w:tab w:val="num" w:pos="360"/>
            <w:tab w:val="left" w:pos="454"/>
          </w:tabs>
          <w:spacing w:after="20"/>
          <w:ind w:left="360" w:hanging="360"/>
        </w:pPr>
      </w:pPrChange>
    </w:pPr>
    <w:rPr>
      <w:rFonts w:ascii="Arial" w:hAnsi="Arial"/>
      <w:sz w:val="18"/>
      <w:rPrChange w:id="9" w:author="Jurkowska Monika" w:date="2022-11-14T21:27:00Z">
        <w:rPr>
          <w:rFonts w:ascii="Arial" w:hAnsi="Arial"/>
          <w:sz w:val="18"/>
          <w:lang w:val="pl-PL" w:eastAsia="pl-PL" w:bidi="ar-SA"/>
        </w:rPr>
      </w:rPrChange>
    </w:rPr>
  </w:style>
  <w:style w:type="paragraph" w:customStyle="1" w:styleId="pqiTabListNumSmall2">
    <w:name w:val="pqiTabListNumSmall2"/>
    <w:rsid w:val="00864F24"/>
    <w:pPr>
      <w:numPr>
        <w:ilvl w:val="1"/>
        <w:numId w:val="14"/>
      </w:numPr>
      <w:tabs>
        <w:tab w:val="clear" w:pos="720"/>
        <w:tab w:val="left" w:pos="454"/>
      </w:tabs>
      <w:spacing w:after="20"/>
      <w:ind w:left="454" w:hanging="454"/>
      <w:pPrChange w:id="10" w:author="Jurkowska Monika" w:date="2022-11-14T21:27:00Z">
        <w:pPr>
          <w:numPr>
            <w:ilvl w:val="1"/>
            <w:numId w:val="14"/>
          </w:numPr>
          <w:tabs>
            <w:tab w:val="left" w:pos="454"/>
            <w:tab w:val="num" w:pos="720"/>
          </w:tabs>
          <w:spacing w:after="20"/>
          <w:ind w:left="340" w:hanging="340"/>
        </w:pPr>
      </w:pPrChange>
    </w:pPr>
    <w:rPr>
      <w:rFonts w:ascii="Arial" w:hAnsi="Arial"/>
      <w:sz w:val="18"/>
      <w:rPrChange w:id="10" w:author="Jurkowska Monika" w:date="2022-11-14T21:27:00Z">
        <w:rPr>
          <w:rFonts w:ascii="Arial" w:hAnsi="Arial"/>
          <w:sz w:val="18"/>
          <w:lang w:val="pl-PL" w:eastAsia="pl-PL" w:bidi="ar-SA"/>
        </w:rPr>
      </w:rPrChange>
    </w:rPr>
  </w:style>
  <w:style w:type="paragraph" w:customStyle="1" w:styleId="pqiTabListNumSmall3">
    <w:name w:val="pqiTabListNumSmall3"/>
    <w:rsid w:val="00864F24"/>
    <w:pPr>
      <w:numPr>
        <w:ilvl w:val="2"/>
        <w:numId w:val="14"/>
      </w:numPr>
      <w:tabs>
        <w:tab w:val="clear" w:pos="1080"/>
        <w:tab w:val="left" w:pos="737"/>
      </w:tabs>
      <w:spacing w:after="20"/>
      <w:ind w:left="737" w:hanging="737"/>
      <w:pPrChange w:id="11" w:author="Jurkowska Monika" w:date="2022-11-14T21:27:00Z">
        <w:pPr>
          <w:numPr>
            <w:ilvl w:val="2"/>
            <w:numId w:val="14"/>
          </w:numPr>
          <w:tabs>
            <w:tab w:val="left" w:pos="737"/>
            <w:tab w:val="num" w:pos="1080"/>
          </w:tabs>
          <w:spacing w:after="20"/>
          <w:ind w:left="454" w:hanging="454"/>
        </w:pPr>
      </w:pPrChange>
    </w:pPr>
    <w:rPr>
      <w:rFonts w:ascii="Arial" w:hAnsi="Arial"/>
      <w:sz w:val="18"/>
      <w:rPrChange w:id="11" w:author="Jurkowska Monika" w:date="2022-11-14T21:27:00Z">
        <w:rPr>
          <w:rFonts w:ascii="Arial" w:hAnsi="Arial"/>
          <w:sz w:val="18"/>
          <w:lang w:val="pl-PL" w:eastAsia="pl-PL" w:bidi="ar-SA"/>
        </w:rPr>
      </w:rPrChange>
    </w:rPr>
  </w:style>
  <w:style w:type="paragraph" w:customStyle="1" w:styleId="pqiTabListNumSmall4">
    <w:name w:val="pqiTabListNumSmall4"/>
    <w:pPr>
      <w:tabs>
        <w:tab w:val="left" w:pos="737"/>
      </w:tabs>
      <w:spacing w:after="20"/>
      <w:ind w:left="737" w:hanging="737"/>
    </w:pPr>
    <w:rPr>
      <w:rFonts w:ascii="Arial" w:hAnsi="Arial"/>
      <w:sz w:val="18"/>
    </w:rPr>
  </w:style>
  <w:style w:type="paragraph" w:customStyle="1" w:styleId="pqiTabListNum1a">
    <w:name w:val="pqiTabListNum1a"/>
    <w:rsid w:val="00864F24"/>
    <w:pPr>
      <w:numPr>
        <w:numId w:val="13"/>
      </w:numPr>
      <w:tabs>
        <w:tab w:val="clear" w:pos="454"/>
        <w:tab w:val="left" w:pos="340"/>
      </w:tabs>
      <w:spacing w:before="40"/>
      <w:ind w:left="340" w:hanging="340"/>
      <w:pPrChange w:id="12" w:author="Jurkowska Monika" w:date="2022-11-14T21:27:00Z">
        <w:pPr>
          <w:numPr>
            <w:numId w:val="13"/>
          </w:numPr>
          <w:tabs>
            <w:tab w:val="left" w:pos="340"/>
            <w:tab w:val="num" w:pos="454"/>
          </w:tabs>
          <w:spacing w:before="40"/>
          <w:ind w:left="454" w:hanging="454"/>
        </w:pPr>
      </w:pPrChange>
    </w:pPr>
    <w:rPr>
      <w:rFonts w:ascii="Arial" w:hAnsi="Arial"/>
      <w:rPrChange w:id="12" w:author="Jurkowska Monika" w:date="2022-11-14T21:27:00Z">
        <w:rPr>
          <w:rFonts w:ascii="Arial" w:hAnsi="Arial"/>
          <w:lang w:val="pl-PL" w:eastAsia="pl-PL" w:bidi="ar-SA"/>
        </w:rPr>
      </w:rPrChange>
    </w:rPr>
  </w:style>
  <w:style w:type="paragraph" w:customStyle="1" w:styleId="pqiTabListNum2a">
    <w:name w:val="pqiTabListNum2a"/>
    <w:rsid w:val="00864F24"/>
    <w:pPr>
      <w:numPr>
        <w:ilvl w:val="1"/>
        <w:numId w:val="13"/>
      </w:numPr>
      <w:tabs>
        <w:tab w:val="left" w:pos="454"/>
      </w:tabs>
      <w:spacing w:before="40"/>
      <w:ind w:left="453" w:hanging="340"/>
      <w:pPrChange w:id="13" w:author="Jurkowska Monika" w:date="2022-11-14T21:27:00Z">
        <w:pPr>
          <w:numPr>
            <w:ilvl w:val="1"/>
            <w:numId w:val="13"/>
          </w:numPr>
          <w:tabs>
            <w:tab w:val="left" w:pos="454"/>
          </w:tabs>
          <w:spacing w:before="40"/>
          <w:ind w:left="454" w:hanging="454"/>
        </w:pPr>
      </w:pPrChange>
    </w:pPr>
    <w:rPr>
      <w:rFonts w:ascii="Arial" w:hAnsi="Arial"/>
      <w:rPrChange w:id="13" w:author="Jurkowska Monika" w:date="2022-11-14T21:27:00Z">
        <w:rPr>
          <w:rFonts w:ascii="Arial" w:hAnsi="Arial"/>
          <w:lang w:val="pl-PL" w:eastAsia="pl-PL" w:bidi="ar-SA"/>
        </w:rPr>
      </w:rPrChange>
    </w:rPr>
  </w:style>
  <w:style w:type="paragraph" w:customStyle="1" w:styleId="pqiTabListNum3a">
    <w:name w:val="pqiTabListNum3a"/>
    <w:rsid w:val="00864F24"/>
    <w:pPr>
      <w:numPr>
        <w:ilvl w:val="2"/>
        <w:numId w:val="13"/>
      </w:numPr>
      <w:tabs>
        <w:tab w:val="clear" w:pos="720"/>
        <w:tab w:val="left" w:pos="567"/>
      </w:tabs>
      <w:spacing w:before="40"/>
      <w:ind w:left="567" w:hanging="340"/>
      <w:pPrChange w:id="14" w:author="Jurkowska Monika" w:date="2022-11-14T21:27:00Z">
        <w:pPr>
          <w:numPr>
            <w:ilvl w:val="2"/>
            <w:numId w:val="13"/>
          </w:numPr>
          <w:tabs>
            <w:tab w:val="left" w:pos="567"/>
            <w:tab w:val="num" w:pos="720"/>
          </w:tabs>
          <w:spacing w:before="40"/>
          <w:ind w:left="454" w:hanging="454"/>
        </w:pPr>
      </w:pPrChange>
    </w:pPr>
    <w:rPr>
      <w:rFonts w:ascii="Arial" w:hAnsi="Arial"/>
      <w:rPrChange w:id="14" w:author="Jurkowska Monika" w:date="2022-11-14T21:27:00Z">
        <w:rPr>
          <w:rFonts w:ascii="Arial" w:hAnsi="Arial"/>
          <w:lang w:val="pl-PL" w:eastAsia="pl-PL" w:bidi="ar-SA"/>
        </w:rPr>
      </w:rPrChange>
    </w:rPr>
  </w:style>
  <w:style w:type="paragraph" w:customStyle="1" w:styleId="pqiTabListNumSmall1a">
    <w:name w:val="pqiTabListNumSmall1a"/>
    <w:pPr>
      <w:tabs>
        <w:tab w:val="left" w:pos="340"/>
      </w:tabs>
      <w:spacing w:after="20"/>
      <w:ind w:left="340" w:hanging="340"/>
    </w:pPr>
    <w:rPr>
      <w:rFonts w:ascii="Arial" w:hAnsi="Arial"/>
      <w:sz w:val="18"/>
    </w:rPr>
  </w:style>
  <w:style w:type="paragraph" w:customStyle="1" w:styleId="pqiTabListNumSmall2a">
    <w:name w:val="pqiTabListNumSmall2a"/>
    <w:rsid w:val="00864F24"/>
    <w:pPr>
      <w:numPr>
        <w:ilvl w:val="1"/>
        <w:numId w:val="15"/>
      </w:numPr>
      <w:tabs>
        <w:tab w:val="clear" w:pos="360"/>
        <w:tab w:val="left" w:pos="454"/>
      </w:tabs>
      <w:spacing w:after="20"/>
      <w:ind w:left="453"/>
      <w:pPrChange w:id="15" w:author="Jurkowska Monika" w:date="2022-11-14T21:27:00Z">
        <w:pPr>
          <w:numPr>
            <w:ilvl w:val="1"/>
            <w:numId w:val="15"/>
          </w:numPr>
          <w:tabs>
            <w:tab w:val="num" w:pos="360"/>
            <w:tab w:val="left" w:pos="454"/>
          </w:tabs>
          <w:spacing w:after="20"/>
          <w:ind w:left="340" w:hanging="340"/>
        </w:pPr>
      </w:pPrChange>
    </w:pPr>
    <w:rPr>
      <w:rFonts w:ascii="Arial" w:hAnsi="Arial"/>
      <w:sz w:val="18"/>
      <w:rPrChange w:id="15" w:author="Jurkowska Monika" w:date="2022-11-14T21:27:00Z">
        <w:rPr>
          <w:rFonts w:ascii="Arial" w:hAnsi="Arial"/>
          <w:sz w:val="18"/>
          <w:lang w:val="pl-PL" w:eastAsia="pl-PL" w:bidi="ar-SA"/>
        </w:rPr>
      </w:rPrChange>
    </w:rPr>
  </w:style>
  <w:style w:type="paragraph" w:customStyle="1" w:styleId="pqiTabListNumSmall3a">
    <w:name w:val="pqiTabListNumSmall3a"/>
    <w:rsid w:val="00864F24"/>
    <w:pPr>
      <w:numPr>
        <w:ilvl w:val="2"/>
        <w:numId w:val="15"/>
      </w:numPr>
      <w:tabs>
        <w:tab w:val="clear" w:pos="720"/>
        <w:tab w:val="left" w:pos="567"/>
      </w:tabs>
      <w:spacing w:after="20"/>
      <w:ind w:left="567"/>
      <w:pPrChange w:id="16" w:author="Jurkowska Monika" w:date="2022-11-14T21:27:00Z">
        <w:pPr>
          <w:numPr>
            <w:ilvl w:val="2"/>
            <w:numId w:val="15"/>
          </w:numPr>
          <w:tabs>
            <w:tab w:val="left" w:pos="567"/>
            <w:tab w:val="num" w:pos="720"/>
          </w:tabs>
          <w:spacing w:after="20"/>
          <w:ind w:left="340" w:hanging="340"/>
        </w:pPr>
      </w:pPrChange>
    </w:pPr>
    <w:rPr>
      <w:rFonts w:ascii="Arial" w:hAnsi="Arial"/>
      <w:sz w:val="18"/>
      <w:rPrChange w:id="16" w:author="Jurkowska Monika" w:date="2022-11-14T21:27:00Z">
        <w:rPr>
          <w:rFonts w:ascii="Arial" w:hAnsi="Arial"/>
          <w:sz w:val="18"/>
          <w:lang w:val="pl-PL" w:eastAsia="pl-PL" w:bidi="ar-SA"/>
        </w:rPr>
      </w:rPrChange>
    </w:rPr>
  </w:style>
  <w:style w:type="paragraph" w:customStyle="1" w:styleId="pqiTabListNonNumSmall1">
    <w:name w:val="pqiTabListNonNumSmall1"/>
    <w:rsid w:val="00864F24"/>
    <w:pPr>
      <w:numPr>
        <w:numId w:val="16"/>
      </w:numPr>
      <w:tabs>
        <w:tab w:val="clear" w:pos="360"/>
        <w:tab w:val="left" w:pos="340"/>
      </w:tabs>
      <w:spacing w:after="20"/>
      <w:ind w:left="340" w:hanging="340"/>
      <w:pPrChange w:id="17" w:author="Jurkowska Monika" w:date="2022-11-14T21:27:00Z">
        <w:pPr>
          <w:numPr>
            <w:numId w:val="16"/>
          </w:numPr>
          <w:tabs>
            <w:tab w:val="left" w:pos="340"/>
          </w:tabs>
          <w:spacing w:after="20"/>
          <w:ind w:left="170" w:hanging="170"/>
        </w:pPr>
      </w:pPrChange>
    </w:pPr>
    <w:rPr>
      <w:rFonts w:ascii="Arial" w:hAnsi="Arial"/>
      <w:sz w:val="18"/>
      <w:rPrChange w:id="17" w:author="Jurkowska Monika" w:date="2022-11-14T21:27:00Z">
        <w:rPr>
          <w:rFonts w:ascii="Arial" w:hAnsi="Arial"/>
          <w:sz w:val="18"/>
          <w:lang w:val="pl-PL" w:eastAsia="pl-PL" w:bidi="ar-SA"/>
        </w:rPr>
      </w:rPrChange>
    </w:rPr>
  </w:style>
  <w:style w:type="paragraph" w:customStyle="1" w:styleId="pqiTabListNonNumSmall2">
    <w:name w:val="pqiTabListNonNumSmall2"/>
    <w:rsid w:val="00864F24"/>
    <w:pPr>
      <w:numPr>
        <w:numId w:val="17"/>
      </w:numPr>
      <w:tabs>
        <w:tab w:val="clear" w:pos="473"/>
        <w:tab w:val="left" w:pos="454"/>
      </w:tabs>
      <w:spacing w:after="20"/>
      <w:ind w:left="453" w:hanging="340"/>
      <w:pPrChange w:id="18" w:author="Jurkowska Monika" w:date="2022-11-14T21:27:00Z">
        <w:pPr>
          <w:numPr>
            <w:numId w:val="17"/>
          </w:numPr>
          <w:tabs>
            <w:tab w:val="left" w:pos="454"/>
          </w:tabs>
          <w:spacing w:after="20"/>
          <w:ind w:left="284" w:hanging="171"/>
        </w:pPr>
      </w:pPrChange>
    </w:pPr>
    <w:rPr>
      <w:rFonts w:ascii="Arial" w:hAnsi="Arial"/>
      <w:sz w:val="18"/>
      <w:rPrChange w:id="18" w:author="Jurkowska Monika" w:date="2022-11-14T21:27:00Z">
        <w:rPr>
          <w:rFonts w:ascii="Arial" w:hAnsi="Arial"/>
          <w:sz w:val="18"/>
          <w:lang w:val="pl-PL" w:eastAsia="pl-PL" w:bidi="ar-SA"/>
        </w:rPr>
      </w:rPrChange>
    </w:rPr>
  </w:style>
  <w:style w:type="paragraph" w:customStyle="1" w:styleId="pqiTabListNonNumSmall3">
    <w:name w:val="pqiTabListNonNumSmall3"/>
    <w:rsid w:val="00864F24"/>
    <w:pPr>
      <w:numPr>
        <w:numId w:val="18"/>
      </w:numPr>
      <w:tabs>
        <w:tab w:val="clear" w:pos="587"/>
        <w:tab w:val="left" w:pos="567"/>
      </w:tabs>
      <w:spacing w:after="20"/>
      <w:ind w:left="567" w:hanging="340"/>
      <w:pPrChange w:id="19" w:author="Jurkowska Monika" w:date="2022-11-14T21:27:00Z">
        <w:pPr>
          <w:numPr>
            <w:numId w:val="18"/>
          </w:numPr>
          <w:tabs>
            <w:tab w:val="left" w:pos="567"/>
          </w:tabs>
          <w:spacing w:after="20"/>
          <w:ind w:left="397" w:hanging="170"/>
        </w:pPr>
      </w:pPrChange>
    </w:pPr>
    <w:rPr>
      <w:rFonts w:ascii="Arial" w:hAnsi="Arial"/>
      <w:sz w:val="18"/>
      <w:rPrChange w:id="19" w:author="Jurkowska Monika" w:date="2022-11-14T21:27:00Z">
        <w:rPr>
          <w:rFonts w:ascii="Arial" w:hAnsi="Arial"/>
          <w:sz w:val="18"/>
          <w:lang w:val="pl-PL" w:eastAsia="pl-PL" w:bidi="ar-SA"/>
        </w:rPr>
      </w:rPrChange>
    </w:rPr>
  </w:style>
  <w:style w:type="paragraph" w:customStyle="1" w:styleId="pqiTabListNonNumSmall4">
    <w:name w:val="pqiTabListNonNumSmall4"/>
    <w:rsid w:val="00864F24"/>
    <w:pPr>
      <w:numPr>
        <w:numId w:val="19"/>
      </w:numPr>
      <w:tabs>
        <w:tab w:val="clear" w:pos="644"/>
        <w:tab w:val="left" w:pos="680"/>
      </w:tabs>
      <w:spacing w:after="20"/>
      <w:ind w:left="680" w:hanging="340"/>
      <w:pPrChange w:id="20" w:author="Jurkowska Monika" w:date="2022-11-14T21:27:00Z">
        <w:pPr>
          <w:numPr>
            <w:numId w:val="19"/>
          </w:numPr>
          <w:tabs>
            <w:tab w:val="num" w:pos="644"/>
            <w:tab w:val="left" w:pos="680"/>
          </w:tabs>
          <w:spacing w:after="20"/>
          <w:ind w:left="510" w:hanging="226"/>
        </w:pPr>
      </w:pPrChange>
    </w:pPr>
    <w:rPr>
      <w:rFonts w:ascii="Arial" w:hAnsi="Arial"/>
      <w:sz w:val="18"/>
      <w:rPrChange w:id="20" w:author="Jurkowska Monika" w:date="2022-11-14T21:27:00Z">
        <w:rPr>
          <w:rFonts w:ascii="Arial" w:hAnsi="Arial"/>
          <w:sz w:val="18"/>
          <w:lang w:val="pl-PL" w:eastAsia="pl-PL" w:bidi="ar-SA"/>
        </w:rPr>
      </w:rPrChange>
    </w:rPr>
  </w:style>
  <w:style w:type="paragraph" w:customStyle="1" w:styleId="pqiListHead">
    <w:name w:val="pqiListHead"/>
    <w:next w:val="pqiText"/>
    <w:pPr>
      <w:keepNext/>
      <w:spacing w:before="240" w:after="60"/>
      <w:outlineLvl w:val="0"/>
    </w:pPr>
    <w:rPr>
      <w:rFonts w:ascii="Arial" w:hAnsi="Arial"/>
      <w:b/>
      <w:sz w:val="32"/>
    </w:rPr>
  </w:style>
  <w:style w:type="paragraph" w:customStyle="1" w:styleId="pqiListOfContents">
    <w:name w:val="pqiListOfContents"/>
    <w:pPr>
      <w:spacing w:after="120"/>
    </w:pPr>
    <w:rPr>
      <w:rFonts w:ascii="Arial" w:hAnsi="Arial"/>
      <w:sz w:val="22"/>
    </w:rPr>
  </w:style>
  <w:style w:type="paragraph" w:customStyle="1" w:styleId="pqiAppHeadNum10">
    <w:name w:val="pqiAppHeadNum1+"/>
    <w:basedOn w:val="pqiAppHeadNum1"/>
    <w:next w:val="pqiText"/>
    <w:pPr>
      <w:pageBreakBefore/>
      <w:tabs>
        <w:tab w:val="left" w:pos="1985"/>
      </w:tabs>
    </w:pPr>
  </w:style>
  <w:style w:type="paragraph" w:customStyle="1" w:styleId="pqiFootSpecial">
    <w:name w:val="pqiFootSpecial"/>
    <w:pPr>
      <w:spacing w:before="40"/>
    </w:pPr>
    <w:rPr>
      <w:rFonts w:ascii="Arial" w:hAnsi="Arial"/>
      <w:sz w:val="12"/>
    </w:rPr>
  </w:style>
  <w:style w:type="paragraph" w:customStyle="1" w:styleId="pqiFootNormal">
    <w:name w:val="pqiFootNormal"/>
    <w:pPr>
      <w:spacing w:before="100" w:after="20"/>
    </w:pPr>
    <w:rPr>
      <w:rFonts w:ascii="Arial" w:hAnsi="Arial"/>
    </w:rPr>
  </w:style>
  <w:style w:type="paragraph" w:styleId="Nagwek">
    <w:name w:val="header"/>
    <w:aliases w:val="W_Nagłówek,adresowy"/>
    <w:link w:val="NagwekZnak"/>
    <w:uiPriority w:val="99"/>
    <w:pPr>
      <w:pBdr>
        <w:top w:val="single" w:sz="18" w:space="1" w:color="auto"/>
      </w:pBdr>
      <w:spacing w:after="120"/>
      <w:ind w:left="34" w:right="51"/>
    </w:pPr>
    <w:rPr>
      <w:rFonts w:ascii="Arial (W1)" w:hAnsi="Arial (W1)"/>
      <w:sz w:val="16"/>
    </w:rPr>
  </w:style>
  <w:style w:type="paragraph" w:customStyle="1" w:styleId="pqiChpHeadNum10">
    <w:name w:val="pqiChpHeadNum1+"/>
    <w:basedOn w:val="pqiChpHeadNum1"/>
    <w:next w:val="pqiText"/>
    <w:pPr>
      <w:pageBreakBefore/>
    </w:pPr>
  </w:style>
  <w:style w:type="paragraph" w:customStyle="1" w:styleId="pqiSupHeadNum10">
    <w:name w:val="pqiSupHeadNum1+"/>
    <w:basedOn w:val="pqiSupHeadNum1"/>
    <w:next w:val="pqiText"/>
    <w:pPr>
      <w:pageBreakBefore/>
    </w:pPr>
  </w:style>
  <w:style w:type="paragraph" w:customStyle="1" w:styleId="pqiChpHeadNonNum10">
    <w:name w:val="pqiChpHeadNonNum1+"/>
    <w:basedOn w:val="pqiChpHeadNonNum1"/>
    <w:next w:val="pqiText"/>
    <w:pPr>
      <w:pageBreakBefore/>
    </w:pPr>
  </w:style>
  <w:style w:type="paragraph" w:styleId="Legenda">
    <w:name w:val="caption"/>
    <w:basedOn w:val="Normalny"/>
    <w:next w:val="Normalny"/>
    <w:qFormat/>
    <w:pPr>
      <w:spacing w:before="120" w:after="120"/>
    </w:pPr>
    <w:rPr>
      <w:b/>
      <w:bCs/>
      <w:szCs w:val="20"/>
    </w:rPr>
  </w:style>
  <w:style w:type="paragraph" w:customStyle="1" w:styleId="pqiTitlePageSmall">
    <w:name w:val="pqiTitlePageSmall"/>
    <w:pPr>
      <w:framePr w:wrap="around" w:vAnchor="page" w:hAnchor="margin" w:xAlign="right" w:y="13535"/>
      <w:suppressOverlap/>
    </w:pPr>
    <w:rPr>
      <w:rFonts w:ascii="Arial" w:hAnsi="Arial"/>
      <w:bCs/>
      <w:i/>
      <w:sz w:val="14"/>
    </w:rPr>
  </w:style>
  <w:style w:type="paragraph" w:styleId="Indeks1">
    <w:name w:val="index 1"/>
    <w:basedOn w:val="Normalny"/>
    <w:next w:val="Normalny"/>
    <w:autoRedefine/>
    <w:semiHidden/>
    <w:pPr>
      <w:ind w:left="851"/>
    </w:pPr>
    <w:rPr>
      <w:rFonts w:ascii="Arial (W1)" w:hAnsi="Arial (W1)"/>
    </w:rPr>
  </w:style>
  <w:style w:type="paragraph" w:customStyle="1" w:styleId="pqiHidden">
    <w:name w:val="pqiHidden"/>
    <w:pPr>
      <w:spacing w:after="60"/>
    </w:pPr>
    <w:rPr>
      <w:rFonts w:ascii="Arial" w:hAnsi="Arial"/>
      <w:vanish/>
      <w:color w:val="3366FF"/>
      <w:sz w:val="18"/>
    </w:rPr>
  </w:style>
  <w:style w:type="paragraph" w:customStyle="1" w:styleId="pqiHiddenSpecial">
    <w:name w:val="pqiHiddenSpecial"/>
    <w:pPr>
      <w:spacing w:after="120"/>
    </w:pPr>
    <w:rPr>
      <w:rFonts w:ascii="Arial" w:hAnsi="Arial"/>
      <w:i/>
      <w:vanish/>
      <w:color w:val="339966"/>
      <w:sz w:val="18"/>
    </w:rPr>
  </w:style>
  <w:style w:type="paragraph" w:styleId="Indeks2">
    <w:name w:val="index 2"/>
    <w:basedOn w:val="Normalny"/>
    <w:next w:val="Normalny"/>
    <w:autoRedefine/>
    <w:semiHidden/>
    <w:pPr>
      <w:ind w:left="851"/>
    </w:pPr>
    <w:rPr>
      <w:rFonts w:ascii="Arial (W1)" w:hAnsi="Arial (W1)"/>
    </w:rPr>
  </w:style>
  <w:style w:type="paragraph" w:styleId="Indeks3">
    <w:name w:val="index 3"/>
    <w:basedOn w:val="Normalny"/>
    <w:next w:val="Normalny"/>
    <w:autoRedefine/>
    <w:semiHidden/>
    <w:pPr>
      <w:ind w:left="851"/>
    </w:pPr>
    <w:rPr>
      <w:rFonts w:ascii="Arial (W1)" w:hAnsi="Arial (W1)"/>
    </w:rPr>
  </w:style>
  <w:style w:type="paragraph" w:styleId="Indeks4">
    <w:name w:val="index 4"/>
    <w:basedOn w:val="Normalny"/>
    <w:next w:val="Normalny"/>
    <w:autoRedefine/>
    <w:semiHidden/>
    <w:pPr>
      <w:ind w:left="800" w:hanging="200"/>
    </w:pPr>
    <w:rPr>
      <w:rFonts w:ascii="Arial (W1)" w:hAnsi="Arial (W1)"/>
    </w:rPr>
  </w:style>
  <w:style w:type="paragraph" w:styleId="Indeks5">
    <w:name w:val="index 5"/>
    <w:basedOn w:val="Normalny"/>
    <w:next w:val="Normalny"/>
    <w:autoRedefine/>
    <w:semiHidden/>
    <w:pPr>
      <w:ind w:left="1000" w:hanging="200"/>
    </w:pPr>
    <w:rPr>
      <w:rFonts w:ascii="Arial (W1)" w:hAnsi="Arial (W1)"/>
    </w:rPr>
  </w:style>
  <w:style w:type="paragraph" w:styleId="Indeks6">
    <w:name w:val="index 6"/>
    <w:basedOn w:val="Normalny"/>
    <w:next w:val="Normalny"/>
    <w:autoRedefine/>
    <w:semiHidden/>
    <w:pPr>
      <w:ind w:left="1200" w:hanging="200"/>
    </w:pPr>
    <w:rPr>
      <w:rFonts w:ascii="Arial (W1)" w:hAnsi="Arial (W1)"/>
    </w:rPr>
  </w:style>
  <w:style w:type="paragraph" w:styleId="Indeks7">
    <w:name w:val="index 7"/>
    <w:basedOn w:val="Normalny"/>
    <w:next w:val="Normalny"/>
    <w:autoRedefine/>
    <w:semiHidden/>
    <w:pPr>
      <w:ind w:left="1400" w:hanging="200"/>
    </w:pPr>
    <w:rPr>
      <w:rFonts w:ascii="Arial (W1)" w:hAnsi="Arial (W1)"/>
    </w:rPr>
  </w:style>
  <w:style w:type="paragraph" w:styleId="Indeks8">
    <w:name w:val="index 8"/>
    <w:basedOn w:val="Normalny"/>
    <w:next w:val="Normalny"/>
    <w:autoRedefine/>
    <w:semiHidden/>
    <w:pPr>
      <w:ind w:left="1600" w:hanging="200"/>
    </w:pPr>
    <w:rPr>
      <w:rFonts w:ascii="Arial (W1)" w:hAnsi="Arial (W1)"/>
    </w:rPr>
  </w:style>
  <w:style w:type="paragraph" w:styleId="Indeks9">
    <w:name w:val="index 9"/>
    <w:basedOn w:val="Normalny"/>
    <w:next w:val="Normalny"/>
    <w:autoRedefine/>
    <w:semiHidden/>
    <w:pPr>
      <w:ind w:left="1800" w:hanging="200"/>
    </w:pPr>
    <w:rPr>
      <w:rFonts w:ascii="Arial (W1)" w:hAnsi="Arial (W1)"/>
    </w:rPr>
  </w:style>
  <w:style w:type="paragraph" w:customStyle="1" w:styleId="pqiFigure">
    <w:name w:val="pqiFigure"/>
    <w:pPr>
      <w:spacing w:before="160"/>
    </w:pPr>
    <w:rPr>
      <w:rFonts w:ascii="Arial" w:hAnsi="Arial"/>
      <w:sz w:val="22"/>
    </w:rPr>
  </w:style>
  <w:style w:type="paragraph" w:customStyle="1" w:styleId="pqiLegendTab">
    <w:name w:val="pqiLegendTab"/>
    <w:next w:val="pqiText"/>
    <w:pPr>
      <w:spacing w:before="240" w:after="60"/>
      <w:ind w:left="851"/>
      <w:outlineLvl w:val="8"/>
    </w:pPr>
    <w:rPr>
      <w:rFonts w:ascii="Arial" w:hAnsi="Arial"/>
      <w:b/>
      <w:bCs/>
    </w:rPr>
  </w:style>
  <w:style w:type="paragraph" w:customStyle="1" w:styleId="pqiComments">
    <w:name w:val="pqiComments"/>
    <w:rPr>
      <w:rFonts w:ascii="Arial" w:hAnsi="Arial"/>
      <w:i/>
      <w:color w:val="FF6600"/>
    </w:rPr>
  </w:style>
  <w:style w:type="paragraph" w:styleId="Stopka">
    <w:name w:val="footer"/>
    <w:basedOn w:val="Normalny"/>
    <w:link w:val="StopkaZnak"/>
    <w:uiPriority w:val="99"/>
    <w:pPr>
      <w:tabs>
        <w:tab w:val="center" w:pos="4536"/>
        <w:tab w:val="right" w:pos="9072"/>
      </w:tabs>
    </w:pPr>
  </w:style>
  <w:style w:type="paragraph" w:customStyle="1" w:styleId="pqiHeaderLarge">
    <w:name w:val="pqiHeaderLarge"/>
    <w:basedOn w:val="pqiHeaderSmall"/>
    <w:pPr>
      <w:jc w:val="right"/>
    </w:pPr>
    <w:rPr>
      <w:rFonts w:cs="Tahoma"/>
      <w:noProof/>
    </w:rPr>
  </w:style>
  <w:style w:type="paragraph" w:customStyle="1" w:styleId="pqiListNum3a">
    <w:name w:val="pqiListNum3a"/>
    <w:rsid w:val="00864F24"/>
    <w:pPr>
      <w:numPr>
        <w:ilvl w:val="2"/>
        <w:numId w:val="21"/>
      </w:numPr>
      <w:spacing w:after="60" w:line="320" w:lineRule="atLeast"/>
      <w:ind w:hanging="567"/>
      <w:pPrChange w:id="21" w:author="Jurkowska Monika" w:date="2022-11-14T21:27:00Z">
        <w:pPr>
          <w:numPr>
            <w:ilvl w:val="2"/>
            <w:numId w:val="21"/>
          </w:numPr>
          <w:tabs>
            <w:tab w:val="num" w:pos="1361"/>
          </w:tabs>
          <w:spacing w:after="60" w:line="320" w:lineRule="atLeast"/>
          <w:ind w:left="1361" w:hanging="907"/>
        </w:pPr>
      </w:pPrChange>
    </w:pPr>
    <w:rPr>
      <w:rFonts w:ascii="Arial" w:hAnsi="Arial"/>
      <w:sz w:val="22"/>
      <w:rPrChange w:id="21" w:author="Jurkowska Monika" w:date="2022-11-14T21:27:00Z">
        <w:rPr>
          <w:rFonts w:ascii="Arial" w:hAnsi="Arial"/>
          <w:sz w:val="22"/>
          <w:lang w:val="pl-PL" w:eastAsia="pl-PL" w:bidi="ar-SA"/>
        </w:rPr>
      </w:rPrChange>
    </w:rPr>
  </w:style>
  <w:style w:type="paragraph" w:customStyle="1" w:styleId="pqiListNum1">
    <w:name w:val="pqiListNum1"/>
    <w:pPr>
      <w:numPr>
        <w:numId w:val="20"/>
      </w:numPr>
      <w:tabs>
        <w:tab w:val="left" w:pos="1021"/>
      </w:tabs>
      <w:spacing w:after="60" w:line="320" w:lineRule="atLeast"/>
    </w:pPr>
    <w:rPr>
      <w:rFonts w:ascii="Arial" w:hAnsi="Arial"/>
      <w:sz w:val="22"/>
    </w:rPr>
  </w:style>
  <w:style w:type="paragraph" w:customStyle="1" w:styleId="pqiListNum2">
    <w:name w:val="pqiListNum2"/>
    <w:pPr>
      <w:numPr>
        <w:ilvl w:val="1"/>
        <w:numId w:val="20"/>
      </w:numPr>
      <w:tabs>
        <w:tab w:val="left" w:pos="1021"/>
        <w:tab w:val="left" w:pos="1304"/>
      </w:tabs>
      <w:spacing w:after="60" w:line="320" w:lineRule="atLeast"/>
    </w:pPr>
    <w:rPr>
      <w:rFonts w:ascii="Arial" w:hAnsi="Arial"/>
      <w:sz w:val="22"/>
    </w:rPr>
  </w:style>
  <w:style w:type="paragraph" w:customStyle="1" w:styleId="pqiListNum3">
    <w:name w:val="pqiListNum3"/>
    <w:pPr>
      <w:numPr>
        <w:ilvl w:val="2"/>
        <w:numId w:val="20"/>
      </w:numPr>
      <w:tabs>
        <w:tab w:val="left" w:pos="1304"/>
      </w:tabs>
      <w:spacing w:after="60" w:line="320" w:lineRule="atLeast"/>
    </w:pPr>
    <w:rPr>
      <w:rFonts w:ascii="Arial" w:hAnsi="Arial"/>
      <w:sz w:val="22"/>
    </w:rPr>
  </w:style>
  <w:style w:type="paragraph" w:customStyle="1" w:styleId="pqiListNum4">
    <w:name w:val="pqiListNum4"/>
    <w:pPr>
      <w:numPr>
        <w:ilvl w:val="3"/>
        <w:numId w:val="20"/>
      </w:numPr>
      <w:tabs>
        <w:tab w:val="left" w:pos="1304"/>
        <w:tab w:val="left" w:pos="1588"/>
      </w:tabs>
      <w:spacing w:after="60" w:line="320" w:lineRule="atLeast"/>
    </w:pPr>
    <w:rPr>
      <w:rFonts w:ascii="Arial" w:hAnsi="Arial"/>
      <w:sz w:val="22"/>
    </w:rPr>
  </w:style>
  <w:style w:type="paragraph" w:styleId="Adresnakopercie">
    <w:name w:val="envelope address"/>
    <w:basedOn w:val="Normalny"/>
    <w:pPr>
      <w:framePr w:w="7920" w:h="1980" w:hRule="exact" w:hSpace="141" w:wrap="auto" w:hAnchor="page" w:xAlign="center" w:yAlign="bottom"/>
      <w:ind w:left="2880"/>
    </w:pPr>
    <w:rPr>
      <w:rFonts w:cs="Arial"/>
      <w:sz w:val="24"/>
    </w:rPr>
  </w:style>
  <w:style w:type="paragraph" w:customStyle="1" w:styleId="pqiTitlePageText1">
    <w:name w:val="pqiTitlePageText1"/>
    <w:pPr>
      <w:spacing w:before="240" w:after="120"/>
      <w:ind w:left="2268"/>
    </w:pPr>
    <w:rPr>
      <w:rFonts w:ascii="Arial" w:hAnsi="Arial"/>
      <w:b/>
      <w:i/>
      <w:sz w:val="24"/>
    </w:rPr>
  </w:style>
  <w:style w:type="paragraph" w:customStyle="1" w:styleId="pqiTitlePageText2">
    <w:name w:val="pqiTitlePageText2"/>
    <w:pPr>
      <w:spacing w:before="360" w:after="120"/>
      <w:ind w:left="2268"/>
    </w:pPr>
    <w:rPr>
      <w:rFonts w:ascii="Arial" w:hAnsi="Arial"/>
      <w:b/>
      <w:sz w:val="28"/>
    </w:rPr>
  </w:style>
  <w:style w:type="paragraph" w:customStyle="1" w:styleId="pqiHeaderLogo">
    <w:name w:val="pqiHeaderLogo"/>
    <w:pPr>
      <w:keepNext/>
      <w:jc w:val="center"/>
    </w:pPr>
    <w:rPr>
      <w:rFonts w:ascii="Arial" w:hAnsi="Arial"/>
    </w:rPr>
  </w:style>
  <w:style w:type="paragraph" w:customStyle="1" w:styleId="pqiSupHeadNum6">
    <w:name w:val="pqiSupHeadNum6"/>
    <w:next w:val="pqiText"/>
    <w:pPr>
      <w:keepNext/>
      <w:numPr>
        <w:ilvl w:val="5"/>
        <w:numId w:val="12"/>
      </w:numPr>
      <w:spacing w:before="240" w:after="120"/>
      <w:outlineLvl w:val="5"/>
    </w:pPr>
    <w:rPr>
      <w:rFonts w:ascii="Arial" w:hAnsi="Arial"/>
      <w:b/>
      <w:i/>
      <w:sz w:val="22"/>
    </w:rPr>
  </w:style>
  <w:style w:type="paragraph" w:customStyle="1" w:styleId="pqiFootHeaderSmall">
    <w:name w:val="pqiFootHeaderSmall"/>
    <w:pPr>
      <w:keepNext/>
    </w:pPr>
    <w:rPr>
      <w:rFonts w:ascii="Tahoma" w:hAnsi="Tahoma"/>
      <w:b/>
      <w:color w:val="000080"/>
      <w:sz w:val="16"/>
    </w:rPr>
  </w:style>
  <w:style w:type="paragraph" w:customStyle="1" w:styleId="pqiAppHeadNum5">
    <w:name w:val="pqiAppHeadNum5"/>
    <w:next w:val="pqiText"/>
    <w:pPr>
      <w:keepNext/>
      <w:tabs>
        <w:tab w:val="left" w:pos="1814"/>
      </w:tabs>
      <w:spacing w:before="240" w:after="60"/>
      <w:ind w:left="1814" w:hanging="1814"/>
      <w:jc w:val="both"/>
      <w:outlineLvl w:val="4"/>
    </w:pPr>
    <w:rPr>
      <w:rFonts w:ascii="Arial" w:hAnsi="Arial"/>
      <w:b/>
      <w:sz w:val="22"/>
    </w:rPr>
  </w:style>
  <w:style w:type="paragraph" w:customStyle="1" w:styleId="pqiMeetingNoteExternalEN">
    <w:name w:val="pqiMeetingNoteExternalEN"/>
    <w:pPr>
      <w:tabs>
        <w:tab w:val="left" w:pos="1021"/>
        <w:tab w:val="left" w:pos="1191"/>
        <w:tab w:val="left" w:pos="1304"/>
        <w:tab w:val="left" w:pos="1361"/>
        <w:tab w:val="left" w:pos="1531"/>
      </w:tabs>
      <w:spacing w:after="140" w:line="320" w:lineRule="atLeast"/>
    </w:pPr>
    <w:rPr>
      <w:rFonts w:ascii="Arial" w:hAnsi="Arial"/>
      <w:sz w:val="22"/>
    </w:rPr>
  </w:style>
  <w:style w:type="paragraph" w:customStyle="1" w:styleId="pqiTabBodyRight">
    <w:name w:val="pqiTabBodyRight"/>
    <w:basedOn w:val="pqiTabBody"/>
    <w:pPr>
      <w:numPr>
        <w:ilvl w:val="1"/>
      </w:numPr>
      <w:jc w:val="right"/>
    </w:pPr>
  </w:style>
  <w:style w:type="paragraph" w:customStyle="1" w:styleId="pqiTabBodySmallRight">
    <w:name w:val="pqiTabBodySmallRight"/>
    <w:basedOn w:val="pqiTabBodySmall"/>
    <w:pPr>
      <w:numPr>
        <w:ilvl w:val="1"/>
      </w:numPr>
      <w:jc w:val="right"/>
    </w:pPr>
  </w:style>
  <w:style w:type="paragraph" w:customStyle="1" w:styleId="pqiTitlePageNormal">
    <w:name w:val="pqiTitlePageNormal"/>
    <w:pPr>
      <w:jc w:val="right"/>
    </w:pPr>
    <w:rPr>
      <w:rFonts w:ascii="Tahoma" w:hAnsi="Tahoma"/>
      <w:b/>
    </w:rPr>
  </w:style>
  <w:style w:type="paragraph" w:customStyle="1" w:styleId="pqiAppHeadNumEN1">
    <w:name w:val="pqiAppHeadNumEN1"/>
    <w:pPr>
      <w:keepNext/>
      <w:pageBreakBefore/>
      <w:numPr>
        <w:numId w:val="23"/>
      </w:numPr>
      <w:spacing w:before="240" w:after="60"/>
      <w:outlineLvl w:val="0"/>
    </w:pPr>
    <w:rPr>
      <w:rFonts w:ascii="Arial" w:hAnsi="Arial"/>
      <w:b/>
      <w:sz w:val="32"/>
      <w:lang w:val="en-US"/>
    </w:rPr>
  </w:style>
  <w:style w:type="paragraph" w:customStyle="1" w:styleId="pqiAppHeadNumEN2">
    <w:name w:val="pqiAppHeadNumEN2"/>
    <w:pPr>
      <w:keepNext/>
      <w:numPr>
        <w:ilvl w:val="1"/>
        <w:numId w:val="23"/>
      </w:numPr>
      <w:spacing w:before="240" w:after="60"/>
    </w:pPr>
    <w:rPr>
      <w:rFonts w:ascii="Arial" w:hAnsi="Arial"/>
      <w:b/>
      <w:sz w:val="28"/>
      <w:lang w:val="en-US"/>
    </w:rPr>
  </w:style>
  <w:style w:type="paragraph" w:customStyle="1" w:styleId="pqiAppHeadNumEN3">
    <w:name w:val="pqiAppHeadNumEN3"/>
    <w:pPr>
      <w:keepNext/>
      <w:tabs>
        <w:tab w:val="left" w:pos="1985"/>
      </w:tabs>
      <w:spacing w:before="240" w:after="60"/>
      <w:ind w:left="1985" w:hanging="1985"/>
    </w:pPr>
    <w:rPr>
      <w:rFonts w:ascii="Arial" w:hAnsi="Arial"/>
      <w:b/>
      <w:sz w:val="24"/>
    </w:rPr>
  </w:style>
  <w:style w:type="character" w:styleId="Uwydatnienie">
    <w:name w:val="Emphasis"/>
    <w:qFormat/>
    <w:rPr>
      <w:i/>
      <w:iCs/>
    </w:rPr>
  </w:style>
  <w:style w:type="paragraph" w:customStyle="1" w:styleId="pqiDocMainEN">
    <w:name w:val="pqiDocMainEN"/>
    <w:pPr>
      <w:tabs>
        <w:tab w:val="left" w:pos="1021"/>
        <w:tab w:val="left" w:pos="1191"/>
        <w:tab w:val="left" w:pos="1304"/>
        <w:tab w:val="left" w:pos="1361"/>
        <w:tab w:val="left" w:pos="1531"/>
      </w:tabs>
      <w:spacing w:after="140" w:line="320" w:lineRule="atLeast"/>
    </w:pPr>
    <w:rPr>
      <w:rFonts w:ascii="Arial" w:hAnsi="Arial"/>
      <w:sz w:val="22"/>
    </w:rPr>
  </w:style>
  <w:style w:type="paragraph" w:customStyle="1" w:styleId="pqiDocHistNew">
    <w:name w:val="pqiDocHistNew"/>
    <w:rPr>
      <w:rFonts w:ascii="Arial" w:hAnsi="Arial"/>
      <w:szCs w:val="24"/>
    </w:rPr>
  </w:style>
  <w:style w:type="paragraph" w:customStyle="1" w:styleId="pqiListOfConentsNew">
    <w:name w:val="pqiListOfConentsNew"/>
    <w:pPr>
      <w:tabs>
        <w:tab w:val="left" w:pos="454"/>
        <w:tab w:val="right" w:leader="dot" w:pos="9526"/>
      </w:tabs>
      <w:spacing w:before="120" w:after="120"/>
      <w:ind w:left="454" w:hanging="454"/>
    </w:pPr>
    <w:rPr>
      <w:rFonts w:ascii="Arial" w:hAnsi="Arial"/>
      <w:b/>
    </w:rPr>
  </w:style>
  <w:style w:type="paragraph" w:customStyle="1" w:styleId="pqiDocMainEN1">
    <w:name w:val="pqiDocMainEN1"/>
    <w:rPr>
      <w:rFonts w:ascii="Arial" w:hAnsi="Arial"/>
      <w:szCs w:val="24"/>
    </w:rPr>
  </w:style>
  <w:style w:type="paragraph" w:customStyle="1" w:styleId="pqiImage">
    <w:name w:val="pqiImage"/>
    <w:pPr>
      <w:spacing w:before="120" w:after="120"/>
      <w:jc w:val="center"/>
    </w:pPr>
  </w:style>
  <w:style w:type="paragraph" w:customStyle="1" w:styleId="pqiDocMainEN2">
    <w:name w:val="pqiDocMainEN2"/>
    <w:rPr>
      <w:rFonts w:ascii="Arial" w:hAnsi="Arial"/>
      <w:szCs w:val="24"/>
    </w:rPr>
  </w:style>
  <w:style w:type="paragraph" w:customStyle="1" w:styleId="pqiDocMainEN3">
    <w:name w:val="pqiDocMainEN3"/>
    <w:pPr>
      <w:spacing w:after="40"/>
    </w:pPr>
    <w:rPr>
      <w:rFonts w:ascii="Arial" w:hAnsi="Arial"/>
    </w:rPr>
  </w:style>
  <w:style w:type="character" w:styleId="Odwoaniedokomentarza">
    <w:name w:val="annotation reference"/>
    <w:semiHidden/>
    <w:rPr>
      <w:sz w:val="16"/>
      <w:szCs w:val="16"/>
    </w:rPr>
  </w:style>
  <w:style w:type="paragraph" w:styleId="Tekstkomentarza">
    <w:name w:val="annotation text"/>
    <w:basedOn w:val="Normalny"/>
    <w:semiHidden/>
    <w:rPr>
      <w:szCs w:val="20"/>
    </w:rPr>
  </w:style>
  <w:style w:type="character" w:styleId="Numerstrony">
    <w:name w:val="page number"/>
    <w:rsid w:val="003C005A"/>
    <w:rPr>
      <w:rFonts w:ascii="Times New Roman" w:hAnsi="Times New Roman" w:cs="Times New Roman"/>
    </w:rPr>
  </w:style>
  <w:style w:type="paragraph" w:styleId="Tematkomentarza">
    <w:name w:val="annotation subject"/>
    <w:basedOn w:val="Tekstkomentarza"/>
    <w:next w:val="Tekstkomentarza"/>
    <w:semiHidden/>
    <w:rsid w:val="00F81A9B"/>
    <w:rPr>
      <w:b/>
      <w:bCs/>
    </w:rPr>
  </w:style>
  <w:style w:type="paragraph" w:styleId="Tekstdymka">
    <w:name w:val="Balloon Text"/>
    <w:basedOn w:val="Normalny"/>
    <w:semiHidden/>
    <w:rsid w:val="00F81A9B"/>
    <w:rPr>
      <w:rFonts w:ascii="Tahoma" w:hAnsi="Tahoma" w:cs="Tahoma"/>
      <w:sz w:val="16"/>
      <w:szCs w:val="16"/>
    </w:rPr>
  </w:style>
  <w:style w:type="paragraph" w:styleId="Mapadokumentu">
    <w:name w:val="Document Map"/>
    <w:basedOn w:val="Normalny"/>
    <w:semiHidden/>
    <w:rsid w:val="001C38AC"/>
    <w:pPr>
      <w:shd w:val="clear" w:color="auto" w:fill="000080"/>
    </w:pPr>
    <w:rPr>
      <w:rFonts w:ascii="Tahoma" w:hAnsi="Tahoma" w:cs="Tahoma"/>
      <w:szCs w:val="20"/>
    </w:rPr>
  </w:style>
  <w:style w:type="paragraph" w:styleId="Tekstpodstawowy">
    <w:name w:val="Body Text"/>
    <w:aliases w:val="EHPT,Body Text2,Bodytext,AvtalBrödtext,ändrad,AvtalBrodtext,andrad,(F2),body text,contents,Szövegtörzs"/>
    <w:basedOn w:val="Normalny"/>
    <w:rsid w:val="001C38AC"/>
    <w:pPr>
      <w:spacing w:after="120"/>
    </w:pPr>
    <w:rPr>
      <w:rFonts w:cs="Arial"/>
      <w:sz w:val="24"/>
    </w:rPr>
  </w:style>
  <w:style w:type="table" w:styleId="Tabela-Siatka">
    <w:name w:val="Table Grid"/>
    <w:basedOn w:val="Standardowy"/>
    <w:uiPriority w:val="59"/>
    <w:rsid w:val="004C3B44"/>
    <w:pPr>
      <w:spacing w:before="60"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Normalny"/>
    <w:rsid w:val="00226BE3"/>
    <w:pPr>
      <w:keepLines/>
      <w:numPr>
        <w:numId w:val="25"/>
      </w:numPr>
      <w:spacing w:before="0" w:after="240"/>
    </w:pPr>
    <w:rPr>
      <w:rFonts w:ascii="Times New Roman" w:hAnsi="Times New Roman"/>
      <w:b/>
      <w:smallCaps/>
      <w:sz w:val="32"/>
      <w:lang w:val="en-GB" w:eastAsia="en-US"/>
    </w:rPr>
  </w:style>
  <w:style w:type="character" w:styleId="UyteHipercze">
    <w:name w:val="FollowedHyperlink"/>
    <w:rsid w:val="00F96595"/>
    <w:rPr>
      <w:color w:val="800080"/>
      <w:u w:val="single"/>
    </w:rPr>
  </w:style>
  <w:style w:type="character" w:customStyle="1" w:styleId="NagwekZnak">
    <w:name w:val="Nagłówek Znak"/>
    <w:aliases w:val="W_Nagłówek Znak,adresowy Znak"/>
    <w:link w:val="Nagwek"/>
    <w:uiPriority w:val="99"/>
    <w:rsid w:val="00930AD9"/>
    <w:rPr>
      <w:rFonts w:ascii="Arial (W1)" w:hAnsi="Arial (W1)"/>
      <w:sz w:val="16"/>
    </w:rPr>
  </w:style>
  <w:style w:type="paragraph" w:styleId="Tekstprzypisukocowego">
    <w:name w:val="endnote text"/>
    <w:basedOn w:val="Normalny"/>
    <w:link w:val="TekstprzypisukocowegoZnak"/>
    <w:rsid w:val="00016EF9"/>
    <w:rPr>
      <w:szCs w:val="20"/>
    </w:rPr>
  </w:style>
  <w:style w:type="character" w:customStyle="1" w:styleId="TekstprzypisukocowegoZnak">
    <w:name w:val="Tekst przypisu końcowego Znak"/>
    <w:link w:val="Tekstprzypisukocowego"/>
    <w:rsid w:val="00016EF9"/>
    <w:rPr>
      <w:rFonts w:ascii="Arial" w:hAnsi="Arial"/>
    </w:rPr>
  </w:style>
  <w:style w:type="character" w:styleId="Odwoanieprzypisukocowego">
    <w:name w:val="endnote reference"/>
    <w:rsid w:val="00016EF9"/>
    <w:rPr>
      <w:vertAlign w:val="superscript"/>
    </w:rPr>
  </w:style>
  <w:style w:type="paragraph" w:styleId="Poprawka">
    <w:name w:val="Revision"/>
    <w:hidden/>
    <w:uiPriority w:val="99"/>
    <w:semiHidden/>
    <w:rsid w:val="00B84E16"/>
    <w:rPr>
      <w:rFonts w:ascii="Arial" w:hAnsi="Arial"/>
      <w:szCs w:val="24"/>
    </w:rPr>
  </w:style>
  <w:style w:type="character" w:customStyle="1" w:styleId="pqiTextZnak">
    <w:name w:val="pqiText Znak"/>
    <w:link w:val="pqiText"/>
    <w:rsid w:val="00C11AAF"/>
    <w:rPr>
      <w:rFonts w:ascii="Arial" w:hAnsi="Arial"/>
      <w:sz w:val="22"/>
    </w:rPr>
  </w:style>
  <w:style w:type="paragraph" w:styleId="Tekstprzypisudolnego">
    <w:name w:val="footnote text"/>
    <w:basedOn w:val="Normalny"/>
    <w:link w:val="TekstprzypisudolnegoZnak"/>
    <w:rsid w:val="00C11AAF"/>
    <w:rPr>
      <w:szCs w:val="20"/>
    </w:rPr>
  </w:style>
  <w:style w:type="character" w:customStyle="1" w:styleId="TekstprzypisudolnegoZnak">
    <w:name w:val="Tekst przypisu dolnego Znak"/>
    <w:link w:val="Tekstprzypisudolnego"/>
    <w:rsid w:val="00C11AAF"/>
    <w:rPr>
      <w:rFonts w:ascii="Arial" w:hAnsi="Arial"/>
    </w:rPr>
  </w:style>
  <w:style w:type="character" w:styleId="Odwoanieprzypisudolnego">
    <w:name w:val="footnote reference"/>
    <w:rsid w:val="00C11AAF"/>
    <w:rPr>
      <w:rFonts w:cs="Times New Roman"/>
      <w:vertAlign w:val="superscript"/>
    </w:rPr>
  </w:style>
  <w:style w:type="paragraph" w:styleId="Listanumerowana2">
    <w:name w:val="List Number 2"/>
    <w:basedOn w:val="Normalny"/>
    <w:rsid w:val="00C11AAF"/>
    <w:pPr>
      <w:numPr>
        <w:numId w:val="26"/>
      </w:numPr>
      <w:spacing w:before="120" w:after="120"/>
      <w:jc w:val="both"/>
    </w:pPr>
    <w:rPr>
      <w:rFonts w:ascii="Times New Roman" w:hAnsi="Times New Roman"/>
      <w:sz w:val="24"/>
      <w:lang w:eastAsia="de-DE"/>
    </w:rPr>
  </w:style>
  <w:style w:type="paragraph" w:customStyle="1" w:styleId="ListDash">
    <w:name w:val="List Dash"/>
    <w:basedOn w:val="Normalny"/>
    <w:rsid w:val="00C11AAF"/>
    <w:pPr>
      <w:numPr>
        <w:numId w:val="28"/>
      </w:numPr>
      <w:spacing w:before="120" w:after="120"/>
      <w:jc w:val="both"/>
    </w:pPr>
    <w:rPr>
      <w:rFonts w:ascii="Times New Roman" w:hAnsi="Times New Roman"/>
      <w:sz w:val="24"/>
      <w:lang w:eastAsia="de-DE"/>
    </w:rPr>
  </w:style>
  <w:style w:type="paragraph" w:customStyle="1" w:styleId="ListDash4">
    <w:name w:val="List Dash 4"/>
    <w:basedOn w:val="Normalny"/>
    <w:rsid w:val="00C11AAF"/>
    <w:pPr>
      <w:numPr>
        <w:numId w:val="27"/>
      </w:numPr>
      <w:spacing w:before="120" w:after="120"/>
      <w:jc w:val="both"/>
    </w:pPr>
    <w:rPr>
      <w:rFonts w:ascii="Times New Roman" w:hAnsi="Times New Roman"/>
      <w:sz w:val="24"/>
      <w:lang w:eastAsia="de-DE"/>
    </w:rPr>
  </w:style>
  <w:style w:type="paragraph" w:customStyle="1" w:styleId="ListNumber2Level2">
    <w:name w:val="List Number 2 (Level 2)"/>
    <w:basedOn w:val="Normalny"/>
    <w:rsid w:val="00C11AAF"/>
    <w:pPr>
      <w:numPr>
        <w:ilvl w:val="1"/>
        <w:numId w:val="26"/>
      </w:numPr>
      <w:spacing w:before="120" w:after="120"/>
      <w:jc w:val="both"/>
    </w:pPr>
    <w:rPr>
      <w:rFonts w:ascii="Times New Roman" w:hAnsi="Times New Roman"/>
      <w:sz w:val="24"/>
      <w:lang w:eastAsia="de-DE"/>
    </w:rPr>
  </w:style>
  <w:style w:type="paragraph" w:customStyle="1" w:styleId="ListNumber2Level3">
    <w:name w:val="List Number 2 (Level 3)"/>
    <w:basedOn w:val="Normalny"/>
    <w:rsid w:val="00C11AAF"/>
    <w:pPr>
      <w:numPr>
        <w:ilvl w:val="2"/>
        <w:numId w:val="26"/>
      </w:numPr>
      <w:spacing w:before="120" w:after="120"/>
      <w:jc w:val="both"/>
    </w:pPr>
    <w:rPr>
      <w:rFonts w:ascii="Times New Roman" w:hAnsi="Times New Roman"/>
      <w:sz w:val="24"/>
      <w:lang w:eastAsia="de-DE"/>
    </w:rPr>
  </w:style>
  <w:style w:type="paragraph" w:customStyle="1" w:styleId="ListNumber2Level4">
    <w:name w:val="List Number 2 (Level 4)"/>
    <w:basedOn w:val="Normalny"/>
    <w:rsid w:val="00C11AAF"/>
    <w:pPr>
      <w:numPr>
        <w:ilvl w:val="3"/>
        <w:numId w:val="26"/>
      </w:numPr>
      <w:spacing w:before="120" w:after="120"/>
      <w:jc w:val="both"/>
    </w:pPr>
    <w:rPr>
      <w:rFonts w:ascii="Times New Roman" w:hAnsi="Times New Roman"/>
      <w:sz w:val="24"/>
      <w:lang w:eastAsia="de-DE"/>
    </w:rPr>
  </w:style>
  <w:style w:type="paragraph" w:customStyle="1" w:styleId="Text1">
    <w:name w:val="Text 1"/>
    <w:basedOn w:val="Normalny"/>
    <w:rsid w:val="00C11AAF"/>
    <w:pPr>
      <w:spacing w:before="120" w:after="120"/>
      <w:ind w:left="850"/>
      <w:jc w:val="both"/>
    </w:pPr>
    <w:rPr>
      <w:rFonts w:ascii="Times New Roman" w:hAnsi="Times New Roman"/>
      <w:sz w:val="24"/>
      <w:lang w:eastAsia="de-DE"/>
    </w:rPr>
  </w:style>
  <w:style w:type="paragraph" w:customStyle="1" w:styleId="Text2">
    <w:name w:val="Text 2"/>
    <w:basedOn w:val="Normalny"/>
    <w:rsid w:val="00C11AAF"/>
    <w:pPr>
      <w:spacing w:before="120" w:after="120"/>
      <w:ind w:left="850"/>
      <w:jc w:val="both"/>
    </w:pPr>
    <w:rPr>
      <w:rFonts w:ascii="Times New Roman" w:hAnsi="Times New Roman"/>
      <w:sz w:val="24"/>
      <w:lang w:eastAsia="de-DE"/>
    </w:rPr>
  </w:style>
  <w:style w:type="paragraph" w:customStyle="1" w:styleId="Text3">
    <w:name w:val="Text 3"/>
    <w:basedOn w:val="Normalny"/>
    <w:rsid w:val="00C11AAF"/>
    <w:pPr>
      <w:spacing w:before="120" w:after="120"/>
      <w:ind w:left="850"/>
      <w:jc w:val="both"/>
    </w:pPr>
    <w:rPr>
      <w:rFonts w:ascii="Times New Roman" w:hAnsi="Times New Roman"/>
      <w:sz w:val="24"/>
      <w:lang w:eastAsia="de-DE"/>
    </w:rPr>
  </w:style>
  <w:style w:type="paragraph" w:customStyle="1" w:styleId="Text4">
    <w:name w:val="Text 4"/>
    <w:basedOn w:val="Normalny"/>
    <w:rsid w:val="00C11AAF"/>
    <w:pPr>
      <w:spacing w:before="120" w:after="120"/>
      <w:ind w:left="850"/>
      <w:jc w:val="both"/>
    </w:pPr>
    <w:rPr>
      <w:rFonts w:ascii="Times New Roman" w:hAnsi="Times New Roman"/>
      <w:sz w:val="24"/>
      <w:lang w:eastAsia="de-DE"/>
    </w:rPr>
  </w:style>
  <w:style w:type="paragraph" w:styleId="Listapunktowana">
    <w:name w:val="List Bullet"/>
    <w:basedOn w:val="Normalny"/>
    <w:rsid w:val="00C11AAF"/>
    <w:pPr>
      <w:numPr>
        <w:numId w:val="39"/>
      </w:numPr>
      <w:spacing w:before="120" w:after="120"/>
      <w:jc w:val="both"/>
    </w:pPr>
    <w:rPr>
      <w:rFonts w:ascii="Times New Roman" w:hAnsi="Times New Roman"/>
      <w:sz w:val="24"/>
      <w:lang w:eastAsia="de-DE"/>
    </w:rPr>
  </w:style>
  <w:style w:type="paragraph" w:styleId="Listapunktowana2">
    <w:name w:val="List Bullet 2"/>
    <w:basedOn w:val="Normalny"/>
    <w:rsid w:val="00C11AAF"/>
    <w:pPr>
      <w:numPr>
        <w:numId w:val="37"/>
      </w:numPr>
      <w:spacing w:before="120" w:after="120"/>
      <w:jc w:val="both"/>
    </w:pPr>
    <w:rPr>
      <w:rFonts w:ascii="Times New Roman" w:hAnsi="Times New Roman"/>
      <w:sz w:val="24"/>
      <w:lang w:eastAsia="de-DE"/>
    </w:rPr>
  </w:style>
  <w:style w:type="paragraph" w:styleId="Listapunktowana3">
    <w:name w:val="List Bullet 3"/>
    <w:basedOn w:val="Normalny"/>
    <w:rsid w:val="00C11AAF"/>
    <w:pPr>
      <w:numPr>
        <w:numId w:val="36"/>
      </w:numPr>
      <w:spacing w:before="120" w:after="120"/>
      <w:jc w:val="both"/>
    </w:pPr>
    <w:rPr>
      <w:rFonts w:ascii="Times New Roman" w:hAnsi="Times New Roman"/>
      <w:sz w:val="24"/>
      <w:lang w:eastAsia="de-DE"/>
    </w:rPr>
  </w:style>
  <w:style w:type="paragraph" w:styleId="Listapunktowana4">
    <w:name w:val="List Bullet 4"/>
    <w:basedOn w:val="Normalny"/>
    <w:rsid w:val="00C11AAF"/>
    <w:pPr>
      <w:numPr>
        <w:numId w:val="35"/>
      </w:numPr>
      <w:spacing w:before="120" w:after="120"/>
      <w:jc w:val="both"/>
    </w:pPr>
    <w:rPr>
      <w:rFonts w:ascii="Times New Roman" w:hAnsi="Times New Roman"/>
      <w:sz w:val="24"/>
      <w:lang w:eastAsia="de-DE"/>
    </w:rPr>
  </w:style>
  <w:style w:type="paragraph" w:styleId="Listanumerowana">
    <w:name w:val="List Number"/>
    <w:basedOn w:val="Normalny"/>
    <w:rsid w:val="00C11AAF"/>
    <w:pPr>
      <w:numPr>
        <w:numId w:val="46"/>
      </w:numPr>
      <w:spacing w:before="120" w:after="120"/>
      <w:jc w:val="both"/>
    </w:pPr>
    <w:rPr>
      <w:rFonts w:ascii="Times New Roman" w:hAnsi="Times New Roman"/>
      <w:sz w:val="24"/>
      <w:lang w:eastAsia="de-DE"/>
    </w:rPr>
  </w:style>
  <w:style w:type="paragraph" w:styleId="Listanumerowana3">
    <w:name w:val="List Number 3"/>
    <w:basedOn w:val="Normalny"/>
    <w:rsid w:val="00C11AAF"/>
    <w:pPr>
      <w:numPr>
        <w:numId w:val="31"/>
      </w:numPr>
      <w:spacing w:before="120" w:after="120"/>
      <w:jc w:val="both"/>
    </w:pPr>
    <w:rPr>
      <w:rFonts w:ascii="Times New Roman" w:hAnsi="Times New Roman"/>
      <w:sz w:val="24"/>
      <w:lang w:eastAsia="de-DE"/>
    </w:rPr>
  </w:style>
  <w:style w:type="paragraph" w:styleId="Listanumerowana4">
    <w:name w:val="List Number 4"/>
    <w:basedOn w:val="Normalny"/>
    <w:rsid w:val="00C11AAF"/>
    <w:pPr>
      <w:numPr>
        <w:numId w:val="30"/>
      </w:numPr>
      <w:spacing w:before="120" w:after="120"/>
      <w:jc w:val="both"/>
    </w:pPr>
    <w:rPr>
      <w:rFonts w:ascii="Times New Roman" w:hAnsi="Times New Roman"/>
      <w:sz w:val="24"/>
      <w:lang w:eastAsia="de-DE"/>
    </w:rPr>
  </w:style>
  <w:style w:type="paragraph" w:customStyle="1" w:styleId="HeaderLandscape">
    <w:name w:val="HeaderLandscape"/>
    <w:basedOn w:val="Normalny"/>
    <w:rsid w:val="00C11AAF"/>
    <w:pPr>
      <w:tabs>
        <w:tab w:val="right" w:pos="14003"/>
      </w:tabs>
      <w:spacing w:before="120" w:after="120"/>
      <w:jc w:val="both"/>
    </w:pPr>
    <w:rPr>
      <w:rFonts w:ascii="Times New Roman" w:hAnsi="Times New Roman"/>
      <w:sz w:val="24"/>
      <w:lang w:eastAsia="de-DE"/>
    </w:rPr>
  </w:style>
  <w:style w:type="paragraph" w:customStyle="1" w:styleId="FooterLandscape">
    <w:name w:val="FooterLandscape"/>
    <w:basedOn w:val="Normalny"/>
    <w:rsid w:val="00C11AAF"/>
    <w:pPr>
      <w:tabs>
        <w:tab w:val="center" w:pos="7285"/>
        <w:tab w:val="center" w:pos="10913"/>
        <w:tab w:val="right" w:pos="15137"/>
      </w:tabs>
      <w:spacing w:before="360" w:after="0"/>
      <w:ind w:left="-567" w:right="-567"/>
    </w:pPr>
    <w:rPr>
      <w:rFonts w:ascii="Times New Roman" w:hAnsi="Times New Roman"/>
      <w:sz w:val="24"/>
      <w:lang w:eastAsia="de-DE"/>
    </w:rPr>
  </w:style>
  <w:style w:type="paragraph" w:customStyle="1" w:styleId="NormalCentered">
    <w:name w:val="Normal Centered"/>
    <w:basedOn w:val="Normalny"/>
    <w:rsid w:val="00C11AAF"/>
    <w:pPr>
      <w:spacing w:before="120" w:after="120"/>
      <w:jc w:val="center"/>
    </w:pPr>
    <w:rPr>
      <w:rFonts w:ascii="Times New Roman" w:hAnsi="Times New Roman"/>
      <w:sz w:val="24"/>
      <w:lang w:eastAsia="de-DE"/>
    </w:rPr>
  </w:style>
  <w:style w:type="paragraph" w:customStyle="1" w:styleId="NormalLeft">
    <w:name w:val="Normal Left"/>
    <w:basedOn w:val="Normalny"/>
    <w:rsid w:val="00C11AAF"/>
    <w:pPr>
      <w:spacing w:before="120" w:after="120"/>
    </w:pPr>
    <w:rPr>
      <w:rFonts w:ascii="Times New Roman" w:hAnsi="Times New Roman"/>
      <w:sz w:val="24"/>
      <w:lang w:eastAsia="de-DE"/>
    </w:rPr>
  </w:style>
  <w:style w:type="paragraph" w:customStyle="1" w:styleId="NormalRight">
    <w:name w:val="Normal Right"/>
    <w:basedOn w:val="Normalny"/>
    <w:rsid w:val="00C11AAF"/>
    <w:pPr>
      <w:spacing w:before="120" w:after="120"/>
      <w:jc w:val="right"/>
    </w:pPr>
    <w:rPr>
      <w:rFonts w:ascii="Times New Roman" w:hAnsi="Times New Roman"/>
      <w:sz w:val="24"/>
      <w:lang w:eastAsia="de-DE"/>
    </w:rPr>
  </w:style>
  <w:style w:type="paragraph" w:customStyle="1" w:styleId="QuotedText">
    <w:name w:val="Quoted Text"/>
    <w:basedOn w:val="Normalny"/>
    <w:rsid w:val="00C11AAF"/>
    <w:pPr>
      <w:spacing w:before="120" w:after="120"/>
      <w:ind w:left="1417"/>
      <w:jc w:val="both"/>
    </w:pPr>
    <w:rPr>
      <w:rFonts w:ascii="Times New Roman" w:hAnsi="Times New Roman"/>
      <w:sz w:val="24"/>
      <w:lang w:eastAsia="de-DE"/>
    </w:rPr>
  </w:style>
  <w:style w:type="paragraph" w:customStyle="1" w:styleId="Point0">
    <w:name w:val="Point 0"/>
    <w:basedOn w:val="Normalny"/>
    <w:rsid w:val="00C11AAF"/>
    <w:pPr>
      <w:spacing w:before="120" w:after="120"/>
      <w:ind w:left="850" w:hanging="850"/>
      <w:jc w:val="both"/>
    </w:pPr>
    <w:rPr>
      <w:rFonts w:ascii="Times New Roman" w:hAnsi="Times New Roman"/>
      <w:sz w:val="24"/>
      <w:lang w:eastAsia="de-DE"/>
    </w:rPr>
  </w:style>
  <w:style w:type="paragraph" w:customStyle="1" w:styleId="Point1">
    <w:name w:val="Point 1"/>
    <w:basedOn w:val="Normalny"/>
    <w:rsid w:val="00C11AAF"/>
    <w:pPr>
      <w:spacing w:before="120" w:after="120"/>
      <w:ind w:left="1417" w:hanging="567"/>
      <w:jc w:val="both"/>
    </w:pPr>
    <w:rPr>
      <w:rFonts w:ascii="Times New Roman" w:hAnsi="Times New Roman"/>
      <w:sz w:val="24"/>
      <w:lang w:eastAsia="de-DE"/>
    </w:rPr>
  </w:style>
  <w:style w:type="paragraph" w:customStyle="1" w:styleId="Point2">
    <w:name w:val="Point 2"/>
    <w:basedOn w:val="Normalny"/>
    <w:rsid w:val="00C11AAF"/>
    <w:pPr>
      <w:spacing w:before="120" w:after="120"/>
      <w:ind w:left="1984" w:hanging="567"/>
      <w:jc w:val="both"/>
    </w:pPr>
    <w:rPr>
      <w:rFonts w:ascii="Times New Roman" w:hAnsi="Times New Roman"/>
      <w:sz w:val="24"/>
      <w:lang w:eastAsia="de-DE"/>
    </w:rPr>
  </w:style>
  <w:style w:type="paragraph" w:customStyle="1" w:styleId="Point3">
    <w:name w:val="Point 3"/>
    <w:basedOn w:val="Normalny"/>
    <w:rsid w:val="00C11AAF"/>
    <w:pPr>
      <w:spacing w:before="120" w:after="120"/>
      <w:ind w:left="2551" w:hanging="567"/>
      <w:jc w:val="both"/>
    </w:pPr>
    <w:rPr>
      <w:rFonts w:ascii="Times New Roman" w:hAnsi="Times New Roman"/>
      <w:sz w:val="24"/>
      <w:lang w:eastAsia="de-DE"/>
    </w:rPr>
  </w:style>
  <w:style w:type="paragraph" w:customStyle="1" w:styleId="Point4">
    <w:name w:val="Point 4"/>
    <w:basedOn w:val="Normalny"/>
    <w:rsid w:val="00C11AAF"/>
    <w:pPr>
      <w:spacing w:before="120" w:after="120"/>
      <w:ind w:left="3118" w:hanging="567"/>
      <w:jc w:val="both"/>
    </w:pPr>
    <w:rPr>
      <w:rFonts w:ascii="Times New Roman" w:hAnsi="Times New Roman"/>
      <w:sz w:val="24"/>
      <w:lang w:eastAsia="de-DE"/>
    </w:rPr>
  </w:style>
  <w:style w:type="paragraph" w:customStyle="1" w:styleId="Tiret0">
    <w:name w:val="Tiret 0"/>
    <w:basedOn w:val="Point0"/>
    <w:rsid w:val="00C11AAF"/>
    <w:pPr>
      <w:numPr>
        <w:numId w:val="45"/>
      </w:numPr>
    </w:pPr>
  </w:style>
  <w:style w:type="paragraph" w:customStyle="1" w:styleId="Tiret1">
    <w:name w:val="Tiret 1"/>
    <w:basedOn w:val="Point1"/>
    <w:rsid w:val="00C11AAF"/>
    <w:pPr>
      <w:numPr>
        <w:numId w:val="44"/>
      </w:numPr>
    </w:pPr>
  </w:style>
  <w:style w:type="paragraph" w:customStyle="1" w:styleId="Tiret2">
    <w:name w:val="Tiret 2"/>
    <w:basedOn w:val="Point2"/>
    <w:rsid w:val="00C11AAF"/>
    <w:pPr>
      <w:numPr>
        <w:numId w:val="43"/>
      </w:numPr>
    </w:pPr>
  </w:style>
  <w:style w:type="paragraph" w:customStyle="1" w:styleId="Tiret3">
    <w:name w:val="Tiret 3"/>
    <w:basedOn w:val="Point3"/>
    <w:rsid w:val="00C11AAF"/>
    <w:pPr>
      <w:numPr>
        <w:numId w:val="42"/>
      </w:numPr>
    </w:pPr>
  </w:style>
  <w:style w:type="paragraph" w:customStyle="1" w:styleId="Tiret4">
    <w:name w:val="Tiret 4"/>
    <w:basedOn w:val="Point4"/>
    <w:rsid w:val="00C11AAF"/>
    <w:pPr>
      <w:numPr>
        <w:numId w:val="41"/>
      </w:numPr>
    </w:pPr>
  </w:style>
  <w:style w:type="paragraph" w:customStyle="1" w:styleId="PointDouble0">
    <w:name w:val="PointDouble 0"/>
    <w:basedOn w:val="Normalny"/>
    <w:rsid w:val="00C11AAF"/>
    <w:pPr>
      <w:tabs>
        <w:tab w:val="left" w:pos="850"/>
      </w:tabs>
      <w:spacing w:before="120" w:after="120"/>
      <w:ind w:left="1417" w:hanging="1417"/>
      <w:jc w:val="both"/>
    </w:pPr>
    <w:rPr>
      <w:rFonts w:ascii="Times New Roman" w:hAnsi="Times New Roman"/>
      <w:sz w:val="24"/>
      <w:lang w:eastAsia="de-DE"/>
    </w:rPr>
  </w:style>
  <w:style w:type="paragraph" w:customStyle="1" w:styleId="PointDouble1">
    <w:name w:val="PointDouble 1"/>
    <w:basedOn w:val="Normalny"/>
    <w:rsid w:val="00C11AAF"/>
    <w:pPr>
      <w:tabs>
        <w:tab w:val="left" w:pos="1417"/>
      </w:tabs>
      <w:spacing w:before="120" w:after="120"/>
      <w:ind w:left="1984" w:hanging="1134"/>
      <w:jc w:val="both"/>
    </w:pPr>
    <w:rPr>
      <w:rFonts w:ascii="Times New Roman" w:hAnsi="Times New Roman"/>
      <w:sz w:val="24"/>
      <w:lang w:eastAsia="de-DE"/>
    </w:rPr>
  </w:style>
  <w:style w:type="paragraph" w:customStyle="1" w:styleId="PointDouble2">
    <w:name w:val="PointDouble 2"/>
    <w:basedOn w:val="Normalny"/>
    <w:rsid w:val="00C11AAF"/>
    <w:pPr>
      <w:tabs>
        <w:tab w:val="left" w:pos="1984"/>
      </w:tabs>
      <w:spacing w:before="120" w:after="120"/>
      <w:ind w:left="2551" w:hanging="1134"/>
      <w:jc w:val="both"/>
    </w:pPr>
    <w:rPr>
      <w:rFonts w:ascii="Times New Roman" w:hAnsi="Times New Roman"/>
      <w:sz w:val="24"/>
      <w:lang w:eastAsia="de-DE"/>
    </w:rPr>
  </w:style>
  <w:style w:type="paragraph" w:customStyle="1" w:styleId="PointDouble3">
    <w:name w:val="PointDouble 3"/>
    <w:basedOn w:val="Normalny"/>
    <w:rsid w:val="00C11AAF"/>
    <w:pPr>
      <w:tabs>
        <w:tab w:val="left" w:pos="2551"/>
      </w:tabs>
      <w:spacing w:before="120" w:after="120"/>
      <w:ind w:left="3118" w:hanging="1134"/>
      <w:jc w:val="both"/>
    </w:pPr>
    <w:rPr>
      <w:rFonts w:ascii="Times New Roman" w:hAnsi="Times New Roman"/>
      <w:sz w:val="24"/>
      <w:lang w:eastAsia="de-DE"/>
    </w:rPr>
  </w:style>
  <w:style w:type="paragraph" w:customStyle="1" w:styleId="PointDouble4">
    <w:name w:val="PointDouble 4"/>
    <w:basedOn w:val="Normalny"/>
    <w:rsid w:val="00C11AAF"/>
    <w:pPr>
      <w:tabs>
        <w:tab w:val="left" w:pos="3118"/>
      </w:tabs>
      <w:spacing w:before="120" w:after="120"/>
      <w:ind w:left="3685" w:hanging="1134"/>
      <w:jc w:val="both"/>
    </w:pPr>
    <w:rPr>
      <w:rFonts w:ascii="Times New Roman" w:hAnsi="Times New Roman"/>
      <w:sz w:val="24"/>
      <w:lang w:eastAsia="de-DE"/>
    </w:rPr>
  </w:style>
  <w:style w:type="paragraph" w:customStyle="1" w:styleId="PointTriple0">
    <w:name w:val="PointTriple 0"/>
    <w:basedOn w:val="Normalny"/>
    <w:rsid w:val="00C11AAF"/>
    <w:pPr>
      <w:tabs>
        <w:tab w:val="left" w:pos="850"/>
        <w:tab w:val="left" w:pos="1417"/>
      </w:tabs>
      <w:spacing w:before="120" w:after="120"/>
      <w:ind w:left="1984" w:hanging="1984"/>
      <w:jc w:val="both"/>
    </w:pPr>
    <w:rPr>
      <w:rFonts w:ascii="Times New Roman" w:hAnsi="Times New Roman"/>
      <w:sz w:val="24"/>
      <w:lang w:eastAsia="de-DE"/>
    </w:rPr>
  </w:style>
  <w:style w:type="paragraph" w:customStyle="1" w:styleId="PointTriple1">
    <w:name w:val="PointTriple 1"/>
    <w:basedOn w:val="Normalny"/>
    <w:rsid w:val="00C11AAF"/>
    <w:pPr>
      <w:tabs>
        <w:tab w:val="left" w:pos="1417"/>
        <w:tab w:val="left" w:pos="1984"/>
      </w:tabs>
      <w:spacing w:before="120" w:after="120"/>
      <w:ind w:left="2551" w:hanging="1701"/>
      <w:jc w:val="both"/>
    </w:pPr>
    <w:rPr>
      <w:rFonts w:ascii="Times New Roman" w:hAnsi="Times New Roman"/>
      <w:sz w:val="24"/>
      <w:lang w:eastAsia="de-DE"/>
    </w:rPr>
  </w:style>
  <w:style w:type="paragraph" w:customStyle="1" w:styleId="PointTriple2">
    <w:name w:val="PointTriple 2"/>
    <w:basedOn w:val="Normalny"/>
    <w:rsid w:val="00C11AAF"/>
    <w:pPr>
      <w:tabs>
        <w:tab w:val="left" w:pos="1984"/>
        <w:tab w:val="left" w:pos="2551"/>
      </w:tabs>
      <w:spacing w:before="120" w:after="120"/>
      <w:ind w:left="3118" w:hanging="1701"/>
      <w:jc w:val="both"/>
    </w:pPr>
    <w:rPr>
      <w:rFonts w:ascii="Times New Roman" w:hAnsi="Times New Roman"/>
      <w:sz w:val="24"/>
      <w:lang w:eastAsia="de-DE"/>
    </w:rPr>
  </w:style>
  <w:style w:type="paragraph" w:customStyle="1" w:styleId="PointTriple3">
    <w:name w:val="PointTriple 3"/>
    <w:basedOn w:val="Normalny"/>
    <w:rsid w:val="00C11AAF"/>
    <w:pPr>
      <w:tabs>
        <w:tab w:val="left" w:pos="2551"/>
        <w:tab w:val="left" w:pos="3118"/>
      </w:tabs>
      <w:spacing w:before="120" w:after="120"/>
      <w:ind w:left="3685" w:hanging="1701"/>
      <w:jc w:val="both"/>
    </w:pPr>
    <w:rPr>
      <w:rFonts w:ascii="Times New Roman" w:hAnsi="Times New Roman"/>
      <w:sz w:val="24"/>
      <w:lang w:eastAsia="de-DE"/>
    </w:rPr>
  </w:style>
  <w:style w:type="paragraph" w:customStyle="1" w:styleId="PointTriple4">
    <w:name w:val="PointTriple 4"/>
    <w:basedOn w:val="Normalny"/>
    <w:rsid w:val="00C11AAF"/>
    <w:pPr>
      <w:tabs>
        <w:tab w:val="left" w:pos="3118"/>
        <w:tab w:val="left" w:pos="3685"/>
      </w:tabs>
      <w:spacing w:before="120" w:after="120"/>
      <w:ind w:left="4252" w:hanging="1701"/>
      <w:jc w:val="both"/>
    </w:pPr>
    <w:rPr>
      <w:rFonts w:ascii="Times New Roman" w:hAnsi="Times New Roman"/>
      <w:sz w:val="24"/>
      <w:lang w:eastAsia="de-DE"/>
    </w:rPr>
  </w:style>
  <w:style w:type="paragraph" w:customStyle="1" w:styleId="NumPar1">
    <w:name w:val="NumPar 1"/>
    <w:basedOn w:val="Normalny"/>
    <w:next w:val="Text1"/>
    <w:rsid w:val="00C11AAF"/>
    <w:pPr>
      <w:numPr>
        <w:numId w:val="40"/>
      </w:numPr>
      <w:spacing w:before="120" w:after="120"/>
      <w:jc w:val="both"/>
    </w:pPr>
    <w:rPr>
      <w:rFonts w:ascii="Times New Roman" w:hAnsi="Times New Roman"/>
      <w:sz w:val="24"/>
      <w:lang w:eastAsia="de-DE"/>
    </w:rPr>
  </w:style>
  <w:style w:type="paragraph" w:customStyle="1" w:styleId="NumPar2">
    <w:name w:val="NumPar 2"/>
    <w:basedOn w:val="Normalny"/>
    <w:next w:val="Text2"/>
    <w:rsid w:val="00C11AAF"/>
    <w:pPr>
      <w:numPr>
        <w:ilvl w:val="1"/>
        <w:numId w:val="40"/>
      </w:numPr>
      <w:spacing w:before="120" w:after="120"/>
      <w:jc w:val="both"/>
    </w:pPr>
    <w:rPr>
      <w:rFonts w:ascii="Times New Roman" w:hAnsi="Times New Roman"/>
      <w:sz w:val="24"/>
      <w:lang w:eastAsia="de-DE"/>
    </w:rPr>
  </w:style>
  <w:style w:type="paragraph" w:customStyle="1" w:styleId="NumPar3">
    <w:name w:val="NumPar 3"/>
    <w:basedOn w:val="Normalny"/>
    <w:next w:val="Text3"/>
    <w:rsid w:val="00C11AAF"/>
    <w:pPr>
      <w:numPr>
        <w:ilvl w:val="2"/>
        <w:numId w:val="40"/>
      </w:numPr>
      <w:spacing w:before="120" w:after="120"/>
      <w:jc w:val="both"/>
    </w:pPr>
    <w:rPr>
      <w:rFonts w:ascii="Times New Roman" w:hAnsi="Times New Roman"/>
      <w:sz w:val="24"/>
      <w:lang w:eastAsia="de-DE"/>
    </w:rPr>
  </w:style>
  <w:style w:type="paragraph" w:customStyle="1" w:styleId="NumPar4">
    <w:name w:val="NumPar 4"/>
    <w:basedOn w:val="Normalny"/>
    <w:next w:val="Text4"/>
    <w:rsid w:val="00C11AAF"/>
    <w:pPr>
      <w:numPr>
        <w:ilvl w:val="3"/>
        <w:numId w:val="40"/>
      </w:numPr>
      <w:spacing w:before="120" w:after="120"/>
      <w:jc w:val="both"/>
    </w:pPr>
    <w:rPr>
      <w:rFonts w:ascii="Times New Roman" w:hAnsi="Times New Roman"/>
      <w:sz w:val="24"/>
      <w:lang w:eastAsia="de-DE"/>
    </w:rPr>
  </w:style>
  <w:style w:type="paragraph" w:customStyle="1" w:styleId="ManualNumPar1">
    <w:name w:val="Manual NumPar 1"/>
    <w:basedOn w:val="Normalny"/>
    <w:next w:val="Text1"/>
    <w:rsid w:val="00C11AAF"/>
    <w:pPr>
      <w:spacing w:before="120" w:after="120"/>
      <w:ind w:left="850" w:hanging="850"/>
      <w:jc w:val="both"/>
    </w:pPr>
    <w:rPr>
      <w:rFonts w:ascii="Times New Roman" w:hAnsi="Times New Roman"/>
      <w:sz w:val="24"/>
      <w:lang w:eastAsia="de-DE"/>
    </w:rPr>
  </w:style>
  <w:style w:type="paragraph" w:customStyle="1" w:styleId="ManualNumPar2">
    <w:name w:val="Manual NumPar 2"/>
    <w:basedOn w:val="Normalny"/>
    <w:next w:val="Text2"/>
    <w:rsid w:val="00C11AAF"/>
    <w:pPr>
      <w:spacing w:before="120" w:after="120"/>
      <w:ind w:left="850" w:hanging="850"/>
      <w:jc w:val="both"/>
    </w:pPr>
    <w:rPr>
      <w:rFonts w:ascii="Times New Roman" w:hAnsi="Times New Roman"/>
      <w:sz w:val="24"/>
      <w:lang w:eastAsia="de-DE"/>
    </w:rPr>
  </w:style>
  <w:style w:type="paragraph" w:customStyle="1" w:styleId="ManualNumPar3">
    <w:name w:val="Manual NumPar 3"/>
    <w:basedOn w:val="Normalny"/>
    <w:next w:val="Text3"/>
    <w:rsid w:val="00C11AAF"/>
    <w:pPr>
      <w:spacing w:before="120" w:after="120"/>
      <w:ind w:left="850" w:hanging="850"/>
      <w:jc w:val="both"/>
    </w:pPr>
    <w:rPr>
      <w:rFonts w:ascii="Times New Roman" w:hAnsi="Times New Roman"/>
      <w:sz w:val="24"/>
      <w:lang w:eastAsia="de-DE"/>
    </w:rPr>
  </w:style>
  <w:style w:type="paragraph" w:customStyle="1" w:styleId="ManualNumPar4">
    <w:name w:val="Manual NumPar 4"/>
    <w:basedOn w:val="Normalny"/>
    <w:next w:val="Text4"/>
    <w:rsid w:val="00C11AAF"/>
    <w:pPr>
      <w:spacing w:before="120" w:after="120"/>
      <w:ind w:left="850" w:hanging="850"/>
      <w:jc w:val="both"/>
    </w:pPr>
    <w:rPr>
      <w:rFonts w:ascii="Times New Roman" w:hAnsi="Times New Roman"/>
      <w:sz w:val="24"/>
      <w:lang w:eastAsia="de-DE"/>
    </w:rPr>
  </w:style>
  <w:style w:type="paragraph" w:customStyle="1" w:styleId="QuotedNumPar">
    <w:name w:val="Quoted NumPar"/>
    <w:basedOn w:val="Normalny"/>
    <w:rsid w:val="00C11AAF"/>
    <w:pPr>
      <w:spacing w:before="120" w:after="120"/>
      <w:ind w:left="1417" w:hanging="567"/>
      <w:jc w:val="both"/>
    </w:pPr>
    <w:rPr>
      <w:rFonts w:ascii="Times New Roman" w:hAnsi="Times New Roman"/>
      <w:sz w:val="24"/>
      <w:lang w:eastAsia="de-DE"/>
    </w:rPr>
  </w:style>
  <w:style w:type="paragraph" w:customStyle="1" w:styleId="ManualHeading1">
    <w:name w:val="Manual Heading 1"/>
    <w:basedOn w:val="Normalny"/>
    <w:next w:val="Text1"/>
    <w:rsid w:val="00C11AAF"/>
    <w:pPr>
      <w:keepNext/>
      <w:tabs>
        <w:tab w:val="left" w:pos="850"/>
      </w:tabs>
      <w:spacing w:before="360" w:after="120"/>
      <w:ind w:left="850" w:hanging="850"/>
      <w:jc w:val="both"/>
      <w:outlineLvl w:val="0"/>
    </w:pPr>
    <w:rPr>
      <w:rFonts w:ascii="Times New Roman" w:hAnsi="Times New Roman"/>
      <w:b/>
      <w:smallCaps/>
      <w:sz w:val="24"/>
      <w:lang w:eastAsia="de-DE"/>
    </w:rPr>
  </w:style>
  <w:style w:type="paragraph" w:customStyle="1" w:styleId="ManualHeading2">
    <w:name w:val="Manual Heading 2"/>
    <w:basedOn w:val="Normalny"/>
    <w:next w:val="Text2"/>
    <w:rsid w:val="00C11AAF"/>
    <w:pPr>
      <w:keepNext/>
      <w:tabs>
        <w:tab w:val="left" w:pos="850"/>
      </w:tabs>
      <w:spacing w:before="120" w:after="120"/>
      <w:ind w:left="850" w:hanging="850"/>
      <w:jc w:val="both"/>
      <w:outlineLvl w:val="1"/>
    </w:pPr>
    <w:rPr>
      <w:rFonts w:ascii="Times New Roman" w:hAnsi="Times New Roman"/>
      <w:b/>
      <w:sz w:val="24"/>
      <w:lang w:eastAsia="de-DE"/>
    </w:rPr>
  </w:style>
  <w:style w:type="paragraph" w:customStyle="1" w:styleId="ManualHeading3">
    <w:name w:val="Manual Heading 3"/>
    <w:basedOn w:val="Normalny"/>
    <w:next w:val="Text3"/>
    <w:rsid w:val="00C11AAF"/>
    <w:pPr>
      <w:keepNext/>
      <w:tabs>
        <w:tab w:val="left" w:pos="850"/>
      </w:tabs>
      <w:spacing w:before="120" w:after="120"/>
      <w:ind w:left="850" w:hanging="850"/>
      <w:jc w:val="both"/>
      <w:outlineLvl w:val="2"/>
    </w:pPr>
    <w:rPr>
      <w:rFonts w:ascii="Times New Roman" w:hAnsi="Times New Roman"/>
      <w:i/>
      <w:sz w:val="24"/>
      <w:lang w:eastAsia="de-DE"/>
    </w:rPr>
  </w:style>
  <w:style w:type="paragraph" w:customStyle="1" w:styleId="ManualHeading4">
    <w:name w:val="Manual Heading 4"/>
    <w:basedOn w:val="Normalny"/>
    <w:next w:val="Text4"/>
    <w:rsid w:val="00C11AAF"/>
    <w:pPr>
      <w:keepNext/>
      <w:tabs>
        <w:tab w:val="left" w:pos="850"/>
      </w:tabs>
      <w:spacing w:before="120" w:after="120"/>
      <w:ind w:left="850" w:hanging="850"/>
      <w:jc w:val="both"/>
      <w:outlineLvl w:val="3"/>
    </w:pPr>
    <w:rPr>
      <w:rFonts w:ascii="Times New Roman" w:hAnsi="Times New Roman"/>
      <w:sz w:val="24"/>
      <w:lang w:eastAsia="de-DE"/>
    </w:rPr>
  </w:style>
  <w:style w:type="paragraph" w:customStyle="1" w:styleId="ChapterTitle">
    <w:name w:val="ChapterTitle"/>
    <w:basedOn w:val="Normalny"/>
    <w:next w:val="Normalny"/>
    <w:rsid w:val="00C11AAF"/>
    <w:pPr>
      <w:keepNext/>
      <w:spacing w:before="120" w:after="360"/>
      <w:jc w:val="center"/>
    </w:pPr>
    <w:rPr>
      <w:rFonts w:ascii="Times New Roman" w:hAnsi="Times New Roman"/>
      <w:b/>
      <w:sz w:val="32"/>
      <w:lang w:eastAsia="de-DE"/>
    </w:rPr>
  </w:style>
  <w:style w:type="paragraph" w:customStyle="1" w:styleId="PartTitle">
    <w:name w:val="PartTitle"/>
    <w:basedOn w:val="Normalny"/>
    <w:next w:val="ChapterTitle"/>
    <w:rsid w:val="00C11AAF"/>
    <w:pPr>
      <w:keepNext/>
      <w:pageBreakBefore/>
      <w:spacing w:before="120" w:after="360"/>
      <w:jc w:val="center"/>
    </w:pPr>
    <w:rPr>
      <w:rFonts w:ascii="Times New Roman" w:hAnsi="Times New Roman"/>
      <w:b/>
      <w:sz w:val="36"/>
      <w:lang w:eastAsia="de-DE"/>
    </w:rPr>
  </w:style>
  <w:style w:type="paragraph" w:customStyle="1" w:styleId="SectionTitle">
    <w:name w:val="SectionTitle"/>
    <w:basedOn w:val="Normalny"/>
    <w:next w:val="Nagwek1"/>
    <w:rsid w:val="00C11AAF"/>
    <w:pPr>
      <w:keepNext/>
      <w:spacing w:before="120" w:after="360"/>
      <w:jc w:val="center"/>
    </w:pPr>
    <w:rPr>
      <w:rFonts w:ascii="Times New Roman" w:hAnsi="Times New Roman"/>
      <w:b/>
      <w:smallCaps/>
      <w:sz w:val="28"/>
      <w:lang w:eastAsia="de-DE"/>
    </w:rPr>
  </w:style>
  <w:style w:type="paragraph" w:customStyle="1" w:styleId="ListBullet1">
    <w:name w:val="List Bullet 1"/>
    <w:basedOn w:val="Normalny"/>
    <w:rsid w:val="00C11AAF"/>
    <w:pPr>
      <w:numPr>
        <w:numId w:val="38"/>
      </w:numPr>
      <w:spacing w:before="120" w:after="120"/>
      <w:jc w:val="both"/>
    </w:pPr>
    <w:rPr>
      <w:rFonts w:ascii="Times New Roman" w:hAnsi="Times New Roman"/>
      <w:sz w:val="24"/>
      <w:lang w:eastAsia="de-DE"/>
    </w:rPr>
  </w:style>
  <w:style w:type="paragraph" w:customStyle="1" w:styleId="ListDash1">
    <w:name w:val="List Dash 1"/>
    <w:basedOn w:val="Normalny"/>
    <w:rsid w:val="00C11AAF"/>
    <w:pPr>
      <w:numPr>
        <w:numId w:val="34"/>
      </w:numPr>
      <w:spacing w:before="120" w:after="120"/>
      <w:jc w:val="both"/>
    </w:pPr>
    <w:rPr>
      <w:rFonts w:ascii="Times New Roman" w:hAnsi="Times New Roman"/>
      <w:sz w:val="24"/>
      <w:lang w:eastAsia="de-DE"/>
    </w:rPr>
  </w:style>
  <w:style w:type="paragraph" w:customStyle="1" w:styleId="ListDash2">
    <w:name w:val="List Dash 2"/>
    <w:basedOn w:val="Normalny"/>
    <w:rsid w:val="00C11AAF"/>
    <w:pPr>
      <w:numPr>
        <w:numId w:val="33"/>
      </w:numPr>
      <w:spacing w:before="120" w:after="120"/>
      <w:jc w:val="both"/>
    </w:pPr>
    <w:rPr>
      <w:rFonts w:ascii="Times New Roman" w:hAnsi="Times New Roman"/>
      <w:sz w:val="24"/>
      <w:lang w:eastAsia="de-DE"/>
    </w:rPr>
  </w:style>
  <w:style w:type="paragraph" w:customStyle="1" w:styleId="ListDash3">
    <w:name w:val="List Dash 3"/>
    <w:basedOn w:val="Normalny"/>
    <w:rsid w:val="00C11AAF"/>
    <w:pPr>
      <w:numPr>
        <w:numId w:val="32"/>
      </w:numPr>
      <w:spacing w:before="120" w:after="120"/>
      <w:jc w:val="both"/>
    </w:pPr>
    <w:rPr>
      <w:rFonts w:ascii="Times New Roman" w:hAnsi="Times New Roman"/>
      <w:sz w:val="24"/>
      <w:lang w:eastAsia="de-DE"/>
    </w:rPr>
  </w:style>
  <w:style w:type="paragraph" w:customStyle="1" w:styleId="ListNumber1">
    <w:name w:val="List Number 1"/>
    <w:basedOn w:val="Text1"/>
    <w:rsid w:val="00C11AAF"/>
    <w:pPr>
      <w:numPr>
        <w:numId w:val="47"/>
      </w:numPr>
    </w:pPr>
  </w:style>
  <w:style w:type="paragraph" w:customStyle="1" w:styleId="ListNumberLevel2">
    <w:name w:val="List Number (Level 2)"/>
    <w:basedOn w:val="Normalny"/>
    <w:rsid w:val="00C11AAF"/>
    <w:pPr>
      <w:numPr>
        <w:ilvl w:val="1"/>
        <w:numId w:val="46"/>
      </w:numPr>
      <w:spacing w:before="120" w:after="120"/>
      <w:jc w:val="both"/>
    </w:pPr>
    <w:rPr>
      <w:rFonts w:ascii="Times New Roman" w:hAnsi="Times New Roman"/>
      <w:sz w:val="24"/>
      <w:lang w:eastAsia="de-DE"/>
    </w:rPr>
  </w:style>
  <w:style w:type="paragraph" w:customStyle="1" w:styleId="ListNumber1Level2">
    <w:name w:val="List Number 1 (Level 2)"/>
    <w:basedOn w:val="Text1"/>
    <w:rsid w:val="00C11AAF"/>
    <w:pPr>
      <w:numPr>
        <w:ilvl w:val="1"/>
        <w:numId w:val="47"/>
      </w:numPr>
    </w:pPr>
  </w:style>
  <w:style w:type="paragraph" w:customStyle="1" w:styleId="ListNumber3Level2">
    <w:name w:val="List Number 3 (Level 2)"/>
    <w:basedOn w:val="Text3"/>
    <w:rsid w:val="00C11AAF"/>
    <w:pPr>
      <w:numPr>
        <w:ilvl w:val="1"/>
        <w:numId w:val="31"/>
      </w:numPr>
    </w:pPr>
  </w:style>
  <w:style w:type="paragraph" w:customStyle="1" w:styleId="ListNumber4Level2">
    <w:name w:val="List Number 4 (Level 2)"/>
    <w:basedOn w:val="Text4"/>
    <w:rsid w:val="00C11AAF"/>
    <w:pPr>
      <w:numPr>
        <w:ilvl w:val="1"/>
        <w:numId w:val="30"/>
      </w:numPr>
    </w:pPr>
  </w:style>
  <w:style w:type="paragraph" w:customStyle="1" w:styleId="ListNumberLevel3">
    <w:name w:val="List Number (Level 3)"/>
    <w:basedOn w:val="Normalny"/>
    <w:rsid w:val="00C11AAF"/>
    <w:pPr>
      <w:numPr>
        <w:ilvl w:val="2"/>
        <w:numId w:val="46"/>
      </w:numPr>
      <w:spacing w:before="120" w:after="120"/>
      <w:jc w:val="both"/>
    </w:pPr>
    <w:rPr>
      <w:rFonts w:ascii="Times New Roman" w:hAnsi="Times New Roman"/>
      <w:sz w:val="24"/>
      <w:lang w:eastAsia="de-DE"/>
    </w:rPr>
  </w:style>
  <w:style w:type="paragraph" w:customStyle="1" w:styleId="ListNumber1Level3">
    <w:name w:val="List Number 1 (Level 3)"/>
    <w:basedOn w:val="Text1"/>
    <w:rsid w:val="00C11AAF"/>
    <w:pPr>
      <w:numPr>
        <w:ilvl w:val="2"/>
        <w:numId w:val="47"/>
      </w:numPr>
    </w:pPr>
  </w:style>
  <w:style w:type="paragraph" w:customStyle="1" w:styleId="ListNumber3Level3">
    <w:name w:val="List Number 3 (Level 3)"/>
    <w:basedOn w:val="Text3"/>
    <w:rsid w:val="00C11AAF"/>
    <w:pPr>
      <w:numPr>
        <w:ilvl w:val="2"/>
        <w:numId w:val="31"/>
      </w:numPr>
    </w:pPr>
  </w:style>
  <w:style w:type="paragraph" w:customStyle="1" w:styleId="ListNumber4Level3">
    <w:name w:val="List Number 4 (Level 3)"/>
    <w:basedOn w:val="Text4"/>
    <w:rsid w:val="00C11AAF"/>
    <w:pPr>
      <w:numPr>
        <w:ilvl w:val="2"/>
        <w:numId w:val="30"/>
      </w:numPr>
    </w:pPr>
  </w:style>
  <w:style w:type="paragraph" w:customStyle="1" w:styleId="ListNumberLevel4">
    <w:name w:val="List Number (Level 4)"/>
    <w:basedOn w:val="Normalny"/>
    <w:rsid w:val="00C11AAF"/>
    <w:pPr>
      <w:numPr>
        <w:ilvl w:val="3"/>
        <w:numId w:val="46"/>
      </w:numPr>
      <w:spacing w:before="120" w:after="120"/>
      <w:jc w:val="both"/>
    </w:pPr>
    <w:rPr>
      <w:rFonts w:ascii="Times New Roman" w:hAnsi="Times New Roman"/>
      <w:sz w:val="24"/>
      <w:lang w:eastAsia="de-DE"/>
    </w:rPr>
  </w:style>
  <w:style w:type="paragraph" w:customStyle="1" w:styleId="ListNumber1Level4">
    <w:name w:val="List Number 1 (Level 4)"/>
    <w:basedOn w:val="Text1"/>
    <w:rsid w:val="00C11AAF"/>
    <w:pPr>
      <w:numPr>
        <w:ilvl w:val="3"/>
        <w:numId w:val="47"/>
      </w:numPr>
    </w:pPr>
  </w:style>
  <w:style w:type="paragraph" w:customStyle="1" w:styleId="ListNumber3Level4">
    <w:name w:val="List Number 3 (Level 4)"/>
    <w:basedOn w:val="Text3"/>
    <w:rsid w:val="00C11AAF"/>
    <w:pPr>
      <w:numPr>
        <w:ilvl w:val="3"/>
        <w:numId w:val="31"/>
      </w:numPr>
    </w:pPr>
  </w:style>
  <w:style w:type="paragraph" w:customStyle="1" w:styleId="ListNumber4Level4">
    <w:name w:val="List Number 4 (Level 4)"/>
    <w:basedOn w:val="Text4"/>
    <w:rsid w:val="00C11AAF"/>
    <w:pPr>
      <w:numPr>
        <w:ilvl w:val="3"/>
        <w:numId w:val="30"/>
      </w:numPr>
    </w:pPr>
  </w:style>
  <w:style w:type="paragraph" w:customStyle="1" w:styleId="TableTitle">
    <w:name w:val="Table Title"/>
    <w:basedOn w:val="Normalny"/>
    <w:next w:val="Normalny"/>
    <w:rsid w:val="00C11AAF"/>
    <w:pPr>
      <w:spacing w:before="120" w:after="120"/>
      <w:jc w:val="center"/>
    </w:pPr>
    <w:rPr>
      <w:rFonts w:ascii="Times New Roman" w:hAnsi="Times New Roman"/>
      <w:b/>
      <w:sz w:val="24"/>
      <w:lang w:eastAsia="de-DE"/>
    </w:rPr>
  </w:style>
  <w:style w:type="character" w:customStyle="1" w:styleId="Marker">
    <w:name w:val="Marker"/>
    <w:rsid w:val="00C11AAF"/>
    <w:rPr>
      <w:rFonts w:cs="Times New Roman"/>
      <w:color w:val="0000FF"/>
    </w:rPr>
  </w:style>
  <w:style w:type="character" w:customStyle="1" w:styleId="Marker1">
    <w:name w:val="Marker1"/>
    <w:rsid w:val="00C11AAF"/>
    <w:rPr>
      <w:rFonts w:cs="Times New Roman"/>
      <w:color w:val="008000"/>
    </w:rPr>
  </w:style>
  <w:style w:type="character" w:customStyle="1" w:styleId="Marker2">
    <w:name w:val="Marker2"/>
    <w:rsid w:val="00C11AAF"/>
    <w:rPr>
      <w:rFonts w:cs="Times New Roman"/>
      <w:color w:val="FF0000"/>
    </w:rPr>
  </w:style>
  <w:style w:type="paragraph" w:customStyle="1" w:styleId="Nagwekspisutreci1">
    <w:name w:val="Nagłówek spisu treści1"/>
    <w:basedOn w:val="Normalny"/>
    <w:next w:val="Normalny"/>
    <w:rsid w:val="00C11AAF"/>
    <w:pPr>
      <w:spacing w:before="120" w:after="240"/>
      <w:jc w:val="center"/>
    </w:pPr>
    <w:rPr>
      <w:rFonts w:ascii="Times New Roman" w:hAnsi="Times New Roman"/>
      <w:b/>
      <w:sz w:val="28"/>
      <w:lang w:eastAsia="de-DE"/>
    </w:rPr>
  </w:style>
  <w:style w:type="paragraph" w:customStyle="1" w:styleId="Annexetitreacte">
    <w:name w:val="Annexe titre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exposglobal">
    <w:name w:val="Annexe titre (exposé global)"/>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expos">
    <w:name w:val="Annexe titre (exposé)"/>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fichefinacte">
    <w:name w:val="Annexe titre (fiche fin.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fichefinglobale">
    <w:name w:val="Annexe titre (fiche fin. globale)"/>
    <w:basedOn w:val="Normalny"/>
    <w:next w:val="Normalny"/>
    <w:rsid w:val="00C11AAF"/>
    <w:pPr>
      <w:spacing w:before="120" w:after="120"/>
      <w:jc w:val="center"/>
    </w:pPr>
    <w:rPr>
      <w:rFonts w:ascii="Times New Roman" w:hAnsi="Times New Roman"/>
      <w:b/>
      <w:sz w:val="24"/>
      <w:u w:val="single"/>
      <w:lang w:eastAsia="de-DE"/>
    </w:rPr>
  </w:style>
  <w:style w:type="paragraph" w:customStyle="1" w:styleId="Annexetitreglobale">
    <w:name w:val="Annexe titre (globale)"/>
    <w:basedOn w:val="Normalny"/>
    <w:next w:val="Normalny"/>
    <w:rsid w:val="00C11AAF"/>
    <w:pPr>
      <w:spacing w:before="120" w:after="120"/>
      <w:jc w:val="center"/>
    </w:pPr>
    <w:rPr>
      <w:rFonts w:ascii="Times New Roman" w:hAnsi="Times New Roman"/>
      <w:b/>
      <w:sz w:val="24"/>
      <w:u w:val="single"/>
      <w:lang w:eastAsia="de-DE"/>
    </w:rPr>
  </w:style>
  <w:style w:type="paragraph" w:customStyle="1" w:styleId="Applicationdirecte">
    <w:name w:val="Application directe"/>
    <w:basedOn w:val="Normalny"/>
    <w:next w:val="Fait"/>
    <w:rsid w:val="00C11AAF"/>
    <w:pPr>
      <w:spacing w:before="480" w:after="120"/>
      <w:jc w:val="both"/>
    </w:pPr>
    <w:rPr>
      <w:rFonts w:ascii="Times New Roman" w:hAnsi="Times New Roman"/>
      <w:sz w:val="24"/>
      <w:lang w:eastAsia="de-DE"/>
    </w:rPr>
  </w:style>
  <w:style w:type="paragraph" w:customStyle="1" w:styleId="Fait">
    <w:name w:val="Fait à"/>
    <w:basedOn w:val="Normalny"/>
    <w:next w:val="Institutionquisigne"/>
    <w:rsid w:val="00C11AAF"/>
    <w:pPr>
      <w:keepNext/>
      <w:spacing w:before="120" w:after="0"/>
      <w:jc w:val="both"/>
    </w:pPr>
    <w:rPr>
      <w:rFonts w:ascii="Times New Roman" w:hAnsi="Times New Roman"/>
      <w:sz w:val="24"/>
      <w:lang w:eastAsia="de-DE"/>
    </w:rPr>
  </w:style>
  <w:style w:type="paragraph" w:customStyle="1" w:styleId="Institutionquisigne">
    <w:name w:val="Institution qui signe"/>
    <w:basedOn w:val="Normalny"/>
    <w:next w:val="Personnequisigne"/>
    <w:rsid w:val="00C11AAF"/>
    <w:pPr>
      <w:keepNext/>
      <w:tabs>
        <w:tab w:val="left" w:pos="4252"/>
      </w:tabs>
      <w:spacing w:before="720" w:after="0"/>
      <w:jc w:val="both"/>
    </w:pPr>
    <w:rPr>
      <w:rFonts w:ascii="Times New Roman" w:hAnsi="Times New Roman"/>
      <w:i/>
      <w:sz w:val="24"/>
      <w:lang w:eastAsia="de-DE"/>
    </w:rPr>
  </w:style>
  <w:style w:type="paragraph" w:customStyle="1" w:styleId="Personnequisigne">
    <w:name w:val="Personne qui signe"/>
    <w:basedOn w:val="Normalny"/>
    <w:next w:val="Institutionquisigne"/>
    <w:rsid w:val="00C11AAF"/>
    <w:pPr>
      <w:tabs>
        <w:tab w:val="left" w:pos="4252"/>
      </w:tabs>
      <w:spacing w:before="0" w:after="0"/>
    </w:pPr>
    <w:rPr>
      <w:rFonts w:ascii="Times New Roman" w:hAnsi="Times New Roman"/>
      <w:i/>
      <w:sz w:val="24"/>
      <w:lang w:eastAsia="de-DE"/>
    </w:rPr>
  </w:style>
  <w:style w:type="paragraph" w:customStyle="1" w:styleId="Avertissementtitre">
    <w:name w:val="Avertissement titre"/>
    <w:basedOn w:val="Normalny"/>
    <w:next w:val="Normalny"/>
    <w:rsid w:val="00C11AAF"/>
    <w:pPr>
      <w:keepNext/>
      <w:spacing w:before="480" w:after="120"/>
      <w:jc w:val="both"/>
    </w:pPr>
    <w:rPr>
      <w:rFonts w:ascii="Times New Roman" w:hAnsi="Times New Roman"/>
      <w:sz w:val="24"/>
      <w:u w:val="single"/>
      <w:lang w:eastAsia="de-DE"/>
    </w:rPr>
  </w:style>
  <w:style w:type="paragraph" w:customStyle="1" w:styleId="Confidence">
    <w:name w:val="Confidence"/>
    <w:basedOn w:val="Normalny"/>
    <w:next w:val="Normalny"/>
    <w:rsid w:val="00C11AAF"/>
    <w:pPr>
      <w:spacing w:before="360" w:after="120"/>
      <w:jc w:val="center"/>
    </w:pPr>
    <w:rPr>
      <w:rFonts w:ascii="Times New Roman" w:hAnsi="Times New Roman"/>
      <w:sz w:val="24"/>
      <w:lang w:eastAsia="de-DE"/>
    </w:rPr>
  </w:style>
  <w:style w:type="paragraph" w:customStyle="1" w:styleId="Confidentialit">
    <w:name w:val="Confidentialité"/>
    <w:basedOn w:val="Normalny"/>
    <w:next w:val="Statut"/>
    <w:rsid w:val="00C11AAF"/>
    <w:pPr>
      <w:spacing w:before="240" w:after="240"/>
      <w:ind w:left="5103"/>
      <w:jc w:val="both"/>
    </w:pPr>
    <w:rPr>
      <w:rFonts w:ascii="Times New Roman" w:hAnsi="Times New Roman"/>
      <w:sz w:val="24"/>
      <w:u w:val="single"/>
      <w:lang w:eastAsia="de-DE"/>
    </w:rPr>
  </w:style>
  <w:style w:type="paragraph" w:customStyle="1" w:styleId="Statut">
    <w:name w:val="Statut"/>
    <w:basedOn w:val="Normalny"/>
    <w:next w:val="Typedudocument"/>
    <w:rsid w:val="00C11AAF"/>
    <w:pPr>
      <w:spacing w:before="360" w:after="0"/>
      <w:jc w:val="center"/>
    </w:pPr>
    <w:rPr>
      <w:rFonts w:ascii="Times New Roman" w:hAnsi="Times New Roman"/>
      <w:sz w:val="24"/>
      <w:lang w:eastAsia="de-DE"/>
    </w:rPr>
  </w:style>
  <w:style w:type="paragraph" w:customStyle="1" w:styleId="Typedudocument">
    <w:name w:val="Type du document"/>
    <w:basedOn w:val="Normalny"/>
    <w:next w:val="Datedadoption"/>
    <w:rsid w:val="00C11AAF"/>
    <w:pPr>
      <w:spacing w:before="360" w:after="0"/>
      <w:jc w:val="center"/>
    </w:pPr>
    <w:rPr>
      <w:rFonts w:ascii="Times New Roman" w:hAnsi="Times New Roman"/>
      <w:b/>
      <w:sz w:val="24"/>
      <w:lang w:eastAsia="de-DE"/>
    </w:rPr>
  </w:style>
  <w:style w:type="paragraph" w:customStyle="1" w:styleId="Datedadoption">
    <w:name w:val="Date d'adoption"/>
    <w:basedOn w:val="Normalny"/>
    <w:next w:val="Titreobjet"/>
    <w:rsid w:val="00C11AAF"/>
    <w:pPr>
      <w:spacing w:before="360" w:after="0"/>
      <w:jc w:val="center"/>
    </w:pPr>
    <w:rPr>
      <w:rFonts w:ascii="Times New Roman" w:hAnsi="Times New Roman"/>
      <w:b/>
      <w:sz w:val="24"/>
      <w:lang w:eastAsia="de-DE"/>
    </w:rPr>
  </w:style>
  <w:style w:type="paragraph" w:customStyle="1" w:styleId="Titreobjet">
    <w:name w:val="Titre objet"/>
    <w:basedOn w:val="Normalny"/>
    <w:next w:val="Sous-titreobjet"/>
    <w:rsid w:val="00C11AAF"/>
    <w:pPr>
      <w:spacing w:before="360" w:after="360"/>
      <w:jc w:val="center"/>
    </w:pPr>
    <w:rPr>
      <w:rFonts w:ascii="Times New Roman" w:hAnsi="Times New Roman"/>
      <w:b/>
      <w:sz w:val="24"/>
      <w:lang w:eastAsia="de-DE"/>
    </w:rPr>
  </w:style>
  <w:style w:type="paragraph" w:customStyle="1" w:styleId="Sous-titreobjet">
    <w:name w:val="Sous-titre objet"/>
    <w:basedOn w:val="Normalny"/>
    <w:rsid w:val="00C11AAF"/>
    <w:pPr>
      <w:spacing w:before="0" w:after="0"/>
      <w:jc w:val="center"/>
    </w:pPr>
    <w:rPr>
      <w:rFonts w:ascii="Times New Roman" w:hAnsi="Times New Roman"/>
      <w:b/>
      <w:sz w:val="24"/>
      <w:lang w:eastAsia="de-DE"/>
    </w:rPr>
  </w:style>
  <w:style w:type="paragraph" w:customStyle="1" w:styleId="Considrant">
    <w:name w:val="Considérant"/>
    <w:basedOn w:val="Normalny"/>
    <w:rsid w:val="00C11AAF"/>
    <w:pPr>
      <w:numPr>
        <w:numId w:val="29"/>
      </w:numPr>
      <w:spacing w:before="120" w:after="120"/>
      <w:jc w:val="both"/>
    </w:pPr>
    <w:rPr>
      <w:rFonts w:ascii="Times New Roman" w:hAnsi="Times New Roman"/>
      <w:sz w:val="24"/>
      <w:lang w:eastAsia="de-DE"/>
    </w:rPr>
  </w:style>
  <w:style w:type="paragraph" w:customStyle="1" w:styleId="Corrigendum">
    <w:name w:val="Corrigendum"/>
    <w:basedOn w:val="Normalny"/>
    <w:next w:val="Normalny"/>
    <w:rsid w:val="00C11AAF"/>
    <w:pPr>
      <w:spacing w:before="0" w:after="240"/>
    </w:pPr>
    <w:rPr>
      <w:rFonts w:ascii="Times New Roman" w:hAnsi="Times New Roman"/>
      <w:sz w:val="24"/>
      <w:lang w:eastAsia="de-DE"/>
    </w:rPr>
  </w:style>
  <w:style w:type="paragraph" w:customStyle="1" w:styleId="Emission">
    <w:name w:val="Emission"/>
    <w:basedOn w:val="Normalny"/>
    <w:next w:val="Rfrenceinstitutionelle"/>
    <w:rsid w:val="00C11AAF"/>
    <w:pPr>
      <w:spacing w:before="0" w:after="0"/>
      <w:ind w:left="5103"/>
    </w:pPr>
    <w:rPr>
      <w:rFonts w:ascii="Times New Roman" w:hAnsi="Times New Roman"/>
      <w:sz w:val="24"/>
      <w:lang w:eastAsia="de-DE"/>
    </w:rPr>
  </w:style>
  <w:style w:type="paragraph" w:customStyle="1" w:styleId="Rfrenceinstitutionelle">
    <w:name w:val="Référence institutionelle"/>
    <w:basedOn w:val="Normalny"/>
    <w:next w:val="Statut"/>
    <w:rsid w:val="00C11AAF"/>
    <w:pPr>
      <w:spacing w:before="0" w:after="240"/>
      <w:ind w:left="5103"/>
    </w:pPr>
    <w:rPr>
      <w:rFonts w:ascii="Times New Roman" w:hAnsi="Times New Roman"/>
      <w:sz w:val="24"/>
      <w:lang w:eastAsia="de-DE"/>
    </w:rPr>
  </w:style>
  <w:style w:type="paragraph" w:customStyle="1" w:styleId="Exposdesmotifstitre">
    <w:name w:val="Exposé des motifs titre"/>
    <w:basedOn w:val="Normalny"/>
    <w:next w:val="Normalny"/>
    <w:rsid w:val="00C11AAF"/>
    <w:pPr>
      <w:spacing w:before="120" w:after="120"/>
      <w:jc w:val="center"/>
    </w:pPr>
    <w:rPr>
      <w:rFonts w:ascii="Times New Roman" w:hAnsi="Times New Roman"/>
      <w:b/>
      <w:sz w:val="24"/>
      <w:u w:val="single"/>
      <w:lang w:eastAsia="de-DE"/>
    </w:rPr>
  </w:style>
  <w:style w:type="paragraph" w:customStyle="1" w:styleId="Exposdesmotifstitreglobal">
    <w:name w:val="Exposé des motifs titre (global)"/>
    <w:basedOn w:val="Normalny"/>
    <w:next w:val="Normalny"/>
    <w:rsid w:val="00C11AAF"/>
    <w:pPr>
      <w:spacing w:before="120" w:after="120"/>
      <w:jc w:val="center"/>
    </w:pPr>
    <w:rPr>
      <w:rFonts w:ascii="Times New Roman" w:hAnsi="Times New Roman"/>
      <w:b/>
      <w:sz w:val="24"/>
      <w:u w:val="single"/>
      <w:lang w:eastAsia="de-DE"/>
    </w:rPr>
  </w:style>
  <w:style w:type="paragraph" w:customStyle="1" w:styleId="Formuledadoption">
    <w:name w:val="Formule d'adoption"/>
    <w:basedOn w:val="Normalny"/>
    <w:next w:val="Titrearticle"/>
    <w:rsid w:val="00C11AAF"/>
    <w:pPr>
      <w:keepNext/>
      <w:spacing w:before="120" w:after="120"/>
      <w:jc w:val="both"/>
    </w:pPr>
    <w:rPr>
      <w:rFonts w:ascii="Times New Roman" w:hAnsi="Times New Roman"/>
      <w:sz w:val="24"/>
      <w:lang w:eastAsia="de-DE"/>
    </w:rPr>
  </w:style>
  <w:style w:type="paragraph" w:customStyle="1" w:styleId="Titrearticle">
    <w:name w:val="Titre article"/>
    <w:basedOn w:val="Normalny"/>
    <w:next w:val="Normalny"/>
    <w:rsid w:val="00C11AAF"/>
    <w:pPr>
      <w:keepNext/>
      <w:spacing w:before="360" w:after="120"/>
      <w:jc w:val="center"/>
    </w:pPr>
    <w:rPr>
      <w:rFonts w:ascii="Times New Roman" w:hAnsi="Times New Roman"/>
      <w:i/>
      <w:sz w:val="24"/>
      <w:lang w:eastAsia="de-DE"/>
    </w:rPr>
  </w:style>
  <w:style w:type="paragraph" w:customStyle="1" w:styleId="Institutionquiagit">
    <w:name w:val="Institution qui agit"/>
    <w:basedOn w:val="Normalny"/>
    <w:next w:val="Normalny"/>
    <w:rsid w:val="00C11AAF"/>
    <w:pPr>
      <w:keepNext/>
      <w:spacing w:before="600" w:after="120"/>
      <w:jc w:val="both"/>
    </w:pPr>
    <w:rPr>
      <w:rFonts w:ascii="Times New Roman" w:hAnsi="Times New Roman"/>
      <w:sz w:val="24"/>
      <w:lang w:eastAsia="de-DE"/>
    </w:rPr>
  </w:style>
  <w:style w:type="paragraph" w:customStyle="1" w:styleId="Langue">
    <w:name w:val="Langue"/>
    <w:basedOn w:val="Normalny"/>
    <w:next w:val="Rfrenceinterne"/>
    <w:rsid w:val="00C11AAF"/>
    <w:pPr>
      <w:spacing w:before="0" w:after="600"/>
      <w:jc w:val="center"/>
    </w:pPr>
    <w:rPr>
      <w:rFonts w:ascii="Times New Roman" w:hAnsi="Times New Roman"/>
      <w:b/>
      <w:caps/>
      <w:sz w:val="24"/>
      <w:lang w:eastAsia="de-DE"/>
    </w:rPr>
  </w:style>
  <w:style w:type="paragraph" w:customStyle="1" w:styleId="Rfrenceinterne">
    <w:name w:val="Référence interne"/>
    <w:basedOn w:val="Normalny"/>
    <w:next w:val="Nomdelinstitution"/>
    <w:rsid w:val="00C11AAF"/>
    <w:pPr>
      <w:spacing w:before="0" w:after="600"/>
      <w:jc w:val="center"/>
    </w:pPr>
    <w:rPr>
      <w:rFonts w:ascii="Times New Roman" w:hAnsi="Times New Roman"/>
      <w:b/>
      <w:sz w:val="24"/>
      <w:lang w:eastAsia="de-DE"/>
    </w:rPr>
  </w:style>
  <w:style w:type="paragraph" w:customStyle="1" w:styleId="Nomdelinstitution">
    <w:name w:val="Nom de l'institution"/>
    <w:basedOn w:val="Normalny"/>
    <w:next w:val="Emission"/>
    <w:rsid w:val="00C11AAF"/>
    <w:pPr>
      <w:spacing w:before="0" w:after="0"/>
    </w:pPr>
    <w:rPr>
      <w:rFonts w:cs="Arial"/>
      <w:sz w:val="24"/>
      <w:lang w:eastAsia="de-DE"/>
    </w:rPr>
  </w:style>
  <w:style w:type="paragraph" w:customStyle="1" w:styleId="Langueoriginale">
    <w:name w:val="Langue originale"/>
    <w:basedOn w:val="Normalny"/>
    <w:next w:val="Phrasefinale"/>
    <w:rsid w:val="00C11AAF"/>
    <w:pPr>
      <w:spacing w:before="360" w:after="120"/>
      <w:jc w:val="center"/>
    </w:pPr>
    <w:rPr>
      <w:rFonts w:ascii="Times New Roman" w:hAnsi="Times New Roman"/>
      <w:caps/>
      <w:sz w:val="24"/>
      <w:lang w:eastAsia="de-DE"/>
    </w:rPr>
  </w:style>
  <w:style w:type="paragraph" w:customStyle="1" w:styleId="Phrasefinale">
    <w:name w:val="Phrase finale"/>
    <w:basedOn w:val="Normalny"/>
    <w:next w:val="Normalny"/>
    <w:rsid w:val="00C11AAF"/>
    <w:pPr>
      <w:spacing w:before="360" w:after="0"/>
      <w:jc w:val="center"/>
    </w:pPr>
    <w:rPr>
      <w:rFonts w:ascii="Times New Roman" w:hAnsi="Times New Roman"/>
      <w:sz w:val="24"/>
      <w:lang w:eastAsia="de-DE"/>
    </w:rPr>
  </w:style>
  <w:style w:type="paragraph" w:customStyle="1" w:styleId="ManualConsidrant">
    <w:name w:val="Manual Considérant"/>
    <w:basedOn w:val="Normalny"/>
    <w:rsid w:val="00C11AAF"/>
    <w:pPr>
      <w:spacing w:before="120" w:after="120"/>
      <w:ind w:left="709" w:hanging="709"/>
      <w:jc w:val="both"/>
    </w:pPr>
    <w:rPr>
      <w:rFonts w:ascii="Times New Roman" w:hAnsi="Times New Roman"/>
      <w:sz w:val="24"/>
      <w:lang w:eastAsia="de-DE"/>
    </w:rPr>
  </w:style>
  <w:style w:type="paragraph" w:customStyle="1" w:styleId="Prliminairetitre">
    <w:name w:val="Préliminaire titre"/>
    <w:basedOn w:val="Normalny"/>
    <w:next w:val="Normalny"/>
    <w:rsid w:val="00C11AAF"/>
    <w:pPr>
      <w:spacing w:before="360" w:after="360"/>
      <w:jc w:val="center"/>
    </w:pPr>
    <w:rPr>
      <w:rFonts w:ascii="Times New Roman" w:hAnsi="Times New Roman"/>
      <w:b/>
      <w:sz w:val="24"/>
      <w:lang w:eastAsia="de-DE"/>
    </w:rPr>
  </w:style>
  <w:style w:type="paragraph" w:customStyle="1" w:styleId="Prliminairetype">
    <w:name w:val="Préliminaire type"/>
    <w:basedOn w:val="Normalny"/>
    <w:next w:val="Normalny"/>
    <w:rsid w:val="00C11AAF"/>
    <w:pPr>
      <w:spacing w:before="360" w:after="0"/>
      <w:jc w:val="center"/>
    </w:pPr>
    <w:rPr>
      <w:rFonts w:ascii="Times New Roman" w:hAnsi="Times New Roman"/>
      <w:b/>
      <w:sz w:val="24"/>
      <w:lang w:eastAsia="de-DE"/>
    </w:rPr>
  </w:style>
  <w:style w:type="paragraph" w:customStyle="1" w:styleId="Rfrenceinterinstitutionelle">
    <w:name w:val="Référence interinstitutionelle"/>
    <w:basedOn w:val="Normalny"/>
    <w:next w:val="Statut"/>
    <w:rsid w:val="00C11AAF"/>
    <w:pPr>
      <w:spacing w:before="0" w:after="0"/>
      <w:ind w:left="5103"/>
    </w:pPr>
    <w:rPr>
      <w:rFonts w:ascii="Times New Roman" w:hAnsi="Times New Roman"/>
      <w:sz w:val="24"/>
      <w:lang w:eastAsia="de-DE"/>
    </w:rPr>
  </w:style>
  <w:style w:type="paragraph" w:customStyle="1" w:styleId="Rfrenceinterinstitutionelleprliminaire">
    <w:name w:val="Référence interinstitutionelle (préliminaire)"/>
    <w:basedOn w:val="Normalny"/>
    <w:next w:val="Normalny"/>
    <w:rsid w:val="00C11AAF"/>
    <w:pPr>
      <w:spacing w:before="0" w:after="0"/>
      <w:ind w:left="5103"/>
    </w:pPr>
    <w:rPr>
      <w:rFonts w:ascii="Times New Roman" w:hAnsi="Times New Roman"/>
      <w:sz w:val="24"/>
      <w:lang w:eastAsia="de-DE"/>
    </w:rPr>
  </w:style>
  <w:style w:type="paragraph" w:customStyle="1" w:styleId="Sous-titreobjetprliminaire">
    <w:name w:val="Sous-titre objet (préliminaire)"/>
    <w:basedOn w:val="Normalny"/>
    <w:rsid w:val="00C11AAF"/>
    <w:pPr>
      <w:spacing w:before="0" w:after="0"/>
      <w:jc w:val="center"/>
    </w:pPr>
    <w:rPr>
      <w:rFonts w:ascii="Times New Roman" w:hAnsi="Times New Roman"/>
      <w:b/>
      <w:sz w:val="24"/>
      <w:lang w:eastAsia="de-DE"/>
    </w:rPr>
  </w:style>
  <w:style w:type="paragraph" w:customStyle="1" w:styleId="Statutprliminaire">
    <w:name w:val="Statut (préliminaire)"/>
    <w:basedOn w:val="Normalny"/>
    <w:next w:val="Normalny"/>
    <w:rsid w:val="00C11AAF"/>
    <w:pPr>
      <w:spacing w:before="360" w:after="0"/>
      <w:jc w:val="center"/>
    </w:pPr>
    <w:rPr>
      <w:rFonts w:ascii="Times New Roman" w:hAnsi="Times New Roman"/>
      <w:sz w:val="24"/>
      <w:lang w:eastAsia="de-DE"/>
    </w:rPr>
  </w:style>
  <w:style w:type="paragraph" w:customStyle="1" w:styleId="Titreobjetprliminaire">
    <w:name w:val="Titre objet (préliminaire)"/>
    <w:basedOn w:val="Normalny"/>
    <w:next w:val="Normalny"/>
    <w:rsid w:val="00C11AAF"/>
    <w:pPr>
      <w:spacing w:before="360" w:after="360"/>
      <w:jc w:val="center"/>
    </w:pPr>
    <w:rPr>
      <w:rFonts w:ascii="Times New Roman" w:hAnsi="Times New Roman"/>
      <w:b/>
      <w:sz w:val="24"/>
      <w:lang w:eastAsia="de-DE"/>
    </w:rPr>
  </w:style>
  <w:style w:type="paragraph" w:customStyle="1" w:styleId="Typedudocumentprliminaire">
    <w:name w:val="Type du document (préliminaire)"/>
    <w:basedOn w:val="Normalny"/>
    <w:next w:val="Normalny"/>
    <w:rsid w:val="00C11AAF"/>
    <w:pPr>
      <w:spacing w:before="360" w:after="0"/>
      <w:jc w:val="center"/>
    </w:pPr>
    <w:rPr>
      <w:rFonts w:ascii="Times New Roman" w:hAnsi="Times New Roman"/>
      <w:b/>
      <w:sz w:val="24"/>
      <w:lang w:eastAsia="de-DE"/>
    </w:rPr>
  </w:style>
  <w:style w:type="character" w:customStyle="1" w:styleId="Added">
    <w:name w:val="Added"/>
    <w:rsid w:val="00C11AAF"/>
    <w:rPr>
      <w:rFonts w:cs="Times New Roman"/>
      <w:b/>
      <w:u w:val="single"/>
    </w:rPr>
  </w:style>
  <w:style w:type="character" w:customStyle="1" w:styleId="Deleted">
    <w:name w:val="Deleted"/>
    <w:rsid w:val="00C11AAF"/>
    <w:rPr>
      <w:rFonts w:cs="Times New Roman"/>
      <w:strike/>
    </w:rPr>
  </w:style>
  <w:style w:type="paragraph" w:customStyle="1" w:styleId="Address">
    <w:name w:val="Address"/>
    <w:basedOn w:val="Normalny"/>
    <w:next w:val="Normalny"/>
    <w:rsid w:val="00C11AAF"/>
    <w:pPr>
      <w:keepLines/>
      <w:spacing w:before="120" w:after="120" w:line="360" w:lineRule="auto"/>
      <w:ind w:left="3402"/>
    </w:pPr>
    <w:rPr>
      <w:rFonts w:ascii="Times New Roman" w:hAnsi="Times New Roman"/>
      <w:sz w:val="24"/>
      <w:lang w:eastAsia="de-DE"/>
    </w:rPr>
  </w:style>
  <w:style w:type="paragraph" w:customStyle="1" w:styleId="Fichefinancirestandardtitre">
    <w:name w:val="Fiche financière (standard) titr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standardtitreacte">
    <w:name w:val="Fiche financière (standard) titre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travailtitre">
    <w:name w:val="Fiche financière (travail) titr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travailtitreacte">
    <w:name w:val="Fiche financière (travail) titre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attributiontitre">
    <w:name w:val="Fiche financière (attribution) titre"/>
    <w:basedOn w:val="Normalny"/>
    <w:next w:val="Normalny"/>
    <w:rsid w:val="00C11AAF"/>
    <w:pPr>
      <w:spacing w:before="120" w:after="120"/>
      <w:jc w:val="center"/>
    </w:pPr>
    <w:rPr>
      <w:rFonts w:ascii="Times New Roman" w:hAnsi="Times New Roman"/>
      <w:b/>
      <w:sz w:val="24"/>
      <w:u w:val="single"/>
      <w:lang w:eastAsia="de-DE"/>
    </w:rPr>
  </w:style>
  <w:style w:type="paragraph" w:customStyle="1" w:styleId="Fichefinancireattributiontitreacte">
    <w:name w:val="Fiche financière (attribution) titre (acte)"/>
    <w:basedOn w:val="Normalny"/>
    <w:next w:val="Normalny"/>
    <w:rsid w:val="00C11AAF"/>
    <w:pPr>
      <w:spacing w:before="120" w:after="120"/>
      <w:jc w:val="center"/>
    </w:pPr>
    <w:rPr>
      <w:rFonts w:ascii="Times New Roman" w:hAnsi="Times New Roman"/>
      <w:b/>
      <w:sz w:val="24"/>
      <w:u w:val="single"/>
      <w:lang w:eastAsia="de-DE"/>
    </w:rPr>
  </w:style>
  <w:style w:type="paragraph" w:customStyle="1" w:styleId="Objetexterne">
    <w:name w:val="Objet externe"/>
    <w:basedOn w:val="Normalny"/>
    <w:next w:val="Normalny"/>
    <w:rsid w:val="00C11AAF"/>
    <w:pPr>
      <w:spacing w:before="120" w:after="120"/>
      <w:jc w:val="both"/>
    </w:pPr>
    <w:rPr>
      <w:rFonts w:ascii="Times New Roman" w:hAnsi="Times New Roman"/>
      <w:i/>
      <w:caps/>
      <w:sz w:val="24"/>
      <w:lang w:eastAsia="de-DE"/>
    </w:rPr>
  </w:style>
  <w:style w:type="paragraph" w:styleId="Lista5">
    <w:name w:val="List 5"/>
    <w:basedOn w:val="Normalny"/>
    <w:rsid w:val="00C11AAF"/>
    <w:pPr>
      <w:tabs>
        <w:tab w:val="num" w:pos="851"/>
      </w:tabs>
      <w:spacing w:before="0" w:after="240"/>
      <w:ind w:left="1415" w:hanging="283"/>
      <w:jc w:val="both"/>
    </w:pPr>
    <w:rPr>
      <w:rFonts w:ascii="Times New Roman" w:hAnsi="Times New Roman"/>
      <w:sz w:val="24"/>
      <w:szCs w:val="20"/>
      <w:lang w:eastAsia="en-US"/>
    </w:rPr>
  </w:style>
  <w:style w:type="paragraph" w:styleId="Lista-kontynuacja5">
    <w:name w:val="List Continue 5"/>
    <w:basedOn w:val="Normalny"/>
    <w:rsid w:val="00C11AAF"/>
    <w:pPr>
      <w:tabs>
        <w:tab w:val="num" w:pos="737"/>
        <w:tab w:val="num" w:pos="851"/>
      </w:tabs>
      <w:spacing w:before="0" w:after="120"/>
      <w:ind w:left="1415"/>
      <w:jc w:val="both"/>
    </w:pPr>
    <w:rPr>
      <w:rFonts w:ascii="Times New Roman" w:hAnsi="Times New Roman"/>
      <w:sz w:val="24"/>
      <w:szCs w:val="20"/>
      <w:lang w:eastAsia="en-US"/>
    </w:rPr>
  </w:style>
  <w:style w:type="paragraph" w:customStyle="1" w:styleId="YReferences">
    <w:name w:val="YReferences"/>
    <w:basedOn w:val="Normalny"/>
    <w:next w:val="Normalny"/>
    <w:rsid w:val="00C11AAF"/>
    <w:pPr>
      <w:tabs>
        <w:tab w:val="num" w:pos="851"/>
      </w:tabs>
      <w:spacing w:before="0" w:after="480"/>
      <w:ind w:left="1531" w:hanging="1531"/>
      <w:jc w:val="both"/>
    </w:pPr>
    <w:rPr>
      <w:rFonts w:ascii="Times New Roman" w:hAnsi="Times New Roman"/>
      <w:sz w:val="24"/>
      <w:szCs w:val="20"/>
      <w:lang w:eastAsia="en-US"/>
    </w:rPr>
  </w:style>
  <w:style w:type="paragraph" w:customStyle="1" w:styleId="emcsbodytext">
    <w:name w:val="emcs_body_text"/>
    <w:rsid w:val="00C11AAF"/>
    <w:pPr>
      <w:widowControl w:val="0"/>
      <w:spacing w:before="120"/>
      <w:ind w:left="567"/>
      <w:jc w:val="both"/>
    </w:pPr>
    <w:rPr>
      <w:sz w:val="24"/>
      <w:lang w:val="en-GB" w:eastAsia="en-US"/>
    </w:rPr>
  </w:style>
  <w:style w:type="paragraph" w:customStyle="1" w:styleId="emcsEDIFACTDetailTitle">
    <w:name w:val="emcs_EDIFACT_DetailTitle"/>
    <w:rsid w:val="00C11AAF"/>
    <w:pPr>
      <w:widowControl w:val="0"/>
      <w:spacing w:before="240"/>
      <w:jc w:val="both"/>
    </w:pPr>
    <w:rPr>
      <w:b/>
      <w:sz w:val="22"/>
      <w:szCs w:val="24"/>
      <w:lang w:val="en-GB" w:eastAsia="en-US"/>
    </w:rPr>
  </w:style>
  <w:style w:type="paragraph" w:customStyle="1" w:styleId="emcsheading2">
    <w:name w:val="emcs_heading2"/>
    <w:rsid w:val="00C11AAF"/>
    <w:pPr>
      <w:keepNext/>
      <w:widowControl w:val="0"/>
      <w:tabs>
        <w:tab w:val="num" w:pos="567"/>
        <w:tab w:val="num" w:pos="2160"/>
      </w:tabs>
      <w:spacing w:before="480" w:after="120"/>
      <w:ind w:left="567" w:hanging="567"/>
      <w:jc w:val="both"/>
      <w:outlineLvl w:val="1"/>
    </w:pPr>
    <w:rPr>
      <w:b/>
      <w:sz w:val="28"/>
      <w:lang w:val="en-GB" w:eastAsia="en-US"/>
    </w:rPr>
  </w:style>
  <w:style w:type="paragraph" w:customStyle="1" w:styleId="emcstable">
    <w:name w:val="emcs_table"/>
    <w:rsid w:val="00C11AAF"/>
    <w:pPr>
      <w:spacing w:before="120"/>
    </w:pPr>
    <w:rPr>
      <w:sz w:val="22"/>
      <w:lang w:val="en-GB" w:eastAsia="en-US"/>
    </w:rPr>
  </w:style>
  <w:style w:type="paragraph" w:customStyle="1" w:styleId="emcsbullet3">
    <w:name w:val="emcs_bullet3"/>
    <w:rsid w:val="00C11AAF"/>
    <w:pPr>
      <w:tabs>
        <w:tab w:val="num" w:pos="1440"/>
      </w:tabs>
      <w:spacing w:line="240" w:lineRule="atLeast"/>
      <w:ind w:left="1440" w:hanging="360"/>
      <w:jc w:val="both"/>
    </w:pPr>
    <w:rPr>
      <w:i/>
      <w:color w:val="000080"/>
      <w:sz w:val="16"/>
      <w:szCs w:val="16"/>
      <w:lang w:val="en-GB" w:eastAsia="en-US"/>
    </w:rPr>
  </w:style>
  <w:style w:type="paragraph" w:customStyle="1" w:styleId="emcsbullet2">
    <w:name w:val="emcs_bullet2"/>
    <w:rsid w:val="00C11AAF"/>
    <w:pPr>
      <w:tabs>
        <w:tab w:val="num" w:pos="284"/>
        <w:tab w:val="num" w:pos="984"/>
      </w:tabs>
      <w:ind w:left="1134" w:hanging="283"/>
      <w:jc w:val="both"/>
    </w:pPr>
    <w:rPr>
      <w:sz w:val="24"/>
      <w:lang w:val="en-GB" w:eastAsia="en-US"/>
    </w:rPr>
  </w:style>
  <w:style w:type="paragraph" w:customStyle="1" w:styleId="emcsbodynumbered">
    <w:name w:val="emcs_body_numbered"/>
    <w:rsid w:val="00C11AAF"/>
    <w:pPr>
      <w:tabs>
        <w:tab w:val="num" w:pos="360"/>
        <w:tab w:val="num" w:pos="992"/>
      </w:tabs>
      <w:ind w:left="992" w:hanging="425"/>
    </w:pPr>
    <w:rPr>
      <w:sz w:val="24"/>
      <w:lang w:val="en-GB" w:eastAsia="en-US"/>
    </w:rPr>
  </w:style>
  <w:style w:type="paragraph" w:customStyle="1" w:styleId="emcsAPtablebullet3">
    <w:name w:val="emcs_AP_table_bullet3"/>
    <w:rsid w:val="00C11AAF"/>
    <w:pPr>
      <w:tabs>
        <w:tab w:val="num" w:pos="851"/>
        <w:tab w:val="num" w:pos="1361"/>
      </w:tabs>
      <w:ind w:left="851" w:hanging="284"/>
    </w:pPr>
    <w:rPr>
      <w:i/>
      <w:color w:val="000080"/>
      <w:sz w:val="16"/>
      <w:szCs w:val="16"/>
      <w:lang w:val="en-GB" w:eastAsia="en-US"/>
    </w:rPr>
  </w:style>
  <w:style w:type="paragraph" w:customStyle="1" w:styleId="emcsAPtablebullet4">
    <w:name w:val="emcs_AP_table_bullet4"/>
    <w:rsid w:val="00C11AAF"/>
    <w:pPr>
      <w:keepNext/>
      <w:tabs>
        <w:tab w:val="num" w:pos="1134"/>
        <w:tab w:val="num" w:pos="1247"/>
      </w:tabs>
      <w:ind w:left="1134" w:hanging="567"/>
    </w:pPr>
    <w:rPr>
      <w:i/>
      <w:color w:val="000080"/>
      <w:sz w:val="16"/>
      <w:szCs w:val="16"/>
      <w:lang w:val="en-GB" w:eastAsia="en-US"/>
    </w:rPr>
  </w:style>
  <w:style w:type="paragraph" w:customStyle="1" w:styleId="Heading2TOC">
    <w:name w:val="Heading 2 TOC"/>
    <w:basedOn w:val="Nagwek2"/>
    <w:rsid w:val="00C11AAF"/>
    <w:pPr>
      <w:keepLines/>
      <w:widowControl w:val="0"/>
      <w:numPr>
        <w:ilvl w:val="0"/>
        <w:numId w:val="0"/>
      </w:numPr>
      <w:tabs>
        <w:tab w:val="left" w:pos="993"/>
      </w:tabs>
      <w:spacing w:after="480"/>
      <w:ind w:left="1416" w:hanging="708"/>
      <w:jc w:val="center"/>
      <w:outlineLvl w:val="9"/>
    </w:pPr>
    <w:rPr>
      <w:rFonts w:ascii="Times New Roman" w:hAnsi="Times New Roman" w:cs="Times New Roman"/>
      <w:bCs w:val="0"/>
      <w:i w:val="0"/>
      <w:iCs w:val="0"/>
      <w:szCs w:val="20"/>
      <w:lang w:eastAsia="en-US"/>
    </w:rPr>
  </w:style>
  <w:style w:type="paragraph" w:customStyle="1" w:styleId="xl41">
    <w:name w:val="xl41"/>
    <w:basedOn w:val="Normalny"/>
    <w:rsid w:val="00C11AAF"/>
    <w:pPr>
      <w:pBdr>
        <w:bottom w:val="single" w:sz="8" w:space="0" w:color="auto"/>
      </w:pBdr>
      <w:shd w:val="clear" w:color="auto" w:fill="993300"/>
      <w:spacing w:before="100" w:beforeAutospacing="1" w:after="100" w:afterAutospacing="1"/>
    </w:pPr>
    <w:rPr>
      <w:rFonts w:cs="Arial"/>
      <w:sz w:val="24"/>
      <w:lang w:val="en-US" w:eastAsia="en-US"/>
    </w:rPr>
  </w:style>
  <w:style w:type="character" w:customStyle="1" w:styleId="biggertext">
    <w:name w:val="biggertext"/>
    <w:rsid w:val="00C11AAF"/>
  </w:style>
  <w:style w:type="numbering" w:customStyle="1" w:styleId="Biecalista1">
    <w:name w:val="Bieżąca lista1"/>
    <w:rsid w:val="00C11AAF"/>
    <w:pPr>
      <w:numPr>
        <w:numId w:val="48"/>
      </w:numPr>
    </w:pPr>
  </w:style>
  <w:style w:type="paragraph" w:customStyle="1" w:styleId="Tabela-tekstwkomrce">
    <w:name w:val="Tabela - tekst w komórce"/>
    <w:basedOn w:val="Normalny"/>
    <w:rsid w:val="00C11AAF"/>
    <w:pPr>
      <w:spacing w:before="20" w:after="20"/>
    </w:pPr>
    <w:rPr>
      <w:sz w:val="18"/>
      <w:szCs w:val="20"/>
      <w:lang w:val="de-DE"/>
    </w:rPr>
  </w:style>
  <w:style w:type="character" w:customStyle="1" w:styleId="apple-style-span">
    <w:name w:val="apple-style-span"/>
    <w:rsid w:val="00C11AAF"/>
  </w:style>
  <w:style w:type="character" w:customStyle="1" w:styleId="StopkaZnak">
    <w:name w:val="Stopka Znak"/>
    <w:link w:val="Stopka"/>
    <w:uiPriority w:val="99"/>
    <w:rsid w:val="00C11AAF"/>
    <w:rPr>
      <w:rFonts w:ascii="Arial" w:hAnsi="Arial"/>
      <w:szCs w:val="24"/>
    </w:rPr>
  </w:style>
  <w:style w:type="paragraph" w:styleId="Akapitzlist">
    <w:name w:val="List Paragraph"/>
    <w:basedOn w:val="Normalny"/>
    <w:uiPriority w:val="34"/>
    <w:qFormat/>
    <w:rsid w:val="00E163FF"/>
    <w:pPr>
      <w:ind w:left="720"/>
      <w:contextualSpacing/>
    </w:pPr>
  </w:style>
  <w:style w:type="paragraph" w:customStyle="1" w:styleId="Default">
    <w:name w:val="Default"/>
    <w:rsid w:val="00BB01F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94041">
      <w:bodyDiv w:val="1"/>
      <w:marLeft w:val="0"/>
      <w:marRight w:val="0"/>
      <w:marTop w:val="0"/>
      <w:marBottom w:val="0"/>
      <w:divBdr>
        <w:top w:val="none" w:sz="0" w:space="0" w:color="auto"/>
        <w:left w:val="none" w:sz="0" w:space="0" w:color="auto"/>
        <w:bottom w:val="none" w:sz="0" w:space="0" w:color="auto"/>
        <w:right w:val="none" w:sz="0" w:space="0" w:color="auto"/>
      </w:divBdr>
    </w:div>
    <w:div w:id="515965736">
      <w:bodyDiv w:val="1"/>
      <w:marLeft w:val="0"/>
      <w:marRight w:val="0"/>
      <w:marTop w:val="0"/>
      <w:marBottom w:val="0"/>
      <w:divBdr>
        <w:top w:val="none" w:sz="0" w:space="0" w:color="auto"/>
        <w:left w:val="none" w:sz="0" w:space="0" w:color="auto"/>
        <w:bottom w:val="none" w:sz="0" w:space="0" w:color="auto"/>
        <w:right w:val="none" w:sz="0" w:space="0" w:color="auto"/>
      </w:divBdr>
    </w:div>
    <w:div w:id="832336860">
      <w:bodyDiv w:val="1"/>
      <w:marLeft w:val="0"/>
      <w:marRight w:val="0"/>
      <w:marTop w:val="0"/>
      <w:marBottom w:val="0"/>
      <w:divBdr>
        <w:top w:val="none" w:sz="0" w:space="0" w:color="auto"/>
        <w:left w:val="none" w:sz="0" w:space="0" w:color="auto"/>
        <w:bottom w:val="none" w:sz="0" w:space="0" w:color="auto"/>
        <w:right w:val="none" w:sz="0" w:space="0" w:color="auto"/>
      </w:divBdr>
    </w:div>
    <w:div w:id="1060204539">
      <w:bodyDiv w:val="1"/>
      <w:marLeft w:val="0"/>
      <w:marRight w:val="0"/>
      <w:marTop w:val="0"/>
      <w:marBottom w:val="0"/>
      <w:divBdr>
        <w:top w:val="none" w:sz="0" w:space="0" w:color="auto"/>
        <w:left w:val="none" w:sz="0" w:space="0" w:color="auto"/>
        <w:bottom w:val="none" w:sz="0" w:space="0" w:color="auto"/>
        <w:right w:val="none" w:sz="0" w:space="0" w:color="auto"/>
      </w:divBdr>
    </w:div>
    <w:div w:id="1997755464">
      <w:bodyDiv w:val="1"/>
      <w:marLeft w:val="0"/>
      <w:marRight w:val="0"/>
      <w:marTop w:val="0"/>
      <w:marBottom w:val="0"/>
      <w:divBdr>
        <w:top w:val="none" w:sz="0" w:space="0" w:color="auto"/>
        <w:left w:val="none" w:sz="0" w:space="0" w:color="auto"/>
        <w:bottom w:val="none" w:sz="0" w:space="0" w:color="auto"/>
        <w:right w:val="none" w:sz="0" w:space="0" w:color="auto"/>
      </w:divBdr>
    </w:div>
    <w:div w:id="2059890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if\Dane%20aplikacji\Microsoft\Szablony\PQI_EORI.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F93F05BE7366B945A24814CE68DF4396" ma:contentTypeVersion="12" ma:contentTypeDescription="Utwórz nowy dokument." ma:contentTypeScope="" ma:versionID="3c322d893b7fa8b8695882cefadaa526">
  <xsd:schema xmlns:xsd="http://www.w3.org/2001/XMLSchema" xmlns:xs="http://www.w3.org/2001/XMLSchema" xmlns:p="http://schemas.microsoft.com/office/2006/metadata/properties" xmlns:ns2="b37cf34d-6215-4634-9a2c-ecd87cc7caa7" xmlns:ns3="7bac520d-1c24-4a83-8ffe-a90b67f4ea60" targetNamespace="http://schemas.microsoft.com/office/2006/metadata/properties" ma:root="true" ma:fieldsID="7052ab329462b257833f99520b112e22" ns2:_="" ns3:_="">
    <xsd:import namespace="b37cf34d-6215-4634-9a2c-ecd87cc7caa7"/>
    <xsd:import namespace="7bac520d-1c24-4a83-8ffe-a90b67f4ea6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7cf34d-6215-4634-9a2c-ecd87cc7ca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631f8cda-3d00-401b-b4ea-784def87642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ac520d-1c24-4a83-8ffe-a90b67f4ea6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5130219-d7af-4187-851d-5d28cfb85d4b}" ma:internalName="TaxCatchAll" ma:showField="CatchAllData" ma:web="7bac520d-1c24-4a83-8ffe-a90b67f4ea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7bac520d-1c24-4a83-8ffe-a90b67f4ea60" xsi:nil="true"/>
    <lcf76f155ced4ddcb4097134ff3c332f xmlns="b37cf34d-6215-4634-9a2c-ecd87cc7caa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42AE57-6F6F-4F4C-8812-7A95EE1FE362}">
  <ds:schemaRefs>
    <ds:schemaRef ds:uri="http://schemas.microsoft.com/sharepoint/v3/contenttype/forms"/>
  </ds:schemaRefs>
</ds:datastoreItem>
</file>

<file path=customXml/itemProps2.xml><?xml version="1.0" encoding="utf-8"?>
<ds:datastoreItem xmlns:ds="http://schemas.openxmlformats.org/officeDocument/2006/customXml" ds:itemID="{3E3F2B95-1AB3-4816-A362-F23A8AFAE687}">
  <ds:schemaRefs>
    <ds:schemaRef ds:uri="http://schemas.openxmlformats.org/officeDocument/2006/bibliography"/>
  </ds:schemaRefs>
</ds:datastoreItem>
</file>

<file path=customXml/itemProps3.xml><?xml version="1.0" encoding="utf-8"?>
<ds:datastoreItem xmlns:ds="http://schemas.openxmlformats.org/officeDocument/2006/customXml" ds:itemID="{070309A1-C0C8-4E44-8A93-7FEF6366A8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7cf34d-6215-4634-9a2c-ecd87cc7caa7"/>
    <ds:schemaRef ds:uri="7bac520d-1c24-4a83-8ffe-a90b67f4ea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5E9745-927C-4C86-B6B6-44284791E471}">
  <ds:schemaRefs>
    <ds:schemaRef ds:uri="http://schemas.microsoft.com/office/2006/metadata/properties"/>
    <ds:schemaRef ds:uri="http://schemas.microsoft.com/office/infopath/2007/PartnerControls"/>
    <ds:schemaRef ds:uri="7bac520d-1c24-4a83-8ffe-a90b67f4ea60"/>
    <ds:schemaRef ds:uri="b37cf34d-6215-4634-9a2c-ecd87cc7caa7"/>
  </ds:schemaRefs>
</ds:datastoreItem>
</file>

<file path=docProps/app.xml><?xml version="1.0" encoding="utf-8"?>
<Properties xmlns="http://schemas.openxmlformats.org/officeDocument/2006/extended-properties" xmlns:vt="http://schemas.openxmlformats.org/officeDocument/2006/docPropsVTypes">
  <Template>PQI_EORI.dot</Template>
  <TotalTime>219</TotalTime>
  <Pages>336</Pages>
  <Words>36729</Words>
  <Characters>220375</Characters>
  <Application>Microsoft Office Word</Application>
  <DocSecurity>0</DocSecurity>
  <Lines>1836</Lines>
  <Paragraphs>513</Paragraphs>
  <ScaleCrop>false</ScaleCrop>
  <HeadingPairs>
    <vt:vector size="2" baseType="variant">
      <vt:variant>
        <vt:lpstr>Tytuł</vt:lpstr>
      </vt:variant>
      <vt:variant>
        <vt:i4>1</vt:i4>
      </vt:variant>
    </vt:vector>
  </HeadingPairs>
  <TitlesOfParts>
    <vt:vector size="1" baseType="lpstr">
      <vt:lpstr/>
    </vt:vector>
  </TitlesOfParts>
  <Company>Pentacomp Systemy Informatyczne S.A.</Company>
  <LinksUpToDate>false</LinksUpToDate>
  <CharactersWithSpaces>256591</CharactersWithSpaces>
  <SharedDoc>false</SharedDoc>
  <HLinks>
    <vt:vector size="384" baseType="variant">
      <vt:variant>
        <vt:i4>1048631</vt:i4>
      </vt:variant>
      <vt:variant>
        <vt:i4>392</vt:i4>
      </vt:variant>
      <vt:variant>
        <vt:i4>0</vt:i4>
      </vt:variant>
      <vt:variant>
        <vt:i4>5</vt:i4>
      </vt:variant>
      <vt:variant>
        <vt:lpwstr/>
      </vt:variant>
      <vt:variant>
        <vt:lpwstr>_Toc436404547</vt:lpwstr>
      </vt:variant>
      <vt:variant>
        <vt:i4>1048631</vt:i4>
      </vt:variant>
      <vt:variant>
        <vt:i4>386</vt:i4>
      </vt:variant>
      <vt:variant>
        <vt:i4>0</vt:i4>
      </vt:variant>
      <vt:variant>
        <vt:i4>5</vt:i4>
      </vt:variant>
      <vt:variant>
        <vt:lpwstr/>
      </vt:variant>
      <vt:variant>
        <vt:lpwstr>_Toc436404546</vt:lpwstr>
      </vt:variant>
      <vt:variant>
        <vt:i4>1048631</vt:i4>
      </vt:variant>
      <vt:variant>
        <vt:i4>380</vt:i4>
      </vt:variant>
      <vt:variant>
        <vt:i4>0</vt:i4>
      </vt:variant>
      <vt:variant>
        <vt:i4>5</vt:i4>
      </vt:variant>
      <vt:variant>
        <vt:lpwstr/>
      </vt:variant>
      <vt:variant>
        <vt:lpwstr>_Toc436404545</vt:lpwstr>
      </vt:variant>
      <vt:variant>
        <vt:i4>1048631</vt:i4>
      </vt:variant>
      <vt:variant>
        <vt:i4>374</vt:i4>
      </vt:variant>
      <vt:variant>
        <vt:i4>0</vt:i4>
      </vt:variant>
      <vt:variant>
        <vt:i4>5</vt:i4>
      </vt:variant>
      <vt:variant>
        <vt:lpwstr/>
      </vt:variant>
      <vt:variant>
        <vt:lpwstr>_Toc436404544</vt:lpwstr>
      </vt:variant>
      <vt:variant>
        <vt:i4>1048631</vt:i4>
      </vt:variant>
      <vt:variant>
        <vt:i4>368</vt:i4>
      </vt:variant>
      <vt:variant>
        <vt:i4>0</vt:i4>
      </vt:variant>
      <vt:variant>
        <vt:i4>5</vt:i4>
      </vt:variant>
      <vt:variant>
        <vt:lpwstr/>
      </vt:variant>
      <vt:variant>
        <vt:lpwstr>_Toc436404543</vt:lpwstr>
      </vt:variant>
      <vt:variant>
        <vt:i4>1048631</vt:i4>
      </vt:variant>
      <vt:variant>
        <vt:i4>362</vt:i4>
      </vt:variant>
      <vt:variant>
        <vt:i4>0</vt:i4>
      </vt:variant>
      <vt:variant>
        <vt:i4>5</vt:i4>
      </vt:variant>
      <vt:variant>
        <vt:lpwstr/>
      </vt:variant>
      <vt:variant>
        <vt:lpwstr>_Toc436404542</vt:lpwstr>
      </vt:variant>
      <vt:variant>
        <vt:i4>1048631</vt:i4>
      </vt:variant>
      <vt:variant>
        <vt:i4>356</vt:i4>
      </vt:variant>
      <vt:variant>
        <vt:i4>0</vt:i4>
      </vt:variant>
      <vt:variant>
        <vt:i4>5</vt:i4>
      </vt:variant>
      <vt:variant>
        <vt:lpwstr/>
      </vt:variant>
      <vt:variant>
        <vt:lpwstr>_Toc436404541</vt:lpwstr>
      </vt:variant>
      <vt:variant>
        <vt:i4>1048631</vt:i4>
      </vt:variant>
      <vt:variant>
        <vt:i4>350</vt:i4>
      </vt:variant>
      <vt:variant>
        <vt:i4>0</vt:i4>
      </vt:variant>
      <vt:variant>
        <vt:i4>5</vt:i4>
      </vt:variant>
      <vt:variant>
        <vt:lpwstr/>
      </vt:variant>
      <vt:variant>
        <vt:lpwstr>_Toc436404540</vt:lpwstr>
      </vt:variant>
      <vt:variant>
        <vt:i4>1507383</vt:i4>
      </vt:variant>
      <vt:variant>
        <vt:i4>344</vt:i4>
      </vt:variant>
      <vt:variant>
        <vt:i4>0</vt:i4>
      </vt:variant>
      <vt:variant>
        <vt:i4>5</vt:i4>
      </vt:variant>
      <vt:variant>
        <vt:lpwstr/>
      </vt:variant>
      <vt:variant>
        <vt:lpwstr>_Toc436404539</vt:lpwstr>
      </vt:variant>
      <vt:variant>
        <vt:i4>1507383</vt:i4>
      </vt:variant>
      <vt:variant>
        <vt:i4>338</vt:i4>
      </vt:variant>
      <vt:variant>
        <vt:i4>0</vt:i4>
      </vt:variant>
      <vt:variant>
        <vt:i4>5</vt:i4>
      </vt:variant>
      <vt:variant>
        <vt:lpwstr/>
      </vt:variant>
      <vt:variant>
        <vt:lpwstr>_Toc436404538</vt:lpwstr>
      </vt:variant>
      <vt:variant>
        <vt:i4>1507383</vt:i4>
      </vt:variant>
      <vt:variant>
        <vt:i4>332</vt:i4>
      </vt:variant>
      <vt:variant>
        <vt:i4>0</vt:i4>
      </vt:variant>
      <vt:variant>
        <vt:i4>5</vt:i4>
      </vt:variant>
      <vt:variant>
        <vt:lpwstr/>
      </vt:variant>
      <vt:variant>
        <vt:lpwstr>_Toc436404537</vt:lpwstr>
      </vt:variant>
      <vt:variant>
        <vt:i4>1507383</vt:i4>
      </vt:variant>
      <vt:variant>
        <vt:i4>326</vt:i4>
      </vt:variant>
      <vt:variant>
        <vt:i4>0</vt:i4>
      </vt:variant>
      <vt:variant>
        <vt:i4>5</vt:i4>
      </vt:variant>
      <vt:variant>
        <vt:lpwstr/>
      </vt:variant>
      <vt:variant>
        <vt:lpwstr>_Toc436404536</vt:lpwstr>
      </vt:variant>
      <vt:variant>
        <vt:i4>1507383</vt:i4>
      </vt:variant>
      <vt:variant>
        <vt:i4>320</vt:i4>
      </vt:variant>
      <vt:variant>
        <vt:i4>0</vt:i4>
      </vt:variant>
      <vt:variant>
        <vt:i4>5</vt:i4>
      </vt:variant>
      <vt:variant>
        <vt:lpwstr/>
      </vt:variant>
      <vt:variant>
        <vt:lpwstr>_Toc436404535</vt:lpwstr>
      </vt:variant>
      <vt:variant>
        <vt:i4>1507383</vt:i4>
      </vt:variant>
      <vt:variant>
        <vt:i4>314</vt:i4>
      </vt:variant>
      <vt:variant>
        <vt:i4>0</vt:i4>
      </vt:variant>
      <vt:variant>
        <vt:i4>5</vt:i4>
      </vt:variant>
      <vt:variant>
        <vt:lpwstr/>
      </vt:variant>
      <vt:variant>
        <vt:lpwstr>_Toc436404534</vt:lpwstr>
      </vt:variant>
      <vt:variant>
        <vt:i4>1507383</vt:i4>
      </vt:variant>
      <vt:variant>
        <vt:i4>308</vt:i4>
      </vt:variant>
      <vt:variant>
        <vt:i4>0</vt:i4>
      </vt:variant>
      <vt:variant>
        <vt:i4>5</vt:i4>
      </vt:variant>
      <vt:variant>
        <vt:lpwstr/>
      </vt:variant>
      <vt:variant>
        <vt:lpwstr>_Toc436404533</vt:lpwstr>
      </vt:variant>
      <vt:variant>
        <vt:i4>1507383</vt:i4>
      </vt:variant>
      <vt:variant>
        <vt:i4>302</vt:i4>
      </vt:variant>
      <vt:variant>
        <vt:i4>0</vt:i4>
      </vt:variant>
      <vt:variant>
        <vt:i4>5</vt:i4>
      </vt:variant>
      <vt:variant>
        <vt:lpwstr/>
      </vt:variant>
      <vt:variant>
        <vt:lpwstr>_Toc436404532</vt:lpwstr>
      </vt:variant>
      <vt:variant>
        <vt:i4>1507383</vt:i4>
      </vt:variant>
      <vt:variant>
        <vt:i4>296</vt:i4>
      </vt:variant>
      <vt:variant>
        <vt:i4>0</vt:i4>
      </vt:variant>
      <vt:variant>
        <vt:i4>5</vt:i4>
      </vt:variant>
      <vt:variant>
        <vt:lpwstr/>
      </vt:variant>
      <vt:variant>
        <vt:lpwstr>_Toc436404531</vt:lpwstr>
      </vt:variant>
      <vt:variant>
        <vt:i4>1507383</vt:i4>
      </vt:variant>
      <vt:variant>
        <vt:i4>290</vt:i4>
      </vt:variant>
      <vt:variant>
        <vt:i4>0</vt:i4>
      </vt:variant>
      <vt:variant>
        <vt:i4>5</vt:i4>
      </vt:variant>
      <vt:variant>
        <vt:lpwstr/>
      </vt:variant>
      <vt:variant>
        <vt:lpwstr>_Toc436404530</vt:lpwstr>
      </vt:variant>
      <vt:variant>
        <vt:i4>1441847</vt:i4>
      </vt:variant>
      <vt:variant>
        <vt:i4>284</vt:i4>
      </vt:variant>
      <vt:variant>
        <vt:i4>0</vt:i4>
      </vt:variant>
      <vt:variant>
        <vt:i4>5</vt:i4>
      </vt:variant>
      <vt:variant>
        <vt:lpwstr/>
      </vt:variant>
      <vt:variant>
        <vt:lpwstr>_Toc436404529</vt:lpwstr>
      </vt:variant>
      <vt:variant>
        <vt:i4>1441847</vt:i4>
      </vt:variant>
      <vt:variant>
        <vt:i4>278</vt:i4>
      </vt:variant>
      <vt:variant>
        <vt:i4>0</vt:i4>
      </vt:variant>
      <vt:variant>
        <vt:i4>5</vt:i4>
      </vt:variant>
      <vt:variant>
        <vt:lpwstr/>
      </vt:variant>
      <vt:variant>
        <vt:lpwstr>_Toc436404528</vt:lpwstr>
      </vt:variant>
      <vt:variant>
        <vt:i4>1441847</vt:i4>
      </vt:variant>
      <vt:variant>
        <vt:i4>272</vt:i4>
      </vt:variant>
      <vt:variant>
        <vt:i4>0</vt:i4>
      </vt:variant>
      <vt:variant>
        <vt:i4>5</vt:i4>
      </vt:variant>
      <vt:variant>
        <vt:lpwstr/>
      </vt:variant>
      <vt:variant>
        <vt:lpwstr>_Toc436404527</vt:lpwstr>
      </vt:variant>
      <vt:variant>
        <vt:i4>1441847</vt:i4>
      </vt:variant>
      <vt:variant>
        <vt:i4>266</vt:i4>
      </vt:variant>
      <vt:variant>
        <vt:i4>0</vt:i4>
      </vt:variant>
      <vt:variant>
        <vt:i4>5</vt:i4>
      </vt:variant>
      <vt:variant>
        <vt:lpwstr/>
      </vt:variant>
      <vt:variant>
        <vt:lpwstr>_Toc436404526</vt:lpwstr>
      </vt:variant>
      <vt:variant>
        <vt:i4>1441847</vt:i4>
      </vt:variant>
      <vt:variant>
        <vt:i4>260</vt:i4>
      </vt:variant>
      <vt:variant>
        <vt:i4>0</vt:i4>
      </vt:variant>
      <vt:variant>
        <vt:i4>5</vt:i4>
      </vt:variant>
      <vt:variant>
        <vt:lpwstr/>
      </vt:variant>
      <vt:variant>
        <vt:lpwstr>_Toc436404525</vt:lpwstr>
      </vt:variant>
      <vt:variant>
        <vt:i4>1441847</vt:i4>
      </vt:variant>
      <vt:variant>
        <vt:i4>254</vt:i4>
      </vt:variant>
      <vt:variant>
        <vt:i4>0</vt:i4>
      </vt:variant>
      <vt:variant>
        <vt:i4>5</vt:i4>
      </vt:variant>
      <vt:variant>
        <vt:lpwstr/>
      </vt:variant>
      <vt:variant>
        <vt:lpwstr>_Toc436404524</vt:lpwstr>
      </vt:variant>
      <vt:variant>
        <vt:i4>1441847</vt:i4>
      </vt:variant>
      <vt:variant>
        <vt:i4>248</vt:i4>
      </vt:variant>
      <vt:variant>
        <vt:i4>0</vt:i4>
      </vt:variant>
      <vt:variant>
        <vt:i4>5</vt:i4>
      </vt:variant>
      <vt:variant>
        <vt:lpwstr/>
      </vt:variant>
      <vt:variant>
        <vt:lpwstr>_Toc436404523</vt:lpwstr>
      </vt:variant>
      <vt:variant>
        <vt:i4>1441847</vt:i4>
      </vt:variant>
      <vt:variant>
        <vt:i4>242</vt:i4>
      </vt:variant>
      <vt:variant>
        <vt:i4>0</vt:i4>
      </vt:variant>
      <vt:variant>
        <vt:i4>5</vt:i4>
      </vt:variant>
      <vt:variant>
        <vt:lpwstr/>
      </vt:variant>
      <vt:variant>
        <vt:lpwstr>_Toc436404522</vt:lpwstr>
      </vt:variant>
      <vt:variant>
        <vt:i4>1441847</vt:i4>
      </vt:variant>
      <vt:variant>
        <vt:i4>236</vt:i4>
      </vt:variant>
      <vt:variant>
        <vt:i4>0</vt:i4>
      </vt:variant>
      <vt:variant>
        <vt:i4>5</vt:i4>
      </vt:variant>
      <vt:variant>
        <vt:lpwstr/>
      </vt:variant>
      <vt:variant>
        <vt:lpwstr>_Toc436404521</vt:lpwstr>
      </vt:variant>
      <vt:variant>
        <vt:i4>1441847</vt:i4>
      </vt:variant>
      <vt:variant>
        <vt:i4>230</vt:i4>
      </vt:variant>
      <vt:variant>
        <vt:i4>0</vt:i4>
      </vt:variant>
      <vt:variant>
        <vt:i4>5</vt:i4>
      </vt:variant>
      <vt:variant>
        <vt:lpwstr/>
      </vt:variant>
      <vt:variant>
        <vt:lpwstr>_Toc436404520</vt:lpwstr>
      </vt:variant>
      <vt:variant>
        <vt:i4>1376311</vt:i4>
      </vt:variant>
      <vt:variant>
        <vt:i4>224</vt:i4>
      </vt:variant>
      <vt:variant>
        <vt:i4>0</vt:i4>
      </vt:variant>
      <vt:variant>
        <vt:i4>5</vt:i4>
      </vt:variant>
      <vt:variant>
        <vt:lpwstr/>
      </vt:variant>
      <vt:variant>
        <vt:lpwstr>_Toc436404519</vt:lpwstr>
      </vt:variant>
      <vt:variant>
        <vt:i4>1376311</vt:i4>
      </vt:variant>
      <vt:variant>
        <vt:i4>218</vt:i4>
      </vt:variant>
      <vt:variant>
        <vt:i4>0</vt:i4>
      </vt:variant>
      <vt:variant>
        <vt:i4>5</vt:i4>
      </vt:variant>
      <vt:variant>
        <vt:lpwstr/>
      </vt:variant>
      <vt:variant>
        <vt:lpwstr>_Toc436404518</vt:lpwstr>
      </vt:variant>
      <vt:variant>
        <vt:i4>1376311</vt:i4>
      </vt:variant>
      <vt:variant>
        <vt:i4>212</vt:i4>
      </vt:variant>
      <vt:variant>
        <vt:i4>0</vt:i4>
      </vt:variant>
      <vt:variant>
        <vt:i4>5</vt:i4>
      </vt:variant>
      <vt:variant>
        <vt:lpwstr/>
      </vt:variant>
      <vt:variant>
        <vt:lpwstr>_Toc436404517</vt:lpwstr>
      </vt:variant>
      <vt:variant>
        <vt:i4>1376311</vt:i4>
      </vt:variant>
      <vt:variant>
        <vt:i4>206</vt:i4>
      </vt:variant>
      <vt:variant>
        <vt:i4>0</vt:i4>
      </vt:variant>
      <vt:variant>
        <vt:i4>5</vt:i4>
      </vt:variant>
      <vt:variant>
        <vt:lpwstr/>
      </vt:variant>
      <vt:variant>
        <vt:lpwstr>_Toc436404516</vt:lpwstr>
      </vt:variant>
      <vt:variant>
        <vt:i4>1376311</vt:i4>
      </vt:variant>
      <vt:variant>
        <vt:i4>200</vt:i4>
      </vt:variant>
      <vt:variant>
        <vt:i4>0</vt:i4>
      </vt:variant>
      <vt:variant>
        <vt:i4>5</vt:i4>
      </vt:variant>
      <vt:variant>
        <vt:lpwstr/>
      </vt:variant>
      <vt:variant>
        <vt:lpwstr>_Toc436404515</vt:lpwstr>
      </vt:variant>
      <vt:variant>
        <vt:i4>1376311</vt:i4>
      </vt:variant>
      <vt:variant>
        <vt:i4>194</vt:i4>
      </vt:variant>
      <vt:variant>
        <vt:i4>0</vt:i4>
      </vt:variant>
      <vt:variant>
        <vt:i4>5</vt:i4>
      </vt:variant>
      <vt:variant>
        <vt:lpwstr/>
      </vt:variant>
      <vt:variant>
        <vt:lpwstr>_Toc436404514</vt:lpwstr>
      </vt:variant>
      <vt:variant>
        <vt:i4>1376311</vt:i4>
      </vt:variant>
      <vt:variant>
        <vt:i4>188</vt:i4>
      </vt:variant>
      <vt:variant>
        <vt:i4>0</vt:i4>
      </vt:variant>
      <vt:variant>
        <vt:i4>5</vt:i4>
      </vt:variant>
      <vt:variant>
        <vt:lpwstr/>
      </vt:variant>
      <vt:variant>
        <vt:lpwstr>_Toc436404513</vt:lpwstr>
      </vt:variant>
      <vt:variant>
        <vt:i4>1376311</vt:i4>
      </vt:variant>
      <vt:variant>
        <vt:i4>182</vt:i4>
      </vt:variant>
      <vt:variant>
        <vt:i4>0</vt:i4>
      </vt:variant>
      <vt:variant>
        <vt:i4>5</vt:i4>
      </vt:variant>
      <vt:variant>
        <vt:lpwstr/>
      </vt:variant>
      <vt:variant>
        <vt:lpwstr>_Toc436404512</vt:lpwstr>
      </vt:variant>
      <vt:variant>
        <vt:i4>1376311</vt:i4>
      </vt:variant>
      <vt:variant>
        <vt:i4>176</vt:i4>
      </vt:variant>
      <vt:variant>
        <vt:i4>0</vt:i4>
      </vt:variant>
      <vt:variant>
        <vt:i4>5</vt:i4>
      </vt:variant>
      <vt:variant>
        <vt:lpwstr/>
      </vt:variant>
      <vt:variant>
        <vt:lpwstr>_Toc436404511</vt:lpwstr>
      </vt:variant>
      <vt:variant>
        <vt:i4>1376311</vt:i4>
      </vt:variant>
      <vt:variant>
        <vt:i4>170</vt:i4>
      </vt:variant>
      <vt:variant>
        <vt:i4>0</vt:i4>
      </vt:variant>
      <vt:variant>
        <vt:i4>5</vt:i4>
      </vt:variant>
      <vt:variant>
        <vt:lpwstr/>
      </vt:variant>
      <vt:variant>
        <vt:lpwstr>_Toc436404510</vt:lpwstr>
      </vt:variant>
      <vt:variant>
        <vt:i4>1310775</vt:i4>
      </vt:variant>
      <vt:variant>
        <vt:i4>164</vt:i4>
      </vt:variant>
      <vt:variant>
        <vt:i4>0</vt:i4>
      </vt:variant>
      <vt:variant>
        <vt:i4>5</vt:i4>
      </vt:variant>
      <vt:variant>
        <vt:lpwstr/>
      </vt:variant>
      <vt:variant>
        <vt:lpwstr>_Toc436404509</vt:lpwstr>
      </vt:variant>
      <vt:variant>
        <vt:i4>1310775</vt:i4>
      </vt:variant>
      <vt:variant>
        <vt:i4>158</vt:i4>
      </vt:variant>
      <vt:variant>
        <vt:i4>0</vt:i4>
      </vt:variant>
      <vt:variant>
        <vt:i4>5</vt:i4>
      </vt:variant>
      <vt:variant>
        <vt:lpwstr/>
      </vt:variant>
      <vt:variant>
        <vt:lpwstr>_Toc436404508</vt:lpwstr>
      </vt:variant>
      <vt:variant>
        <vt:i4>1310775</vt:i4>
      </vt:variant>
      <vt:variant>
        <vt:i4>152</vt:i4>
      </vt:variant>
      <vt:variant>
        <vt:i4>0</vt:i4>
      </vt:variant>
      <vt:variant>
        <vt:i4>5</vt:i4>
      </vt:variant>
      <vt:variant>
        <vt:lpwstr/>
      </vt:variant>
      <vt:variant>
        <vt:lpwstr>_Toc436404507</vt:lpwstr>
      </vt:variant>
      <vt:variant>
        <vt:i4>1310775</vt:i4>
      </vt:variant>
      <vt:variant>
        <vt:i4>146</vt:i4>
      </vt:variant>
      <vt:variant>
        <vt:i4>0</vt:i4>
      </vt:variant>
      <vt:variant>
        <vt:i4>5</vt:i4>
      </vt:variant>
      <vt:variant>
        <vt:lpwstr/>
      </vt:variant>
      <vt:variant>
        <vt:lpwstr>_Toc436404506</vt:lpwstr>
      </vt:variant>
      <vt:variant>
        <vt:i4>1310775</vt:i4>
      </vt:variant>
      <vt:variant>
        <vt:i4>140</vt:i4>
      </vt:variant>
      <vt:variant>
        <vt:i4>0</vt:i4>
      </vt:variant>
      <vt:variant>
        <vt:i4>5</vt:i4>
      </vt:variant>
      <vt:variant>
        <vt:lpwstr/>
      </vt:variant>
      <vt:variant>
        <vt:lpwstr>_Toc436404505</vt:lpwstr>
      </vt:variant>
      <vt:variant>
        <vt:i4>1310775</vt:i4>
      </vt:variant>
      <vt:variant>
        <vt:i4>134</vt:i4>
      </vt:variant>
      <vt:variant>
        <vt:i4>0</vt:i4>
      </vt:variant>
      <vt:variant>
        <vt:i4>5</vt:i4>
      </vt:variant>
      <vt:variant>
        <vt:lpwstr/>
      </vt:variant>
      <vt:variant>
        <vt:lpwstr>_Toc436404504</vt:lpwstr>
      </vt:variant>
      <vt:variant>
        <vt:i4>1310775</vt:i4>
      </vt:variant>
      <vt:variant>
        <vt:i4>128</vt:i4>
      </vt:variant>
      <vt:variant>
        <vt:i4>0</vt:i4>
      </vt:variant>
      <vt:variant>
        <vt:i4>5</vt:i4>
      </vt:variant>
      <vt:variant>
        <vt:lpwstr/>
      </vt:variant>
      <vt:variant>
        <vt:lpwstr>_Toc436404503</vt:lpwstr>
      </vt:variant>
      <vt:variant>
        <vt:i4>1310775</vt:i4>
      </vt:variant>
      <vt:variant>
        <vt:i4>122</vt:i4>
      </vt:variant>
      <vt:variant>
        <vt:i4>0</vt:i4>
      </vt:variant>
      <vt:variant>
        <vt:i4>5</vt:i4>
      </vt:variant>
      <vt:variant>
        <vt:lpwstr/>
      </vt:variant>
      <vt:variant>
        <vt:lpwstr>_Toc436404502</vt:lpwstr>
      </vt:variant>
      <vt:variant>
        <vt:i4>1310775</vt:i4>
      </vt:variant>
      <vt:variant>
        <vt:i4>116</vt:i4>
      </vt:variant>
      <vt:variant>
        <vt:i4>0</vt:i4>
      </vt:variant>
      <vt:variant>
        <vt:i4>5</vt:i4>
      </vt:variant>
      <vt:variant>
        <vt:lpwstr/>
      </vt:variant>
      <vt:variant>
        <vt:lpwstr>_Toc436404501</vt:lpwstr>
      </vt:variant>
      <vt:variant>
        <vt:i4>1310775</vt:i4>
      </vt:variant>
      <vt:variant>
        <vt:i4>110</vt:i4>
      </vt:variant>
      <vt:variant>
        <vt:i4>0</vt:i4>
      </vt:variant>
      <vt:variant>
        <vt:i4>5</vt:i4>
      </vt:variant>
      <vt:variant>
        <vt:lpwstr/>
      </vt:variant>
      <vt:variant>
        <vt:lpwstr>_Toc436404500</vt:lpwstr>
      </vt:variant>
      <vt:variant>
        <vt:i4>1900598</vt:i4>
      </vt:variant>
      <vt:variant>
        <vt:i4>104</vt:i4>
      </vt:variant>
      <vt:variant>
        <vt:i4>0</vt:i4>
      </vt:variant>
      <vt:variant>
        <vt:i4>5</vt:i4>
      </vt:variant>
      <vt:variant>
        <vt:lpwstr/>
      </vt:variant>
      <vt:variant>
        <vt:lpwstr>_Toc436404499</vt:lpwstr>
      </vt:variant>
      <vt:variant>
        <vt:i4>1900598</vt:i4>
      </vt:variant>
      <vt:variant>
        <vt:i4>98</vt:i4>
      </vt:variant>
      <vt:variant>
        <vt:i4>0</vt:i4>
      </vt:variant>
      <vt:variant>
        <vt:i4>5</vt:i4>
      </vt:variant>
      <vt:variant>
        <vt:lpwstr/>
      </vt:variant>
      <vt:variant>
        <vt:lpwstr>_Toc436404498</vt:lpwstr>
      </vt:variant>
      <vt:variant>
        <vt:i4>1900598</vt:i4>
      </vt:variant>
      <vt:variant>
        <vt:i4>92</vt:i4>
      </vt:variant>
      <vt:variant>
        <vt:i4>0</vt:i4>
      </vt:variant>
      <vt:variant>
        <vt:i4>5</vt:i4>
      </vt:variant>
      <vt:variant>
        <vt:lpwstr/>
      </vt:variant>
      <vt:variant>
        <vt:lpwstr>_Toc436404497</vt:lpwstr>
      </vt:variant>
      <vt:variant>
        <vt:i4>1900598</vt:i4>
      </vt:variant>
      <vt:variant>
        <vt:i4>86</vt:i4>
      </vt:variant>
      <vt:variant>
        <vt:i4>0</vt:i4>
      </vt:variant>
      <vt:variant>
        <vt:i4>5</vt:i4>
      </vt:variant>
      <vt:variant>
        <vt:lpwstr/>
      </vt:variant>
      <vt:variant>
        <vt:lpwstr>_Toc436404496</vt:lpwstr>
      </vt:variant>
      <vt:variant>
        <vt:i4>1900598</vt:i4>
      </vt:variant>
      <vt:variant>
        <vt:i4>80</vt:i4>
      </vt:variant>
      <vt:variant>
        <vt:i4>0</vt:i4>
      </vt:variant>
      <vt:variant>
        <vt:i4>5</vt:i4>
      </vt:variant>
      <vt:variant>
        <vt:lpwstr/>
      </vt:variant>
      <vt:variant>
        <vt:lpwstr>_Toc436404495</vt:lpwstr>
      </vt:variant>
      <vt:variant>
        <vt:i4>1900598</vt:i4>
      </vt:variant>
      <vt:variant>
        <vt:i4>74</vt:i4>
      </vt:variant>
      <vt:variant>
        <vt:i4>0</vt:i4>
      </vt:variant>
      <vt:variant>
        <vt:i4>5</vt:i4>
      </vt:variant>
      <vt:variant>
        <vt:lpwstr/>
      </vt:variant>
      <vt:variant>
        <vt:lpwstr>_Toc436404494</vt:lpwstr>
      </vt:variant>
      <vt:variant>
        <vt:i4>1900598</vt:i4>
      </vt:variant>
      <vt:variant>
        <vt:i4>68</vt:i4>
      </vt:variant>
      <vt:variant>
        <vt:i4>0</vt:i4>
      </vt:variant>
      <vt:variant>
        <vt:i4>5</vt:i4>
      </vt:variant>
      <vt:variant>
        <vt:lpwstr/>
      </vt:variant>
      <vt:variant>
        <vt:lpwstr>_Toc436404493</vt:lpwstr>
      </vt:variant>
      <vt:variant>
        <vt:i4>1900598</vt:i4>
      </vt:variant>
      <vt:variant>
        <vt:i4>62</vt:i4>
      </vt:variant>
      <vt:variant>
        <vt:i4>0</vt:i4>
      </vt:variant>
      <vt:variant>
        <vt:i4>5</vt:i4>
      </vt:variant>
      <vt:variant>
        <vt:lpwstr/>
      </vt:variant>
      <vt:variant>
        <vt:lpwstr>_Toc436404492</vt:lpwstr>
      </vt:variant>
      <vt:variant>
        <vt:i4>1900598</vt:i4>
      </vt:variant>
      <vt:variant>
        <vt:i4>56</vt:i4>
      </vt:variant>
      <vt:variant>
        <vt:i4>0</vt:i4>
      </vt:variant>
      <vt:variant>
        <vt:i4>5</vt:i4>
      </vt:variant>
      <vt:variant>
        <vt:lpwstr/>
      </vt:variant>
      <vt:variant>
        <vt:lpwstr>_Toc436404491</vt:lpwstr>
      </vt:variant>
      <vt:variant>
        <vt:i4>1900598</vt:i4>
      </vt:variant>
      <vt:variant>
        <vt:i4>50</vt:i4>
      </vt:variant>
      <vt:variant>
        <vt:i4>0</vt:i4>
      </vt:variant>
      <vt:variant>
        <vt:i4>5</vt:i4>
      </vt:variant>
      <vt:variant>
        <vt:lpwstr/>
      </vt:variant>
      <vt:variant>
        <vt:lpwstr>_Toc436404490</vt:lpwstr>
      </vt:variant>
      <vt:variant>
        <vt:i4>1835062</vt:i4>
      </vt:variant>
      <vt:variant>
        <vt:i4>44</vt:i4>
      </vt:variant>
      <vt:variant>
        <vt:i4>0</vt:i4>
      </vt:variant>
      <vt:variant>
        <vt:i4>5</vt:i4>
      </vt:variant>
      <vt:variant>
        <vt:lpwstr/>
      </vt:variant>
      <vt:variant>
        <vt:lpwstr>_Toc436404489</vt:lpwstr>
      </vt:variant>
      <vt:variant>
        <vt:i4>1835062</vt:i4>
      </vt:variant>
      <vt:variant>
        <vt:i4>38</vt:i4>
      </vt:variant>
      <vt:variant>
        <vt:i4>0</vt:i4>
      </vt:variant>
      <vt:variant>
        <vt:i4>5</vt:i4>
      </vt:variant>
      <vt:variant>
        <vt:lpwstr/>
      </vt:variant>
      <vt:variant>
        <vt:lpwstr>_Toc436404488</vt:lpwstr>
      </vt:variant>
      <vt:variant>
        <vt:i4>1835062</vt:i4>
      </vt:variant>
      <vt:variant>
        <vt:i4>32</vt:i4>
      </vt:variant>
      <vt:variant>
        <vt:i4>0</vt:i4>
      </vt:variant>
      <vt:variant>
        <vt:i4>5</vt:i4>
      </vt:variant>
      <vt:variant>
        <vt:lpwstr/>
      </vt:variant>
      <vt:variant>
        <vt:lpwstr>_Toc436404487</vt:lpwstr>
      </vt:variant>
      <vt:variant>
        <vt:i4>1835062</vt:i4>
      </vt:variant>
      <vt:variant>
        <vt:i4>26</vt:i4>
      </vt:variant>
      <vt:variant>
        <vt:i4>0</vt:i4>
      </vt:variant>
      <vt:variant>
        <vt:i4>5</vt:i4>
      </vt:variant>
      <vt:variant>
        <vt:lpwstr/>
      </vt:variant>
      <vt:variant>
        <vt:lpwstr>_Toc436404486</vt:lpwstr>
      </vt:variant>
      <vt:variant>
        <vt:i4>1835062</vt:i4>
      </vt:variant>
      <vt:variant>
        <vt:i4>20</vt:i4>
      </vt:variant>
      <vt:variant>
        <vt:i4>0</vt:i4>
      </vt:variant>
      <vt:variant>
        <vt:i4>5</vt:i4>
      </vt:variant>
      <vt:variant>
        <vt:lpwstr/>
      </vt:variant>
      <vt:variant>
        <vt:lpwstr>_Toc436404485</vt:lpwstr>
      </vt:variant>
      <vt:variant>
        <vt:i4>1835062</vt:i4>
      </vt:variant>
      <vt:variant>
        <vt:i4>14</vt:i4>
      </vt:variant>
      <vt:variant>
        <vt:i4>0</vt:i4>
      </vt:variant>
      <vt:variant>
        <vt:i4>5</vt:i4>
      </vt:variant>
      <vt:variant>
        <vt:lpwstr/>
      </vt:variant>
      <vt:variant>
        <vt:lpwstr>_Toc436404484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Filip</dc:creator>
  <cp:keywords/>
  <dc:description/>
  <cp:lastModifiedBy>Jurkowska Monika</cp:lastModifiedBy>
  <cp:revision>62</cp:revision>
  <cp:lastPrinted>2016-01-18T11:56:00Z</cp:lastPrinted>
  <dcterms:created xsi:type="dcterms:W3CDTF">2022-11-14T20:23:00Z</dcterms:created>
  <dcterms:modified xsi:type="dcterms:W3CDTF">2022-11-28T14:40:00Z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qiProjectName">
    <vt:lpwstr>System Przemieszczania oraz Nadzoru Wyrobów Akcyzowych EMCS PL 2</vt:lpwstr>
  </property>
  <property fmtid="{D5CDD505-2E9C-101B-9397-08002B2CF9AE}" pid="3" name="pqiProjectAcronym">
    <vt:lpwstr>EMCSPL2</vt:lpwstr>
  </property>
  <property fmtid="{D5CDD505-2E9C-101B-9397-08002B2CF9AE}" pid="4" name="pqiProjectManager">
    <vt:lpwstr>Michał Filip</vt:lpwstr>
  </property>
  <property fmtid="{D5CDD505-2E9C-101B-9397-08002B2CF9AE}" pid="5" name="pqiClientName">
    <vt:lpwstr>Ministerstwo Finansów</vt:lpwstr>
  </property>
  <property fmtid="{D5CDD505-2E9C-101B-9397-08002B2CF9AE}" pid="6" name="pqiDocTitle">
    <vt:lpwstr>Specyfikacja wymiany komunikatów XML z podmiotami</vt:lpwstr>
  </property>
  <property fmtid="{D5CDD505-2E9C-101B-9397-08002B2CF9AE}" pid="7" name="pqiDocOwner">
    <vt:lpwstr>Karol Gajos</vt:lpwstr>
  </property>
  <property fmtid="{D5CDD505-2E9C-101B-9397-08002B2CF9AE}" pid="8" name="pqiDocVerNumber">
    <vt:lpwstr>4.00</vt:lpwstr>
  </property>
  <property fmtid="{D5CDD505-2E9C-101B-9397-08002B2CF9AE}" pid="9" name="pqiDocVerDate">
    <vt:lpwstr>2015-01-26</vt:lpwstr>
  </property>
  <property fmtid="{D5CDD505-2E9C-101B-9397-08002B2CF9AE}" pid="10" name="pqiStandardName">
    <vt:lpwstr>PQI</vt:lpwstr>
  </property>
  <property fmtid="{D5CDD505-2E9C-101B-9397-08002B2CF9AE}" pid="11" name="pqiStandardVerNumber">
    <vt:lpwstr>1.21</vt:lpwstr>
  </property>
  <property fmtid="{D5CDD505-2E9C-101B-9397-08002B2CF9AE}" pid="12" name="pqiShortClientName">
    <vt:lpwstr>MF</vt:lpwstr>
  </property>
  <property fmtid="{D5CDD505-2E9C-101B-9397-08002B2CF9AE}" pid="13" name="pqiContractNumber">
    <vt:lpwstr>R/109/15/DS/B/514</vt:lpwstr>
  </property>
  <property fmtid="{D5CDD505-2E9C-101B-9397-08002B2CF9AE}" pid="14" name="pqiClientProjectManager">
    <vt:lpwstr>Monika Jurkowska</vt:lpwstr>
  </property>
  <property fmtid="{D5CDD505-2E9C-101B-9397-08002B2CF9AE}" pid="15" name="pqiDocCheckDate">
    <vt:lpwstr>2015-01-26</vt:lpwstr>
  </property>
  <property fmtid="{D5CDD505-2E9C-101B-9397-08002B2CF9AE}" pid="16" name="pqiDocType">
    <vt:lpwstr>DOOZ</vt:lpwstr>
  </property>
  <property fmtid="{D5CDD505-2E9C-101B-9397-08002B2CF9AE}" pid="17" name="pqiDocLocation">
    <vt:lpwstr>Lokalizacja dokumentu</vt:lpwstr>
  </property>
  <property fmtid="{D5CDD505-2E9C-101B-9397-08002B2CF9AE}" pid="18" name="pqiDocConfidentiality">
    <vt:lpwstr>BEZ ZASTRZEŻEŃ</vt:lpwstr>
  </property>
  <property fmtid="{D5CDD505-2E9C-101B-9397-08002B2CF9AE}" pid="19" name="pqiAuthors">
    <vt:lpwstr>Bartłomiej Karwacki, Marcin Dąbrowski</vt:lpwstr>
  </property>
  <property fmtid="{D5CDD505-2E9C-101B-9397-08002B2CF9AE}" pid="20" name="pqiFileName">
    <vt:lpwstr>EMCSPL2_SPC-POD_v4.00 20151126</vt:lpwstr>
  </property>
  <property fmtid="{D5CDD505-2E9C-101B-9397-08002B2CF9AE}" pid="21" name="pqiDocConfidentialityLabel">
    <vt:lpwstr>Klauzula poufności: </vt:lpwstr>
  </property>
  <property fmtid="{D5CDD505-2E9C-101B-9397-08002B2CF9AE}" pid="22" name="pqiDepartmentName">
    <vt:lpwstr>Pion</vt:lpwstr>
  </property>
  <property fmtid="{D5CDD505-2E9C-101B-9397-08002B2CF9AE}" pid="23" name="pqiStandardAvailableFrom">
    <vt:lpwstr>2005-01-27</vt:lpwstr>
  </property>
  <property fmtid="{D5CDD505-2E9C-101B-9397-08002B2CF9AE}" pid="24" name="pqiDocCreateDate">
    <vt:lpwstr>2015-11-26</vt:lpwstr>
  </property>
  <property fmtid="{D5CDD505-2E9C-101B-9397-08002B2CF9AE}" pid="25" name="pqiAuthorShortName">
    <vt:lpwstr> </vt:lpwstr>
  </property>
  <property fmtid="{D5CDD505-2E9C-101B-9397-08002B2CF9AE}" pid="26" name="pqiFileExtension">
    <vt:lpwstr>doc</vt:lpwstr>
  </property>
  <property fmtid="{D5CDD505-2E9C-101B-9397-08002B2CF9AE}" pid="27" name="pqiFileDiskLocation">
    <vt:lpwstr>P:\EMCS\04 Projekt\40 SPC-KOM\EtapII\</vt:lpwstr>
  </property>
  <property fmtid="{D5CDD505-2E9C-101B-9397-08002B2CF9AE}" pid="28" name="pqiLanguage">
    <vt:lpwstr>wersja polskojęzyczna</vt:lpwstr>
  </property>
  <property fmtid="{D5CDD505-2E9C-101B-9397-08002B2CF9AE}" pid="29" name="pqiDocApproved">
    <vt:lpwstr>Monika Jurkowska</vt:lpwstr>
  </property>
  <property fmtid="{D5CDD505-2E9C-101B-9397-08002B2CF9AE}" pid="30" name="pqiDocApprovedDate">
    <vt:lpwstr>RRRR-MM-DD</vt:lpwstr>
  </property>
  <property fmtid="{D5CDD505-2E9C-101B-9397-08002B2CF9AE}" pid="31" name="pqiDocId">
    <vt:lpwstr> </vt:lpwstr>
  </property>
  <property fmtid="{D5CDD505-2E9C-101B-9397-08002B2CF9AE}" pid="32" name="pqiCopyrightYear">
    <vt:lpwstr>2015</vt:lpwstr>
  </property>
  <property fmtid="{D5CDD505-2E9C-101B-9397-08002B2CF9AE}" pid="33" name="pqiDocDisseminationNote">
    <vt:lpwstr> </vt:lpwstr>
  </property>
  <property fmtid="{D5CDD505-2E9C-101B-9397-08002B2CF9AE}" pid="34" name="pqiDocDissemination">
    <vt:lpwstr> </vt:lpwstr>
  </property>
  <property fmtid="{D5CDD505-2E9C-101B-9397-08002B2CF9AE}" pid="35" name="pqiDocPodmioty">
    <vt:lpwstr> </vt:lpwstr>
  </property>
  <property fmtid="{D5CDD505-2E9C-101B-9397-08002B2CF9AE}" pid="36" name="pqiZarza">
    <vt:lpwstr> </vt:lpwstr>
  </property>
  <property fmtid="{D5CDD505-2E9C-101B-9397-08002B2CF9AE}" pid="37" name="pqiZespol">
    <vt:lpwstr> </vt:lpwstr>
  </property>
  <property fmtid="{D5CDD505-2E9C-101B-9397-08002B2CF9AE}" pid="38" name="pqiKierownictwo">
    <vt:lpwstr> </vt:lpwstr>
  </property>
  <property fmtid="{D5CDD505-2E9C-101B-9397-08002B2CF9AE}" pid="39" name="pqiDyrektorzy">
    <vt:lpwstr> </vt:lpwstr>
  </property>
  <property fmtid="{D5CDD505-2E9C-101B-9397-08002B2CF9AE}" pid="40" name="pqiKlient">
    <vt:lpwstr> </vt:lpwstr>
  </property>
  <property fmtid="{D5CDD505-2E9C-101B-9397-08002B2CF9AE}" pid="41" name="pqiPentacomp">
    <vt:lpwstr> </vt:lpwstr>
  </property>
  <property fmtid="{D5CDD505-2E9C-101B-9397-08002B2CF9AE}" pid="42" name="pqiUpowaznione">
    <vt:lpwstr> </vt:lpwstr>
  </property>
  <property fmtid="{D5CDD505-2E9C-101B-9397-08002B2CF9AE}" pid="43" name="ContentTypeId">
    <vt:lpwstr>0x010100F93F05BE7366B945A24814CE68DF4396</vt:lpwstr>
  </property>
  <property fmtid="{D5CDD505-2E9C-101B-9397-08002B2CF9AE}" pid="44" name="MediaServiceImageTags">
    <vt:lpwstr/>
  </property>
  <property fmtid="{D5CDD505-2E9C-101B-9397-08002B2CF9AE}" pid="45" name="TaxCatchAll">
    <vt:lpwstr/>
  </property>
  <property fmtid="{D5CDD505-2E9C-101B-9397-08002B2CF9AE}" pid="46" name="lcf76f155ced4ddcb4097134ff3c332f">
    <vt:lpwstr/>
  </property>
</Properties>
</file>